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0" w:author="Stuart McLarnon" w:date="2025-12-10T12:53:00Z" w16du:dateUtc="2025-12-10T12:53:00Z">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884"/>
        <w:gridCol w:w="6634"/>
        <w:tblGridChange w:id="1">
          <w:tblGrid>
            <w:gridCol w:w="294"/>
            <w:gridCol w:w="34"/>
            <w:gridCol w:w="2556"/>
            <w:gridCol w:w="294"/>
            <w:gridCol w:w="93"/>
            <w:gridCol w:w="162"/>
            <w:gridCol w:w="6085"/>
            <w:gridCol w:w="294"/>
            <w:gridCol w:w="255"/>
          </w:tblGrid>
        </w:tblGridChange>
      </w:tblGrid>
      <w:tr w:rsidR="008C0657" w:rsidRPr="007E0B31" w14:paraId="0CCA512A" w14:textId="77777777" w:rsidTr="00C60095">
        <w:trPr>
          <w:cantSplit/>
          <w:trHeight w:val="2332"/>
          <w:trPrChange w:id="2" w:author="Stuart McLarnon" w:date="2025-12-10T12:53:00Z" w16du:dateUtc="2025-12-10T12:53:00Z">
            <w:trPr>
              <w:gridBefore w:val="1"/>
              <w:gridAfter w:val="0"/>
              <w:wAfter w:w="255" w:type="dxa"/>
              <w:cantSplit/>
              <w:trHeight w:val="2332"/>
            </w:trPr>
          </w:trPrChange>
        </w:trPr>
        <w:tc>
          <w:tcPr>
            <w:tcW w:w="2884" w:type="dxa"/>
            <w:tcPrChange w:id="3" w:author="Stuart McLarnon" w:date="2025-12-10T12:53:00Z" w16du:dateUtc="2025-12-10T12:53:00Z">
              <w:tcPr>
                <w:tcW w:w="2884" w:type="dxa"/>
                <w:gridSpan w:val="3"/>
              </w:tcPr>
            </w:tcPrChange>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Change w:id="4" w:author="Stuart McLarnon" w:date="2025-12-10T12:53:00Z" w16du:dateUtc="2025-12-10T12:53:00Z">
              <w:tcPr>
                <w:tcW w:w="6634" w:type="dxa"/>
                <w:gridSpan w:val="4"/>
              </w:tcPr>
            </w:tcPrChange>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8C0657" w:rsidRPr="007E0B31" w14:paraId="63DF94A6" w14:textId="77777777" w:rsidTr="00C60095">
        <w:trPr>
          <w:cantSplit/>
          <w:trPrChange w:id="5" w:author="Stuart McLarnon" w:date="2025-12-10T12:53:00Z" w16du:dateUtc="2025-12-10T12:53:00Z">
            <w:trPr>
              <w:gridBefore w:val="1"/>
              <w:gridAfter w:val="0"/>
              <w:wAfter w:w="255" w:type="dxa"/>
              <w:cantSplit/>
            </w:trPr>
          </w:trPrChange>
        </w:trPr>
        <w:tc>
          <w:tcPr>
            <w:tcW w:w="2884" w:type="dxa"/>
            <w:tcPrChange w:id="6" w:author="Stuart McLarnon" w:date="2025-12-10T12:53:00Z" w16du:dateUtc="2025-12-10T12:53:00Z">
              <w:tcPr>
                <w:tcW w:w="2884" w:type="dxa"/>
                <w:gridSpan w:val="3"/>
              </w:tcPr>
            </w:tcPrChange>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Change w:id="7" w:author="Stuart McLarnon" w:date="2025-12-10T12:53:00Z" w16du:dateUtc="2025-12-10T12:53:00Z">
              <w:tcPr>
                <w:tcW w:w="6634" w:type="dxa"/>
                <w:gridSpan w:val="4"/>
              </w:tcPr>
            </w:tcPrChange>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8C0657" w:rsidRPr="007E0B31" w14:paraId="380375AB" w14:textId="77777777" w:rsidTr="00C60095">
        <w:trPr>
          <w:cantSplit/>
          <w:trPrChange w:id="8" w:author="Stuart McLarnon" w:date="2025-12-10T12:53:00Z" w16du:dateUtc="2025-12-10T12:53:00Z">
            <w:trPr>
              <w:gridBefore w:val="1"/>
              <w:gridAfter w:val="0"/>
              <w:wAfter w:w="255" w:type="dxa"/>
              <w:cantSplit/>
            </w:trPr>
          </w:trPrChange>
        </w:trPr>
        <w:tc>
          <w:tcPr>
            <w:tcW w:w="2884" w:type="dxa"/>
            <w:tcPrChange w:id="9" w:author="Stuart McLarnon" w:date="2025-12-10T12:53:00Z" w16du:dateUtc="2025-12-10T12:53:00Z">
              <w:tcPr>
                <w:tcW w:w="2884" w:type="dxa"/>
                <w:gridSpan w:val="3"/>
              </w:tcPr>
            </w:tcPrChange>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Change w:id="10" w:author="Stuart McLarnon" w:date="2025-12-10T12:53:00Z" w16du:dateUtc="2025-12-10T12:53:00Z">
              <w:tcPr>
                <w:tcW w:w="6634" w:type="dxa"/>
                <w:gridSpan w:val="4"/>
              </w:tcPr>
            </w:tcPrChange>
          </w:tcPr>
          <w:p w14:paraId="7ACA253C" w14:textId="65A01EB8" w:rsidR="00C9274C" w:rsidRPr="007E0B31" w:rsidRDefault="00C9274C" w:rsidP="00091E64">
            <w:pPr>
              <w:pStyle w:val="TableArial11"/>
              <w:rPr>
                <w:rFonts w:cs="Arial"/>
              </w:rPr>
            </w:pPr>
            <w:r w:rsidRPr="007E0B31">
              <w:rPr>
                <w:rFonts w:cs="Arial"/>
              </w:rPr>
              <w:t>The Electricity Act 1989.</w:t>
            </w:r>
          </w:p>
        </w:tc>
      </w:tr>
      <w:tr w:rsidR="008C0657" w:rsidRPr="007E0B31" w14:paraId="4D95138A" w14:textId="77777777" w:rsidTr="00C60095">
        <w:trPr>
          <w:cantSplit/>
          <w:trHeight w:val="2225"/>
          <w:trPrChange w:id="11" w:author="Stuart McLarnon" w:date="2025-12-10T12:53:00Z" w16du:dateUtc="2025-12-10T12:53:00Z">
            <w:trPr>
              <w:gridBefore w:val="1"/>
              <w:gridAfter w:val="0"/>
              <w:wAfter w:w="255" w:type="dxa"/>
              <w:cantSplit/>
              <w:trHeight w:val="2225"/>
            </w:trPr>
          </w:trPrChange>
        </w:trPr>
        <w:tc>
          <w:tcPr>
            <w:tcW w:w="2884" w:type="dxa"/>
            <w:tcPrChange w:id="12" w:author="Stuart McLarnon" w:date="2025-12-10T12:53:00Z" w16du:dateUtc="2025-12-10T12:53:00Z">
              <w:tcPr>
                <w:tcW w:w="2884" w:type="dxa"/>
                <w:gridSpan w:val="3"/>
              </w:tcPr>
            </w:tcPrChange>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Change w:id="13" w:author="Stuart McLarnon" w:date="2025-12-10T12:53:00Z" w16du:dateUtc="2025-12-10T12:53:00Z">
              <w:tcPr>
                <w:tcW w:w="6634" w:type="dxa"/>
                <w:gridSpan w:val="4"/>
              </w:tcPr>
            </w:tcPrChange>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8C0657" w:rsidRPr="007E0B31" w14:paraId="65980C45" w14:textId="77777777" w:rsidTr="00C60095">
        <w:trPr>
          <w:cantSplit/>
          <w:trPrChange w:id="14" w:author="Stuart McLarnon" w:date="2025-12-10T12:53:00Z" w16du:dateUtc="2025-12-10T12:53:00Z">
            <w:trPr>
              <w:gridBefore w:val="1"/>
              <w:gridAfter w:val="0"/>
              <w:wAfter w:w="255" w:type="dxa"/>
              <w:cantSplit/>
            </w:trPr>
          </w:trPrChange>
        </w:trPr>
        <w:tc>
          <w:tcPr>
            <w:tcW w:w="2884" w:type="dxa"/>
            <w:tcPrChange w:id="15" w:author="Stuart McLarnon" w:date="2025-12-10T12:53:00Z" w16du:dateUtc="2025-12-10T12:53:00Z">
              <w:tcPr>
                <w:tcW w:w="2884" w:type="dxa"/>
                <w:gridSpan w:val="3"/>
              </w:tcPr>
            </w:tcPrChange>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Change w:id="16" w:author="Stuart McLarnon" w:date="2025-12-10T12:53:00Z" w16du:dateUtc="2025-12-10T12:53:00Z">
              <w:tcPr>
                <w:tcW w:w="6634" w:type="dxa"/>
                <w:gridSpan w:val="4"/>
              </w:tcPr>
            </w:tcPrChange>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8C0657" w:rsidRPr="003A6B20" w14:paraId="016A1039" w14:textId="77777777" w:rsidTr="00C60095">
        <w:trPr>
          <w:cantSplit/>
          <w:trPrChange w:id="17" w:author="Stuart McLarnon" w:date="2025-12-10T12:53:00Z" w16du:dateUtc="2025-12-10T12:53:00Z">
            <w:trPr>
              <w:gridBefore w:val="1"/>
              <w:gridAfter w:val="0"/>
              <w:wAfter w:w="255" w:type="dxa"/>
              <w:cantSplit/>
            </w:trPr>
          </w:trPrChange>
        </w:trPr>
        <w:tc>
          <w:tcPr>
            <w:tcW w:w="2884" w:type="dxa"/>
            <w:tcPrChange w:id="18" w:author="Stuart McLarnon" w:date="2025-12-10T12:53:00Z" w16du:dateUtc="2025-12-10T12:53:00Z">
              <w:tcPr>
                <w:tcW w:w="2884" w:type="dxa"/>
                <w:gridSpan w:val="3"/>
              </w:tcPr>
            </w:tcPrChange>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Change w:id="19" w:author="Stuart McLarnon" w:date="2025-12-10T12:53:00Z" w16du:dateUtc="2025-12-10T12:53:00Z">
              <w:tcPr>
                <w:tcW w:w="6634" w:type="dxa"/>
                <w:gridSpan w:val="4"/>
              </w:tcPr>
            </w:tcPrChange>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8C0657" w:rsidRPr="007E0B31" w14:paraId="0F435E93" w14:textId="77777777" w:rsidTr="00C60095">
        <w:trPr>
          <w:cantSplit/>
          <w:trPrChange w:id="20" w:author="Stuart McLarnon" w:date="2025-12-10T12:53:00Z" w16du:dateUtc="2025-12-10T12:53:00Z">
            <w:trPr>
              <w:gridBefore w:val="1"/>
              <w:gridAfter w:val="0"/>
              <w:wAfter w:w="255" w:type="dxa"/>
              <w:cantSplit/>
            </w:trPr>
          </w:trPrChange>
        </w:trPr>
        <w:tc>
          <w:tcPr>
            <w:tcW w:w="2884" w:type="dxa"/>
            <w:tcPrChange w:id="21" w:author="Stuart McLarnon" w:date="2025-12-10T12:53:00Z" w16du:dateUtc="2025-12-10T12:53:00Z">
              <w:tcPr>
                <w:tcW w:w="2884" w:type="dxa"/>
                <w:gridSpan w:val="3"/>
              </w:tcPr>
            </w:tcPrChange>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Change w:id="22" w:author="Stuart McLarnon" w:date="2025-12-10T12:53:00Z" w16du:dateUtc="2025-12-10T12:53:00Z">
              <w:tcPr>
                <w:tcW w:w="6634" w:type="dxa"/>
                <w:gridSpan w:val="4"/>
              </w:tcPr>
            </w:tcPrChange>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8C0657" w:rsidRPr="007E0B31" w14:paraId="3525CE58" w14:textId="77777777" w:rsidTr="00C60095">
        <w:trPr>
          <w:cantSplit/>
          <w:trPrChange w:id="23" w:author="Stuart McLarnon" w:date="2025-12-10T12:53:00Z" w16du:dateUtc="2025-12-10T12:53:00Z">
            <w:trPr>
              <w:gridBefore w:val="1"/>
              <w:gridAfter w:val="0"/>
              <w:wAfter w:w="255" w:type="dxa"/>
              <w:cantSplit/>
            </w:trPr>
          </w:trPrChange>
        </w:trPr>
        <w:tc>
          <w:tcPr>
            <w:tcW w:w="2884" w:type="dxa"/>
            <w:tcPrChange w:id="24" w:author="Stuart McLarnon" w:date="2025-12-10T12:53:00Z" w16du:dateUtc="2025-12-10T12:53:00Z">
              <w:tcPr>
                <w:tcW w:w="2884" w:type="dxa"/>
                <w:gridSpan w:val="3"/>
              </w:tcPr>
            </w:tcPrChange>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Change w:id="25" w:author="Stuart McLarnon" w:date="2025-12-10T12:53:00Z" w16du:dateUtc="2025-12-10T12:53:00Z">
              <w:tcPr>
                <w:tcW w:w="6634" w:type="dxa"/>
                <w:gridSpan w:val="4"/>
              </w:tcPr>
            </w:tcPrChange>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8C0657" w:rsidRPr="007E0B31" w14:paraId="3D5F916F" w14:textId="77777777" w:rsidTr="00C60095">
        <w:trPr>
          <w:cantSplit/>
          <w:trPrChange w:id="26" w:author="Stuart McLarnon" w:date="2025-12-10T12:53:00Z" w16du:dateUtc="2025-12-10T12:53:00Z">
            <w:trPr>
              <w:gridBefore w:val="1"/>
              <w:gridAfter w:val="0"/>
              <w:wAfter w:w="255" w:type="dxa"/>
              <w:cantSplit/>
            </w:trPr>
          </w:trPrChange>
        </w:trPr>
        <w:tc>
          <w:tcPr>
            <w:tcW w:w="2884" w:type="dxa"/>
            <w:tcPrChange w:id="27" w:author="Stuart McLarnon" w:date="2025-12-10T12:53:00Z" w16du:dateUtc="2025-12-10T12:53:00Z">
              <w:tcPr>
                <w:tcW w:w="2884" w:type="dxa"/>
                <w:gridSpan w:val="3"/>
              </w:tcPr>
            </w:tcPrChange>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Change w:id="28" w:author="Stuart McLarnon" w:date="2025-12-10T12:53:00Z" w16du:dateUtc="2025-12-10T12:53:00Z">
              <w:tcPr>
                <w:tcW w:w="6634" w:type="dxa"/>
                <w:gridSpan w:val="4"/>
              </w:tcPr>
            </w:tcPrChange>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8C0657" w:rsidRPr="002E55AD" w14:paraId="720C3885" w14:textId="77777777" w:rsidTr="00C60095">
        <w:trPr>
          <w:cantSplit/>
          <w:trPrChange w:id="29" w:author="Stuart McLarnon" w:date="2025-12-10T12:53:00Z" w16du:dateUtc="2025-12-10T12:53:00Z">
            <w:trPr>
              <w:gridBefore w:val="1"/>
              <w:gridAfter w:val="0"/>
              <w:wAfter w:w="255" w:type="dxa"/>
              <w:cantSplit/>
            </w:trPr>
          </w:trPrChange>
        </w:trPr>
        <w:tc>
          <w:tcPr>
            <w:tcW w:w="2884" w:type="dxa"/>
            <w:tcPrChange w:id="30" w:author="Stuart McLarnon" w:date="2025-12-10T12:53:00Z" w16du:dateUtc="2025-12-10T12:53:00Z">
              <w:tcPr>
                <w:tcW w:w="2884" w:type="dxa"/>
                <w:gridSpan w:val="3"/>
              </w:tcPr>
            </w:tcPrChange>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Change w:id="31" w:author="Stuart McLarnon" w:date="2025-12-10T12:53:00Z" w16du:dateUtc="2025-12-10T12:53:00Z">
              <w:tcPr>
                <w:tcW w:w="6634" w:type="dxa"/>
                <w:gridSpan w:val="4"/>
              </w:tcPr>
            </w:tcPrChange>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8C0657" w:rsidRPr="007E0B31" w14:paraId="10010E14" w14:textId="77777777" w:rsidTr="00C60095">
        <w:trPr>
          <w:cantSplit/>
          <w:trPrChange w:id="32" w:author="Stuart McLarnon" w:date="2025-12-10T12:53:00Z" w16du:dateUtc="2025-12-10T12:53:00Z">
            <w:trPr>
              <w:gridBefore w:val="1"/>
              <w:gridAfter w:val="0"/>
              <w:wAfter w:w="255" w:type="dxa"/>
              <w:cantSplit/>
            </w:trPr>
          </w:trPrChange>
        </w:trPr>
        <w:tc>
          <w:tcPr>
            <w:tcW w:w="2884" w:type="dxa"/>
            <w:tcPrChange w:id="33" w:author="Stuart McLarnon" w:date="2025-12-10T12:53:00Z" w16du:dateUtc="2025-12-10T12:53:00Z">
              <w:tcPr>
                <w:tcW w:w="2884" w:type="dxa"/>
                <w:gridSpan w:val="3"/>
              </w:tcPr>
            </w:tcPrChange>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Change w:id="34" w:author="Stuart McLarnon" w:date="2025-12-10T12:53:00Z" w16du:dateUtc="2025-12-10T12:53:00Z">
              <w:tcPr>
                <w:tcW w:w="6634" w:type="dxa"/>
                <w:gridSpan w:val="4"/>
              </w:tcPr>
            </w:tcPrChange>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8C0657" w:rsidRPr="007E0B31" w14:paraId="0A390AE5" w14:textId="77777777" w:rsidTr="00C60095">
        <w:trPr>
          <w:cantSplit/>
          <w:trPrChange w:id="35" w:author="Stuart McLarnon" w:date="2025-12-10T12:53:00Z" w16du:dateUtc="2025-12-10T12:53:00Z">
            <w:trPr>
              <w:gridBefore w:val="1"/>
              <w:gridAfter w:val="0"/>
              <w:wAfter w:w="255" w:type="dxa"/>
              <w:cantSplit/>
            </w:trPr>
          </w:trPrChange>
        </w:trPr>
        <w:tc>
          <w:tcPr>
            <w:tcW w:w="2884" w:type="dxa"/>
            <w:tcPrChange w:id="36" w:author="Stuart McLarnon" w:date="2025-12-10T12:53:00Z" w16du:dateUtc="2025-12-10T12:53:00Z">
              <w:tcPr>
                <w:tcW w:w="2884" w:type="dxa"/>
                <w:gridSpan w:val="3"/>
              </w:tcPr>
            </w:tcPrChange>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Change w:id="37" w:author="Stuart McLarnon" w:date="2025-12-10T12:53:00Z" w16du:dateUtc="2025-12-10T12:53:00Z">
              <w:tcPr>
                <w:tcW w:w="6634" w:type="dxa"/>
                <w:gridSpan w:val="4"/>
              </w:tcPr>
            </w:tcPrChange>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8C0657" w:rsidRPr="007E0B31" w14:paraId="31C1F385" w14:textId="77777777" w:rsidTr="00C60095">
        <w:trPr>
          <w:cantSplit/>
          <w:trPrChange w:id="38" w:author="Stuart McLarnon" w:date="2025-12-10T12:53:00Z" w16du:dateUtc="2025-12-10T12:53:00Z">
            <w:trPr>
              <w:gridBefore w:val="1"/>
              <w:gridAfter w:val="0"/>
              <w:wAfter w:w="255" w:type="dxa"/>
              <w:cantSplit/>
            </w:trPr>
          </w:trPrChange>
        </w:trPr>
        <w:tc>
          <w:tcPr>
            <w:tcW w:w="2884" w:type="dxa"/>
            <w:tcPrChange w:id="39" w:author="Stuart McLarnon" w:date="2025-12-10T12:53:00Z" w16du:dateUtc="2025-12-10T12:53:00Z">
              <w:tcPr>
                <w:tcW w:w="2884" w:type="dxa"/>
                <w:gridSpan w:val="3"/>
              </w:tcPr>
            </w:tcPrChange>
          </w:tcPr>
          <w:p w14:paraId="216D3C09" w14:textId="4C24AFA7" w:rsidR="0012256D" w:rsidRPr="007E0B31" w:rsidRDefault="0012256D" w:rsidP="00ED5885">
            <w:pPr>
              <w:pStyle w:val="Arial11Bold"/>
              <w:rPr>
                <w:rFonts w:cs="Arial"/>
              </w:rPr>
            </w:pPr>
            <w:r>
              <w:rPr>
                <w:rFonts w:cs="Arial"/>
              </w:rPr>
              <w:t>Additional BM Unit</w:t>
            </w:r>
          </w:p>
        </w:tc>
        <w:tc>
          <w:tcPr>
            <w:tcW w:w="6634" w:type="dxa"/>
            <w:tcPrChange w:id="40" w:author="Stuart McLarnon" w:date="2025-12-10T12:53:00Z" w16du:dateUtc="2025-12-10T12:53:00Z">
              <w:tcPr>
                <w:tcW w:w="6634" w:type="dxa"/>
                <w:gridSpan w:val="4"/>
              </w:tcPr>
            </w:tcPrChange>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8C0657" w:rsidRPr="007E0B31" w14:paraId="0243B25C" w14:textId="77777777" w:rsidTr="00C60095">
        <w:trPr>
          <w:cantSplit/>
          <w:trPrChange w:id="41" w:author="Stuart McLarnon" w:date="2025-12-10T12:53:00Z" w16du:dateUtc="2025-12-10T12:53:00Z">
            <w:trPr>
              <w:gridBefore w:val="1"/>
              <w:gridAfter w:val="0"/>
              <w:wAfter w:w="255" w:type="dxa"/>
              <w:cantSplit/>
            </w:trPr>
          </w:trPrChange>
        </w:trPr>
        <w:tc>
          <w:tcPr>
            <w:tcW w:w="2884" w:type="dxa"/>
            <w:tcPrChange w:id="42" w:author="Stuart McLarnon" w:date="2025-12-10T12:53:00Z" w16du:dateUtc="2025-12-10T12:53:00Z">
              <w:tcPr>
                <w:tcW w:w="2884" w:type="dxa"/>
                <w:gridSpan w:val="3"/>
              </w:tcPr>
            </w:tcPrChange>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Change w:id="43" w:author="Stuart McLarnon" w:date="2025-12-10T12:53:00Z" w16du:dateUtc="2025-12-10T12:53:00Z">
              <w:tcPr>
                <w:tcW w:w="6634" w:type="dxa"/>
                <w:gridSpan w:val="4"/>
              </w:tcPr>
            </w:tcPrChange>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8C0657" w:rsidRPr="007E0B31" w14:paraId="218462F9" w14:textId="77777777" w:rsidTr="00C60095">
        <w:trPr>
          <w:cantSplit/>
          <w:trPrChange w:id="44" w:author="Stuart McLarnon" w:date="2025-12-10T12:53:00Z" w16du:dateUtc="2025-12-10T12:53:00Z">
            <w:trPr>
              <w:gridBefore w:val="1"/>
              <w:gridAfter w:val="0"/>
              <w:wAfter w:w="255" w:type="dxa"/>
              <w:cantSplit/>
            </w:trPr>
          </w:trPrChange>
        </w:trPr>
        <w:tc>
          <w:tcPr>
            <w:tcW w:w="2884" w:type="dxa"/>
            <w:tcPrChange w:id="45" w:author="Stuart McLarnon" w:date="2025-12-10T12:53:00Z" w16du:dateUtc="2025-12-10T12:53:00Z">
              <w:tcPr>
                <w:tcW w:w="2884" w:type="dxa"/>
                <w:gridSpan w:val="3"/>
              </w:tcPr>
            </w:tcPrChange>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Change w:id="46" w:author="Stuart McLarnon" w:date="2025-12-10T12:53:00Z" w16du:dateUtc="2025-12-10T12:53:00Z">
              <w:tcPr>
                <w:tcW w:w="6634" w:type="dxa"/>
                <w:gridSpan w:val="4"/>
              </w:tcPr>
            </w:tcPrChange>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8C0657" w:rsidRPr="007E0B31" w14:paraId="778748A0" w14:textId="77777777" w:rsidTr="00C60095">
        <w:trPr>
          <w:cantSplit/>
          <w:trPrChange w:id="47" w:author="Stuart McLarnon" w:date="2025-12-10T12:53:00Z" w16du:dateUtc="2025-12-10T12:53:00Z">
            <w:trPr>
              <w:gridBefore w:val="1"/>
              <w:gridAfter w:val="0"/>
              <w:wAfter w:w="255" w:type="dxa"/>
              <w:cantSplit/>
            </w:trPr>
          </w:trPrChange>
        </w:trPr>
        <w:tc>
          <w:tcPr>
            <w:tcW w:w="2884" w:type="dxa"/>
            <w:tcPrChange w:id="48" w:author="Stuart McLarnon" w:date="2025-12-10T12:53:00Z" w16du:dateUtc="2025-12-10T12:53:00Z">
              <w:tcPr>
                <w:tcW w:w="2884" w:type="dxa"/>
                <w:gridSpan w:val="3"/>
              </w:tcPr>
            </w:tcPrChange>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Change w:id="49" w:author="Stuart McLarnon" w:date="2025-12-10T12:53:00Z" w16du:dateUtc="2025-12-10T12:53:00Z">
              <w:tcPr>
                <w:tcW w:w="6634" w:type="dxa"/>
                <w:gridSpan w:val="4"/>
              </w:tcPr>
            </w:tcPrChange>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C60095" w14:paraId="69E31173" w14:textId="77777777" w:rsidTr="00C60095">
        <w:trPr>
          <w:cantSplit/>
          <w:ins w:id="50" w:author="Stuart McLarnon" w:date="2025-12-10T11:42:00Z"/>
          <w:trPrChange w:id="51"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52"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271DE740" w14:textId="77777777" w:rsidR="000F5020" w:rsidRDefault="000F5020" w:rsidP="00F150CA">
            <w:pPr>
              <w:pStyle w:val="Arial11Bold"/>
              <w:rPr>
                <w:ins w:id="53" w:author="Stuart McLarnon" w:date="2025-12-10T11:42:00Z" w16du:dateUtc="2025-12-10T11:42:00Z"/>
                <w:rFonts w:cs="Arial"/>
              </w:rPr>
            </w:pPr>
            <w:ins w:id="54" w:author="Stuart McLarnon" w:date="2025-12-10T11:42:00Z" w16du:dateUtc="2025-12-10T11:42:00Z">
              <w:r>
                <w:rPr>
                  <w:rFonts w:cs="Arial"/>
                </w:rPr>
                <w:t>Aggregated Energy Source</w:t>
              </w:r>
            </w:ins>
          </w:p>
        </w:tc>
        <w:tc>
          <w:tcPr>
            <w:tcW w:w="6634" w:type="dxa"/>
            <w:tcBorders>
              <w:top w:val="single" w:sz="4" w:space="0" w:color="auto"/>
              <w:left w:val="single" w:sz="4" w:space="0" w:color="auto"/>
              <w:bottom w:val="single" w:sz="4" w:space="0" w:color="auto"/>
              <w:right w:val="single" w:sz="4" w:space="0" w:color="auto"/>
            </w:tcBorders>
            <w:tcPrChange w:id="55"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413D5B44" w14:textId="77777777" w:rsidR="000F5020" w:rsidRDefault="000F5020" w:rsidP="00F150CA">
            <w:pPr>
              <w:pStyle w:val="TableArial11"/>
              <w:rPr>
                <w:ins w:id="56" w:author="Stuart McLarnon" w:date="2025-12-10T11:42:00Z" w16du:dateUtc="2025-12-10T11:42:00Z"/>
                <w:rFonts w:cs="Arial"/>
              </w:rPr>
            </w:pPr>
            <w:ins w:id="57" w:author="Stuart McLarnon" w:date="2025-12-10T11:42:00Z" w16du:dateUtc="2025-12-10T11:42:00Z">
              <w:r>
                <w:rPr>
                  <w:rFonts w:cs="Arial"/>
                </w:rPr>
                <w:t xml:space="preserve">The aggregation of </w:t>
              </w:r>
              <w:r w:rsidRPr="002101F7">
                <w:rPr>
                  <w:b/>
                </w:rPr>
                <w:t>Energy Source</w:t>
              </w:r>
              <w:r w:rsidRPr="004D43D9">
                <w:rPr>
                  <w:rFonts w:cs="Arial"/>
                  <w:b/>
                  <w:bCs/>
                </w:rPr>
                <w:t>s</w:t>
              </w:r>
              <w:r>
                <w:rPr>
                  <w:rFonts w:cs="Arial"/>
                </w:rPr>
                <w:t xml:space="preserve"> as defined in PC.G.8.1.</w:t>
              </w:r>
            </w:ins>
          </w:p>
        </w:tc>
      </w:tr>
      <w:tr w:rsidR="008C0657" w:rsidRPr="007E0B31" w14:paraId="2FA19902" w14:textId="77777777" w:rsidTr="00C60095">
        <w:trPr>
          <w:cantSplit/>
          <w:trPrChange w:id="58" w:author="Stuart McLarnon" w:date="2025-12-10T12:53:00Z" w16du:dateUtc="2025-12-10T12:53:00Z">
            <w:trPr>
              <w:gridBefore w:val="1"/>
              <w:gridAfter w:val="0"/>
              <w:wAfter w:w="255" w:type="dxa"/>
              <w:cantSplit/>
            </w:trPr>
          </w:trPrChange>
        </w:trPr>
        <w:tc>
          <w:tcPr>
            <w:tcW w:w="2884" w:type="dxa"/>
            <w:tcPrChange w:id="59" w:author="Stuart McLarnon" w:date="2025-12-10T12:53:00Z" w16du:dateUtc="2025-12-10T12:53:00Z">
              <w:tcPr>
                <w:tcW w:w="2884" w:type="dxa"/>
                <w:gridSpan w:val="3"/>
              </w:tcPr>
            </w:tcPrChange>
          </w:tcPr>
          <w:p w14:paraId="45E3E005" w14:textId="0FFD71EE" w:rsidR="0012256D" w:rsidRPr="007E0B31" w:rsidRDefault="0012256D" w:rsidP="002335A5">
            <w:pPr>
              <w:pStyle w:val="Arial11Bold"/>
              <w:rPr>
                <w:rFonts w:cs="Arial"/>
              </w:rPr>
            </w:pPr>
            <w:r>
              <w:rPr>
                <w:rFonts w:cs="Arial"/>
              </w:rPr>
              <w:t>Aggregator</w:t>
            </w:r>
          </w:p>
        </w:tc>
        <w:tc>
          <w:tcPr>
            <w:tcW w:w="6634" w:type="dxa"/>
            <w:tcPrChange w:id="60" w:author="Stuart McLarnon" w:date="2025-12-10T12:53:00Z" w16du:dateUtc="2025-12-10T12:53:00Z">
              <w:tcPr>
                <w:tcW w:w="6634" w:type="dxa"/>
                <w:gridSpan w:val="4"/>
              </w:tcPr>
            </w:tcPrChange>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8C0657" w:rsidRPr="007E0B31" w14:paraId="2EEFC22E" w14:textId="77777777" w:rsidTr="00C60095">
        <w:trPr>
          <w:cantSplit/>
          <w:trPrChange w:id="61" w:author="Stuart McLarnon" w:date="2025-12-10T12:53:00Z" w16du:dateUtc="2025-12-10T12:53:00Z">
            <w:trPr>
              <w:gridBefore w:val="1"/>
              <w:gridAfter w:val="0"/>
              <w:wAfter w:w="255" w:type="dxa"/>
              <w:cantSplit/>
            </w:trPr>
          </w:trPrChange>
        </w:trPr>
        <w:tc>
          <w:tcPr>
            <w:tcW w:w="2884" w:type="dxa"/>
            <w:tcPrChange w:id="62" w:author="Stuart McLarnon" w:date="2025-12-10T12:53:00Z" w16du:dateUtc="2025-12-10T12:53:00Z">
              <w:tcPr>
                <w:tcW w:w="2884" w:type="dxa"/>
                <w:gridSpan w:val="3"/>
              </w:tcPr>
            </w:tcPrChange>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Change w:id="63" w:author="Stuart McLarnon" w:date="2025-12-10T12:53:00Z" w16du:dateUtc="2025-12-10T12:53:00Z">
              <w:tcPr>
                <w:tcW w:w="6634" w:type="dxa"/>
                <w:gridSpan w:val="4"/>
              </w:tcPr>
            </w:tcPrChange>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8C0657" w:rsidRPr="007E0B31" w14:paraId="21521468" w14:textId="77777777" w:rsidTr="00C60095">
        <w:trPr>
          <w:cantSplit/>
          <w:trPrChange w:id="64" w:author="Stuart McLarnon" w:date="2025-12-10T12:53:00Z" w16du:dateUtc="2025-12-10T12:53:00Z">
            <w:trPr>
              <w:gridBefore w:val="1"/>
              <w:gridAfter w:val="0"/>
              <w:wAfter w:w="255" w:type="dxa"/>
              <w:cantSplit/>
            </w:trPr>
          </w:trPrChange>
        </w:trPr>
        <w:tc>
          <w:tcPr>
            <w:tcW w:w="2884" w:type="dxa"/>
            <w:tcPrChange w:id="65" w:author="Stuart McLarnon" w:date="2025-12-10T12:53:00Z" w16du:dateUtc="2025-12-10T12:53:00Z">
              <w:tcPr>
                <w:tcW w:w="2884" w:type="dxa"/>
                <w:gridSpan w:val="3"/>
              </w:tcPr>
            </w:tcPrChange>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Change w:id="66" w:author="Stuart McLarnon" w:date="2025-12-10T12:53:00Z" w16du:dateUtc="2025-12-10T12:53:00Z">
              <w:tcPr>
                <w:tcW w:w="6634" w:type="dxa"/>
                <w:gridSpan w:val="4"/>
              </w:tcPr>
            </w:tcPrChange>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8C0657" w:rsidRPr="007E0B31" w14:paraId="5CD4B4BD" w14:textId="77777777" w:rsidTr="00C60095">
        <w:trPr>
          <w:cantSplit/>
          <w:trPrChange w:id="67" w:author="Stuart McLarnon" w:date="2025-12-10T12:53:00Z" w16du:dateUtc="2025-12-10T12:53:00Z">
            <w:trPr>
              <w:gridBefore w:val="1"/>
              <w:gridAfter w:val="0"/>
              <w:wAfter w:w="255" w:type="dxa"/>
              <w:cantSplit/>
            </w:trPr>
          </w:trPrChange>
        </w:trPr>
        <w:tc>
          <w:tcPr>
            <w:tcW w:w="2884" w:type="dxa"/>
            <w:tcPrChange w:id="68" w:author="Stuart McLarnon" w:date="2025-12-10T12:53:00Z" w16du:dateUtc="2025-12-10T12:53:00Z">
              <w:tcPr>
                <w:tcW w:w="2884" w:type="dxa"/>
                <w:gridSpan w:val="3"/>
              </w:tcPr>
            </w:tcPrChange>
          </w:tcPr>
          <w:p w14:paraId="6308BAB9" w14:textId="4CAF962A" w:rsidR="001B6BDF" w:rsidRPr="0079361D" w:rsidRDefault="001B6BDF" w:rsidP="002335A5">
            <w:pPr>
              <w:pStyle w:val="Arial11Bold"/>
              <w:rPr>
                <w:rFonts w:cs="Arial"/>
              </w:rPr>
            </w:pPr>
            <w:r>
              <w:rPr>
                <w:rFonts w:cs="Arial"/>
              </w:rPr>
              <w:t>Anchor</w:t>
            </w:r>
          </w:p>
        </w:tc>
        <w:tc>
          <w:tcPr>
            <w:tcW w:w="6634" w:type="dxa"/>
            <w:tcPrChange w:id="69" w:author="Stuart McLarnon" w:date="2025-12-10T12:53:00Z" w16du:dateUtc="2025-12-10T12:53:00Z">
              <w:tcPr>
                <w:tcW w:w="6634" w:type="dxa"/>
                <w:gridSpan w:val="4"/>
              </w:tcPr>
            </w:tcPrChange>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8C0657" w:rsidRPr="007E0B31" w14:paraId="53CEE58F" w14:textId="77777777" w:rsidTr="00C60095">
        <w:trPr>
          <w:cantSplit/>
          <w:trPrChange w:id="70" w:author="Stuart McLarnon" w:date="2025-12-10T12:53:00Z" w16du:dateUtc="2025-12-10T12:53:00Z">
            <w:trPr>
              <w:gridBefore w:val="1"/>
              <w:gridAfter w:val="0"/>
              <w:wAfter w:w="255" w:type="dxa"/>
              <w:cantSplit/>
            </w:trPr>
          </w:trPrChange>
        </w:trPr>
        <w:tc>
          <w:tcPr>
            <w:tcW w:w="2884" w:type="dxa"/>
            <w:tcPrChange w:id="71" w:author="Stuart McLarnon" w:date="2025-12-10T12:53:00Z" w16du:dateUtc="2025-12-10T12:53:00Z">
              <w:tcPr>
                <w:tcW w:w="2884" w:type="dxa"/>
                <w:gridSpan w:val="3"/>
              </w:tcPr>
            </w:tcPrChange>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Change w:id="72" w:author="Stuart McLarnon" w:date="2025-12-10T12:53:00Z" w16du:dateUtc="2025-12-10T12:53:00Z">
              <w:tcPr>
                <w:tcW w:w="6634" w:type="dxa"/>
                <w:gridSpan w:val="4"/>
              </w:tcPr>
            </w:tcPrChange>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8C0657" w:rsidRPr="007E0B31" w14:paraId="7E48DCA3" w14:textId="77777777" w:rsidTr="00C60095">
        <w:trPr>
          <w:cantSplit/>
          <w:trPrChange w:id="73" w:author="Stuart McLarnon" w:date="2025-12-10T12:53:00Z" w16du:dateUtc="2025-12-10T12:53:00Z">
            <w:trPr>
              <w:gridBefore w:val="1"/>
              <w:gridAfter w:val="0"/>
              <w:wAfter w:w="255" w:type="dxa"/>
              <w:cantSplit/>
            </w:trPr>
          </w:trPrChange>
        </w:trPr>
        <w:tc>
          <w:tcPr>
            <w:tcW w:w="2884" w:type="dxa"/>
            <w:tcPrChange w:id="74" w:author="Stuart McLarnon" w:date="2025-12-10T12:53:00Z" w16du:dateUtc="2025-12-10T12:53:00Z">
              <w:tcPr>
                <w:tcW w:w="2884" w:type="dxa"/>
                <w:gridSpan w:val="3"/>
              </w:tcPr>
            </w:tcPrChange>
          </w:tcPr>
          <w:p w14:paraId="7CF35B85" w14:textId="6A97E0E8" w:rsidR="00463FCE" w:rsidRPr="003301CE" w:rsidRDefault="00463FCE" w:rsidP="00463FCE">
            <w:pPr>
              <w:pStyle w:val="Arial11Bold"/>
            </w:pPr>
            <w:r w:rsidRPr="003301CE">
              <w:rPr>
                <w:bCs/>
              </w:rPr>
              <w:t>Anchor Generating Unit Test</w:t>
            </w:r>
          </w:p>
        </w:tc>
        <w:tc>
          <w:tcPr>
            <w:tcW w:w="6634" w:type="dxa"/>
            <w:tcPrChange w:id="75" w:author="Stuart McLarnon" w:date="2025-12-10T12:53:00Z" w16du:dateUtc="2025-12-10T12:53:00Z">
              <w:tcPr>
                <w:tcW w:w="6634" w:type="dxa"/>
                <w:gridSpan w:val="4"/>
              </w:tcPr>
            </w:tcPrChange>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8C0657" w:rsidRPr="007E0B31" w14:paraId="37A519B7" w14:textId="77777777" w:rsidTr="00C60095">
        <w:trPr>
          <w:cantSplit/>
          <w:trPrChange w:id="76" w:author="Stuart McLarnon" w:date="2025-12-10T12:53:00Z" w16du:dateUtc="2025-12-10T12:53:00Z">
            <w:trPr>
              <w:gridBefore w:val="1"/>
              <w:gridAfter w:val="0"/>
              <w:wAfter w:w="255" w:type="dxa"/>
              <w:cantSplit/>
            </w:trPr>
          </w:trPrChange>
        </w:trPr>
        <w:tc>
          <w:tcPr>
            <w:tcW w:w="2884" w:type="dxa"/>
            <w:tcPrChange w:id="77" w:author="Stuart McLarnon" w:date="2025-12-10T12:53:00Z" w16du:dateUtc="2025-12-10T12:53:00Z">
              <w:tcPr>
                <w:tcW w:w="2884" w:type="dxa"/>
                <w:gridSpan w:val="3"/>
              </w:tcPr>
            </w:tcPrChange>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Change w:id="78" w:author="Stuart McLarnon" w:date="2025-12-10T12:53:00Z" w16du:dateUtc="2025-12-10T12:53:00Z">
              <w:tcPr>
                <w:tcW w:w="6634" w:type="dxa"/>
                <w:gridSpan w:val="4"/>
              </w:tcPr>
            </w:tcPrChange>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8C0657" w:rsidRPr="007E0B31" w14:paraId="7EB95AD1" w14:textId="77777777" w:rsidTr="00C60095">
        <w:trPr>
          <w:cantSplit/>
          <w:trPrChange w:id="79" w:author="Stuart McLarnon" w:date="2025-12-10T12:53:00Z" w16du:dateUtc="2025-12-10T12:53:00Z">
            <w:trPr>
              <w:gridBefore w:val="1"/>
              <w:gridAfter w:val="0"/>
              <w:wAfter w:w="255" w:type="dxa"/>
              <w:cantSplit/>
            </w:trPr>
          </w:trPrChange>
        </w:trPr>
        <w:tc>
          <w:tcPr>
            <w:tcW w:w="2884" w:type="dxa"/>
            <w:tcPrChange w:id="80" w:author="Stuart McLarnon" w:date="2025-12-10T12:53:00Z" w16du:dateUtc="2025-12-10T12:53:00Z">
              <w:tcPr>
                <w:tcW w:w="2884" w:type="dxa"/>
                <w:gridSpan w:val="3"/>
              </w:tcPr>
            </w:tcPrChange>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Change w:id="81" w:author="Stuart McLarnon" w:date="2025-12-10T12:53:00Z" w16du:dateUtc="2025-12-10T12:53:00Z">
              <w:tcPr>
                <w:tcW w:w="6634" w:type="dxa"/>
                <w:gridSpan w:val="4"/>
              </w:tcPr>
            </w:tcPrChange>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8C0657" w:rsidRPr="007E0B31" w14:paraId="42E28326" w14:textId="77777777" w:rsidTr="00C60095">
        <w:trPr>
          <w:cantSplit/>
          <w:trPrChange w:id="82" w:author="Stuart McLarnon" w:date="2025-12-10T12:53:00Z" w16du:dateUtc="2025-12-10T12:53:00Z">
            <w:trPr>
              <w:gridBefore w:val="1"/>
              <w:gridAfter w:val="0"/>
              <w:wAfter w:w="255" w:type="dxa"/>
              <w:cantSplit/>
            </w:trPr>
          </w:trPrChange>
        </w:trPr>
        <w:tc>
          <w:tcPr>
            <w:tcW w:w="2884" w:type="dxa"/>
            <w:tcPrChange w:id="83" w:author="Stuart McLarnon" w:date="2025-12-10T12:53:00Z" w16du:dateUtc="2025-12-10T12:53:00Z">
              <w:tcPr>
                <w:tcW w:w="2884" w:type="dxa"/>
                <w:gridSpan w:val="3"/>
              </w:tcPr>
            </w:tcPrChange>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Change w:id="84" w:author="Stuart McLarnon" w:date="2025-12-10T12:53:00Z" w16du:dateUtc="2025-12-10T12:53:00Z">
              <w:tcPr>
                <w:tcW w:w="6634" w:type="dxa"/>
                <w:gridSpan w:val="4"/>
              </w:tcPr>
            </w:tcPrChange>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8C0657" w:rsidRPr="007E0B31" w14:paraId="75350268" w14:textId="77777777" w:rsidTr="00C60095">
        <w:trPr>
          <w:cantSplit/>
          <w:trPrChange w:id="85" w:author="Stuart McLarnon" w:date="2025-12-10T12:53:00Z" w16du:dateUtc="2025-12-10T12:53:00Z">
            <w:trPr>
              <w:gridBefore w:val="1"/>
              <w:gridAfter w:val="0"/>
              <w:wAfter w:w="255" w:type="dxa"/>
              <w:cantSplit/>
            </w:trPr>
          </w:trPrChange>
        </w:trPr>
        <w:tc>
          <w:tcPr>
            <w:tcW w:w="2884" w:type="dxa"/>
            <w:tcPrChange w:id="86" w:author="Stuart McLarnon" w:date="2025-12-10T12:53:00Z" w16du:dateUtc="2025-12-10T12:53:00Z">
              <w:tcPr>
                <w:tcW w:w="2884" w:type="dxa"/>
                <w:gridSpan w:val="3"/>
              </w:tcPr>
            </w:tcPrChange>
          </w:tcPr>
          <w:p w14:paraId="07001B77" w14:textId="435942F8" w:rsidR="007B6F4F" w:rsidRPr="007E0B31" w:rsidRDefault="007B6F4F" w:rsidP="007B6F4F">
            <w:pPr>
              <w:pStyle w:val="Arial11Bold"/>
              <w:rPr>
                <w:rFonts w:cs="Arial"/>
              </w:rPr>
            </w:pPr>
            <w:r w:rsidRPr="003301CE">
              <w:t>Anchor Power Station Test</w:t>
            </w:r>
          </w:p>
        </w:tc>
        <w:tc>
          <w:tcPr>
            <w:tcW w:w="6634" w:type="dxa"/>
            <w:tcPrChange w:id="87" w:author="Stuart McLarnon" w:date="2025-12-10T12:53:00Z" w16du:dateUtc="2025-12-10T12:53:00Z">
              <w:tcPr>
                <w:tcW w:w="6634" w:type="dxa"/>
                <w:gridSpan w:val="4"/>
              </w:tcPr>
            </w:tcPrChange>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8C0657" w:rsidRPr="007E0B31" w14:paraId="732583D1" w14:textId="77777777" w:rsidTr="00C60095">
        <w:trPr>
          <w:cantSplit/>
          <w:trPrChange w:id="88" w:author="Stuart McLarnon" w:date="2025-12-10T12:53:00Z" w16du:dateUtc="2025-12-10T12:53:00Z">
            <w:trPr>
              <w:gridBefore w:val="1"/>
              <w:gridAfter w:val="0"/>
              <w:wAfter w:w="255" w:type="dxa"/>
              <w:cantSplit/>
            </w:trPr>
          </w:trPrChange>
        </w:trPr>
        <w:tc>
          <w:tcPr>
            <w:tcW w:w="2884" w:type="dxa"/>
            <w:tcPrChange w:id="89" w:author="Stuart McLarnon" w:date="2025-12-10T12:53:00Z" w16du:dateUtc="2025-12-10T12:53:00Z">
              <w:tcPr>
                <w:tcW w:w="2884" w:type="dxa"/>
                <w:gridSpan w:val="3"/>
              </w:tcPr>
            </w:tcPrChange>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Change w:id="90" w:author="Stuart McLarnon" w:date="2025-12-10T12:53:00Z" w16du:dateUtc="2025-12-10T12:53:00Z">
              <w:tcPr>
                <w:tcW w:w="6634" w:type="dxa"/>
                <w:gridSpan w:val="4"/>
              </w:tcPr>
            </w:tcPrChange>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8C0657" w:rsidRPr="007E0B31" w14:paraId="21EB2F70" w14:textId="77777777" w:rsidTr="00C60095">
        <w:trPr>
          <w:cantSplit/>
          <w:trPrChange w:id="91" w:author="Stuart McLarnon" w:date="2025-12-10T12:53:00Z" w16du:dateUtc="2025-12-10T12:53:00Z">
            <w:trPr>
              <w:gridBefore w:val="1"/>
              <w:gridAfter w:val="0"/>
              <w:wAfter w:w="255" w:type="dxa"/>
              <w:cantSplit/>
            </w:trPr>
          </w:trPrChange>
        </w:trPr>
        <w:tc>
          <w:tcPr>
            <w:tcW w:w="2884" w:type="dxa"/>
            <w:tcPrChange w:id="92" w:author="Stuart McLarnon" w:date="2025-12-10T12:53:00Z" w16du:dateUtc="2025-12-10T12:53:00Z">
              <w:tcPr>
                <w:tcW w:w="2884" w:type="dxa"/>
                <w:gridSpan w:val="3"/>
              </w:tcPr>
            </w:tcPrChange>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Change w:id="93" w:author="Stuart McLarnon" w:date="2025-12-10T12:53:00Z" w16du:dateUtc="2025-12-10T12:53:00Z">
              <w:tcPr>
                <w:tcW w:w="6634" w:type="dxa"/>
                <w:gridSpan w:val="4"/>
              </w:tcPr>
            </w:tcPrChange>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8C0657" w:rsidRPr="007E0B31" w14:paraId="732DF0FE" w14:textId="77777777" w:rsidTr="00C60095">
        <w:trPr>
          <w:cantSplit/>
          <w:trPrChange w:id="94" w:author="Stuart McLarnon" w:date="2025-12-10T12:53:00Z" w16du:dateUtc="2025-12-10T12:53:00Z">
            <w:trPr>
              <w:gridBefore w:val="1"/>
              <w:gridAfter w:val="0"/>
              <w:wAfter w:w="255" w:type="dxa"/>
              <w:cantSplit/>
            </w:trPr>
          </w:trPrChange>
        </w:trPr>
        <w:tc>
          <w:tcPr>
            <w:tcW w:w="2884" w:type="dxa"/>
            <w:tcPrChange w:id="95" w:author="Stuart McLarnon" w:date="2025-12-10T12:53:00Z" w16du:dateUtc="2025-12-10T12:53:00Z">
              <w:tcPr>
                <w:tcW w:w="2884" w:type="dxa"/>
                <w:gridSpan w:val="3"/>
              </w:tcPr>
            </w:tcPrChange>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Change w:id="96" w:author="Stuart McLarnon" w:date="2025-12-10T12:53:00Z" w16du:dateUtc="2025-12-10T12:53:00Z">
              <w:tcPr>
                <w:tcW w:w="6634" w:type="dxa"/>
                <w:gridSpan w:val="4"/>
              </w:tcPr>
            </w:tcPrChange>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8C0657" w:rsidRPr="007E0B31" w14:paraId="1808CDAE" w14:textId="77777777" w:rsidTr="00C60095">
        <w:trPr>
          <w:cantSplit/>
          <w:trPrChange w:id="97" w:author="Stuart McLarnon" w:date="2025-12-10T12:53:00Z" w16du:dateUtc="2025-12-10T12:53:00Z">
            <w:trPr>
              <w:gridBefore w:val="1"/>
              <w:gridAfter w:val="0"/>
              <w:wAfter w:w="255" w:type="dxa"/>
              <w:cantSplit/>
            </w:trPr>
          </w:trPrChange>
        </w:trPr>
        <w:tc>
          <w:tcPr>
            <w:tcW w:w="2884" w:type="dxa"/>
            <w:tcPrChange w:id="98" w:author="Stuart McLarnon" w:date="2025-12-10T12:53:00Z" w16du:dateUtc="2025-12-10T12:53:00Z">
              <w:tcPr>
                <w:tcW w:w="2884" w:type="dxa"/>
                <w:gridSpan w:val="3"/>
              </w:tcPr>
            </w:tcPrChange>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Change w:id="99" w:author="Stuart McLarnon" w:date="2025-12-10T12:53:00Z" w16du:dateUtc="2025-12-10T12:53:00Z">
              <w:tcPr>
                <w:tcW w:w="6634" w:type="dxa"/>
                <w:gridSpan w:val="4"/>
              </w:tcPr>
            </w:tcPrChange>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8C0657" w:rsidRPr="007E0B31" w14:paraId="194D8760" w14:textId="77777777" w:rsidTr="00C60095">
        <w:trPr>
          <w:cantSplit/>
          <w:trPrChange w:id="100" w:author="Stuart McLarnon" w:date="2025-12-10T12:53:00Z" w16du:dateUtc="2025-12-10T12:53:00Z">
            <w:trPr>
              <w:gridBefore w:val="1"/>
              <w:gridAfter w:val="0"/>
              <w:wAfter w:w="255" w:type="dxa"/>
              <w:cantSplit/>
            </w:trPr>
          </w:trPrChange>
        </w:trPr>
        <w:tc>
          <w:tcPr>
            <w:tcW w:w="2884" w:type="dxa"/>
            <w:tcPrChange w:id="101" w:author="Stuart McLarnon" w:date="2025-12-10T12:53:00Z" w16du:dateUtc="2025-12-10T12:53:00Z">
              <w:tcPr>
                <w:tcW w:w="2884" w:type="dxa"/>
                <w:gridSpan w:val="3"/>
              </w:tcPr>
            </w:tcPrChange>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Change w:id="102" w:author="Stuart McLarnon" w:date="2025-12-10T12:53:00Z" w16du:dateUtc="2025-12-10T12:53:00Z">
              <w:tcPr>
                <w:tcW w:w="6634" w:type="dxa"/>
                <w:gridSpan w:val="4"/>
              </w:tcPr>
            </w:tcPrChange>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8C0657" w:rsidRPr="007E0B31" w14:paraId="516C0810" w14:textId="77777777" w:rsidTr="00C60095">
        <w:trPr>
          <w:cantSplit/>
          <w:trPrChange w:id="103" w:author="Stuart McLarnon" w:date="2025-12-10T12:53:00Z" w16du:dateUtc="2025-12-10T12:53:00Z">
            <w:trPr>
              <w:gridBefore w:val="1"/>
              <w:gridAfter w:val="0"/>
              <w:wAfter w:w="255" w:type="dxa"/>
              <w:cantSplit/>
            </w:trPr>
          </w:trPrChange>
        </w:trPr>
        <w:tc>
          <w:tcPr>
            <w:tcW w:w="2884" w:type="dxa"/>
            <w:tcPrChange w:id="104" w:author="Stuart McLarnon" w:date="2025-12-10T12:53:00Z" w16du:dateUtc="2025-12-10T12:53:00Z">
              <w:tcPr>
                <w:tcW w:w="2884" w:type="dxa"/>
                <w:gridSpan w:val="3"/>
              </w:tcPr>
            </w:tcPrChange>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Change w:id="105" w:author="Stuart McLarnon" w:date="2025-12-10T12:53:00Z" w16du:dateUtc="2025-12-10T12:53:00Z">
              <w:tcPr>
                <w:tcW w:w="6634" w:type="dxa"/>
                <w:gridSpan w:val="4"/>
              </w:tcPr>
            </w:tcPrChange>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8C0657" w:rsidRPr="0079139F" w14:paraId="11D0A300" w14:textId="77777777" w:rsidTr="00C60095">
        <w:trPr>
          <w:cantSplit/>
          <w:trPrChange w:id="106" w:author="Stuart McLarnon" w:date="2025-12-10T12:53:00Z" w16du:dateUtc="2025-12-10T12:53:00Z">
            <w:trPr>
              <w:gridBefore w:val="1"/>
              <w:gridAfter w:val="0"/>
              <w:wAfter w:w="255" w:type="dxa"/>
              <w:cantSplit/>
            </w:trPr>
          </w:trPrChange>
        </w:trPr>
        <w:tc>
          <w:tcPr>
            <w:tcW w:w="2884" w:type="dxa"/>
            <w:tcPrChange w:id="107" w:author="Stuart McLarnon" w:date="2025-12-10T12:53:00Z" w16du:dateUtc="2025-12-10T12:53:00Z">
              <w:tcPr>
                <w:tcW w:w="2884" w:type="dxa"/>
                <w:gridSpan w:val="3"/>
              </w:tcPr>
            </w:tcPrChange>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Change w:id="108" w:author="Stuart McLarnon" w:date="2025-12-10T12:53:00Z" w16du:dateUtc="2025-12-10T12:53:00Z">
              <w:tcPr>
                <w:tcW w:w="6634" w:type="dxa"/>
                <w:gridSpan w:val="4"/>
              </w:tcPr>
            </w:tcPrChange>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8C0657" w:rsidRPr="007E0B31" w14:paraId="5DE84E19" w14:textId="77777777" w:rsidTr="00C60095">
        <w:trPr>
          <w:cantSplit/>
          <w:trPrChange w:id="109" w:author="Stuart McLarnon" w:date="2025-12-10T12:53:00Z" w16du:dateUtc="2025-12-10T12:53:00Z">
            <w:trPr>
              <w:gridBefore w:val="1"/>
              <w:gridAfter w:val="0"/>
              <w:wAfter w:w="255" w:type="dxa"/>
              <w:cantSplit/>
            </w:trPr>
          </w:trPrChange>
        </w:trPr>
        <w:tc>
          <w:tcPr>
            <w:tcW w:w="2884" w:type="dxa"/>
            <w:tcPrChange w:id="110" w:author="Stuart McLarnon" w:date="2025-12-10T12:53:00Z" w16du:dateUtc="2025-12-10T12:53:00Z">
              <w:tcPr>
                <w:tcW w:w="2884" w:type="dxa"/>
                <w:gridSpan w:val="3"/>
              </w:tcPr>
            </w:tcPrChange>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Change w:id="111" w:author="Stuart McLarnon" w:date="2025-12-10T12:53:00Z" w16du:dateUtc="2025-12-10T12:53:00Z">
              <w:tcPr>
                <w:tcW w:w="6634" w:type="dxa"/>
                <w:gridSpan w:val="4"/>
              </w:tcPr>
            </w:tcPrChange>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8C0657" w:rsidRPr="007E0B31" w14:paraId="4E1D3A6D" w14:textId="77777777" w:rsidTr="00C60095">
        <w:trPr>
          <w:cantSplit/>
          <w:trPrChange w:id="112" w:author="Stuart McLarnon" w:date="2025-12-10T12:53:00Z" w16du:dateUtc="2025-12-10T12:53:00Z">
            <w:trPr>
              <w:gridBefore w:val="1"/>
              <w:gridAfter w:val="0"/>
              <w:wAfter w:w="255" w:type="dxa"/>
              <w:cantSplit/>
            </w:trPr>
          </w:trPrChange>
        </w:trPr>
        <w:tc>
          <w:tcPr>
            <w:tcW w:w="2884" w:type="dxa"/>
            <w:tcPrChange w:id="113" w:author="Stuart McLarnon" w:date="2025-12-10T12:53:00Z" w16du:dateUtc="2025-12-10T12:53:00Z">
              <w:tcPr>
                <w:tcW w:w="2884" w:type="dxa"/>
                <w:gridSpan w:val="3"/>
              </w:tcPr>
            </w:tcPrChange>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Change w:id="114" w:author="Stuart McLarnon" w:date="2025-12-10T12:53:00Z" w16du:dateUtc="2025-12-10T12:53:00Z">
              <w:tcPr>
                <w:tcW w:w="6634" w:type="dxa"/>
                <w:gridSpan w:val="4"/>
              </w:tcPr>
            </w:tcPrChange>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8C0657" w:rsidRPr="007E0B31" w14:paraId="6DC62BB9" w14:textId="77777777" w:rsidTr="00C60095">
        <w:trPr>
          <w:cantSplit/>
          <w:trPrChange w:id="115" w:author="Stuart McLarnon" w:date="2025-12-10T12:53:00Z" w16du:dateUtc="2025-12-10T12:53:00Z">
            <w:trPr>
              <w:gridBefore w:val="1"/>
              <w:gridAfter w:val="0"/>
              <w:wAfter w:w="255" w:type="dxa"/>
              <w:cantSplit/>
            </w:trPr>
          </w:trPrChange>
        </w:trPr>
        <w:tc>
          <w:tcPr>
            <w:tcW w:w="2884" w:type="dxa"/>
            <w:tcPrChange w:id="116" w:author="Stuart McLarnon" w:date="2025-12-10T12:53:00Z" w16du:dateUtc="2025-12-10T12:53:00Z">
              <w:tcPr>
                <w:tcW w:w="2884" w:type="dxa"/>
                <w:gridSpan w:val="3"/>
              </w:tcPr>
            </w:tcPrChange>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Change w:id="117" w:author="Stuart McLarnon" w:date="2025-12-10T12:53:00Z" w16du:dateUtc="2025-12-10T12:53:00Z">
              <w:tcPr>
                <w:tcW w:w="6634" w:type="dxa"/>
                <w:gridSpan w:val="4"/>
              </w:tcPr>
            </w:tcPrChange>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8C0657" w:rsidRPr="007E0B31" w14:paraId="254BDE8E" w14:textId="77777777" w:rsidTr="00C60095">
        <w:trPr>
          <w:cantSplit/>
          <w:trPrChange w:id="118" w:author="Stuart McLarnon" w:date="2025-12-10T12:53:00Z" w16du:dateUtc="2025-12-10T12:53:00Z">
            <w:trPr>
              <w:gridBefore w:val="1"/>
              <w:gridAfter w:val="0"/>
              <w:wAfter w:w="255" w:type="dxa"/>
              <w:cantSplit/>
            </w:trPr>
          </w:trPrChange>
        </w:trPr>
        <w:tc>
          <w:tcPr>
            <w:tcW w:w="2884" w:type="dxa"/>
            <w:tcPrChange w:id="119" w:author="Stuart McLarnon" w:date="2025-12-10T12:53:00Z" w16du:dateUtc="2025-12-10T12:53:00Z">
              <w:tcPr>
                <w:tcW w:w="2884" w:type="dxa"/>
                <w:gridSpan w:val="3"/>
              </w:tcPr>
            </w:tcPrChange>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Change w:id="120" w:author="Stuart McLarnon" w:date="2025-12-10T12:53:00Z" w16du:dateUtc="2025-12-10T12:53:00Z">
              <w:tcPr>
                <w:tcW w:w="6634" w:type="dxa"/>
                <w:gridSpan w:val="4"/>
              </w:tcPr>
            </w:tcPrChange>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C0657" w14:paraId="47F4C6A8" w14:textId="77777777" w:rsidTr="00C60095">
        <w:trPr>
          <w:cantSplit/>
          <w:trHeight w:val="300"/>
          <w:trPrChange w:id="121" w:author="Stuart McLarnon" w:date="2025-12-10T12:53:00Z" w16du:dateUtc="2025-12-10T12:53:00Z">
            <w:trPr>
              <w:gridBefore w:val="1"/>
              <w:gridAfter w:val="0"/>
              <w:wAfter w:w="255" w:type="dxa"/>
              <w:cantSplit/>
              <w:trHeight w:val="300"/>
            </w:trPr>
          </w:trPrChange>
        </w:trPr>
        <w:tc>
          <w:tcPr>
            <w:tcW w:w="2884" w:type="dxa"/>
            <w:tcPrChange w:id="122" w:author="Stuart McLarnon" w:date="2025-12-10T12:53:00Z" w16du:dateUtc="2025-12-10T12:53:00Z">
              <w:tcPr>
                <w:tcW w:w="2884" w:type="dxa"/>
                <w:gridSpan w:val="3"/>
              </w:tcPr>
            </w:tcPrChange>
          </w:tcPr>
          <w:p w14:paraId="253D9F8E" w14:textId="3FA43B01" w:rsidR="291EB386" w:rsidRDefault="291EB386" w:rsidP="004E64E8">
            <w:pPr>
              <w:pStyle w:val="Arial11Bold"/>
              <w:rPr>
                <w:rFonts w:cs="Arial"/>
              </w:rPr>
            </w:pPr>
            <w:r w:rsidRPr="7356A9C9">
              <w:rPr>
                <w:rFonts w:cs="Arial"/>
              </w:rPr>
              <w:t>Assimilated Law</w:t>
            </w:r>
          </w:p>
        </w:tc>
        <w:tc>
          <w:tcPr>
            <w:tcW w:w="6634" w:type="dxa"/>
            <w:tcPrChange w:id="123" w:author="Stuart McLarnon" w:date="2025-12-10T12:53:00Z" w16du:dateUtc="2025-12-10T12:53:00Z">
              <w:tcPr>
                <w:tcW w:w="6634" w:type="dxa"/>
                <w:gridSpan w:val="4"/>
              </w:tcPr>
            </w:tcPrChange>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C0657" w:rsidRPr="007E0B31" w14:paraId="376D1424" w14:textId="77777777" w:rsidTr="00C60095">
        <w:trPr>
          <w:cantSplit/>
          <w:trPrChange w:id="124" w:author="Stuart McLarnon" w:date="2025-12-10T12:53:00Z" w16du:dateUtc="2025-12-10T12:53:00Z">
            <w:trPr>
              <w:gridBefore w:val="1"/>
              <w:gridAfter w:val="0"/>
              <w:wAfter w:w="255" w:type="dxa"/>
              <w:cantSplit/>
            </w:trPr>
          </w:trPrChange>
        </w:trPr>
        <w:tc>
          <w:tcPr>
            <w:tcW w:w="2884" w:type="dxa"/>
            <w:tcPrChange w:id="125" w:author="Stuart McLarnon" w:date="2025-12-10T12:53:00Z" w16du:dateUtc="2025-12-10T12:53:00Z">
              <w:tcPr>
                <w:tcW w:w="2884" w:type="dxa"/>
                <w:gridSpan w:val="3"/>
              </w:tcPr>
            </w:tcPrChange>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Change w:id="126" w:author="Stuart McLarnon" w:date="2025-12-10T12:53:00Z" w16du:dateUtc="2025-12-10T12:53:00Z">
              <w:tcPr>
                <w:tcW w:w="6634" w:type="dxa"/>
                <w:gridSpan w:val="4"/>
              </w:tcPr>
            </w:tcPrChange>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8C0657" w:rsidRPr="007E0B31" w14:paraId="1C6D10A8" w14:textId="77777777" w:rsidTr="00C60095">
        <w:trPr>
          <w:cantSplit/>
          <w:trPrChange w:id="127" w:author="Stuart McLarnon" w:date="2025-12-10T12:53:00Z" w16du:dateUtc="2025-12-10T12:53:00Z">
            <w:trPr>
              <w:gridBefore w:val="1"/>
              <w:gridAfter w:val="0"/>
              <w:wAfter w:w="255" w:type="dxa"/>
              <w:cantSplit/>
            </w:trPr>
          </w:trPrChange>
        </w:trPr>
        <w:tc>
          <w:tcPr>
            <w:tcW w:w="2884" w:type="dxa"/>
            <w:tcPrChange w:id="128" w:author="Stuart McLarnon" w:date="2025-12-10T12:53:00Z" w16du:dateUtc="2025-12-10T12:53:00Z">
              <w:tcPr>
                <w:tcW w:w="2884" w:type="dxa"/>
                <w:gridSpan w:val="3"/>
              </w:tcPr>
            </w:tcPrChange>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Change w:id="129" w:author="Stuart McLarnon" w:date="2025-12-10T12:53:00Z" w16du:dateUtc="2025-12-10T12:53:00Z">
              <w:tcPr>
                <w:tcW w:w="6634" w:type="dxa"/>
                <w:gridSpan w:val="4"/>
              </w:tcPr>
            </w:tcPrChange>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8C0657" w:rsidRPr="007E0B31" w14:paraId="3446434F" w14:textId="77777777" w:rsidTr="00C60095">
        <w:trPr>
          <w:cantSplit/>
          <w:trPrChange w:id="130" w:author="Stuart McLarnon" w:date="2025-12-10T12:53:00Z" w16du:dateUtc="2025-12-10T12:53:00Z">
            <w:trPr>
              <w:gridBefore w:val="1"/>
              <w:gridAfter w:val="0"/>
              <w:wAfter w:w="255" w:type="dxa"/>
              <w:cantSplit/>
            </w:trPr>
          </w:trPrChange>
        </w:trPr>
        <w:tc>
          <w:tcPr>
            <w:tcW w:w="2884" w:type="dxa"/>
            <w:tcPrChange w:id="131" w:author="Stuart McLarnon" w:date="2025-12-10T12:53:00Z" w16du:dateUtc="2025-12-10T12:53:00Z">
              <w:tcPr>
                <w:tcW w:w="2884" w:type="dxa"/>
                <w:gridSpan w:val="3"/>
              </w:tcPr>
            </w:tcPrChange>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Change w:id="132" w:author="Stuart McLarnon" w:date="2025-12-10T12:53:00Z" w16du:dateUtc="2025-12-10T12:53:00Z">
              <w:tcPr>
                <w:tcW w:w="6634" w:type="dxa"/>
                <w:gridSpan w:val="4"/>
              </w:tcPr>
            </w:tcPrChange>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8C0657" w:rsidRPr="007E0B31" w14:paraId="0F6E34FB" w14:textId="77777777" w:rsidTr="00C60095">
        <w:trPr>
          <w:cantSplit/>
          <w:trPrChange w:id="133" w:author="Stuart McLarnon" w:date="2025-12-10T12:53:00Z" w16du:dateUtc="2025-12-10T12:53:00Z">
            <w:trPr>
              <w:gridBefore w:val="1"/>
              <w:gridAfter w:val="0"/>
              <w:wAfter w:w="255" w:type="dxa"/>
              <w:cantSplit/>
            </w:trPr>
          </w:trPrChange>
        </w:trPr>
        <w:tc>
          <w:tcPr>
            <w:tcW w:w="2884" w:type="dxa"/>
            <w:tcPrChange w:id="134" w:author="Stuart McLarnon" w:date="2025-12-10T12:53:00Z" w16du:dateUtc="2025-12-10T12:53:00Z">
              <w:tcPr>
                <w:tcW w:w="2884" w:type="dxa"/>
                <w:gridSpan w:val="3"/>
              </w:tcPr>
            </w:tcPrChange>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Change w:id="135" w:author="Stuart McLarnon" w:date="2025-12-10T12:53:00Z" w16du:dateUtc="2025-12-10T12:53:00Z">
              <w:tcPr>
                <w:tcW w:w="6634" w:type="dxa"/>
                <w:gridSpan w:val="4"/>
              </w:tcPr>
            </w:tcPrChange>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8C0657" w:rsidRPr="0079139F" w14:paraId="5305C02C" w14:textId="77777777" w:rsidTr="00C60095">
        <w:trPr>
          <w:cantSplit/>
          <w:trPrChange w:id="136" w:author="Stuart McLarnon" w:date="2025-12-10T12:53:00Z" w16du:dateUtc="2025-12-10T12:53:00Z">
            <w:trPr>
              <w:gridBefore w:val="1"/>
              <w:gridAfter w:val="0"/>
              <w:wAfter w:w="255" w:type="dxa"/>
              <w:cantSplit/>
            </w:trPr>
          </w:trPrChange>
        </w:trPr>
        <w:tc>
          <w:tcPr>
            <w:tcW w:w="2884" w:type="dxa"/>
            <w:tcPrChange w:id="137" w:author="Stuart McLarnon" w:date="2025-12-10T12:53:00Z" w16du:dateUtc="2025-12-10T12:53:00Z">
              <w:tcPr>
                <w:tcW w:w="2884" w:type="dxa"/>
                <w:gridSpan w:val="3"/>
              </w:tcPr>
            </w:tcPrChange>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Change w:id="138" w:author="Stuart McLarnon" w:date="2025-12-10T12:53:00Z" w16du:dateUtc="2025-12-10T12:53:00Z">
              <w:tcPr>
                <w:tcW w:w="6634" w:type="dxa"/>
                <w:gridSpan w:val="4"/>
              </w:tcPr>
            </w:tcPrChange>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8C0657" w:rsidRPr="0079139F" w14:paraId="06A5FAA0" w14:textId="77777777" w:rsidTr="00C60095">
        <w:trPr>
          <w:cantSplit/>
          <w:trPrChange w:id="139" w:author="Stuart McLarnon" w:date="2025-12-10T12:53:00Z" w16du:dateUtc="2025-12-10T12:53:00Z">
            <w:trPr>
              <w:gridBefore w:val="1"/>
              <w:gridAfter w:val="0"/>
              <w:wAfter w:w="255" w:type="dxa"/>
              <w:cantSplit/>
            </w:trPr>
          </w:trPrChange>
        </w:trPr>
        <w:tc>
          <w:tcPr>
            <w:tcW w:w="2884" w:type="dxa"/>
            <w:tcPrChange w:id="140" w:author="Stuart McLarnon" w:date="2025-12-10T12:53:00Z" w16du:dateUtc="2025-12-10T12:53:00Z">
              <w:tcPr>
                <w:tcW w:w="2884" w:type="dxa"/>
                <w:gridSpan w:val="3"/>
              </w:tcPr>
            </w:tcPrChange>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Change w:id="141" w:author="Stuart McLarnon" w:date="2025-12-10T12:53:00Z" w16du:dateUtc="2025-12-10T12:53:00Z">
              <w:tcPr>
                <w:tcW w:w="6634" w:type="dxa"/>
                <w:gridSpan w:val="4"/>
              </w:tcPr>
            </w:tcPrChange>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8C0657" w:rsidRPr="007E0B31" w14:paraId="3021D346" w14:textId="77777777" w:rsidTr="00C60095">
        <w:trPr>
          <w:cantSplit/>
          <w:trPrChange w:id="142" w:author="Stuart McLarnon" w:date="2025-12-10T12:53:00Z" w16du:dateUtc="2025-12-10T12:53:00Z">
            <w:trPr>
              <w:gridBefore w:val="1"/>
              <w:gridAfter w:val="0"/>
              <w:wAfter w:w="255" w:type="dxa"/>
              <w:cantSplit/>
            </w:trPr>
          </w:trPrChange>
        </w:trPr>
        <w:tc>
          <w:tcPr>
            <w:tcW w:w="2884" w:type="dxa"/>
            <w:tcPrChange w:id="143" w:author="Stuart McLarnon" w:date="2025-12-10T12:53:00Z" w16du:dateUtc="2025-12-10T12:53:00Z">
              <w:tcPr>
                <w:tcW w:w="2884" w:type="dxa"/>
                <w:gridSpan w:val="3"/>
              </w:tcPr>
            </w:tcPrChange>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Change w:id="144" w:author="Stuart McLarnon" w:date="2025-12-10T12:53:00Z" w16du:dateUtc="2025-12-10T12:53:00Z">
              <w:tcPr>
                <w:tcW w:w="6634" w:type="dxa"/>
                <w:gridSpan w:val="4"/>
              </w:tcPr>
            </w:tcPrChange>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8C0657" w:rsidRPr="007E0B31" w14:paraId="3D9EFAF3" w14:textId="77777777" w:rsidTr="00C60095">
        <w:trPr>
          <w:cantSplit/>
          <w:trPrChange w:id="145" w:author="Stuart McLarnon" w:date="2025-12-10T12:53:00Z" w16du:dateUtc="2025-12-10T12:53:00Z">
            <w:trPr>
              <w:gridBefore w:val="1"/>
              <w:gridAfter w:val="0"/>
              <w:wAfter w:w="255" w:type="dxa"/>
              <w:cantSplit/>
            </w:trPr>
          </w:trPrChange>
        </w:trPr>
        <w:tc>
          <w:tcPr>
            <w:tcW w:w="2884" w:type="dxa"/>
            <w:tcPrChange w:id="146" w:author="Stuart McLarnon" w:date="2025-12-10T12:53:00Z" w16du:dateUtc="2025-12-10T12:53:00Z">
              <w:tcPr>
                <w:tcW w:w="2884" w:type="dxa"/>
                <w:gridSpan w:val="3"/>
              </w:tcPr>
            </w:tcPrChange>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Change w:id="147" w:author="Stuart McLarnon" w:date="2025-12-10T12:53:00Z" w16du:dateUtc="2025-12-10T12:53:00Z">
              <w:tcPr>
                <w:tcW w:w="6634" w:type="dxa"/>
                <w:gridSpan w:val="4"/>
              </w:tcPr>
            </w:tcPrChange>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8C0657" w:rsidRPr="007E0B31" w14:paraId="39EFC3B3" w14:textId="77777777" w:rsidTr="00C60095">
        <w:trPr>
          <w:cantSplit/>
          <w:trPrChange w:id="148" w:author="Stuart McLarnon" w:date="2025-12-10T12:53:00Z" w16du:dateUtc="2025-12-10T12:53:00Z">
            <w:trPr>
              <w:gridBefore w:val="1"/>
              <w:gridAfter w:val="0"/>
              <w:wAfter w:w="255" w:type="dxa"/>
              <w:cantSplit/>
            </w:trPr>
          </w:trPrChange>
        </w:trPr>
        <w:tc>
          <w:tcPr>
            <w:tcW w:w="2884" w:type="dxa"/>
            <w:tcPrChange w:id="149" w:author="Stuart McLarnon" w:date="2025-12-10T12:53:00Z" w16du:dateUtc="2025-12-10T12:53:00Z">
              <w:tcPr>
                <w:tcW w:w="2884" w:type="dxa"/>
                <w:gridSpan w:val="3"/>
              </w:tcPr>
            </w:tcPrChange>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Change w:id="150" w:author="Stuart McLarnon" w:date="2025-12-10T12:53:00Z" w16du:dateUtc="2025-12-10T12:53:00Z">
              <w:tcPr>
                <w:tcW w:w="6634" w:type="dxa"/>
                <w:gridSpan w:val="4"/>
              </w:tcPr>
            </w:tcPrChange>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8C0657" w:rsidRPr="007E0B31" w14:paraId="34828CDA" w14:textId="77777777" w:rsidTr="00C60095">
        <w:trPr>
          <w:cantSplit/>
          <w:trPrChange w:id="151" w:author="Stuart McLarnon" w:date="2025-12-10T12:53:00Z" w16du:dateUtc="2025-12-10T12:53:00Z">
            <w:trPr>
              <w:gridBefore w:val="1"/>
              <w:gridAfter w:val="0"/>
              <w:wAfter w:w="255" w:type="dxa"/>
              <w:cantSplit/>
            </w:trPr>
          </w:trPrChange>
        </w:trPr>
        <w:tc>
          <w:tcPr>
            <w:tcW w:w="2884" w:type="dxa"/>
            <w:tcPrChange w:id="152" w:author="Stuart McLarnon" w:date="2025-12-10T12:53:00Z" w16du:dateUtc="2025-12-10T12:53:00Z">
              <w:tcPr>
                <w:tcW w:w="2884" w:type="dxa"/>
                <w:gridSpan w:val="3"/>
              </w:tcPr>
            </w:tcPrChange>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Change w:id="153" w:author="Stuart McLarnon" w:date="2025-12-10T12:53:00Z" w16du:dateUtc="2025-12-10T12:53:00Z">
              <w:tcPr>
                <w:tcW w:w="6634" w:type="dxa"/>
                <w:gridSpan w:val="4"/>
              </w:tcPr>
            </w:tcPrChange>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8C0657" w:rsidRPr="007E0B31" w14:paraId="51C9B789" w14:textId="77777777" w:rsidTr="00C60095">
        <w:trPr>
          <w:cantSplit/>
          <w:trPrChange w:id="154" w:author="Stuart McLarnon" w:date="2025-12-10T12:53:00Z" w16du:dateUtc="2025-12-10T12:53:00Z">
            <w:trPr>
              <w:gridBefore w:val="1"/>
              <w:gridAfter w:val="0"/>
              <w:wAfter w:w="255" w:type="dxa"/>
              <w:cantSplit/>
            </w:trPr>
          </w:trPrChange>
        </w:trPr>
        <w:tc>
          <w:tcPr>
            <w:tcW w:w="2884" w:type="dxa"/>
            <w:tcPrChange w:id="155" w:author="Stuart McLarnon" w:date="2025-12-10T12:53:00Z" w16du:dateUtc="2025-12-10T12:53:00Z">
              <w:tcPr>
                <w:tcW w:w="2884" w:type="dxa"/>
                <w:gridSpan w:val="3"/>
              </w:tcPr>
            </w:tcPrChange>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Change w:id="156" w:author="Stuart McLarnon" w:date="2025-12-10T12:53:00Z" w16du:dateUtc="2025-12-10T12:53:00Z">
              <w:tcPr>
                <w:tcW w:w="6634" w:type="dxa"/>
                <w:gridSpan w:val="4"/>
              </w:tcPr>
            </w:tcPrChange>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8C0657" w:rsidRPr="007E0B31" w14:paraId="6B35431C" w14:textId="77777777" w:rsidTr="00C60095">
        <w:trPr>
          <w:cantSplit/>
          <w:trPrChange w:id="157" w:author="Stuart McLarnon" w:date="2025-12-10T12:53:00Z" w16du:dateUtc="2025-12-10T12:53:00Z">
            <w:trPr>
              <w:gridBefore w:val="1"/>
              <w:gridAfter w:val="0"/>
              <w:wAfter w:w="255" w:type="dxa"/>
              <w:cantSplit/>
            </w:trPr>
          </w:trPrChange>
        </w:trPr>
        <w:tc>
          <w:tcPr>
            <w:tcW w:w="2884" w:type="dxa"/>
            <w:tcPrChange w:id="158" w:author="Stuart McLarnon" w:date="2025-12-10T12:53:00Z" w16du:dateUtc="2025-12-10T12:53:00Z">
              <w:tcPr>
                <w:tcW w:w="2884" w:type="dxa"/>
                <w:gridSpan w:val="3"/>
              </w:tcPr>
            </w:tcPrChange>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Change w:id="159" w:author="Stuart McLarnon" w:date="2025-12-10T12:53:00Z" w16du:dateUtc="2025-12-10T12:53:00Z">
              <w:tcPr>
                <w:tcW w:w="6634" w:type="dxa"/>
                <w:gridSpan w:val="4"/>
              </w:tcPr>
            </w:tcPrChange>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8C0657" w:rsidRPr="007E0B31" w14:paraId="458C44BA" w14:textId="77777777" w:rsidTr="00C60095">
        <w:trPr>
          <w:cantSplit/>
          <w:trPrChange w:id="160" w:author="Stuart McLarnon" w:date="2025-12-10T12:53:00Z" w16du:dateUtc="2025-12-10T12:53:00Z">
            <w:trPr>
              <w:gridBefore w:val="1"/>
              <w:gridAfter w:val="0"/>
              <w:wAfter w:w="255" w:type="dxa"/>
              <w:cantSplit/>
            </w:trPr>
          </w:trPrChange>
        </w:trPr>
        <w:tc>
          <w:tcPr>
            <w:tcW w:w="2884" w:type="dxa"/>
            <w:tcPrChange w:id="161" w:author="Stuart McLarnon" w:date="2025-12-10T12:53:00Z" w16du:dateUtc="2025-12-10T12:53:00Z">
              <w:tcPr>
                <w:tcW w:w="2884" w:type="dxa"/>
                <w:gridSpan w:val="3"/>
              </w:tcPr>
            </w:tcPrChange>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Change w:id="162" w:author="Stuart McLarnon" w:date="2025-12-10T12:53:00Z" w16du:dateUtc="2025-12-10T12:53:00Z">
              <w:tcPr>
                <w:tcW w:w="6634" w:type="dxa"/>
                <w:gridSpan w:val="4"/>
              </w:tcPr>
            </w:tcPrChange>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8C0657" w:rsidRPr="007E0B31" w14:paraId="489B49AA" w14:textId="77777777" w:rsidTr="00C60095">
        <w:trPr>
          <w:cantSplit/>
          <w:trPrChange w:id="163" w:author="Stuart McLarnon" w:date="2025-12-10T12:53:00Z" w16du:dateUtc="2025-12-10T12:53:00Z">
            <w:trPr>
              <w:gridBefore w:val="1"/>
              <w:gridAfter w:val="0"/>
              <w:wAfter w:w="255" w:type="dxa"/>
              <w:cantSplit/>
            </w:trPr>
          </w:trPrChange>
        </w:trPr>
        <w:tc>
          <w:tcPr>
            <w:tcW w:w="2884" w:type="dxa"/>
            <w:tcPrChange w:id="164" w:author="Stuart McLarnon" w:date="2025-12-10T12:53:00Z" w16du:dateUtc="2025-12-10T12:53:00Z">
              <w:tcPr>
                <w:tcW w:w="2884" w:type="dxa"/>
                <w:gridSpan w:val="3"/>
              </w:tcPr>
            </w:tcPrChange>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Change w:id="165" w:author="Stuart McLarnon" w:date="2025-12-10T12:53:00Z" w16du:dateUtc="2025-12-10T12:53:00Z">
              <w:tcPr>
                <w:tcW w:w="6634" w:type="dxa"/>
                <w:gridSpan w:val="4"/>
              </w:tcPr>
            </w:tcPrChange>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8C0657" w:rsidRPr="007E0B31" w14:paraId="06445EC3" w14:textId="77777777" w:rsidTr="00C60095">
        <w:trPr>
          <w:cantSplit/>
          <w:trPrChange w:id="166" w:author="Stuart McLarnon" w:date="2025-12-10T12:53:00Z" w16du:dateUtc="2025-12-10T12:53:00Z">
            <w:trPr>
              <w:gridBefore w:val="1"/>
              <w:gridAfter w:val="0"/>
              <w:wAfter w:w="255" w:type="dxa"/>
              <w:cantSplit/>
            </w:trPr>
          </w:trPrChange>
        </w:trPr>
        <w:tc>
          <w:tcPr>
            <w:tcW w:w="2884" w:type="dxa"/>
            <w:tcPrChange w:id="167" w:author="Stuart McLarnon" w:date="2025-12-10T12:53:00Z" w16du:dateUtc="2025-12-10T12:53:00Z">
              <w:tcPr>
                <w:tcW w:w="2884" w:type="dxa"/>
                <w:gridSpan w:val="3"/>
              </w:tcPr>
            </w:tcPrChange>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Change w:id="168" w:author="Stuart McLarnon" w:date="2025-12-10T12:53:00Z" w16du:dateUtc="2025-12-10T12:53:00Z">
              <w:tcPr>
                <w:tcW w:w="6634" w:type="dxa"/>
                <w:gridSpan w:val="4"/>
              </w:tcPr>
            </w:tcPrChange>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8C0657" w:rsidRPr="007E0B31" w14:paraId="4601D62F" w14:textId="77777777" w:rsidTr="00C60095">
        <w:trPr>
          <w:cantSplit/>
          <w:trPrChange w:id="169" w:author="Stuart McLarnon" w:date="2025-12-10T12:53:00Z" w16du:dateUtc="2025-12-10T12:53:00Z">
            <w:trPr>
              <w:gridBefore w:val="1"/>
              <w:gridAfter w:val="0"/>
              <w:wAfter w:w="255" w:type="dxa"/>
              <w:cantSplit/>
            </w:trPr>
          </w:trPrChange>
        </w:trPr>
        <w:tc>
          <w:tcPr>
            <w:tcW w:w="2884" w:type="dxa"/>
            <w:tcPrChange w:id="170" w:author="Stuart McLarnon" w:date="2025-12-10T12:53:00Z" w16du:dateUtc="2025-12-10T12:53:00Z">
              <w:tcPr>
                <w:tcW w:w="2884" w:type="dxa"/>
                <w:gridSpan w:val="3"/>
              </w:tcPr>
            </w:tcPrChange>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Change w:id="171" w:author="Stuart McLarnon" w:date="2025-12-10T12:53:00Z" w16du:dateUtc="2025-12-10T12:53:00Z">
              <w:tcPr>
                <w:tcW w:w="6634" w:type="dxa"/>
                <w:gridSpan w:val="4"/>
              </w:tcPr>
            </w:tcPrChange>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8C0657" w:rsidRPr="007E0B31" w14:paraId="38E81111" w14:textId="77777777" w:rsidTr="00C60095">
        <w:trPr>
          <w:cantSplit/>
          <w:trPrChange w:id="172" w:author="Stuart McLarnon" w:date="2025-12-10T12:53:00Z" w16du:dateUtc="2025-12-10T12:53:00Z">
            <w:trPr>
              <w:gridBefore w:val="1"/>
              <w:gridAfter w:val="0"/>
              <w:wAfter w:w="255" w:type="dxa"/>
              <w:cantSplit/>
            </w:trPr>
          </w:trPrChange>
        </w:trPr>
        <w:tc>
          <w:tcPr>
            <w:tcW w:w="2884" w:type="dxa"/>
            <w:tcPrChange w:id="173" w:author="Stuart McLarnon" w:date="2025-12-10T12:53:00Z" w16du:dateUtc="2025-12-10T12:53:00Z">
              <w:tcPr>
                <w:tcW w:w="2884" w:type="dxa"/>
                <w:gridSpan w:val="3"/>
              </w:tcPr>
            </w:tcPrChange>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Change w:id="174" w:author="Stuart McLarnon" w:date="2025-12-10T12:53:00Z" w16du:dateUtc="2025-12-10T12:53:00Z">
              <w:tcPr>
                <w:tcW w:w="6634" w:type="dxa"/>
                <w:gridSpan w:val="4"/>
              </w:tcPr>
            </w:tcPrChange>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8C0657" w:rsidRPr="007E0B31" w14:paraId="5072D44D" w14:textId="77777777" w:rsidTr="00C60095">
        <w:trPr>
          <w:cantSplit/>
          <w:trPrChange w:id="175" w:author="Stuart McLarnon" w:date="2025-12-10T12:53:00Z" w16du:dateUtc="2025-12-10T12:53:00Z">
            <w:trPr>
              <w:gridBefore w:val="1"/>
              <w:gridAfter w:val="0"/>
              <w:wAfter w:w="255" w:type="dxa"/>
              <w:cantSplit/>
            </w:trPr>
          </w:trPrChange>
        </w:trPr>
        <w:tc>
          <w:tcPr>
            <w:tcW w:w="2884" w:type="dxa"/>
            <w:tcPrChange w:id="176" w:author="Stuart McLarnon" w:date="2025-12-10T12:53:00Z" w16du:dateUtc="2025-12-10T12:53:00Z">
              <w:tcPr>
                <w:tcW w:w="2884" w:type="dxa"/>
                <w:gridSpan w:val="3"/>
              </w:tcPr>
            </w:tcPrChange>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Change w:id="177" w:author="Stuart McLarnon" w:date="2025-12-10T12:53:00Z" w16du:dateUtc="2025-12-10T12:53:00Z">
              <w:tcPr>
                <w:tcW w:w="6634" w:type="dxa"/>
                <w:gridSpan w:val="4"/>
              </w:tcPr>
            </w:tcPrChange>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8C0657" w:rsidRPr="007E0B31" w14:paraId="48A454A3" w14:textId="77777777" w:rsidTr="00C60095">
        <w:trPr>
          <w:cantSplit/>
          <w:trPrChange w:id="178" w:author="Stuart McLarnon" w:date="2025-12-10T12:53:00Z" w16du:dateUtc="2025-12-10T12:53:00Z">
            <w:trPr>
              <w:gridBefore w:val="1"/>
              <w:gridAfter w:val="0"/>
              <w:wAfter w:w="255" w:type="dxa"/>
              <w:cantSplit/>
            </w:trPr>
          </w:trPrChange>
        </w:trPr>
        <w:tc>
          <w:tcPr>
            <w:tcW w:w="2884" w:type="dxa"/>
            <w:tcPrChange w:id="179" w:author="Stuart McLarnon" w:date="2025-12-10T12:53:00Z" w16du:dateUtc="2025-12-10T12:53:00Z">
              <w:tcPr>
                <w:tcW w:w="2884" w:type="dxa"/>
                <w:gridSpan w:val="3"/>
              </w:tcPr>
            </w:tcPrChange>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Change w:id="180" w:author="Stuart McLarnon" w:date="2025-12-10T12:53:00Z" w16du:dateUtc="2025-12-10T12:53:00Z">
              <w:tcPr>
                <w:tcW w:w="6634" w:type="dxa"/>
                <w:gridSpan w:val="4"/>
              </w:tcPr>
            </w:tcPrChange>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8C0657" w:rsidRPr="007E0B31" w14:paraId="1E376BBE" w14:textId="77777777" w:rsidTr="00C60095">
        <w:trPr>
          <w:cantSplit/>
          <w:trPrChange w:id="181" w:author="Stuart McLarnon" w:date="2025-12-10T12:53:00Z" w16du:dateUtc="2025-12-10T12:53:00Z">
            <w:trPr>
              <w:gridBefore w:val="1"/>
              <w:gridAfter w:val="0"/>
              <w:wAfter w:w="255" w:type="dxa"/>
              <w:cantSplit/>
            </w:trPr>
          </w:trPrChange>
        </w:trPr>
        <w:tc>
          <w:tcPr>
            <w:tcW w:w="2884" w:type="dxa"/>
            <w:tcPrChange w:id="182" w:author="Stuart McLarnon" w:date="2025-12-10T12:53:00Z" w16du:dateUtc="2025-12-10T12:53:00Z">
              <w:tcPr>
                <w:tcW w:w="2884" w:type="dxa"/>
                <w:gridSpan w:val="3"/>
              </w:tcPr>
            </w:tcPrChange>
          </w:tcPr>
          <w:p w14:paraId="5A667769" w14:textId="04C22970" w:rsidR="00825D8A" w:rsidRDefault="00825D8A" w:rsidP="00825D8A">
            <w:pPr>
              <w:pStyle w:val="Arial11Bold"/>
              <w:rPr>
                <w:rFonts w:cs="Arial"/>
              </w:rPr>
            </w:pPr>
            <w:r>
              <w:rPr>
                <w:rFonts w:cs="Arial"/>
              </w:rPr>
              <w:t>Balancing Mechanism Window Period</w:t>
            </w:r>
          </w:p>
        </w:tc>
        <w:tc>
          <w:tcPr>
            <w:tcW w:w="6634" w:type="dxa"/>
            <w:tcPrChange w:id="183" w:author="Stuart McLarnon" w:date="2025-12-10T12:53:00Z" w16du:dateUtc="2025-12-10T12:53:00Z">
              <w:tcPr>
                <w:tcW w:w="6634" w:type="dxa"/>
                <w:gridSpan w:val="4"/>
              </w:tcPr>
            </w:tcPrChange>
          </w:tcPr>
          <w:p w14:paraId="27FFDFBF" w14:textId="27BC4DE9" w:rsidR="00825D8A" w:rsidRDefault="00825D8A" w:rsidP="00825D8A">
            <w:pPr>
              <w:pStyle w:val="TableArial11"/>
              <w:rPr>
                <w:rFonts w:cs="Arial"/>
              </w:rPr>
            </w:pPr>
            <w:r>
              <w:rPr>
                <w:rFonts w:cs="Arial"/>
              </w:rPr>
              <w:t xml:space="preserve">Has the meaning set out in the </w:t>
            </w:r>
            <w:r w:rsidRPr="0075025E">
              <w:rPr>
                <w:rFonts w:cs="Arial"/>
                <w:b/>
                <w:bCs/>
              </w:rPr>
              <w:t>BSC</w:t>
            </w:r>
            <w:r>
              <w:rPr>
                <w:rFonts w:cs="Arial"/>
              </w:rPr>
              <w:t>.</w:t>
            </w:r>
          </w:p>
        </w:tc>
      </w:tr>
      <w:tr w:rsidR="008C0657" w:rsidRPr="007E0B31" w14:paraId="2D4E6701" w14:textId="77777777" w:rsidTr="00C60095">
        <w:trPr>
          <w:cantSplit/>
          <w:trPrChange w:id="184" w:author="Stuart McLarnon" w:date="2025-12-10T12:53:00Z" w16du:dateUtc="2025-12-10T12:53:00Z">
            <w:trPr>
              <w:gridBefore w:val="1"/>
              <w:gridAfter w:val="0"/>
              <w:wAfter w:w="255" w:type="dxa"/>
              <w:cantSplit/>
            </w:trPr>
          </w:trPrChange>
        </w:trPr>
        <w:tc>
          <w:tcPr>
            <w:tcW w:w="2884" w:type="dxa"/>
            <w:tcPrChange w:id="185" w:author="Stuart McLarnon" w:date="2025-12-10T12:53:00Z" w16du:dateUtc="2025-12-10T12:53:00Z">
              <w:tcPr>
                <w:tcW w:w="2884" w:type="dxa"/>
                <w:gridSpan w:val="3"/>
              </w:tcPr>
            </w:tcPrChange>
          </w:tcPr>
          <w:p w14:paraId="7AF4336D" w14:textId="3930B13B" w:rsidR="00825D8A" w:rsidRPr="006A6681" w:rsidRDefault="00825D8A" w:rsidP="00825D8A">
            <w:pPr>
              <w:pStyle w:val="Arial11Bold"/>
              <w:rPr>
                <w:rFonts w:cs="Arial"/>
              </w:rPr>
            </w:pPr>
            <w:r w:rsidRPr="007E0B31">
              <w:rPr>
                <w:rFonts w:cs="Arial"/>
              </w:rPr>
              <w:t>Baseline Forecast</w:t>
            </w:r>
          </w:p>
          <w:p w14:paraId="634FC2BC" w14:textId="64A3CCC9" w:rsidR="00825D8A" w:rsidRPr="00B74FB7" w:rsidRDefault="00825D8A" w:rsidP="00825D8A">
            <w:pPr>
              <w:jc w:val="center"/>
            </w:pPr>
          </w:p>
        </w:tc>
        <w:tc>
          <w:tcPr>
            <w:tcW w:w="6634" w:type="dxa"/>
            <w:tcPrChange w:id="186" w:author="Stuart McLarnon" w:date="2025-12-10T12:53:00Z" w16du:dateUtc="2025-12-10T12:53:00Z">
              <w:tcPr>
                <w:tcW w:w="6634" w:type="dxa"/>
                <w:gridSpan w:val="4"/>
              </w:tcPr>
            </w:tcPrChange>
          </w:tcPr>
          <w:p w14:paraId="05EE981E" w14:textId="77777777" w:rsidR="00825D8A" w:rsidRPr="007E0B31" w:rsidRDefault="00825D8A" w:rsidP="00825D8A">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8C0657" w:rsidRPr="007E0B31" w14:paraId="72808025" w14:textId="77777777" w:rsidTr="00C60095">
        <w:trPr>
          <w:cantSplit/>
          <w:trPrChange w:id="187" w:author="Stuart McLarnon" w:date="2025-12-10T12:53:00Z" w16du:dateUtc="2025-12-10T12:53:00Z">
            <w:trPr>
              <w:gridBefore w:val="1"/>
              <w:gridAfter w:val="0"/>
              <w:wAfter w:w="255" w:type="dxa"/>
              <w:cantSplit/>
            </w:trPr>
          </w:trPrChange>
        </w:trPr>
        <w:tc>
          <w:tcPr>
            <w:tcW w:w="2884" w:type="dxa"/>
            <w:tcPrChange w:id="188" w:author="Stuart McLarnon" w:date="2025-12-10T12:53:00Z" w16du:dateUtc="2025-12-10T12:53:00Z">
              <w:tcPr>
                <w:tcW w:w="2884" w:type="dxa"/>
                <w:gridSpan w:val="3"/>
              </w:tcPr>
            </w:tcPrChange>
          </w:tcPr>
          <w:p w14:paraId="4E4348BE" w14:textId="5FC6952A" w:rsidR="004B0C37" w:rsidRDefault="004B0C37" w:rsidP="004B0C37">
            <w:pPr>
              <w:pStyle w:val="Arial11Bold"/>
              <w:rPr>
                <w:rFonts w:cs="Arial"/>
              </w:rPr>
            </w:pPr>
            <w:r>
              <w:rPr>
                <w:rFonts w:cs="Arial"/>
              </w:rPr>
              <w:t>Bid Acceptance</w:t>
            </w:r>
          </w:p>
        </w:tc>
        <w:tc>
          <w:tcPr>
            <w:tcW w:w="6634" w:type="dxa"/>
            <w:tcPrChange w:id="189" w:author="Stuart McLarnon" w:date="2025-12-10T12:53:00Z" w16du:dateUtc="2025-12-10T12:53:00Z">
              <w:tcPr>
                <w:tcW w:w="6634" w:type="dxa"/>
                <w:gridSpan w:val="4"/>
              </w:tcPr>
            </w:tcPrChange>
          </w:tcPr>
          <w:p w14:paraId="064A7BEA" w14:textId="60555142" w:rsidR="004B0C37" w:rsidRDefault="004B0C37" w:rsidP="004B0C37">
            <w:pPr>
              <w:pStyle w:val="TableArial11"/>
              <w:rPr>
                <w:rFonts w:cs="Arial"/>
              </w:rPr>
            </w:pPr>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p>
        </w:tc>
      </w:tr>
      <w:tr w:rsidR="008C0657" w:rsidRPr="007E0B31" w14:paraId="7BDFEB77" w14:textId="77777777" w:rsidTr="00C60095">
        <w:trPr>
          <w:cantSplit/>
          <w:trPrChange w:id="190" w:author="Stuart McLarnon" w:date="2025-12-10T12:53:00Z" w16du:dateUtc="2025-12-10T12:53:00Z">
            <w:trPr>
              <w:gridBefore w:val="1"/>
              <w:gridAfter w:val="0"/>
              <w:wAfter w:w="255" w:type="dxa"/>
              <w:cantSplit/>
            </w:trPr>
          </w:trPrChange>
        </w:trPr>
        <w:tc>
          <w:tcPr>
            <w:tcW w:w="2884" w:type="dxa"/>
            <w:tcPrChange w:id="191" w:author="Stuart McLarnon" w:date="2025-12-10T12:53:00Z" w16du:dateUtc="2025-12-10T12:53:00Z">
              <w:tcPr>
                <w:tcW w:w="2884" w:type="dxa"/>
                <w:gridSpan w:val="3"/>
              </w:tcPr>
            </w:tcPrChange>
          </w:tcPr>
          <w:p w14:paraId="33D25C5E" w14:textId="77777777" w:rsidR="004B0C37" w:rsidRPr="007E0B31" w:rsidRDefault="004B0C37" w:rsidP="004B0C37">
            <w:pPr>
              <w:pStyle w:val="Arial11Bold"/>
              <w:rPr>
                <w:rFonts w:cs="Arial"/>
              </w:rPr>
            </w:pPr>
            <w:r w:rsidRPr="007E0B31">
              <w:rPr>
                <w:rFonts w:cs="Arial"/>
              </w:rPr>
              <w:t>Bid-Offer Acceptance</w:t>
            </w:r>
          </w:p>
        </w:tc>
        <w:tc>
          <w:tcPr>
            <w:tcW w:w="6634" w:type="dxa"/>
            <w:tcPrChange w:id="192" w:author="Stuart McLarnon" w:date="2025-12-10T12:53:00Z" w16du:dateUtc="2025-12-10T12:53:00Z">
              <w:tcPr>
                <w:tcW w:w="6634" w:type="dxa"/>
                <w:gridSpan w:val="4"/>
              </w:tcPr>
            </w:tcPrChange>
          </w:tcPr>
          <w:p w14:paraId="282E552C" w14:textId="4369CD70"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4B0C37" w:rsidRPr="007E0B31" w:rsidRDefault="004B0C37" w:rsidP="004B0C37">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8C0657" w:rsidRPr="007E0B31" w14:paraId="2274019D" w14:textId="77777777" w:rsidTr="00C60095">
        <w:trPr>
          <w:cantSplit/>
          <w:trPrChange w:id="193" w:author="Stuart McLarnon" w:date="2025-12-10T12:53:00Z" w16du:dateUtc="2025-12-10T12:53:00Z">
            <w:trPr>
              <w:gridBefore w:val="1"/>
              <w:gridAfter w:val="0"/>
              <w:wAfter w:w="255" w:type="dxa"/>
              <w:cantSplit/>
            </w:trPr>
          </w:trPrChange>
        </w:trPr>
        <w:tc>
          <w:tcPr>
            <w:tcW w:w="2884" w:type="dxa"/>
            <w:tcPrChange w:id="194" w:author="Stuart McLarnon" w:date="2025-12-10T12:53:00Z" w16du:dateUtc="2025-12-10T12:53:00Z">
              <w:tcPr>
                <w:tcW w:w="2884" w:type="dxa"/>
                <w:gridSpan w:val="3"/>
              </w:tcPr>
            </w:tcPrChange>
          </w:tcPr>
          <w:p w14:paraId="58592D17" w14:textId="77777777" w:rsidR="004B0C37" w:rsidRPr="007E0B31" w:rsidRDefault="004B0C37" w:rsidP="004B0C37">
            <w:pPr>
              <w:pStyle w:val="Arial11Bold"/>
              <w:rPr>
                <w:rFonts w:cs="Arial"/>
              </w:rPr>
            </w:pPr>
            <w:r w:rsidRPr="007E0B31">
              <w:rPr>
                <w:rFonts w:cs="Arial"/>
              </w:rPr>
              <w:t>Bid-Offer Data</w:t>
            </w:r>
          </w:p>
        </w:tc>
        <w:tc>
          <w:tcPr>
            <w:tcW w:w="6634" w:type="dxa"/>
            <w:tcPrChange w:id="195" w:author="Stuart McLarnon" w:date="2025-12-10T12:53:00Z" w16du:dateUtc="2025-12-10T12:53:00Z">
              <w:tcPr>
                <w:tcW w:w="6634" w:type="dxa"/>
                <w:gridSpan w:val="4"/>
              </w:tcPr>
            </w:tcPrChange>
          </w:tcPr>
          <w:p w14:paraId="7023A4BE" w14:textId="77777777" w:rsidR="004B0C37" w:rsidRPr="007E0B31" w:rsidRDefault="004B0C37" w:rsidP="004B0C37">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8C0657" w:rsidRPr="007E0B31" w14:paraId="4C603E4E" w14:textId="77777777" w:rsidTr="00C60095">
        <w:trPr>
          <w:cantSplit/>
          <w:trPrChange w:id="196" w:author="Stuart McLarnon" w:date="2025-12-10T12:53:00Z" w16du:dateUtc="2025-12-10T12:53:00Z">
            <w:trPr>
              <w:gridBefore w:val="1"/>
              <w:gridAfter w:val="0"/>
              <w:wAfter w:w="255" w:type="dxa"/>
              <w:cantSplit/>
            </w:trPr>
          </w:trPrChange>
        </w:trPr>
        <w:tc>
          <w:tcPr>
            <w:tcW w:w="2884" w:type="dxa"/>
            <w:tcPrChange w:id="197" w:author="Stuart McLarnon" w:date="2025-12-10T12:53:00Z" w16du:dateUtc="2025-12-10T12:53:00Z">
              <w:tcPr>
                <w:tcW w:w="2884" w:type="dxa"/>
                <w:gridSpan w:val="3"/>
              </w:tcPr>
            </w:tcPrChange>
          </w:tcPr>
          <w:p w14:paraId="576EAFC9" w14:textId="77777777" w:rsidR="004B0C37" w:rsidRPr="007E0B31" w:rsidRDefault="004B0C37" w:rsidP="004B0C37">
            <w:pPr>
              <w:pStyle w:val="Arial11Bold"/>
              <w:rPr>
                <w:rFonts w:cs="Arial"/>
              </w:rPr>
            </w:pPr>
            <w:r w:rsidRPr="007E0B31">
              <w:rPr>
                <w:rFonts w:cs="Arial"/>
              </w:rPr>
              <w:lastRenderedPageBreak/>
              <w:t>Bilateral Agreement</w:t>
            </w:r>
          </w:p>
        </w:tc>
        <w:tc>
          <w:tcPr>
            <w:tcW w:w="6634" w:type="dxa"/>
            <w:tcPrChange w:id="198" w:author="Stuart McLarnon" w:date="2025-12-10T12:53:00Z" w16du:dateUtc="2025-12-10T12:53:00Z">
              <w:tcPr>
                <w:tcW w:w="6634" w:type="dxa"/>
                <w:gridSpan w:val="4"/>
              </w:tcPr>
            </w:tcPrChange>
          </w:tcPr>
          <w:p w14:paraId="4C5AA45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8C0657" w:rsidRPr="007E0B31" w14:paraId="3368BF3E" w14:textId="77777777" w:rsidTr="00C60095">
        <w:trPr>
          <w:cantSplit/>
          <w:trPrChange w:id="199" w:author="Stuart McLarnon" w:date="2025-12-10T12:53:00Z" w16du:dateUtc="2025-12-10T12:53:00Z">
            <w:trPr>
              <w:gridBefore w:val="1"/>
              <w:gridAfter w:val="0"/>
              <w:wAfter w:w="255" w:type="dxa"/>
              <w:cantSplit/>
            </w:trPr>
          </w:trPrChange>
        </w:trPr>
        <w:tc>
          <w:tcPr>
            <w:tcW w:w="2884" w:type="dxa"/>
            <w:tcPrChange w:id="200" w:author="Stuart McLarnon" w:date="2025-12-10T12:53:00Z" w16du:dateUtc="2025-12-10T12:53:00Z">
              <w:tcPr>
                <w:tcW w:w="2884" w:type="dxa"/>
                <w:gridSpan w:val="3"/>
              </w:tcPr>
            </w:tcPrChange>
          </w:tcPr>
          <w:p w14:paraId="64313A30" w14:textId="44A2CCFE" w:rsidR="004B0C37" w:rsidRPr="007E0B31" w:rsidRDefault="004B0C37" w:rsidP="004B0C37">
            <w:pPr>
              <w:pStyle w:val="Arial11Bold"/>
              <w:rPr>
                <w:rFonts w:cs="Arial"/>
              </w:rPr>
            </w:pPr>
            <w:r>
              <w:rPr>
                <w:rFonts w:cs="Arial"/>
              </w:rPr>
              <w:t>Bilateral Embedded Generation Agreement (BEGA)</w:t>
            </w:r>
          </w:p>
        </w:tc>
        <w:tc>
          <w:tcPr>
            <w:tcW w:w="6634" w:type="dxa"/>
            <w:tcPrChange w:id="201" w:author="Stuart McLarnon" w:date="2025-12-10T12:53:00Z" w16du:dateUtc="2025-12-10T12:53:00Z">
              <w:tcPr>
                <w:tcW w:w="6634" w:type="dxa"/>
                <w:gridSpan w:val="4"/>
              </w:tcPr>
            </w:tcPrChange>
          </w:tcPr>
          <w:p w14:paraId="4F921CD4" w14:textId="349F006B" w:rsidR="004B0C37" w:rsidRPr="007E0B31" w:rsidRDefault="004B0C37" w:rsidP="004B0C37">
            <w:pPr>
              <w:pStyle w:val="TableArial11"/>
              <w:rPr>
                <w:rFonts w:cs="Arial"/>
              </w:rPr>
            </w:pPr>
            <w:r>
              <w:rPr>
                <w:rFonts w:cs="Arial"/>
              </w:rPr>
              <w:t xml:space="preserve">Has the meaning set out in the </w:t>
            </w:r>
            <w:r w:rsidRPr="00D55681">
              <w:rPr>
                <w:rFonts w:cs="Arial"/>
                <w:b/>
                <w:bCs/>
              </w:rPr>
              <w:t>CUSC</w:t>
            </w:r>
            <w:r>
              <w:rPr>
                <w:rFonts w:cs="Arial"/>
              </w:rPr>
              <w:t>.</w:t>
            </w:r>
          </w:p>
        </w:tc>
      </w:tr>
      <w:tr w:rsidR="008C0657" w:rsidRPr="007E0B31" w14:paraId="6BC8C1B5" w14:textId="77777777" w:rsidTr="00C60095">
        <w:trPr>
          <w:cantSplit/>
          <w:trPrChange w:id="202" w:author="Stuart McLarnon" w:date="2025-12-10T12:53:00Z" w16du:dateUtc="2025-12-10T12:53:00Z">
            <w:trPr>
              <w:gridBefore w:val="1"/>
              <w:gridAfter w:val="0"/>
              <w:wAfter w:w="255" w:type="dxa"/>
              <w:cantSplit/>
            </w:trPr>
          </w:trPrChange>
        </w:trPr>
        <w:tc>
          <w:tcPr>
            <w:tcW w:w="2884" w:type="dxa"/>
            <w:tcPrChange w:id="203" w:author="Stuart McLarnon" w:date="2025-12-10T12:53:00Z" w16du:dateUtc="2025-12-10T12:53:00Z">
              <w:tcPr>
                <w:tcW w:w="2884" w:type="dxa"/>
                <w:gridSpan w:val="3"/>
              </w:tcPr>
            </w:tcPrChange>
          </w:tcPr>
          <w:p w14:paraId="51EC3968" w14:textId="394F36BD" w:rsidR="004B0C37" w:rsidRPr="007E0B31" w:rsidRDefault="004B0C37" w:rsidP="004B0C37">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Change w:id="204" w:author="Stuart McLarnon" w:date="2025-12-10T12:53:00Z" w16du:dateUtc="2025-12-10T12:53:00Z">
              <w:tcPr>
                <w:tcW w:w="6634" w:type="dxa"/>
                <w:gridSpan w:val="4"/>
              </w:tcPr>
            </w:tcPrChange>
          </w:tcPr>
          <w:p w14:paraId="6E631FD3" w14:textId="448349B7" w:rsidR="004B0C37" w:rsidRPr="007E0B31" w:rsidRDefault="004B0C37" w:rsidP="004B0C37">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8C0657" w:rsidRPr="007E0B31" w14:paraId="22BB098B" w14:textId="77777777" w:rsidTr="00C60095">
        <w:trPr>
          <w:cantSplit/>
          <w:trPrChange w:id="205" w:author="Stuart McLarnon" w:date="2025-12-10T12:53:00Z" w16du:dateUtc="2025-12-10T12:53:00Z">
            <w:trPr>
              <w:gridBefore w:val="1"/>
              <w:gridAfter w:val="0"/>
              <w:wAfter w:w="255" w:type="dxa"/>
              <w:cantSplit/>
            </w:trPr>
          </w:trPrChange>
        </w:trPr>
        <w:tc>
          <w:tcPr>
            <w:tcW w:w="2884" w:type="dxa"/>
            <w:tcPrChange w:id="206" w:author="Stuart McLarnon" w:date="2025-12-10T12:53:00Z" w16du:dateUtc="2025-12-10T12:53:00Z">
              <w:tcPr>
                <w:tcW w:w="2884" w:type="dxa"/>
                <w:gridSpan w:val="3"/>
              </w:tcPr>
            </w:tcPrChange>
          </w:tcPr>
          <w:p w14:paraId="0FBC37DD" w14:textId="77777777" w:rsidR="004B0C37" w:rsidRPr="007E0B31" w:rsidRDefault="004B0C37" w:rsidP="004B0C37">
            <w:pPr>
              <w:pStyle w:val="Arial11Bold"/>
              <w:rPr>
                <w:rFonts w:cs="Arial"/>
              </w:rPr>
            </w:pPr>
            <w:r w:rsidRPr="007E0B31">
              <w:rPr>
                <w:rFonts w:cs="Arial"/>
              </w:rPr>
              <w:t>BM Participant</w:t>
            </w:r>
          </w:p>
        </w:tc>
        <w:tc>
          <w:tcPr>
            <w:tcW w:w="6634" w:type="dxa"/>
            <w:tcPrChange w:id="207" w:author="Stuart McLarnon" w:date="2025-12-10T12:53:00Z" w16du:dateUtc="2025-12-10T12:53:00Z">
              <w:tcPr>
                <w:tcW w:w="6634" w:type="dxa"/>
                <w:gridSpan w:val="4"/>
              </w:tcPr>
            </w:tcPrChange>
          </w:tcPr>
          <w:p w14:paraId="42B7DD8C" w14:textId="77777777" w:rsidR="004B0C37" w:rsidRPr="007E0B31" w:rsidRDefault="004B0C37" w:rsidP="004B0C37">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8C0657" w:rsidRPr="007E0B31" w14:paraId="1A61618E" w14:textId="77777777" w:rsidTr="00C60095">
        <w:trPr>
          <w:cantSplit/>
          <w:trPrChange w:id="208" w:author="Stuart McLarnon" w:date="2025-12-10T12:53:00Z" w16du:dateUtc="2025-12-10T12:53:00Z">
            <w:trPr>
              <w:gridBefore w:val="1"/>
              <w:gridAfter w:val="0"/>
              <w:wAfter w:w="255" w:type="dxa"/>
              <w:cantSplit/>
            </w:trPr>
          </w:trPrChange>
        </w:trPr>
        <w:tc>
          <w:tcPr>
            <w:tcW w:w="2884" w:type="dxa"/>
            <w:tcPrChange w:id="209" w:author="Stuart McLarnon" w:date="2025-12-10T12:53:00Z" w16du:dateUtc="2025-12-10T12:53:00Z">
              <w:tcPr>
                <w:tcW w:w="2884" w:type="dxa"/>
                <w:gridSpan w:val="3"/>
              </w:tcPr>
            </w:tcPrChange>
          </w:tcPr>
          <w:p w14:paraId="7C69F07C" w14:textId="77777777" w:rsidR="004B0C37" w:rsidRPr="007E0B31" w:rsidRDefault="004B0C37" w:rsidP="004B0C37">
            <w:pPr>
              <w:pStyle w:val="Arial11Bold"/>
              <w:rPr>
                <w:rFonts w:cs="Arial"/>
              </w:rPr>
            </w:pPr>
            <w:r w:rsidRPr="007E0B31">
              <w:rPr>
                <w:rFonts w:cs="Arial"/>
              </w:rPr>
              <w:t>BM Unit</w:t>
            </w:r>
          </w:p>
        </w:tc>
        <w:tc>
          <w:tcPr>
            <w:tcW w:w="6634" w:type="dxa"/>
            <w:tcPrChange w:id="210" w:author="Stuart McLarnon" w:date="2025-12-10T12:53:00Z" w16du:dateUtc="2025-12-10T12:53:00Z">
              <w:tcPr>
                <w:tcW w:w="6634" w:type="dxa"/>
                <w:gridSpan w:val="4"/>
              </w:tcPr>
            </w:tcPrChange>
          </w:tcPr>
          <w:p w14:paraId="073BC0D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8C0657" w:rsidRPr="007E0B31" w14:paraId="556B752D" w14:textId="77777777" w:rsidTr="00C60095">
        <w:trPr>
          <w:cantSplit/>
          <w:trPrChange w:id="211" w:author="Stuart McLarnon" w:date="2025-12-10T12:53:00Z" w16du:dateUtc="2025-12-10T12:53:00Z">
            <w:trPr>
              <w:gridBefore w:val="1"/>
              <w:gridAfter w:val="0"/>
              <w:wAfter w:w="255" w:type="dxa"/>
              <w:cantSplit/>
            </w:trPr>
          </w:trPrChange>
        </w:trPr>
        <w:tc>
          <w:tcPr>
            <w:tcW w:w="2884" w:type="dxa"/>
            <w:tcPrChange w:id="212" w:author="Stuart McLarnon" w:date="2025-12-10T12:53:00Z" w16du:dateUtc="2025-12-10T12:53:00Z">
              <w:tcPr>
                <w:tcW w:w="2884" w:type="dxa"/>
                <w:gridSpan w:val="3"/>
              </w:tcPr>
            </w:tcPrChange>
          </w:tcPr>
          <w:p w14:paraId="24E84494" w14:textId="77777777" w:rsidR="004B0C37" w:rsidRPr="007E0B31" w:rsidRDefault="004B0C37" w:rsidP="004B0C37">
            <w:pPr>
              <w:pStyle w:val="Arial11Bold"/>
              <w:rPr>
                <w:rFonts w:cs="Arial"/>
              </w:rPr>
            </w:pPr>
            <w:r w:rsidRPr="007E0B31">
              <w:rPr>
                <w:rFonts w:cs="Arial"/>
              </w:rPr>
              <w:t>BM Unit Data</w:t>
            </w:r>
          </w:p>
        </w:tc>
        <w:tc>
          <w:tcPr>
            <w:tcW w:w="6634" w:type="dxa"/>
            <w:tcPrChange w:id="213" w:author="Stuart McLarnon" w:date="2025-12-10T12:53:00Z" w16du:dateUtc="2025-12-10T12:53:00Z">
              <w:tcPr>
                <w:tcW w:w="6634" w:type="dxa"/>
                <w:gridSpan w:val="4"/>
              </w:tcPr>
            </w:tcPrChange>
          </w:tcPr>
          <w:p w14:paraId="7D9B99E2" w14:textId="77777777" w:rsidR="004B0C37" w:rsidRPr="007E0B31" w:rsidRDefault="004B0C37" w:rsidP="004B0C37">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8C0657" w:rsidRPr="007E0B31" w14:paraId="1EE6DB9B" w14:textId="77777777" w:rsidTr="00C60095">
        <w:trPr>
          <w:cantSplit/>
          <w:trPrChange w:id="214" w:author="Stuart McLarnon" w:date="2025-12-10T12:53:00Z" w16du:dateUtc="2025-12-10T12:53:00Z">
            <w:trPr>
              <w:gridBefore w:val="1"/>
              <w:gridAfter w:val="0"/>
              <w:wAfter w:w="255" w:type="dxa"/>
              <w:cantSplit/>
            </w:trPr>
          </w:trPrChange>
        </w:trPr>
        <w:tc>
          <w:tcPr>
            <w:tcW w:w="2884" w:type="dxa"/>
            <w:tcPrChange w:id="215" w:author="Stuart McLarnon" w:date="2025-12-10T12:53:00Z" w16du:dateUtc="2025-12-10T12:53:00Z">
              <w:tcPr>
                <w:tcW w:w="2884" w:type="dxa"/>
                <w:gridSpan w:val="3"/>
              </w:tcPr>
            </w:tcPrChange>
          </w:tcPr>
          <w:p w14:paraId="167B25C7" w14:textId="77777777" w:rsidR="004B0C37" w:rsidRPr="007E0B31" w:rsidRDefault="004B0C37" w:rsidP="004B0C37">
            <w:pPr>
              <w:pStyle w:val="Arial11Bold"/>
              <w:rPr>
                <w:rFonts w:cs="Arial"/>
              </w:rPr>
            </w:pPr>
            <w:r w:rsidRPr="007E0B31">
              <w:rPr>
                <w:rFonts w:cs="Arial"/>
              </w:rPr>
              <w:t>Boiler Time Constant</w:t>
            </w:r>
          </w:p>
          <w:p w14:paraId="0D650263" w14:textId="77777777" w:rsidR="004B0C37" w:rsidRPr="007E0B31" w:rsidRDefault="004B0C37" w:rsidP="004B0C37">
            <w:pPr>
              <w:pStyle w:val="Arial11Bold"/>
              <w:rPr>
                <w:rFonts w:cs="Arial"/>
              </w:rPr>
            </w:pPr>
          </w:p>
        </w:tc>
        <w:tc>
          <w:tcPr>
            <w:tcW w:w="6634" w:type="dxa"/>
            <w:tcPrChange w:id="216" w:author="Stuart McLarnon" w:date="2025-12-10T12:53:00Z" w16du:dateUtc="2025-12-10T12:53:00Z">
              <w:tcPr>
                <w:tcW w:w="6634" w:type="dxa"/>
                <w:gridSpan w:val="4"/>
              </w:tcPr>
            </w:tcPrChange>
          </w:tcPr>
          <w:p w14:paraId="77194131"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8C0657" w:rsidRPr="007E0B31" w14:paraId="7DDD97E1" w14:textId="77777777" w:rsidTr="00C60095">
        <w:trPr>
          <w:cantSplit/>
          <w:trPrChange w:id="217" w:author="Stuart McLarnon" w:date="2025-12-10T12:53:00Z" w16du:dateUtc="2025-12-10T12:53:00Z">
            <w:trPr>
              <w:gridBefore w:val="1"/>
              <w:gridAfter w:val="0"/>
              <w:wAfter w:w="255" w:type="dxa"/>
              <w:cantSplit/>
            </w:trPr>
          </w:trPrChange>
        </w:trPr>
        <w:tc>
          <w:tcPr>
            <w:tcW w:w="2884" w:type="dxa"/>
            <w:tcPrChange w:id="218" w:author="Stuart McLarnon" w:date="2025-12-10T12:53:00Z" w16du:dateUtc="2025-12-10T12:53:00Z">
              <w:tcPr>
                <w:tcW w:w="2884" w:type="dxa"/>
                <w:gridSpan w:val="3"/>
              </w:tcPr>
            </w:tcPrChange>
          </w:tcPr>
          <w:p w14:paraId="198384E1" w14:textId="77777777" w:rsidR="004B0C37" w:rsidRPr="007E0B31" w:rsidRDefault="004B0C37" w:rsidP="004B0C37">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Change w:id="219" w:author="Stuart McLarnon" w:date="2025-12-10T12:53:00Z" w16du:dateUtc="2025-12-10T12:53:00Z">
              <w:tcPr>
                <w:tcW w:w="6634" w:type="dxa"/>
                <w:gridSpan w:val="4"/>
              </w:tcPr>
            </w:tcPrChange>
          </w:tcPr>
          <w:p w14:paraId="658D6EB9" w14:textId="77777777" w:rsidR="004B0C37" w:rsidRPr="007E0B31" w:rsidRDefault="004B0C37" w:rsidP="004B0C37">
            <w:pPr>
              <w:pStyle w:val="TableArial11"/>
              <w:rPr>
                <w:rFonts w:cs="Arial"/>
              </w:rPr>
            </w:pPr>
            <w:r w:rsidRPr="007E0B31">
              <w:rPr>
                <w:rFonts w:cs="Arial"/>
              </w:rPr>
              <w:t>Those standards and specifications approved by the British Standards Institution.</w:t>
            </w:r>
          </w:p>
        </w:tc>
      </w:tr>
      <w:tr w:rsidR="008C0657" w:rsidRPr="007E0B31" w14:paraId="707C50FB" w14:textId="77777777" w:rsidTr="00C60095">
        <w:trPr>
          <w:cantSplit/>
          <w:trPrChange w:id="220" w:author="Stuart McLarnon" w:date="2025-12-10T12:53:00Z" w16du:dateUtc="2025-12-10T12:53:00Z">
            <w:trPr>
              <w:gridBefore w:val="1"/>
              <w:gridAfter w:val="0"/>
              <w:wAfter w:w="255" w:type="dxa"/>
              <w:cantSplit/>
            </w:trPr>
          </w:trPrChange>
        </w:trPr>
        <w:tc>
          <w:tcPr>
            <w:tcW w:w="2884" w:type="dxa"/>
            <w:tcPrChange w:id="221" w:author="Stuart McLarnon" w:date="2025-12-10T12:53:00Z" w16du:dateUtc="2025-12-10T12:53:00Z">
              <w:tcPr>
                <w:tcW w:w="2884" w:type="dxa"/>
                <w:gridSpan w:val="3"/>
              </w:tcPr>
            </w:tcPrChange>
          </w:tcPr>
          <w:p w14:paraId="3918896D" w14:textId="77777777" w:rsidR="004B0C37" w:rsidRPr="007E0B31" w:rsidRDefault="004B0C37" w:rsidP="004B0C37">
            <w:pPr>
              <w:pStyle w:val="Arial11Bold"/>
              <w:rPr>
                <w:rFonts w:cs="Arial"/>
              </w:rPr>
            </w:pPr>
            <w:r w:rsidRPr="007E0B31">
              <w:rPr>
                <w:rFonts w:cs="Arial"/>
              </w:rPr>
              <w:t>BSCCo</w:t>
            </w:r>
          </w:p>
        </w:tc>
        <w:tc>
          <w:tcPr>
            <w:tcW w:w="6634" w:type="dxa"/>
            <w:tcPrChange w:id="222" w:author="Stuart McLarnon" w:date="2025-12-10T12:53:00Z" w16du:dateUtc="2025-12-10T12:53:00Z">
              <w:tcPr>
                <w:tcW w:w="6634" w:type="dxa"/>
                <w:gridSpan w:val="4"/>
              </w:tcPr>
            </w:tcPrChange>
          </w:tcPr>
          <w:p w14:paraId="7D5CE9A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8C0657" w:rsidRPr="007E0B31" w14:paraId="47A77CBA" w14:textId="77777777" w:rsidTr="00C60095">
        <w:trPr>
          <w:cantSplit/>
          <w:trPrChange w:id="223" w:author="Stuart McLarnon" w:date="2025-12-10T12:53:00Z" w16du:dateUtc="2025-12-10T12:53:00Z">
            <w:trPr>
              <w:gridBefore w:val="1"/>
              <w:gridAfter w:val="0"/>
              <w:wAfter w:w="255" w:type="dxa"/>
              <w:cantSplit/>
            </w:trPr>
          </w:trPrChange>
        </w:trPr>
        <w:tc>
          <w:tcPr>
            <w:tcW w:w="2884" w:type="dxa"/>
            <w:tcPrChange w:id="224" w:author="Stuart McLarnon" w:date="2025-12-10T12:53:00Z" w16du:dateUtc="2025-12-10T12:53:00Z">
              <w:tcPr>
                <w:tcW w:w="2884" w:type="dxa"/>
                <w:gridSpan w:val="3"/>
              </w:tcPr>
            </w:tcPrChange>
          </w:tcPr>
          <w:p w14:paraId="6C3B98B4" w14:textId="77777777" w:rsidR="004B0C37" w:rsidRPr="007E0B31" w:rsidRDefault="004B0C37" w:rsidP="004B0C37">
            <w:pPr>
              <w:pStyle w:val="Arial11Bold"/>
              <w:rPr>
                <w:rFonts w:cs="Arial"/>
              </w:rPr>
            </w:pPr>
            <w:r w:rsidRPr="007E0B31">
              <w:rPr>
                <w:rFonts w:cs="Arial"/>
              </w:rPr>
              <w:t>BSC Panel</w:t>
            </w:r>
          </w:p>
        </w:tc>
        <w:tc>
          <w:tcPr>
            <w:tcW w:w="6634" w:type="dxa"/>
            <w:tcPrChange w:id="225" w:author="Stuart McLarnon" w:date="2025-12-10T12:53:00Z" w16du:dateUtc="2025-12-10T12:53:00Z">
              <w:tcPr>
                <w:tcW w:w="6634" w:type="dxa"/>
                <w:gridSpan w:val="4"/>
              </w:tcPr>
            </w:tcPrChange>
          </w:tcPr>
          <w:p w14:paraId="455E2468" w14:textId="77777777" w:rsidR="004B0C37" w:rsidRPr="007E0B31" w:rsidRDefault="004B0C37" w:rsidP="004B0C37">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8C0657" w:rsidRPr="007E0B31" w14:paraId="35E8F287" w14:textId="77777777" w:rsidTr="00C60095">
        <w:trPr>
          <w:cantSplit/>
          <w:trPrChange w:id="226" w:author="Stuart McLarnon" w:date="2025-12-10T12:53:00Z" w16du:dateUtc="2025-12-10T12:53:00Z">
            <w:trPr>
              <w:gridBefore w:val="1"/>
              <w:gridAfter w:val="0"/>
              <w:wAfter w:w="255" w:type="dxa"/>
              <w:cantSplit/>
            </w:trPr>
          </w:trPrChange>
        </w:trPr>
        <w:tc>
          <w:tcPr>
            <w:tcW w:w="2884" w:type="dxa"/>
            <w:tcPrChange w:id="227" w:author="Stuart McLarnon" w:date="2025-12-10T12:53:00Z" w16du:dateUtc="2025-12-10T12:53:00Z">
              <w:tcPr>
                <w:tcW w:w="2884" w:type="dxa"/>
                <w:gridSpan w:val="3"/>
              </w:tcPr>
            </w:tcPrChange>
          </w:tcPr>
          <w:p w14:paraId="43170D2C" w14:textId="77777777" w:rsidR="004B0C37" w:rsidRPr="007E0B31" w:rsidRDefault="004B0C37" w:rsidP="004B0C37">
            <w:pPr>
              <w:pStyle w:val="Arial11Bold"/>
              <w:rPr>
                <w:rFonts w:cs="Arial"/>
              </w:rPr>
            </w:pPr>
            <w:r w:rsidRPr="007E0B31">
              <w:rPr>
                <w:rFonts w:cs="Arial"/>
              </w:rPr>
              <w:t>Business Day</w:t>
            </w:r>
          </w:p>
        </w:tc>
        <w:tc>
          <w:tcPr>
            <w:tcW w:w="6634" w:type="dxa"/>
            <w:tcPrChange w:id="228" w:author="Stuart McLarnon" w:date="2025-12-10T12:53:00Z" w16du:dateUtc="2025-12-10T12:53:00Z">
              <w:tcPr>
                <w:tcW w:w="6634" w:type="dxa"/>
                <w:gridSpan w:val="4"/>
              </w:tcPr>
            </w:tcPrChange>
          </w:tcPr>
          <w:p w14:paraId="6661182A" w14:textId="77777777" w:rsidR="004B0C37" w:rsidRPr="007E0B31" w:rsidRDefault="004B0C37" w:rsidP="004B0C37">
            <w:pPr>
              <w:pStyle w:val="TableArial11"/>
              <w:rPr>
                <w:rFonts w:cs="Arial"/>
              </w:rPr>
            </w:pPr>
            <w:r w:rsidRPr="007E0B31">
              <w:rPr>
                <w:rFonts w:cs="Arial"/>
              </w:rPr>
              <w:t>Any week day (other than a Saturday) on which banks are open for domestic business in the City of London.</w:t>
            </w:r>
          </w:p>
        </w:tc>
      </w:tr>
      <w:tr w:rsidR="008C0657" w:rsidRPr="007E0B31" w14:paraId="6751AF14" w14:textId="77777777" w:rsidTr="00C60095">
        <w:trPr>
          <w:cantSplit/>
          <w:trPrChange w:id="229" w:author="Stuart McLarnon" w:date="2025-12-10T12:53:00Z" w16du:dateUtc="2025-12-10T12:53:00Z">
            <w:trPr>
              <w:gridBefore w:val="1"/>
              <w:gridAfter w:val="0"/>
              <w:wAfter w:w="255" w:type="dxa"/>
              <w:cantSplit/>
            </w:trPr>
          </w:trPrChange>
        </w:trPr>
        <w:tc>
          <w:tcPr>
            <w:tcW w:w="2884" w:type="dxa"/>
            <w:tcPrChange w:id="230" w:author="Stuart McLarnon" w:date="2025-12-10T12:53:00Z" w16du:dateUtc="2025-12-10T12:53:00Z">
              <w:tcPr>
                <w:tcW w:w="2884" w:type="dxa"/>
                <w:gridSpan w:val="3"/>
              </w:tcPr>
            </w:tcPrChange>
          </w:tcPr>
          <w:p w14:paraId="44ACF4C4" w14:textId="77777777" w:rsidR="004B0C37" w:rsidRPr="007E0B31" w:rsidRDefault="004B0C37" w:rsidP="004B0C37">
            <w:pPr>
              <w:pStyle w:val="Arial11Bold"/>
              <w:rPr>
                <w:rFonts w:cs="Arial"/>
              </w:rPr>
            </w:pPr>
            <w:r w:rsidRPr="007E0B31">
              <w:rPr>
                <w:rFonts w:cs="Arial"/>
              </w:rPr>
              <w:t>Cancellation of National Electricity Transmission System Warning</w:t>
            </w:r>
          </w:p>
        </w:tc>
        <w:tc>
          <w:tcPr>
            <w:tcW w:w="6634" w:type="dxa"/>
            <w:tcPrChange w:id="231" w:author="Stuart McLarnon" w:date="2025-12-10T12:53:00Z" w16du:dateUtc="2025-12-10T12:53:00Z">
              <w:tcPr>
                <w:tcW w:w="6634" w:type="dxa"/>
                <w:gridSpan w:val="4"/>
              </w:tcPr>
            </w:tcPrChange>
          </w:tcPr>
          <w:p w14:paraId="3A36E73C" w14:textId="77777777" w:rsidR="004B0C37" w:rsidRPr="007E0B31" w:rsidRDefault="004B0C37" w:rsidP="004B0C37">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8C0657" w:rsidRPr="007E0B31" w14:paraId="6E609BDC" w14:textId="77777777" w:rsidTr="00C60095">
        <w:trPr>
          <w:cantSplit/>
          <w:trPrChange w:id="232" w:author="Stuart McLarnon" w:date="2025-12-10T12:53:00Z" w16du:dateUtc="2025-12-10T12:53:00Z">
            <w:trPr>
              <w:gridBefore w:val="1"/>
              <w:gridAfter w:val="0"/>
              <w:wAfter w:w="255" w:type="dxa"/>
              <w:cantSplit/>
            </w:trPr>
          </w:trPrChange>
        </w:trPr>
        <w:tc>
          <w:tcPr>
            <w:tcW w:w="2884" w:type="dxa"/>
            <w:tcPrChange w:id="233" w:author="Stuart McLarnon" w:date="2025-12-10T12:53:00Z" w16du:dateUtc="2025-12-10T12:53:00Z">
              <w:tcPr>
                <w:tcW w:w="2884" w:type="dxa"/>
                <w:gridSpan w:val="3"/>
              </w:tcPr>
            </w:tcPrChange>
          </w:tcPr>
          <w:p w14:paraId="43B67AA4" w14:textId="77777777" w:rsidR="004B0C37" w:rsidRPr="007E0B31" w:rsidRDefault="004B0C37" w:rsidP="004B0C37">
            <w:pPr>
              <w:pStyle w:val="Arial11Bold"/>
              <w:rPr>
                <w:rFonts w:cs="Arial"/>
              </w:rPr>
            </w:pPr>
            <w:r w:rsidRPr="007E0B31">
              <w:rPr>
                <w:rFonts w:cs="Arial"/>
              </w:rPr>
              <w:t>Capacity Market Documents</w:t>
            </w:r>
          </w:p>
        </w:tc>
        <w:tc>
          <w:tcPr>
            <w:tcW w:w="6634" w:type="dxa"/>
            <w:tcPrChange w:id="234" w:author="Stuart McLarnon" w:date="2025-12-10T12:53:00Z" w16du:dateUtc="2025-12-10T12:53:00Z">
              <w:tcPr>
                <w:tcW w:w="6634" w:type="dxa"/>
                <w:gridSpan w:val="4"/>
              </w:tcPr>
            </w:tcPrChange>
          </w:tcPr>
          <w:p w14:paraId="4A8BC064" w14:textId="77777777" w:rsidR="004B0C37" w:rsidRPr="007E0B31" w:rsidRDefault="004B0C37" w:rsidP="004B0C37">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8C0657" w:rsidRPr="007E0B31" w14:paraId="37805198" w14:textId="77777777" w:rsidTr="00C60095">
        <w:trPr>
          <w:cantSplit/>
          <w:trPrChange w:id="235" w:author="Stuart McLarnon" w:date="2025-12-10T12:53:00Z" w16du:dateUtc="2025-12-10T12:53:00Z">
            <w:trPr>
              <w:gridBefore w:val="1"/>
              <w:gridAfter w:val="0"/>
              <w:wAfter w:w="255" w:type="dxa"/>
              <w:cantSplit/>
            </w:trPr>
          </w:trPrChange>
        </w:trPr>
        <w:tc>
          <w:tcPr>
            <w:tcW w:w="2884" w:type="dxa"/>
            <w:tcPrChange w:id="236" w:author="Stuart McLarnon" w:date="2025-12-10T12:53:00Z" w16du:dateUtc="2025-12-10T12:53:00Z">
              <w:tcPr>
                <w:tcW w:w="2884" w:type="dxa"/>
                <w:gridSpan w:val="3"/>
              </w:tcPr>
            </w:tcPrChange>
          </w:tcPr>
          <w:p w14:paraId="0B483778" w14:textId="77777777" w:rsidR="004B0C37" w:rsidRPr="007E0B31" w:rsidRDefault="004B0C37" w:rsidP="004B0C37">
            <w:pPr>
              <w:pStyle w:val="Arial11Bold"/>
              <w:rPr>
                <w:rFonts w:cs="Arial"/>
              </w:rPr>
            </w:pPr>
            <w:r w:rsidRPr="007E0B31">
              <w:rPr>
                <w:rFonts w:cs="Arial"/>
              </w:rPr>
              <w:t>Capacity Market Rules</w:t>
            </w:r>
          </w:p>
        </w:tc>
        <w:tc>
          <w:tcPr>
            <w:tcW w:w="6634" w:type="dxa"/>
            <w:tcPrChange w:id="237" w:author="Stuart McLarnon" w:date="2025-12-10T12:53:00Z" w16du:dateUtc="2025-12-10T12:53:00Z">
              <w:tcPr>
                <w:tcW w:w="6634" w:type="dxa"/>
                <w:gridSpan w:val="4"/>
              </w:tcPr>
            </w:tcPrChange>
          </w:tcPr>
          <w:p w14:paraId="6C84A379" w14:textId="77777777" w:rsidR="004B0C37" w:rsidRPr="007E0B31" w:rsidRDefault="004B0C37" w:rsidP="004B0C37">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8C0657" w:rsidRPr="007E0B31" w14:paraId="67E14C68" w14:textId="77777777" w:rsidTr="00C60095">
        <w:trPr>
          <w:cantSplit/>
          <w:trPrChange w:id="238" w:author="Stuart McLarnon" w:date="2025-12-10T12:53:00Z" w16du:dateUtc="2025-12-10T12:53:00Z">
            <w:trPr>
              <w:gridBefore w:val="1"/>
              <w:gridAfter w:val="0"/>
              <w:wAfter w:w="255" w:type="dxa"/>
              <w:cantSplit/>
            </w:trPr>
          </w:trPrChange>
        </w:trPr>
        <w:tc>
          <w:tcPr>
            <w:tcW w:w="2884" w:type="dxa"/>
            <w:tcPrChange w:id="239" w:author="Stuart McLarnon" w:date="2025-12-10T12:53:00Z" w16du:dateUtc="2025-12-10T12:53:00Z">
              <w:tcPr>
                <w:tcW w:w="2884" w:type="dxa"/>
                <w:gridSpan w:val="3"/>
              </w:tcPr>
            </w:tcPrChange>
          </w:tcPr>
          <w:p w14:paraId="50C6F8C7" w14:textId="77777777" w:rsidR="004B0C37" w:rsidRPr="007E0B31" w:rsidRDefault="004B0C37" w:rsidP="004B0C37">
            <w:pPr>
              <w:pStyle w:val="Arial11Bold"/>
              <w:rPr>
                <w:rFonts w:cs="Arial"/>
              </w:rPr>
            </w:pPr>
            <w:r w:rsidRPr="007E0B31">
              <w:rPr>
                <w:rFonts w:cs="Arial"/>
              </w:rPr>
              <w:lastRenderedPageBreak/>
              <w:br w:type="page"/>
              <w:t>Cascade Hydro Scheme</w:t>
            </w:r>
          </w:p>
        </w:tc>
        <w:tc>
          <w:tcPr>
            <w:tcW w:w="6634" w:type="dxa"/>
            <w:tcPrChange w:id="240" w:author="Stuart McLarnon" w:date="2025-12-10T12:53:00Z" w16du:dateUtc="2025-12-10T12:53:00Z">
              <w:tcPr>
                <w:tcW w:w="6634" w:type="dxa"/>
                <w:gridSpan w:val="4"/>
              </w:tcPr>
            </w:tcPrChange>
          </w:tcPr>
          <w:p w14:paraId="7C42CBD9" w14:textId="77777777" w:rsidR="004B0C37" w:rsidRPr="007E0B31" w:rsidRDefault="004B0C37" w:rsidP="004B0C37">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Moriston</w:t>
            </w:r>
          </w:p>
          <w:p w14:paraId="0EC0406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Killin</w:t>
            </w:r>
          </w:p>
          <w:p w14:paraId="0072C506" w14:textId="77777777" w:rsidR="004B0C37" w:rsidRPr="007E0B31" w:rsidRDefault="004B0C37" w:rsidP="004B0C37">
            <w:pPr>
              <w:pStyle w:val="TableArial11"/>
              <w:ind w:left="567" w:hanging="567"/>
              <w:rPr>
                <w:rFonts w:cs="Arial"/>
              </w:rPr>
            </w:pPr>
            <w:r w:rsidRPr="007E0B31">
              <w:rPr>
                <w:rFonts w:cs="Arial"/>
              </w:rPr>
              <w:t>I</w:t>
            </w:r>
            <w:r w:rsidRPr="007E0B31">
              <w:rPr>
                <w:rFonts w:cs="Arial"/>
              </w:rPr>
              <w:tab/>
              <w:t>Garry</w:t>
            </w:r>
          </w:p>
          <w:p w14:paraId="4DFD2D5A"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Conon</w:t>
            </w:r>
          </w:p>
          <w:p w14:paraId="04C1BC0D"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Clunie</w:t>
            </w:r>
          </w:p>
          <w:p w14:paraId="17580250"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Beauly</w:t>
            </w:r>
          </w:p>
          <w:p w14:paraId="265D6465" w14:textId="77777777" w:rsidR="004B0C37" w:rsidRPr="007E0B31" w:rsidRDefault="004B0C37" w:rsidP="004B0C37">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8C0657" w:rsidRPr="007E0B31" w14:paraId="6F30D31A" w14:textId="77777777" w:rsidTr="00C60095">
        <w:trPr>
          <w:cantSplit/>
          <w:trPrChange w:id="241" w:author="Stuart McLarnon" w:date="2025-12-10T12:53:00Z" w16du:dateUtc="2025-12-10T12:53:00Z">
            <w:trPr>
              <w:gridBefore w:val="1"/>
              <w:gridAfter w:val="0"/>
              <w:wAfter w:w="255" w:type="dxa"/>
              <w:cantSplit/>
            </w:trPr>
          </w:trPrChange>
        </w:trPr>
        <w:tc>
          <w:tcPr>
            <w:tcW w:w="2884" w:type="dxa"/>
            <w:tcPrChange w:id="242" w:author="Stuart McLarnon" w:date="2025-12-10T12:53:00Z" w16du:dateUtc="2025-12-10T12:53:00Z">
              <w:tcPr>
                <w:tcW w:w="2884" w:type="dxa"/>
                <w:gridSpan w:val="3"/>
              </w:tcPr>
            </w:tcPrChange>
          </w:tcPr>
          <w:p w14:paraId="493D2A31" w14:textId="77777777" w:rsidR="004B0C37" w:rsidRPr="007E0B31" w:rsidRDefault="004B0C37" w:rsidP="004B0C37">
            <w:pPr>
              <w:pStyle w:val="Arial11Bold"/>
              <w:rPr>
                <w:rFonts w:cs="Arial"/>
              </w:rPr>
            </w:pPr>
            <w:r w:rsidRPr="007E0B31">
              <w:rPr>
                <w:rFonts w:cs="Arial"/>
              </w:rPr>
              <w:t>Cascade Hydro Scheme Matrix</w:t>
            </w:r>
          </w:p>
        </w:tc>
        <w:tc>
          <w:tcPr>
            <w:tcW w:w="6634" w:type="dxa"/>
            <w:tcPrChange w:id="243" w:author="Stuart McLarnon" w:date="2025-12-10T12:53:00Z" w16du:dateUtc="2025-12-10T12:53:00Z">
              <w:tcPr>
                <w:tcW w:w="6634" w:type="dxa"/>
                <w:gridSpan w:val="4"/>
              </w:tcPr>
            </w:tcPrChange>
          </w:tcPr>
          <w:p w14:paraId="4A886FAB" w14:textId="77777777" w:rsidR="004B0C37" w:rsidRPr="007E0B31" w:rsidRDefault="004B0C37" w:rsidP="004B0C37">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8C0657" w:rsidRPr="007E0B31" w14:paraId="1E9278F0" w14:textId="77777777" w:rsidTr="00C60095">
        <w:trPr>
          <w:cantSplit/>
          <w:trPrChange w:id="244" w:author="Stuart McLarnon" w:date="2025-12-10T12:53:00Z" w16du:dateUtc="2025-12-10T12:53:00Z">
            <w:trPr>
              <w:gridBefore w:val="1"/>
              <w:gridAfter w:val="0"/>
              <w:wAfter w:w="255" w:type="dxa"/>
              <w:cantSplit/>
            </w:trPr>
          </w:trPrChange>
        </w:trPr>
        <w:tc>
          <w:tcPr>
            <w:tcW w:w="2884" w:type="dxa"/>
            <w:tcPrChange w:id="245" w:author="Stuart McLarnon" w:date="2025-12-10T12:53:00Z" w16du:dateUtc="2025-12-10T12:53:00Z">
              <w:tcPr>
                <w:tcW w:w="2884" w:type="dxa"/>
                <w:gridSpan w:val="3"/>
              </w:tcPr>
            </w:tcPrChange>
          </w:tcPr>
          <w:p w14:paraId="52E799CA" w14:textId="77777777" w:rsidR="004B0C37" w:rsidRPr="007E0B31" w:rsidRDefault="004B0C37" w:rsidP="004B0C37">
            <w:pPr>
              <w:pStyle w:val="Arial11Bold"/>
              <w:rPr>
                <w:rFonts w:cs="Arial"/>
              </w:rPr>
            </w:pPr>
            <w:r w:rsidRPr="007E0B31">
              <w:rPr>
                <w:rFonts w:cs="Arial"/>
              </w:rPr>
              <w:t>Category 1 Intertripping Scheme</w:t>
            </w:r>
          </w:p>
        </w:tc>
        <w:tc>
          <w:tcPr>
            <w:tcW w:w="6634" w:type="dxa"/>
            <w:tcPrChange w:id="246" w:author="Stuart McLarnon" w:date="2025-12-10T12:53:00Z" w16du:dateUtc="2025-12-10T12:53:00Z">
              <w:tcPr>
                <w:tcW w:w="6634" w:type="dxa"/>
                <w:gridSpan w:val="4"/>
              </w:tcPr>
            </w:tcPrChange>
          </w:tcPr>
          <w:p w14:paraId="1A03CB14" w14:textId="77777777" w:rsidR="004B0C37" w:rsidRPr="007E0B31" w:rsidRDefault="004B0C37" w:rsidP="004B0C37">
            <w:pPr>
              <w:pStyle w:val="TableArial11"/>
              <w:rPr>
                <w:rFonts w:cs="Arial"/>
              </w:rPr>
            </w:pPr>
            <w:bookmarkStart w:id="247"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47"/>
            <w:r w:rsidRPr="007E0B31">
              <w:rPr>
                <w:rFonts w:cs="Arial"/>
              </w:rPr>
              <w:t>.</w:t>
            </w:r>
          </w:p>
        </w:tc>
      </w:tr>
      <w:tr w:rsidR="008C0657" w:rsidRPr="007E0B31" w14:paraId="4F54E2D5" w14:textId="77777777" w:rsidTr="00C60095">
        <w:trPr>
          <w:cantSplit/>
          <w:trPrChange w:id="248" w:author="Stuart McLarnon" w:date="2025-12-10T12:53:00Z" w16du:dateUtc="2025-12-10T12:53:00Z">
            <w:trPr>
              <w:gridBefore w:val="1"/>
              <w:gridAfter w:val="0"/>
              <w:wAfter w:w="255" w:type="dxa"/>
              <w:cantSplit/>
            </w:trPr>
          </w:trPrChange>
        </w:trPr>
        <w:tc>
          <w:tcPr>
            <w:tcW w:w="2884" w:type="dxa"/>
            <w:tcPrChange w:id="249" w:author="Stuart McLarnon" w:date="2025-12-10T12:53:00Z" w16du:dateUtc="2025-12-10T12:53:00Z">
              <w:tcPr>
                <w:tcW w:w="2884" w:type="dxa"/>
                <w:gridSpan w:val="3"/>
              </w:tcPr>
            </w:tcPrChange>
          </w:tcPr>
          <w:p w14:paraId="74364B47" w14:textId="77777777" w:rsidR="004B0C37" w:rsidRPr="007E0B31" w:rsidRDefault="004B0C37" w:rsidP="004B0C37">
            <w:pPr>
              <w:pStyle w:val="Arial11Bold"/>
              <w:rPr>
                <w:rFonts w:cs="Arial"/>
              </w:rPr>
            </w:pPr>
            <w:r w:rsidRPr="007E0B31">
              <w:rPr>
                <w:rFonts w:cs="Arial"/>
              </w:rPr>
              <w:t>Category 2 Intertripping Scheme</w:t>
            </w:r>
          </w:p>
        </w:tc>
        <w:tc>
          <w:tcPr>
            <w:tcW w:w="6634" w:type="dxa"/>
            <w:tcPrChange w:id="250" w:author="Stuart McLarnon" w:date="2025-12-10T12:53:00Z" w16du:dateUtc="2025-12-10T12:53:00Z">
              <w:tcPr>
                <w:tcW w:w="6634" w:type="dxa"/>
                <w:gridSpan w:val="4"/>
              </w:tcPr>
            </w:tcPrChange>
          </w:tcPr>
          <w:p w14:paraId="61F2D68E" w14:textId="77777777" w:rsidR="004B0C37" w:rsidRPr="007E0B31" w:rsidRDefault="004B0C37" w:rsidP="004B0C37">
            <w:pPr>
              <w:pStyle w:val="TableArial11"/>
              <w:rPr>
                <w:rFonts w:cs="Arial"/>
              </w:rPr>
            </w:pPr>
            <w:bookmarkStart w:id="251" w:name="_DV_C123"/>
            <w:r w:rsidRPr="007E0B31">
              <w:rPr>
                <w:rFonts w:cs="Arial"/>
              </w:rPr>
              <w:t>A System to Generator Operational Intertripping Scheme which is:-</w:t>
            </w:r>
            <w:bookmarkEnd w:id="251"/>
          </w:p>
          <w:p w14:paraId="3C1DF7DA" w14:textId="77777777" w:rsidR="004B0C37" w:rsidRPr="007E0B31" w:rsidRDefault="004B0C37" w:rsidP="004B0C37">
            <w:pPr>
              <w:pStyle w:val="TableArial11"/>
              <w:ind w:left="567" w:hanging="567"/>
              <w:rPr>
                <w:rFonts w:cs="Arial"/>
              </w:rPr>
            </w:pPr>
            <w:bookmarkStart w:id="25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52"/>
          </w:p>
          <w:p w14:paraId="64BA401B" w14:textId="77777777" w:rsidR="004B0C37" w:rsidRPr="007E0B31" w:rsidRDefault="004B0C37" w:rsidP="004B0C37">
            <w:pPr>
              <w:pStyle w:val="TableArial11"/>
              <w:ind w:left="567" w:hanging="567"/>
              <w:rPr>
                <w:rFonts w:cs="Arial"/>
              </w:rPr>
            </w:pPr>
            <w:bookmarkStart w:id="25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53"/>
          </w:p>
          <w:p w14:paraId="583A4AD0" w14:textId="77777777" w:rsidR="004B0C37" w:rsidRPr="007E0B31" w:rsidRDefault="004B0C37" w:rsidP="004B0C37">
            <w:pPr>
              <w:pStyle w:val="TableArial11"/>
              <w:rPr>
                <w:rFonts w:cs="Arial"/>
              </w:rPr>
            </w:pPr>
            <w:bookmarkStart w:id="25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254"/>
            <w:r w:rsidRPr="007E0B31">
              <w:rPr>
                <w:rFonts w:cs="Arial"/>
              </w:rPr>
              <w:t>.</w:t>
            </w:r>
          </w:p>
        </w:tc>
      </w:tr>
      <w:tr w:rsidR="008C0657" w:rsidRPr="007E0B31" w14:paraId="7C541C3D" w14:textId="77777777" w:rsidTr="00C60095">
        <w:trPr>
          <w:cantSplit/>
          <w:trPrChange w:id="255" w:author="Stuart McLarnon" w:date="2025-12-10T12:53:00Z" w16du:dateUtc="2025-12-10T12:53:00Z">
            <w:trPr>
              <w:gridBefore w:val="1"/>
              <w:gridAfter w:val="0"/>
              <w:wAfter w:w="255" w:type="dxa"/>
              <w:cantSplit/>
            </w:trPr>
          </w:trPrChange>
        </w:trPr>
        <w:tc>
          <w:tcPr>
            <w:tcW w:w="2884" w:type="dxa"/>
            <w:tcPrChange w:id="256" w:author="Stuart McLarnon" w:date="2025-12-10T12:53:00Z" w16du:dateUtc="2025-12-10T12:53:00Z">
              <w:tcPr>
                <w:tcW w:w="2884" w:type="dxa"/>
                <w:gridSpan w:val="3"/>
              </w:tcPr>
            </w:tcPrChange>
          </w:tcPr>
          <w:p w14:paraId="068ED3FC" w14:textId="77777777" w:rsidR="004B0C37" w:rsidRPr="007E0B31" w:rsidRDefault="004B0C37" w:rsidP="004B0C37">
            <w:pPr>
              <w:pStyle w:val="Arial11Bold"/>
              <w:rPr>
                <w:rFonts w:cs="Arial"/>
              </w:rPr>
            </w:pPr>
            <w:r w:rsidRPr="007E0B31">
              <w:rPr>
                <w:rFonts w:cs="Arial"/>
              </w:rPr>
              <w:t>Category 3 Intertripping Scheme</w:t>
            </w:r>
          </w:p>
        </w:tc>
        <w:tc>
          <w:tcPr>
            <w:tcW w:w="6634" w:type="dxa"/>
            <w:tcPrChange w:id="257" w:author="Stuart McLarnon" w:date="2025-12-10T12:53:00Z" w16du:dateUtc="2025-12-10T12:53:00Z">
              <w:tcPr>
                <w:tcW w:w="6634" w:type="dxa"/>
                <w:gridSpan w:val="4"/>
              </w:tcPr>
            </w:tcPrChange>
          </w:tcPr>
          <w:p w14:paraId="30670C6A" w14:textId="7124D3E8" w:rsidR="004B0C37" w:rsidRPr="007E0B31" w:rsidRDefault="004B0C37" w:rsidP="004B0C37">
            <w:pPr>
              <w:pStyle w:val="TableArial11"/>
              <w:rPr>
                <w:rFonts w:cs="Arial"/>
              </w:rPr>
            </w:pPr>
            <w:bookmarkStart w:id="258"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58"/>
            <w:r w:rsidRPr="007E0B31">
              <w:rPr>
                <w:rFonts w:cs="Arial"/>
              </w:rPr>
              <w:t>.</w:t>
            </w:r>
          </w:p>
        </w:tc>
      </w:tr>
      <w:tr w:rsidR="008C0657" w:rsidRPr="007E0B31" w14:paraId="5FB8479F" w14:textId="77777777" w:rsidTr="00C60095">
        <w:trPr>
          <w:cantSplit/>
          <w:trPrChange w:id="259" w:author="Stuart McLarnon" w:date="2025-12-10T12:53:00Z" w16du:dateUtc="2025-12-10T12:53:00Z">
            <w:trPr>
              <w:gridBefore w:val="1"/>
              <w:gridAfter w:val="0"/>
              <w:wAfter w:w="255" w:type="dxa"/>
              <w:cantSplit/>
            </w:trPr>
          </w:trPrChange>
        </w:trPr>
        <w:tc>
          <w:tcPr>
            <w:tcW w:w="2884" w:type="dxa"/>
            <w:tcPrChange w:id="260" w:author="Stuart McLarnon" w:date="2025-12-10T12:53:00Z" w16du:dateUtc="2025-12-10T12:53:00Z">
              <w:tcPr>
                <w:tcW w:w="2884" w:type="dxa"/>
                <w:gridSpan w:val="3"/>
              </w:tcPr>
            </w:tcPrChange>
          </w:tcPr>
          <w:p w14:paraId="41CC5947" w14:textId="77777777" w:rsidR="004B0C37" w:rsidRPr="007E0B31" w:rsidRDefault="004B0C37" w:rsidP="004B0C37">
            <w:pPr>
              <w:pStyle w:val="Arial11Bold"/>
              <w:rPr>
                <w:rFonts w:cs="Arial"/>
              </w:rPr>
            </w:pPr>
            <w:r w:rsidRPr="007E0B31">
              <w:rPr>
                <w:rFonts w:cs="Arial"/>
              </w:rPr>
              <w:t>Category 4 Intertripping Scheme</w:t>
            </w:r>
          </w:p>
        </w:tc>
        <w:tc>
          <w:tcPr>
            <w:tcW w:w="6634" w:type="dxa"/>
            <w:tcPrChange w:id="261" w:author="Stuart McLarnon" w:date="2025-12-10T12:53:00Z" w16du:dateUtc="2025-12-10T12:53:00Z">
              <w:tcPr>
                <w:tcW w:w="6634" w:type="dxa"/>
                <w:gridSpan w:val="4"/>
              </w:tcPr>
            </w:tcPrChange>
          </w:tcPr>
          <w:p w14:paraId="5789E237" w14:textId="77777777" w:rsidR="004B0C37" w:rsidRPr="007E0B31" w:rsidRDefault="004B0C37" w:rsidP="004B0C37">
            <w:pPr>
              <w:pStyle w:val="TableArial11"/>
              <w:rPr>
                <w:rFonts w:cs="Arial"/>
              </w:rPr>
            </w:pPr>
            <w:bookmarkStart w:id="262"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62"/>
            <w:r w:rsidRPr="007E0B31">
              <w:rPr>
                <w:rFonts w:cs="Arial"/>
              </w:rPr>
              <w:t>.</w:t>
            </w:r>
          </w:p>
        </w:tc>
      </w:tr>
      <w:tr w:rsidR="008C0657" w:rsidRPr="0079139F" w14:paraId="691ECA40" w14:textId="77777777" w:rsidTr="00C60095">
        <w:trPr>
          <w:cantSplit/>
          <w:trPrChange w:id="263" w:author="Stuart McLarnon" w:date="2025-12-10T12:53:00Z" w16du:dateUtc="2025-12-10T12:53:00Z">
            <w:trPr>
              <w:gridBefore w:val="1"/>
              <w:gridAfter w:val="0"/>
              <w:wAfter w:w="255" w:type="dxa"/>
              <w:cantSplit/>
            </w:trPr>
          </w:trPrChange>
        </w:trPr>
        <w:tc>
          <w:tcPr>
            <w:tcW w:w="2884" w:type="dxa"/>
            <w:tcPrChange w:id="264" w:author="Stuart McLarnon" w:date="2025-12-10T12:53:00Z" w16du:dateUtc="2025-12-10T12:53:00Z">
              <w:tcPr>
                <w:tcW w:w="2884" w:type="dxa"/>
                <w:gridSpan w:val="3"/>
              </w:tcPr>
            </w:tcPrChange>
          </w:tcPr>
          <w:p w14:paraId="61F8545F" w14:textId="6F1DB9B3" w:rsidR="004B0C37" w:rsidRPr="0079139F" w:rsidRDefault="004B0C37" w:rsidP="004B0C37">
            <w:pPr>
              <w:pStyle w:val="Arial11Bold"/>
              <w:rPr>
                <w:rFonts w:cs="Arial"/>
              </w:rPr>
            </w:pPr>
            <w:r w:rsidRPr="0079139F">
              <w:rPr>
                <w:rFonts w:cs="Arial"/>
              </w:rPr>
              <w:t>Caution Notice</w:t>
            </w:r>
          </w:p>
        </w:tc>
        <w:tc>
          <w:tcPr>
            <w:tcW w:w="6634" w:type="dxa"/>
            <w:tcPrChange w:id="265" w:author="Stuart McLarnon" w:date="2025-12-10T12:53:00Z" w16du:dateUtc="2025-12-10T12:53:00Z">
              <w:tcPr>
                <w:tcW w:w="6634" w:type="dxa"/>
                <w:gridSpan w:val="4"/>
              </w:tcPr>
            </w:tcPrChange>
          </w:tcPr>
          <w:p w14:paraId="0EC9A72B" w14:textId="626A0D8C" w:rsidR="004B0C37" w:rsidRPr="0079139F" w:rsidRDefault="004B0C37" w:rsidP="004B0C37">
            <w:pPr>
              <w:pStyle w:val="TableArial11"/>
              <w:rPr>
                <w:rFonts w:cs="Arial"/>
              </w:rPr>
            </w:pPr>
            <w:r w:rsidRPr="0079139F">
              <w:rPr>
                <w:rFonts w:cs="Arial"/>
              </w:rPr>
              <w:t>A notice conveying a warning against interference.</w:t>
            </w:r>
          </w:p>
        </w:tc>
      </w:tr>
      <w:tr w:rsidR="008C0657" w:rsidRPr="007E0B31" w14:paraId="43876FB5" w14:textId="77777777" w:rsidTr="00C60095">
        <w:trPr>
          <w:cantSplit/>
          <w:trPrChange w:id="266" w:author="Stuart McLarnon" w:date="2025-12-10T12:53:00Z" w16du:dateUtc="2025-12-10T12:53:00Z">
            <w:trPr>
              <w:gridBefore w:val="1"/>
              <w:gridAfter w:val="0"/>
              <w:wAfter w:w="255" w:type="dxa"/>
              <w:cantSplit/>
            </w:trPr>
          </w:trPrChange>
        </w:trPr>
        <w:tc>
          <w:tcPr>
            <w:tcW w:w="2884" w:type="dxa"/>
            <w:tcPrChange w:id="267" w:author="Stuart McLarnon" w:date="2025-12-10T12:53:00Z" w16du:dateUtc="2025-12-10T12:53:00Z">
              <w:tcPr>
                <w:tcW w:w="2884" w:type="dxa"/>
                <w:gridSpan w:val="3"/>
              </w:tcPr>
            </w:tcPrChange>
          </w:tcPr>
          <w:p w14:paraId="3BA09154" w14:textId="77777777" w:rsidR="004B0C37" w:rsidRPr="007E0B31" w:rsidRDefault="004B0C37" w:rsidP="004B0C37">
            <w:pPr>
              <w:pStyle w:val="Arial11Bold"/>
              <w:rPr>
                <w:rFonts w:cs="Arial"/>
              </w:rPr>
            </w:pPr>
            <w:r w:rsidRPr="007E0B31">
              <w:rPr>
                <w:rFonts w:cs="Arial"/>
              </w:rPr>
              <w:t>CENELEC</w:t>
            </w:r>
          </w:p>
        </w:tc>
        <w:tc>
          <w:tcPr>
            <w:tcW w:w="6634" w:type="dxa"/>
            <w:tcPrChange w:id="268" w:author="Stuart McLarnon" w:date="2025-12-10T12:53:00Z" w16du:dateUtc="2025-12-10T12:53:00Z">
              <w:tcPr>
                <w:tcW w:w="6634" w:type="dxa"/>
                <w:gridSpan w:val="4"/>
              </w:tcPr>
            </w:tcPrChange>
          </w:tcPr>
          <w:p w14:paraId="19F412F1" w14:textId="77777777" w:rsidR="004B0C37" w:rsidRPr="007E0B31" w:rsidRDefault="004B0C37" w:rsidP="004B0C37">
            <w:pPr>
              <w:pStyle w:val="TableArial11"/>
              <w:rPr>
                <w:rFonts w:cs="Arial"/>
              </w:rPr>
            </w:pPr>
            <w:r w:rsidRPr="007E0B31">
              <w:rPr>
                <w:rFonts w:cs="Arial"/>
              </w:rPr>
              <w:t>E</w:t>
            </w:r>
            <w:bookmarkStart w:id="269" w:name="OLE_LINK2"/>
            <w:bookmarkStart w:id="270" w:name="OLE_LINK3"/>
            <w:r w:rsidRPr="007E0B31">
              <w:rPr>
                <w:rFonts w:cs="Arial"/>
              </w:rPr>
              <w:t>uropean Committee for Electrotechnical Standardisation.</w:t>
            </w:r>
            <w:bookmarkEnd w:id="269"/>
            <w:bookmarkEnd w:id="270"/>
          </w:p>
        </w:tc>
      </w:tr>
      <w:tr w:rsidR="008C0657" w:rsidRPr="007E0B31" w14:paraId="693DA241" w14:textId="77777777" w:rsidTr="00C60095">
        <w:trPr>
          <w:cantSplit/>
          <w:trPrChange w:id="271" w:author="Stuart McLarnon" w:date="2025-12-10T12:53:00Z" w16du:dateUtc="2025-12-10T12:53:00Z">
            <w:trPr>
              <w:gridBefore w:val="1"/>
              <w:gridAfter w:val="0"/>
              <w:wAfter w:w="255" w:type="dxa"/>
              <w:cantSplit/>
            </w:trPr>
          </w:trPrChange>
        </w:trPr>
        <w:tc>
          <w:tcPr>
            <w:tcW w:w="2884" w:type="dxa"/>
            <w:tcPrChange w:id="272" w:author="Stuart McLarnon" w:date="2025-12-10T12:53:00Z" w16du:dateUtc="2025-12-10T12:53:00Z">
              <w:tcPr>
                <w:tcW w:w="2884" w:type="dxa"/>
                <w:gridSpan w:val="3"/>
              </w:tcPr>
            </w:tcPrChange>
          </w:tcPr>
          <w:p w14:paraId="3DD54985" w14:textId="77777777" w:rsidR="004B0C37" w:rsidRPr="007E0B31" w:rsidRDefault="004B0C37" w:rsidP="004B0C37">
            <w:pPr>
              <w:pStyle w:val="Arial11Bold"/>
              <w:rPr>
                <w:rFonts w:cs="Arial"/>
              </w:rPr>
            </w:pPr>
            <w:r w:rsidRPr="007E0B31">
              <w:rPr>
                <w:rFonts w:cs="Arial"/>
              </w:rPr>
              <w:lastRenderedPageBreak/>
              <w:t>Citizens Advice</w:t>
            </w:r>
          </w:p>
        </w:tc>
        <w:tc>
          <w:tcPr>
            <w:tcW w:w="6634" w:type="dxa"/>
            <w:tcPrChange w:id="273" w:author="Stuart McLarnon" w:date="2025-12-10T12:53:00Z" w16du:dateUtc="2025-12-10T12:53:00Z">
              <w:tcPr>
                <w:tcW w:w="6634" w:type="dxa"/>
                <w:gridSpan w:val="4"/>
              </w:tcPr>
            </w:tcPrChange>
          </w:tcPr>
          <w:p w14:paraId="3A725A32" w14:textId="77777777" w:rsidR="004B0C37" w:rsidRPr="007E0B31" w:rsidRDefault="004B0C37" w:rsidP="004B0C37">
            <w:pPr>
              <w:pStyle w:val="TableArial11"/>
              <w:spacing w:line="240" w:lineRule="auto"/>
              <w:rPr>
                <w:rFonts w:cs="Arial"/>
              </w:rPr>
            </w:pPr>
            <w:r w:rsidRPr="007E0B31">
              <w:rPr>
                <w:rFonts w:cs="Arial"/>
              </w:rPr>
              <w:t>Means the National Association of Citizens Advice</w:t>
            </w:r>
          </w:p>
          <w:p w14:paraId="4FFAF2B3" w14:textId="77777777" w:rsidR="004B0C37" w:rsidRPr="007E0B31" w:rsidRDefault="004B0C37" w:rsidP="004B0C37">
            <w:pPr>
              <w:pStyle w:val="TableArial11"/>
              <w:spacing w:line="240" w:lineRule="auto"/>
              <w:rPr>
                <w:rFonts w:cs="Arial"/>
              </w:rPr>
            </w:pPr>
            <w:r w:rsidRPr="007E0B31">
              <w:rPr>
                <w:rFonts w:cs="Arial"/>
              </w:rPr>
              <w:t>Bureaux.</w:t>
            </w:r>
          </w:p>
        </w:tc>
      </w:tr>
      <w:tr w:rsidR="008C0657" w:rsidRPr="007E0B31" w14:paraId="5D928BE6" w14:textId="77777777" w:rsidTr="00C60095">
        <w:trPr>
          <w:cantSplit/>
          <w:trPrChange w:id="274" w:author="Stuart McLarnon" w:date="2025-12-10T12:53:00Z" w16du:dateUtc="2025-12-10T12:53:00Z">
            <w:trPr>
              <w:gridBefore w:val="1"/>
              <w:gridAfter w:val="0"/>
              <w:wAfter w:w="255" w:type="dxa"/>
              <w:cantSplit/>
            </w:trPr>
          </w:trPrChange>
        </w:trPr>
        <w:tc>
          <w:tcPr>
            <w:tcW w:w="2884" w:type="dxa"/>
            <w:tcPrChange w:id="275" w:author="Stuart McLarnon" w:date="2025-12-10T12:53:00Z" w16du:dateUtc="2025-12-10T12:53:00Z">
              <w:tcPr>
                <w:tcW w:w="2884" w:type="dxa"/>
                <w:gridSpan w:val="3"/>
              </w:tcPr>
            </w:tcPrChange>
          </w:tcPr>
          <w:p w14:paraId="7C8680A9" w14:textId="77777777" w:rsidR="004B0C37" w:rsidRPr="007E0B31" w:rsidRDefault="004B0C37" w:rsidP="004B0C37">
            <w:pPr>
              <w:pStyle w:val="Arial11Bold"/>
              <w:rPr>
                <w:rFonts w:cs="Arial"/>
              </w:rPr>
            </w:pPr>
            <w:r w:rsidRPr="007E0B31">
              <w:rPr>
                <w:rFonts w:cs="Arial"/>
              </w:rPr>
              <w:t>Citizens Advice Scotland</w:t>
            </w:r>
          </w:p>
        </w:tc>
        <w:tc>
          <w:tcPr>
            <w:tcW w:w="6634" w:type="dxa"/>
            <w:tcPrChange w:id="276" w:author="Stuart McLarnon" w:date="2025-12-10T12:53:00Z" w16du:dateUtc="2025-12-10T12:53:00Z">
              <w:tcPr>
                <w:tcW w:w="6634" w:type="dxa"/>
                <w:gridSpan w:val="4"/>
              </w:tcPr>
            </w:tcPrChange>
          </w:tcPr>
          <w:p w14:paraId="4F02C68F" w14:textId="77777777" w:rsidR="004B0C37" w:rsidRPr="007E0B31" w:rsidRDefault="004B0C37" w:rsidP="004B0C37">
            <w:pPr>
              <w:pStyle w:val="TableArial11"/>
              <w:spacing w:line="240" w:lineRule="auto"/>
              <w:rPr>
                <w:rFonts w:cs="Arial"/>
              </w:rPr>
            </w:pPr>
            <w:r w:rsidRPr="007E0B31">
              <w:rPr>
                <w:rFonts w:cs="Arial"/>
              </w:rPr>
              <w:t>Means the Scottish Association of Citizens Advice</w:t>
            </w:r>
          </w:p>
          <w:p w14:paraId="38883CD5" w14:textId="77777777" w:rsidR="004B0C37" w:rsidRPr="007E0B31" w:rsidRDefault="004B0C37" w:rsidP="004B0C37">
            <w:pPr>
              <w:pStyle w:val="TableArial11"/>
              <w:spacing w:line="240" w:lineRule="auto"/>
              <w:rPr>
                <w:rFonts w:cs="Arial"/>
              </w:rPr>
            </w:pPr>
            <w:r w:rsidRPr="007E0B31">
              <w:rPr>
                <w:rFonts w:cs="Arial"/>
              </w:rPr>
              <w:t>Bureaux.</w:t>
            </w:r>
          </w:p>
        </w:tc>
      </w:tr>
      <w:tr w:rsidR="008C0657" w:rsidRPr="007E0B31" w14:paraId="127B934D" w14:textId="77777777" w:rsidTr="00C60095">
        <w:trPr>
          <w:cantSplit/>
          <w:trPrChange w:id="277" w:author="Stuart McLarnon" w:date="2025-12-10T12:53:00Z" w16du:dateUtc="2025-12-10T12:53:00Z">
            <w:trPr>
              <w:gridBefore w:val="1"/>
              <w:gridAfter w:val="0"/>
              <w:wAfter w:w="255" w:type="dxa"/>
              <w:cantSplit/>
            </w:trPr>
          </w:trPrChange>
        </w:trPr>
        <w:tc>
          <w:tcPr>
            <w:tcW w:w="2884" w:type="dxa"/>
            <w:tcPrChange w:id="278" w:author="Stuart McLarnon" w:date="2025-12-10T12:53:00Z" w16du:dateUtc="2025-12-10T12:53:00Z">
              <w:tcPr>
                <w:tcW w:w="2884" w:type="dxa"/>
                <w:gridSpan w:val="3"/>
              </w:tcPr>
            </w:tcPrChange>
          </w:tcPr>
          <w:p w14:paraId="5A0DCC32" w14:textId="77777777" w:rsidR="004B0C37" w:rsidRPr="007E0B31" w:rsidRDefault="004B0C37" w:rsidP="004B0C37">
            <w:pPr>
              <w:pStyle w:val="Arial11Bold"/>
              <w:rPr>
                <w:rFonts w:cs="Arial"/>
              </w:rPr>
            </w:pPr>
            <w:r w:rsidRPr="007E0B31">
              <w:rPr>
                <w:rFonts w:cs="Arial"/>
              </w:rPr>
              <w:t>CfD Counterparty</w:t>
            </w:r>
          </w:p>
        </w:tc>
        <w:tc>
          <w:tcPr>
            <w:tcW w:w="6634" w:type="dxa"/>
            <w:tcPrChange w:id="279" w:author="Stuart McLarnon" w:date="2025-12-10T12:53:00Z" w16du:dateUtc="2025-12-10T12:53:00Z">
              <w:tcPr>
                <w:tcW w:w="6634" w:type="dxa"/>
                <w:gridSpan w:val="4"/>
              </w:tcPr>
            </w:tcPrChange>
          </w:tcPr>
          <w:p w14:paraId="5E5F8B9B" w14:textId="77777777" w:rsidR="004B0C37" w:rsidRPr="007E0B31" w:rsidRDefault="004B0C37" w:rsidP="004B0C37">
            <w:pPr>
              <w:pStyle w:val="TableArial11"/>
              <w:rPr>
                <w:rFonts w:cs="Arial"/>
              </w:rPr>
            </w:pPr>
            <w:r w:rsidRPr="007E0B31">
              <w:rPr>
                <w:rFonts w:cs="Arial"/>
              </w:rPr>
              <w:t>A person designated as a “CfD counterparty” under section 7(1) of the Energy Act 2013.</w:t>
            </w:r>
          </w:p>
        </w:tc>
      </w:tr>
      <w:tr w:rsidR="008C0657" w:rsidRPr="007E0B31" w14:paraId="54776BBF" w14:textId="77777777" w:rsidTr="00C60095">
        <w:trPr>
          <w:cantSplit/>
          <w:trPrChange w:id="280" w:author="Stuart McLarnon" w:date="2025-12-10T12:53:00Z" w16du:dateUtc="2025-12-10T12:53:00Z">
            <w:trPr>
              <w:gridBefore w:val="1"/>
              <w:gridAfter w:val="0"/>
              <w:wAfter w:w="255" w:type="dxa"/>
              <w:cantSplit/>
            </w:trPr>
          </w:trPrChange>
        </w:trPr>
        <w:tc>
          <w:tcPr>
            <w:tcW w:w="2884" w:type="dxa"/>
            <w:tcPrChange w:id="281" w:author="Stuart McLarnon" w:date="2025-12-10T12:53:00Z" w16du:dateUtc="2025-12-10T12:53:00Z">
              <w:tcPr>
                <w:tcW w:w="2884" w:type="dxa"/>
                <w:gridSpan w:val="3"/>
              </w:tcPr>
            </w:tcPrChange>
          </w:tcPr>
          <w:p w14:paraId="29CEAA38" w14:textId="77777777" w:rsidR="004B0C37" w:rsidRPr="007E0B31" w:rsidRDefault="004B0C37" w:rsidP="004B0C37">
            <w:pPr>
              <w:pStyle w:val="Arial11Bold"/>
              <w:rPr>
                <w:rFonts w:cs="Arial"/>
              </w:rPr>
            </w:pPr>
            <w:r w:rsidRPr="007E0B31">
              <w:rPr>
                <w:rFonts w:cs="Arial"/>
              </w:rPr>
              <w:t>CfD Documents</w:t>
            </w:r>
          </w:p>
        </w:tc>
        <w:tc>
          <w:tcPr>
            <w:tcW w:w="6634" w:type="dxa"/>
            <w:tcPrChange w:id="282" w:author="Stuart McLarnon" w:date="2025-12-10T12:53:00Z" w16du:dateUtc="2025-12-10T12:53:00Z">
              <w:tcPr>
                <w:tcW w:w="6634" w:type="dxa"/>
                <w:gridSpan w:val="4"/>
              </w:tcPr>
            </w:tcPrChange>
          </w:tcPr>
          <w:p w14:paraId="7864F77D" w14:textId="77777777" w:rsidR="004B0C37" w:rsidRPr="007E0B31" w:rsidRDefault="004B0C37" w:rsidP="004B0C37">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8C0657" w:rsidRPr="007E0B31" w14:paraId="7CB2A3D5" w14:textId="77777777" w:rsidTr="00C60095">
        <w:trPr>
          <w:cantSplit/>
          <w:trPrChange w:id="283" w:author="Stuart McLarnon" w:date="2025-12-10T12:53:00Z" w16du:dateUtc="2025-12-10T12:53:00Z">
            <w:trPr>
              <w:gridBefore w:val="1"/>
              <w:gridAfter w:val="0"/>
              <w:wAfter w:w="255" w:type="dxa"/>
              <w:cantSplit/>
            </w:trPr>
          </w:trPrChange>
        </w:trPr>
        <w:tc>
          <w:tcPr>
            <w:tcW w:w="2884" w:type="dxa"/>
            <w:tcPrChange w:id="284" w:author="Stuart McLarnon" w:date="2025-12-10T12:53:00Z" w16du:dateUtc="2025-12-10T12:53:00Z">
              <w:tcPr>
                <w:tcW w:w="2884" w:type="dxa"/>
                <w:gridSpan w:val="3"/>
              </w:tcPr>
            </w:tcPrChange>
          </w:tcPr>
          <w:p w14:paraId="046D699D" w14:textId="77777777" w:rsidR="004B0C37" w:rsidRPr="007E0B31" w:rsidRDefault="004B0C37" w:rsidP="004B0C37">
            <w:pPr>
              <w:pStyle w:val="Arial11Bold"/>
              <w:rPr>
                <w:rFonts w:cs="Arial"/>
              </w:rPr>
            </w:pPr>
            <w:r w:rsidRPr="007E0B31">
              <w:rPr>
                <w:rFonts w:cs="Arial"/>
              </w:rPr>
              <w:t>CfD Settlement Services Provider</w:t>
            </w:r>
          </w:p>
        </w:tc>
        <w:tc>
          <w:tcPr>
            <w:tcW w:w="6634" w:type="dxa"/>
            <w:tcPrChange w:id="285" w:author="Stuart McLarnon" w:date="2025-12-10T12:53:00Z" w16du:dateUtc="2025-12-10T12:53:00Z">
              <w:tcPr>
                <w:tcW w:w="6634" w:type="dxa"/>
                <w:gridSpan w:val="4"/>
              </w:tcPr>
            </w:tcPrChange>
          </w:tcPr>
          <w:p w14:paraId="74795CBC" w14:textId="77777777" w:rsidR="004B0C37" w:rsidRPr="007E0B31" w:rsidRDefault="004B0C37" w:rsidP="004B0C37">
            <w:pPr>
              <w:pStyle w:val="TableArial11"/>
              <w:rPr>
                <w:rFonts w:cs="Arial"/>
              </w:rPr>
            </w:pPr>
            <w:r w:rsidRPr="007E0B31">
              <w:rPr>
                <w:rFonts w:cs="Arial"/>
              </w:rPr>
              <w:t>means any person:</w:t>
            </w:r>
          </w:p>
          <w:p w14:paraId="6EE79B0B" w14:textId="77777777" w:rsidR="004B0C37" w:rsidRPr="007E0B31" w:rsidRDefault="004B0C37" w:rsidP="004B0C37">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4B0C37" w:rsidRPr="007E0B31" w:rsidRDefault="004B0C37" w:rsidP="004B0C37">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4B0C37" w:rsidRPr="007E0B31" w:rsidRDefault="004B0C37" w:rsidP="004B0C37">
            <w:pPr>
              <w:pStyle w:val="TableArial11"/>
              <w:rPr>
                <w:rFonts w:cs="Arial"/>
              </w:rPr>
            </w:pPr>
            <w:r w:rsidRPr="007E0B31">
              <w:rPr>
                <w:rFonts w:cs="Arial"/>
              </w:rPr>
              <w:t>in either case to carry out any of the CFD settlement activities (or any successor entity performing CFD settlement activities).</w:t>
            </w:r>
          </w:p>
        </w:tc>
      </w:tr>
      <w:tr w:rsidR="008C0657" w:rsidRPr="007E0B31" w14:paraId="54D87430" w14:textId="77777777" w:rsidTr="00C60095">
        <w:trPr>
          <w:cantSplit/>
          <w:trPrChange w:id="286" w:author="Stuart McLarnon" w:date="2025-12-10T12:53:00Z" w16du:dateUtc="2025-12-10T12:53:00Z">
            <w:trPr>
              <w:gridBefore w:val="1"/>
              <w:gridAfter w:val="0"/>
              <w:wAfter w:w="255" w:type="dxa"/>
              <w:cantSplit/>
            </w:trPr>
          </w:trPrChange>
        </w:trPr>
        <w:tc>
          <w:tcPr>
            <w:tcW w:w="2884" w:type="dxa"/>
            <w:tcPrChange w:id="287" w:author="Stuart McLarnon" w:date="2025-12-10T12:53:00Z" w16du:dateUtc="2025-12-10T12:53:00Z">
              <w:tcPr>
                <w:tcW w:w="2884" w:type="dxa"/>
                <w:gridSpan w:val="3"/>
              </w:tcPr>
            </w:tcPrChange>
          </w:tcPr>
          <w:p w14:paraId="6C442DF8" w14:textId="77777777" w:rsidR="004B0C37" w:rsidRPr="007E0B31" w:rsidRDefault="004B0C37" w:rsidP="004B0C37">
            <w:pPr>
              <w:pStyle w:val="Arial11Bold"/>
              <w:rPr>
                <w:rFonts w:cs="Arial"/>
              </w:rPr>
            </w:pPr>
            <w:r w:rsidRPr="007E0B31">
              <w:rPr>
                <w:rFonts w:cs="Arial"/>
              </w:rPr>
              <w:t>CCGT Module Matrix</w:t>
            </w:r>
          </w:p>
        </w:tc>
        <w:tc>
          <w:tcPr>
            <w:tcW w:w="6634" w:type="dxa"/>
            <w:tcPrChange w:id="288" w:author="Stuart McLarnon" w:date="2025-12-10T12:53:00Z" w16du:dateUtc="2025-12-10T12:53:00Z">
              <w:tcPr>
                <w:tcW w:w="6634" w:type="dxa"/>
                <w:gridSpan w:val="4"/>
              </w:tcPr>
            </w:tcPrChange>
          </w:tcPr>
          <w:p w14:paraId="0EA46C39" w14:textId="77777777" w:rsidR="004B0C37" w:rsidRPr="007E0B31" w:rsidRDefault="004B0C37" w:rsidP="004B0C37">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8C0657" w:rsidRPr="007E0B31" w14:paraId="7EC0464B" w14:textId="77777777" w:rsidTr="00C60095">
        <w:trPr>
          <w:cantSplit/>
          <w:trPrChange w:id="289" w:author="Stuart McLarnon" w:date="2025-12-10T12:53:00Z" w16du:dateUtc="2025-12-10T12:53:00Z">
            <w:trPr>
              <w:gridBefore w:val="1"/>
              <w:gridAfter w:val="0"/>
              <w:wAfter w:w="255" w:type="dxa"/>
              <w:cantSplit/>
            </w:trPr>
          </w:trPrChange>
        </w:trPr>
        <w:tc>
          <w:tcPr>
            <w:tcW w:w="2884" w:type="dxa"/>
            <w:tcPrChange w:id="290" w:author="Stuart McLarnon" w:date="2025-12-10T12:53:00Z" w16du:dateUtc="2025-12-10T12:53:00Z">
              <w:tcPr>
                <w:tcW w:w="2884" w:type="dxa"/>
                <w:gridSpan w:val="3"/>
              </w:tcPr>
            </w:tcPrChange>
          </w:tcPr>
          <w:p w14:paraId="0EEE3918" w14:textId="77777777" w:rsidR="004B0C37" w:rsidRPr="007E0B31" w:rsidRDefault="004B0C37" w:rsidP="004B0C37">
            <w:pPr>
              <w:pStyle w:val="Arial11Bold"/>
              <w:rPr>
                <w:rFonts w:cs="Arial"/>
              </w:rPr>
            </w:pPr>
            <w:r w:rsidRPr="007E0B31">
              <w:rPr>
                <w:rFonts w:cs="Arial"/>
              </w:rPr>
              <w:t>CCGT Module Planning Matrix</w:t>
            </w:r>
          </w:p>
        </w:tc>
        <w:tc>
          <w:tcPr>
            <w:tcW w:w="6634" w:type="dxa"/>
            <w:tcPrChange w:id="291" w:author="Stuart McLarnon" w:date="2025-12-10T12:53:00Z" w16du:dateUtc="2025-12-10T12:53:00Z">
              <w:tcPr>
                <w:tcW w:w="6634" w:type="dxa"/>
                <w:gridSpan w:val="4"/>
              </w:tcPr>
            </w:tcPrChange>
          </w:tcPr>
          <w:p w14:paraId="64111785" w14:textId="77777777" w:rsidR="004B0C37" w:rsidRPr="007E0B31" w:rsidRDefault="004B0C37" w:rsidP="004B0C37">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8C0657" w:rsidRPr="007E0B31" w14:paraId="502EFA59" w14:textId="77777777" w:rsidTr="00C60095">
        <w:trPr>
          <w:cantSplit/>
          <w:trPrChange w:id="292" w:author="Stuart McLarnon" w:date="2025-12-10T12:53:00Z" w16du:dateUtc="2025-12-10T12:53:00Z">
            <w:trPr>
              <w:gridBefore w:val="1"/>
              <w:gridAfter w:val="0"/>
              <w:wAfter w:w="255" w:type="dxa"/>
              <w:cantSplit/>
            </w:trPr>
          </w:trPrChange>
        </w:trPr>
        <w:tc>
          <w:tcPr>
            <w:tcW w:w="2884" w:type="dxa"/>
            <w:tcPrChange w:id="293" w:author="Stuart McLarnon" w:date="2025-12-10T12:53:00Z" w16du:dateUtc="2025-12-10T12:53:00Z">
              <w:tcPr>
                <w:tcW w:w="2884" w:type="dxa"/>
                <w:gridSpan w:val="3"/>
              </w:tcPr>
            </w:tcPrChange>
          </w:tcPr>
          <w:p w14:paraId="3155AA8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Change w:id="294" w:author="Stuart McLarnon" w:date="2025-12-10T12:53:00Z" w16du:dateUtc="2025-12-10T12:53:00Z">
              <w:tcPr>
                <w:tcW w:w="6634" w:type="dxa"/>
                <w:gridSpan w:val="4"/>
              </w:tcPr>
            </w:tcPrChange>
          </w:tcPr>
          <w:p w14:paraId="3E7CAE14" w14:textId="4DC7C0F2" w:rsidR="004B0C37" w:rsidRPr="00363290" w:rsidRDefault="004B0C37" w:rsidP="004B0C37">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C60095" w:rsidRPr="005C20E3" w14:paraId="70A4F735" w14:textId="77777777" w:rsidTr="00C60095">
        <w:trPr>
          <w:cantSplit/>
          <w:ins w:id="295" w:author="Stuart McLarnon" w:date="2025-12-10T11:43:00Z"/>
        </w:trPr>
        <w:tc>
          <w:tcPr>
            <w:tcW w:w="2884" w:type="dxa"/>
            <w:tcBorders>
              <w:top w:val="single" w:sz="4" w:space="0" w:color="auto"/>
              <w:left w:val="single" w:sz="4" w:space="0" w:color="auto"/>
              <w:bottom w:val="single" w:sz="4" w:space="0" w:color="auto"/>
              <w:right w:val="single" w:sz="4" w:space="0" w:color="auto"/>
            </w:tcBorders>
          </w:tcPr>
          <w:p w14:paraId="33A88F3F" w14:textId="77777777" w:rsidR="000F5020" w:rsidRPr="004D43D9" w:rsidRDefault="000F5020" w:rsidP="00F150CA">
            <w:pPr>
              <w:pStyle w:val="Level1Text"/>
              <w:tabs>
                <w:tab w:val="left" w:pos="0"/>
              </w:tabs>
              <w:ind w:left="0" w:firstLine="0"/>
              <w:rPr>
                <w:ins w:id="296" w:author="Stuart McLarnon" w:date="2025-12-10T11:43:00Z" w16du:dateUtc="2025-12-10T11:43:00Z"/>
                <w:rFonts w:cs="Arial"/>
                <w:color w:val="auto"/>
              </w:rPr>
            </w:pPr>
            <w:ins w:id="297" w:author="Stuart McLarnon" w:date="2025-12-10T11:43:00Z" w16du:dateUtc="2025-12-10T11:43:00Z">
              <w:r w:rsidRPr="00136478">
                <w:rPr>
                  <w:b/>
                  <w:bCs/>
                  <w:lang w:val="en-GB"/>
                </w:rPr>
                <w:t xml:space="preserve">Common Information Model </w:t>
              </w:r>
              <w:r>
                <w:rPr>
                  <w:b/>
                  <w:bCs/>
                  <w:lang w:val="en-GB"/>
                </w:rPr>
                <w:t xml:space="preserve">or </w:t>
              </w:r>
              <w:r w:rsidRPr="009D62AD">
                <w:rPr>
                  <w:b/>
                  <w:bCs/>
                </w:rPr>
                <w:t>CIM</w:t>
              </w:r>
              <w:r>
                <w:rPr>
                  <w:b/>
                  <w:bCs/>
                </w:rPr>
                <w:t xml:space="preserve"> </w:t>
              </w:r>
            </w:ins>
          </w:p>
        </w:tc>
        <w:tc>
          <w:tcPr>
            <w:tcW w:w="6634" w:type="dxa"/>
            <w:tcBorders>
              <w:top w:val="single" w:sz="4" w:space="0" w:color="auto"/>
              <w:left w:val="single" w:sz="4" w:space="0" w:color="auto"/>
              <w:bottom w:val="single" w:sz="4" w:space="0" w:color="auto"/>
              <w:right w:val="single" w:sz="4" w:space="0" w:color="auto"/>
            </w:tcBorders>
          </w:tcPr>
          <w:p w14:paraId="648C2CF1" w14:textId="77777777" w:rsidR="000F5020" w:rsidRPr="005C20E3" w:rsidRDefault="000F5020" w:rsidP="00F150CA">
            <w:pPr>
              <w:pStyle w:val="Level1Text"/>
              <w:ind w:left="0" w:firstLine="0"/>
              <w:jc w:val="both"/>
              <w:rPr>
                <w:ins w:id="298" w:author="Stuart McLarnon" w:date="2025-12-10T11:43:00Z" w16du:dateUtc="2025-12-10T11:43:00Z"/>
                <w:rFonts w:cs="Arial"/>
                <w:color w:val="auto"/>
              </w:rPr>
            </w:pPr>
            <w:ins w:id="299" w:author="Stuart McLarnon" w:date="2025-12-10T11:43:00Z" w16du:dateUtc="2025-12-10T11:43:00Z">
              <w:r>
                <w:t>An abstract information model that describes and organises electricity power system data.  Such a model provides a standard way of representing assets owned and / or operated by relevant parties and facilitates the integration of independently developed power system modelling applications.</w:t>
              </w:r>
            </w:ins>
          </w:p>
        </w:tc>
      </w:tr>
      <w:tr w:rsidR="00C60095" w:rsidRPr="005C20E3" w14:paraId="5B2EF6C4" w14:textId="77777777" w:rsidTr="00C60095">
        <w:trPr>
          <w:cantSplit/>
          <w:ins w:id="300" w:author="Stuart McLarnon" w:date="2025-12-10T11:43:00Z"/>
        </w:trPr>
        <w:tc>
          <w:tcPr>
            <w:tcW w:w="2884" w:type="dxa"/>
            <w:tcBorders>
              <w:top w:val="single" w:sz="4" w:space="0" w:color="auto"/>
              <w:left w:val="single" w:sz="4" w:space="0" w:color="auto"/>
              <w:bottom w:val="single" w:sz="4" w:space="0" w:color="auto"/>
              <w:right w:val="single" w:sz="4" w:space="0" w:color="auto"/>
            </w:tcBorders>
          </w:tcPr>
          <w:p w14:paraId="03ACAE69" w14:textId="77777777" w:rsidR="000F5020" w:rsidRPr="007E0B31" w:rsidRDefault="000F5020" w:rsidP="00F150CA">
            <w:pPr>
              <w:pStyle w:val="Level1Text"/>
              <w:tabs>
                <w:tab w:val="left" w:pos="0"/>
                <w:tab w:val="left" w:pos="1875"/>
              </w:tabs>
              <w:ind w:left="0" w:firstLine="0"/>
              <w:rPr>
                <w:ins w:id="301" w:author="Stuart McLarnon" w:date="2025-12-10T11:43:00Z" w16du:dateUtc="2025-12-10T11:43:00Z"/>
                <w:rFonts w:cs="Arial"/>
                <w:b/>
                <w:color w:val="auto"/>
              </w:rPr>
            </w:pPr>
            <w:ins w:id="302" w:author="Stuart McLarnon" w:date="2025-12-10T11:43:00Z" w16du:dateUtc="2025-12-10T11:43:00Z">
              <w:r w:rsidRPr="009D62AD">
                <w:rPr>
                  <w:b/>
                  <w:bCs/>
                </w:rPr>
                <w:t>CIM Standard</w:t>
              </w:r>
            </w:ins>
          </w:p>
        </w:tc>
        <w:tc>
          <w:tcPr>
            <w:tcW w:w="6634" w:type="dxa"/>
            <w:tcBorders>
              <w:top w:val="single" w:sz="4" w:space="0" w:color="auto"/>
              <w:left w:val="single" w:sz="4" w:space="0" w:color="auto"/>
              <w:bottom w:val="single" w:sz="4" w:space="0" w:color="auto"/>
              <w:right w:val="single" w:sz="4" w:space="0" w:color="auto"/>
            </w:tcBorders>
          </w:tcPr>
          <w:p w14:paraId="12AB92E4" w14:textId="77777777" w:rsidR="000F5020" w:rsidRPr="005C20E3" w:rsidRDefault="000F5020" w:rsidP="00F150CA">
            <w:pPr>
              <w:pStyle w:val="Level1Text"/>
              <w:tabs>
                <w:tab w:val="left" w:pos="0"/>
              </w:tabs>
              <w:ind w:left="0" w:firstLine="0"/>
              <w:jc w:val="both"/>
              <w:rPr>
                <w:ins w:id="303" w:author="Stuart McLarnon" w:date="2025-12-10T11:43:00Z" w16du:dateUtc="2025-12-10T11:43:00Z"/>
                <w:rFonts w:cs="Arial"/>
                <w:color w:val="auto"/>
              </w:rPr>
            </w:pPr>
            <w:ins w:id="304" w:author="Stuart McLarnon" w:date="2025-12-10T11:43:00Z" w16du:dateUtc="2025-12-10T11:43:00Z">
              <w:r w:rsidRPr="009D62AD">
                <w:t xml:space="preserve">A standard published by a standards body (e.g., IEC, BSI) which utilises </w:t>
              </w:r>
              <w:r w:rsidRPr="009D62AD">
                <w:rPr>
                  <w:b/>
                  <w:bCs/>
                </w:rPr>
                <w:t>CIM</w:t>
              </w:r>
              <w:r w:rsidRPr="009D62AD">
                <w:t xml:space="preserve"> concepts.</w:t>
              </w:r>
              <w:r>
                <w:t xml:space="preserve"> </w:t>
              </w:r>
              <w:r w:rsidRPr="009D62AD">
                <w:rPr>
                  <w:b/>
                  <w:bCs/>
                </w:rPr>
                <w:t>CIM</w:t>
              </w:r>
              <w:r w:rsidRPr="004D43D9">
                <w:rPr>
                  <w:b/>
                  <w:bCs/>
                </w:rPr>
                <w:t xml:space="preserve"> Standards</w:t>
              </w:r>
              <w:r w:rsidRPr="009D62AD">
                <w:t xml:space="preserve"> describe various facets of </w:t>
              </w:r>
              <w:r w:rsidRPr="009D62AD">
                <w:rPr>
                  <w:b/>
                  <w:bCs/>
                </w:rPr>
                <w:t>CIM</w:t>
              </w:r>
              <w:r w:rsidRPr="009D62AD">
                <w:t xml:space="preserve"> and its use: the underlying information model, data exchange and serialisation</w:t>
              </w:r>
              <w:r>
                <w:t>.</w:t>
              </w:r>
            </w:ins>
          </w:p>
        </w:tc>
      </w:tr>
      <w:tr w:rsidR="008C0657" w:rsidRPr="007E0B31" w14:paraId="5093D6F6" w14:textId="77777777" w:rsidTr="00C60095">
        <w:trPr>
          <w:cantSplit/>
          <w:trPrChange w:id="305" w:author="Stuart McLarnon" w:date="2025-12-10T12:53:00Z" w16du:dateUtc="2025-12-10T12:53:00Z">
            <w:trPr>
              <w:gridBefore w:val="1"/>
              <w:gridAfter w:val="0"/>
              <w:wAfter w:w="255" w:type="dxa"/>
              <w:cantSplit/>
            </w:trPr>
          </w:trPrChange>
        </w:trPr>
        <w:tc>
          <w:tcPr>
            <w:tcW w:w="2884" w:type="dxa"/>
            <w:tcPrChange w:id="306" w:author="Stuart McLarnon" w:date="2025-12-10T12:53:00Z" w16du:dateUtc="2025-12-10T12:53:00Z">
              <w:tcPr>
                <w:tcW w:w="2884" w:type="dxa"/>
                <w:gridSpan w:val="3"/>
              </w:tcPr>
            </w:tcPrChange>
          </w:tcPr>
          <w:p w14:paraId="3547144E" w14:textId="77777777" w:rsidR="004B0C37" w:rsidRPr="007E0B31" w:rsidRDefault="004B0C37" w:rsidP="004B0C37">
            <w:pPr>
              <w:pStyle w:val="Arial11Bold"/>
              <w:rPr>
                <w:rFonts w:cs="Arial"/>
              </w:rPr>
            </w:pPr>
            <w:r w:rsidRPr="007E0B31">
              <w:rPr>
                <w:rFonts w:cs="Arial"/>
              </w:rPr>
              <w:t>CM Administrative Parties</w:t>
            </w:r>
          </w:p>
        </w:tc>
        <w:tc>
          <w:tcPr>
            <w:tcW w:w="6634" w:type="dxa"/>
            <w:tcPrChange w:id="307" w:author="Stuart McLarnon" w:date="2025-12-10T12:53:00Z" w16du:dateUtc="2025-12-10T12:53:00Z">
              <w:tcPr>
                <w:tcW w:w="6634" w:type="dxa"/>
                <w:gridSpan w:val="4"/>
              </w:tcPr>
            </w:tcPrChange>
          </w:tcPr>
          <w:p w14:paraId="02E2C45D" w14:textId="77777777" w:rsidR="004B0C37" w:rsidRPr="007E0B31" w:rsidRDefault="004B0C37" w:rsidP="004B0C37">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8C0657" w:rsidRPr="007E0B31" w14:paraId="6FB6FF64" w14:textId="77777777" w:rsidTr="00C60095">
        <w:trPr>
          <w:cantSplit/>
          <w:trPrChange w:id="308" w:author="Stuart McLarnon" w:date="2025-12-10T12:53:00Z" w16du:dateUtc="2025-12-10T12:53:00Z">
            <w:trPr>
              <w:gridBefore w:val="1"/>
              <w:gridAfter w:val="0"/>
              <w:wAfter w:w="255" w:type="dxa"/>
              <w:cantSplit/>
            </w:trPr>
          </w:trPrChange>
        </w:trPr>
        <w:tc>
          <w:tcPr>
            <w:tcW w:w="2884" w:type="dxa"/>
            <w:tcPrChange w:id="309" w:author="Stuart McLarnon" w:date="2025-12-10T12:53:00Z" w16du:dateUtc="2025-12-10T12:53:00Z">
              <w:tcPr>
                <w:tcW w:w="2884" w:type="dxa"/>
                <w:gridSpan w:val="3"/>
              </w:tcPr>
            </w:tcPrChange>
          </w:tcPr>
          <w:p w14:paraId="52AA7788" w14:textId="77777777" w:rsidR="004B0C37" w:rsidRPr="007E0B31" w:rsidRDefault="004B0C37" w:rsidP="004B0C37">
            <w:pPr>
              <w:pStyle w:val="Arial11Bold"/>
              <w:rPr>
                <w:rFonts w:cs="Arial"/>
              </w:rPr>
            </w:pPr>
            <w:r w:rsidRPr="007E0B31">
              <w:rPr>
                <w:rFonts w:cs="Arial"/>
              </w:rPr>
              <w:t>CM Settlement Body</w:t>
            </w:r>
          </w:p>
        </w:tc>
        <w:tc>
          <w:tcPr>
            <w:tcW w:w="6634" w:type="dxa"/>
            <w:tcPrChange w:id="310" w:author="Stuart McLarnon" w:date="2025-12-10T12:53:00Z" w16du:dateUtc="2025-12-10T12:53:00Z">
              <w:tcPr>
                <w:tcW w:w="6634" w:type="dxa"/>
                <w:gridSpan w:val="4"/>
              </w:tcPr>
            </w:tcPrChange>
          </w:tcPr>
          <w:p w14:paraId="70B876EB" w14:textId="77777777" w:rsidR="004B0C37" w:rsidRPr="007E0B31" w:rsidRDefault="004B0C37" w:rsidP="004B0C37">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8C0657" w:rsidRPr="007E0B31" w14:paraId="57D10D36" w14:textId="77777777" w:rsidTr="00C60095">
        <w:trPr>
          <w:cantSplit/>
          <w:trPrChange w:id="311" w:author="Stuart McLarnon" w:date="2025-12-10T12:53:00Z" w16du:dateUtc="2025-12-10T12:53:00Z">
            <w:trPr>
              <w:gridBefore w:val="1"/>
              <w:gridAfter w:val="0"/>
              <w:wAfter w:w="255" w:type="dxa"/>
              <w:cantSplit/>
            </w:trPr>
          </w:trPrChange>
        </w:trPr>
        <w:tc>
          <w:tcPr>
            <w:tcW w:w="2884" w:type="dxa"/>
            <w:tcPrChange w:id="312" w:author="Stuart McLarnon" w:date="2025-12-10T12:53:00Z" w16du:dateUtc="2025-12-10T12:53:00Z">
              <w:tcPr>
                <w:tcW w:w="2884" w:type="dxa"/>
                <w:gridSpan w:val="3"/>
              </w:tcPr>
            </w:tcPrChange>
          </w:tcPr>
          <w:p w14:paraId="5A70A06E" w14:textId="77777777" w:rsidR="004B0C37" w:rsidRPr="007E0B31" w:rsidRDefault="004B0C37" w:rsidP="004B0C37">
            <w:pPr>
              <w:pStyle w:val="Arial11Bold"/>
              <w:rPr>
                <w:rFonts w:cs="Arial"/>
              </w:rPr>
            </w:pPr>
            <w:r w:rsidRPr="007E0B31">
              <w:rPr>
                <w:rFonts w:cs="Arial"/>
              </w:rPr>
              <w:lastRenderedPageBreak/>
              <w:t>CM Settlement Services Provider</w:t>
            </w:r>
          </w:p>
        </w:tc>
        <w:tc>
          <w:tcPr>
            <w:tcW w:w="6634" w:type="dxa"/>
            <w:tcPrChange w:id="313" w:author="Stuart McLarnon" w:date="2025-12-10T12:53:00Z" w16du:dateUtc="2025-12-10T12:53:00Z">
              <w:tcPr>
                <w:tcW w:w="6634" w:type="dxa"/>
                <w:gridSpan w:val="4"/>
              </w:tcPr>
            </w:tcPrChange>
          </w:tcPr>
          <w:p w14:paraId="2DC7749A" w14:textId="77777777" w:rsidR="004B0C37" w:rsidRPr="007E0B31" w:rsidRDefault="004B0C37" w:rsidP="004B0C37">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8C0657" w:rsidRPr="007E0B31" w14:paraId="332C4B74" w14:textId="77777777" w:rsidTr="00C60095">
        <w:trPr>
          <w:cantSplit/>
          <w:trPrChange w:id="314" w:author="Stuart McLarnon" w:date="2025-12-10T12:53:00Z" w16du:dateUtc="2025-12-10T12:53:00Z">
            <w:trPr>
              <w:gridBefore w:val="1"/>
              <w:gridAfter w:val="0"/>
              <w:wAfter w:w="255" w:type="dxa"/>
              <w:cantSplit/>
            </w:trPr>
          </w:trPrChange>
        </w:trPr>
        <w:tc>
          <w:tcPr>
            <w:tcW w:w="2884" w:type="dxa"/>
            <w:tcPrChange w:id="315" w:author="Stuart McLarnon" w:date="2025-12-10T12:53:00Z" w16du:dateUtc="2025-12-10T12:53:00Z">
              <w:tcPr>
                <w:tcW w:w="2884" w:type="dxa"/>
                <w:gridSpan w:val="3"/>
              </w:tcPr>
            </w:tcPrChange>
          </w:tcPr>
          <w:p w14:paraId="09F4C595" w14:textId="77777777" w:rsidR="004B0C37" w:rsidRPr="007E0B31" w:rsidRDefault="004B0C37" w:rsidP="004B0C37">
            <w:pPr>
              <w:pStyle w:val="Arial11Bold"/>
              <w:rPr>
                <w:rFonts w:cs="Arial"/>
              </w:rPr>
            </w:pPr>
            <w:r w:rsidRPr="007E0B31">
              <w:rPr>
                <w:rFonts w:cs="Arial"/>
              </w:rPr>
              <w:t>Code Administration Code of Practice</w:t>
            </w:r>
          </w:p>
        </w:tc>
        <w:tc>
          <w:tcPr>
            <w:tcW w:w="6634" w:type="dxa"/>
            <w:tcPrChange w:id="316" w:author="Stuart McLarnon" w:date="2025-12-10T12:53:00Z" w16du:dateUtc="2025-12-10T12:53:00Z">
              <w:tcPr>
                <w:tcW w:w="6634" w:type="dxa"/>
                <w:gridSpan w:val="4"/>
              </w:tcPr>
            </w:tcPrChange>
          </w:tcPr>
          <w:p w14:paraId="0E4CAD5D" w14:textId="77777777" w:rsidR="004B0C37" w:rsidRPr="007E0B31" w:rsidRDefault="004B0C37" w:rsidP="004B0C37">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4B0C37" w:rsidRPr="007E0B31" w:rsidRDefault="004B0C37" w:rsidP="004B0C37">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4B0C37" w:rsidRPr="007E0B31" w:rsidRDefault="004B0C37" w:rsidP="004B0C37">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4B0C37" w:rsidRPr="007E0B31" w:rsidRDefault="004B0C37" w:rsidP="004B0C37">
            <w:pPr>
              <w:pStyle w:val="TableArial11"/>
              <w:ind w:left="580" w:hanging="580"/>
              <w:rPr>
                <w:rFonts w:cs="Arial"/>
              </w:rPr>
            </w:pPr>
            <w:r w:rsidRPr="007E0B31">
              <w:rPr>
                <w:rFonts w:cs="Arial"/>
              </w:rPr>
              <w:t>(c)</w:t>
            </w:r>
            <w:r w:rsidRPr="007E0B31">
              <w:rPr>
                <w:rFonts w:cs="Arial"/>
              </w:rPr>
              <w:tab/>
              <w:t>re-published from time to time;</w:t>
            </w:r>
          </w:p>
        </w:tc>
      </w:tr>
      <w:tr w:rsidR="008C0657" w:rsidRPr="007E0B31" w14:paraId="3C612BE7" w14:textId="77777777" w:rsidTr="00C60095">
        <w:trPr>
          <w:cantSplit/>
          <w:trPrChange w:id="317" w:author="Stuart McLarnon" w:date="2025-12-10T12:53:00Z" w16du:dateUtc="2025-12-10T12:53:00Z">
            <w:trPr>
              <w:gridBefore w:val="1"/>
              <w:gridAfter w:val="0"/>
              <w:wAfter w:w="255" w:type="dxa"/>
              <w:cantSplit/>
            </w:trPr>
          </w:trPrChange>
        </w:trPr>
        <w:tc>
          <w:tcPr>
            <w:tcW w:w="2884" w:type="dxa"/>
            <w:tcPrChange w:id="318" w:author="Stuart McLarnon" w:date="2025-12-10T12:53:00Z" w16du:dateUtc="2025-12-10T12:53:00Z">
              <w:tcPr>
                <w:tcW w:w="2884" w:type="dxa"/>
                <w:gridSpan w:val="3"/>
              </w:tcPr>
            </w:tcPrChange>
          </w:tcPr>
          <w:p w14:paraId="4746CA2B" w14:textId="77777777" w:rsidR="004B0C37" w:rsidRPr="007E0B31" w:rsidRDefault="004B0C37" w:rsidP="004B0C37">
            <w:pPr>
              <w:pStyle w:val="Arial11Bold"/>
              <w:rPr>
                <w:rFonts w:cs="Arial"/>
              </w:rPr>
            </w:pPr>
            <w:r w:rsidRPr="007E0B31">
              <w:rPr>
                <w:rFonts w:cs="Arial"/>
              </w:rPr>
              <w:t>Code Administrator</w:t>
            </w:r>
          </w:p>
        </w:tc>
        <w:tc>
          <w:tcPr>
            <w:tcW w:w="6634" w:type="dxa"/>
            <w:tcPrChange w:id="319" w:author="Stuart McLarnon" w:date="2025-12-10T12:53:00Z" w16du:dateUtc="2025-12-10T12:53:00Z">
              <w:tcPr>
                <w:tcW w:w="6634" w:type="dxa"/>
                <w:gridSpan w:val="4"/>
              </w:tcPr>
            </w:tcPrChange>
          </w:tcPr>
          <w:p w14:paraId="01C6A2D3" w14:textId="44BB01E7" w:rsidR="004B0C37" w:rsidRPr="007E0B31" w:rsidRDefault="004B0C37" w:rsidP="004B0C37">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8C0657" w:rsidRPr="007E0B31" w14:paraId="534D6802" w14:textId="77777777" w:rsidTr="00C60095">
        <w:trPr>
          <w:cantSplit/>
          <w:trPrChange w:id="320" w:author="Stuart McLarnon" w:date="2025-12-10T12:53:00Z" w16du:dateUtc="2025-12-10T12:53:00Z">
            <w:trPr>
              <w:gridBefore w:val="1"/>
              <w:gridAfter w:val="0"/>
              <w:wAfter w:w="255" w:type="dxa"/>
              <w:cantSplit/>
            </w:trPr>
          </w:trPrChange>
        </w:trPr>
        <w:tc>
          <w:tcPr>
            <w:tcW w:w="2884" w:type="dxa"/>
            <w:tcPrChange w:id="321" w:author="Stuart McLarnon" w:date="2025-12-10T12:53:00Z" w16du:dateUtc="2025-12-10T12:53:00Z">
              <w:tcPr>
                <w:tcW w:w="2884" w:type="dxa"/>
                <w:gridSpan w:val="3"/>
              </w:tcPr>
            </w:tcPrChange>
          </w:tcPr>
          <w:p w14:paraId="76DE200C" w14:textId="77777777" w:rsidR="004B0C37" w:rsidRPr="007E0B31" w:rsidRDefault="004B0C37" w:rsidP="004B0C37">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Change w:id="322" w:author="Stuart McLarnon" w:date="2025-12-10T12:53:00Z" w16du:dateUtc="2025-12-10T12:53:00Z">
              <w:tcPr>
                <w:tcW w:w="6634" w:type="dxa"/>
                <w:gridSpan w:val="4"/>
              </w:tcPr>
            </w:tcPrChange>
          </w:tcPr>
          <w:p w14:paraId="4280691D" w14:textId="77777777" w:rsidR="004B0C37" w:rsidRPr="007E0B31" w:rsidRDefault="004B0C37" w:rsidP="004B0C37">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8C0657" w:rsidRPr="007E0B31" w14:paraId="43407D7D" w14:textId="77777777" w:rsidTr="00C60095">
        <w:trPr>
          <w:cantSplit/>
          <w:trPrChange w:id="323" w:author="Stuart McLarnon" w:date="2025-12-10T12:53:00Z" w16du:dateUtc="2025-12-10T12:53:00Z">
            <w:trPr>
              <w:gridBefore w:val="1"/>
              <w:gridAfter w:val="0"/>
              <w:wAfter w:w="255" w:type="dxa"/>
              <w:cantSplit/>
            </w:trPr>
          </w:trPrChange>
        </w:trPr>
        <w:tc>
          <w:tcPr>
            <w:tcW w:w="2884" w:type="dxa"/>
            <w:tcPrChange w:id="324" w:author="Stuart McLarnon" w:date="2025-12-10T12:53:00Z" w16du:dateUtc="2025-12-10T12:53:00Z">
              <w:tcPr>
                <w:tcW w:w="2884" w:type="dxa"/>
                <w:gridSpan w:val="3"/>
              </w:tcPr>
            </w:tcPrChange>
          </w:tcPr>
          <w:p w14:paraId="5B9BF2D6" w14:textId="77777777" w:rsidR="004B0C37" w:rsidRPr="007E0B31" w:rsidRDefault="004B0C37" w:rsidP="004B0C37">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Change w:id="325" w:author="Stuart McLarnon" w:date="2025-12-10T12:53:00Z" w16du:dateUtc="2025-12-10T12:53:00Z">
              <w:tcPr>
                <w:tcW w:w="6634" w:type="dxa"/>
                <w:gridSpan w:val="4"/>
              </w:tcPr>
            </w:tcPrChange>
          </w:tcPr>
          <w:p w14:paraId="08BFDA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8C0657" w:rsidRPr="007E0B31" w14:paraId="463D32E9" w14:textId="77777777" w:rsidTr="00C60095">
        <w:trPr>
          <w:cantSplit/>
          <w:trPrChange w:id="326" w:author="Stuart McLarnon" w:date="2025-12-10T12:53:00Z" w16du:dateUtc="2025-12-10T12:53:00Z">
            <w:trPr>
              <w:gridBefore w:val="1"/>
              <w:gridAfter w:val="0"/>
              <w:wAfter w:w="255" w:type="dxa"/>
              <w:cantSplit/>
            </w:trPr>
          </w:trPrChange>
        </w:trPr>
        <w:tc>
          <w:tcPr>
            <w:tcW w:w="2884" w:type="dxa"/>
            <w:tcPrChange w:id="327" w:author="Stuart McLarnon" w:date="2025-12-10T12:53:00Z" w16du:dateUtc="2025-12-10T12:53:00Z">
              <w:tcPr>
                <w:tcW w:w="2884" w:type="dxa"/>
                <w:gridSpan w:val="3"/>
              </w:tcPr>
            </w:tcPrChange>
          </w:tcPr>
          <w:p w14:paraId="1C1B07FE" w14:textId="77777777" w:rsidR="004B0C37" w:rsidRPr="007E0B31" w:rsidRDefault="004B0C37" w:rsidP="004B0C37">
            <w:pPr>
              <w:pStyle w:val="Arial11Bold"/>
              <w:rPr>
                <w:rFonts w:cs="Arial"/>
              </w:rPr>
            </w:pPr>
            <w:r w:rsidRPr="007E0B31">
              <w:rPr>
                <w:rFonts w:cs="Arial"/>
              </w:rPr>
              <w:t>Commercial Ancillary Services</w:t>
            </w:r>
          </w:p>
        </w:tc>
        <w:tc>
          <w:tcPr>
            <w:tcW w:w="6634" w:type="dxa"/>
            <w:tcPrChange w:id="328" w:author="Stuart McLarnon" w:date="2025-12-10T12:53:00Z" w16du:dateUtc="2025-12-10T12:53:00Z">
              <w:tcPr>
                <w:tcW w:w="6634" w:type="dxa"/>
                <w:gridSpan w:val="4"/>
              </w:tcPr>
            </w:tcPrChange>
          </w:tcPr>
          <w:p w14:paraId="540E5E1C" w14:textId="13FD08FB" w:rsidR="004B0C37" w:rsidRPr="007E0B31" w:rsidRDefault="004B0C37" w:rsidP="004B0C37">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8C0657" w:rsidRPr="007E0B31" w14:paraId="087E5018" w14:textId="77777777" w:rsidTr="00C60095">
        <w:trPr>
          <w:cantSplit/>
          <w:trPrChange w:id="329" w:author="Stuart McLarnon" w:date="2025-12-10T12:53:00Z" w16du:dateUtc="2025-12-10T12:53:00Z">
            <w:trPr>
              <w:gridBefore w:val="1"/>
              <w:gridAfter w:val="0"/>
              <w:wAfter w:w="255" w:type="dxa"/>
              <w:cantSplit/>
            </w:trPr>
          </w:trPrChange>
        </w:trPr>
        <w:tc>
          <w:tcPr>
            <w:tcW w:w="2884" w:type="dxa"/>
            <w:tcPrChange w:id="330" w:author="Stuart McLarnon" w:date="2025-12-10T12:53:00Z" w16du:dateUtc="2025-12-10T12:53:00Z">
              <w:tcPr>
                <w:tcW w:w="2884" w:type="dxa"/>
                <w:gridSpan w:val="3"/>
              </w:tcPr>
            </w:tcPrChange>
          </w:tcPr>
          <w:p w14:paraId="34D6ED36" w14:textId="77777777" w:rsidR="004B0C37" w:rsidRPr="007E0B31" w:rsidRDefault="004B0C37" w:rsidP="004B0C37">
            <w:pPr>
              <w:pStyle w:val="Arial11Bold"/>
              <w:rPr>
                <w:rFonts w:cs="Arial"/>
              </w:rPr>
            </w:pPr>
            <w:r w:rsidRPr="007E0B31">
              <w:rPr>
                <w:rFonts w:cs="Arial"/>
              </w:rPr>
              <w:t>Commercial Boundary</w:t>
            </w:r>
          </w:p>
        </w:tc>
        <w:tc>
          <w:tcPr>
            <w:tcW w:w="6634" w:type="dxa"/>
            <w:tcPrChange w:id="331" w:author="Stuart McLarnon" w:date="2025-12-10T12:53:00Z" w16du:dateUtc="2025-12-10T12:53:00Z">
              <w:tcPr>
                <w:tcW w:w="6634" w:type="dxa"/>
                <w:gridSpan w:val="4"/>
              </w:tcPr>
            </w:tcPrChange>
          </w:tcPr>
          <w:p w14:paraId="3456FEEB"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8C0657" w:rsidRPr="007E0B31" w14:paraId="111D9245" w14:textId="77777777" w:rsidTr="00C60095">
        <w:trPr>
          <w:cantSplit/>
          <w:trPrChange w:id="332" w:author="Stuart McLarnon" w:date="2025-12-10T12:53:00Z" w16du:dateUtc="2025-12-10T12:53:00Z">
            <w:trPr>
              <w:gridBefore w:val="1"/>
              <w:gridAfter w:val="0"/>
              <w:wAfter w:w="255" w:type="dxa"/>
              <w:cantSplit/>
            </w:trPr>
          </w:trPrChange>
        </w:trPr>
        <w:tc>
          <w:tcPr>
            <w:tcW w:w="2884" w:type="dxa"/>
            <w:tcPrChange w:id="333" w:author="Stuart McLarnon" w:date="2025-12-10T12:53:00Z" w16du:dateUtc="2025-12-10T12:53:00Z">
              <w:tcPr>
                <w:tcW w:w="2884" w:type="dxa"/>
                <w:gridSpan w:val="3"/>
              </w:tcPr>
            </w:tcPrChange>
          </w:tcPr>
          <w:p w14:paraId="6314FD8D" w14:textId="1347C9AB" w:rsidR="004B0C37" w:rsidRPr="007E0B31" w:rsidRDefault="004B0C37" w:rsidP="004B0C37">
            <w:pPr>
              <w:pStyle w:val="Arial11Bold"/>
              <w:rPr>
                <w:rFonts w:cs="Arial"/>
              </w:rPr>
            </w:pPr>
            <w:r>
              <w:rPr>
                <w:rFonts w:cs="Arial"/>
              </w:rPr>
              <w:t>Committed Level</w:t>
            </w:r>
          </w:p>
        </w:tc>
        <w:tc>
          <w:tcPr>
            <w:tcW w:w="6634" w:type="dxa"/>
            <w:tcPrChange w:id="334" w:author="Stuart McLarnon" w:date="2025-12-10T12:53:00Z" w16du:dateUtc="2025-12-10T12:53:00Z">
              <w:tcPr>
                <w:tcW w:w="6634" w:type="dxa"/>
                <w:gridSpan w:val="4"/>
              </w:tcPr>
            </w:tcPrChange>
          </w:tcPr>
          <w:p w14:paraId="374FF2AC" w14:textId="4AE75871" w:rsidR="004B0C37" w:rsidRPr="007E0B31" w:rsidRDefault="004B0C37" w:rsidP="004B0C37">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8C0657" w:rsidRPr="007E0B31" w14:paraId="64F75C8A" w14:textId="77777777" w:rsidTr="00C60095">
        <w:trPr>
          <w:cantSplit/>
          <w:trPrChange w:id="335" w:author="Stuart McLarnon" w:date="2025-12-10T12:53:00Z" w16du:dateUtc="2025-12-10T12:53:00Z">
            <w:trPr>
              <w:gridBefore w:val="1"/>
              <w:gridAfter w:val="0"/>
              <w:wAfter w:w="255" w:type="dxa"/>
              <w:cantSplit/>
            </w:trPr>
          </w:trPrChange>
        </w:trPr>
        <w:tc>
          <w:tcPr>
            <w:tcW w:w="2884" w:type="dxa"/>
            <w:tcPrChange w:id="336" w:author="Stuart McLarnon" w:date="2025-12-10T12:53:00Z" w16du:dateUtc="2025-12-10T12:53:00Z">
              <w:tcPr>
                <w:tcW w:w="2884" w:type="dxa"/>
                <w:gridSpan w:val="3"/>
              </w:tcPr>
            </w:tcPrChange>
          </w:tcPr>
          <w:p w14:paraId="70D37093" w14:textId="77777777" w:rsidR="004B0C37" w:rsidRPr="007E0B31" w:rsidRDefault="004B0C37" w:rsidP="004B0C37">
            <w:pPr>
              <w:pStyle w:val="Arial11Bold"/>
              <w:rPr>
                <w:rFonts w:cs="Arial"/>
              </w:rPr>
            </w:pPr>
            <w:r w:rsidRPr="007E0B31">
              <w:rPr>
                <w:rFonts w:cs="Arial"/>
              </w:rPr>
              <w:t>Committed Project Planning Data</w:t>
            </w:r>
          </w:p>
        </w:tc>
        <w:tc>
          <w:tcPr>
            <w:tcW w:w="6634" w:type="dxa"/>
            <w:tcPrChange w:id="337" w:author="Stuart McLarnon" w:date="2025-12-10T12:53:00Z" w16du:dateUtc="2025-12-10T12:53:00Z">
              <w:tcPr>
                <w:tcW w:w="6634" w:type="dxa"/>
                <w:gridSpan w:val="4"/>
              </w:tcPr>
            </w:tcPrChange>
          </w:tcPr>
          <w:p w14:paraId="7A9298A8" w14:textId="77777777" w:rsidR="004B0C37" w:rsidRPr="007E0B31" w:rsidRDefault="004B0C37" w:rsidP="004B0C37">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8C0657" w:rsidRPr="007E0B31" w14:paraId="463F2825" w14:textId="77777777" w:rsidTr="00C60095">
        <w:trPr>
          <w:cantSplit/>
          <w:trPrChange w:id="338" w:author="Stuart McLarnon" w:date="2025-12-10T12:53:00Z" w16du:dateUtc="2025-12-10T12:53:00Z">
            <w:trPr>
              <w:gridBefore w:val="1"/>
              <w:gridAfter w:val="0"/>
              <w:wAfter w:w="255" w:type="dxa"/>
              <w:cantSplit/>
            </w:trPr>
          </w:trPrChange>
        </w:trPr>
        <w:tc>
          <w:tcPr>
            <w:tcW w:w="2884" w:type="dxa"/>
            <w:tcPrChange w:id="339" w:author="Stuart McLarnon" w:date="2025-12-10T12:53:00Z" w16du:dateUtc="2025-12-10T12:53:00Z">
              <w:tcPr>
                <w:tcW w:w="2884" w:type="dxa"/>
                <w:gridSpan w:val="3"/>
              </w:tcPr>
            </w:tcPrChange>
          </w:tcPr>
          <w:p w14:paraId="00A60F8D" w14:textId="77777777" w:rsidR="004B0C37" w:rsidRPr="007E0B31" w:rsidRDefault="004B0C37" w:rsidP="004B0C37">
            <w:pPr>
              <w:pStyle w:val="Arial11Bold"/>
              <w:rPr>
                <w:rFonts w:cs="Arial"/>
              </w:rPr>
            </w:pPr>
            <w:r w:rsidRPr="007E0B31">
              <w:rPr>
                <w:rFonts w:cs="Arial"/>
              </w:rPr>
              <w:t>Common Collection Busbar</w:t>
            </w:r>
          </w:p>
        </w:tc>
        <w:tc>
          <w:tcPr>
            <w:tcW w:w="6634" w:type="dxa"/>
            <w:tcPrChange w:id="340" w:author="Stuart McLarnon" w:date="2025-12-10T12:53:00Z" w16du:dateUtc="2025-12-10T12:53:00Z">
              <w:tcPr>
                <w:tcW w:w="6634" w:type="dxa"/>
                <w:gridSpan w:val="4"/>
              </w:tcPr>
            </w:tcPrChange>
          </w:tcPr>
          <w:p w14:paraId="7DAF3989" w14:textId="77777777" w:rsidR="004B0C37" w:rsidRPr="007E0B31" w:rsidRDefault="004B0C37" w:rsidP="004B0C37">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8C0657" w:rsidRPr="007E0B31" w14:paraId="7B19F104" w14:textId="77777777" w:rsidTr="00C60095">
        <w:trPr>
          <w:cantSplit/>
          <w:trPrChange w:id="341" w:author="Stuart McLarnon" w:date="2025-12-10T12:53:00Z" w16du:dateUtc="2025-12-10T12:53:00Z">
            <w:trPr>
              <w:gridBefore w:val="1"/>
              <w:gridAfter w:val="0"/>
              <w:wAfter w:w="255" w:type="dxa"/>
              <w:cantSplit/>
            </w:trPr>
          </w:trPrChange>
        </w:trPr>
        <w:tc>
          <w:tcPr>
            <w:tcW w:w="2884" w:type="dxa"/>
            <w:tcPrChange w:id="342" w:author="Stuart McLarnon" w:date="2025-12-10T12:53:00Z" w16du:dateUtc="2025-12-10T12:53:00Z">
              <w:tcPr>
                <w:tcW w:w="2884" w:type="dxa"/>
                <w:gridSpan w:val="3"/>
              </w:tcPr>
            </w:tcPrChange>
          </w:tcPr>
          <w:p w14:paraId="61357023" w14:textId="06EAC179" w:rsidR="004B0C37" w:rsidRPr="005A77C5" w:rsidRDefault="004B0C37" w:rsidP="004B0C37">
            <w:pPr>
              <w:pStyle w:val="Arial11Bold"/>
              <w:rPr>
                <w:rFonts w:cs="Arial"/>
              </w:rPr>
            </w:pPr>
            <w:r w:rsidRPr="00411C8B">
              <w:rPr>
                <w:rFonts w:cs="Arial"/>
                <w:bCs/>
              </w:rPr>
              <w:t>Competitively Appointed Transmission Licensee</w:t>
            </w:r>
            <w:r w:rsidRPr="005A77C5">
              <w:rPr>
                <w:rFonts w:cs="Arial"/>
                <w:bCs/>
              </w:rPr>
              <w:t> </w:t>
            </w:r>
          </w:p>
        </w:tc>
        <w:tc>
          <w:tcPr>
            <w:tcW w:w="6634" w:type="dxa"/>
            <w:tcPrChange w:id="343" w:author="Stuart McLarnon" w:date="2025-12-10T12:53:00Z" w16du:dateUtc="2025-12-10T12:53:00Z">
              <w:tcPr>
                <w:tcW w:w="6634" w:type="dxa"/>
                <w:gridSpan w:val="4"/>
              </w:tcPr>
            </w:tcPrChange>
          </w:tcPr>
          <w:p w14:paraId="5A1BE480" w14:textId="1F2093F2" w:rsidR="004B0C37" w:rsidRPr="000E05DD" w:rsidRDefault="004B0C37" w:rsidP="004B0C37">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8C0657" w:rsidRPr="007E0B31" w14:paraId="5208AF65" w14:textId="77777777" w:rsidTr="00C60095">
        <w:trPr>
          <w:cantSplit/>
          <w:trPrChange w:id="344" w:author="Stuart McLarnon" w:date="2025-12-10T12:53:00Z" w16du:dateUtc="2025-12-10T12:53:00Z">
            <w:trPr>
              <w:gridBefore w:val="1"/>
              <w:gridAfter w:val="0"/>
              <w:wAfter w:w="255" w:type="dxa"/>
              <w:cantSplit/>
            </w:trPr>
          </w:trPrChange>
        </w:trPr>
        <w:tc>
          <w:tcPr>
            <w:tcW w:w="2884" w:type="dxa"/>
            <w:tcPrChange w:id="345" w:author="Stuart McLarnon" w:date="2025-12-10T12:53:00Z" w16du:dateUtc="2025-12-10T12:53:00Z">
              <w:tcPr>
                <w:tcW w:w="2884" w:type="dxa"/>
                <w:gridSpan w:val="3"/>
              </w:tcPr>
            </w:tcPrChange>
          </w:tcPr>
          <w:p w14:paraId="74A2A5BB" w14:textId="25CC8B5C" w:rsidR="004B0C37" w:rsidRPr="00411C8B" w:rsidRDefault="004B0C37" w:rsidP="004B0C37">
            <w:pPr>
              <w:pStyle w:val="Arial11Bold"/>
              <w:rPr>
                <w:rFonts w:cs="Arial"/>
                <w:bCs/>
              </w:rPr>
            </w:pPr>
            <w:r w:rsidRPr="00411C8B">
              <w:rPr>
                <w:rFonts w:cs="Arial"/>
                <w:bCs/>
              </w:rPr>
              <w:lastRenderedPageBreak/>
              <w:t>Competitively Appointed Transmission Licensee Interface Point</w:t>
            </w:r>
          </w:p>
        </w:tc>
        <w:tc>
          <w:tcPr>
            <w:tcW w:w="6634" w:type="dxa"/>
            <w:tcPrChange w:id="346" w:author="Stuart McLarnon" w:date="2025-12-10T12:53:00Z" w16du:dateUtc="2025-12-10T12:53:00Z">
              <w:tcPr>
                <w:tcW w:w="6634" w:type="dxa"/>
                <w:gridSpan w:val="4"/>
              </w:tcPr>
            </w:tcPrChange>
          </w:tcPr>
          <w:p w14:paraId="1EBCF4D1" w14:textId="4E01526D" w:rsidR="004B0C37" w:rsidRPr="00411C8B" w:rsidRDefault="004B0C37" w:rsidP="004B0C37">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8C0657" w:rsidRPr="007E0B31" w14:paraId="3A09F94C" w14:textId="77777777" w:rsidTr="00C60095">
        <w:trPr>
          <w:cantSplit/>
          <w:trPrChange w:id="347" w:author="Stuart McLarnon" w:date="2025-12-10T12:53:00Z" w16du:dateUtc="2025-12-10T12:53:00Z">
            <w:trPr>
              <w:gridBefore w:val="1"/>
              <w:gridAfter w:val="0"/>
              <w:wAfter w:w="255" w:type="dxa"/>
              <w:cantSplit/>
            </w:trPr>
          </w:trPrChange>
        </w:trPr>
        <w:tc>
          <w:tcPr>
            <w:tcW w:w="2884" w:type="dxa"/>
            <w:tcPrChange w:id="348" w:author="Stuart McLarnon" w:date="2025-12-10T12:53:00Z" w16du:dateUtc="2025-12-10T12:53:00Z">
              <w:tcPr>
                <w:tcW w:w="2884" w:type="dxa"/>
                <w:gridSpan w:val="3"/>
              </w:tcPr>
            </w:tcPrChange>
          </w:tcPr>
          <w:p w14:paraId="7FF3DDB1" w14:textId="77777777" w:rsidR="004B0C37" w:rsidRPr="007E0B31" w:rsidRDefault="004B0C37" w:rsidP="004B0C37">
            <w:pPr>
              <w:pStyle w:val="Arial11Bold"/>
              <w:rPr>
                <w:rFonts w:cs="Arial"/>
              </w:rPr>
            </w:pPr>
            <w:r w:rsidRPr="007E0B31">
              <w:rPr>
                <w:rFonts w:cs="Arial"/>
              </w:rPr>
              <w:t>Completion Date</w:t>
            </w:r>
          </w:p>
        </w:tc>
        <w:tc>
          <w:tcPr>
            <w:tcW w:w="6634" w:type="dxa"/>
            <w:tcPrChange w:id="349" w:author="Stuart McLarnon" w:date="2025-12-10T12:53:00Z" w16du:dateUtc="2025-12-10T12:53:00Z">
              <w:tcPr>
                <w:tcW w:w="6634" w:type="dxa"/>
                <w:gridSpan w:val="4"/>
              </w:tcPr>
            </w:tcPrChange>
          </w:tcPr>
          <w:p w14:paraId="498CCFB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8C0657" w:rsidRPr="007E0B31" w14:paraId="36E1C487" w14:textId="77777777" w:rsidTr="00C60095">
        <w:trPr>
          <w:cantSplit/>
          <w:trPrChange w:id="350" w:author="Stuart McLarnon" w:date="2025-12-10T12:53:00Z" w16du:dateUtc="2025-12-10T12:53:00Z">
            <w:trPr>
              <w:gridBefore w:val="1"/>
              <w:gridAfter w:val="0"/>
              <w:wAfter w:w="255" w:type="dxa"/>
              <w:cantSplit/>
            </w:trPr>
          </w:trPrChange>
        </w:trPr>
        <w:tc>
          <w:tcPr>
            <w:tcW w:w="2884" w:type="dxa"/>
            <w:tcPrChange w:id="351" w:author="Stuart McLarnon" w:date="2025-12-10T12:53:00Z" w16du:dateUtc="2025-12-10T12:53:00Z">
              <w:tcPr>
                <w:tcW w:w="2884" w:type="dxa"/>
                <w:gridSpan w:val="3"/>
              </w:tcPr>
            </w:tcPrChange>
          </w:tcPr>
          <w:p w14:paraId="2BADB393" w14:textId="77777777" w:rsidR="004B0C37" w:rsidRPr="007E0B31" w:rsidRDefault="004B0C37" w:rsidP="004B0C37">
            <w:pPr>
              <w:pStyle w:val="Arial11Bold"/>
              <w:rPr>
                <w:rFonts w:cs="Arial"/>
              </w:rPr>
            </w:pPr>
            <w:r w:rsidRPr="007E0B31">
              <w:rPr>
                <w:rFonts w:cs="Arial"/>
              </w:rPr>
              <w:t>Complex</w:t>
            </w:r>
          </w:p>
        </w:tc>
        <w:tc>
          <w:tcPr>
            <w:tcW w:w="6634" w:type="dxa"/>
            <w:tcPrChange w:id="352" w:author="Stuart McLarnon" w:date="2025-12-10T12:53:00Z" w16du:dateUtc="2025-12-10T12:53:00Z">
              <w:tcPr>
                <w:tcW w:w="6634" w:type="dxa"/>
                <w:gridSpan w:val="4"/>
              </w:tcPr>
            </w:tcPrChange>
          </w:tcPr>
          <w:p w14:paraId="41CED582" w14:textId="77777777" w:rsidR="004B0C37" w:rsidRPr="007E0B31" w:rsidRDefault="004B0C37" w:rsidP="004B0C37">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8C0657" w:rsidRPr="007E0B31" w14:paraId="175E8912" w14:textId="77777777" w:rsidTr="00C60095">
        <w:trPr>
          <w:cantSplit/>
          <w:trPrChange w:id="353" w:author="Stuart McLarnon" w:date="2025-12-10T12:53:00Z" w16du:dateUtc="2025-12-10T12:53:00Z">
            <w:trPr>
              <w:gridBefore w:val="1"/>
              <w:gridAfter w:val="0"/>
              <w:wAfter w:w="255" w:type="dxa"/>
              <w:cantSplit/>
            </w:trPr>
          </w:trPrChange>
        </w:trPr>
        <w:tc>
          <w:tcPr>
            <w:tcW w:w="2884" w:type="dxa"/>
            <w:tcPrChange w:id="354" w:author="Stuart McLarnon" w:date="2025-12-10T12:53:00Z" w16du:dateUtc="2025-12-10T12:53:00Z">
              <w:tcPr>
                <w:tcW w:w="2884" w:type="dxa"/>
                <w:gridSpan w:val="3"/>
              </w:tcPr>
            </w:tcPrChange>
          </w:tcPr>
          <w:p w14:paraId="0E3D42E4" w14:textId="77777777" w:rsidR="004B0C37" w:rsidRPr="007E0B31" w:rsidRDefault="004B0C37" w:rsidP="004B0C37">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Change w:id="355" w:author="Stuart McLarnon" w:date="2025-12-10T12:53:00Z" w16du:dateUtc="2025-12-10T12:53:00Z">
              <w:tcPr>
                <w:tcW w:w="6634" w:type="dxa"/>
                <w:gridSpan w:val="4"/>
              </w:tcPr>
            </w:tcPrChange>
          </w:tcPr>
          <w:p w14:paraId="5F3BE21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8C0657" w:rsidRPr="007E0B31" w14:paraId="764A3D21" w14:textId="77777777" w:rsidTr="00C60095">
        <w:trPr>
          <w:cantSplit/>
          <w:trPrChange w:id="356" w:author="Stuart McLarnon" w:date="2025-12-10T12:53:00Z" w16du:dateUtc="2025-12-10T12:53:00Z">
            <w:trPr>
              <w:gridBefore w:val="1"/>
              <w:gridAfter w:val="0"/>
              <w:wAfter w:w="255" w:type="dxa"/>
              <w:cantSplit/>
            </w:trPr>
          </w:trPrChange>
        </w:trPr>
        <w:tc>
          <w:tcPr>
            <w:tcW w:w="2884" w:type="dxa"/>
            <w:tcPrChange w:id="357" w:author="Stuart McLarnon" w:date="2025-12-10T12:53:00Z" w16du:dateUtc="2025-12-10T12:53:00Z">
              <w:tcPr>
                <w:tcW w:w="2884" w:type="dxa"/>
                <w:gridSpan w:val="3"/>
              </w:tcPr>
            </w:tcPrChange>
          </w:tcPr>
          <w:p w14:paraId="20BD27CC" w14:textId="5B7DE624" w:rsidR="004B0C37" w:rsidRPr="007E0B31" w:rsidRDefault="004B0C37" w:rsidP="004B0C37">
            <w:pPr>
              <w:pStyle w:val="Arial11Bold"/>
              <w:rPr>
                <w:rFonts w:cs="Arial"/>
              </w:rPr>
            </w:pPr>
            <w:bookmarkStart w:id="358" w:name="_DV_C9"/>
            <w:r w:rsidRPr="007E0B31">
              <w:rPr>
                <w:rFonts w:cs="Arial"/>
              </w:rPr>
              <w:t>Compliance Statement</w:t>
            </w:r>
            <w:bookmarkEnd w:id="358"/>
          </w:p>
        </w:tc>
        <w:tc>
          <w:tcPr>
            <w:tcW w:w="6634" w:type="dxa"/>
            <w:tcPrChange w:id="359" w:author="Stuart McLarnon" w:date="2025-12-10T12:53:00Z" w16du:dateUtc="2025-12-10T12:53:00Z">
              <w:tcPr>
                <w:tcW w:w="6634" w:type="dxa"/>
                <w:gridSpan w:val="4"/>
              </w:tcPr>
            </w:tcPrChange>
          </w:tcPr>
          <w:p w14:paraId="13AC6FB0" w14:textId="77777777" w:rsidR="004B0C37" w:rsidRPr="00E61A96" w:rsidRDefault="004B0C37" w:rsidP="004B0C37">
            <w:pPr>
              <w:pStyle w:val="TableArial11"/>
              <w:rPr>
                <w:rFonts w:cs="Arial"/>
              </w:rPr>
            </w:pPr>
            <w:bookmarkStart w:id="36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360"/>
          </w:p>
          <w:p w14:paraId="59457DB7" w14:textId="77777777" w:rsidR="004B0C37" w:rsidRPr="00E61A96" w:rsidRDefault="004B0C37" w:rsidP="004B0C37">
            <w:pPr>
              <w:pStyle w:val="TableArial11"/>
              <w:rPr>
                <w:rFonts w:cs="Arial"/>
              </w:rPr>
            </w:pPr>
            <w:bookmarkStart w:id="361" w:name="_DV_C11"/>
            <w:r w:rsidRPr="00E61A96">
              <w:rPr>
                <w:rFonts w:cs="Arial"/>
                <w:b/>
              </w:rPr>
              <w:t>Generating Unit(s)</w:t>
            </w:r>
            <w:r w:rsidRPr="00E61A96">
              <w:rPr>
                <w:rFonts w:cs="Arial"/>
              </w:rPr>
              <w:t xml:space="preserve">; or, </w:t>
            </w:r>
            <w:bookmarkEnd w:id="361"/>
          </w:p>
          <w:p w14:paraId="59F4B9F5" w14:textId="68CBD074" w:rsidR="004B0C37" w:rsidRPr="00E61A96" w:rsidRDefault="004B0C37" w:rsidP="004B0C37">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4B0C37" w:rsidRPr="00E61A96" w:rsidRDefault="004B0C37" w:rsidP="004B0C37">
            <w:pPr>
              <w:pStyle w:val="TableArial11"/>
              <w:rPr>
                <w:rFonts w:cs="Arial"/>
              </w:rPr>
            </w:pPr>
            <w:bookmarkStart w:id="362" w:name="_DV_C12"/>
            <w:r w:rsidRPr="00E61A96">
              <w:rPr>
                <w:rFonts w:cs="Arial"/>
                <w:b/>
              </w:rPr>
              <w:t>CCGT Module(s)</w:t>
            </w:r>
            <w:r w:rsidRPr="00E61A96">
              <w:rPr>
                <w:rFonts w:cs="Arial"/>
              </w:rPr>
              <w:t xml:space="preserve">; or, </w:t>
            </w:r>
            <w:bookmarkEnd w:id="362"/>
          </w:p>
          <w:p w14:paraId="2F9E7ABB" w14:textId="77777777" w:rsidR="004B0C37" w:rsidRPr="00E61A96" w:rsidRDefault="004B0C37" w:rsidP="004B0C37">
            <w:pPr>
              <w:pStyle w:val="TableArial11"/>
              <w:rPr>
                <w:rFonts w:cs="Arial"/>
              </w:rPr>
            </w:pPr>
            <w:bookmarkStart w:id="363" w:name="_DV_C13"/>
            <w:r w:rsidRPr="00E61A96">
              <w:rPr>
                <w:rFonts w:cs="Arial"/>
                <w:b/>
              </w:rPr>
              <w:t>Power Park Module(s)</w:t>
            </w:r>
            <w:r w:rsidRPr="00E61A96">
              <w:rPr>
                <w:rFonts w:cs="Arial"/>
              </w:rPr>
              <w:t xml:space="preserve">; or, </w:t>
            </w:r>
            <w:bookmarkEnd w:id="363"/>
          </w:p>
          <w:p w14:paraId="6DD734FE" w14:textId="77777777" w:rsidR="004B0C37" w:rsidRPr="00E61A96" w:rsidRDefault="004B0C37" w:rsidP="004B0C37">
            <w:pPr>
              <w:pStyle w:val="TableArial11"/>
              <w:rPr>
                <w:rFonts w:cs="Arial"/>
                <w:b/>
              </w:rPr>
            </w:pPr>
            <w:bookmarkStart w:id="36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4B0C37" w:rsidRPr="00E61A96" w:rsidRDefault="004B0C37" w:rsidP="004B0C37">
            <w:pPr>
              <w:pStyle w:val="TableArial11"/>
              <w:rPr>
                <w:rFonts w:cs="Arial"/>
                <w:b/>
              </w:rPr>
            </w:pPr>
            <w:r w:rsidRPr="00E61A96">
              <w:rPr>
                <w:rFonts w:cs="Arial"/>
                <w:b/>
              </w:rPr>
              <w:t>HVDC Systems</w:t>
            </w:r>
            <w:r w:rsidRPr="005C20E3">
              <w:rPr>
                <w:rFonts w:cs="Arial"/>
              </w:rPr>
              <w:t>; or</w:t>
            </w:r>
          </w:p>
          <w:p w14:paraId="750A8CFF" w14:textId="77777777" w:rsidR="004B0C37" w:rsidRPr="005C20E3" w:rsidRDefault="004B0C37" w:rsidP="004B0C37">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4B0C37" w:rsidRPr="005C20E3" w:rsidRDefault="004B0C37" w:rsidP="004B0C37">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4B0C37" w:rsidRPr="00E61A96" w:rsidRDefault="004B0C37" w:rsidP="004B0C37">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4B0C37" w:rsidRPr="007E0B31" w:rsidRDefault="004B0C37" w:rsidP="004B0C37">
            <w:pPr>
              <w:pStyle w:val="TableArial11"/>
              <w:rPr>
                <w:rFonts w:cs="Arial"/>
              </w:rPr>
            </w:pPr>
            <w:bookmarkStart w:id="365" w:name="_DV_C15"/>
            <w:bookmarkEnd w:id="364"/>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365"/>
          </w:p>
        </w:tc>
      </w:tr>
      <w:tr w:rsidR="008C0657" w:rsidRPr="007E0B31" w14:paraId="06D87C8F" w14:textId="77777777" w:rsidTr="00C60095">
        <w:trPr>
          <w:cantSplit/>
          <w:trPrChange w:id="366" w:author="Stuart McLarnon" w:date="2025-12-10T12:53:00Z" w16du:dateUtc="2025-12-10T12:53:00Z">
            <w:trPr>
              <w:gridBefore w:val="1"/>
              <w:gridAfter w:val="0"/>
              <w:wAfter w:w="255" w:type="dxa"/>
              <w:cantSplit/>
            </w:trPr>
          </w:trPrChange>
        </w:trPr>
        <w:tc>
          <w:tcPr>
            <w:tcW w:w="2884" w:type="dxa"/>
            <w:tcPrChange w:id="367" w:author="Stuart McLarnon" w:date="2025-12-10T12:53:00Z" w16du:dateUtc="2025-12-10T12:53:00Z">
              <w:tcPr>
                <w:tcW w:w="2884" w:type="dxa"/>
                <w:gridSpan w:val="3"/>
              </w:tcPr>
            </w:tcPrChange>
          </w:tcPr>
          <w:p w14:paraId="1918120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Change w:id="368" w:author="Stuart McLarnon" w:date="2025-12-10T12:53:00Z" w16du:dateUtc="2025-12-10T12:53:00Z">
              <w:tcPr>
                <w:tcW w:w="6634" w:type="dxa"/>
                <w:gridSpan w:val="4"/>
              </w:tcPr>
            </w:tcPrChange>
          </w:tcPr>
          <w:p w14:paraId="4B79485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C0657" w:rsidRPr="007E0B31" w14:paraId="3ED81227" w14:textId="77777777" w:rsidTr="00C60095">
        <w:trPr>
          <w:cantSplit/>
          <w:trPrChange w:id="369" w:author="Stuart McLarnon" w:date="2025-12-10T12:53:00Z" w16du:dateUtc="2025-12-10T12:53:00Z">
            <w:trPr>
              <w:gridBefore w:val="1"/>
              <w:gridAfter w:val="0"/>
              <w:wAfter w:w="255" w:type="dxa"/>
              <w:cantSplit/>
            </w:trPr>
          </w:trPrChange>
        </w:trPr>
        <w:tc>
          <w:tcPr>
            <w:tcW w:w="2884" w:type="dxa"/>
            <w:tcPrChange w:id="370" w:author="Stuart McLarnon" w:date="2025-12-10T12:53:00Z" w16du:dateUtc="2025-12-10T12:53:00Z">
              <w:tcPr>
                <w:tcW w:w="2884" w:type="dxa"/>
                <w:gridSpan w:val="3"/>
              </w:tcPr>
            </w:tcPrChange>
          </w:tcPr>
          <w:p w14:paraId="3A2F3CB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Change w:id="371" w:author="Stuart McLarnon" w:date="2025-12-10T12:53:00Z" w16du:dateUtc="2025-12-10T12:53:00Z">
              <w:tcPr>
                <w:tcW w:w="6634" w:type="dxa"/>
                <w:gridSpan w:val="4"/>
              </w:tcPr>
            </w:tcPrChange>
          </w:tcPr>
          <w:p w14:paraId="4138E5E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8C0657" w:rsidRPr="007E0B31" w14:paraId="1EF85FD5" w14:textId="77777777" w:rsidTr="00C60095">
        <w:trPr>
          <w:cantSplit/>
          <w:trPrChange w:id="372" w:author="Stuart McLarnon" w:date="2025-12-10T12:53:00Z" w16du:dateUtc="2025-12-10T12:53:00Z">
            <w:trPr>
              <w:gridBefore w:val="1"/>
              <w:gridAfter w:val="0"/>
              <w:wAfter w:w="255" w:type="dxa"/>
              <w:cantSplit/>
            </w:trPr>
          </w:trPrChange>
        </w:trPr>
        <w:tc>
          <w:tcPr>
            <w:tcW w:w="2884" w:type="dxa"/>
            <w:tcPrChange w:id="373" w:author="Stuart McLarnon" w:date="2025-12-10T12:53:00Z" w16du:dateUtc="2025-12-10T12:53:00Z">
              <w:tcPr>
                <w:tcW w:w="2884" w:type="dxa"/>
                <w:gridSpan w:val="3"/>
              </w:tcPr>
            </w:tcPrChange>
          </w:tcPr>
          <w:p w14:paraId="023D3019"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Change w:id="374" w:author="Stuart McLarnon" w:date="2025-12-10T12:53:00Z" w16du:dateUtc="2025-12-10T12:53:00Z">
              <w:tcPr>
                <w:tcW w:w="6634" w:type="dxa"/>
                <w:gridSpan w:val="4"/>
              </w:tcPr>
            </w:tcPrChange>
          </w:tcPr>
          <w:p w14:paraId="006ADEF7" w14:textId="21DDA3D1"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C0657" w:rsidRPr="007E0B31" w14:paraId="71C93C62" w14:textId="77777777" w:rsidTr="00C60095">
        <w:trPr>
          <w:cantSplit/>
          <w:trPrChange w:id="375" w:author="Stuart McLarnon" w:date="2025-12-10T12:53:00Z" w16du:dateUtc="2025-12-10T12:53:00Z">
            <w:trPr>
              <w:gridBefore w:val="1"/>
              <w:gridAfter w:val="0"/>
              <w:wAfter w:w="255" w:type="dxa"/>
              <w:cantSplit/>
            </w:trPr>
          </w:trPrChange>
        </w:trPr>
        <w:tc>
          <w:tcPr>
            <w:tcW w:w="2884" w:type="dxa"/>
            <w:tcPrChange w:id="376" w:author="Stuart McLarnon" w:date="2025-12-10T12:53:00Z" w16du:dateUtc="2025-12-10T12:53:00Z">
              <w:tcPr>
                <w:tcW w:w="2884" w:type="dxa"/>
                <w:gridSpan w:val="3"/>
              </w:tcPr>
            </w:tcPrChange>
          </w:tcPr>
          <w:p w14:paraId="39813E6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Change w:id="377" w:author="Stuart McLarnon" w:date="2025-12-10T12:53:00Z" w16du:dateUtc="2025-12-10T12:53:00Z">
              <w:tcPr>
                <w:tcW w:w="6634" w:type="dxa"/>
                <w:gridSpan w:val="4"/>
              </w:tcPr>
            </w:tcPrChange>
          </w:tcPr>
          <w:p w14:paraId="2E439574" w14:textId="5C79BEA3"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8C0657" w:rsidRPr="007E0B31" w14:paraId="2BF7BC2C" w14:textId="77777777" w:rsidTr="00C60095">
        <w:trPr>
          <w:cantSplit/>
          <w:trPrChange w:id="378" w:author="Stuart McLarnon" w:date="2025-12-10T12:53:00Z" w16du:dateUtc="2025-12-10T12:53:00Z">
            <w:trPr>
              <w:gridBefore w:val="1"/>
              <w:gridAfter w:val="0"/>
              <w:wAfter w:w="255" w:type="dxa"/>
              <w:cantSplit/>
            </w:trPr>
          </w:trPrChange>
        </w:trPr>
        <w:tc>
          <w:tcPr>
            <w:tcW w:w="2884" w:type="dxa"/>
            <w:tcPrChange w:id="379" w:author="Stuart McLarnon" w:date="2025-12-10T12:53:00Z" w16du:dateUtc="2025-12-10T12:53:00Z">
              <w:tcPr>
                <w:tcW w:w="2884" w:type="dxa"/>
                <w:gridSpan w:val="3"/>
              </w:tcPr>
            </w:tcPrChange>
          </w:tcPr>
          <w:p w14:paraId="501E731D" w14:textId="77777777" w:rsidR="004B0C37" w:rsidRPr="007E0B31" w:rsidRDefault="004B0C37" w:rsidP="004B0C37">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Change w:id="380" w:author="Stuart McLarnon" w:date="2025-12-10T12:53:00Z" w16du:dateUtc="2025-12-10T12:53:00Z">
              <w:tcPr>
                <w:tcW w:w="6634" w:type="dxa"/>
                <w:gridSpan w:val="4"/>
              </w:tcPr>
            </w:tcPrChange>
          </w:tcPr>
          <w:p w14:paraId="3B32EE96" w14:textId="41DA02E9"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8C0657" w:rsidRPr="007E0B31" w14:paraId="18CE60F1" w14:textId="77777777" w:rsidTr="00C60095">
        <w:trPr>
          <w:cantSplit/>
          <w:trPrChange w:id="381" w:author="Stuart McLarnon" w:date="2025-12-10T12:53:00Z" w16du:dateUtc="2025-12-10T12:53:00Z">
            <w:trPr>
              <w:gridBefore w:val="1"/>
              <w:gridAfter w:val="0"/>
              <w:wAfter w:w="255" w:type="dxa"/>
              <w:cantSplit/>
            </w:trPr>
          </w:trPrChange>
        </w:trPr>
        <w:tc>
          <w:tcPr>
            <w:tcW w:w="2884" w:type="dxa"/>
            <w:tcPrChange w:id="382" w:author="Stuart McLarnon" w:date="2025-12-10T12:53:00Z" w16du:dateUtc="2025-12-10T12:53:00Z">
              <w:tcPr>
                <w:tcW w:w="2884" w:type="dxa"/>
                <w:gridSpan w:val="3"/>
              </w:tcPr>
            </w:tcPrChange>
          </w:tcPr>
          <w:p w14:paraId="59FAA8FE" w14:textId="77777777" w:rsidR="004B0C37" w:rsidRPr="007E0B31" w:rsidRDefault="004B0C37" w:rsidP="004B0C37">
            <w:pPr>
              <w:pStyle w:val="Arial11Bold"/>
              <w:rPr>
                <w:rFonts w:cs="Arial"/>
              </w:rPr>
            </w:pPr>
            <w:r w:rsidRPr="007E0B31">
              <w:rPr>
                <w:rFonts w:cs="Arial"/>
              </w:rPr>
              <w:t>Connection Entry Capacity</w:t>
            </w:r>
          </w:p>
        </w:tc>
        <w:tc>
          <w:tcPr>
            <w:tcW w:w="6634" w:type="dxa"/>
            <w:tcPrChange w:id="383" w:author="Stuart McLarnon" w:date="2025-12-10T12:53:00Z" w16du:dateUtc="2025-12-10T12:53:00Z">
              <w:tcPr>
                <w:tcW w:w="6634" w:type="dxa"/>
                <w:gridSpan w:val="4"/>
              </w:tcPr>
            </w:tcPrChange>
          </w:tcPr>
          <w:p w14:paraId="0031FD48"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8C0657" w:rsidRPr="007E0B31" w14:paraId="49692C93" w14:textId="77777777" w:rsidTr="00C60095">
        <w:trPr>
          <w:cantSplit/>
          <w:trPrChange w:id="384" w:author="Stuart McLarnon" w:date="2025-12-10T12:53:00Z" w16du:dateUtc="2025-12-10T12:53:00Z">
            <w:trPr>
              <w:gridBefore w:val="1"/>
              <w:gridAfter w:val="0"/>
              <w:wAfter w:w="255" w:type="dxa"/>
              <w:cantSplit/>
            </w:trPr>
          </w:trPrChange>
        </w:trPr>
        <w:tc>
          <w:tcPr>
            <w:tcW w:w="2884" w:type="dxa"/>
            <w:tcPrChange w:id="385" w:author="Stuart McLarnon" w:date="2025-12-10T12:53:00Z" w16du:dateUtc="2025-12-10T12:53:00Z">
              <w:tcPr>
                <w:tcW w:w="2884" w:type="dxa"/>
                <w:gridSpan w:val="3"/>
              </w:tcPr>
            </w:tcPrChange>
          </w:tcPr>
          <w:p w14:paraId="4069B05B" w14:textId="77777777" w:rsidR="004B0C37" w:rsidRPr="007E0B31" w:rsidRDefault="004B0C37" w:rsidP="004B0C37">
            <w:pPr>
              <w:pStyle w:val="Arial11Bold"/>
              <w:rPr>
                <w:rFonts w:cs="Arial"/>
              </w:rPr>
            </w:pPr>
            <w:r w:rsidRPr="007E0B31">
              <w:rPr>
                <w:rFonts w:cs="Arial"/>
              </w:rPr>
              <w:t>Connected Planning Data</w:t>
            </w:r>
          </w:p>
        </w:tc>
        <w:tc>
          <w:tcPr>
            <w:tcW w:w="6634" w:type="dxa"/>
            <w:tcPrChange w:id="386" w:author="Stuart McLarnon" w:date="2025-12-10T12:53:00Z" w16du:dateUtc="2025-12-10T12:53:00Z">
              <w:tcPr>
                <w:tcW w:w="6634" w:type="dxa"/>
                <w:gridSpan w:val="4"/>
              </w:tcPr>
            </w:tcPrChange>
          </w:tcPr>
          <w:p w14:paraId="319F5ABF" w14:textId="77777777" w:rsidR="004B0C37" w:rsidRPr="007E0B31" w:rsidRDefault="004B0C37" w:rsidP="004B0C37">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8C0657" w:rsidRPr="007E0B31" w14:paraId="032C0763" w14:textId="77777777" w:rsidTr="00C60095">
        <w:trPr>
          <w:cantSplit/>
          <w:trPrChange w:id="387" w:author="Stuart McLarnon" w:date="2025-12-10T12:53:00Z" w16du:dateUtc="2025-12-10T12:53:00Z">
            <w:trPr>
              <w:gridBefore w:val="1"/>
              <w:gridAfter w:val="0"/>
              <w:wAfter w:w="255" w:type="dxa"/>
              <w:cantSplit/>
            </w:trPr>
          </w:trPrChange>
        </w:trPr>
        <w:tc>
          <w:tcPr>
            <w:tcW w:w="2884" w:type="dxa"/>
            <w:tcPrChange w:id="388" w:author="Stuart McLarnon" w:date="2025-12-10T12:53:00Z" w16du:dateUtc="2025-12-10T12:53:00Z">
              <w:tcPr>
                <w:tcW w:w="2884" w:type="dxa"/>
                <w:gridSpan w:val="3"/>
              </w:tcPr>
            </w:tcPrChange>
          </w:tcPr>
          <w:p w14:paraId="62DFDF6A" w14:textId="77777777" w:rsidR="004B0C37" w:rsidRPr="007E0B31" w:rsidRDefault="004B0C37" w:rsidP="004B0C37">
            <w:pPr>
              <w:pStyle w:val="Arial11Bold"/>
              <w:rPr>
                <w:rFonts w:cs="Arial"/>
              </w:rPr>
            </w:pPr>
            <w:r w:rsidRPr="007E0B31">
              <w:rPr>
                <w:rFonts w:cs="Arial"/>
              </w:rPr>
              <w:t>Connection Point</w:t>
            </w:r>
          </w:p>
        </w:tc>
        <w:tc>
          <w:tcPr>
            <w:tcW w:w="6634" w:type="dxa"/>
            <w:tcPrChange w:id="389" w:author="Stuart McLarnon" w:date="2025-12-10T12:53:00Z" w16du:dateUtc="2025-12-10T12:53:00Z">
              <w:tcPr>
                <w:tcW w:w="6634" w:type="dxa"/>
                <w:gridSpan w:val="4"/>
              </w:tcPr>
            </w:tcPrChange>
          </w:tcPr>
          <w:p w14:paraId="418AC172"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8C0657" w:rsidRPr="007E0B31" w14:paraId="1ECEFAB2" w14:textId="77777777" w:rsidTr="00C60095">
        <w:trPr>
          <w:cantSplit/>
          <w:trPrChange w:id="390" w:author="Stuart McLarnon" w:date="2025-12-10T12:53:00Z" w16du:dateUtc="2025-12-10T12:53:00Z">
            <w:trPr>
              <w:gridBefore w:val="1"/>
              <w:gridAfter w:val="0"/>
              <w:wAfter w:w="255" w:type="dxa"/>
              <w:cantSplit/>
            </w:trPr>
          </w:trPrChange>
        </w:trPr>
        <w:tc>
          <w:tcPr>
            <w:tcW w:w="2884" w:type="dxa"/>
            <w:tcPrChange w:id="391" w:author="Stuart McLarnon" w:date="2025-12-10T12:53:00Z" w16du:dateUtc="2025-12-10T12:53:00Z">
              <w:tcPr>
                <w:tcW w:w="2884" w:type="dxa"/>
                <w:gridSpan w:val="3"/>
              </w:tcPr>
            </w:tcPrChange>
          </w:tcPr>
          <w:p w14:paraId="4B2413B1" w14:textId="77777777" w:rsidR="004B0C37" w:rsidRPr="007E0B31" w:rsidRDefault="004B0C37" w:rsidP="004B0C37">
            <w:pPr>
              <w:pStyle w:val="Arial11Bold"/>
              <w:rPr>
                <w:rFonts w:cs="Arial"/>
              </w:rPr>
            </w:pPr>
            <w:r w:rsidRPr="007E0B31">
              <w:rPr>
                <w:rFonts w:cs="Arial"/>
              </w:rPr>
              <w:t>Connection Site</w:t>
            </w:r>
          </w:p>
        </w:tc>
        <w:tc>
          <w:tcPr>
            <w:tcW w:w="6634" w:type="dxa"/>
            <w:tcPrChange w:id="392" w:author="Stuart McLarnon" w:date="2025-12-10T12:53:00Z" w16du:dateUtc="2025-12-10T12:53:00Z">
              <w:tcPr>
                <w:tcW w:w="6634" w:type="dxa"/>
                <w:gridSpan w:val="4"/>
              </w:tcPr>
            </w:tcPrChange>
          </w:tcPr>
          <w:p w14:paraId="42144605" w14:textId="77777777" w:rsidR="004B0C37" w:rsidRPr="007E0B31" w:rsidRDefault="004B0C37" w:rsidP="004B0C37">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8C0657" w:rsidRPr="007E0B31" w14:paraId="23196ECE" w14:textId="77777777" w:rsidTr="00C60095">
        <w:trPr>
          <w:cantSplit/>
          <w:trPrChange w:id="393" w:author="Stuart McLarnon" w:date="2025-12-10T12:53:00Z" w16du:dateUtc="2025-12-10T12:53:00Z">
            <w:trPr>
              <w:gridBefore w:val="1"/>
              <w:gridAfter w:val="0"/>
              <w:wAfter w:w="255" w:type="dxa"/>
              <w:cantSplit/>
            </w:trPr>
          </w:trPrChange>
        </w:trPr>
        <w:tc>
          <w:tcPr>
            <w:tcW w:w="2884" w:type="dxa"/>
            <w:tcPrChange w:id="394" w:author="Stuart McLarnon" w:date="2025-12-10T12:53:00Z" w16du:dateUtc="2025-12-10T12:53:00Z">
              <w:tcPr>
                <w:tcW w:w="2884" w:type="dxa"/>
                <w:gridSpan w:val="3"/>
              </w:tcPr>
            </w:tcPrChange>
          </w:tcPr>
          <w:p w14:paraId="05744015" w14:textId="77777777" w:rsidR="004B0C37" w:rsidRPr="007E0B31" w:rsidRDefault="004B0C37" w:rsidP="004B0C37">
            <w:pPr>
              <w:pStyle w:val="Arial11Bold"/>
              <w:rPr>
                <w:rFonts w:cs="Arial"/>
              </w:rPr>
            </w:pPr>
            <w:r w:rsidRPr="007E0B31">
              <w:rPr>
                <w:rFonts w:cs="Arial"/>
              </w:rPr>
              <w:t>Construction Agreement</w:t>
            </w:r>
          </w:p>
        </w:tc>
        <w:tc>
          <w:tcPr>
            <w:tcW w:w="6634" w:type="dxa"/>
            <w:tcPrChange w:id="395" w:author="Stuart McLarnon" w:date="2025-12-10T12:53:00Z" w16du:dateUtc="2025-12-10T12:53:00Z">
              <w:tcPr>
                <w:tcW w:w="6634" w:type="dxa"/>
                <w:gridSpan w:val="4"/>
              </w:tcPr>
            </w:tcPrChange>
          </w:tcPr>
          <w:p w14:paraId="57CB08B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8C0657" w:rsidRPr="007E0B31" w14:paraId="11856CEF" w14:textId="77777777" w:rsidTr="00C60095">
        <w:trPr>
          <w:cantSplit/>
          <w:trPrChange w:id="396" w:author="Stuart McLarnon" w:date="2025-12-10T12:53:00Z" w16du:dateUtc="2025-12-10T12:53:00Z">
            <w:trPr>
              <w:gridBefore w:val="1"/>
              <w:gridAfter w:val="0"/>
              <w:wAfter w:w="255" w:type="dxa"/>
              <w:cantSplit/>
            </w:trPr>
          </w:trPrChange>
        </w:trPr>
        <w:tc>
          <w:tcPr>
            <w:tcW w:w="2884" w:type="dxa"/>
            <w:tcPrChange w:id="397" w:author="Stuart McLarnon" w:date="2025-12-10T12:53:00Z" w16du:dateUtc="2025-12-10T12:53:00Z">
              <w:tcPr>
                <w:tcW w:w="2884" w:type="dxa"/>
                <w:gridSpan w:val="3"/>
              </w:tcPr>
            </w:tcPrChange>
          </w:tcPr>
          <w:p w14:paraId="21BC9C05" w14:textId="77777777" w:rsidR="004B0C37" w:rsidRPr="007E0B31" w:rsidRDefault="004B0C37" w:rsidP="004B0C37">
            <w:pPr>
              <w:pStyle w:val="Arial11Bold"/>
              <w:rPr>
                <w:rFonts w:cs="Arial"/>
              </w:rPr>
            </w:pPr>
            <w:r w:rsidRPr="007E0B31">
              <w:rPr>
                <w:rFonts w:cs="Arial"/>
              </w:rPr>
              <w:t>Consumer Representative</w:t>
            </w:r>
          </w:p>
        </w:tc>
        <w:tc>
          <w:tcPr>
            <w:tcW w:w="6634" w:type="dxa"/>
            <w:tcPrChange w:id="398" w:author="Stuart McLarnon" w:date="2025-12-10T12:53:00Z" w16du:dateUtc="2025-12-10T12:53:00Z">
              <w:tcPr>
                <w:tcW w:w="6634" w:type="dxa"/>
                <w:gridSpan w:val="4"/>
              </w:tcPr>
            </w:tcPrChange>
          </w:tcPr>
          <w:p w14:paraId="5BBA34B8" w14:textId="77777777" w:rsidR="004B0C37" w:rsidRPr="007E0B31" w:rsidRDefault="004B0C37" w:rsidP="004B0C37">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8C0657" w:rsidRPr="007E0B31" w14:paraId="646FA376" w14:textId="77777777" w:rsidTr="00C60095">
        <w:trPr>
          <w:cantSplit/>
          <w:trPrChange w:id="399" w:author="Stuart McLarnon" w:date="2025-12-10T12:53:00Z" w16du:dateUtc="2025-12-10T12:53:00Z">
            <w:trPr>
              <w:gridBefore w:val="1"/>
              <w:gridAfter w:val="0"/>
              <w:wAfter w:w="255" w:type="dxa"/>
              <w:cantSplit/>
            </w:trPr>
          </w:trPrChange>
        </w:trPr>
        <w:tc>
          <w:tcPr>
            <w:tcW w:w="2884" w:type="dxa"/>
            <w:tcPrChange w:id="400" w:author="Stuart McLarnon" w:date="2025-12-10T12:53:00Z" w16du:dateUtc="2025-12-10T12:53:00Z">
              <w:tcPr>
                <w:tcW w:w="2884" w:type="dxa"/>
                <w:gridSpan w:val="3"/>
              </w:tcPr>
            </w:tcPrChange>
          </w:tcPr>
          <w:p w14:paraId="46B0CA7D" w14:textId="77777777" w:rsidR="004B0C37" w:rsidRPr="007E0B31" w:rsidRDefault="004B0C37" w:rsidP="004B0C37">
            <w:pPr>
              <w:pStyle w:val="Arial11Bold"/>
              <w:rPr>
                <w:rFonts w:cs="Arial"/>
              </w:rPr>
            </w:pPr>
            <w:r w:rsidRPr="007E0B31">
              <w:rPr>
                <w:rFonts w:cs="Arial"/>
              </w:rPr>
              <w:t>Contingency Reserve</w:t>
            </w:r>
          </w:p>
        </w:tc>
        <w:tc>
          <w:tcPr>
            <w:tcW w:w="6634" w:type="dxa"/>
            <w:tcPrChange w:id="401" w:author="Stuart McLarnon" w:date="2025-12-10T12:53:00Z" w16du:dateUtc="2025-12-10T12:53:00Z">
              <w:tcPr>
                <w:tcW w:w="6634" w:type="dxa"/>
                <w:gridSpan w:val="4"/>
              </w:tcPr>
            </w:tcPrChange>
          </w:tcPr>
          <w:p w14:paraId="07550A0F" w14:textId="77777777" w:rsidR="004B0C37" w:rsidRPr="007E0B31" w:rsidRDefault="004B0C37" w:rsidP="004B0C37">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8C0657" w:rsidRPr="007E0B31" w14:paraId="5AF82D96" w14:textId="77777777" w:rsidTr="00C60095">
        <w:trPr>
          <w:cantSplit/>
          <w:trPrChange w:id="402" w:author="Stuart McLarnon" w:date="2025-12-10T12:53:00Z" w16du:dateUtc="2025-12-10T12:53:00Z">
            <w:trPr>
              <w:gridBefore w:val="1"/>
              <w:gridAfter w:val="0"/>
              <w:wAfter w:w="255" w:type="dxa"/>
              <w:cantSplit/>
            </w:trPr>
          </w:trPrChange>
        </w:trPr>
        <w:tc>
          <w:tcPr>
            <w:tcW w:w="2884" w:type="dxa"/>
            <w:tcPrChange w:id="403" w:author="Stuart McLarnon" w:date="2025-12-10T12:53:00Z" w16du:dateUtc="2025-12-10T12:53:00Z">
              <w:tcPr>
                <w:tcW w:w="2884" w:type="dxa"/>
                <w:gridSpan w:val="3"/>
              </w:tcPr>
            </w:tcPrChange>
          </w:tcPr>
          <w:p w14:paraId="4C7990EB" w14:textId="403E3043" w:rsidR="004B0C37" w:rsidRPr="002B63E6" w:rsidRDefault="004B0C37" w:rsidP="004B0C37">
            <w:pPr>
              <w:pStyle w:val="Arial11Bold"/>
              <w:rPr>
                <w:rFonts w:cs="Arial"/>
              </w:rPr>
            </w:pPr>
            <w:r w:rsidRPr="002510FF">
              <w:rPr>
                <w:rFonts w:cs="Arial"/>
              </w:rPr>
              <w:t>Control Based Reactive Power</w:t>
            </w:r>
          </w:p>
        </w:tc>
        <w:tc>
          <w:tcPr>
            <w:tcW w:w="6634" w:type="dxa"/>
            <w:tcPrChange w:id="404" w:author="Stuart McLarnon" w:date="2025-12-10T12:53:00Z" w16du:dateUtc="2025-12-10T12:53:00Z">
              <w:tcPr>
                <w:tcW w:w="6634" w:type="dxa"/>
                <w:gridSpan w:val="4"/>
              </w:tcPr>
            </w:tcPrChange>
          </w:tcPr>
          <w:p w14:paraId="6EB96F85" w14:textId="2CCE559B" w:rsidR="004B0C37" w:rsidRPr="00807CFB" w:rsidRDefault="004B0C37" w:rsidP="004B0C37">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8C0657" w:rsidRPr="007E0B31" w14:paraId="53E01391" w14:textId="77777777" w:rsidTr="00C60095">
        <w:trPr>
          <w:cantSplit/>
          <w:trPrChange w:id="405" w:author="Stuart McLarnon" w:date="2025-12-10T12:53:00Z" w16du:dateUtc="2025-12-10T12:53:00Z">
            <w:trPr>
              <w:gridBefore w:val="1"/>
              <w:gridAfter w:val="0"/>
              <w:wAfter w:w="255" w:type="dxa"/>
              <w:cantSplit/>
            </w:trPr>
          </w:trPrChange>
        </w:trPr>
        <w:tc>
          <w:tcPr>
            <w:tcW w:w="2884" w:type="dxa"/>
            <w:tcPrChange w:id="406" w:author="Stuart McLarnon" w:date="2025-12-10T12:53:00Z" w16du:dateUtc="2025-12-10T12:53:00Z">
              <w:tcPr>
                <w:tcW w:w="2884" w:type="dxa"/>
                <w:gridSpan w:val="3"/>
              </w:tcPr>
            </w:tcPrChange>
          </w:tcPr>
          <w:p w14:paraId="29DEC0AF" w14:textId="77777777" w:rsidR="004B0C37" w:rsidRPr="007E0B31" w:rsidRDefault="004B0C37" w:rsidP="004B0C37">
            <w:pPr>
              <w:pStyle w:val="Arial11Bold"/>
              <w:rPr>
                <w:rFonts w:cs="Arial"/>
              </w:rPr>
            </w:pPr>
            <w:r w:rsidRPr="007E0B31">
              <w:rPr>
                <w:rFonts w:cs="Arial"/>
              </w:rPr>
              <w:t>Control Calls</w:t>
            </w:r>
          </w:p>
        </w:tc>
        <w:tc>
          <w:tcPr>
            <w:tcW w:w="6634" w:type="dxa"/>
            <w:tcPrChange w:id="407" w:author="Stuart McLarnon" w:date="2025-12-10T12:53:00Z" w16du:dateUtc="2025-12-10T12:53:00Z">
              <w:tcPr>
                <w:tcW w:w="6634" w:type="dxa"/>
                <w:gridSpan w:val="4"/>
              </w:tcPr>
            </w:tcPrChange>
          </w:tcPr>
          <w:p w14:paraId="6192B2BE" w14:textId="0BE63D7D" w:rsidR="004B0C37" w:rsidRPr="007E0B31" w:rsidRDefault="004B0C37" w:rsidP="004B0C37">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8C0657" w:rsidRPr="007E0B31" w14:paraId="2493C15B" w14:textId="77777777" w:rsidTr="00C60095">
        <w:trPr>
          <w:cantSplit/>
          <w:trPrChange w:id="408" w:author="Stuart McLarnon" w:date="2025-12-10T12:53:00Z" w16du:dateUtc="2025-12-10T12:53:00Z">
            <w:trPr>
              <w:gridBefore w:val="1"/>
              <w:gridAfter w:val="0"/>
              <w:wAfter w:w="255" w:type="dxa"/>
              <w:cantSplit/>
            </w:trPr>
          </w:trPrChange>
        </w:trPr>
        <w:tc>
          <w:tcPr>
            <w:tcW w:w="2884" w:type="dxa"/>
            <w:tcPrChange w:id="409" w:author="Stuart McLarnon" w:date="2025-12-10T12:53:00Z" w16du:dateUtc="2025-12-10T12:53:00Z">
              <w:tcPr>
                <w:tcW w:w="2884" w:type="dxa"/>
                <w:gridSpan w:val="3"/>
              </w:tcPr>
            </w:tcPrChange>
          </w:tcPr>
          <w:p w14:paraId="565B74C5" w14:textId="77777777" w:rsidR="004B0C37" w:rsidRPr="007E0B31" w:rsidRDefault="004B0C37" w:rsidP="004B0C37">
            <w:pPr>
              <w:pStyle w:val="Arial11Bold"/>
              <w:rPr>
                <w:rFonts w:cs="Arial"/>
              </w:rPr>
            </w:pPr>
            <w:r w:rsidRPr="007E0B31">
              <w:rPr>
                <w:rFonts w:cs="Arial"/>
              </w:rPr>
              <w:t>Control Centre</w:t>
            </w:r>
          </w:p>
        </w:tc>
        <w:tc>
          <w:tcPr>
            <w:tcW w:w="6634" w:type="dxa"/>
            <w:tcPrChange w:id="410" w:author="Stuart McLarnon" w:date="2025-12-10T12:53:00Z" w16du:dateUtc="2025-12-10T12:53:00Z">
              <w:tcPr>
                <w:tcW w:w="6634" w:type="dxa"/>
                <w:gridSpan w:val="4"/>
              </w:tcPr>
            </w:tcPrChange>
          </w:tcPr>
          <w:p w14:paraId="0D9B9445" w14:textId="77777777" w:rsidR="004B0C37" w:rsidRPr="007E0B31" w:rsidRDefault="004B0C37" w:rsidP="004B0C37">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8C0657" w:rsidRPr="007E0B31" w14:paraId="0286B8A2" w14:textId="77777777" w:rsidTr="00C60095">
        <w:trPr>
          <w:cantSplit/>
          <w:trPrChange w:id="411" w:author="Stuart McLarnon" w:date="2025-12-10T12:53:00Z" w16du:dateUtc="2025-12-10T12:53:00Z">
            <w:trPr>
              <w:gridBefore w:val="1"/>
              <w:gridAfter w:val="0"/>
              <w:wAfter w:w="255" w:type="dxa"/>
              <w:cantSplit/>
            </w:trPr>
          </w:trPrChange>
        </w:trPr>
        <w:tc>
          <w:tcPr>
            <w:tcW w:w="2884" w:type="dxa"/>
            <w:tcPrChange w:id="412" w:author="Stuart McLarnon" w:date="2025-12-10T12:53:00Z" w16du:dateUtc="2025-12-10T12:53:00Z">
              <w:tcPr>
                <w:tcW w:w="2884" w:type="dxa"/>
                <w:gridSpan w:val="3"/>
              </w:tcPr>
            </w:tcPrChange>
          </w:tcPr>
          <w:p w14:paraId="536D92EE" w14:textId="77777777" w:rsidR="004B0C37" w:rsidRPr="007E0B31" w:rsidRDefault="004B0C37" w:rsidP="004B0C37">
            <w:pPr>
              <w:pStyle w:val="Arial11Bold"/>
              <w:rPr>
                <w:rFonts w:cs="Arial"/>
              </w:rPr>
            </w:pPr>
            <w:r w:rsidRPr="007E0B31">
              <w:rPr>
                <w:rFonts w:cs="Arial"/>
              </w:rPr>
              <w:lastRenderedPageBreak/>
              <w:t>Control Engineer</w:t>
            </w:r>
          </w:p>
        </w:tc>
        <w:tc>
          <w:tcPr>
            <w:tcW w:w="6634" w:type="dxa"/>
            <w:tcPrChange w:id="413" w:author="Stuart McLarnon" w:date="2025-12-10T12:53:00Z" w16du:dateUtc="2025-12-10T12:53:00Z">
              <w:tcPr>
                <w:tcW w:w="6634" w:type="dxa"/>
                <w:gridSpan w:val="4"/>
              </w:tcPr>
            </w:tcPrChange>
          </w:tcPr>
          <w:p w14:paraId="2DAA8A41" w14:textId="77777777" w:rsidR="004B0C37" w:rsidRPr="007E0B31" w:rsidRDefault="004B0C37" w:rsidP="004B0C37">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8C0657" w:rsidRPr="007E0B31" w14:paraId="4A061FA1" w14:textId="77777777" w:rsidTr="00C60095">
        <w:trPr>
          <w:cantSplit/>
          <w:trPrChange w:id="414" w:author="Stuart McLarnon" w:date="2025-12-10T12:53:00Z" w16du:dateUtc="2025-12-10T12:53:00Z">
            <w:trPr>
              <w:gridBefore w:val="1"/>
              <w:gridAfter w:val="0"/>
              <w:wAfter w:w="255" w:type="dxa"/>
              <w:cantSplit/>
            </w:trPr>
          </w:trPrChange>
        </w:trPr>
        <w:tc>
          <w:tcPr>
            <w:tcW w:w="2884" w:type="dxa"/>
            <w:tcPrChange w:id="415" w:author="Stuart McLarnon" w:date="2025-12-10T12:53:00Z" w16du:dateUtc="2025-12-10T12:53:00Z">
              <w:tcPr>
                <w:tcW w:w="2884" w:type="dxa"/>
                <w:gridSpan w:val="3"/>
              </w:tcPr>
            </w:tcPrChange>
          </w:tcPr>
          <w:p w14:paraId="0565CA3D" w14:textId="77777777" w:rsidR="004B0C37" w:rsidRPr="007E0B31" w:rsidRDefault="004B0C37" w:rsidP="004B0C37">
            <w:pPr>
              <w:pStyle w:val="Arial11Bold"/>
              <w:rPr>
                <w:rFonts w:cs="Arial"/>
              </w:rPr>
            </w:pPr>
            <w:r w:rsidRPr="007E0B31">
              <w:rPr>
                <w:rFonts w:cs="Arial"/>
              </w:rPr>
              <w:t>Control Person</w:t>
            </w:r>
          </w:p>
        </w:tc>
        <w:tc>
          <w:tcPr>
            <w:tcW w:w="6634" w:type="dxa"/>
            <w:tcPrChange w:id="416" w:author="Stuart McLarnon" w:date="2025-12-10T12:53:00Z" w16du:dateUtc="2025-12-10T12:53:00Z">
              <w:tcPr>
                <w:tcW w:w="6634" w:type="dxa"/>
                <w:gridSpan w:val="4"/>
              </w:tcPr>
            </w:tcPrChange>
          </w:tcPr>
          <w:p w14:paraId="2D0C4029" w14:textId="77777777" w:rsidR="004B0C37" w:rsidRPr="007E0B31" w:rsidRDefault="004B0C37" w:rsidP="004B0C37">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8C0657" w:rsidRPr="007E0B31" w14:paraId="12EB2467" w14:textId="77777777" w:rsidTr="00C60095">
        <w:trPr>
          <w:cantSplit/>
          <w:trPrChange w:id="417" w:author="Stuart McLarnon" w:date="2025-12-10T12:53:00Z" w16du:dateUtc="2025-12-10T12:53:00Z">
            <w:trPr>
              <w:gridBefore w:val="1"/>
              <w:gridAfter w:val="0"/>
              <w:wAfter w:w="255" w:type="dxa"/>
              <w:cantSplit/>
            </w:trPr>
          </w:trPrChange>
        </w:trPr>
        <w:tc>
          <w:tcPr>
            <w:tcW w:w="2884" w:type="dxa"/>
            <w:tcPrChange w:id="418" w:author="Stuart McLarnon" w:date="2025-12-10T12:53:00Z" w16du:dateUtc="2025-12-10T12:53:00Z">
              <w:tcPr>
                <w:tcW w:w="2884" w:type="dxa"/>
                <w:gridSpan w:val="3"/>
              </w:tcPr>
            </w:tcPrChange>
          </w:tcPr>
          <w:p w14:paraId="19C43882" w14:textId="2FBBB530" w:rsidR="004B0C37" w:rsidRPr="00B43A5F" w:rsidRDefault="004B0C37" w:rsidP="004B0C37">
            <w:pPr>
              <w:rPr>
                <w:bCs/>
              </w:rPr>
            </w:pPr>
            <w:r w:rsidRPr="005C20E3">
              <w:rPr>
                <w:rFonts w:cs="Arial"/>
                <w:b/>
                <w:bCs/>
              </w:rPr>
              <w:t>Control Phase</w:t>
            </w:r>
          </w:p>
          <w:p w14:paraId="1DA71278" w14:textId="77777777" w:rsidR="004B0C37" w:rsidRPr="00A87826" w:rsidRDefault="004B0C37" w:rsidP="004B0C37"/>
          <w:p w14:paraId="14947776" w14:textId="77777777" w:rsidR="004B0C37" w:rsidRPr="00A87826" w:rsidRDefault="004B0C37" w:rsidP="004B0C37"/>
          <w:p w14:paraId="04D42DE1" w14:textId="77777777" w:rsidR="004B0C37" w:rsidRPr="00A87826" w:rsidRDefault="004B0C37" w:rsidP="004B0C37"/>
          <w:p w14:paraId="4E06E153" w14:textId="1EB79B79" w:rsidR="004B0C37" w:rsidRPr="00A87826" w:rsidRDefault="004B0C37" w:rsidP="004B0C37">
            <w:pPr>
              <w:jc w:val="center"/>
            </w:pPr>
          </w:p>
        </w:tc>
        <w:tc>
          <w:tcPr>
            <w:tcW w:w="6634" w:type="dxa"/>
            <w:tcPrChange w:id="419" w:author="Stuart McLarnon" w:date="2025-12-10T12:53:00Z" w16du:dateUtc="2025-12-10T12:53:00Z">
              <w:tcPr>
                <w:tcW w:w="6634" w:type="dxa"/>
                <w:gridSpan w:val="4"/>
              </w:tcPr>
            </w:tcPrChange>
          </w:tcPr>
          <w:p w14:paraId="39628092" w14:textId="77777777" w:rsidR="004B0C37" w:rsidRPr="007E0B31" w:rsidRDefault="004B0C37" w:rsidP="004B0C37">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8C0657" w:rsidRPr="007E0B31" w14:paraId="027A8852" w14:textId="77777777" w:rsidTr="00C60095">
        <w:trPr>
          <w:cantSplit/>
          <w:trPrChange w:id="420" w:author="Stuart McLarnon" w:date="2025-12-10T12:53:00Z" w16du:dateUtc="2025-12-10T12:53:00Z">
            <w:trPr>
              <w:gridBefore w:val="1"/>
              <w:gridAfter w:val="0"/>
              <w:wAfter w:w="255" w:type="dxa"/>
              <w:cantSplit/>
            </w:trPr>
          </w:trPrChange>
        </w:trPr>
        <w:tc>
          <w:tcPr>
            <w:tcW w:w="2884" w:type="dxa"/>
            <w:tcPrChange w:id="421" w:author="Stuart McLarnon" w:date="2025-12-10T12:53:00Z" w16du:dateUtc="2025-12-10T12:53:00Z">
              <w:tcPr>
                <w:tcW w:w="2884" w:type="dxa"/>
                <w:gridSpan w:val="3"/>
              </w:tcPr>
            </w:tcPrChange>
          </w:tcPr>
          <w:p w14:paraId="61E04235" w14:textId="77777777" w:rsidR="004B0C37" w:rsidRPr="007E0B31" w:rsidRDefault="004B0C37" w:rsidP="004B0C37">
            <w:pPr>
              <w:pStyle w:val="Arial11Bold"/>
              <w:rPr>
                <w:rFonts w:cs="Arial"/>
              </w:rPr>
            </w:pPr>
            <w:r w:rsidRPr="007E0B31">
              <w:rPr>
                <w:rFonts w:cs="Arial"/>
              </w:rPr>
              <w:t>Control Point</w:t>
            </w:r>
          </w:p>
        </w:tc>
        <w:tc>
          <w:tcPr>
            <w:tcW w:w="6634" w:type="dxa"/>
            <w:tcPrChange w:id="422" w:author="Stuart McLarnon" w:date="2025-12-10T12:53:00Z" w16du:dateUtc="2025-12-10T12:53:00Z">
              <w:tcPr>
                <w:tcW w:w="6634" w:type="dxa"/>
                <w:gridSpan w:val="4"/>
              </w:tcPr>
            </w:tcPrChange>
          </w:tcPr>
          <w:p w14:paraId="7358CD55" w14:textId="77777777" w:rsidR="004B0C37" w:rsidRPr="007E0B31" w:rsidRDefault="004B0C37" w:rsidP="004B0C37">
            <w:pPr>
              <w:pStyle w:val="TableArial11"/>
              <w:rPr>
                <w:rFonts w:cs="Arial"/>
              </w:rPr>
            </w:pPr>
            <w:r w:rsidRPr="007E0B31">
              <w:rPr>
                <w:rFonts w:cs="Arial"/>
              </w:rPr>
              <w:t>The point from which:-</w:t>
            </w:r>
          </w:p>
          <w:p w14:paraId="30CA2D2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4B0C37" w:rsidRPr="007E0B31" w:rsidRDefault="004B0C37" w:rsidP="004B0C37">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4B0C37" w:rsidRPr="007E0B31" w:rsidRDefault="004B0C37" w:rsidP="004B0C37">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4B0C37" w:rsidRPr="007E0B31" w:rsidRDefault="004B0C37" w:rsidP="004B0C37">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8C0657" w:rsidRPr="007E0B31" w14:paraId="3239CB2F" w14:textId="77777777" w:rsidTr="00C60095">
        <w:trPr>
          <w:cantSplit/>
          <w:trPrChange w:id="423" w:author="Stuart McLarnon" w:date="2025-12-10T12:53:00Z" w16du:dateUtc="2025-12-10T12:53:00Z">
            <w:trPr>
              <w:gridBefore w:val="1"/>
              <w:gridAfter w:val="0"/>
              <w:wAfter w:w="255" w:type="dxa"/>
              <w:cantSplit/>
            </w:trPr>
          </w:trPrChange>
        </w:trPr>
        <w:tc>
          <w:tcPr>
            <w:tcW w:w="2884" w:type="dxa"/>
            <w:tcPrChange w:id="424" w:author="Stuart McLarnon" w:date="2025-12-10T12:53:00Z" w16du:dateUtc="2025-12-10T12:53:00Z">
              <w:tcPr>
                <w:tcW w:w="2884" w:type="dxa"/>
                <w:gridSpan w:val="3"/>
              </w:tcPr>
            </w:tcPrChange>
          </w:tcPr>
          <w:p w14:paraId="31CC584E" w14:textId="77777777" w:rsidR="004B0C37" w:rsidRPr="007E0B31" w:rsidRDefault="004B0C37" w:rsidP="004B0C37">
            <w:pPr>
              <w:pStyle w:val="Arial11Bold"/>
              <w:rPr>
                <w:rFonts w:cs="Arial"/>
              </w:rPr>
            </w:pPr>
            <w:r w:rsidRPr="007E0B31">
              <w:rPr>
                <w:rFonts w:cs="Arial"/>
              </w:rPr>
              <w:t>Control Telephony</w:t>
            </w:r>
          </w:p>
        </w:tc>
        <w:tc>
          <w:tcPr>
            <w:tcW w:w="6634" w:type="dxa"/>
            <w:tcPrChange w:id="425" w:author="Stuart McLarnon" w:date="2025-12-10T12:53:00Z" w16du:dateUtc="2025-12-10T12:53:00Z">
              <w:tcPr>
                <w:tcW w:w="6634" w:type="dxa"/>
                <w:gridSpan w:val="4"/>
              </w:tcPr>
            </w:tcPrChange>
          </w:tcPr>
          <w:p w14:paraId="076469C1" w14:textId="1AD194F7" w:rsidR="004B0C37" w:rsidRPr="007E0B31" w:rsidRDefault="004B0C37" w:rsidP="004B0C37">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8C0657" w:rsidRPr="007E0B31" w14:paraId="31949C78" w14:textId="77777777" w:rsidTr="00C60095">
        <w:trPr>
          <w:cantSplit/>
          <w:trPrChange w:id="426" w:author="Stuart McLarnon" w:date="2025-12-10T12:53:00Z" w16du:dateUtc="2025-12-10T12:53:00Z">
            <w:trPr>
              <w:gridBefore w:val="1"/>
              <w:gridAfter w:val="0"/>
              <w:wAfter w:w="255" w:type="dxa"/>
              <w:cantSplit/>
            </w:trPr>
          </w:trPrChange>
        </w:trPr>
        <w:tc>
          <w:tcPr>
            <w:tcW w:w="2884" w:type="dxa"/>
            <w:tcPrChange w:id="427" w:author="Stuart McLarnon" w:date="2025-12-10T12:53:00Z" w16du:dateUtc="2025-12-10T12:53:00Z">
              <w:tcPr>
                <w:tcW w:w="2884" w:type="dxa"/>
                <w:gridSpan w:val="3"/>
              </w:tcPr>
            </w:tcPrChange>
          </w:tcPr>
          <w:p w14:paraId="6E349B25" w14:textId="77777777" w:rsidR="004B0C37" w:rsidRPr="007E0B31" w:rsidRDefault="004B0C37" w:rsidP="004B0C37">
            <w:pPr>
              <w:pStyle w:val="Arial11Bold"/>
              <w:rPr>
                <w:rFonts w:cs="Arial"/>
              </w:rPr>
            </w:pPr>
            <w:r w:rsidRPr="007E0B31">
              <w:rPr>
                <w:rFonts w:cs="Arial"/>
              </w:rPr>
              <w:t>Core Industry Document</w:t>
            </w:r>
          </w:p>
        </w:tc>
        <w:tc>
          <w:tcPr>
            <w:tcW w:w="6634" w:type="dxa"/>
            <w:tcPrChange w:id="428" w:author="Stuart McLarnon" w:date="2025-12-10T12:53:00Z" w16du:dateUtc="2025-12-10T12:53:00Z">
              <w:tcPr>
                <w:tcW w:w="6634" w:type="dxa"/>
                <w:gridSpan w:val="4"/>
              </w:tcPr>
            </w:tcPrChange>
          </w:tcPr>
          <w:p w14:paraId="7330C8CF" w14:textId="04E460C9" w:rsidR="004B0C37" w:rsidRPr="007E0B31" w:rsidRDefault="004B0C37" w:rsidP="004B0C37">
            <w:pPr>
              <w:pStyle w:val="TableArial11"/>
              <w:rPr>
                <w:rFonts w:cs="Arial"/>
              </w:rPr>
            </w:pPr>
            <w:r w:rsidRPr="7356A9C9">
              <w:rPr>
                <w:rFonts w:cs="Arial"/>
              </w:rPr>
              <w:t xml:space="preserve">As defined in the </w:t>
            </w:r>
            <w:r w:rsidRPr="7356A9C9">
              <w:rPr>
                <w:rFonts w:cs="Arial"/>
                <w:b/>
                <w:bCs/>
              </w:rPr>
              <w:t>ESO Licence.</w:t>
            </w:r>
          </w:p>
        </w:tc>
      </w:tr>
      <w:tr w:rsidR="008C0657" w:rsidRPr="007E0B31" w14:paraId="3A59B2AE" w14:textId="77777777" w:rsidTr="00C60095">
        <w:trPr>
          <w:cantSplit/>
          <w:trPrChange w:id="429" w:author="Stuart McLarnon" w:date="2025-12-10T12:53:00Z" w16du:dateUtc="2025-12-10T12:53:00Z">
            <w:trPr>
              <w:gridBefore w:val="1"/>
              <w:gridAfter w:val="0"/>
              <w:wAfter w:w="255" w:type="dxa"/>
              <w:cantSplit/>
            </w:trPr>
          </w:trPrChange>
        </w:trPr>
        <w:tc>
          <w:tcPr>
            <w:tcW w:w="2884" w:type="dxa"/>
            <w:tcPrChange w:id="430" w:author="Stuart McLarnon" w:date="2025-12-10T12:53:00Z" w16du:dateUtc="2025-12-10T12:53:00Z">
              <w:tcPr>
                <w:tcW w:w="2884" w:type="dxa"/>
                <w:gridSpan w:val="3"/>
              </w:tcPr>
            </w:tcPrChange>
          </w:tcPr>
          <w:p w14:paraId="2D437765" w14:textId="77777777" w:rsidR="004B0C37" w:rsidRPr="007E0B31" w:rsidRDefault="004B0C37" w:rsidP="004B0C37">
            <w:pPr>
              <w:pStyle w:val="Arial11Bold"/>
              <w:rPr>
                <w:rFonts w:cs="Arial"/>
              </w:rPr>
            </w:pPr>
            <w:r w:rsidRPr="007E0B31">
              <w:rPr>
                <w:rFonts w:cs="Arial"/>
              </w:rPr>
              <w:t>Core Industry Document Owner</w:t>
            </w:r>
          </w:p>
        </w:tc>
        <w:tc>
          <w:tcPr>
            <w:tcW w:w="6634" w:type="dxa"/>
            <w:tcPrChange w:id="431" w:author="Stuart McLarnon" w:date="2025-12-10T12:53:00Z" w16du:dateUtc="2025-12-10T12:53:00Z">
              <w:tcPr>
                <w:tcW w:w="6634" w:type="dxa"/>
                <w:gridSpan w:val="4"/>
              </w:tcPr>
            </w:tcPrChange>
          </w:tcPr>
          <w:p w14:paraId="10482254" w14:textId="77777777" w:rsidR="004B0C37" w:rsidRPr="007E0B31" w:rsidRDefault="004B0C37" w:rsidP="004B0C37">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8C0657" w:rsidRPr="007E0B31" w14:paraId="4E4A3859" w14:textId="77777777" w:rsidTr="00C60095">
        <w:trPr>
          <w:cantSplit/>
          <w:trPrChange w:id="432" w:author="Stuart McLarnon" w:date="2025-12-10T12:53:00Z" w16du:dateUtc="2025-12-10T12:53:00Z">
            <w:trPr>
              <w:gridBefore w:val="1"/>
              <w:gridAfter w:val="0"/>
              <w:wAfter w:w="255" w:type="dxa"/>
              <w:cantSplit/>
            </w:trPr>
          </w:trPrChange>
        </w:trPr>
        <w:tc>
          <w:tcPr>
            <w:tcW w:w="2884" w:type="dxa"/>
            <w:tcPrChange w:id="433" w:author="Stuart McLarnon" w:date="2025-12-10T12:53:00Z" w16du:dateUtc="2025-12-10T12:53:00Z">
              <w:tcPr>
                <w:tcW w:w="2884" w:type="dxa"/>
                <w:gridSpan w:val="3"/>
              </w:tcPr>
            </w:tcPrChange>
          </w:tcPr>
          <w:p w14:paraId="5D17F633" w14:textId="778F2175" w:rsidR="004B0C37" w:rsidRPr="002A73E9" w:rsidRDefault="004B0C37" w:rsidP="004B0C37">
            <w:pPr>
              <w:pStyle w:val="Arial11Bold"/>
              <w:rPr>
                <w:highlight w:val="green"/>
              </w:rPr>
            </w:pPr>
            <w:r w:rsidRPr="001227B2">
              <w:lastRenderedPageBreak/>
              <w:t>Critical Tools and Facilities</w:t>
            </w:r>
          </w:p>
        </w:tc>
        <w:tc>
          <w:tcPr>
            <w:tcW w:w="6634" w:type="dxa"/>
            <w:tcPrChange w:id="434" w:author="Stuart McLarnon" w:date="2025-12-10T12:53:00Z" w16du:dateUtc="2025-12-10T12:53:00Z">
              <w:tcPr>
                <w:tcW w:w="6634" w:type="dxa"/>
                <w:gridSpan w:val="4"/>
              </w:tcPr>
            </w:tcPrChange>
          </w:tcPr>
          <w:p w14:paraId="5F478205" w14:textId="26EA8B62" w:rsidR="004B0C37" w:rsidRPr="001227B2" w:rsidRDefault="004B0C37" w:rsidP="004B0C37">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4B0C37" w:rsidRPr="00845E49" w:rsidRDefault="004B0C37" w:rsidP="004B0C37">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4B0C37" w:rsidRPr="00845E49" w:rsidRDefault="004B0C37" w:rsidP="004B0C37">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4B0C37" w:rsidRPr="00845E49" w:rsidRDefault="004B0C37" w:rsidP="004B0C37">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4B0C37" w:rsidRPr="00845E49" w:rsidRDefault="004B0C37" w:rsidP="004B0C37">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4B0C37" w:rsidRPr="00845E49" w:rsidRDefault="004B0C37" w:rsidP="004B0C37">
            <w:pPr>
              <w:widowControl/>
              <w:numPr>
                <w:ilvl w:val="0"/>
                <w:numId w:val="18"/>
              </w:numPr>
              <w:spacing w:before="100" w:after="100"/>
              <w:jc w:val="both"/>
            </w:pPr>
            <w:r w:rsidRPr="00845E49">
              <w:t>Operational telephony as provided for in STCP 04-5; and</w:t>
            </w:r>
          </w:p>
          <w:p w14:paraId="6F964789" w14:textId="77777777" w:rsidR="004B0C37" w:rsidRPr="00845E49" w:rsidRDefault="004B0C37" w:rsidP="004B0C37">
            <w:pPr>
              <w:widowControl/>
              <w:numPr>
                <w:ilvl w:val="0"/>
                <w:numId w:val="18"/>
              </w:numPr>
              <w:spacing w:before="100" w:after="100"/>
              <w:jc w:val="both"/>
            </w:pPr>
            <w:r w:rsidRPr="00845E49">
              <w:t>Tools and communications systems to facilitate cross border operations.</w:t>
            </w:r>
          </w:p>
          <w:p w14:paraId="734333A6" w14:textId="0EF1F69C" w:rsidR="004B0C37" w:rsidRPr="00851307" w:rsidRDefault="004B0C37" w:rsidP="004B0C37">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4B0C37" w:rsidRPr="009F79B7" w:rsidRDefault="004B0C37" w:rsidP="004B0C37">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4B0C37" w:rsidRPr="009F79B7" w:rsidRDefault="004B0C37" w:rsidP="004B0C37">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4B0C37" w:rsidRPr="009F79B7" w:rsidRDefault="004B0C37" w:rsidP="004B0C37">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4B0C37" w:rsidRPr="005604B5" w:rsidRDefault="004B0C37" w:rsidP="004B0C37">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4B0C37" w:rsidRPr="007C51CC" w:rsidRDefault="004B0C37" w:rsidP="004B0C37">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4B0C37" w:rsidRPr="007C51CC" w:rsidRDefault="004B0C37" w:rsidP="004B0C37">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4B0C37" w:rsidRPr="007C51CC" w:rsidRDefault="004B0C37" w:rsidP="004B0C37">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4B0C37" w:rsidRPr="00264635" w:rsidRDefault="004B0C37" w:rsidP="004B0C37">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4B0C37" w:rsidRPr="00264635" w:rsidRDefault="004B0C37" w:rsidP="004B0C37">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4B0C37" w:rsidRPr="00264635" w:rsidRDefault="004B0C37" w:rsidP="004B0C37">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4B0C37" w:rsidRDefault="004B0C37" w:rsidP="004B0C37">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4B0C37" w:rsidRPr="00264635" w:rsidRDefault="004B0C37" w:rsidP="004B0C37">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8C0657" w:rsidRPr="007E0B31" w14:paraId="1AD3474E" w14:textId="77777777" w:rsidTr="00C60095">
        <w:trPr>
          <w:cantSplit/>
          <w:trPrChange w:id="435" w:author="Stuart McLarnon" w:date="2025-12-10T12:53:00Z" w16du:dateUtc="2025-12-10T12:53:00Z">
            <w:trPr>
              <w:gridBefore w:val="1"/>
              <w:gridAfter w:val="0"/>
              <w:wAfter w:w="255" w:type="dxa"/>
              <w:cantSplit/>
            </w:trPr>
          </w:trPrChange>
        </w:trPr>
        <w:tc>
          <w:tcPr>
            <w:tcW w:w="2884" w:type="dxa"/>
            <w:tcPrChange w:id="436" w:author="Stuart McLarnon" w:date="2025-12-10T12:53:00Z" w16du:dateUtc="2025-12-10T12:53:00Z">
              <w:tcPr>
                <w:tcW w:w="2884" w:type="dxa"/>
                <w:gridSpan w:val="3"/>
              </w:tcPr>
            </w:tcPrChange>
          </w:tcPr>
          <w:p w14:paraId="1E287F9A" w14:textId="77777777" w:rsidR="004B0C37" w:rsidRPr="007E0B31" w:rsidRDefault="004B0C37" w:rsidP="004B0C37">
            <w:pPr>
              <w:pStyle w:val="Arial11Bold"/>
              <w:rPr>
                <w:rFonts w:cs="Arial"/>
              </w:rPr>
            </w:pPr>
            <w:r w:rsidRPr="001801CA">
              <w:rPr>
                <w:rFonts w:cs="Arial"/>
              </w:rPr>
              <w:lastRenderedPageBreak/>
              <w:t>CUSC</w:t>
            </w:r>
          </w:p>
        </w:tc>
        <w:tc>
          <w:tcPr>
            <w:tcW w:w="6634" w:type="dxa"/>
            <w:tcPrChange w:id="437" w:author="Stuart McLarnon" w:date="2025-12-10T12:53:00Z" w16du:dateUtc="2025-12-10T12:53:00Z">
              <w:tcPr>
                <w:tcW w:w="6634" w:type="dxa"/>
                <w:gridSpan w:val="4"/>
              </w:tcPr>
            </w:tcPrChange>
          </w:tcPr>
          <w:p w14:paraId="12B3E7E0" w14:textId="455B21ED"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8C0657" w:rsidRPr="007E0B31" w14:paraId="5634AD17" w14:textId="77777777" w:rsidTr="00C60095">
        <w:trPr>
          <w:cantSplit/>
          <w:trPrChange w:id="438" w:author="Stuart McLarnon" w:date="2025-12-10T12:53:00Z" w16du:dateUtc="2025-12-10T12:53:00Z">
            <w:trPr>
              <w:gridBefore w:val="1"/>
              <w:gridAfter w:val="0"/>
              <w:wAfter w:w="255" w:type="dxa"/>
              <w:cantSplit/>
            </w:trPr>
          </w:trPrChange>
        </w:trPr>
        <w:tc>
          <w:tcPr>
            <w:tcW w:w="2884" w:type="dxa"/>
            <w:tcPrChange w:id="439" w:author="Stuart McLarnon" w:date="2025-12-10T12:53:00Z" w16du:dateUtc="2025-12-10T12:53:00Z">
              <w:tcPr>
                <w:tcW w:w="2884" w:type="dxa"/>
                <w:gridSpan w:val="3"/>
              </w:tcPr>
            </w:tcPrChange>
          </w:tcPr>
          <w:p w14:paraId="36634764" w14:textId="77777777" w:rsidR="004B0C37" w:rsidRPr="007E0B31" w:rsidRDefault="004B0C37" w:rsidP="004B0C37">
            <w:pPr>
              <w:pStyle w:val="Arial11Bold"/>
              <w:rPr>
                <w:rFonts w:cs="Arial"/>
              </w:rPr>
            </w:pPr>
            <w:r w:rsidRPr="007E0B31">
              <w:rPr>
                <w:rFonts w:cs="Arial"/>
              </w:rPr>
              <w:t>CUSC Contract</w:t>
            </w:r>
          </w:p>
        </w:tc>
        <w:tc>
          <w:tcPr>
            <w:tcW w:w="6634" w:type="dxa"/>
            <w:tcPrChange w:id="440" w:author="Stuart McLarnon" w:date="2025-12-10T12:53:00Z" w16du:dateUtc="2025-12-10T12:53:00Z">
              <w:tcPr>
                <w:tcW w:w="6634" w:type="dxa"/>
                <w:gridSpan w:val="4"/>
              </w:tcPr>
            </w:tcPrChange>
          </w:tcPr>
          <w:p w14:paraId="19B688D1" w14:textId="24BAA140" w:rsidR="004B0C37" w:rsidRPr="007E0B31" w:rsidRDefault="004B0C37" w:rsidP="004B0C37">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4B0C37" w:rsidRPr="007E0B31" w:rsidRDefault="004B0C37" w:rsidP="004B0C37">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8C0657" w:rsidRPr="007E0B31" w14:paraId="64135752" w14:textId="77777777" w:rsidTr="00C60095">
        <w:trPr>
          <w:cantSplit/>
          <w:trPrChange w:id="441" w:author="Stuart McLarnon" w:date="2025-12-10T12:53:00Z" w16du:dateUtc="2025-12-10T12:53:00Z">
            <w:trPr>
              <w:gridBefore w:val="1"/>
              <w:gridAfter w:val="0"/>
              <w:wAfter w:w="255" w:type="dxa"/>
              <w:cantSplit/>
            </w:trPr>
          </w:trPrChange>
        </w:trPr>
        <w:tc>
          <w:tcPr>
            <w:tcW w:w="2884" w:type="dxa"/>
            <w:tcPrChange w:id="442" w:author="Stuart McLarnon" w:date="2025-12-10T12:53:00Z" w16du:dateUtc="2025-12-10T12:53:00Z">
              <w:tcPr>
                <w:tcW w:w="2884" w:type="dxa"/>
                <w:gridSpan w:val="3"/>
              </w:tcPr>
            </w:tcPrChange>
          </w:tcPr>
          <w:p w14:paraId="3DE12D4A" w14:textId="77777777" w:rsidR="004B0C37" w:rsidRPr="007E0B31" w:rsidRDefault="004B0C37" w:rsidP="004B0C37">
            <w:pPr>
              <w:pStyle w:val="Arial11Bold"/>
              <w:rPr>
                <w:rFonts w:cs="Arial"/>
              </w:rPr>
            </w:pPr>
            <w:r w:rsidRPr="007E0B31">
              <w:rPr>
                <w:rFonts w:cs="Arial"/>
              </w:rPr>
              <w:t>CUSC Framework Agreement</w:t>
            </w:r>
          </w:p>
        </w:tc>
        <w:tc>
          <w:tcPr>
            <w:tcW w:w="6634" w:type="dxa"/>
            <w:tcPrChange w:id="443" w:author="Stuart McLarnon" w:date="2025-12-10T12:53:00Z" w16du:dateUtc="2025-12-10T12:53:00Z">
              <w:tcPr>
                <w:tcW w:w="6634" w:type="dxa"/>
                <w:gridSpan w:val="4"/>
              </w:tcPr>
            </w:tcPrChange>
          </w:tcPr>
          <w:p w14:paraId="029332DF" w14:textId="54315252"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8C0657" w:rsidRPr="007E0B31" w14:paraId="06AECE7D" w14:textId="77777777" w:rsidTr="00C60095">
        <w:trPr>
          <w:cantSplit/>
          <w:trPrChange w:id="444" w:author="Stuart McLarnon" w:date="2025-12-10T12:53:00Z" w16du:dateUtc="2025-12-10T12:53:00Z">
            <w:trPr>
              <w:gridBefore w:val="1"/>
              <w:gridAfter w:val="0"/>
              <w:wAfter w:w="255" w:type="dxa"/>
              <w:cantSplit/>
            </w:trPr>
          </w:trPrChange>
        </w:trPr>
        <w:tc>
          <w:tcPr>
            <w:tcW w:w="2884" w:type="dxa"/>
            <w:tcPrChange w:id="445" w:author="Stuart McLarnon" w:date="2025-12-10T12:53:00Z" w16du:dateUtc="2025-12-10T12:53:00Z">
              <w:tcPr>
                <w:tcW w:w="2884" w:type="dxa"/>
                <w:gridSpan w:val="3"/>
              </w:tcPr>
            </w:tcPrChange>
          </w:tcPr>
          <w:p w14:paraId="5509DB7A" w14:textId="77777777" w:rsidR="004B0C37" w:rsidRPr="007E0B31" w:rsidRDefault="004B0C37" w:rsidP="004B0C37">
            <w:pPr>
              <w:pStyle w:val="Arial11Bold"/>
              <w:rPr>
                <w:rFonts w:cs="Arial"/>
              </w:rPr>
            </w:pPr>
            <w:r w:rsidRPr="007E0B31">
              <w:rPr>
                <w:rFonts w:cs="Arial"/>
              </w:rPr>
              <w:t>CUSC Party</w:t>
            </w:r>
          </w:p>
        </w:tc>
        <w:tc>
          <w:tcPr>
            <w:tcW w:w="6634" w:type="dxa"/>
            <w:tcPrChange w:id="446" w:author="Stuart McLarnon" w:date="2025-12-10T12:53:00Z" w16du:dateUtc="2025-12-10T12:53:00Z">
              <w:tcPr>
                <w:tcW w:w="6634" w:type="dxa"/>
                <w:gridSpan w:val="4"/>
              </w:tcPr>
            </w:tcPrChange>
          </w:tcPr>
          <w:p w14:paraId="7635BD5F" w14:textId="3A6DDD3A" w:rsidR="004B0C37" w:rsidRPr="007E0B31" w:rsidRDefault="004B0C37" w:rsidP="004B0C37">
            <w:pPr>
              <w:pStyle w:val="TableArial11"/>
              <w:rPr>
                <w:rFonts w:cs="Arial"/>
              </w:rPr>
            </w:pPr>
            <w:r w:rsidRPr="38E6A229">
              <w:rPr>
                <w:rFonts w:cs="Arial"/>
              </w:rPr>
              <w:t>As defined in the</w:t>
            </w:r>
            <w:del w:id="447" w:author="Stuart McLarnon" w:date="2025-12-10T11:44:00Z" w16du:dateUtc="2025-12-10T11:44:00Z">
              <w:r w:rsidRPr="38E6A229" w:rsidDel="000F5020">
                <w:rPr>
                  <w:rFonts w:cs="Arial"/>
                </w:rPr>
                <w:delText xml:space="preserve"> </w:delText>
              </w:r>
            </w:del>
            <w:r w:rsidRPr="38E6A229">
              <w:rPr>
                <w:rFonts w:cs="Arial"/>
              </w:rPr>
              <w:t xml:space="preserve"> </w:t>
            </w:r>
            <w:r w:rsidRPr="004E64E8">
              <w:rPr>
                <w:rFonts w:cs="Arial"/>
                <w:b/>
                <w:bCs/>
              </w:rPr>
              <w:t>ESO Licence</w:t>
            </w:r>
            <w:r w:rsidRPr="38E6A229">
              <w:rPr>
                <w:rFonts w:cs="Arial"/>
              </w:rPr>
              <w:t xml:space="preserve"> and “CUSC Parties” shall be construed accordingly.</w:t>
            </w:r>
          </w:p>
        </w:tc>
      </w:tr>
      <w:tr w:rsidR="008C0657" w:rsidRPr="007E0B31" w14:paraId="74C0FB34" w14:textId="77777777" w:rsidTr="00C60095">
        <w:trPr>
          <w:cantSplit/>
          <w:trPrChange w:id="448" w:author="Stuart McLarnon" w:date="2025-12-10T12:53:00Z" w16du:dateUtc="2025-12-10T12:53:00Z">
            <w:trPr>
              <w:gridBefore w:val="1"/>
              <w:gridAfter w:val="0"/>
              <w:wAfter w:w="255" w:type="dxa"/>
              <w:cantSplit/>
            </w:trPr>
          </w:trPrChange>
        </w:trPr>
        <w:tc>
          <w:tcPr>
            <w:tcW w:w="2884" w:type="dxa"/>
            <w:tcPrChange w:id="449" w:author="Stuart McLarnon" w:date="2025-12-10T12:53:00Z" w16du:dateUtc="2025-12-10T12:53:00Z">
              <w:tcPr>
                <w:tcW w:w="2884" w:type="dxa"/>
                <w:gridSpan w:val="3"/>
              </w:tcPr>
            </w:tcPrChange>
          </w:tcPr>
          <w:p w14:paraId="7B345751" w14:textId="77777777" w:rsidR="004B0C37" w:rsidRPr="007E0B31" w:rsidRDefault="004B0C37" w:rsidP="004B0C37">
            <w:pPr>
              <w:pStyle w:val="Arial11Bold"/>
              <w:rPr>
                <w:rFonts w:cs="Arial"/>
              </w:rPr>
            </w:pPr>
            <w:r w:rsidRPr="007E0B31">
              <w:rPr>
                <w:rFonts w:cs="Arial"/>
              </w:rPr>
              <w:t>Customer</w:t>
            </w:r>
          </w:p>
        </w:tc>
        <w:tc>
          <w:tcPr>
            <w:tcW w:w="6634" w:type="dxa"/>
            <w:tcPrChange w:id="450" w:author="Stuart McLarnon" w:date="2025-12-10T12:53:00Z" w16du:dateUtc="2025-12-10T12:53:00Z">
              <w:tcPr>
                <w:tcW w:w="6634" w:type="dxa"/>
                <w:gridSpan w:val="4"/>
              </w:tcPr>
            </w:tcPrChange>
          </w:tcPr>
          <w:p w14:paraId="2206AA53" w14:textId="4F949084" w:rsidR="004B0C37" w:rsidRPr="007E0B31" w:rsidRDefault="004B0C37" w:rsidP="004B0C37">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8C0657" w:rsidRPr="007E0B31" w14:paraId="56EA79E2" w14:textId="77777777" w:rsidTr="00C60095">
        <w:trPr>
          <w:cantSplit/>
          <w:trPrChange w:id="451" w:author="Stuart McLarnon" w:date="2025-12-10T12:53:00Z" w16du:dateUtc="2025-12-10T12:53:00Z">
            <w:trPr>
              <w:gridBefore w:val="1"/>
              <w:gridAfter w:val="0"/>
              <w:wAfter w:w="255" w:type="dxa"/>
              <w:cantSplit/>
            </w:trPr>
          </w:trPrChange>
        </w:trPr>
        <w:tc>
          <w:tcPr>
            <w:tcW w:w="2884" w:type="dxa"/>
            <w:tcPrChange w:id="452" w:author="Stuart McLarnon" w:date="2025-12-10T12:53:00Z" w16du:dateUtc="2025-12-10T12:53:00Z">
              <w:tcPr>
                <w:tcW w:w="2884" w:type="dxa"/>
                <w:gridSpan w:val="3"/>
              </w:tcPr>
            </w:tcPrChange>
          </w:tcPr>
          <w:p w14:paraId="2A71FDEA" w14:textId="77777777" w:rsidR="004B0C37" w:rsidRPr="007E0B31" w:rsidRDefault="004B0C37" w:rsidP="004B0C37">
            <w:pPr>
              <w:pStyle w:val="Arial11Bold"/>
              <w:rPr>
                <w:rFonts w:cs="Arial"/>
              </w:rPr>
            </w:pPr>
            <w:r w:rsidRPr="007E0B31">
              <w:rPr>
                <w:rFonts w:cs="Arial"/>
              </w:rPr>
              <w:t>Customer Demand Management</w:t>
            </w:r>
          </w:p>
        </w:tc>
        <w:tc>
          <w:tcPr>
            <w:tcW w:w="6634" w:type="dxa"/>
            <w:tcPrChange w:id="453" w:author="Stuart McLarnon" w:date="2025-12-10T12:53:00Z" w16du:dateUtc="2025-12-10T12:53:00Z">
              <w:tcPr>
                <w:tcW w:w="6634" w:type="dxa"/>
                <w:gridSpan w:val="4"/>
              </w:tcPr>
            </w:tcPrChange>
          </w:tcPr>
          <w:p w14:paraId="7226D5F1" w14:textId="77777777" w:rsidR="004B0C37" w:rsidRPr="007E0B31" w:rsidRDefault="004B0C37" w:rsidP="004B0C37">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8C0657" w:rsidRPr="007E0B31" w14:paraId="4707F41F" w14:textId="77777777" w:rsidTr="00C60095">
        <w:trPr>
          <w:cantSplit/>
          <w:trPrChange w:id="454" w:author="Stuart McLarnon" w:date="2025-12-10T12:53:00Z" w16du:dateUtc="2025-12-10T12:53:00Z">
            <w:trPr>
              <w:gridBefore w:val="1"/>
              <w:gridAfter w:val="0"/>
              <w:wAfter w:w="255" w:type="dxa"/>
              <w:cantSplit/>
            </w:trPr>
          </w:trPrChange>
        </w:trPr>
        <w:tc>
          <w:tcPr>
            <w:tcW w:w="2884" w:type="dxa"/>
            <w:tcPrChange w:id="455" w:author="Stuart McLarnon" w:date="2025-12-10T12:53:00Z" w16du:dateUtc="2025-12-10T12:53:00Z">
              <w:tcPr>
                <w:tcW w:w="2884" w:type="dxa"/>
                <w:gridSpan w:val="3"/>
              </w:tcPr>
            </w:tcPrChange>
          </w:tcPr>
          <w:p w14:paraId="7C52AC56" w14:textId="77777777" w:rsidR="004B0C37" w:rsidRPr="007E0B31" w:rsidRDefault="004B0C37" w:rsidP="004B0C37">
            <w:pPr>
              <w:pStyle w:val="Arial11Bold"/>
              <w:rPr>
                <w:rFonts w:cs="Arial"/>
              </w:rPr>
            </w:pPr>
            <w:r w:rsidRPr="007E0B31">
              <w:rPr>
                <w:rFonts w:cs="Arial"/>
              </w:rPr>
              <w:t>Customer Demand Management Notification Level</w:t>
            </w:r>
          </w:p>
        </w:tc>
        <w:tc>
          <w:tcPr>
            <w:tcW w:w="6634" w:type="dxa"/>
            <w:tcPrChange w:id="456" w:author="Stuart McLarnon" w:date="2025-12-10T12:53:00Z" w16du:dateUtc="2025-12-10T12:53:00Z">
              <w:tcPr>
                <w:tcW w:w="6634" w:type="dxa"/>
                <w:gridSpan w:val="4"/>
              </w:tcPr>
            </w:tcPrChange>
          </w:tcPr>
          <w:p w14:paraId="0AAA6C43" w14:textId="270B9CB3"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8C0657" w:rsidRPr="007E0B31" w14:paraId="2D1B9546" w14:textId="77777777" w:rsidTr="00C60095">
        <w:trPr>
          <w:cantSplit/>
          <w:trPrChange w:id="457" w:author="Stuart McLarnon" w:date="2025-12-10T12:53:00Z" w16du:dateUtc="2025-12-10T12:53:00Z">
            <w:trPr>
              <w:gridBefore w:val="1"/>
              <w:gridAfter w:val="0"/>
              <w:wAfter w:w="255" w:type="dxa"/>
              <w:cantSplit/>
            </w:trPr>
          </w:trPrChange>
        </w:trPr>
        <w:tc>
          <w:tcPr>
            <w:tcW w:w="2884" w:type="dxa"/>
            <w:tcPrChange w:id="458" w:author="Stuart McLarnon" w:date="2025-12-10T12:53:00Z" w16du:dateUtc="2025-12-10T12:53:00Z">
              <w:tcPr>
                <w:tcW w:w="2884" w:type="dxa"/>
                <w:gridSpan w:val="3"/>
              </w:tcPr>
            </w:tcPrChange>
          </w:tcPr>
          <w:p w14:paraId="172D226E" w14:textId="77777777" w:rsidR="004B0C37" w:rsidRPr="007E0B31" w:rsidRDefault="004B0C37" w:rsidP="004B0C37">
            <w:pPr>
              <w:pStyle w:val="Arial11Bold"/>
              <w:rPr>
                <w:rFonts w:cs="Arial"/>
              </w:rPr>
            </w:pPr>
            <w:r w:rsidRPr="007E0B31">
              <w:rPr>
                <w:rFonts w:cs="Arial"/>
              </w:rPr>
              <w:t>Customer Generating Plant</w:t>
            </w:r>
          </w:p>
        </w:tc>
        <w:tc>
          <w:tcPr>
            <w:tcW w:w="6634" w:type="dxa"/>
            <w:tcPrChange w:id="459" w:author="Stuart McLarnon" w:date="2025-12-10T12:53:00Z" w16du:dateUtc="2025-12-10T12:53:00Z">
              <w:tcPr>
                <w:tcW w:w="6634" w:type="dxa"/>
                <w:gridSpan w:val="4"/>
              </w:tcPr>
            </w:tcPrChange>
          </w:tcPr>
          <w:p w14:paraId="398E8F48"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8C0657" w:rsidRPr="00A97193" w14:paraId="5D695C49" w14:textId="77777777" w:rsidTr="00C60095">
        <w:trPr>
          <w:cantSplit/>
          <w:trPrChange w:id="460" w:author="Stuart McLarnon" w:date="2025-12-10T12:53:00Z" w16du:dateUtc="2025-12-10T12:53:00Z">
            <w:trPr>
              <w:gridBefore w:val="1"/>
              <w:gridAfter w:val="0"/>
              <w:wAfter w:w="255" w:type="dxa"/>
              <w:cantSplit/>
            </w:trPr>
          </w:trPrChange>
        </w:trPr>
        <w:tc>
          <w:tcPr>
            <w:tcW w:w="2884" w:type="dxa"/>
            <w:tcPrChange w:id="461" w:author="Stuart McLarnon" w:date="2025-12-10T12:53:00Z" w16du:dateUtc="2025-12-10T12:53:00Z">
              <w:tcPr>
                <w:tcW w:w="2884" w:type="dxa"/>
                <w:gridSpan w:val="3"/>
              </w:tcPr>
            </w:tcPrChange>
          </w:tcPr>
          <w:p w14:paraId="461764E4" w14:textId="0AA3A88B" w:rsidR="004B0C37" w:rsidRPr="00A97193" w:rsidRDefault="004B0C37" w:rsidP="004B0C37">
            <w:pPr>
              <w:pStyle w:val="Arial11Bold"/>
              <w:rPr>
                <w:rFonts w:cs="Arial"/>
                <w:lang w:val="en-US"/>
              </w:rPr>
            </w:pPr>
            <w:r w:rsidRPr="002510FF">
              <w:rPr>
                <w:rFonts w:cs="Arial"/>
              </w:rPr>
              <w:t xml:space="preserve">Damping Factor </w:t>
            </w:r>
            <w:r w:rsidRPr="002510FF">
              <w:rPr>
                <w:rFonts w:cs="Arial"/>
                <w:b w:val="0"/>
              </w:rPr>
              <w:t>(ζ)</w:t>
            </w:r>
          </w:p>
        </w:tc>
        <w:tc>
          <w:tcPr>
            <w:tcW w:w="6634" w:type="dxa"/>
            <w:tcPrChange w:id="462" w:author="Stuart McLarnon" w:date="2025-12-10T12:53:00Z" w16du:dateUtc="2025-12-10T12:53:00Z">
              <w:tcPr>
                <w:tcW w:w="6634" w:type="dxa"/>
                <w:gridSpan w:val="4"/>
              </w:tcPr>
            </w:tcPrChange>
          </w:tcPr>
          <w:p w14:paraId="4385A28E" w14:textId="77777777" w:rsidR="004B0C37" w:rsidRPr="002510FF" w:rsidRDefault="004B0C37" w:rsidP="004B0C37">
            <w:pPr>
              <w:pStyle w:val="TableArial11"/>
              <w:rPr>
                <w:rFonts w:cs="Arial"/>
                <w:bCs/>
              </w:rPr>
            </w:pPr>
            <w:r w:rsidRPr="002510FF">
              <w:rPr>
                <w:rFonts w:cs="Arial"/>
                <w:bCs/>
              </w:rPr>
              <w:t>The ratio of the actual damping to critical damping.</w:t>
            </w:r>
          </w:p>
          <w:p w14:paraId="78B9F50E" w14:textId="77777777" w:rsidR="004B0C37" w:rsidRPr="002510FF" w:rsidRDefault="004B0C37" w:rsidP="004B0C37">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4B0C37" w:rsidRPr="002510FF" w:rsidRDefault="004B0C37" w:rsidP="004B0C37">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4B0C37" w:rsidRPr="00A97193" w:rsidRDefault="004B0C37" w:rsidP="004B0C37">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0F5020" w:rsidRPr="002510FF" w14:paraId="7C005A58" w14:textId="77777777" w:rsidTr="00C60095">
        <w:trPr>
          <w:cantSplit/>
          <w:ins w:id="463" w:author="Stuart McLarnon" w:date="2025-12-10T11:44:00Z"/>
          <w:trPrChange w:id="464"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465"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6530EE2C" w14:textId="77777777" w:rsidR="000F5020" w:rsidRPr="002510FF" w:rsidRDefault="000F5020" w:rsidP="00F150CA">
            <w:pPr>
              <w:pStyle w:val="Arial11Bold"/>
              <w:rPr>
                <w:ins w:id="466" w:author="Stuart McLarnon" w:date="2025-12-10T11:44:00Z" w16du:dateUtc="2025-12-10T11:44:00Z"/>
                <w:rFonts w:cs="Arial"/>
              </w:rPr>
            </w:pPr>
            <w:ins w:id="467" w:author="Stuart McLarnon" w:date="2025-12-10T11:44:00Z" w16du:dateUtc="2025-12-10T11:44:00Z">
              <w:r w:rsidRPr="009D62AD">
                <w:rPr>
                  <w:bCs/>
                </w:rPr>
                <w:t>Data Freeze Date</w:t>
              </w:r>
            </w:ins>
          </w:p>
        </w:tc>
        <w:tc>
          <w:tcPr>
            <w:tcW w:w="6634" w:type="dxa"/>
            <w:tcBorders>
              <w:top w:val="single" w:sz="4" w:space="0" w:color="auto"/>
              <w:left w:val="single" w:sz="4" w:space="0" w:color="auto"/>
              <w:bottom w:val="single" w:sz="4" w:space="0" w:color="auto"/>
              <w:right w:val="single" w:sz="4" w:space="0" w:color="auto"/>
            </w:tcBorders>
            <w:tcPrChange w:id="468"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212DFAEF" w14:textId="77777777" w:rsidR="000F5020" w:rsidRPr="002510FF" w:rsidRDefault="000F5020" w:rsidP="00F150CA">
            <w:pPr>
              <w:pStyle w:val="TableArial11"/>
              <w:rPr>
                <w:ins w:id="469" w:author="Stuart McLarnon" w:date="2025-12-10T11:44:00Z" w16du:dateUtc="2025-12-10T11:44:00Z"/>
                <w:rFonts w:cs="Arial"/>
                <w:bCs/>
              </w:rPr>
            </w:pPr>
            <w:ins w:id="470" w:author="Stuart McLarnon" w:date="2025-12-10T11:44:00Z" w16du:dateUtc="2025-12-10T11:44:00Z">
              <w:r w:rsidRPr="009D62AD">
                <w:t xml:space="preserve">The date at which the </w:t>
              </w:r>
              <w:r w:rsidRPr="009D62AD">
                <w:rPr>
                  <w:b/>
                  <w:bCs/>
                </w:rPr>
                <w:t>Structural Data</w:t>
              </w:r>
              <w:r w:rsidRPr="009D62AD">
                <w:t xml:space="preserve"> of a </w:t>
              </w:r>
              <w:r w:rsidRPr="009D62AD">
                <w:rPr>
                  <w:b/>
                  <w:bCs/>
                </w:rPr>
                <w:t>Network Operator’s Solved PSM</w:t>
              </w:r>
              <w:r w:rsidRPr="009D62AD">
                <w:t xml:space="preserve"> reflects the </w:t>
              </w:r>
              <w:r w:rsidRPr="009D62AD">
                <w:rPr>
                  <w:b/>
                  <w:bCs/>
                </w:rPr>
                <w:t>Network Operator’s</w:t>
              </w:r>
              <w:r w:rsidRPr="009D62AD">
                <w:t xml:space="preserve"> </w:t>
              </w:r>
              <w:r w:rsidRPr="009D62AD">
                <w:rPr>
                  <w:b/>
                  <w:bCs/>
                </w:rPr>
                <w:t>System</w:t>
              </w:r>
              <w:r w:rsidRPr="009D62AD">
                <w:t xml:space="preserve">. </w:t>
              </w:r>
            </w:ins>
          </w:p>
        </w:tc>
      </w:tr>
      <w:tr w:rsidR="008C0657" w:rsidRPr="007E0B31" w14:paraId="7321A935" w14:textId="77777777" w:rsidTr="00C60095">
        <w:trPr>
          <w:cantSplit/>
          <w:trPrChange w:id="471" w:author="Stuart McLarnon" w:date="2025-12-10T12:53:00Z" w16du:dateUtc="2025-12-10T12:53:00Z">
            <w:trPr>
              <w:gridBefore w:val="1"/>
              <w:gridAfter w:val="0"/>
              <w:wAfter w:w="255" w:type="dxa"/>
              <w:cantSplit/>
            </w:trPr>
          </w:trPrChange>
        </w:trPr>
        <w:tc>
          <w:tcPr>
            <w:tcW w:w="2884" w:type="dxa"/>
            <w:tcPrChange w:id="472" w:author="Stuart McLarnon" w:date="2025-12-10T12:53:00Z" w16du:dateUtc="2025-12-10T12:53:00Z">
              <w:tcPr>
                <w:tcW w:w="2884" w:type="dxa"/>
                <w:gridSpan w:val="3"/>
              </w:tcPr>
            </w:tcPrChange>
          </w:tcPr>
          <w:p w14:paraId="6C6A7825" w14:textId="44C72974" w:rsidR="004B0C37" w:rsidRPr="006D65CB" w:rsidRDefault="004B0C37" w:rsidP="004B0C37">
            <w:pPr>
              <w:pStyle w:val="Arial11Bold"/>
              <w:rPr>
                <w:rFonts w:cs="Arial"/>
              </w:rPr>
            </w:pPr>
            <w:r w:rsidRPr="006D65CB">
              <w:rPr>
                <w:lang w:val="en-US"/>
              </w:rPr>
              <w:lastRenderedPageBreak/>
              <w:t>Data Publisher</w:t>
            </w:r>
          </w:p>
        </w:tc>
        <w:tc>
          <w:tcPr>
            <w:tcW w:w="6634" w:type="dxa"/>
            <w:tcPrChange w:id="473" w:author="Stuart McLarnon" w:date="2025-12-10T12:53:00Z" w16du:dateUtc="2025-12-10T12:53:00Z">
              <w:tcPr>
                <w:tcW w:w="6634" w:type="dxa"/>
                <w:gridSpan w:val="4"/>
              </w:tcPr>
            </w:tcPrChange>
          </w:tcPr>
          <w:p w14:paraId="4B901FD2" w14:textId="5BF3A4BA" w:rsidR="004B0C37" w:rsidRPr="006D65CB" w:rsidRDefault="004B0C37" w:rsidP="004B0C37">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8C0657" w:rsidRPr="007E0B31" w14:paraId="620031EA" w14:textId="77777777" w:rsidTr="00C60095">
        <w:trPr>
          <w:cantSplit/>
          <w:trPrChange w:id="474" w:author="Stuart McLarnon" w:date="2025-12-10T12:53:00Z" w16du:dateUtc="2025-12-10T12:53:00Z">
            <w:trPr>
              <w:gridBefore w:val="1"/>
              <w:gridAfter w:val="0"/>
              <w:wAfter w:w="255" w:type="dxa"/>
              <w:cantSplit/>
            </w:trPr>
          </w:trPrChange>
        </w:trPr>
        <w:tc>
          <w:tcPr>
            <w:tcW w:w="2884" w:type="dxa"/>
            <w:tcPrChange w:id="475" w:author="Stuart McLarnon" w:date="2025-12-10T12:53:00Z" w16du:dateUtc="2025-12-10T12:53:00Z">
              <w:tcPr>
                <w:tcW w:w="2884" w:type="dxa"/>
                <w:gridSpan w:val="3"/>
              </w:tcPr>
            </w:tcPrChange>
          </w:tcPr>
          <w:p w14:paraId="163A6949" w14:textId="77777777" w:rsidR="004B0C37" w:rsidRPr="007E0B31" w:rsidRDefault="004B0C37" w:rsidP="004B0C37">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Change w:id="476" w:author="Stuart McLarnon" w:date="2025-12-10T12:53:00Z" w16du:dateUtc="2025-12-10T12:53:00Z">
              <w:tcPr>
                <w:tcW w:w="6634" w:type="dxa"/>
                <w:gridSpan w:val="4"/>
              </w:tcPr>
            </w:tcPrChange>
          </w:tcPr>
          <w:p w14:paraId="59E5DA9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8C0657" w:rsidRPr="007E0B31" w14:paraId="15D1B399" w14:textId="77777777" w:rsidTr="00C60095">
        <w:trPr>
          <w:cantSplit/>
          <w:trPrChange w:id="477" w:author="Stuart McLarnon" w:date="2025-12-10T12:53:00Z" w16du:dateUtc="2025-12-10T12:53:00Z">
            <w:trPr>
              <w:gridBefore w:val="1"/>
              <w:gridAfter w:val="0"/>
              <w:wAfter w:w="255" w:type="dxa"/>
              <w:cantSplit/>
            </w:trPr>
          </w:trPrChange>
        </w:trPr>
        <w:tc>
          <w:tcPr>
            <w:tcW w:w="2884" w:type="dxa"/>
            <w:tcPrChange w:id="478" w:author="Stuart McLarnon" w:date="2025-12-10T12:53:00Z" w16du:dateUtc="2025-12-10T12:53:00Z">
              <w:tcPr>
                <w:tcW w:w="2884" w:type="dxa"/>
                <w:gridSpan w:val="3"/>
              </w:tcPr>
            </w:tcPrChange>
          </w:tcPr>
          <w:p w14:paraId="3C87D465" w14:textId="77777777" w:rsidR="004B0C37" w:rsidRPr="007E0B31" w:rsidRDefault="004B0C37" w:rsidP="004B0C37">
            <w:pPr>
              <w:pStyle w:val="Arial11Bold"/>
              <w:rPr>
                <w:rFonts w:cs="Arial"/>
              </w:rPr>
            </w:pPr>
            <w:r w:rsidRPr="007E0B31">
              <w:rPr>
                <w:rFonts w:cs="Arial"/>
              </w:rPr>
              <w:t>Data Validation, Consistency and Defaulting Rules</w:t>
            </w:r>
          </w:p>
        </w:tc>
        <w:tc>
          <w:tcPr>
            <w:tcW w:w="6634" w:type="dxa"/>
            <w:tcPrChange w:id="479" w:author="Stuart McLarnon" w:date="2025-12-10T12:53:00Z" w16du:dateUtc="2025-12-10T12:53:00Z">
              <w:tcPr>
                <w:tcW w:w="6634" w:type="dxa"/>
                <w:gridSpan w:val="4"/>
              </w:tcPr>
            </w:tcPrChange>
          </w:tcPr>
          <w:p w14:paraId="41EC003B" w14:textId="23CCCE84" w:rsidR="004B0C37" w:rsidRPr="007E0B31" w:rsidRDefault="004B0C37" w:rsidP="004B0C37">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The Company’s website or upon request from </w:t>
            </w:r>
            <w:r w:rsidRPr="38E6A229">
              <w:rPr>
                <w:rFonts w:cs="Arial"/>
                <w:b/>
                <w:bCs/>
              </w:rPr>
              <w:t>The Company</w:t>
            </w:r>
            <w:r w:rsidRPr="38E6A229">
              <w:rPr>
                <w:rFonts w:cs="Arial"/>
              </w:rPr>
              <w:t>.</w:t>
            </w:r>
          </w:p>
        </w:tc>
      </w:tr>
      <w:tr w:rsidR="008C0657" w:rsidRPr="007E0B31" w14:paraId="60B41840" w14:textId="77777777" w:rsidTr="00C60095">
        <w:trPr>
          <w:cantSplit/>
          <w:trPrChange w:id="480" w:author="Stuart McLarnon" w:date="2025-12-10T12:53:00Z" w16du:dateUtc="2025-12-10T12:53:00Z">
            <w:trPr>
              <w:gridBefore w:val="1"/>
              <w:gridAfter w:val="0"/>
              <w:wAfter w:w="255" w:type="dxa"/>
              <w:cantSplit/>
            </w:trPr>
          </w:trPrChange>
        </w:trPr>
        <w:tc>
          <w:tcPr>
            <w:tcW w:w="2884" w:type="dxa"/>
            <w:tcPrChange w:id="481" w:author="Stuart McLarnon" w:date="2025-12-10T12:53:00Z" w16du:dateUtc="2025-12-10T12:53:00Z">
              <w:tcPr>
                <w:tcW w:w="2884" w:type="dxa"/>
                <w:gridSpan w:val="3"/>
              </w:tcPr>
            </w:tcPrChange>
          </w:tcPr>
          <w:p w14:paraId="28E3B818"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Change w:id="482" w:author="Stuart McLarnon" w:date="2025-12-10T12:53:00Z" w16du:dateUtc="2025-12-10T12:53:00Z">
              <w:tcPr>
                <w:tcW w:w="6634" w:type="dxa"/>
                <w:gridSpan w:val="4"/>
              </w:tcPr>
            </w:tcPrChange>
          </w:tcPr>
          <w:p w14:paraId="431A3D72" w14:textId="77777777" w:rsidR="004B0C37" w:rsidRPr="007E0B31" w:rsidRDefault="004B0C37" w:rsidP="004B0C37">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8C0657" w:rsidRPr="007E0B31" w14:paraId="76377CF1" w14:textId="77777777" w:rsidTr="00C60095">
        <w:trPr>
          <w:cantSplit/>
          <w:trPrChange w:id="483" w:author="Stuart McLarnon" w:date="2025-12-10T12:53:00Z" w16du:dateUtc="2025-12-10T12:53:00Z">
            <w:trPr>
              <w:gridBefore w:val="1"/>
              <w:gridAfter w:val="0"/>
              <w:wAfter w:w="255" w:type="dxa"/>
              <w:cantSplit/>
            </w:trPr>
          </w:trPrChange>
        </w:trPr>
        <w:tc>
          <w:tcPr>
            <w:tcW w:w="2884" w:type="dxa"/>
            <w:tcPrChange w:id="484" w:author="Stuart McLarnon" w:date="2025-12-10T12:53:00Z" w16du:dateUtc="2025-12-10T12:53:00Z">
              <w:tcPr>
                <w:tcW w:w="2884" w:type="dxa"/>
                <w:gridSpan w:val="3"/>
              </w:tcPr>
            </w:tcPrChange>
          </w:tcPr>
          <w:p w14:paraId="78134748" w14:textId="77777777" w:rsidR="004B0C37" w:rsidRPr="007E0B31" w:rsidRDefault="004B0C37" w:rsidP="004B0C37">
            <w:pPr>
              <w:pStyle w:val="Arial11Bold"/>
              <w:rPr>
                <w:rFonts w:cs="Arial"/>
              </w:rPr>
            </w:pPr>
            <w:r w:rsidRPr="007E0B31">
              <w:rPr>
                <w:rFonts w:cs="Arial"/>
              </w:rPr>
              <w:t>DC Converter</w:t>
            </w:r>
          </w:p>
        </w:tc>
        <w:tc>
          <w:tcPr>
            <w:tcW w:w="6634" w:type="dxa"/>
            <w:tcPrChange w:id="485" w:author="Stuart McLarnon" w:date="2025-12-10T12:53:00Z" w16du:dateUtc="2025-12-10T12:53:00Z">
              <w:tcPr>
                <w:tcW w:w="6634" w:type="dxa"/>
                <w:gridSpan w:val="4"/>
              </w:tcPr>
            </w:tcPrChange>
          </w:tcPr>
          <w:p w14:paraId="16A294E9" w14:textId="0242A003" w:rsidR="004B0C37" w:rsidRPr="007E0B31" w:rsidRDefault="004B0C37" w:rsidP="004B0C37">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8C0657" w:rsidRPr="007E0B31" w14:paraId="04148493" w14:textId="77777777" w:rsidTr="00C60095">
        <w:trPr>
          <w:cantSplit/>
          <w:trPrChange w:id="486" w:author="Stuart McLarnon" w:date="2025-12-10T12:53:00Z" w16du:dateUtc="2025-12-10T12:53:00Z">
            <w:trPr>
              <w:gridBefore w:val="1"/>
              <w:gridAfter w:val="0"/>
              <w:wAfter w:w="255" w:type="dxa"/>
              <w:cantSplit/>
            </w:trPr>
          </w:trPrChange>
        </w:trPr>
        <w:tc>
          <w:tcPr>
            <w:tcW w:w="2884" w:type="dxa"/>
            <w:tcPrChange w:id="487" w:author="Stuart McLarnon" w:date="2025-12-10T12:53:00Z" w16du:dateUtc="2025-12-10T12:53:00Z">
              <w:tcPr>
                <w:tcW w:w="2884" w:type="dxa"/>
                <w:gridSpan w:val="3"/>
              </w:tcPr>
            </w:tcPrChange>
          </w:tcPr>
          <w:p w14:paraId="49C122A2" w14:textId="77777777" w:rsidR="004B0C37" w:rsidRPr="007E0B31" w:rsidRDefault="004B0C37" w:rsidP="004B0C37">
            <w:pPr>
              <w:pStyle w:val="Arial11Bold"/>
              <w:rPr>
                <w:rFonts w:cs="Arial"/>
              </w:rPr>
            </w:pPr>
            <w:r w:rsidRPr="007E0B31">
              <w:rPr>
                <w:rFonts w:cs="Arial"/>
              </w:rPr>
              <w:t>DC Converter Station</w:t>
            </w:r>
          </w:p>
        </w:tc>
        <w:tc>
          <w:tcPr>
            <w:tcW w:w="6634" w:type="dxa"/>
            <w:tcPrChange w:id="488" w:author="Stuart McLarnon" w:date="2025-12-10T12:53:00Z" w16du:dateUtc="2025-12-10T12:53:00Z">
              <w:tcPr>
                <w:tcW w:w="6634" w:type="dxa"/>
                <w:gridSpan w:val="4"/>
              </w:tcPr>
            </w:tcPrChange>
          </w:tcPr>
          <w:p w14:paraId="115A8F13" w14:textId="77777777"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4B0C37" w:rsidRPr="007E0B31" w:rsidRDefault="004B0C37" w:rsidP="004B0C37">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4B0C37" w:rsidRPr="007E0B31" w:rsidRDefault="004B0C37" w:rsidP="004B0C37">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4B0C37" w:rsidRPr="007E0B31" w:rsidRDefault="004B0C37" w:rsidP="004B0C37">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8C0657" w:rsidRPr="007E0B31" w14:paraId="24609803" w14:textId="77777777" w:rsidTr="00C60095">
        <w:trPr>
          <w:cantSplit/>
          <w:trPrChange w:id="489" w:author="Stuart McLarnon" w:date="2025-12-10T12:53:00Z" w16du:dateUtc="2025-12-10T12:53:00Z">
            <w:trPr>
              <w:gridBefore w:val="1"/>
              <w:gridAfter w:val="0"/>
              <w:wAfter w:w="255" w:type="dxa"/>
              <w:cantSplit/>
            </w:trPr>
          </w:trPrChange>
        </w:trPr>
        <w:tc>
          <w:tcPr>
            <w:tcW w:w="2884" w:type="dxa"/>
            <w:tcPrChange w:id="490" w:author="Stuart McLarnon" w:date="2025-12-10T12:53:00Z" w16du:dateUtc="2025-12-10T12:53:00Z">
              <w:tcPr>
                <w:tcW w:w="2884" w:type="dxa"/>
                <w:gridSpan w:val="3"/>
              </w:tcPr>
            </w:tcPrChange>
          </w:tcPr>
          <w:p w14:paraId="222E9D6C" w14:textId="77777777" w:rsidR="004B0C37" w:rsidRPr="007E0B31" w:rsidRDefault="004B0C37" w:rsidP="004B0C37">
            <w:pPr>
              <w:pStyle w:val="Arial11Bold"/>
              <w:rPr>
                <w:rFonts w:cs="Arial"/>
              </w:rPr>
            </w:pPr>
            <w:r w:rsidRPr="007E0B31">
              <w:rPr>
                <w:rFonts w:cs="Arial"/>
              </w:rPr>
              <w:t>DC Network</w:t>
            </w:r>
          </w:p>
        </w:tc>
        <w:tc>
          <w:tcPr>
            <w:tcW w:w="6634" w:type="dxa"/>
            <w:tcPrChange w:id="491" w:author="Stuart McLarnon" w:date="2025-12-10T12:53:00Z" w16du:dateUtc="2025-12-10T12:53:00Z">
              <w:tcPr>
                <w:tcW w:w="6634" w:type="dxa"/>
                <w:gridSpan w:val="4"/>
              </w:tcPr>
            </w:tcPrChange>
          </w:tcPr>
          <w:p w14:paraId="7159FD8A" w14:textId="77777777" w:rsidR="004B0C37" w:rsidRPr="007E0B31" w:rsidRDefault="004B0C37" w:rsidP="004B0C37">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8C0657" w:rsidRPr="007E0B31" w14:paraId="63DC321A" w14:textId="77777777" w:rsidTr="00C60095">
        <w:trPr>
          <w:cantSplit/>
          <w:trPrChange w:id="492" w:author="Stuart McLarnon" w:date="2025-12-10T12:53:00Z" w16du:dateUtc="2025-12-10T12:53:00Z">
            <w:trPr>
              <w:gridBefore w:val="1"/>
              <w:gridAfter w:val="0"/>
              <w:wAfter w:w="255" w:type="dxa"/>
              <w:cantSplit/>
            </w:trPr>
          </w:trPrChange>
        </w:trPr>
        <w:tc>
          <w:tcPr>
            <w:tcW w:w="2884" w:type="dxa"/>
            <w:tcPrChange w:id="493" w:author="Stuart McLarnon" w:date="2025-12-10T12:53:00Z" w16du:dateUtc="2025-12-10T12:53:00Z">
              <w:tcPr>
                <w:tcW w:w="2884" w:type="dxa"/>
                <w:gridSpan w:val="3"/>
              </w:tcPr>
            </w:tcPrChange>
          </w:tcPr>
          <w:p w14:paraId="28B46EC0" w14:textId="6EB233EA" w:rsidR="004B0C37" w:rsidRPr="007E0B31" w:rsidRDefault="004B0C37" w:rsidP="004B0C37">
            <w:pPr>
              <w:pStyle w:val="Arial11Bold"/>
              <w:rPr>
                <w:rFonts w:cs="Arial"/>
              </w:rPr>
            </w:pPr>
            <w:bookmarkStart w:id="494" w:name="_DV_C16"/>
            <w:r w:rsidRPr="007E0B31">
              <w:rPr>
                <w:rFonts w:cs="Arial"/>
              </w:rPr>
              <w:t>DCUSA</w:t>
            </w:r>
            <w:bookmarkEnd w:id="494"/>
          </w:p>
        </w:tc>
        <w:tc>
          <w:tcPr>
            <w:tcW w:w="6634" w:type="dxa"/>
            <w:tcPrChange w:id="495" w:author="Stuart McLarnon" w:date="2025-12-10T12:53:00Z" w16du:dateUtc="2025-12-10T12:53:00Z">
              <w:tcPr>
                <w:tcW w:w="6634" w:type="dxa"/>
                <w:gridSpan w:val="4"/>
              </w:tcPr>
            </w:tcPrChange>
          </w:tcPr>
          <w:p w14:paraId="2D09966A" w14:textId="77777777" w:rsidR="004B0C37" w:rsidRPr="007E0B31" w:rsidRDefault="004B0C37" w:rsidP="004B0C37">
            <w:pPr>
              <w:pStyle w:val="TableArial11"/>
              <w:rPr>
                <w:rFonts w:cs="Arial"/>
              </w:rPr>
            </w:pPr>
            <w:bookmarkStart w:id="496"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496"/>
          </w:p>
        </w:tc>
      </w:tr>
      <w:tr w:rsidR="008C0657" w:rsidRPr="007E0B31" w14:paraId="1606AF94" w14:textId="77777777" w:rsidTr="00C60095">
        <w:trPr>
          <w:cantSplit/>
          <w:trPrChange w:id="497" w:author="Stuart McLarnon" w:date="2025-12-10T12:53:00Z" w16du:dateUtc="2025-12-10T12:53:00Z">
            <w:trPr>
              <w:gridBefore w:val="1"/>
              <w:gridAfter w:val="0"/>
              <w:wAfter w:w="255" w:type="dxa"/>
              <w:cantSplit/>
            </w:trPr>
          </w:trPrChange>
        </w:trPr>
        <w:tc>
          <w:tcPr>
            <w:tcW w:w="2884" w:type="dxa"/>
            <w:tcPrChange w:id="498" w:author="Stuart McLarnon" w:date="2025-12-10T12:53:00Z" w16du:dateUtc="2025-12-10T12:53:00Z">
              <w:tcPr>
                <w:tcW w:w="2884" w:type="dxa"/>
                <w:gridSpan w:val="3"/>
              </w:tcPr>
            </w:tcPrChange>
          </w:tcPr>
          <w:p w14:paraId="4E5CF645" w14:textId="7FE8AA42" w:rsidR="004B0C37" w:rsidRPr="007E0B31" w:rsidRDefault="004B0C37" w:rsidP="004B0C37">
            <w:pPr>
              <w:pStyle w:val="Arial11Bold"/>
              <w:rPr>
                <w:rFonts w:cs="Arial"/>
              </w:rPr>
            </w:pPr>
            <w:r>
              <w:rPr>
                <w:rFonts w:cs="Arial"/>
              </w:rPr>
              <w:t>Defence Service Provider</w:t>
            </w:r>
          </w:p>
        </w:tc>
        <w:tc>
          <w:tcPr>
            <w:tcW w:w="6634" w:type="dxa"/>
            <w:tcPrChange w:id="499" w:author="Stuart McLarnon" w:date="2025-12-10T12:53:00Z" w16du:dateUtc="2025-12-10T12:53:00Z">
              <w:tcPr>
                <w:tcW w:w="6634" w:type="dxa"/>
                <w:gridSpan w:val="4"/>
              </w:tcPr>
            </w:tcPrChange>
          </w:tcPr>
          <w:p w14:paraId="5F608CCE" w14:textId="100B330A" w:rsidR="004B0C37" w:rsidRPr="00457A4E" w:rsidRDefault="004B0C37" w:rsidP="004B0C37">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8C0657" w:rsidRPr="004C6B96" w14:paraId="691395AA" w14:textId="77777777" w:rsidTr="00C60095">
        <w:trPr>
          <w:cantSplit/>
          <w:trPrChange w:id="500" w:author="Stuart McLarnon" w:date="2025-12-10T12:53:00Z" w16du:dateUtc="2025-12-10T12:53:00Z">
            <w:trPr>
              <w:gridBefore w:val="1"/>
              <w:gridAfter w:val="0"/>
              <w:wAfter w:w="255" w:type="dxa"/>
              <w:cantSplit/>
            </w:trPr>
          </w:trPrChange>
        </w:trPr>
        <w:tc>
          <w:tcPr>
            <w:tcW w:w="2884" w:type="dxa"/>
            <w:tcPrChange w:id="501" w:author="Stuart McLarnon" w:date="2025-12-10T12:53:00Z" w16du:dateUtc="2025-12-10T12:53:00Z">
              <w:tcPr>
                <w:tcW w:w="2884" w:type="dxa"/>
                <w:gridSpan w:val="3"/>
              </w:tcPr>
            </w:tcPrChange>
          </w:tcPr>
          <w:p w14:paraId="7EE919B9" w14:textId="7E74632A" w:rsidR="004B0C37" w:rsidRPr="004C6B96" w:rsidRDefault="004B0C37" w:rsidP="004B0C37">
            <w:pPr>
              <w:pStyle w:val="Arial11Bold"/>
              <w:rPr>
                <w:rFonts w:cs="Arial"/>
              </w:rPr>
            </w:pPr>
            <w:r w:rsidRPr="002510FF">
              <w:rPr>
                <w:rFonts w:cs="Arial"/>
              </w:rPr>
              <w:t>Defined Active Damping Power</w:t>
            </w:r>
          </w:p>
        </w:tc>
        <w:tc>
          <w:tcPr>
            <w:tcW w:w="6634" w:type="dxa"/>
            <w:tcPrChange w:id="502" w:author="Stuart McLarnon" w:date="2025-12-10T12:53:00Z" w16du:dateUtc="2025-12-10T12:53:00Z">
              <w:tcPr>
                <w:tcW w:w="6634" w:type="dxa"/>
                <w:gridSpan w:val="4"/>
              </w:tcPr>
            </w:tcPrChange>
          </w:tcPr>
          <w:p w14:paraId="4F8CD6A7" w14:textId="541A0771" w:rsidR="004B0C37" w:rsidRPr="004C6B96" w:rsidRDefault="004B0C37" w:rsidP="004B0C37">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8C0657" w:rsidRPr="007E0B31" w14:paraId="2FA07109" w14:textId="77777777" w:rsidTr="00C60095">
        <w:trPr>
          <w:cantSplit/>
          <w:trPrChange w:id="503" w:author="Stuart McLarnon" w:date="2025-12-10T12:53:00Z" w16du:dateUtc="2025-12-10T12:53:00Z">
            <w:trPr>
              <w:gridBefore w:val="1"/>
              <w:gridAfter w:val="0"/>
              <w:wAfter w:w="255" w:type="dxa"/>
              <w:cantSplit/>
            </w:trPr>
          </w:trPrChange>
        </w:trPr>
        <w:tc>
          <w:tcPr>
            <w:tcW w:w="2884" w:type="dxa"/>
            <w:tcPrChange w:id="504" w:author="Stuart McLarnon" w:date="2025-12-10T12:53:00Z" w16du:dateUtc="2025-12-10T12:53:00Z">
              <w:tcPr>
                <w:tcW w:w="2884" w:type="dxa"/>
                <w:gridSpan w:val="3"/>
              </w:tcPr>
            </w:tcPrChange>
          </w:tcPr>
          <w:p w14:paraId="117B083C" w14:textId="77777777" w:rsidR="004B0C37" w:rsidRPr="007E0B31" w:rsidRDefault="004B0C37" w:rsidP="004B0C37">
            <w:pPr>
              <w:pStyle w:val="Arial11Bold"/>
              <w:rPr>
                <w:rFonts w:cs="Arial"/>
              </w:rPr>
            </w:pPr>
            <w:r w:rsidRPr="007E0B31">
              <w:rPr>
                <w:rFonts w:cs="Arial"/>
              </w:rPr>
              <w:t>De-Load</w:t>
            </w:r>
          </w:p>
        </w:tc>
        <w:tc>
          <w:tcPr>
            <w:tcW w:w="6634" w:type="dxa"/>
            <w:tcPrChange w:id="505" w:author="Stuart McLarnon" w:date="2025-12-10T12:53:00Z" w16du:dateUtc="2025-12-10T12:53:00Z">
              <w:tcPr>
                <w:tcW w:w="6634" w:type="dxa"/>
                <w:gridSpan w:val="4"/>
              </w:tcPr>
            </w:tcPrChange>
          </w:tcPr>
          <w:p w14:paraId="37F791C8" w14:textId="77777777" w:rsidR="004B0C37" w:rsidRPr="007E0B31" w:rsidRDefault="004B0C37" w:rsidP="004B0C37">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8C0657" w:rsidRPr="007E0B31" w14:paraId="350F79F3" w14:textId="77777777" w:rsidTr="00C60095">
        <w:trPr>
          <w:cantSplit/>
          <w:trPrChange w:id="506" w:author="Stuart McLarnon" w:date="2025-12-10T12:53:00Z" w16du:dateUtc="2025-12-10T12:53:00Z">
            <w:trPr>
              <w:gridBefore w:val="1"/>
              <w:gridAfter w:val="0"/>
              <w:wAfter w:w="255" w:type="dxa"/>
              <w:cantSplit/>
            </w:trPr>
          </w:trPrChange>
        </w:trPr>
        <w:tc>
          <w:tcPr>
            <w:tcW w:w="2884" w:type="dxa"/>
            <w:tcPrChange w:id="507" w:author="Stuart McLarnon" w:date="2025-12-10T12:53:00Z" w16du:dateUtc="2025-12-10T12:53:00Z">
              <w:tcPr>
                <w:tcW w:w="2884" w:type="dxa"/>
                <w:gridSpan w:val="3"/>
              </w:tcPr>
            </w:tcPrChange>
          </w:tcPr>
          <w:p w14:paraId="391D35C5" w14:textId="51014E35" w:rsidR="004B0C37" w:rsidRPr="00BF40B1" w:rsidRDefault="004B0C37" w:rsidP="004B0C37">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Change w:id="508" w:author="Stuart McLarnon" w:date="2025-12-10T12:53:00Z" w16du:dateUtc="2025-12-10T12:53:00Z">
              <w:tcPr>
                <w:tcW w:w="6634" w:type="dxa"/>
                <w:gridSpan w:val="4"/>
              </w:tcPr>
            </w:tcPrChange>
          </w:tcPr>
          <w:p w14:paraId="30A495B1"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8C0657" w:rsidRPr="007E0B31" w14:paraId="606CCDD6" w14:textId="77777777" w:rsidTr="00C60095">
        <w:trPr>
          <w:cantSplit/>
          <w:trPrChange w:id="509" w:author="Stuart McLarnon" w:date="2025-12-10T12:53:00Z" w16du:dateUtc="2025-12-10T12:53:00Z">
            <w:trPr>
              <w:gridBefore w:val="1"/>
              <w:gridAfter w:val="0"/>
              <w:wAfter w:w="255" w:type="dxa"/>
              <w:cantSplit/>
            </w:trPr>
          </w:trPrChange>
        </w:trPr>
        <w:tc>
          <w:tcPr>
            <w:tcW w:w="2884" w:type="dxa"/>
            <w:tcPrChange w:id="510" w:author="Stuart McLarnon" w:date="2025-12-10T12:53:00Z" w16du:dateUtc="2025-12-10T12:53:00Z">
              <w:tcPr>
                <w:tcW w:w="2884" w:type="dxa"/>
                <w:gridSpan w:val="3"/>
              </w:tcPr>
            </w:tcPrChange>
          </w:tcPr>
          <w:p w14:paraId="2DC6202B" w14:textId="77777777" w:rsidR="004B0C37" w:rsidRPr="007E0B31" w:rsidRDefault="004B0C37" w:rsidP="004B0C37">
            <w:pPr>
              <w:pStyle w:val="Arial11Bold"/>
              <w:rPr>
                <w:rFonts w:cs="Arial"/>
              </w:rPr>
            </w:pPr>
            <w:r w:rsidRPr="007E0B31">
              <w:rPr>
                <w:rFonts w:cs="Arial"/>
              </w:rPr>
              <w:t>Demand</w:t>
            </w:r>
          </w:p>
        </w:tc>
        <w:tc>
          <w:tcPr>
            <w:tcW w:w="6634" w:type="dxa"/>
            <w:tcPrChange w:id="511" w:author="Stuart McLarnon" w:date="2025-12-10T12:53:00Z" w16du:dateUtc="2025-12-10T12:53:00Z">
              <w:tcPr>
                <w:tcW w:w="6634" w:type="dxa"/>
                <w:gridSpan w:val="4"/>
              </w:tcPr>
            </w:tcPrChange>
          </w:tcPr>
          <w:p w14:paraId="24CCD0A3" w14:textId="3A222D29" w:rsidR="004B0C37" w:rsidRPr="007E0B31" w:rsidRDefault="004B0C37" w:rsidP="004B0C37">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8C0657" w:rsidRPr="007E0B31" w14:paraId="132FD5F0" w14:textId="77777777" w:rsidTr="00C60095">
        <w:trPr>
          <w:cantSplit/>
          <w:trPrChange w:id="512" w:author="Stuart McLarnon" w:date="2025-12-10T12:53:00Z" w16du:dateUtc="2025-12-10T12:53:00Z">
            <w:trPr>
              <w:gridBefore w:val="1"/>
              <w:gridAfter w:val="0"/>
              <w:wAfter w:w="255" w:type="dxa"/>
              <w:cantSplit/>
            </w:trPr>
          </w:trPrChange>
        </w:trPr>
        <w:tc>
          <w:tcPr>
            <w:tcW w:w="2884" w:type="dxa"/>
            <w:tcPrChange w:id="513" w:author="Stuart McLarnon" w:date="2025-12-10T12:53:00Z" w16du:dateUtc="2025-12-10T12:53:00Z">
              <w:tcPr>
                <w:tcW w:w="2884" w:type="dxa"/>
                <w:gridSpan w:val="3"/>
              </w:tcPr>
            </w:tcPrChange>
          </w:tcPr>
          <w:p w14:paraId="492175AA" w14:textId="77777777" w:rsidR="004B0C37" w:rsidRPr="00D43AA4" w:rsidRDefault="004B0C37" w:rsidP="004B0C37">
            <w:pPr>
              <w:pStyle w:val="Arial11Bold"/>
              <w:rPr>
                <w:rFonts w:cs="Arial"/>
              </w:rPr>
            </w:pPr>
            <w:r w:rsidRPr="00D43AA4">
              <w:rPr>
                <w:rFonts w:cs="Arial"/>
              </w:rPr>
              <w:t>Demand Aggregation</w:t>
            </w:r>
          </w:p>
        </w:tc>
        <w:tc>
          <w:tcPr>
            <w:tcW w:w="6634" w:type="dxa"/>
            <w:tcPrChange w:id="514" w:author="Stuart McLarnon" w:date="2025-12-10T12:53:00Z" w16du:dateUtc="2025-12-10T12:53:00Z">
              <w:tcPr>
                <w:tcW w:w="6634" w:type="dxa"/>
                <w:gridSpan w:val="4"/>
              </w:tcPr>
            </w:tcPrChange>
          </w:tcPr>
          <w:p w14:paraId="23ABDC51" w14:textId="53C213C8" w:rsidR="004B0C37" w:rsidRPr="00D43AA4" w:rsidRDefault="004B0C37" w:rsidP="004B0C37">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8C0657" w:rsidRPr="007E0B31" w14:paraId="447D159D" w14:textId="77777777" w:rsidTr="00C60095">
        <w:trPr>
          <w:cantSplit/>
          <w:trPrChange w:id="515" w:author="Stuart McLarnon" w:date="2025-12-10T12:53:00Z" w16du:dateUtc="2025-12-10T12:53:00Z">
            <w:trPr>
              <w:gridBefore w:val="1"/>
              <w:gridAfter w:val="0"/>
              <w:wAfter w:w="255" w:type="dxa"/>
              <w:cantSplit/>
            </w:trPr>
          </w:trPrChange>
        </w:trPr>
        <w:tc>
          <w:tcPr>
            <w:tcW w:w="2884" w:type="dxa"/>
            <w:tcPrChange w:id="516" w:author="Stuart McLarnon" w:date="2025-12-10T12:53:00Z" w16du:dateUtc="2025-12-10T12:53:00Z">
              <w:tcPr>
                <w:tcW w:w="2884" w:type="dxa"/>
                <w:gridSpan w:val="3"/>
              </w:tcPr>
            </w:tcPrChange>
          </w:tcPr>
          <w:p w14:paraId="2D2F08BE" w14:textId="77777777" w:rsidR="004B0C37" w:rsidRPr="007E0B31" w:rsidRDefault="004B0C37" w:rsidP="004B0C37">
            <w:pPr>
              <w:pStyle w:val="Arial11Bold"/>
              <w:rPr>
                <w:rFonts w:cs="Arial"/>
              </w:rPr>
            </w:pPr>
            <w:r w:rsidRPr="007E0B31">
              <w:rPr>
                <w:rFonts w:cs="Arial"/>
              </w:rPr>
              <w:lastRenderedPageBreak/>
              <w:t>Demand Capacity</w:t>
            </w:r>
          </w:p>
        </w:tc>
        <w:tc>
          <w:tcPr>
            <w:tcW w:w="6634" w:type="dxa"/>
            <w:tcPrChange w:id="517" w:author="Stuart McLarnon" w:date="2025-12-10T12:53:00Z" w16du:dateUtc="2025-12-10T12:53:00Z">
              <w:tcPr>
                <w:tcW w:w="6634" w:type="dxa"/>
                <w:gridSpan w:val="4"/>
              </w:tcPr>
            </w:tcPrChange>
          </w:tcPr>
          <w:p w14:paraId="006F2F7A" w14:textId="77777777" w:rsidR="004B0C37" w:rsidRPr="007E0B31" w:rsidRDefault="004B0C37" w:rsidP="004B0C37">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8C0657" w:rsidRPr="007E0B31" w14:paraId="73128DE2" w14:textId="77777777" w:rsidTr="00C60095">
        <w:trPr>
          <w:cantSplit/>
          <w:trPrChange w:id="518" w:author="Stuart McLarnon" w:date="2025-12-10T12:53:00Z" w16du:dateUtc="2025-12-10T12:53:00Z">
            <w:trPr>
              <w:gridBefore w:val="1"/>
              <w:gridAfter w:val="0"/>
              <w:wAfter w:w="255" w:type="dxa"/>
              <w:cantSplit/>
            </w:trPr>
          </w:trPrChange>
        </w:trPr>
        <w:tc>
          <w:tcPr>
            <w:tcW w:w="2884" w:type="dxa"/>
            <w:tcPrChange w:id="519" w:author="Stuart McLarnon" w:date="2025-12-10T12:53:00Z" w16du:dateUtc="2025-12-10T12:53:00Z">
              <w:tcPr>
                <w:tcW w:w="2884" w:type="dxa"/>
                <w:gridSpan w:val="3"/>
              </w:tcPr>
            </w:tcPrChange>
          </w:tcPr>
          <w:p w14:paraId="0DB30E04" w14:textId="77777777" w:rsidR="004B0C37" w:rsidRPr="007E0B31" w:rsidRDefault="004B0C37" w:rsidP="004B0C37">
            <w:pPr>
              <w:pStyle w:val="Arial11Bold"/>
              <w:rPr>
                <w:rFonts w:cs="Arial"/>
              </w:rPr>
            </w:pPr>
            <w:r w:rsidRPr="007E0B31">
              <w:rPr>
                <w:rFonts w:cs="Arial"/>
              </w:rPr>
              <w:t>Demand Control</w:t>
            </w:r>
          </w:p>
        </w:tc>
        <w:tc>
          <w:tcPr>
            <w:tcW w:w="6634" w:type="dxa"/>
            <w:tcPrChange w:id="520" w:author="Stuart McLarnon" w:date="2025-12-10T12:53:00Z" w16du:dateUtc="2025-12-10T12:53:00Z">
              <w:tcPr>
                <w:tcW w:w="6634" w:type="dxa"/>
                <w:gridSpan w:val="4"/>
              </w:tcPr>
            </w:tcPrChange>
          </w:tcPr>
          <w:p w14:paraId="292D7690" w14:textId="77777777" w:rsidR="004B0C37" w:rsidRPr="007E0B31" w:rsidRDefault="004B0C37" w:rsidP="004B0C37">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4B0C37" w:rsidRPr="007E0B31" w:rsidRDefault="004B0C37" w:rsidP="004B0C37">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4B0C37" w:rsidRPr="007E0B31" w:rsidRDefault="004B0C37" w:rsidP="004B0C37">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4B0C37" w:rsidRPr="007E0B31" w:rsidRDefault="004B0C37" w:rsidP="004B0C37">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8C0657" w:rsidRPr="007E0B31" w14:paraId="771D1D67" w14:textId="77777777" w:rsidTr="00C60095">
        <w:trPr>
          <w:cantSplit/>
          <w:trPrChange w:id="521" w:author="Stuart McLarnon" w:date="2025-12-10T12:53:00Z" w16du:dateUtc="2025-12-10T12:53:00Z">
            <w:trPr>
              <w:gridBefore w:val="1"/>
              <w:gridAfter w:val="0"/>
              <w:wAfter w:w="255" w:type="dxa"/>
              <w:cantSplit/>
            </w:trPr>
          </w:trPrChange>
        </w:trPr>
        <w:tc>
          <w:tcPr>
            <w:tcW w:w="2884" w:type="dxa"/>
            <w:tcPrChange w:id="522" w:author="Stuart McLarnon" w:date="2025-12-10T12:53:00Z" w16du:dateUtc="2025-12-10T12:53:00Z">
              <w:tcPr>
                <w:tcW w:w="2884" w:type="dxa"/>
                <w:gridSpan w:val="3"/>
              </w:tcPr>
            </w:tcPrChange>
          </w:tcPr>
          <w:p w14:paraId="29DA16EE" w14:textId="77777777" w:rsidR="004B0C37" w:rsidRPr="007E0B31" w:rsidRDefault="004B0C37" w:rsidP="004B0C37">
            <w:pPr>
              <w:pStyle w:val="Arial11Bold"/>
              <w:rPr>
                <w:rFonts w:cs="Arial"/>
              </w:rPr>
            </w:pPr>
            <w:r w:rsidRPr="007E0B31">
              <w:rPr>
                <w:rFonts w:cs="Arial"/>
              </w:rPr>
              <w:t>Demand Control Notification Level</w:t>
            </w:r>
          </w:p>
        </w:tc>
        <w:tc>
          <w:tcPr>
            <w:tcW w:w="6634" w:type="dxa"/>
            <w:tcPrChange w:id="523" w:author="Stuart McLarnon" w:date="2025-12-10T12:53:00Z" w16du:dateUtc="2025-12-10T12:53:00Z">
              <w:tcPr>
                <w:tcW w:w="6634" w:type="dxa"/>
                <w:gridSpan w:val="4"/>
              </w:tcPr>
            </w:tcPrChange>
          </w:tcPr>
          <w:p w14:paraId="2EAE7DCE" w14:textId="4D95D84D"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8C0657" w:rsidRPr="007E0B31" w14:paraId="7F6978BD" w14:textId="77777777" w:rsidTr="00C60095">
        <w:trPr>
          <w:cantSplit/>
          <w:trPrChange w:id="524" w:author="Stuart McLarnon" w:date="2025-12-10T12:53:00Z" w16du:dateUtc="2025-12-10T12:53:00Z">
            <w:trPr>
              <w:gridBefore w:val="1"/>
              <w:gridAfter w:val="0"/>
              <w:wAfter w:w="255" w:type="dxa"/>
              <w:cantSplit/>
            </w:trPr>
          </w:trPrChange>
        </w:trPr>
        <w:tc>
          <w:tcPr>
            <w:tcW w:w="2884" w:type="dxa"/>
            <w:tcPrChange w:id="525" w:author="Stuart McLarnon" w:date="2025-12-10T12:53:00Z" w16du:dateUtc="2025-12-10T12:53:00Z">
              <w:tcPr>
                <w:tcW w:w="2884" w:type="dxa"/>
                <w:gridSpan w:val="3"/>
              </w:tcPr>
            </w:tcPrChange>
          </w:tcPr>
          <w:p w14:paraId="0ADFAF99" w14:textId="4EE2F7A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Change w:id="526" w:author="Stuart McLarnon" w:date="2025-12-10T12:53:00Z" w16du:dateUtc="2025-12-10T12:53:00Z">
              <w:tcPr>
                <w:tcW w:w="6634" w:type="dxa"/>
                <w:gridSpan w:val="4"/>
              </w:tcPr>
            </w:tcPrChange>
          </w:tcPr>
          <w:p w14:paraId="426031F6" w14:textId="18F3E570" w:rsidR="004B0C37" w:rsidRPr="00A87826" w:rsidRDefault="004B0C37" w:rsidP="004B0C37">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8C0657" w:rsidRPr="007E0B31" w14:paraId="0DAA104C" w14:textId="77777777" w:rsidTr="00C60095">
        <w:trPr>
          <w:cantSplit/>
          <w:trPrChange w:id="527" w:author="Stuart McLarnon" w:date="2025-12-10T12:53:00Z" w16du:dateUtc="2025-12-10T12:53:00Z">
            <w:trPr>
              <w:gridBefore w:val="1"/>
              <w:gridAfter w:val="0"/>
              <w:wAfter w:w="255" w:type="dxa"/>
              <w:cantSplit/>
            </w:trPr>
          </w:trPrChange>
        </w:trPr>
        <w:tc>
          <w:tcPr>
            <w:tcW w:w="2884" w:type="dxa"/>
            <w:tcPrChange w:id="528" w:author="Stuart McLarnon" w:date="2025-12-10T12:53:00Z" w16du:dateUtc="2025-12-10T12:53:00Z">
              <w:tcPr>
                <w:tcW w:w="2884" w:type="dxa"/>
                <w:gridSpan w:val="3"/>
              </w:tcPr>
            </w:tcPrChange>
          </w:tcPr>
          <w:p w14:paraId="32FDE2E4" w14:textId="6F83A7BF"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Change w:id="529" w:author="Stuart McLarnon" w:date="2025-12-10T12:53:00Z" w16du:dateUtc="2025-12-10T12:53:00Z">
              <w:tcPr>
                <w:tcW w:w="6634" w:type="dxa"/>
                <w:gridSpan w:val="4"/>
              </w:tcPr>
            </w:tcPrChange>
          </w:tcPr>
          <w:p w14:paraId="50F62303" w14:textId="4C2B4992" w:rsidR="004B0C37" w:rsidRPr="007E0B31" w:rsidRDefault="004B0C37" w:rsidP="004B0C37">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8C0657" w:rsidRPr="007E0B31" w14:paraId="3A2115E3" w14:textId="77777777" w:rsidTr="00C60095">
        <w:trPr>
          <w:cantSplit/>
          <w:trPrChange w:id="530" w:author="Stuart McLarnon" w:date="2025-12-10T12:53:00Z" w16du:dateUtc="2025-12-10T12:53:00Z">
            <w:trPr>
              <w:gridBefore w:val="1"/>
              <w:gridAfter w:val="0"/>
              <w:wAfter w:w="255" w:type="dxa"/>
              <w:cantSplit/>
            </w:trPr>
          </w:trPrChange>
        </w:trPr>
        <w:tc>
          <w:tcPr>
            <w:tcW w:w="2884" w:type="dxa"/>
            <w:tcPrChange w:id="531" w:author="Stuart McLarnon" w:date="2025-12-10T12:53:00Z" w16du:dateUtc="2025-12-10T12:53:00Z">
              <w:tcPr>
                <w:tcW w:w="2884" w:type="dxa"/>
                <w:gridSpan w:val="3"/>
              </w:tcPr>
            </w:tcPrChange>
          </w:tcPr>
          <w:p w14:paraId="503FDDCB" w14:textId="77777777" w:rsidR="004B0C37" w:rsidRPr="007E0B31" w:rsidRDefault="004B0C37" w:rsidP="004B0C37">
            <w:pPr>
              <w:rPr>
                <w:rFonts w:cs="Arial"/>
                <w:b/>
              </w:rPr>
            </w:pPr>
            <w:r w:rsidRPr="007E0B31">
              <w:rPr>
                <w:rFonts w:cs="Arial"/>
                <w:b/>
              </w:rPr>
              <w:t>Demand Response Active Power Control</w:t>
            </w:r>
          </w:p>
          <w:p w14:paraId="3D2C98B3" w14:textId="77777777" w:rsidR="004B0C37" w:rsidRPr="007E0B31" w:rsidRDefault="004B0C37" w:rsidP="004B0C37">
            <w:pPr>
              <w:pStyle w:val="Level1Text"/>
              <w:tabs>
                <w:tab w:val="left" w:pos="0"/>
              </w:tabs>
              <w:ind w:left="0" w:firstLine="0"/>
              <w:rPr>
                <w:rFonts w:cs="Arial"/>
                <w:b/>
                <w:color w:val="auto"/>
                <w:lang w:val="en-GB"/>
              </w:rPr>
            </w:pPr>
          </w:p>
        </w:tc>
        <w:tc>
          <w:tcPr>
            <w:tcW w:w="6634" w:type="dxa"/>
            <w:tcPrChange w:id="532" w:author="Stuart McLarnon" w:date="2025-12-10T12:53:00Z" w16du:dateUtc="2025-12-10T12:53:00Z">
              <w:tcPr>
                <w:tcW w:w="6634" w:type="dxa"/>
                <w:gridSpan w:val="4"/>
              </w:tcPr>
            </w:tcPrChange>
          </w:tcPr>
          <w:p w14:paraId="72EAF0B4" w14:textId="674041C0" w:rsidR="004B0C37" w:rsidRPr="007E0B31" w:rsidRDefault="004B0C37" w:rsidP="004B0C37">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8C0657" w:rsidRPr="007E0B31" w14:paraId="0D19BB11" w14:textId="77777777" w:rsidTr="00C60095">
        <w:trPr>
          <w:cantSplit/>
          <w:trPrChange w:id="533" w:author="Stuart McLarnon" w:date="2025-12-10T12:53:00Z" w16du:dateUtc="2025-12-10T12:53:00Z">
            <w:trPr>
              <w:gridBefore w:val="1"/>
              <w:gridAfter w:val="0"/>
              <w:wAfter w:w="255" w:type="dxa"/>
              <w:cantSplit/>
            </w:trPr>
          </w:trPrChange>
        </w:trPr>
        <w:tc>
          <w:tcPr>
            <w:tcW w:w="2884" w:type="dxa"/>
            <w:tcPrChange w:id="534" w:author="Stuart McLarnon" w:date="2025-12-10T12:53:00Z" w16du:dateUtc="2025-12-10T12:53:00Z">
              <w:tcPr>
                <w:tcW w:w="2884" w:type="dxa"/>
                <w:gridSpan w:val="3"/>
              </w:tcPr>
            </w:tcPrChange>
          </w:tcPr>
          <w:p w14:paraId="19186A82" w14:textId="30F4003A" w:rsidR="004B0C37" w:rsidRPr="00D43AA4" w:rsidRDefault="004B0C37" w:rsidP="004B0C37">
            <w:pPr>
              <w:rPr>
                <w:rFonts w:cs="Arial"/>
                <w:b/>
              </w:rPr>
            </w:pPr>
            <w:r w:rsidRPr="00D43AA4">
              <w:rPr>
                <w:rFonts w:cs="Arial"/>
                <w:b/>
                <w:szCs w:val="22"/>
              </w:rPr>
              <w:t>Demand Response Provider</w:t>
            </w:r>
          </w:p>
        </w:tc>
        <w:tc>
          <w:tcPr>
            <w:tcW w:w="6634" w:type="dxa"/>
            <w:tcPrChange w:id="535" w:author="Stuart McLarnon" w:date="2025-12-10T12:53:00Z" w16du:dateUtc="2025-12-10T12:53:00Z">
              <w:tcPr>
                <w:tcW w:w="6634" w:type="dxa"/>
                <w:gridSpan w:val="4"/>
              </w:tcPr>
            </w:tcPrChange>
          </w:tcPr>
          <w:p w14:paraId="58BAB0B3" w14:textId="5BBA17DE" w:rsidR="004B0C37" w:rsidRPr="00D43AA4" w:rsidRDefault="004B0C37" w:rsidP="004B0C37">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8C0657" w:rsidRPr="007E0B31" w14:paraId="6633663D" w14:textId="77777777" w:rsidTr="00C60095">
        <w:trPr>
          <w:cantSplit/>
          <w:trPrChange w:id="536" w:author="Stuart McLarnon" w:date="2025-12-10T12:53:00Z" w16du:dateUtc="2025-12-10T12:53:00Z">
            <w:trPr>
              <w:gridBefore w:val="1"/>
              <w:gridAfter w:val="0"/>
              <w:wAfter w:w="255" w:type="dxa"/>
              <w:cantSplit/>
            </w:trPr>
          </w:trPrChange>
        </w:trPr>
        <w:tc>
          <w:tcPr>
            <w:tcW w:w="2884" w:type="dxa"/>
            <w:tcPrChange w:id="537" w:author="Stuart McLarnon" w:date="2025-12-10T12:53:00Z" w16du:dateUtc="2025-12-10T12:53:00Z">
              <w:tcPr>
                <w:tcW w:w="2884" w:type="dxa"/>
                <w:gridSpan w:val="3"/>
              </w:tcPr>
            </w:tcPrChange>
          </w:tcPr>
          <w:p w14:paraId="22517FE8" w14:textId="77777777" w:rsidR="004B0C37" w:rsidRPr="007E0B31" w:rsidRDefault="004B0C37" w:rsidP="004B0C37">
            <w:pPr>
              <w:rPr>
                <w:rFonts w:cs="Arial"/>
                <w:b/>
              </w:rPr>
            </w:pPr>
            <w:r w:rsidRPr="007E0B31">
              <w:rPr>
                <w:rFonts w:cs="Arial"/>
                <w:b/>
              </w:rPr>
              <w:t>Demand Response Reactive Power Control</w:t>
            </w:r>
          </w:p>
        </w:tc>
        <w:tc>
          <w:tcPr>
            <w:tcW w:w="6634" w:type="dxa"/>
            <w:tcPrChange w:id="538" w:author="Stuart McLarnon" w:date="2025-12-10T12:53:00Z" w16du:dateUtc="2025-12-10T12:53:00Z">
              <w:tcPr>
                <w:tcW w:w="6634" w:type="dxa"/>
                <w:gridSpan w:val="4"/>
              </w:tcPr>
            </w:tcPrChange>
          </w:tcPr>
          <w:p w14:paraId="2BA4A3FA" w14:textId="64E7B691" w:rsidR="004B0C37" w:rsidRPr="007E0B31" w:rsidRDefault="004B0C37" w:rsidP="004B0C37">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8C0657" w:rsidRPr="007E0B31" w14:paraId="14822F78" w14:textId="77777777" w:rsidTr="00C60095">
        <w:trPr>
          <w:cantSplit/>
          <w:trPrChange w:id="539" w:author="Stuart McLarnon" w:date="2025-12-10T12:53:00Z" w16du:dateUtc="2025-12-10T12:53:00Z">
            <w:trPr>
              <w:gridBefore w:val="1"/>
              <w:gridAfter w:val="0"/>
              <w:wAfter w:w="255" w:type="dxa"/>
              <w:cantSplit/>
            </w:trPr>
          </w:trPrChange>
        </w:trPr>
        <w:tc>
          <w:tcPr>
            <w:tcW w:w="2884" w:type="dxa"/>
            <w:tcPrChange w:id="540" w:author="Stuart McLarnon" w:date="2025-12-10T12:53:00Z" w16du:dateUtc="2025-12-10T12:53:00Z">
              <w:tcPr>
                <w:tcW w:w="2884" w:type="dxa"/>
                <w:gridSpan w:val="3"/>
              </w:tcPr>
            </w:tcPrChange>
          </w:tcPr>
          <w:p w14:paraId="26BC8B33" w14:textId="77777777" w:rsidR="004B0C37" w:rsidRDefault="004B0C37" w:rsidP="004B0C37">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4B0C37" w:rsidRPr="00480535" w:rsidRDefault="004B0C37" w:rsidP="004B0C37">
            <w:pPr>
              <w:rPr>
                <w:rFonts w:cs="Arial"/>
              </w:rPr>
            </w:pPr>
          </w:p>
          <w:p w14:paraId="0F59FC4D" w14:textId="77777777" w:rsidR="004B0C37" w:rsidRPr="00480535" w:rsidRDefault="004B0C37" w:rsidP="004B0C37">
            <w:pPr>
              <w:rPr>
                <w:rFonts w:cs="Arial"/>
              </w:rPr>
            </w:pPr>
          </w:p>
          <w:p w14:paraId="0D090E50" w14:textId="77777777" w:rsidR="004B0C37" w:rsidRPr="00480535" w:rsidRDefault="004B0C37" w:rsidP="004B0C37">
            <w:pPr>
              <w:rPr>
                <w:rFonts w:cs="Arial"/>
              </w:rPr>
            </w:pPr>
          </w:p>
          <w:p w14:paraId="7DD60955" w14:textId="77777777" w:rsidR="004B0C37" w:rsidRPr="00480535" w:rsidRDefault="004B0C37" w:rsidP="004B0C37">
            <w:pPr>
              <w:rPr>
                <w:rFonts w:cs="Arial"/>
              </w:rPr>
            </w:pPr>
          </w:p>
          <w:p w14:paraId="4C69458D" w14:textId="77777777" w:rsidR="004B0C37" w:rsidRPr="00480535" w:rsidRDefault="004B0C37" w:rsidP="004B0C37">
            <w:pPr>
              <w:rPr>
                <w:rFonts w:cs="Arial"/>
              </w:rPr>
            </w:pPr>
          </w:p>
          <w:p w14:paraId="32D73845" w14:textId="77777777" w:rsidR="004B0C37" w:rsidRPr="00480535" w:rsidRDefault="004B0C37" w:rsidP="004B0C37">
            <w:pPr>
              <w:rPr>
                <w:rFonts w:cs="Arial"/>
              </w:rPr>
            </w:pPr>
          </w:p>
          <w:p w14:paraId="5CE629BF" w14:textId="7D9E0949" w:rsidR="004B0C37" w:rsidRPr="00480535" w:rsidRDefault="004B0C37" w:rsidP="004B0C37">
            <w:pPr>
              <w:jc w:val="center"/>
              <w:rPr>
                <w:rFonts w:cs="Arial"/>
              </w:rPr>
            </w:pPr>
          </w:p>
        </w:tc>
        <w:tc>
          <w:tcPr>
            <w:tcW w:w="6634" w:type="dxa"/>
            <w:tcPrChange w:id="541" w:author="Stuart McLarnon" w:date="2025-12-10T12:53:00Z" w16du:dateUtc="2025-12-10T12:53:00Z">
              <w:tcPr>
                <w:tcW w:w="6634" w:type="dxa"/>
                <w:gridSpan w:val="4"/>
              </w:tcPr>
            </w:tcPrChange>
          </w:tcPr>
          <w:p w14:paraId="04DC5A55" w14:textId="73F1EE42" w:rsidR="004B0C37" w:rsidRPr="007E0B31" w:rsidRDefault="004B0C37" w:rsidP="004B0C37">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8C0657" w:rsidRPr="007E0B31" w14:paraId="7A78EA4E" w14:textId="77777777" w:rsidTr="00C60095">
        <w:trPr>
          <w:cantSplit/>
          <w:trPrChange w:id="542" w:author="Stuart McLarnon" w:date="2025-12-10T12:53:00Z" w16du:dateUtc="2025-12-10T12:53:00Z">
            <w:trPr>
              <w:gridBefore w:val="1"/>
              <w:gridAfter w:val="0"/>
              <w:wAfter w:w="255" w:type="dxa"/>
              <w:cantSplit/>
            </w:trPr>
          </w:trPrChange>
        </w:trPr>
        <w:tc>
          <w:tcPr>
            <w:tcW w:w="2884" w:type="dxa"/>
            <w:tcPrChange w:id="543" w:author="Stuart McLarnon" w:date="2025-12-10T12:53:00Z" w16du:dateUtc="2025-12-10T12:53:00Z">
              <w:tcPr>
                <w:tcW w:w="2884" w:type="dxa"/>
                <w:gridSpan w:val="3"/>
              </w:tcPr>
            </w:tcPrChange>
          </w:tcPr>
          <w:p w14:paraId="6163D819" w14:textId="10CAF025"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Change w:id="544" w:author="Stuart McLarnon" w:date="2025-12-10T12:53:00Z" w16du:dateUtc="2025-12-10T12:53:00Z">
              <w:tcPr>
                <w:tcW w:w="6634" w:type="dxa"/>
                <w:gridSpan w:val="4"/>
              </w:tcPr>
            </w:tcPrChange>
          </w:tcPr>
          <w:p w14:paraId="005DB847" w14:textId="77777777" w:rsidR="004B0C37" w:rsidRPr="005C20E3" w:rsidRDefault="004B0C37" w:rsidP="004B0C37">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4B0C37" w:rsidRPr="005C20E3" w:rsidRDefault="004B0C37" w:rsidP="004B0C37">
            <w:pPr>
              <w:rPr>
                <w:rFonts w:cs="Arial"/>
              </w:rPr>
            </w:pPr>
          </w:p>
          <w:p w14:paraId="2A316F87"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4B0C37" w:rsidRPr="005C20E3" w:rsidRDefault="004B0C37" w:rsidP="004B0C37">
            <w:pPr>
              <w:pStyle w:val="ListParagraph"/>
              <w:spacing w:line="240" w:lineRule="auto"/>
              <w:ind w:left="459"/>
              <w:rPr>
                <w:rFonts w:ascii="Arial" w:hAnsi="Arial" w:cs="Arial"/>
                <w:sz w:val="20"/>
                <w:szCs w:val="20"/>
              </w:rPr>
            </w:pPr>
          </w:p>
          <w:p w14:paraId="3F033E46" w14:textId="396588CB" w:rsidR="004B0C37" w:rsidRPr="005C20E3" w:rsidRDefault="004B0C37" w:rsidP="004B0C37">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8C0657" w:rsidRPr="007E0B31" w14:paraId="069E3C1B" w14:textId="77777777" w:rsidTr="00C60095">
        <w:trPr>
          <w:cantSplit/>
          <w:trPrChange w:id="545" w:author="Stuart McLarnon" w:date="2025-12-10T12:53:00Z" w16du:dateUtc="2025-12-10T12:53:00Z">
            <w:trPr>
              <w:gridBefore w:val="1"/>
              <w:gridAfter w:val="0"/>
              <w:wAfter w:w="255" w:type="dxa"/>
              <w:cantSplit/>
            </w:trPr>
          </w:trPrChange>
        </w:trPr>
        <w:tc>
          <w:tcPr>
            <w:tcW w:w="2884" w:type="dxa"/>
            <w:tcPrChange w:id="546" w:author="Stuart McLarnon" w:date="2025-12-10T12:53:00Z" w16du:dateUtc="2025-12-10T12:53:00Z">
              <w:tcPr>
                <w:tcW w:w="2884" w:type="dxa"/>
                <w:gridSpan w:val="3"/>
              </w:tcPr>
            </w:tcPrChange>
          </w:tcPr>
          <w:p w14:paraId="304EA547" w14:textId="517B1998" w:rsidR="004B0C37" w:rsidRPr="00B12F3A" w:rsidRDefault="004B0C37" w:rsidP="004B0C37">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Change w:id="547" w:author="Stuart McLarnon" w:date="2025-12-10T12:53:00Z" w16du:dateUtc="2025-12-10T12:53:00Z">
              <w:tcPr>
                <w:tcW w:w="6634" w:type="dxa"/>
                <w:gridSpan w:val="4"/>
              </w:tcPr>
            </w:tcPrChange>
          </w:tcPr>
          <w:p w14:paraId="542766C3" w14:textId="75F2AFB1" w:rsidR="004B0C37" w:rsidRPr="00A87826" w:rsidRDefault="004B0C37" w:rsidP="004B0C37">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8C0657" w:rsidRPr="007E0B31" w14:paraId="0124F93C" w14:textId="77777777" w:rsidTr="00C60095">
        <w:trPr>
          <w:cantSplit/>
          <w:trPrChange w:id="548" w:author="Stuart McLarnon" w:date="2025-12-10T12:53:00Z" w16du:dateUtc="2025-12-10T12:53:00Z">
            <w:trPr>
              <w:gridBefore w:val="1"/>
              <w:gridAfter w:val="0"/>
              <w:wAfter w:w="255" w:type="dxa"/>
              <w:cantSplit/>
            </w:trPr>
          </w:trPrChange>
        </w:trPr>
        <w:tc>
          <w:tcPr>
            <w:tcW w:w="2884" w:type="dxa"/>
            <w:tcPrChange w:id="549" w:author="Stuart McLarnon" w:date="2025-12-10T12:53:00Z" w16du:dateUtc="2025-12-10T12:53:00Z">
              <w:tcPr>
                <w:tcW w:w="2884" w:type="dxa"/>
                <w:gridSpan w:val="3"/>
              </w:tcPr>
            </w:tcPrChange>
          </w:tcPr>
          <w:p w14:paraId="0BC19B3D" w14:textId="77777777" w:rsidR="004B0C37" w:rsidRPr="007E0B31" w:rsidRDefault="004B0C37" w:rsidP="004B0C37">
            <w:pPr>
              <w:rPr>
                <w:rFonts w:cs="Arial"/>
                <w:b/>
              </w:rPr>
            </w:pPr>
            <w:r w:rsidRPr="007E0B31">
              <w:rPr>
                <w:rFonts w:cs="Arial"/>
                <w:b/>
              </w:rPr>
              <w:t>Demand Response System Frequency Control</w:t>
            </w:r>
          </w:p>
        </w:tc>
        <w:tc>
          <w:tcPr>
            <w:tcW w:w="6634" w:type="dxa"/>
            <w:tcPrChange w:id="550" w:author="Stuart McLarnon" w:date="2025-12-10T12:53:00Z" w16du:dateUtc="2025-12-10T12:53:00Z">
              <w:tcPr>
                <w:tcW w:w="6634" w:type="dxa"/>
                <w:gridSpan w:val="4"/>
              </w:tcPr>
            </w:tcPrChange>
          </w:tcPr>
          <w:p w14:paraId="1D6D3207" w14:textId="70595B0E" w:rsidR="004B0C37" w:rsidRPr="00194632" w:rsidRDefault="004B0C37" w:rsidP="004B0C37">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8C0657" w:rsidRPr="007E0B31" w14:paraId="5C7B9A5D" w14:textId="77777777" w:rsidTr="00C60095">
        <w:trPr>
          <w:cantSplit/>
          <w:trPrChange w:id="551" w:author="Stuart McLarnon" w:date="2025-12-10T12:53:00Z" w16du:dateUtc="2025-12-10T12:53:00Z">
            <w:trPr>
              <w:gridBefore w:val="1"/>
              <w:gridAfter w:val="0"/>
              <w:wAfter w:w="255" w:type="dxa"/>
              <w:cantSplit/>
            </w:trPr>
          </w:trPrChange>
        </w:trPr>
        <w:tc>
          <w:tcPr>
            <w:tcW w:w="2884" w:type="dxa"/>
            <w:tcPrChange w:id="552" w:author="Stuart McLarnon" w:date="2025-12-10T12:53:00Z" w16du:dateUtc="2025-12-10T12:53:00Z">
              <w:tcPr>
                <w:tcW w:w="2884" w:type="dxa"/>
                <w:gridSpan w:val="3"/>
              </w:tcPr>
            </w:tcPrChange>
          </w:tcPr>
          <w:p w14:paraId="608821CD" w14:textId="2F24A7A4" w:rsidR="004B0C37" w:rsidRPr="007E0B31" w:rsidRDefault="004B0C37" w:rsidP="004B0C37">
            <w:pPr>
              <w:rPr>
                <w:rFonts w:cs="Arial"/>
                <w:b/>
              </w:rPr>
            </w:pPr>
            <w:r w:rsidRPr="005C20E3">
              <w:rPr>
                <w:b/>
              </w:rPr>
              <w:t>Demand Response Unit Document (DRUD)</w:t>
            </w:r>
          </w:p>
        </w:tc>
        <w:tc>
          <w:tcPr>
            <w:tcW w:w="6634" w:type="dxa"/>
            <w:tcPrChange w:id="553" w:author="Stuart McLarnon" w:date="2025-12-10T12:53:00Z" w16du:dateUtc="2025-12-10T12:53:00Z">
              <w:tcPr>
                <w:tcW w:w="6634" w:type="dxa"/>
                <w:gridSpan w:val="4"/>
              </w:tcPr>
            </w:tcPrChange>
          </w:tcPr>
          <w:p w14:paraId="61859395" w14:textId="33B2516A" w:rsidR="004B0C37" w:rsidRPr="005C20E3" w:rsidRDefault="004B0C37" w:rsidP="004B0C37">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8C0657" w:rsidRPr="007E0B31" w14:paraId="6E5C5A5B" w14:textId="77777777" w:rsidTr="00C60095">
        <w:trPr>
          <w:cantSplit/>
          <w:trPrChange w:id="554" w:author="Stuart McLarnon" w:date="2025-12-10T12:53:00Z" w16du:dateUtc="2025-12-10T12:53:00Z">
            <w:trPr>
              <w:gridBefore w:val="1"/>
              <w:gridAfter w:val="0"/>
              <w:wAfter w:w="255" w:type="dxa"/>
              <w:cantSplit/>
            </w:trPr>
          </w:trPrChange>
        </w:trPr>
        <w:tc>
          <w:tcPr>
            <w:tcW w:w="2884" w:type="dxa"/>
            <w:tcPrChange w:id="555" w:author="Stuart McLarnon" w:date="2025-12-10T12:53:00Z" w16du:dateUtc="2025-12-10T12:53:00Z">
              <w:tcPr>
                <w:tcW w:w="2884" w:type="dxa"/>
                <w:gridSpan w:val="3"/>
              </w:tcPr>
            </w:tcPrChange>
          </w:tcPr>
          <w:p w14:paraId="027A193D" w14:textId="77777777" w:rsidR="004B0C37" w:rsidRPr="00194632" w:rsidRDefault="004B0C37" w:rsidP="004B0C37">
            <w:pPr>
              <w:rPr>
                <w:rFonts w:cs="Arial"/>
                <w:b/>
              </w:rPr>
            </w:pPr>
            <w:r w:rsidRPr="00194632">
              <w:rPr>
                <w:rFonts w:cs="Arial"/>
                <w:b/>
              </w:rPr>
              <w:t>Demand Response Very Fast Active Power Control</w:t>
            </w:r>
          </w:p>
        </w:tc>
        <w:tc>
          <w:tcPr>
            <w:tcW w:w="6634" w:type="dxa"/>
            <w:tcPrChange w:id="556" w:author="Stuart McLarnon" w:date="2025-12-10T12:53:00Z" w16du:dateUtc="2025-12-10T12:53:00Z">
              <w:tcPr>
                <w:tcW w:w="6634" w:type="dxa"/>
                <w:gridSpan w:val="4"/>
              </w:tcPr>
            </w:tcPrChange>
          </w:tcPr>
          <w:p w14:paraId="2126F39C" w14:textId="2AC93BA4" w:rsidR="004B0C37" w:rsidRPr="00194632" w:rsidRDefault="004B0C37" w:rsidP="004B0C37">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8C0657" w:rsidRPr="007E0B31" w14:paraId="6C74BC95" w14:textId="77777777" w:rsidTr="00C60095">
        <w:trPr>
          <w:cantSplit/>
          <w:trPrChange w:id="557" w:author="Stuart McLarnon" w:date="2025-12-10T12:53:00Z" w16du:dateUtc="2025-12-10T12:53:00Z">
            <w:trPr>
              <w:gridBefore w:val="1"/>
              <w:gridAfter w:val="0"/>
              <w:wAfter w:w="255" w:type="dxa"/>
              <w:cantSplit/>
            </w:trPr>
          </w:trPrChange>
        </w:trPr>
        <w:tc>
          <w:tcPr>
            <w:tcW w:w="2884" w:type="dxa"/>
            <w:tcPrChange w:id="558" w:author="Stuart McLarnon" w:date="2025-12-10T12:53:00Z" w16du:dateUtc="2025-12-10T12:53:00Z">
              <w:tcPr>
                <w:tcW w:w="2884" w:type="dxa"/>
                <w:gridSpan w:val="3"/>
              </w:tcPr>
            </w:tcPrChange>
          </w:tcPr>
          <w:p w14:paraId="68034CD4"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Change w:id="559" w:author="Stuart McLarnon" w:date="2025-12-10T12:53:00Z" w16du:dateUtc="2025-12-10T12:53:00Z">
              <w:tcPr>
                <w:tcW w:w="6634" w:type="dxa"/>
                <w:gridSpan w:val="4"/>
              </w:tcPr>
            </w:tcPrChange>
          </w:tcPr>
          <w:p w14:paraId="61A75BAC" w14:textId="725DC29A" w:rsidR="004B0C37" w:rsidRPr="00194632" w:rsidRDefault="004B0C37" w:rsidP="004B0C37">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8C0657" w:rsidRPr="007E0B31" w14:paraId="209461B0" w14:textId="77777777" w:rsidTr="00C60095">
        <w:trPr>
          <w:cantSplit/>
          <w:trPrChange w:id="560" w:author="Stuart McLarnon" w:date="2025-12-10T12:53:00Z" w16du:dateUtc="2025-12-10T12:53:00Z">
            <w:trPr>
              <w:gridBefore w:val="1"/>
              <w:gridAfter w:val="0"/>
              <w:wAfter w:w="255" w:type="dxa"/>
              <w:cantSplit/>
            </w:trPr>
          </w:trPrChange>
        </w:trPr>
        <w:tc>
          <w:tcPr>
            <w:tcW w:w="2884" w:type="dxa"/>
            <w:tcPrChange w:id="561" w:author="Stuart McLarnon" w:date="2025-12-10T12:53:00Z" w16du:dateUtc="2025-12-10T12:53:00Z">
              <w:tcPr>
                <w:tcW w:w="2884" w:type="dxa"/>
                <w:gridSpan w:val="3"/>
              </w:tcPr>
            </w:tcPrChange>
          </w:tcPr>
          <w:p w14:paraId="176D8046" w14:textId="5457D98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Change w:id="562" w:author="Stuart McLarnon" w:date="2025-12-10T12:53:00Z" w16du:dateUtc="2025-12-10T12:53:00Z">
              <w:tcPr>
                <w:tcW w:w="6634" w:type="dxa"/>
                <w:gridSpan w:val="4"/>
              </w:tcPr>
            </w:tcPrChange>
          </w:tcPr>
          <w:p w14:paraId="5EDEB360" w14:textId="31DB10C4" w:rsidR="004B0C37" w:rsidRPr="00171CD0" w:rsidRDefault="004B0C37" w:rsidP="004B0C37">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8C0657" w:rsidRPr="007E0B31" w14:paraId="4A9CD3FB" w14:textId="77777777" w:rsidTr="00C60095">
        <w:trPr>
          <w:cantSplit/>
          <w:trPrChange w:id="563" w:author="Stuart McLarnon" w:date="2025-12-10T12:53:00Z" w16du:dateUtc="2025-12-10T12:53:00Z">
            <w:trPr>
              <w:gridBefore w:val="1"/>
              <w:gridAfter w:val="0"/>
              <w:wAfter w:w="255" w:type="dxa"/>
              <w:cantSplit/>
            </w:trPr>
          </w:trPrChange>
        </w:trPr>
        <w:tc>
          <w:tcPr>
            <w:tcW w:w="2884" w:type="dxa"/>
            <w:tcPrChange w:id="564" w:author="Stuart McLarnon" w:date="2025-12-10T12:53:00Z" w16du:dateUtc="2025-12-10T12:53:00Z">
              <w:tcPr>
                <w:tcW w:w="2884" w:type="dxa"/>
                <w:gridSpan w:val="3"/>
              </w:tcPr>
            </w:tcPrChange>
          </w:tcPr>
          <w:p w14:paraId="55739DEF" w14:textId="77777777" w:rsidR="004B0C37" w:rsidRPr="007E0B31" w:rsidRDefault="004B0C37" w:rsidP="004B0C37">
            <w:pPr>
              <w:pStyle w:val="Arial11Bold"/>
              <w:rPr>
                <w:rFonts w:cs="Arial"/>
              </w:rPr>
            </w:pPr>
            <w:r w:rsidRPr="007E0B31">
              <w:rPr>
                <w:rFonts w:cs="Arial"/>
              </w:rPr>
              <w:t>Designed Minimum Operating Level</w:t>
            </w:r>
          </w:p>
        </w:tc>
        <w:tc>
          <w:tcPr>
            <w:tcW w:w="6634" w:type="dxa"/>
            <w:tcPrChange w:id="565" w:author="Stuart McLarnon" w:date="2025-12-10T12:53:00Z" w16du:dateUtc="2025-12-10T12:53:00Z">
              <w:tcPr>
                <w:tcW w:w="6634" w:type="dxa"/>
                <w:gridSpan w:val="4"/>
              </w:tcPr>
            </w:tcPrChange>
          </w:tcPr>
          <w:p w14:paraId="4F7EB2C3" w14:textId="77777777" w:rsidR="004B0C37" w:rsidRPr="007E0B31" w:rsidRDefault="004B0C37" w:rsidP="004B0C37">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8C0657" w:rsidRPr="007E0B31" w14:paraId="6B85B224" w14:textId="77777777" w:rsidTr="00C60095">
        <w:trPr>
          <w:cantSplit/>
          <w:trPrChange w:id="566" w:author="Stuart McLarnon" w:date="2025-12-10T12:53:00Z" w16du:dateUtc="2025-12-10T12:53:00Z">
            <w:trPr>
              <w:gridBefore w:val="1"/>
              <w:gridAfter w:val="0"/>
              <w:wAfter w:w="255" w:type="dxa"/>
              <w:cantSplit/>
            </w:trPr>
          </w:trPrChange>
        </w:trPr>
        <w:tc>
          <w:tcPr>
            <w:tcW w:w="2884" w:type="dxa"/>
            <w:tcPrChange w:id="567" w:author="Stuart McLarnon" w:date="2025-12-10T12:53:00Z" w16du:dateUtc="2025-12-10T12:53:00Z">
              <w:tcPr>
                <w:tcW w:w="2884" w:type="dxa"/>
                <w:gridSpan w:val="3"/>
              </w:tcPr>
            </w:tcPrChange>
          </w:tcPr>
          <w:p w14:paraId="7D7D28A9" w14:textId="77777777" w:rsidR="004B0C37" w:rsidRPr="007E0B31" w:rsidRDefault="004B0C37" w:rsidP="004B0C37">
            <w:pPr>
              <w:pStyle w:val="Arial11Bold"/>
              <w:rPr>
                <w:rFonts w:cs="Arial"/>
              </w:rPr>
            </w:pPr>
            <w:r w:rsidRPr="007E0B31">
              <w:rPr>
                <w:rFonts w:cs="Arial"/>
              </w:rPr>
              <w:t>De-Synchronise</w:t>
            </w:r>
          </w:p>
        </w:tc>
        <w:tc>
          <w:tcPr>
            <w:tcW w:w="6634" w:type="dxa"/>
            <w:tcPrChange w:id="568" w:author="Stuart McLarnon" w:date="2025-12-10T12:53:00Z" w16du:dateUtc="2025-12-10T12:53:00Z">
              <w:tcPr>
                <w:tcW w:w="6634" w:type="dxa"/>
                <w:gridSpan w:val="4"/>
              </w:tcPr>
            </w:tcPrChange>
          </w:tcPr>
          <w:p w14:paraId="458DCB7D"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4B0C37" w:rsidRPr="007E0B31" w:rsidRDefault="004B0C37" w:rsidP="004B0C37">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8C0657" w:rsidRPr="007E0B31" w14:paraId="599051B4" w14:textId="77777777" w:rsidTr="00C60095">
        <w:trPr>
          <w:cantSplit/>
          <w:trPrChange w:id="569" w:author="Stuart McLarnon" w:date="2025-12-10T12:53:00Z" w16du:dateUtc="2025-12-10T12:53:00Z">
            <w:trPr>
              <w:gridBefore w:val="1"/>
              <w:gridAfter w:val="0"/>
              <w:wAfter w:w="255" w:type="dxa"/>
              <w:cantSplit/>
            </w:trPr>
          </w:trPrChange>
        </w:trPr>
        <w:tc>
          <w:tcPr>
            <w:tcW w:w="2884" w:type="dxa"/>
            <w:tcPrChange w:id="570" w:author="Stuart McLarnon" w:date="2025-12-10T12:53:00Z" w16du:dateUtc="2025-12-10T12:53:00Z">
              <w:tcPr>
                <w:tcW w:w="2884" w:type="dxa"/>
                <w:gridSpan w:val="3"/>
              </w:tcPr>
            </w:tcPrChange>
          </w:tcPr>
          <w:p w14:paraId="6617788B" w14:textId="18B1BB16" w:rsidR="004B0C37" w:rsidRPr="007E0B31" w:rsidRDefault="004B0C37" w:rsidP="004B0C37">
            <w:pPr>
              <w:pStyle w:val="Arial11Bold"/>
              <w:rPr>
                <w:rFonts w:cs="Arial"/>
              </w:rPr>
            </w:pPr>
            <w:r w:rsidRPr="001006C1">
              <w:rPr>
                <w:rFonts w:cs="Arial"/>
              </w:rPr>
              <w:lastRenderedPageBreak/>
              <w:t>De-synchronised Island Procedure</w:t>
            </w:r>
          </w:p>
        </w:tc>
        <w:tc>
          <w:tcPr>
            <w:tcW w:w="6634" w:type="dxa"/>
            <w:tcPrChange w:id="571" w:author="Stuart McLarnon" w:date="2025-12-10T12:53:00Z" w16du:dateUtc="2025-12-10T12:53:00Z">
              <w:tcPr>
                <w:tcW w:w="6634" w:type="dxa"/>
                <w:gridSpan w:val="4"/>
              </w:tcPr>
            </w:tcPrChange>
          </w:tcPr>
          <w:p w14:paraId="2D785805" w14:textId="12FF332C" w:rsidR="004B0C37" w:rsidRPr="002A73E9" w:rsidRDefault="004B0C37" w:rsidP="004B0C37">
            <w:pPr>
              <w:pStyle w:val="TableArial11"/>
            </w:pPr>
            <w:r>
              <w:t xml:space="preserve">A formal procedure as set out in </w:t>
            </w:r>
            <w:r w:rsidRPr="00FC071A">
              <w:t>OC9.5.4</w:t>
            </w:r>
            <w:r>
              <w:t xml:space="preserve"> for the purpose of </w:t>
            </w:r>
            <w:r w:rsidRPr="008F2439">
              <w:rPr>
                <w:b/>
                <w:bCs/>
              </w:rPr>
              <w:t>Synchronising Power Islands</w:t>
            </w:r>
          </w:p>
        </w:tc>
      </w:tr>
      <w:tr w:rsidR="008C0657" w:rsidRPr="007E0B31" w14:paraId="365BD7A7" w14:textId="77777777" w:rsidTr="00C60095">
        <w:trPr>
          <w:cantSplit/>
          <w:trPrChange w:id="572" w:author="Stuart McLarnon" w:date="2025-12-10T12:53:00Z" w16du:dateUtc="2025-12-10T12:53:00Z">
            <w:trPr>
              <w:gridBefore w:val="1"/>
              <w:gridAfter w:val="0"/>
              <w:wAfter w:w="255" w:type="dxa"/>
              <w:cantSplit/>
            </w:trPr>
          </w:trPrChange>
        </w:trPr>
        <w:tc>
          <w:tcPr>
            <w:tcW w:w="2884" w:type="dxa"/>
            <w:tcPrChange w:id="573" w:author="Stuart McLarnon" w:date="2025-12-10T12:53:00Z" w16du:dateUtc="2025-12-10T12:53:00Z">
              <w:tcPr>
                <w:tcW w:w="2884" w:type="dxa"/>
                <w:gridSpan w:val="3"/>
              </w:tcPr>
            </w:tcPrChange>
          </w:tcPr>
          <w:p w14:paraId="027BC704" w14:textId="77777777" w:rsidR="004B0C37" w:rsidRPr="007E0B31" w:rsidRDefault="004B0C37" w:rsidP="004B0C37">
            <w:pPr>
              <w:pStyle w:val="Arial11Bold"/>
              <w:rPr>
                <w:rFonts w:cs="Arial"/>
              </w:rPr>
            </w:pPr>
            <w:r w:rsidRPr="007E0B31">
              <w:rPr>
                <w:rFonts w:cs="Arial"/>
              </w:rPr>
              <w:t>Detailed Planning Data</w:t>
            </w:r>
          </w:p>
        </w:tc>
        <w:tc>
          <w:tcPr>
            <w:tcW w:w="6634" w:type="dxa"/>
            <w:tcPrChange w:id="574" w:author="Stuart McLarnon" w:date="2025-12-10T12:53:00Z" w16du:dateUtc="2025-12-10T12:53:00Z">
              <w:tcPr>
                <w:tcW w:w="6634" w:type="dxa"/>
                <w:gridSpan w:val="4"/>
              </w:tcPr>
            </w:tcPrChange>
          </w:tcPr>
          <w:p w14:paraId="618E97A1" w14:textId="114F5797" w:rsidR="004B0C37" w:rsidRPr="007E0B31" w:rsidRDefault="004B0C37" w:rsidP="004B0C37">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8C0657" w:rsidRPr="007E0B31" w14:paraId="0D8CB90A" w14:textId="77777777" w:rsidTr="00C60095">
        <w:trPr>
          <w:cantSplit/>
          <w:trPrChange w:id="575" w:author="Stuart McLarnon" w:date="2025-12-10T12:53:00Z" w16du:dateUtc="2025-12-10T12:53:00Z">
            <w:trPr>
              <w:gridBefore w:val="1"/>
              <w:gridAfter w:val="0"/>
              <w:wAfter w:w="255" w:type="dxa"/>
              <w:cantSplit/>
            </w:trPr>
          </w:trPrChange>
        </w:trPr>
        <w:tc>
          <w:tcPr>
            <w:tcW w:w="2884" w:type="dxa"/>
            <w:tcPrChange w:id="576" w:author="Stuart McLarnon" w:date="2025-12-10T12:53:00Z" w16du:dateUtc="2025-12-10T12:53:00Z">
              <w:tcPr>
                <w:tcW w:w="2884" w:type="dxa"/>
                <w:gridSpan w:val="3"/>
              </w:tcPr>
            </w:tcPrChange>
          </w:tcPr>
          <w:p w14:paraId="7C6CFC2E" w14:textId="77777777" w:rsidR="004B0C37" w:rsidRPr="007E0B31" w:rsidRDefault="004B0C37" w:rsidP="004B0C37">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Change w:id="577" w:author="Stuart McLarnon" w:date="2025-12-10T12:53:00Z" w16du:dateUtc="2025-12-10T12:53:00Z">
              <w:tcPr>
                <w:tcW w:w="6634" w:type="dxa"/>
                <w:gridSpan w:val="4"/>
              </w:tcPr>
            </w:tcPrChange>
          </w:tcPr>
          <w:p w14:paraId="7C135ABB" w14:textId="2032D8BD"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8C0657" w:rsidRPr="007E0B31" w14:paraId="087B589C" w14:textId="77777777" w:rsidTr="00C60095">
        <w:trPr>
          <w:cantSplit/>
          <w:trPrChange w:id="578" w:author="Stuart McLarnon" w:date="2025-12-10T12:53:00Z" w16du:dateUtc="2025-12-10T12:53:00Z">
            <w:trPr>
              <w:gridBefore w:val="1"/>
              <w:gridAfter w:val="0"/>
              <w:wAfter w:w="255" w:type="dxa"/>
              <w:cantSplit/>
            </w:trPr>
          </w:trPrChange>
        </w:trPr>
        <w:tc>
          <w:tcPr>
            <w:tcW w:w="2884" w:type="dxa"/>
            <w:tcPrChange w:id="579" w:author="Stuart McLarnon" w:date="2025-12-10T12:53:00Z" w16du:dateUtc="2025-12-10T12:53:00Z">
              <w:tcPr>
                <w:tcW w:w="2884" w:type="dxa"/>
                <w:gridSpan w:val="3"/>
              </w:tcPr>
            </w:tcPrChange>
          </w:tcPr>
          <w:p w14:paraId="6AA366E8" w14:textId="77777777" w:rsidR="004B0C37" w:rsidRPr="007E0B31" w:rsidRDefault="004B0C37" w:rsidP="004B0C37">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Change w:id="580" w:author="Stuart McLarnon" w:date="2025-12-10T12:53:00Z" w16du:dateUtc="2025-12-10T12:53:00Z">
              <w:tcPr>
                <w:tcW w:w="6634" w:type="dxa"/>
                <w:gridSpan w:val="4"/>
              </w:tcPr>
            </w:tcPrChange>
          </w:tcPr>
          <w:p w14:paraId="19AFCDEA" w14:textId="2F19E9DF"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0F5020" w:rsidRPr="007E0B31" w14:paraId="63B64907" w14:textId="77777777" w:rsidTr="00C60095">
        <w:trPr>
          <w:cantSplit/>
          <w:ins w:id="581" w:author="Stuart McLarnon" w:date="2025-12-10T11:45:00Z"/>
          <w:trPrChange w:id="582" w:author="Stuart McLarnon" w:date="2025-12-10T12:53:00Z" w16du:dateUtc="2025-12-10T12:53:00Z">
            <w:trPr>
              <w:gridBefore w:val="1"/>
              <w:gridAfter w:val="0"/>
              <w:wAfter w:w="255" w:type="dxa"/>
              <w:cantSplit/>
            </w:trPr>
          </w:trPrChange>
        </w:trPr>
        <w:tc>
          <w:tcPr>
            <w:tcW w:w="2884" w:type="dxa"/>
            <w:tcPrChange w:id="583" w:author="Stuart McLarnon" w:date="2025-12-10T12:53:00Z" w16du:dateUtc="2025-12-10T12:53:00Z">
              <w:tcPr>
                <w:tcW w:w="2884" w:type="dxa"/>
                <w:gridSpan w:val="3"/>
              </w:tcPr>
            </w:tcPrChange>
          </w:tcPr>
          <w:p w14:paraId="577DC79D" w14:textId="77777777" w:rsidR="000F5020" w:rsidRPr="007E0B31" w:rsidRDefault="000F5020" w:rsidP="00F150CA">
            <w:pPr>
              <w:pStyle w:val="Arial11Bold"/>
              <w:rPr>
                <w:ins w:id="584" w:author="Stuart McLarnon" w:date="2025-12-10T11:45:00Z" w16du:dateUtc="2025-12-10T11:45:00Z"/>
                <w:rFonts w:cs="Arial"/>
              </w:rPr>
            </w:pPr>
            <w:ins w:id="585" w:author="Stuart McLarnon" w:date="2025-12-10T11:45:00Z" w16du:dateUtc="2025-12-10T11:45:00Z">
              <w:r>
                <w:rPr>
                  <w:rFonts w:cs="Arial"/>
                </w:rPr>
                <w:t>Diagram Data</w:t>
              </w:r>
            </w:ins>
          </w:p>
        </w:tc>
        <w:tc>
          <w:tcPr>
            <w:tcW w:w="6634" w:type="dxa"/>
            <w:tcPrChange w:id="586" w:author="Stuart McLarnon" w:date="2025-12-10T12:53:00Z" w16du:dateUtc="2025-12-10T12:53:00Z">
              <w:tcPr>
                <w:tcW w:w="6634" w:type="dxa"/>
                <w:gridSpan w:val="4"/>
              </w:tcPr>
            </w:tcPrChange>
          </w:tcPr>
          <w:p w14:paraId="0F5FA7D5" w14:textId="77777777" w:rsidR="000F5020" w:rsidRPr="007E0B31" w:rsidRDefault="000F5020" w:rsidP="00F150CA">
            <w:pPr>
              <w:pStyle w:val="TableArial11"/>
              <w:rPr>
                <w:ins w:id="587" w:author="Stuart McLarnon" w:date="2025-12-10T11:45:00Z" w16du:dateUtc="2025-12-10T11:45:00Z"/>
                <w:rFonts w:cs="Arial"/>
              </w:rPr>
            </w:pPr>
            <w:ins w:id="588" w:author="Stuart McLarnon" w:date="2025-12-10T11:45:00Z" w16du:dateUtc="2025-12-10T11:45:00Z">
              <w:r w:rsidRPr="00F34418">
                <w:rPr>
                  <w:rFonts w:cs="Arial"/>
                </w:rPr>
                <w:t xml:space="preserve">Data in a </w:t>
              </w:r>
              <w:r w:rsidRPr="00F34418">
                <w:rPr>
                  <w:rFonts w:cs="Arial"/>
                  <w:b/>
                  <w:bCs/>
                </w:rPr>
                <w:t>PSM</w:t>
              </w:r>
              <w:r>
                <w:rPr>
                  <w:rFonts w:cs="Arial"/>
                </w:rPr>
                <w:t xml:space="preserve"> enabling </w:t>
              </w:r>
              <w:r w:rsidRPr="004D43D9">
                <w:rPr>
                  <w:rFonts w:cs="Arial"/>
                  <w:b/>
                  <w:bCs/>
                </w:rPr>
                <w:t>Structural Data</w:t>
              </w:r>
              <w:r>
                <w:rPr>
                  <w:rFonts w:cs="Arial"/>
                </w:rPr>
                <w:t xml:space="preserve"> to be displayed graphically, including a </w:t>
              </w:r>
              <w:r w:rsidRPr="004D43D9">
                <w:rPr>
                  <w:rFonts w:cs="Arial"/>
                  <w:b/>
                  <w:bCs/>
                </w:rPr>
                <w:t>Single Line Diagram</w:t>
              </w:r>
              <w:r w:rsidRPr="00B8074F">
                <w:rPr>
                  <w:rFonts w:cs="Arial"/>
                </w:rPr>
                <w:t>.</w:t>
              </w:r>
            </w:ins>
          </w:p>
        </w:tc>
      </w:tr>
      <w:tr w:rsidR="008C0657" w:rsidRPr="0079139F" w14:paraId="6FA98D3A" w14:textId="77777777" w:rsidTr="00C60095">
        <w:trPr>
          <w:cantSplit/>
          <w:trPrChange w:id="589" w:author="Stuart McLarnon" w:date="2025-12-10T12:53:00Z" w16du:dateUtc="2025-12-10T12:53:00Z">
            <w:trPr>
              <w:gridBefore w:val="1"/>
              <w:gridAfter w:val="0"/>
              <w:wAfter w:w="255" w:type="dxa"/>
              <w:cantSplit/>
            </w:trPr>
          </w:trPrChange>
        </w:trPr>
        <w:tc>
          <w:tcPr>
            <w:tcW w:w="2884" w:type="dxa"/>
            <w:tcPrChange w:id="590" w:author="Stuart McLarnon" w:date="2025-12-10T12:53:00Z" w16du:dateUtc="2025-12-10T12:53:00Z">
              <w:tcPr>
                <w:tcW w:w="2884" w:type="dxa"/>
                <w:gridSpan w:val="3"/>
              </w:tcPr>
            </w:tcPrChange>
          </w:tcPr>
          <w:p w14:paraId="640652FE" w14:textId="3306E7F6" w:rsidR="004B0C37" w:rsidRPr="0079139F" w:rsidRDefault="004B0C37" w:rsidP="004B0C37">
            <w:pPr>
              <w:pStyle w:val="Arial11Bold"/>
              <w:rPr>
                <w:rFonts w:cs="Arial"/>
              </w:rPr>
            </w:pPr>
            <w:r w:rsidRPr="0079139F">
              <w:rPr>
                <w:rFonts w:cs="Arial"/>
              </w:rPr>
              <w:t>Disconnection</w:t>
            </w:r>
          </w:p>
        </w:tc>
        <w:tc>
          <w:tcPr>
            <w:tcW w:w="6634" w:type="dxa"/>
            <w:tcPrChange w:id="591" w:author="Stuart McLarnon" w:date="2025-12-10T12:53:00Z" w16du:dateUtc="2025-12-10T12:53:00Z">
              <w:tcPr>
                <w:tcW w:w="6634" w:type="dxa"/>
                <w:gridSpan w:val="4"/>
              </w:tcPr>
            </w:tcPrChange>
          </w:tcPr>
          <w:p w14:paraId="61AAC738" w14:textId="2AFD8882" w:rsidR="004B0C37" w:rsidRPr="0079139F" w:rsidRDefault="004B0C37" w:rsidP="004B0C37">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8C0657" w:rsidRPr="007E0B31" w14:paraId="6FBBB87F" w14:textId="77777777" w:rsidTr="00C60095">
        <w:trPr>
          <w:cantSplit/>
          <w:trPrChange w:id="592" w:author="Stuart McLarnon" w:date="2025-12-10T12:53:00Z" w16du:dateUtc="2025-12-10T12:53:00Z">
            <w:trPr>
              <w:gridBefore w:val="1"/>
              <w:gridAfter w:val="0"/>
              <w:wAfter w:w="255" w:type="dxa"/>
              <w:cantSplit/>
            </w:trPr>
          </w:trPrChange>
        </w:trPr>
        <w:tc>
          <w:tcPr>
            <w:tcW w:w="2884" w:type="dxa"/>
            <w:tcPrChange w:id="593" w:author="Stuart McLarnon" w:date="2025-12-10T12:53:00Z" w16du:dateUtc="2025-12-10T12:53:00Z">
              <w:tcPr>
                <w:tcW w:w="2884" w:type="dxa"/>
                <w:gridSpan w:val="3"/>
              </w:tcPr>
            </w:tcPrChange>
          </w:tcPr>
          <w:p w14:paraId="7F0320E6" w14:textId="63B2DB1A" w:rsidR="004B0C37" w:rsidRPr="007E0B31" w:rsidRDefault="004B0C37" w:rsidP="004B0C37">
            <w:pPr>
              <w:pStyle w:val="Arial11Bold"/>
              <w:rPr>
                <w:rFonts w:cs="Arial"/>
              </w:rPr>
            </w:pPr>
            <w:r w:rsidRPr="007E0B31">
              <w:rPr>
                <w:rFonts w:cs="Arial"/>
              </w:rPr>
              <w:t>Discrimination</w:t>
            </w:r>
          </w:p>
        </w:tc>
        <w:tc>
          <w:tcPr>
            <w:tcW w:w="6634" w:type="dxa"/>
            <w:tcPrChange w:id="594" w:author="Stuart McLarnon" w:date="2025-12-10T12:53:00Z" w16du:dateUtc="2025-12-10T12:53:00Z">
              <w:tcPr>
                <w:tcW w:w="6634" w:type="dxa"/>
                <w:gridSpan w:val="4"/>
              </w:tcPr>
            </w:tcPrChange>
          </w:tcPr>
          <w:p w14:paraId="36121BA7" w14:textId="5F8C5E2B" w:rsidR="004B0C37" w:rsidRPr="007E0B31" w:rsidRDefault="004B0C37" w:rsidP="004B0C37">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8C0657" w:rsidRPr="007E0B31" w14:paraId="19496D16" w14:textId="77777777" w:rsidTr="00C60095">
        <w:trPr>
          <w:cantSplit/>
          <w:trPrChange w:id="595" w:author="Stuart McLarnon" w:date="2025-12-10T12:53:00Z" w16du:dateUtc="2025-12-10T12:53:00Z">
            <w:trPr>
              <w:gridBefore w:val="1"/>
              <w:gridAfter w:val="0"/>
              <w:wAfter w:w="255" w:type="dxa"/>
              <w:cantSplit/>
            </w:trPr>
          </w:trPrChange>
        </w:trPr>
        <w:tc>
          <w:tcPr>
            <w:tcW w:w="2884" w:type="dxa"/>
            <w:tcPrChange w:id="596" w:author="Stuart McLarnon" w:date="2025-12-10T12:53:00Z" w16du:dateUtc="2025-12-10T12:53:00Z">
              <w:tcPr>
                <w:tcW w:w="2884" w:type="dxa"/>
                <w:gridSpan w:val="3"/>
              </w:tcPr>
            </w:tcPrChange>
          </w:tcPr>
          <w:p w14:paraId="355DADE4" w14:textId="77777777" w:rsidR="004B0C37" w:rsidRPr="007E0B31" w:rsidRDefault="004B0C37" w:rsidP="004B0C37">
            <w:pPr>
              <w:pStyle w:val="Arial11Bold"/>
              <w:rPr>
                <w:rFonts w:cs="Arial"/>
              </w:rPr>
            </w:pPr>
            <w:r w:rsidRPr="007E0B31">
              <w:rPr>
                <w:rFonts w:cs="Arial"/>
              </w:rPr>
              <w:t>Disputes Resolution Procedure</w:t>
            </w:r>
          </w:p>
        </w:tc>
        <w:tc>
          <w:tcPr>
            <w:tcW w:w="6634" w:type="dxa"/>
            <w:tcPrChange w:id="597" w:author="Stuart McLarnon" w:date="2025-12-10T12:53:00Z" w16du:dateUtc="2025-12-10T12:53:00Z">
              <w:tcPr>
                <w:tcW w:w="6634" w:type="dxa"/>
                <w:gridSpan w:val="4"/>
              </w:tcPr>
            </w:tcPrChange>
          </w:tcPr>
          <w:p w14:paraId="65E4E59C" w14:textId="77777777" w:rsidR="004B0C37" w:rsidRPr="007E0B31" w:rsidRDefault="004B0C37" w:rsidP="004B0C37">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8C0657" w:rsidRPr="007E0B31" w14:paraId="36D6416B" w14:textId="77777777" w:rsidTr="00C60095">
        <w:trPr>
          <w:cantSplit/>
          <w:trPrChange w:id="598" w:author="Stuart McLarnon" w:date="2025-12-10T12:53:00Z" w16du:dateUtc="2025-12-10T12:53:00Z">
            <w:trPr>
              <w:gridBefore w:val="1"/>
              <w:gridAfter w:val="0"/>
              <w:wAfter w:w="255" w:type="dxa"/>
              <w:cantSplit/>
            </w:trPr>
          </w:trPrChange>
        </w:trPr>
        <w:tc>
          <w:tcPr>
            <w:tcW w:w="2884" w:type="dxa"/>
            <w:tcPrChange w:id="599" w:author="Stuart McLarnon" w:date="2025-12-10T12:53:00Z" w16du:dateUtc="2025-12-10T12:53:00Z">
              <w:tcPr>
                <w:tcW w:w="2884" w:type="dxa"/>
                <w:gridSpan w:val="3"/>
              </w:tcPr>
            </w:tcPrChange>
          </w:tcPr>
          <w:p w14:paraId="30EAAF8C" w14:textId="77777777" w:rsidR="004B0C37" w:rsidRPr="007E0B31" w:rsidRDefault="004B0C37" w:rsidP="004B0C37">
            <w:pPr>
              <w:pStyle w:val="Arial11Bold"/>
              <w:rPr>
                <w:rFonts w:cs="Arial"/>
              </w:rPr>
            </w:pPr>
            <w:r w:rsidRPr="007E0B31">
              <w:rPr>
                <w:rFonts w:cs="Arial"/>
              </w:rPr>
              <w:t>Distribution Code</w:t>
            </w:r>
          </w:p>
        </w:tc>
        <w:tc>
          <w:tcPr>
            <w:tcW w:w="6634" w:type="dxa"/>
            <w:tcPrChange w:id="600" w:author="Stuart McLarnon" w:date="2025-12-10T12:53:00Z" w16du:dateUtc="2025-12-10T12:53:00Z">
              <w:tcPr>
                <w:tcW w:w="6634" w:type="dxa"/>
                <w:gridSpan w:val="4"/>
              </w:tcPr>
            </w:tcPrChange>
          </w:tcPr>
          <w:p w14:paraId="365D5D6F" w14:textId="77777777" w:rsidR="004B0C37" w:rsidRPr="007E0B31" w:rsidRDefault="004B0C37" w:rsidP="004B0C37">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8C0657" w:rsidRPr="007E0B31" w14:paraId="739CB720" w14:textId="77777777" w:rsidTr="00C60095">
        <w:trPr>
          <w:cantSplit/>
          <w:trPrChange w:id="601" w:author="Stuart McLarnon" w:date="2025-12-10T12:53:00Z" w16du:dateUtc="2025-12-10T12:53:00Z">
            <w:trPr>
              <w:gridBefore w:val="1"/>
              <w:gridAfter w:val="0"/>
              <w:wAfter w:w="255" w:type="dxa"/>
              <w:cantSplit/>
            </w:trPr>
          </w:trPrChange>
        </w:trPr>
        <w:tc>
          <w:tcPr>
            <w:tcW w:w="2884" w:type="dxa"/>
            <w:tcPrChange w:id="602" w:author="Stuart McLarnon" w:date="2025-12-10T12:53:00Z" w16du:dateUtc="2025-12-10T12:53:00Z">
              <w:tcPr>
                <w:tcW w:w="2884" w:type="dxa"/>
                <w:gridSpan w:val="3"/>
              </w:tcPr>
            </w:tcPrChange>
          </w:tcPr>
          <w:p w14:paraId="527B2AC1" w14:textId="2ADD2868" w:rsidR="004B0C37" w:rsidRPr="007E0B31" w:rsidRDefault="004B0C37" w:rsidP="004B0C37">
            <w:pPr>
              <w:pStyle w:val="Arial11Bold"/>
              <w:rPr>
                <w:rFonts w:cs="Arial"/>
              </w:rPr>
            </w:pPr>
            <w:r w:rsidRPr="001006C1">
              <w:rPr>
                <w:rFonts w:cs="Arial"/>
              </w:rPr>
              <w:t>Distribution Restoration Contract</w:t>
            </w:r>
          </w:p>
        </w:tc>
        <w:tc>
          <w:tcPr>
            <w:tcW w:w="6634" w:type="dxa"/>
            <w:tcPrChange w:id="603" w:author="Stuart McLarnon" w:date="2025-12-10T12:53:00Z" w16du:dateUtc="2025-12-10T12:53:00Z">
              <w:tcPr>
                <w:tcW w:w="6634" w:type="dxa"/>
                <w:gridSpan w:val="4"/>
              </w:tcPr>
            </w:tcPrChange>
          </w:tcPr>
          <w:p w14:paraId="5A24143D" w14:textId="25E90453" w:rsidR="004B0C37" w:rsidRPr="007E0B31" w:rsidRDefault="004B0C37" w:rsidP="004B0C37">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8C0657" w:rsidRPr="007E0B31" w14:paraId="5BE62B72" w14:textId="77777777" w:rsidTr="00C60095">
        <w:trPr>
          <w:cantSplit/>
          <w:trPrChange w:id="604" w:author="Stuart McLarnon" w:date="2025-12-10T12:53:00Z" w16du:dateUtc="2025-12-10T12:53:00Z">
            <w:trPr>
              <w:gridBefore w:val="1"/>
              <w:gridAfter w:val="0"/>
              <w:wAfter w:w="255" w:type="dxa"/>
              <w:cantSplit/>
            </w:trPr>
          </w:trPrChange>
        </w:trPr>
        <w:tc>
          <w:tcPr>
            <w:tcW w:w="2884" w:type="dxa"/>
            <w:tcPrChange w:id="605" w:author="Stuart McLarnon" w:date="2025-12-10T12:53:00Z" w16du:dateUtc="2025-12-10T12:53:00Z">
              <w:tcPr>
                <w:tcW w:w="2884" w:type="dxa"/>
                <w:gridSpan w:val="3"/>
              </w:tcPr>
            </w:tcPrChange>
          </w:tcPr>
          <w:p w14:paraId="1FC85A18" w14:textId="5A69B511" w:rsidR="004B0C37" w:rsidRPr="00A14C19" w:rsidRDefault="004B0C37" w:rsidP="004B0C37">
            <w:pPr>
              <w:pStyle w:val="Arial11Bold"/>
              <w:rPr>
                <w:rFonts w:cs="Arial"/>
              </w:rPr>
            </w:pPr>
            <w:r w:rsidRPr="00A14C19">
              <w:rPr>
                <w:rFonts w:cs="Arial"/>
              </w:rPr>
              <w:t>Distribution Restoration Zone</w:t>
            </w:r>
          </w:p>
        </w:tc>
        <w:tc>
          <w:tcPr>
            <w:tcW w:w="6634" w:type="dxa"/>
            <w:tcPrChange w:id="606" w:author="Stuart McLarnon" w:date="2025-12-10T12:53:00Z" w16du:dateUtc="2025-12-10T12:53:00Z">
              <w:tcPr>
                <w:tcW w:w="6634" w:type="dxa"/>
                <w:gridSpan w:val="4"/>
              </w:tcPr>
            </w:tcPrChange>
          </w:tcPr>
          <w:p w14:paraId="64351CFD" w14:textId="66ADA5F0" w:rsidR="004B0C37" w:rsidRPr="00A14C19" w:rsidRDefault="004B0C37" w:rsidP="004B0C37">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8C0657" w:rsidRPr="007E0B31" w14:paraId="1BA03D25" w14:textId="77777777" w:rsidTr="00C60095">
        <w:trPr>
          <w:cantSplit/>
          <w:trPrChange w:id="607" w:author="Stuart McLarnon" w:date="2025-12-10T12:53:00Z" w16du:dateUtc="2025-12-10T12:53:00Z">
            <w:trPr>
              <w:gridBefore w:val="1"/>
              <w:gridAfter w:val="0"/>
              <w:wAfter w:w="255" w:type="dxa"/>
              <w:cantSplit/>
            </w:trPr>
          </w:trPrChange>
        </w:trPr>
        <w:tc>
          <w:tcPr>
            <w:tcW w:w="2884" w:type="dxa"/>
            <w:tcPrChange w:id="608" w:author="Stuart McLarnon" w:date="2025-12-10T12:53:00Z" w16du:dateUtc="2025-12-10T12:53:00Z">
              <w:tcPr>
                <w:tcW w:w="2884" w:type="dxa"/>
                <w:gridSpan w:val="3"/>
              </w:tcPr>
            </w:tcPrChange>
          </w:tcPr>
          <w:p w14:paraId="64BB3F4E" w14:textId="393AA84F" w:rsidR="004B0C37" w:rsidRPr="007E0B31" w:rsidRDefault="004B0C37" w:rsidP="004B0C37">
            <w:pPr>
              <w:pStyle w:val="Arial11Bold"/>
              <w:rPr>
                <w:rFonts w:cs="Arial"/>
              </w:rPr>
            </w:pPr>
            <w:r w:rsidRPr="001006C1">
              <w:rPr>
                <w:rFonts w:cs="Arial"/>
              </w:rPr>
              <w:t>Distribution Restoration Zone Control System</w:t>
            </w:r>
            <w:r>
              <w:rPr>
                <w:rFonts w:cs="Arial"/>
              </w:rPr>
              <w:t xml:space="preserve"> (DRZCS)</w:t>
            </w:r>
          </w:p>
        </w:tc>
        <w:tc>
          <w:tcPr>
            <w:tcW w:w="6634" w:type="dxa"/>
            <w:tcPrChange w:id="609" w:author="Stuart McLarnon" w:date="2025-12-10T12:53:00Z" w16du:dateUtc="2025-12-10T12:53:00Z">
              <w:tcPr>
                <w:tcW w:w="6634" w:type="dxa"/>
                <w:gridSpan w:val="4"/>
              </w:tcPr>
            </w:tcPrChange>
          </w:tcPr>
          <w:p w14:paraId="7E787111" w14:textId="52046C62" w:rsidR="004B0C37" w:rsidRPr="007E0B31" w:rsidRDefault="004B0C37" w:rsidP="004B0C37">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8C0657" w:rsidRPr="007E0B31" w14:paraId="3C6D5A41" w14:textId="77777777" w:rsidTr="00C60095">
        <w:trPr>
          <w:cantSplit/>
          <w:trPrChange w:id="610" w:author="Stuart McLarnon" w:date="2025-12-10T12:53:00Z" w16du:dateUtc="2025-12-10T12:53:00Z">
            <w:trPr>
              <w:gridBefore w:val="1"/>
              <w:gridAfter w:val="0"/>
              <w:wAfter w:w="255" w:type="dxa"/>
              <w:cantSplit/>
            </w:trPr>
          </w:trPrChange>
        </w:trPr>
        <w:tc>
          <w:tcPr>
            <w:tcW w:w="2884" w:type="dxa"/>
            <w:tcPrChange w:id="611" w:author="Stuart McLarnon" w:date="2025-12-10T12:53:00Z" w16du:dateUtc="2025-12-10T12:53:00Z">
              <w:tcPr>
                <w:tcW w:w="2884" w:type="dxa"/>
                <w:gridSpan w:val="3"/>
              </w:tcPr>
            </w:tcPrChange>
          </w:tcPr>
          <w:p w14:paraId="1172C052" w14:textId="31D75C4B" w:rsidR="004B0C37" w:rsidRPr="007E0B31" w:rsidRDefault="004B0C37" w:rsidP="004B0C37">
            <w:pPr>
              <w:pStyle w:val="Arial11Bold"/>
              <w:rPr>
                <w:rFonts w:cs="Arial"/>
              </w:rPr>
            </w:pPr>
            <w:r w:rsidRPr="001006C1">
              <w:rPr>
                <w:rFonts w:cs="Arial"/>
              </w:rPr>
              <w:lastRenderedPageBreak/>
              <w:t>Distribution Restoration Zone Plan</w:t>
            </w:r>
          </w:p>
        </w:tc>
        <w:tc>
          <w:tcPr>
            <w:tcW w:w="6634" w:type="dxa"/>
            <w:tcPrChange w:id="612" w:author="Stuart McLarnon" w:date="2025-12-10T12:53:00Z" w16du:dateUtc="2025-12-10T12:53:00Z">
              <w:tcPr>
                <w:tcW w:w="6634" w:type="dxa"/>
                <w:gridSpan w:val="4"/>
              </w:tcPr>
            </w:tcPrChange>
          </w:tcPr>
          <w:p w14:paraId="5A150349" w14:textId="3C1172C4" w:rsidR="004B0C37" w:rsidRPr="00616B63" w:rsidRDefault="004B0C37" w:rsidP="004B0C37">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4B0C37" w:rsidRPr="00616B63" w:rsidRDefault="004B0C37" w:rsidP="004B0C37">
            <w:pPr>
              <w:pStyle w:val="Default"/>
              <w:jc w:val="both"/>
              <w:rPr>
                <w:sz w:val="20"/>
                <w:szCs w:val="20"/>
              </w:rPr>
            </w:pPr>
          </w:p>
          <w:p w14:paraId="7A48C91A" w14:textId="11F8115E" w:rsidR="004B0C37" w:rsidRPr="00616B63" w:rsidRDefault="004B0C37" w:rsidP="004B0C37">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8C0657" w:rsidRPr="007E0B31" w14:paraId="231BBB49" w14:textId="77777777" w:rsidTr="00C60095">
        <w:trPr>
          <w:cantSplit/>
          <w:trPrChange w:id="613" w:author="Stuart McLarnon" w:date="2025-12-10T12:53:00Z" w16du:dateUtc="2025-12-10T12:53:00Z">
            <w:trPr>
              <w:gridBefore w:val="1"/>
              <w:gridAfter w:val="0"/>
              <w:wAfter w:w="255" w:type="dxa"/>
              <w:cantSplit/>
            </w:trPr>
          </w:trPrChange>
        </w:trPr>
        <w:tc>
          <w:tcPr>
            <w:tcW w:w="2884" w:type="dxa"/>
            <w:tcPrChange w:id="614" w:author="Stuart McLarnon" w:date="2025-12-10T12:53:00Z" w16du:dateUtc="2025-12-10T12:53:00Z">
              <w:tcPr>
                <w:tcW w:w="2884" w:type="dxa"/>
                <w:gridSpan w:val="3"/>
              </w:tcPr>
            </w:tcPrChange>
          </w:tcPr>
          <w:p w14:paraId="54987465" w14:textId="77777777" w:rsidR="004B0C37" w:rsidRPr="007E0B31" w:rsidRDefault="004B0C37" w:rsidP="004B0C37">
            <w:pPr>
              <w:pStyle w:val="Arial11Bold"/>
              <w:rPr>
                <w:rFonts w:cs="Arial"/>
              </w:rPr>
            </w:pPr>
            <w:r w:rsidRPr="007E0B31">
              <w:rPr>
                <w:rFonts w:cs="Arial"/>
              </w:rPr>
              <w:t>Droop</w:t>
            </w:r>
          </w:p>
        </w:tc>
        <w:tc>
          <w:tcPr>
            <w:tcW w:w="6634" w:type="dxa"/>
            <w:tcPrChange w:id="615" w:author="Stuart McLarnon" w:date="2025-12-10T12:53:00Z" w16du:dateUtc="2025-12-10T12:53:00Z">
              <w:tcPr>
                <w:tcW w:w="6634" w:type="dxa"/>
                <w:gridSpan w:val="4"/>
              </w:tcPr>
            </w:tcPrChange>
          </w:tcPr>
          <w:p w14:paraId="77B62E50" w14:textId="1781255D" w:rsidR="004B0C37" w:rsidRPr="007E0B31" w:rsidRDefault="004B0C37" w:rsidP="004B0C37">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8C0657" w:rsidRPr="007E0B31" w14:paraId="5843358E" w14:textId="77777777" w:rsidTr="00C60095">
        <w:trPr>
          <w:cantSplit/>
          <w:trPrChange w:id="616" w:author="Stuart McLarnon" w:date="2025-12-10T12:53:00Z" w16du:dateUtc="2025-12-10T12:53:00Z">
            <w:trPr>
              <w:gridBefore w:val="1"/>
              <w:gridAfter w:val="0"/>
              <w:wAfter w:w="255" w:type="dxa"/>
              <w:cantSplit/>
            </w:trPr>
          </w:trPrChange>
        </w:trPr>
        <w:tc>
          <w:tcPr>
            <w:tcW w:w="2884" w:type="dxa"/>
            <w:tcPrChange w:id="617" w:author="Stuart McLarnon" w:date="2025-12-10T12:53:00Z" w16du:dateUtc="2025-12-10T12:53:00Z">
              <w:tcPr>
                <w:tcW w:w="2884" w:type="dxa"/>
                <w:gridSpan w:val="3"/>
              </w:tcPr>
            </w:tcPrChange>
          </w:tcPr>
          <w:p w14:paraId="79EC9BAF" w14:textId="77777777" w:rsidR="004B0C37" w:rsidRPr="007E0B31" w:rsidRDefault="004B0C37" w:rsidP="004B0C37">
            <w:pPr>
              <w:pStyle w:val="Arial11Bold"/>
              <w:rPr>
                <w:rFonts w:cs="Arial"/>
              </w:rPr>
            </w:pPr>
            <w:r w:rsidRPr="007E0B31">
              <w:rPr>
                <w:rFonts w:cs="Arial"/>
              </w:rPr>
              <w:t>Dynamic Parameters</w:t>
            </w:r>
          </w:p>
        </w:tc>
        <w:tc>
          <w:tcPr>
            <w:tcW w:w="6634" w:type="dxa"/>
            <w:tcPrChange w:id="618" w:author="Stuart McLarnon" w:date="2025-12-10T12:53:00Z" w16du:dateUtc="2025-12-10T12:53:00Z">
              <w:tcPr>
                <w:tcW w:w="6634" w:type="dxa"/>
                <w:gridSpan w:val="4"/>
              </w:tcPr>
            </w:tcPrChange>
          </w:tcPr>
          <w:p w14:paraId="051D8350"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8C0657" w:rsidRPr="000A5CCC" w14:paraId="02BA8D47" w14:textId="77777777" w:rsidTr="00C60095">
        <w:trPr>
          <w:cantSplit/>
          <w:trPrChange w:id="619" w:author="Stuart McLarnon" w:date="2025-12-10T12:53:00Z" w16du:dateUtc="2025-12-10T12:53:00Z">
            <w:trPr>
              <w:gridBefore w:val="1"/>
              <w:gridAfter w:val="0"/>
              <w:wAfter w:w="255" w:type="dxa"/>
              <w:cantSplit/>
            </w:trPr>
          </w:trPrChange>
        </w:trPr>
        <w:tc>
          <w:tcPr>
            <w:tcW w:w="2884" w:type="dxa"/>
            <w:tcPrChange w:id="620" w:author="Stuart McLarnon" w:date="2025-12-10T12:53:00Z" w16du:dateUtc="2025-12-10T12:53:00Z">
              <w:tcPr>
                <w:tcW w:w="2884" w:type="dxa"/>
                <w:gridSpan w:val="3"/>
              </w:tcPr>
            </w:tcPrChange>
          </w:tcPr>
          <w:p w14:paraId="279AEE49" w14:textId="5DD21B3F" w:rsidR="004B0C37" w:rsidRPr="000A5CCC" w:rsidRDefault="004B0C37" w:rsidP="004B0C37">
            <w:pPr>
              <w:pStyle w:val="Arial11Bold"/>
              <w:rPr>
                <w:rFonts w:cs="Arial"/>
              </w:rPr>
            </w:pPr>
            <w:r w:rsidRPr="002510FF">
              <w:rPr>
                <w:rFonts w:cs="Arial"/>
              </w:rPr>
              <w:t>Dynamic Reactive Compensation Equipment</w:t>
            </w:r>
          </w:p>
        </w:tc>
        <w:tc>
          <w:tcPr>
            <w:tcW w:w="6634" w:type="dxa"/>
            <w:tcPrChange w:id="621" w:author="Stuart McLarnon" w:date="2025-12-10T12:53:00Z" w16du:dateUtc="2025-12-10T12:53:00Z">
              <w:tcPr>
                <w:tcW w:w="6634" w:type="dxa"/>
                <w:gridSpan w:val="4"/>
              </w:tcPr>
            </w:tcPrChange>
          </w:tcPr>
          <w:p w14:paraId="7DB42348" w14:textId="606C1E72" w:rsidR="004B0C37" w:rsidRPr="000A5CCC" w:rsidRDefault="004B0C37" w:rsidP="004B0C37">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8C0657" w:rsidRPr="000B675D" w14:paraId="4B2A5C83" w14:textId="77777777" w:rsidTr="00C60095">
        <w:trPr>
          <w:cantSplit/>
          <w:trPrChange w:id="622" w:author="Stuart McLarnon" w:date="2025-12-10T12:53:00Z" w16du:dateUtc="2025-12-10T12:53:00Z">
            <w:trPr>
              <w:gridBefore w:val="1"/>
              <w:gridAfter w:val="0"/>
              <w:wAfter w:w="255" w:type="dxa"/>
              <w:cantSplit/>
            </w:trPr>
          </w:trPrChange>
        </w:trPr>
        <w:tc>
          <w:tcPr>
            <w:tcW w:w="2884" w:type="dxa"/>
            <w:tcPrChange w:id="623" w:author="Stuart McLarnon" w:date="2025-12-10T12:53:00Z" w16du:dateUtc="2025-12-10T12:53:00Z">
              <w:tcPr>
                <w:tcW w:w="2884" w:type="dxa"/>
                <w:gridSpan w:val="3"/>
              </w:tcPr>
            </w:tcPrChange>
          </w:tcPr>
          <w:p w14:paraId="13C94F80" w14:textId="77777777" w:rsidR="004B0C37" w:rsidRPr="000B675D" w:rsidRDefault="004B0C37" w:rsidP="004B0C37">
            <w:pPr>
              <w:pStyle w:val="Arial11Bold"/>
              <w:rPr>
                <w:rFonts w:cs="Arial"/>
              </w:rPr>
            </w:pPr>
            <w:r w:rsidRPr="000B675D">
              <w:rPr>
                <w:rFonts w:cs="Arial"/>
              </w:rPr>
              <w:t>E&amp;W Offshore Transmission System</w:t>
            </w:r>
          </w:p>
        </w:tc>
        <w:tc>
          <w:tcPr>
            <w:tcW w:w="6634" w:type="dxa"/>
            <w:tcPrChange w:id="624" w:author="Stuart McLarnon" w:date="2025-12-10T12:53:00Z" w16du:dateUtc="2025-12-10T12:53:00Z">
              <w:tcPr>
                <w:tcW w:w="6634" w:type="dxa"/>
                <w:gridSpan w:val="4"/>
              </w:tcPr>
            </w:tcPrChange>
          </w:tcPr>
          <w:p w14:paraId="2CFB9907" w14:textId="77777777" w:rsidR="004B0C37" w:rsidRPr="000B675D" w:rsidRDefault="004B0C37" w:rsidP="004B0C37">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8C0657" w:rsidRPr="0079139F" w14:paraId="29063031" w14:textId="77777777" w:rsidTr="00C60095">
        <w:trPr>
          <w:cantSplit/>
          <w:trPrChange w:id="625" w:author="Stuart McLarnon" w:date="2025-12-10T12:53:00Z" w16du:dateUtc="2025-12-10T12:53:00Z">
            <w:trPr>
              <w:gridBefore w:val="1"/>
              <w:gridAfter w:val="0"/>
              <w:wAfter w:w="255" w:type="dxa"/>
              <w:cantSplit/>
            </w:trPr>
          </w:trPrChange>
        </w:trPr>
        <w:tc>
          <w:tcPr>
            <w:tcW w:w="2884" w:type="dxa"/>
            <w:tcPrChange w:id="626" w:author="Stuart McLarnon" w:date="2025-12-10T12:53:00Z" w16du:dateUtc="2025-12-10T12:53:00Z">
              <w:tcPr>
                <w:tcW w:w="2884" w:type="dxa"/>
                <w:gridSpan w:val="3"/>
              </w:tcPr>
            </w:tcPrChange>
          </w:tcPr>
          <w:p w14:paraId="25CE097E" w14:textId="3FA3BD6F" w:rsidR="004B0C37" w:rsidRPr="0079139F" w:rsidRDefault="004B0C37" w:rsidP="004B0C37">
            <w:pPr>
              <w:pStyle w:val="Arial11Bold"/>
              <w:rPr>
                <w:rFonts w:cs="Arial"/>
              </w:rPr>
            </w:pPr>
            <w:r w:rsidRPr="0079139F">
              <w:rPr>
                <w:rFonts w:cs="Arial"/>
              </w:rPr>
              <w:t>E&amp;W Offshore Transmission Licensee</w:t>
            </w:r>
          </w:p>
        </w:tc>
        <w:tc>
          <w:tcPr>
            <w:tcW w:w="6634" w:type="dxa"/>
            <w:tcPrChange w:id="627" w:author="Stuart McLarnon" w:date="2025-12-10T12:53:00Z" w16du:dateUtc="2025-12-10T12:53:00Z">
              <w:tcPr>
                <w:tcW w:w="6634" w:type="dxa"/>
                <w:gridSpan w:val="4"/>
              </w:tcPr>
            </w:tcPrChange>
          </w:tcPr>
          <w:p w14:paraId="6C4EE077" w14:textId="07A71FD9" w:rsidR="004B0C37" w:rsidRPr="0079139F" w:rsidRDefault="004B0C37" w:rsidP="004B0C37">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8C0657" w:rsidRPr="007E0B31" w14:paraId="16715855" w14:textId="77777777" w:rsidTr="00C60095">
        <w:trPr>
          <w:cantSplit/>
          <w:trPrChange w:id="628" w:author="Stuart McLarnon" w:date="2025-12-10T12:53:00Z" w16du:dateUtc="2025-12-10T12:53:00Z">
            <w:trPr>
              <w:gridBefore w:val="1"/>
              <w:gridAfter w:val="0"/>
              <w:wAfter w:w="255" w:type="dxa"/>
              <w:cantSplit/>
            </w:trPr>
          </w:trPrChange>
        </w:trPr>
        <w:tc>
          <w:tcPr>
            <w:tcW w:w="2884" w:type="dxa"/>
            <w:tcPrChange w:id="629" w:author="Stuart McLarnon" w:date="2025-12-10T12:53:00Z" w16du:dateUtc="2025-12-10T12:53:00Z">
              <w:tcPr>
                <w:tcW w:w="2884" w:type="dxa"/>
                <w:gridSpan w:val="3"/>
              </w:tcPr>
            </w:tcPrChange>
          </w:tcPr>
          <w:p w14:paraId="491CEE12" w14:textId="278765B2" w:rsidR="004B0C37" w:rsidRPr="007E0B31" w:rsidRDefault="004B0C37" w:rsidP="004B0C37">
            <w:pPr>
              <w:pStyle w:val="Arial11Bold"/>
              <w:rPr>
                <w:rFonts w:cs="Arial"/>
              </w:rPr>
            </w:pPr>
            <w:r w:rsidRPr="007E0B31">
              <w:rPr>
                <w:rFonts w:cs="Arial"/>
              </w:rPr>
              <w:t>E&amp;W Transmission System</w:t>
            </w:r>
          </w:p>
        </w:tc>
        <w:tc>
          <w:tcPr>
            <w:tcW w:w="6634" w:type="dxa"/>
            <w:tcPrChange w:id="630" w:author="Stuart McLarnon" w:date="2025-12-10T12:53:00Z" w16du:dateUtc="2025-12-10T12:53:00Z">
              <w:tcPr>
                <w:tcW w:w="6634" w:type="dxa"/>
                <w:gridSpan w:val="4"/>
              </w:tcPr>
            </w:tcPrChange>
          </w:tcPr>
          <w:p w14:paraId="75E612EF" w14:textId="4088B274" w:rsidR="004B0C37" w:rsidRPr="007E0B31" w:rsidRDefault="004B0C37" w:rsidP="004B0C37">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8C0657" w:rsidRPr="007E0B31" w14:paraId="27D19D54" w14:textId="77777777" w:rsidTr="00C60095">
        <w:trPr>
          <w:cantSplit/>
          <w:trPrChange w:id="631" w:author="Stuart McLarnon" w:date="2025-12-10T12:53:00Z" w16du:dateUtc="2025-12-10T12:53:00Z">
            <w:trPr>
              <w:gridBefore w:val="1"/>
              <w:gridAfter w:val="0"/>
              <w:wAfter w:w="255" w:type="dxa"/>
              <w:cantSplit/>
            </w:trPr>
          </w:trPrChange>
        </w:trPr>
        <w:tc>
          <w:tcPr>
            <w:tcW w:w="2884" w:type="dxa"/>
            <w:tcPrChange w:id="632" w:author="Stuart McLarnon" w:date="2025-12-10T12:53:00Z" w16du:dateUtc="2025-12-10T12:53:00Z">
              <w:tcPr>
                <w:tcW w:w="2884" w:type="dxa"/>
                <w:gridSpan w:val="3"/>
              </w:tcPr>
            </w:tcPrChange>
          </w:tcPr>
          <w:p w14:paraId="155671F3" w14:textId="77777777" w:rsidR="004B0C37" w:rsidRPr="007E0B31" w:rsidRDefault="004B0C37" w:rsidP="004B0C37">
            <w:pPr>
              <w:pStyle w:val="Arial11Bold"/>
              <w:rPr>
                <w:rFonts w:cs="Arial"/>
              </w:rPr>
            </w:pPr>
            <w:r w:rsidRPr="007E0B31">
              <w:rPr>
                <w:rFonts w:cs="Arial"/>
              </w:rPr>
              <w:t>E&amp;W User</w:t>
            </w:r>
          </w:p>
        </w:tc>
        <w:tc>
          <w:tcPr>
            <w:tcW w:w="6634" w:type="dxa"/>
            <w:tcPrChange w:id="633" w:author="Stuart McLarnon" w:date="2025-12-10T12:53:00Z" w16du:dateUtc="2025-12-10T12:53:00Z">
              <w:tcPr>
                <w:tcW w:w="6634" w:type="dxa"/>
                <w:gridSpan w:val="4"/>
              </w:tcPr>
            </w:tcPrChange>
          </w:tcPr>
          <w:p w14:paraId="305E2C2E"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8C0657" w:rsidRPr="007E0B31" w14:paraId="4EF8D946" w14:textId="77777777" w:rsidTr="00C60095">
        <w:trPr>
          <w:cantSplit/>
          <w:trPrChange w:id="634" w:author="Stuart McLarnon" w:date="2025-12-10T12:53:00Z" w16du:dateUtc="2025-12-10T12:53:00Z">
            <w:trPr>
              <w:gridBefore w:val="1"/>
              <w:gridAfter w:val="0"/>
              <w:wAfter w:w="255" w:type="dxa"/>
              <w:cantSplit/>
            </w:trPr>
          </w:trPrChange>
        </w:trPr>
        <w:tc>
          <w:tcPr>
            <w:tcW w:w="2884" w:type="dxa"/>
            <w:tcPrChange w:id="635" w:author="Stuart McLarnon" w:date="2025-12-10T12:53:00Z" w16du:dateUtc="2025-12-10T12:53:00Z">
              <w:tcPr>
                <w:tcW w:w="2884" w:type="dxa"/>
                <w:gridSpan w:val="3"/>
              </w:tcPr>
            </w:tcPrChange>
          </w:tcPr>
          <w:p w14:paraId="2F8D7755" w14:textId="77777777" w:rsidR="004B0C37" w:rsidRPr="007E0B31" w:rsidRDefault="004B0C37" w:rsidP="004B0C37">
            <w:pPr>
              <w:pStyle w:val="Arial11Bold"/>
              <w:rPr>
                <w:rFonts w:cs="Arial"/>
              </w:rPr>
            </w:pPr>
            <w:r w:rsidRPr="007E0B31">
              <w:rPr>
                <w:rFonts w:cs="Arial"/>
              </w:rPr>
              <w:t>Earth Fault Factor</w:t>
            </w:r>
          </w:p>
        </w:tc>
        <w:tc>
          <w:tcPr>
            <w:tcW w:w="6634" w:type="dxa"/>
            <w:tcPrChange w:id="636" w:author="Stuart McLarnon" w:date="2025-12-10T12:53:00Z" w16du:dateUtc="2025-12-10T12:53:00Z">
              <w:tcPr>
                <w:tcW w:w="6634" w:type="dxa"/>
                <w:gridSpan w:val="4"/>
              </w:tcPr>
            </w:tcPrChange>
          </w:tcPr>
          <w:p w14:paraId="6127CD38" w14:textId="77777777" w:rsidR="004B0C37" w:rsidRPr="007E0B31" w:rsidRDefault="004B0C37" w:rsidP="004B0C37">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8C0657" w:rsidRPr="007E0B31" w14:paraId="3ED6F9F3" w14:textId="77777777" w:rsidTr="00C60095">
        <w:trPr>
          <w:cantSplit/>
          <w:trPrChange w:id="637" w:author="Stuart McLarnon" w:date="2025-12-10T12:53:00Z" w16du:dateUtc="2025-12-10T12:53:00Z">
            <w:trPr>
              <w:gridBefore w:val="1"/>
              <w:gridAfter w:val="0"/>
              <w:wAfter w:w="255" w:type="dxa"/>
              <w:cantSplit/>
            </w:trPr>
          </w:trPrChange>
        </w:trPr>
        <w:tc>
          <w:tcPr>
            <w:tcW w:w="2884" w:type="dxa"/>
            <w:tcPrChange w:id="638" w:author="Stuart McLarnon" w:date="2025-12-10T12:53:00Z" w16du:dateUtc="2025-12-10T12:53:00Z">
              <w:tcPr>
                <w:tcW w:w="2884" w:type="dxa"/>
                <w:gridSpan w:val="3"/>
              </w:tcPr>
            </w:tcPrChange>
          </w:tcPr>
          <w:p w14:paraId="3BB43CE7" w14:textId="77777777" w:rsidR="004B0C37" w:rsidRPr="007E0B31" w:rsidRDefault="004B0C37" w:rsidP="004B0C37">
            <w:pPr>
              <w:pStyle w:val="Arial11Bold"/>
              <w:rPr>
                <w:rFonts w:cs="Arial"/>
              </w:rPr>
            </w:pPr>
            <w:r w:rsidRPr="007E0B31">
              <w:rPr>
                <w:rFonts w:cs="Arial"/>
              </w:rPr>
              <w:lastRenderedPageBreak/>
              <w:t>Earthing</w:t>
            </w:r>
          </w:p>
        </w:tc>
        <w:tc>
          <w:tcPr>
            <w:tcW w:w="6634" w:type="dxa"/>
            <w:tcPrChange w:id="639" w:author="Stuart McLarnon" w:date="2025-12-10T12:53:00Z" w16du:dateUtc="2025-12-10T12:53:00Z">
              <w:tcPr>
                <w:tcW w:w="6634" w:type="dxa"/>
                <w:gridSpan w:val="4"/>
              </w:tcPr>
            </w:tcPrChange>
          </w:tcPr>
          <w:p w14:paraId="0C914808" w14:textId="77777777" w:rsidR="004B0C37" w:rsidRPr="007E0B31" w:rsidRDefault="004B0C37" w:rsidP="004B0C37">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8C0657" w:rsidRPr="007E0B31" w14:paraId="20790EFF" w14:textId="77777777" w:rsidTr="00C60095">
        <w:trPr>
          <w:cantSplit/>
          <w:trPrChange w:id="640" w:author="Stuart McLarnon" w:date="2025-12-10T12:53:00Z" w16du:dateUtc="2025-12-10T12:53:00Z">
            <w:trPr>
              <w:gridBefore w:val="1"/>
              <w:gridAfter w:val="0"/>
              <w:wAfter w:w="255" w:type="dxa"/>
              <w:cantSplit/>
            </w:trPr>
          </w:trPrChange>
        </w:trPr>
        <w:tc>
          <w:tcPr>
            <w:tcW w:w="2884" w:type="dxa"/>
            <w:tcPrChange w:id="641" w:author="Stuart McLarnon" w:date="2025-12-10T12:53:00Z" w16du:dateUtc="2025-12-10T12:53:00Z">
              <w:tcPr>
                <w:tcW w:w="2884" w:type="dxa"/>
                <w:gridSpan w:val="3"/>
              </w:tcPr>
            </w:tcPrChange>
          </w:tcPr>
          <w:p w14:paraId="583FA21D" w14:textId="77777777" w:rsidR="004B0C37" w:rsidRPr="007E0B31" w:rsidRDefault="004B0C37" w:rsidP="004B0C37">
            <w:pPr>
              <w:pStyle w:val="Arial11Bold"/>
              <w:rPr>
                <w:rFonts w:cs="Arial"/>
              </w:rPr>
            </w:pPr>
            <w:r w:rsidRPr="007E0B31">
              <w:rPr>
                <w:rFonts w:cs="Arial"/>
              </w:rPr>
              <w:t>Earthing Device</w:t>
            </w:r>
          </w:p>
        </w:tc>
        <w:tc>
          <w:tcPr>
            <w:tcW w:w="6634" w:type="dxa"/>
            <w:tcPrChange w:id="642" w:author="Stuart McLarnon" w:date="2025-12-10T12:53:00Z" w16du:dateUtc="2025-12-10T12:53:00Z">
              <w:tcPr>
                <w:tcW w:w="6634" w:type="dxa"/>
                <w:gridSpan w:val="4"/>
              </w:tcPr>
            </w:tcPrChange>
          </w:tcPr>
          <w:p w14:paraId="1C3B0D47" w14:textId="77777777" w:rsidR="004B0C37" w:rsidRPr="007E0B31" w:rsidRDefault="004B0C37" w:rsidP="004B0C37">
            <w:pPr>
              <w:pStyle w:val="TableArial11"/>
              <w:rPr>
                <w:rFonts w:cs="Arial"/>
              </w:rPr>
            </w:pPr>
            <w:r w:rsidRPr="007E0B31">
              <w:rPr>
                <w:rFonts w:cs="Arial"/>
              </w:rPr>
              <w:t>A means of providing a connection between a conductor and earth being of adequate strength and capability.</w:t>
            </w:r>
          </w:p>
        </w:tc>
      </w:tr>
      <w:tr w:rsidR="008C0657" w:rsidRPr="007E0B31" w14:paraId="6FE62627" w14:textId="77777777" w:rsidTr="00C60095">
        <w:trPr>
          <w:cantSplit/>
          <w:trPrChange w:id="643" w:author="Stuart McLarnon" w:date="2025-12-10T12:53:00Z" w16du:dateUtc="2025-12-10T12:53:00Z">
            <w:trPr>
              <w:gridBefore w:val="1"/>
              <w:gridAfter w:val="0"/>
              <w:wAfter w:w="255" w:type="dxa"/>
              <w:cantSplit/>
            </w:trPr>
          </w:trPrChange>
        </w:trPr>
        <w:tc>
          <w:tcPr>
            <w:tcW w:w="2884" w:type="dxa"/>
            <w:tcPrChange w:id="644" w:author="Stuart McLarnon" w:date="2025-12-10T12:53:00Z" w16du:dateUtc="2025-12-10T12:53:00Z">
              <w:tcPr>
                <w:tcW w:w="2884" w:type="dxa"/>
                <w:gridSpan w:val="3"/>
              </w:tcPr>
            </w:tcPrChange>
          </w:tcPr>
          <w:p w14:paraId="5F411AEF" w14:textId="77777777" w:rsidR="004B0C37" w:rsidRPr="007E0B31" w:rsidRDefault="004B0C37" w:rsidP="004B0C37">
            <w:pPr>
              <w:pStyle w:val="Arial11Bold"/>
              <w:rPr>
                <w:rFonts w:cs="Arial"/>
              </w:rPr>
            </w:pPr>
            <w:r w:rsidRPr="007E0B31">
              <w:rPr>
                <w:rFonts w:cs="Arial"/>
              </w:rPr>
              <w:t>Elected Panel Members</w:t>
            </w:r>
          </w:p>
        </w:tc>
        <w:tc>
          <w:tcPr>
            <w:tcW w:w="6634" w:type="dxa"/>
            <w:tcPrChange w:id="645" w:author="Stuart McLarnon" w:date="2025-12-10T12:53:00Z" w16du:dateUtc="2025-12-10T12:53:00Z">
              <w:tcPr>
                <w:tcW w:w="6634" w:type="dxa"/>
                <w:gridSpan w:val="4"/>
              </w:tcPr>
            </w:tcPrChange>
          </w:tcPr>
          <w:p w14:paraId="5FB33BE8" w14:textId="77777777" w:rsidR="004B0C37" w:rsidRPr="007E0B31" w:rsidRDefault="004B0C37" w:rsidP="004B0C37">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4B0C37" w:rsidRPr="007E0B31" w:rsidRDefault="004B0C37" w:rsidP="004B0C37">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4B0C37" w:rsidRPr="007E0B31" w:rsidRDefault="004B0C37" w:rsidP="004B0C37">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4B0C37" w:rsidRPr="007E0B31" w:rsidRDefault="004B0C37" w:rsidP="004B0C37">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4B0C37" w:rsidRPr="007E0B31" w:rsidRDefault="004B0C37" w:rsidP="004B0C37">
            <w:pPr>
              <w:pStyle w:val="TableArial11"/>
              <w:rPr>
                <w:rFonts w:cs="Arial"/>
              </w:rPr>
            </w:pPr>
            <w:r w:rsidRPr="007E0B31">
              <w:rPr>
                <w:rFonts w:cs="Arial"/>
              </w:rPr>
              <w:t xml:space="preserve">(d) the representatives of the </w:t>
            </w:r>
            <w:r w:rsidRPr="007E0B31">
              <w:rPr>
                <w:rFonts w:cs="Arial"/>
                <w:b/>
              </w:rPr>
              <w:t>Generators</w:t>
            </w:r>
          </w:p>
        </w:tc>
      </w:tr>
      <w:tr w:rsidR="008C0657" w:rsidRPr="007E0B31" w14:paraId="79615CAE" w14:textId="77777777" w:rsidTr="00C60095">
        <w:trPr>
          <w:cantSplit/>
          <w:trPrChange w:id="646" w:author="Stuart McLarnon" w:date="2025-12-10T12:53:00Z" w16du:dateUtc="2025-12-10T12:53:00Z">
            <w:trPr>
              <w:gridBefore w:val="1"/>
              <w:gridAfter w:val="0"/>
              <w:wAfter w:w="255" w:type="dxa"/>
              <w:cantSplit/>
            </w:trPr>
          </w:trPrChange>
        </w:trPr>
        <w:tc>
          <w:tcPr>
            <w:tcW w:w="2884" w:type="dxa"/>
            <w:tcPrChange w:id="647" w:author="Stuart McLarnon" w:date="2025-12-10T12:53:00Z" w16du:dateUtc="2025-12-10T12:53:00Z">
              <w:tcPr>
                <w:tcW w:w="2884" w:type="dxa"/>
                <w:gridSpan w:val="3"/>
              </w:tcPr>
            </w:tcPrChange>
          </w:tcPr>
          <w:p w14:paraId="6B5295BC" w14:textId="77777777" w:rsidR="004B0C37" w:rsidRPr="007E0B31" w:rsidRDefault="004B0C37" w:rsidP="004B0C37">
            <w:pPr>
              <w:pStyle w:val="Arial11Bold"/>
              <w:rPr>
                <w:rFonts w:cs="Arial"/>
              </w:rPr>
            </w:pPr>
            <w:r w:rsidRPr="007E0B31">
              <w:rPr>
                <w:rFonts w:cs="Arial"/>
              </w:rPr>
              <w:t>Electrical Standard</w:t>
            </w:r>
          </w:p>
        </w:tc>
        <w:tc>
          <w:tcPr>
            <w:tcW w:w="6634" w:type="dxa"/>
            <w:tcPrChange w:id="648" w:author="Stuart McLarnon" w:date="2025-12-10T12:53:00Z" w16du:dateUtc="2025-12-10T12:53:00Z">
              <w:tcPr>
                <w:tcW w:w="6634" w:type="dxa"/>
                <w:gridSpan w:val="4"/>
              </w:tcPr>
            </w:tcPrChange>
          </w:tcPr>
          <w:p w14:paraId="5A4738F8" w14:textId="77777777" w:rsidR="004B0C37" w:rsidRPr="007E0B31" w:rsidRDefault="004B0C37" w:rsidP="004B0C37">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8C0657" w:rsidRPr="007E0B31" w14:paraId="77FD0811" w14:textId="77777777" w:rsidTr="00C60095">
        <w:trPr>
          <w:cantSplit/>
          <w:trPrChange w:id="649" w:author="Stuart McLarnon" w:date="2025-12-10T12:53:00Z" w16du:dateUtc="2025-12-10T12:53:00Z">
            <w:trPr>
              <w:gridBefore w:val="1"/>
              <w:gridAfter w:val="0"/>
              <w:wAfter w:w="255" w:type="dxa"/>
              <w:cantSplit/>
            </w:trPr>
          </w:trPrChange>
        </w:trPr>
        <w:tc>
          <w:tcPr>
            <w:tcW w:w="2884" w:type="dxa"/>
            <w:tcPrChange w:id="650" w:author="Stuart McLarnon" w:date="2025-12-10T12:53:00Z" w16du:dateUtc="2025-12-10T12:53:00Z">
              <w:tcPr>
                <w:tcW w:w="2884" w:type="dxa"/>
                <w:gridSpan w:val="3"/>
              </w:tcPr>
            </w:tcPrChange>
          </w:tcPr>
          <w:p w14:paraId="7CF40496" w14:textId="51F2F0DA" w:rsidR="004B0C37" w:rsidRPr="00F6331A" w:rsidRDefault="004B0C37" w:rsidP="004B0C37">
            <w:pPr>
              <w:pStyle w:val="Arial11Bold"/>
              <w:rPr>
                <w:rFonts w:cs="Arial"/>
              </w:rPr>
            </w:pPr>
            <w:r w:rsidRPr="00F6331A">
              <w:rPr>
                <w:lang w:val="en-US"/>
              </w:rPr>
              <w:t>Electricity Balancing Regulation</w:t>
            </w:r>
          </w:p>
        </w:tc>
        <w:tc>
          <w:tcPr>
            <w:tcW w:w="6634" w:type="dxa"/>
            <w:tcPrChange w:id="651" w:author="Stuart McLarnon" w:date="2025-12-10T12:53:00Z" w16du:dateUtc="2025-12-10T12:53:00Z">
              <w:tcPr>
                <w:tcW w:w="6634" w:type="dxa"/>
                <w:gridSpan w:val="4"/>
              </w:tcPr>
            </w:tcPrChange>
          </w:tcPr>
          <w:p w14:paraId="3860E34E" w14:textId="35D52113" w:rsidR="004B0C37" w:rsidRPr="00F6331A" w:rsidRDefault="004B0C37" w:rsidP="004B0C37">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8C0657" w:rsidRPr="007E0B31" w14:paraId="5FDEE14B" w14:textId="77777777" w:rsidTr="00C60095">
        <w:trPr>
          <w:cantSplit/>
          <w:trPrChange w:id="652" w:author="Stuart McLarnon" w:date="2025-12-10T12:53:00Z" w16du:dateUtc="2025-12-10T12:53:00Z">
            <w:trPr>
              <w:gridBefore w:val="1"/>
              <w:gridAfter w:val="0"/>
              <w:wAfter w:w="255" w:type="dxa"/>
              <w:cantSplit/>
            </w:trPr>
          </w:trPrChange>
        </w:trPr>
        <w:tc>
          <w:tcPr>
            <w:tcW w:w="2884" w:type="dxa"/>
            <w:tcPrChange w:id="653" w:author="Stuart McLarnon" w:date="2025-12-10T12:53:00Z" w16du:dateUtc="2025-12-10T12:53:00Z">
              <w:tcPr>
                <w:tcW w:w="2884" w:type="dxa"/>
                <w:gridSpan w:val="3"/>
              </w:tcPr>
            </w:tcPrChange>
          </w:tcPr>
          <w:p w14:paraId="272D7034" w14:textId="77777777" w:rsidR="004B0C37" w:rsidRPr="007E0B31" w:rsidRDefault="004B0C37" w:rsidP="004B0C37">
            <w:pPr>
              <w:pStyle w:val="Arial11Bold"/>
              <w:rPr>
                <w:rFonts w:cs="Arial"/>
              </w:rPr>
            </w:pPr>
            <w:r w:rsidRPr="007E0B31">
              <w:rPr>
                <w:rFonts w:cs="Arial"/>
              </w:rPr>
              <w:t>Electricity Council</w:t>
            </w:r>
          </w:p>
        </w:tc>
        <w:tc>
          <w:tcPr>
            <w:tcW w:w="6634" w:type="dxa"/>
            <w:tcPrChange w:id="654" w:author="Stuart McLarnon" w:date="2025-12-10T12:53:00Z" w16du:dateUtc="2025-12-10T12:53:00Z">
              <w:tcPr>
                <w:tcW w:w="6634" w:type="dxa"/>
                <w:gridSpan w:val="4"/>
              </w:tcPr>
            </w:tcPrChange>
          </w:tcPr>
          <w:p w14:paraId="15365170" w14:textId="77777777" w:rsidR="004B0C37" w:rsidRPr="007E0B31" w:rsidRDefault="004B0C37" w:rsidP="004B0C37">
            <w:pPr>
              <w:pStyle w:val="TableArial11"/>
              <w:rPr>
                <w:rFonts w:cs="Arial"/>
              </w:rPr>
            </w:pPr>
            <w:r w:rsidRPr="007E0B31">
              <w:rPr>
                <w:rFonts w:cs="Arial"/>
              </w:rPr>
              <w:t>That body set up under the Electricity Act, 1957.</w:t>
            </w:r>
          </w:p>
        </w:tc>
      </w:tr>
      <w:tr w:rsidR="008C0657" w:rsidRPr="007E0B31" w14:paraId="2701B422" w14:textId="77777777" w:rsidTr="00C60095">
        <w:trPr>
          <w:cantSplit/>
          <w:trPrChange w:id="655" w:author="Stuart McLarnon" w:date="2025-12-10T12:53:00Z" w16du:dateUtc="2025-12-10T12:53:00Z">
            <w:trPr>
              <w:gridBefore w:val="1"/>
              <w:gridAfter w:val="0"/>
              <w:wAfter w:w="255" w:type="dxa"/>
              <w:cantSplit/>
            </w:trPr>
          </w:trPrChange>
        </w:trPr>
        <w:tc>
          <w:tcPr>
            <w:tcW w:w="2884" w:type="dxa"/>
            <w:tcPrChange w:id="656" w:author="Stuart McLarnon" w:date="2025-12-10T12:53:00Z" w16du:dateUtc="2025-12-10T12:53:00Z">
              <w:tcPr>
                <w:tcW w:w="2884" w:type="dxa"/>
                <w:gridSpan w:val="3"/>
              </w:tcPr>
            </w:tcPrChange>
          </w:tcPr>
          <w:p w14:paraId="0475EF83" w14:textId="77777777" w:rsidR="004B0C37" w:rsidRPr="007E0B31" w:rsidRDefault="004B0C37" w:rsidP="004B0C37">
            <w:pPr>
              <w:pStyle w:val="Arial11Bold"/>
              <w:rPr>
                <w:rFonts w:cs="Arial"/>
              </w:rPr>
            </w:pPr>
            <w:r w:rsidRPr="007E0B31">
              <w:rPr>
                <w:rFonts w:cs="Arial"/>
              </w:rPr>
              <w:t>Electricity Distribution Licence</w:t>
            </w:r>
          </w:p>
        </w:tc>
        <w:tc>
          <w:tcPr>
            <w:tcW w:w="6634" w:type="dxa"/>
            <w:tcPrChange w:id="657" w:author="Stuart McLarnon" w:date="2025-12-10T12:53:00Z" w16du:dateUtc="2025-12-10T12:53:00Z">
              <w:tcPr>
                <w:tcW w:w="6634" w:type="dxa"/>
                <w:gridSpan w:val="4"/>
              </w:tcPr>
            </w:tcPrChange>
          </w:tcPr>
          <w:p w14:paraId="3B723255" w14:textId="77777777" w:rsidR="004B0C37" w:rsidRPr="007E0B31" w:rsidRDefault="004B0C37" w:rsidP="004B0C37">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8C0657" w:rsidRPr="007E0B31" w14:paraId="45591D21" w14:textId="77777777" w:rsidTr="00C60095">
        <w:trPr>
          <w:cantSplit/>
          <w:trPrChange w:id="658" w:author="Stuart McLarnon" w:date="2025-12-10T12:53:00Z" w16du:dateUtc="2025-12-10T12:53:00Z">
            <w:trPr>
              <w:gridBefore w:val="1"/>
              <w:gridAfter w:val="0"/>
              <w:wAfter w:w="255" w:type="dxa"/>
              <w:cantSplit/>
            </w:trPr>
          </w:trPrChange>
        </w:trPr>
        <w:tc>
          <w:tcPr>
            <w:tcW w:w="2884" w:type="dxa"/>
            <w:tcPrChange w:id="659" w:author="Stuart McLarnon" w:date="2025-12-10T12:53:00Z" w16du:dateUtc="2025-12-10T12:53:00Z">
              <w:tcPr>
                <w:tcW w:w="2884" w:type="dxa"/>
                <w:gridSpan w:val="3"/>
              </w:tcPr>
            </w:tcPrChange>
          </w:tcPr>
          <w:p w14:paraId="07683A3F" w14:textId="77777777" w:rsidR="004B0C37" w:rsidRPr="007E0B31" w:rsidRDefault="004B0C37" w:rsidP="004B0C37">
            <w:pPr>
              <w:pStyle w:val="Arial11Bold"/>
              <w:rPr>
                <w:rFonts w:cs="Arial"/>
              </w:rPr>
            </w:pPr>
            <w:r w:rsidRPr="007E0B31">
              <w:rPr>
                <w:rFonts w:cs="Arial"/>
              </w:rPr>
              <w:t>Electricity Regulation</w:t>
            </w:r>
          </w:p>
        </w:tc>
        <w:tc>
          <w:tcPr>
            <w:tcW w:w="6634" w:type="dxa"/>
            <w:tcPrChange w:id="660" w:author="Stuart McLarnon" w:date="2025-12-10T12:53:00Z" w16du:dateUtc="2025-12-10T12:53:00Z">
              <w:tcPr>
                <w:tcW w:w="6634" w:type="dxa"/>
                <w:gridSpan w:val="4"/>
              </w:tcPr>
            </w:tcPrChange>
          </w:tcPr>
          <w:p w14:paraId="448F37B6" w14:textId="031B6CA2" w:rsidR="004B0C37" w:rsidRPr="007E0B31" w:rsidRDefault="004B0C37" w:rsidP="004B0C37">
            <w:pPr>
              <w:pStyle w:val="TableArial11"/>
              <w:rPr>
                <w:rFonts w:cs="Arial"/>
              </w:rPr>
            </w:pPr>
            <w:r w:rsidRPr="38E6A229">
              <w:rPr>
                <w:rFonts w:cs="Arial"/>
              </w:rPr>
              <w:t xml:space="preserve">As defined in the </w:t>
            </w:r>
            <w:r w:rsidRPr="38E6A229">
              <w:rPr>
                <w:rFonts w:cs="Arial"/>
                <w:b/>
                <w:bCs/>
              </w:rPr>
              <w:t xml:space="preserve"> ESO Licence.</w:t>
            </w:r>
          </w:p>
        </w:tc>
      </w:tr>
      <w:tr w:rsidR="008C0657" w:rsidRPr="007E0B31" w14:paraId="3F1D3736" w14:textId="77777777" w:rsidTr="00C60095">
        <w:trPr>
          <w:cantSplit/>
          <w:trPrChange w:id="661" w:author="Stuart McLarnon" w:date="2025-12-10T12:53:00Z" w16du:dateUtc="2025-12-10T12:53:00Z">
            <w:trPr>
              <w:gridBefore w:val="1"/>
              <w:gridAfter w:val="0"/>
              <w:wAfter w:w="255" w:type="dxa"/>
              <w:cantSplit/>
            </w:trPr>
          </w:trPrChange>
        </w:trPr>
        <w:tc>
          <w:tcPr>
            <w:tcW w:w="2884" w:type="dxa"/>
            <w:tcPrChange w:id="662" w:author="Stuart McLarnon" w:date="2025-12-10T12:53:00Z" w16du:dateUtc="2025-12-10T12:53:00Z">
              <w:tcPr>
                <w:tcW w:w="2884" w:type="dxa"/>
                <w:gridSpan w:val="3"/>
              </w:tcPr>
            </w:tcPrChange>
          </w:tcPr>
          <w:p w14:paraId="487F65CC" w14:textId="786CD569" w:rsidR="004B0C37" w:rsidRPr="007E0B31" w:rsidRDefault="004B0C37" w:rsidP="004B0C37">
            <w:pPr>
              <w:pStyle w:val="Arial11Bold"/>
              <w:rPr>
                <w:rFonts w:cs="Arial"/>
              </w:rPr>
            </w:pPr>
            <w:r w:rsidRPr="00DB341C">
              <w:rPr>
                <w:rFonts w:cs="Arial"/>
              </w:rPr>
              <w:t>Electricity Storage</w:t>
            </w:r>
          </w:p>
        </w:tc>
        <w:tc>
          <w:tcPr>
            <w:tcW w:w="6634" w:type="dxa"/>
            <w:tcPrChange w:id="663" w:author="Stuart McLarnon" w:date="2025-12-10T12:53:00Z" w16du:dateUtc="2025-12-10T12:53:00Z">
              <w:tcPr>
                <w:tcW w:w="6634" w:type="dxa"/>
                <w:gridSpan w:val="4"/>
              </w:tcPr>
            </w:tcPrChange>
          </w:tcPr>
          <w:p w14:paraId="5A71141B" w14:textId="7EEFC93F" w:rsidR="004B0C37" w:rsidRPr="007E0B31" w:rsidRDefault="004B0C37" w:rsidP="004B0C37">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8C0657" w:rsidRPr="007E0B31" w14:paraId="71C453A5" w14:textId="77777777" w:rsidTr="00C60095">
        <w:trPr>
          <w:cantSplit/>
          <w:trPrChange w:id="664" w:author="Stuart McLarnon" w:date="2025-12-10T12:53:00Z" w16du:dateUtc="2025-12-10T12:53:00Z">
            <w:trPr>
              <w:gridBefore w:val="1"/>
              <w:gridAfter w:val="0"/>
              <w:wAfter w:w="255" w:type="dxa"/>
              <w:cantSplit/>
            </w:trPr>
          </w:trPrChange>
        </w:trPr>
        <w:tc>
          <w:tcPr>
            <w:tcW w:w="2884" w:type="dxa"/>
            <w:tcPrChange w:id="665" w:author="Stuart McLarnon" w:date="2025-12-10T12:53:00Z" w16du:dateUtc="2025-12-10T12:53:00Z">
              <w:tcPr>
                <w:tcW w:w="2884" w:type="dxa"/>
                <w:gridSpan w:val="3"/>
              </w:tcPr>
            </w:tcPrChange>
          </w:tcPr>
          <w:p w14:paraId="0C20A181" w14:textId="2AAAF4F0" w:rsidR="004B0C37" w:rsidRPr="007E0B31" w:rsidRDefault="004B0C37" w:rsidP="004B0C37">
            <w:pPr>
              <w:pStyle w:val="Arial11Bold"/>
              <w:rPr>
                <w:rFonts w:cs="Arial"/>
              </w:rPr>
            </w:pPr>
            <w:r w:rsidRPr="00DB341C">
              <w:rPr>
                <w:rFonts w:cs="Arial"/>
              </w:rPr>
              <w:t>Electricity Storage Module</w:t>
            </w:r>
          </w:p>
        </w:tc>
        <w:tc>
          <w:tcPr>
            <w:tcW w:w="6634" w:type="dxa"/>
            <w:tcPrChange w:id="666" w:author="Stuart McLarnon" w:date="2025-12-10T12:53:00Z" w16du:dateUtc="2025-12-10T12:53:00Z">
              <w:tcPr>
                <w:tcW w:w="6634" w:type="dxa"/>
                <w:gridSpan w:val="4"/>
              </w:tcPr>
            </w:tcPrChange>
          </w:tcPr>
          <w:p w14:paraId="5AE08111" w14:textId="5EABFFFC" w:rsidR="004B0C37" w:rsidRPr="007E0B31" w:rsidRDefault="004B0C37" w:rsidP="004B0C37">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8C0657" w14:paraId="54F3B6E6" w14:textId="77777777" w:rsidTr="00C60095">
        <w:trPr>
          <w:cantSplit/>
          <w:trPrChange w:id="667" w:author="Stuart McLarnon" w:date="2025-12-10T12:53:00Z" w16du:dateUtc="2025-12-10T12:53:00Z">
            <w:trPr>
              <w:gridBefore w:val="1"/>
              <w:gridAfter w:val="0"/>
              <w:wAfter w:w="255" w:type="dxa"/>
              <w:cantSplit/>
            </w:trPr>
          </w:trPrChange>
        </w:trPr>
        <w:tc>
          <w:tcPr>
            <w:tcW w:w="2884" w:type="dxa"/>
            <w:tcPrChange w:id="668" w:author="Stuart McLarnon" w:date="2025-12-10T12:53:00Z" w16du:dateUtc="2025-12-10T12:53:00Z">
              <w:tcPr>
                <w:tcW w:w="2884" w:type="dxa"/>
                <w:gridSpan w:val="3"/>
              </w:tcPr>
            </w:tcPrChange>
          </w:tcPr>
          <w:p w14:paraId="67ACC8AD" w14:textId="116BD586" w:rsidR="004B0C37" w:rsidRDefault="004B0C37" w:rsidP="004B0C37">
            <w:pPr>
              <w:pStyle w:val="Arial11Bold"/>
              <w:rPr>
                <w:rFonts w:cs="Arial"/>
              </w:rPr>
            </w:pPr>
            <w:r w:rsidRPr="024814CE">
              <w:rPr>
                <w:rFonts w:cs="Arial"/>
              </w:rPr>
              <w:t>Electricity Storage Unit</w:t>
            </w:r>
          </w:p>
        </w:tc>
        <w:tc>
          <w:tcPr>
            <w:tcW w:w="6634" w:type="dxa"/>
            <w:tcPrChange w:id="669" w:author="Stuart McLarnon" w:date="2025-12-10T12:53:00Z" w16du:dateUtc="2025-12-10T12:53:00Z">
              <w:tcPr>
                <w:tcW w:w="6634" w:type="dxa"/>
                <w:gridSpan w:val="4"/>
              </w:tcPr>
            </w:tcPrChange>
          </w:tcPr>
          <w:p w14:paraId="0D3DC444" w14:textId="11F529A9" w:rsidR="004B0C37" w:rsidRPr="00207464" w:rsidRDefault="004B0C37" w:rsidP="004B0C37">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8C0657" w:rsidRPr="007E0B31" w14:paraId="519B58BF" w14:textId="77777777" w:rsidTr="00C60095">
        <w:trPr>
          <w:cantSplit/>
          <w:ins w:id="670" w:author="Stuart McLarnon" w:date="2025-12-10T11:46:00Z"/>
          <w:trPrChange w:id="671" w:author="Stuart McLarnon" w:date="2025-12-10T12:53:00Z" w16du:dateUtc="2025-12-10T12:53:00Z">
            <w:trPr>
              <w:gridBefore w:val="1"/>
              <w:gridAfter w:val="0"/>
              <w:wAfter w:w="255" w:type="dxa"/>
              <w:cantSplit/>
            </w:trPr>
          </w:trPrChange>
        </w:trPr>
        <w:tc>
          <w:tcPr>
            <w:tcW w:w="2884" w:type="dxa"/>
            <w:tcPrChange w:id="672" w:author="Stuart McLarnon" w:date="2025-12-10T12:53:00Z" w16du:dateUtc="2025-12-10T12:53:00Z">
              <w:tcPr>
                <w:tcW w:w="2884" w:type="dxa"/>
                <w:gridSpan w:val="3"/>
              </w:tcPr>
            </w:tcPrChange>
          </w:tcPr>
          <w:p w14:paraId="1ECED3D1" w14:textId="77777777" w:rsidR="000F5020" w:rsidRPr="007E0B31" w:rsidRDefault="000F5020" w:rsidP="00F150CA">
            <w:pPr>
              <w:pStyle w:val="Arial11Bold"/>
              <w:rPr>
                <w:ins w:id="673" w:author="Stuart McLarnon" w:date="2025-12-10T11:46:00Z" w16du:dateUtc="2025-12-10T11:46:00Z"/>
                <w:rFonts w:cs="Arial"/>
              </w:rPr>
            </w:pPr>
            <w:ins w:id="674" w:author="Stuart McLarnon" w:date="2025-12-10T11:46:00Z" w16du:dateUtc="2025-12-10T11:46:00Z">
              <w:r w:rsidRPr="007E0B31">
                <w:rPr>
                  <w:rFonts w:cs="Arial"/>
                </w:rPr>
                <w:lastRenderedPageBreak/>
                <w:t>Electricity Supply Industry Arbitration Association</w:t>
              </w:r>
            </w:ins>
          </w:p>
        </w:tc>
        <w:tc>
          <w:tcPr>
            <w:tcW w:w="6634" w:type="dxa"/>
            <w:tcPrChange w:id="675" w:author="Stuart McLarnon" w:date="2025-12-10T12:53:00Z" w16du:dateUtc="2025-12-10T12:53:00Z">
              <w:tcPr>
                <w:tcW w:w="6634" w:type="dxa"/>
                <w:gridSpan w:val="4"/>
              </w:tcPr>
            </w:tcPrChange>
          </w:tcPr>
          <w:p w14:paraId="7FA0A9B4" w14:textId="77777777" w:rsidR="000F5020" w:rsidRPr="007E0B31" w:rsidRDefault="000F5020" w:rsidP="00F150CA">
            <w:pPr>
              <w:pStyle w:val="TableArial11"/>
              <w:rPr>
                <w:ins w:id="676" w:author="Stuart McLarnon" w:date="2025-12-10T11:46:00Z" w16du:dateUtc="2025-12-10T11:46:00Z"/>
                <w:rFonts w:cs="Arial"/>
              </w:rPr>
            </w:pPr>
            <w:ins w:id="677" w:author="Stuart McLarnon" w:date="2025-12-10T11:46:00Z" w16du:dateUtc="2025-12-10T11:46:00Z">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ins>
          </w:p>
        </w:tc>
      </w:tr>
      <w:tr w:rsidR="008C0657" w:rsidRPr="007E0B31" w14:paraId="7456E88A" w14:textId="77777777" w:rsidTr="00C60095">
        <w:trPr>
          <w:cantSplit/>
          <w:trPrChange w:id="678" w:author="Stuart McLarnon" w:date="2025-12-10T12:53:00Z" w16du:dateUtc="2025-12-10T12:53:00Z">
            <w:trPr>
              <w:gridBefore w:val="1"/>
              <w:gridAfter w:val="0"/>
              <w:wAfter w:w="255" w:type="dxa"/>
              <w:cantSplit/>
            </w:trPr>
          </w:trPrChange>
        </w:trPr>
        <w:tc>
          <w:tcPr>
            <w:tcW w:w="2884" w:type="dxa"/>
            <w:tcPrChange w:id="679" w:author="Stuart McLarnon" w:date="2025-12-10T12:53:00Z" w16du:dateUtc="2025-12-10T12:53:00Z">
              <w:tcPr>
                <w:tcW w:w="2884" w:type="dxa"/>
                <w:gridSpan w:val="3"/>
              </w:tcPr>
            </w:tcPrChange>
          </w:tcPr>
          <w:p w14:paraId="2944497F" w14:textId="77777777" w:rsidR="004B0C37" w:rsidRPr="007E0B31" w:rsidRDefault="004B0C37" w:rsidP="004B0C37">
            <w:pPr>
              <w:pStyle w:val="Arial11Bold"/>
              <w:rPr>
                <w:rFonts w:cs="Arial"/>
              </w:rPr>
            </w:pPr>
            <w:r w:rsidRPr="007E0B31">
              <w:rPr>
                <w:rFonts w:cs="Arial"/>
              </w:rPr>
              <w:t>Electricity Supply Licence</w:t>
            </w:r>
          </w:p>
        </w:tc>
        <w:tc>
          <w:tcPr>
            <w:tcW w:w="6634" w:type="dxa"/>
            <w:tcPrChange w:id="680" w:author="Stuart McLarnon" w:date="2025-12-10T12:53:00Z" w16du:dateUtc="2025-12-10T12:53:00Z">
              <w:tcPr>
                <w:tcW w:w="6634" w:type="dxa"/>
                <w:gridSpan w:val="4"/>
              </w:tcPr>
            </w:tcPrChange>
          </w:tcPr>
          <w:p w14:paraId="3BC449FB" w14:textId="77777777" w:rsidR="004B0C37" w:rsidRPr="007E0B31" w:rsidRDefault="004B0C37" w:rsidP="004B0C37">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8C0657" w14:paraId="6BCE5401" w14:textId="77777777" w:rsidTr="00C60095">
        <w:trPr>
          <w:cantSplit/>
          <w:trHeight w:val="300"/>
          <w:trPrChange w:id="681" w:author="Stuart McLarnon" w:date="2025-12-10T12:53:00Z" w16du:dateUtc="2025-12-10T12:53:00Z">
            <w:trPr>
              <w:gridBefore w:val="1"/>
              <w:gridAfter w:val="0"/>
              <w:wAfter w:w="255" w:type="dxa"/>
              <w:cantSplit/>
              <w:trHeight w:val="300"/>
            </w:trPr>
          </w:trPrChange>
        </w:trPr>
        <w:tc>
          <w:tcPr>
            <w:tcW w:w="2884" w:type="dxa"/>
            <w:tcPrChange w:id="682" w:author="Stuart McLarnon" w:date="2025-12-10T12:53:00Z" w16du:dateUtc="2025-12-10T12:53:00Z">
              <w:tcPr>
                <w:tcW w:w="2884" w:type="dxa"/>
                <w:gridSpan w:val="3"/>
              </w:tcPr>
            </w:tcPrChange>
          </w:tcPr>
          <w:p w14:paraId="39685164" w14:textId="34E43844" w:rsidR="004B0C37" w:rsidRDefault="004B0C37" w:rsidP="004B0C37">
            <w:pPr>
              <w:pStyle w:val="Arial11Bold"/>
              <w:rPr>
                <w:rFonts w:cs="Arial"/>
              </w:rPr>
            </w:pPr>
            <w:r w:rsidRPr="38E6A229">
              <w:rPr>
                <w:rFonts w:cs="Arial"/>
              </w:rPr>
              <w:t>Electricity System Operator Licence or ESO Licence</w:t>
            </w:r>
          </w:p>
        </w:tc>
        <w:tc>
          <w:tcPr>
            <w:tcW w:w="6634" w:type="dxa"/>
            <w:tcPrChange w:id="683" w:author="Stuart McLarnon" w:date="2025-12-10T12:53:00Z" w16du:dateUtc="2025-12-10T12:53:00Z">
              <w:tcPr>
                <w:tcW w:w="6634" w:type="dxa"/>
                <w:gridSpan w:val="4"/>
              </w:tcPr>
            </w:tcPrChange>
          </w:tcPr>
          <w:p w14:paraId="2FA7907A" w14:textId="5C0D4FEF" w:rsidR="004B0C37" w:rsidRDefault="004B0C37" w:rsidP="004B0C37">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8C0657" w:rsidRPr="007E0B31" w14:paraId="2AA8471F" w14:textId="77777777" w:rsidTr="00C60095">
        <w:trPr>
          <w:cantSplit/>
          <w:trPrChange w:id="684" w:author="Stuart McLarnon" w:date="2025-12-10T12:53:00Z" w16du:dateUtc="2025-12-10T12:53:00Z">
            <w:trPr>
              <w:gridBefore w:val="1"/>
              <w:gridAfter w:val="0"/>
              <w:wAfter w:w="255" w:type="dxa"/>
              <w:cantSplit/>
            </w:trPr>
          </w:trPrChange>
        </w:trPr>
        <w:tc>
          <w:tcPr>
            <w:tcW w:w="2884" w:type="dxa"/>
            <w:tcPrChange w:id="685" w:author="Stuart McLarnon" w:date="2025-12-10T12:53:00Z" w16du:dateUtc="2025-12-10T12:53:00Z">
              <w:tcPr>
                <w:tcW w:w="2884" w:type="dxa"/>
                <w:gridSpan w:val="3"/>
              </w:tcPr>
            </w:tcPrChange>
          </w:tcPr>
          <w:p w14:paraId="3F9A68DC" w14:textId="70EA4980" w:rsidR="004B0C37" w:rsidRPr="007E0B31" w:rsidRDefault="004B0C37" w:rsidP="004B0C37">
            <w:pPr>
              <w:pStyle w:val="Arial11Bold"/>
              <w:rPr>
                <w:rFonts w:cs="Arial"/>
              </w:rPr>
            </w:pPr>
            <w:r>
              <w:rPr>
                <w:rFonts w:cs="Arial"/>
              </w:rPr>
              <w:t>Electricity System Restoration Standard</w:t>
            </w:r>
          </w:p>
        </w:tc>
        <w:tc>
          <w:tcPr>
            <w:tcW w:w="6634" w:type="dxa"/>
            <w:tcPrChange w:id="686" w:author="Stuart McLarnon" w:date="2025-12-10T12:53:00Z" w16du:dateUtc="2025-12-10T12:53:00Z">
              <w:tcPr>
                <w:tcW w:w="6634" w:type="dxa"/>
                <w:gridSpan w:val="4"/>
              </w:tcPr>
            </w:tcPrChange>
          </w:tcPr>
          <w:p w14:paraId="21B5A17B" w14:textId="413F3DCB" w:rsidR="004B0C37" w:rsidRPr="007E0B31" w:rsidRDefault="004B0C37" w:rsidP="004B0C37">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8C0657" w14:paraId="3D099364" w14:textId="77777777" w:rsidTr="00C60095">
        <w:trPr>
          <w:cantSplit/>
          <w:trHeight w:val="300"/>
          <w:trPrChange w:id="687" w:author="Stuart McLarnon" w:date="2025-12-10T12:53:00Z" w16du:dateUtc="2025-12-10T12:53:00Z">
            <w:trPr>
              <w:gridBefore w:val="1"/>
              <w:gridAfter w:val="0"/>
              <w:wAfter w:w="255" w:type="dxa"/>
              <w:cantSplit/>
              <w:trHeight w:val="300"/>
            </w:trPr>
          </w:trPrChange>
        </w:trPr>
        <w:tc>
          <w:tcPr>
            <w:tcW w:w="2884" w:type="dxa"/>
            <w:tcPrChange w:id="688" w:author="Stuart McLarnon" w:date="2025-12-10T12:53:00Z" w16du:dateUtc="2025-12-10T12:53:00Z">
              <w:tcPr>
                <w:tcW w:w="2884" w:type="dxa"/>
                <w:gridSpan w:val="3"/>
              </w:tcPr>
            </w:tcPrChange>
          </w:tcPr>
          <w:p w14:paraId="0EF67118" w14:textId="601C9E4C" w:rsidR="004B0C37" w:rsidRDefault="004B0C37" w:rsidP="004B0C37">
            <w:pPr>
              <w:pStyle w:val="Arial11Bold"/>
              <w:rPr>
                <w:rFonts w:cs="Arial"/>
              </w:rPr>
            </w:pPr>
            <w:r w:rsidRPr="38E6A229">
              <w:rPr>
                <w:rFonts w:cs="Arial"/>
              </w:rPr>
              <w:t>Electricity Ten Year Statement</w:t>
            </w:r>
          </w:p>
        </w:tc>
        <w:tc>
          <w:tcPr>
            <w:tcW w:w="6634" w:type="dxa"/>
            <w:tcPrChange w:id="689" w:author="Stuart McLarnon" w:date="2025-12-10T12:53:00Z" w16du:dateUtc="2025-12-10T12:53:00Z">
              <w:tcPr>
                <w:tcW w:w="6634" w:type="dxa"/>
                <w:gridSpan w:val="4"/>
              </w:tcPr>
            </w:tcPrChange>
          </w:tcPr>
          <w:p w14:paraId="5FC5FE4E" w14:textId="51DEFCB3" w:rsidR="004B0C37" w:rsidRDefault="004B0C37" w:rsidP="004B0C37">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8C0657" w:rsidRPr="007E0B31" w14:paraId="383B22BD" w14:textId="77777777" w:rsidTr="00C60095">
        <w:trPr>
          <w:cantSplit/>
          <w:trPrChange w:id="690" w:author="Stuart McLarnon" w:date="2025-12-10T12:53:00Z" w16du:dateUtc="2025-12-10T12:53:00Z">
            <w:trPr>
              <w:gridBefore w:val="1"/>
              <w:gridAfter w:val="0"/>
              <w:wAfter w:w="255" w:type="dxa"/>
              <w:cantSplit/>
            </w:trPr>
          </w:trPrChange>
        </w:trPr>
        <w:tc>
          <w:tcPr>
            <w:tcW w:w="2884" w:type="dxa"/>
            <w:tcPrChange w:id="691" w:author="Stuart McLarnon" w:date="2025-12-10T12:53:00Z" w16du:dateUtc="2025-12-10T12:53:00Z">
              <w:tcPr>
                <w:tcW w:w="2884" w:type="dxa"/>
                <w:gridSpan w:val="3"/>
              </w:tcPr>
            </w:tcPrChange>
          </w:tcPr>
          <w:p w14:paraId="4523E57A" w14:textId="77777777" w:rsidR="004B0C37" w:rsidRPr="007E0B31" w:rsidRDefault="004B0C37" w:rsidP="004B0C37">
            <w:pPr>
              <w:pStyle w:val="Arial11Bold"/>
              <w:rPr>
                <w:rFonts w:cs="Arial"/>
              </w:rPr>
            </w:pPr>
            <w:r w:rsidRPr="007E0B31">
              <w:rPr>
                <w:rFonts w:cs="Arial"/>
              </w:rPr>
              <w:t>Electromagnetic Compatibility Level</w:t>
            </w:r>
          </w:p>
        </w:tc>
        <w:tc>
          <w:tcPr>
            <w:tcW w:w="6634" w:type="dxa"/>
            <w:tcPrChange w:id="692" w:author="Stuart McLarnon" w:date="2025-12-10T12:53:00Z" w16du:dateUtc="2025-12-10T12:53:00Z">
              <w:tcPr>
                <w:tcW w:w="6634" w:type="dxa"/>
                <w:gridSpan w:val="4"/>
              </w:tcPr>
            </w:tcPrChange>
          </w:tcPr>
          <w:p w14:paraId="0D27502A" w14:textId="4D35DCA2" w:rsidR="004B0C37" w:rsidRPr="007E0B31" w:rsidRDefault="004B0C37" w:rsidP="004B0C37">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8C0657" w:rsidRPr="00045E74" w14:paraId="4C43C0AF" w14:textId="77777777" w:rsidTr="00C60095">
        <w:trPr>
          <w:cantSplit/>
          <w:trPrChange w:id="693" w:author="Stuart McLarnon" w:date="2025-12-10T12:53:00Z" w16du:dateUtc="2025-12-10T12:53:00Z">
            <w:trPr>
              <w:gridBefore w:val="1"/>
              <w:gridAfter w:val="0"/>
              <w:wAfter w:w="255" w:type="dxa"/>
              <w:cantSplit/>
            </w:trPr>
          </w:trPrChange>
        </w:trPr>
        <w:tc>
          <w:tcPr>
            <w:tcW w:w="2884" w:type="dxa"/>
            <w:tcPrChange w:id="694" w:author="Stuart McLarnon" w:date="2025-12-10T12:53:00Z" w16du:dateUtc="2025-12-10T12:53:00Z">
              <w:tcPr>
                <w:tcW w:w="2884" w:type="dxa"/>
                <w:gridSpan w:val="3"/>
              </w:tcPr>
            </w:tcPrChange>
          </w:tcPr>
          <w:p w14:paraId="6965C03B" w14:textId="52FAFDF4" w:rsidR="004B0C37" w:rsidRPr="002510FF" w:rsidRDefault="004B0C37" w:rsidP="004B0C37">
            <w:pPr>
              <w:pStyle w:val="Arial11Bold"/>
              <w:rPr>
                <w:rFonts w:cs="Arial"/>
              </w:rPr>
            </w:pPr>
            <w:r>
              <w:rPr>
                <w:rFonts w:cs="Arial"/>
              </w:rPr>
              <w:t>Electronic Communication Platform</w:t>
            </w:r>
          </w:p>
        </w:tc>
        <w:tc>
          <w:tcPr>
            <w:tcW w:w="6634" w:type="dxa"/>
            <w:tcPrChange w:id="695" w:author="Stuart McLarnon" w:date="2025-12-10T12:53:00Z" w16du:dateUtc="2025-12-10T12:53:00Z">
              <w:tcPr>
                <w:tcW w:w="6634" w:type="dxa"/>
                <w:gridSpan w:val="4"/>
              </w:tcPr>
            </w:tcPrChange>
          </w:tcPr>
          <w:p w14:paraId="7F8C8127" w14:textId="677FE27D" w:rsidR="004B0C37" w:rsidRPr="002510FF" w:rsidRDefault="004B0C37" w:rsidP="004B0C37">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8C0657" w:rsidRPr="00045E74" w14:paraId="7C353F29" w14:textId="77777777" w:rsidTr="00C60095">
        <w:trPr>
          <w:cantSplit/>
          <w:trPrChange w:id="696" w:author="Stuart McLarnon" w:date="2025-12-10T12:53:00Z" w16du:dateUtc="2025-12-10T12:53:00Z">
            <w:trPr>
              <w:gridBefore w:val="1"/>
              <w:gridAfter w:val="0"/>
              <w:wAfter w:w="255" w:type="dxa"/>
              <w:cantSplit/>
            </w:trPr>
          </w:trPrChange>
        </w:trPr>
        <w:tc>
          <w:tcPr>
            <w:tcW w:w="2884" w:type="dxa"/>
            <w:tcPrChange w:id="697" w:author="Stuart McLarnon" w:date="2025-12-10T12:53:00Z" w16du:dateUtc="2025-12-10T12:53:00Z">
              <w:tcPr>
                <w:tcW w:w="2884" w:type="dxa"/>
                <w:gridSpan w:val="3"/>
              </w:tcPr>
            </w:tcPrChange>
          </w:tcPr>
          <w:p w14:paraId="20946F4B" w14:textId="4E1A3AC5" w:rsidR="004B0C37" w:rsidRPr="00045E74" w:rsidRDefault="004B0C37" w:rsidP="004B0C37">
            <w:pPr>
              <w:pStyle w:val="Arial11Bold"/>
              <w:rPr>
                <w:rFonts w:cs="Arial"/>
              </w:rPr>
            </w:pPr>
            <w:r w:rsidRPr="002510FF">
              <w:rPr>
                <w:rFonts w:cs="Arial"/>
              </w:rPr>
              <w:t>Electronic Power Converter</w:t>
            </w:r>
          </w:p>
        </w:tc>
        <w:tc>
          <w:tcPr>
            <w:tcW w:w="6634" w:type="dxa"/>
            <w:tcPrChange w:id="698" w:author="Stuart McLarnon" w:date="2025-12-10T12:53:00Z" w16du:dateUtc="2025-12-10T12:53:00Z">
              <w:tcPr>
                <w:tcW w:w="6634" w:type="dxa"/>
                <w:gridSpan w:val="4"/>
              </w:tcPr>
            </w:tcPrChange>
          </w:tcPr>
          <w:p w14:paraId="797E454B" w14:textId="635AEA5C" w:rsidR="004B0C37" w:rsidRPr="00045E74" w:rsidRDefault="004B0C37" w:rsidP="004B0C37">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8C0657" w:rsidRPr="007E0B31" w14:paraId="78630B68" w14:textId="77777777" w:rsidTr="00C60095">
        <w:trPr>
          <w:cantSplit/>
          <w:trPrChange w:id="699" w:author="Stuart McLarnon" w:date="2025-12-10T12:53:00Z" w16du:dateUtc="2025-12-10T12:53:00Z">
            <w:trPr>
              <w:gridBefore w:val="1"/>
              <w:gridAfter w:val="0"/>
              <w:wAfter w:w="255" w:type="dxa"/>
              <w:cantSplit/>
            </w:trPr>
          </w:trPrChange>
        </w:trPr>
        <w:tc>
          <w:tcPr>
            <w:tcW w:w="2884" w:type="dxa"/>
            <w:tcPrChange w:id="700" w:author="Stuart McLarnon" w:date="2025-12-10T12:53:00Z" w16du:dateUtc="2025-12-10T12:53:00Z">
              <w:tcPr>
                <w:tcW w:w="2884" w:type="dxa"/>
                <w:gridSpan w:val="3"/>
              </w:tcPr>
            </w:tcPrChange>
          </w:tcPr>
          <w:p w14:paraId="4FB09170" w14:textId="77777777" w:rsidR="004B0C37" w:rsidRPr="007E0B31" w:rsidRDefault="004B0C37" w:rsidP="004B0C37">
            <w:pPr>
              <w:pStyle w:val="Arial11Bold"/>
              <w:rPr>
                <w:rFonts w:cs="Arial"/>
              </w:rPr>
            </w:pPr>
            <w:r w:rsidRPr="007E0B31">
              <w:rPr>
                <w:rFonts w:cs="Arial"/>
              </w:rPr>
              <w:t>Embedded</w:t>
            </w:r>
          </w:p>
        </w:tc>
        <w:tc>
          <w:tcPr>
            <w:tcW w:w="6634" w:type="dxa"/>
            <w:tcPrChange w:id="701" w:author="Stuart McLarnon" w:date="2025-12-10T12:53:00Z" w16du:dateUtc="2025-12-10T12:53:00Z">
              <w:tcPr>
                <w:tcW w:w="6634" w:type="dxa"/>
                <w:gridSpan w:val="4"/>
              </w:tcPr>
            </w:tcPrChange>
          </w:tcPr>
          <w:p w14:paraId="43C85B4A" w14:textId="477FDA09" w:rsidR="004B0C37" w:rsidRPr="007E0B31" w:rsidRDefault="004B0C37" w:rsidP="004B0C37">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8C0657" w:rsidRPr="007E0B31" w14:paraId="7BE66195" w14:textId="77777777" w:rsidTr="00C60095">
        <w:trPr>
          <w:cantSplit/>
          <w:trPrChange w:id="702" w:author="Stuart McLarnon" w:date="2025-12-10T12:53:00Z" w16du:dateUtc="2025-12-10T12:53:00Z">
            <w:trPr>
              <w:gridBefore w:val="1"/>
              <w:gridAfter w:val="0"/>
              <w:wAfter w:w="255" w:type="dxa"/>
              <w:cantSplit/>
            </w:trPr>
          </w:trPrChange>
        </w:trPr>
        <w:tc>
          <w:tcPr>
            <w:tcW w:w="2884" w:type="dxa"/>
            <w:tcPrChange w:id="703" w:author="Stuart McLarnon" w:date="2025-12-10T12:53:00Z" w16du:dateUtc="2025-12-10T12:53:00Z">
              <w:tcPr>
                <w:tcW w:w="2884" w:type="dxa"/>
                <w:gridSpan w:val="3"/>
              </w:tcPr>
            </w:tcPrChange>
          </w:tcPr>
          <w:p w14:paraId="0AB999B5" w14:textId="77777777" w:rsidR="004B0C37" w:rsidRPr="007E0B31" w:rsidRDefault="004B0C37" w:rsidP="004B0C37">
            <w:pPr>
              <w:pStyle w:val="Arial11Bold"/>
              <w:rPr>
                <w:rFonts w:cs="Arial"/>
              </w:rPr>
            </w:pPr>
            <w:r w:rsidRPr="007E0B31">
              <w:rPr>
                <w:rFonts w:cs="Arial"/>
              </w:rPr>
              <w:t>Embedded Development</w:t>
            </w:r>
          </w:p>
        </w:tc>
        <w:tc>
          <w:tcPr>
            <w:tcW w:w="6634" w:type="dxa"/>
            <w:tcPrChange w:id="704" w:author="Stuart McLarnon" w:date="2025-12-10T12:53:00Z" w16du:dateUtc="2025-12-10T12:53:00Z">
              <w:tcPr>
                <w:tcW w:w="6634" w:type="dxa"/>
                <w:gridSpan w:val="4"/>
              </w:tcPr>
            </w:tcPrChange>
          </w:tcPr>
          <w:p w14:paraId="0D4A7139" w14:textId="54525408" w:rsidR="004B0C37" w:rsidRPr="007E0B31" w:rsidRDefault="004B0C37" w:rsidP="004B0C37">
            <w:pPr>
              <w:pStyle w:val="TableArial11"/>
              <w:rPr>
                <w:rFonts w:cs="Arial"/>
              </w:rPr>
            </w:pPr>
            <w:r w:rsidRPr="007E0B31">
              <w:rPr>
                <w:rFonts w:cs="Arial"/>
              </w:rPr>
              <w:t>Has the meaning set out in PC.4.4.3(a)</w:t>
            </w:r>
            <w:r>
              <w:rPr>
                <w:rFonts w:cs="Arial"/>
              </w:rPr>
              <w:t>.</w:t>
            </w:r>
          </w:p>
        </w:tc>
      </w:tr>
      <w:tr w:rsidR="008C0657" w:rsidRPr="007E0B31" w14:paraId="324AF804" w14:textId="77777777" w:rsidTr="00C60095">
        <w:trPr>
          <w:cantSplit/>
          <w:trPrChange w:id="705" w:author="Stuart McLarnon" w:date="2025-12-10T12:53:00Z" w16du:dateUtc="2025-12-10T12:53:00Z">
            <w:trPr>
              <w:gridBefore w:val="1"/>
              <w:gridAfter w:val="0"/>
              <w:wAfter w:w="255" w:type="dxa"/>
              <w:cantSplit/>
            </w:trPr>
          </w:trPrChange>
        </w:trPr>
        <w:tc>
          <w:tcPr>
            <w:tcW w:w="2884" w:type="dxa"/>
            <w:tcPrChange w:id="706" w:author="Stuart McLarnon" w:date="2025-12-10T12:53:00Z" w16du:dateUtc="2025-12-10T12:53:00Z">
              <w:tcPr>
                <w:tcW w:w="2884" w:type="dxa"/>
                <w:gridSpan w:val="3"/>
              </w:tcPr>
            </w:tcPrChange>
          </w:tcPr>
          <w:p w14:paraId="503A9514" w14:textId="77777777" w:rsidR="004B0C37" w:rsidRPr="007E0B31" w:rsidRDefault="004B0C37" w:rsidP="004B0C37">
            <w:pPr>
              <w:pStyle w:val="Arial11Bold"/>
              <w:rPr>
                <w:rFonts w:cs="Arial"/>
              </w:rPr>
            </w:pPr>
            <w:r w:rsidRPr="007E0B31">
              <w:rPr>
                <w:rFonts w:cs="Arial"/>
              </w:rPr>
              <w:t>Embedded Development Agreement</w:t>
            </w:r>
          </w:p>
        </w:tc>
        <w:tc>
          <w:tcPr>
            <w:tcW w:w="6634" w:type="dxa"/>
            <w:tcPrChange w:id="707" w:author="Stuart McLarnon" w:date="2025-12-10T12:53:00Z" w16du:dateUtc="2025-12-10T12:53:00Z">
              <w:tcPr>
                <w:tcW w:w="6634" w:type="dxa"/>
                <w:gridSpan w:val="4"/>
              </w:tcPr>
            </w:tcPrChange>
          </w:tcPr>
          <w:p w14:paraId="7275F528" w14:textId="77777777" w:rsidR="004B0C37" w:rsidRPr="007E0B31" w:rsidRDefault="004B0C37" w:rsidP="004B0C37">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8C0657" w:rsidRPr="007E0B31" w14:paraId="76FDE784" w14:textId="77777777" w:rsidTr="00C60095">
        <w:trPr>
          <w:cantSplit/>
          <w:trPrChange w:id="708" w:author="Stuart McLarnon" w:date="2025-12-10T12:53:00Z" w16du:dateUtc="2025-12-10T12:53:00Z">
            <w:trPr>
              <w:gridBefore w:val="1"/>
              <w:gridAfter w:val="0"/>
              <w:wAfter w:w="255" w:type="dxa"/>
              <w:cantSplit/>
            </w:trPr>
          </w:trPrChange>
        </w:trPr>
        <w:tc>
          <w:tcPr>
            <w:tcW w:w="2884" w:type="dxa"/>
            <w:tcPrChange w:id="709" w:author="Stuart McLarnon" w:date="2025-12-10T12:53:00Z" w16du:dateUtc="2025-12-10T12:53:00Z">
              <w:tcPr>
                <w:tcW w:w="2884" w:type="dxa"/>
                <w:gridSpan w:val="3"/>
              </w:tcPr>
            </w:tcPrChange>
          </w:tcPr>
          <w:p w14:paraId="067A8F97" w14:textId="4D591BE2" w:rsidR="004B0C37" w:rsidRPr="009D0E56" w:rsidRDefault="004B0C37" w:rsidP="004B0C37">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Change w:id="710" w:author="Stuart McLarnon" w:date="2025-12-10T12:53:00Z" w16du:dateUtc="2025-12-10T12:53:00Z">
              <w:tcPr>
                <w:tcW w:w="6634" w:type="dxa"/>
                <w:gridSpan w:val="4"/>
              </w:tcPr>
            </w:tcPrChange>
          </w:tcPr>
          <w:p w14:paraId="02C43B66" w14:textId="1D84A38C" w:rsidR="004B0C37" w:rsidRPr="004161F0" w:rsidRDefault="004B0C37" w:rsidP="004B0C37">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4B0C37" w:rsidRPr="004161F0" w:rsidRDefault="004B0C37" w:rsidP="004B0C37">
            <w:pPr>
              <w:pStyle w:val="paragraph"/>
              <w:spacing w:before="0" w:beforeAutospacing="0" w:after="0" w:afterAutospacing="0"/>
              <w:ind w:left="45"/>
              <w:textAlignment w:val="baseline"/>
              <w:rPr>
                <w:rFonts w:ascii="Arial" w:hAnsi="Arial" w:cs="Arial"/>
                <w:sz w:val="20"/>
                <w:szCs w:val="20"/>
              </w:rPr>
            </w:pPr>
          </w:p>
          <w:p w14:paraId="077319CF" w14:textId="77777777" w:rsidR="004B0C37" w:rsidRPr="004161F0" w:rsidRDefault="004B0C37" w:rsidP="004B0C37">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4B0C37" w:rsidRPr="004161F0" w:rsidRDefault="004B0C37" w:rsidP="004B0C37">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8C0657" w:rsidRPr="007E0B31" w14:paraId="00288AB3" w14:textId="77777777" w:rsidTr="00C60095">
        <w:trPr>
          <w:cantSplit/>
          <w:trPrChange w:id="711" w:author="Stuart McLarnon" w:date="2025-12-10T12:53:00Z" w16du:dateUtc="2025-12-10T12:53:00Z">
            <w:trPr>
              <w:gridBefore w:val="1"/>
              <w:gridAfter w:val="0"/>
              <w:wAfter w:w="255" w:type="dxa"/>
              <w:cantSplit/>
            </w:trPr>
          </w:trPrChange>
        </w:trPr>
        <w:tc>
          <w:tcPr>
            <w:tcW w:w="2884" w:type="dxa"/>
            <w:tcPrChange w:id="712" w:author="Stuart McLarnon" w:date="2025-12-10T12:53:00Z" w16du:dateUtc="2025-12-10T12:53:00Z">
              <w:tcPr>
                <w:tcW w:w="2884" w:type="dxa"/>
                <w:gridSpan w:val="3"/>
              </w:tcPr>
            </w:tcPrChange>
          </w:tcPr>
          <w:p w14:paraId="55688B36" w14:textId="0C025310" w:rsidR="004B0C37" w:rsidRPr="007E0B31" w:rsidRDefault="004B0C37" w:rsidP="004B0C37">
            <w:pPr>
              <w:pStyle w:val="Arial11Bold"/>
              <w:rPr>
                <w:rFonts w:cs="Arial"/>
              </w:rPr>
            </w:pPr>
            <w:r w:rsidRPr="00BE1747">
              <w:rPr>
                <w:rFonts w:cs="Arial"/>
                <w:bCs/>
              </w:rPr>
              <w:t>Embedded Generation Deenergisation </w:t>
            </w:r>
            <w:r w:rsidRPr="00BE1747">
              <w:rPr>
                <w:rFonts w:cs="Arial"/>
              </w:rPr>
              <w:t> </w:t>
            </w:r>
          </w:p>
        </w:tc>
        <w:tc>
          <w:tcPr>
            <w:tcW w:w="6634" w:type="dxa"/>
            <w:tcPrChange w:id="713" w:author="Stuart McLarnon" w:date="2025-12-10T12:53:00Z" w16du:dateUtc="2025-12-10T12:53:00Z">
              <w:tcPr>
                <w:tcW w:w="6634" w:type="dxa"/>
                <w:gridSpan w:val="4"/>
              </w:tcPr>
            </w:tcPrChange>
          </w:tcPr>
          <w:p w14:paraId="26B17029" w14:textId="13AF074F" w:rsidR="004B0C37" w:rsidRPr="007E0B31" w:rsidRDefault="004B0C37" w:rsidP="004B0C37">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8C0657" w:rsidRPr="009D0E56" w14:paraId="72583F75" w14:textId="77777777" w:rsidTr="00C60095">
        <w:trPr>
          <w:cantSplit/>
          <w:ins w:id="714" w:author="Stuart McLarnon" w:date="2025-12-10T11:47:00Z"/>
          <w:trPrChange w:id="715"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716"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60935A19" w14:textId="77777777" w:rsidR="000F5020" w:rsidRDefault="000F5020" w:rsidP="00F150CA">
            <w:pPr>
              <w:pStyle w:val="CommentText"/>
              <w:rPr>
                <w:ins w:id="717" w:author="Stuart McLarnon" w:date="2025-12-10T11:47:00Z" w16du:dateUtc="2025-12-10T11:47:00Z"/>
                <w:rFonts w:cs="Arial"/>
                <w:b/>
                <w:bCs/>
              </w:rPr>
            </w:pPr>
            <w:ins w:id="718" w:author="Stuart McLarnon" w:date="2025-12-10T11:47:00Z" w16du:dateUtc="2025-12-10T11:47:00Z">
              <w:r w:rsidRPr="00A445EC">
                <w:rPr>
                  <w:rFonts w:cs="Arial"/>
                  <w:b/>
                </w:rPr>
                <w:lastRenderedPageBreak/>
                <w:t>Embedded Customer Import</w:t>
              </w:r>
            </w:ins>
          </w:p>
          <w:p w14:paraId="0FF459E9" w14:textId="77777777" w:rsidR="000F5020" w:rsidRPr="006A5E0F" w:rsidRDefault="000F5020" w:rsidP="00F150CA">
            <w:pPr>
              <w:pStyle w:val="CommentText"/>
              <w:rPr>
                <w:ins w:id="719" w:author="Stuart McLarnon" w:date="2025-12-10T11:47:00Z" w16du:dateUtc="2025-12-10T11:47:00Z"/>
                <w:rFonts w:cs="Arial"/>
                <w:bCs/>
              </w:rPr>
            </w:pPr>
          </w:p>
        </w:tc>
        <w:tc>
          <w:tcPr>
            <w:tcW w:w="6634" w:type="dxa"/>
            <w:tcBorders>
              <w:top w:val="single" w:sz="4" w:space="0" w:color="auto"/>
              <w:left w:val="single" w:sz="4" w:space="0" w:color="auto"/>
              <w:bottom w:val="single" w:sz="4" w:space="0" w:color="auto"/>
              <w:right w:val="single" w:sz="4" w:space="0" w:color="auto"/>
            </w:tcBorders>
            <w:tcPrChange w:id="720"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2C29F78B" w14:textId="77777777" w:rsidR="000F5020" w:rsidRPr="00AE56A3" w:rsidRDefault="000F5020" w:rsidP="00F150CA">
            <w:pPr>
              <w:pStyle w:val="TERM-definition"/>
              <w:spacing w:after="0"/>
              <w:rPr>
                <w:ins w:id="721" w:author="Stuart McLarnon" w:date="2025-12-10T11:47:00Z" w16du:dateUtc="2025-12-10T11:47:00Z"/>
                <w:rFonts w:eastAsiaTheme="minorEastAsia" w:cs="Arial"/>
                <w:sz w:val="20"/>
                <w:lang w:eastAsia="en-US"/>
              </w:rPr>
            </w:pPr>
            <w:ins w:id="722" w:author="Stuart McLarnon" w:date="2025-12-10T11:47:00Z" w16du:dateUtc="2025-12-10T11:47:00Z">
              <w:r w:rsidRPr="00AE56A3">
                <w:rPr>
                  <w:rFonts w:eastAsiaTheme="minorEastAsia" w:cs="Arial"/>
                  <w:sz w:val="20"/>
                  <w:lang w:eastAsia="en-US"/>
                </w:rPr>
                <w:t>Import to a</w:t>
              </w:r>
              <w:r w:rsidRPr="00AE56A3">
                <w:rPr>
                  <w:rFonts w:eastAsiaTheme="minorEastAsia" w:cs="Arial"/>
                  <w:b/>
                  <w:bCs/>
                  <w:sz w:val="20"/>
                  <w:lang w:eastAsia="en-US"/>
                </w:rPr>
                <w:t xml:space="preserve"> Custome</w:t>
              </w:r>
              <w:r w:rsidRPr="00A445EC">
                <w:rPr>
                  <w:rFonts w:eastAsiaTheme="minorEastAsia" w:cs="Arial"/>
                  <w:b/>
                  <w:bCs/>
                  <w:sz w:val="20"/>
                  <w:lang w:eastAsia="en-US"/>
                </w:rPr>
                <w:t>r</w:t>
              </w:r>
              <w:r>
                <w:rPr>
                  <w:rFonts w:eastAsiaTheme="minorEastAsia" w:cs="Arial"/>
                  <w:b/>
                  <w:bCs/>
                  <w:sz w:val="20"/>
                  <w:lang w:eastAsia="en-US"/>
                </w:rPr>
                <w:t>’</w:t>
              </w:r>
              <w:r w:rsidRPr="004F6C5A">
                <w:rPr>
                  <w:rFonts w:eastAsiaTheme="minorEastAsia" w:cs="Arial"/>
                  <w:b/>
                  <w:bCs/>
                  <w:sz w:val="20"/>
                  <w:lang w:eastAsia="en-US"/>
                </w:rPr>
                <w:t>s</w:t>
              </w:r>
              <w:r w:rsidRPr="00AE56A3">
                <w:rPr>
                  <w:rFonts w:eastAsiaTheme="minorEastAsia" w:cs="Arial"/>
                  <w:sz w:val="20"/>
                  <w:lang w:eastAsia="en-US"/>
                </w:rPr>
                <w:t xml:space="preserve"> site </w:t>
              </w:r>
              <w:r w:rsidRPr="004F6C5A">
                <w:rPr>
                  <w:rFonts w:eastAsiaTheme="minorEastAsia" w:cs="Arial"/>
                  <w:b/>
                  <w:bCs/>
                  <w:sz w:val="20"/>
                  <w:lang w:eastAsia="en-US"/>
                </w:rPr>
                <w:t>Embedded</w:t>
              </w:r>
              <w:r>
                <w:rPr>
                  <w:rFonts w:eastAsiaTheme="minorEastAsia" w:cs="Arial"/>
                  <w:sz w:val="20"/>
                  <w:lang w:eastAsia="en-US"/>
                </w:rPr>
                <w:t xml:space="preserve"> in a </w:t>
              </w:r>
              <w:r w:rsidRPr="004F6C5A">
                <w:rPr>
                  <w:rFonts w:eastAsiaTheme="minorEastAsia" w:cs="Arial"/>
                  <w:b/>
                  <w:bCs/>
                  <w:sz w:val="20"/>
                  <w:lang w:eastAsia="en-US"/>
                </w:rPr>
                <w:t>Network Operator</w:t>
              </w:r>
              <w:r>
                <w:rPr>
                  <w:rFonts w:eastAsiaTheme="minorEastAsia" w:cs="Arial"/>
                  <w:b/>
                  <w:bCs/>
                  <w:sz w:val="20"/>
                  <w:lang w:eastAsia="en-US"/>
                </w:rPr>
                <w:t>’</w:t>
              </w:r>
              <w:r w:rsidRPr="004F6C5A">
                <w:rPr>
                  <w:rFonts w:eastAsiaTheme="minorEastAsia" w:cs="Arial"/>
                  <w:b/>
                  <w:bCs/>
                  <w:sz w:val="20"/>
                  <w:lang w:eastAsia="en-US"/>
                </w:rPr>
                <w:t>s</w:t>
              </w:r>
              <w:r>
                <w:rPr>
                  <w:rFonts w:eastAsiaTheme="minorEastAsia" w:cs="Arial"/>
                  <w:sz w:val="20"/>
                  <w:lang w:eastAsia="en-US"/>
                </w:rPr>
                <w:t xml:space="preserve"> </w:t>
              </w:r>
              <w:r w:rsidRPr="004F6C5A">
                <w:rPr>
                  <w:rFonts w:eastAsiaTheme="minorEastAsia" w:cs="Arial"/>
                  <w:b/>
                  <w:bCs/>
                  <w:sz w:val="20"/>
                  <w:lang w:eastAsia="en-US"/>
                </w:rPr>
                <w:t>System</w:t>
              </w:r>
              <w:r>
                <w:rPr>
                  <w:rFonts w:eastAsiaTheme="minorEastAsia" w:cs="Arial"/>
                  <w:sz w:val="20"/>
                  <w:lang w:eastAsia="en-US"/>
                </w:rPr>
                <w:t xml:space="preserve"> </w:t>
              </w:r>
              <w:r w:rsidRPr="00AE56A3">
                <w:rPr>
                  <w:rFonts w:eastAsiaTheme="minorEastAsia" w:cs="Arial"/>
                  <w:sz w:val="20"/>
                  <w:lang w:eastAsia="en-US"/>
                </w:rPr>
                <w:t xml:space="preserve">where the primary purpose is </w:t>
              </w:r>
              <w:r>
                <w:rPr>
                  <w:rFonts w:eastAsiaTheme="minorEastAsia" w:cs="Arial"/>
                  <w:sz w:val="20"/>
                  <w:lang w:eastAsia="en-US"/>
                </w:rPr>
                <w:t>other than</w:t>
              </w:r>
              <w:r w:rsidRPr="00AE56A3">
                <w:rPr>
                  <w:rFonts w:eastAsiaTheme="minorEastAsia" w:cs="Arial"/>
                  <w:sz w:val="20"/>
                  <w:lang w:eastAsia="en-US"/>
                </w:rPr>
                <w:t xml:space="preserve"> that of an </w:t>
              </w:r>
              <w:r w:rsidRPr="00AE56A3">
                <w:rPr>
                  <w:rFonts w:eastAsiaTheme="minorEastAsia" w:cs="Arial"/>
                  <w:b/>
                  <w:bCs/>
                  <w:sz w:val="20"/>
                  <w:lang w:eastAsia="en-US"/>
                </w:rPr>
                <w:t xml:space="preserve">Embedded </w:t>
              </w:r>
              <w:r>
                <w:rPr>
                  <w:rFonts w:eastAsiaTheme="minorEastAsia" w:cs="Arial"/>
                  <w:b/>
                  <w:bCs/>
                  <w:sz w:val="20"/>
                  <w:lang w:eastAsia="en-US"/>
                </w:rPr>
                <w:t>Power Station</w:t>
              </w:r>
              <w:r w:rsidRPr="00AE56A3">
                <w:rPr>
                  <w:rFonts w:eastAsiaTheme="minorEastAsia" w:cs="Arial"/>
                  <w:sz w:val="20"/>
                  <w:lang w:eastAsia="en-US"/>
                </w:rPr>
                <w:t>.</w:t>
              </w:r>
            </w:ins>
          </w:p>
          <w:p w14:paraId="610A564D" w14:textId="77777777" w:rsidR="000F5020" w:rsidRPr="00AE56A3" w:rsidRDefault="000F5020" w:rsidP="00F150CA">
            <w:pPr>
              <w:pStyle w:val="TERM-definition"/>
              <w:spacing w:after="0"/>
              <w:rPr>
                <w:ins w:id="723" w:author="Stuart McLarnon" w:date="2025-12-10T11:47:00Z" w16du:dateUtc="2025-12-10T11:47:00Z"/>
                <w:rFonts w:eastAsiaTheme="minorEastAsia" w:cs="Arial"/>
                <w:sz w:val="20"/>
                <w:lang w:eastAsia="en-US"/>
              </w:rPr>
            </w:pPr>
          </w:p>
          <w:p w14:paraId="649DBAC3" w14:textId="77777777" w:rsidR="000F5020" w:rsidRPr="00AE56A3" w:rsidRDefault="000F5020" w:rsidP="00F150CA">
            <w:pPr>
              <w:pStyle w:val="TERM-definition"/>
              <w:spacing w:after="0"/>
              <w:rPr>
                <w:ins w:id="724" w:author="Stuart McLarnon" w:date="2025-12-10T11:47:00Z" w16du:dateUtc="2025-12-10T11:47:00Z"/>
                <w:rFonts w:eastAsiaTheme="minorEastAsia" w:cs="Arial"/>
                <w:sz w:val="20"/>
                <w:lang w:eastAsia="en-US"/>
              </w:rPr>
            </w:pPr>
            <w:ins w:id="725" w:author="Stuart McLarnon" w:date="2025-12-10T11:47:00Z" w16du:dateUtc="2025-12-10T11:47:00Z">
              <w:r w:rsidRPr="00AE56A3">
                <w:rPr>
                  <w:rFonts w:eastAsiaTheme="minorEastAsia" w:cs="Arial"/>
                  <w:sz w:val="20"/>
                  <w:lang w:eastAsia="en-US"/>
                </w:rPr>
                <w:t xml:space="preserve">When establishing the primary purpose, the </w:t>
              </w:r>
              <w:r w:rsidRPr="00AE56A3">
                <w:rPr>
                  <w:rFonts w:eastAsiaTheme="minorEastAsia" w:cs="Arial"/>
                  <w:b/>
                  <w:bCs/>
                  <w:sz w:val="20"/>
                  <w:lang w:eastAsia="en-US"/>
                </w:rPr>
                <w:t>Network Operator</w:t>
              </w:r>
              <w:r w:rsidRPr="00AE56A3">
                <w:rPr>
                  <w:rFonts w:eastAsiaTheme="minorEastAsia" w:cs="Arial"/>
                  <w:sz w:val="20"/>
                  <w:lang w:eastAsia="en-US"/>
                </w:rPr>
                <w:t xml:space="preserve"> will consider factors including:</w:t>
              </w:r>
            </w:ins>
          </w:p>
          <w:p w14:paraId="1212AF2C" w14:textId="77777777" w:rsidR="000F5020" w:rsidRPr="00AE56A3" w:rsidRDefault="000F5020" w:rsidP="000F5020">
            <w:pPr>
              <w:pStyle w:val="TERM-definition"/>
              <w:numPr>
                <w:ilvl w:val="0"/>
                <w:numId w:val="26"/>
              </w:numPr>
              <w:spacing w:after="0"/>
              <w:rPr>
                <w:ins w:id="726" w:author="Stuart McLarnon" w:date="2025-12-10T11:47:00Z" w16du:dateUtc="2025-12-10T11:47:00Z"/>
                <w:rFonts w:cs="Arial"/>
                <w:sz w:val="20"/>
                <w:lang w:eastAsia="en-US"/>
              </w:rPr>
            </w:pPr>
            <w:ins w:id="727" w:author="Stuart McLarnon" w:date="2025-12-10T11:47:00Z" w16du:dateUtc="2025-12-10T11:47:00Z">
              <w:r w:rsidRPr="00AE56A3">
                <w:rPr>
                  <w:rFonts w:cs="Arial"/>
                  <w:sz w:val="20"/>
                  <w:lang w:eastAsia="en-US"/>
                </w:rPr>
                <w:t>the maximum export capacity relative to the maximum import capacity;</w:t>
              </w:r>
            </w:ins>
          </w:p>
          <w:p w14:paraId="71D6E6C6" w14:textId="77777777" w:rsidR="000F5020" w:rsidRPr="00AE56A3" w:rsidRDefault="000F5020" w:rsidP="000F5020">
            <w:pPr>
              <w:pStyle w:val="TERM-definition"/>
              <w:numPr>
                <w:ilvl w:val="0"/>
                <w:numId w:val="26"/>
              </w:numPr>
              <w:spacing w:after="0"/>
              <w:rPr>
                <w:ins w:id="728" w:author="Stuart McLarnon" w:date="2025-12-10T11:47:00Z" w16du:dateUtc="2025-12-10T11:47:00Z"/>
                <w:rFonts w:cs="Arial"/>
                <w:sz w:val="20"/>
                <w:lang w:eastAsia="en-US"/>
              </w:rPr>
            </w:pPr>
            <w:ins w:id="729" w:author="Stuart McLarnon" w:date="2025-12-10T11:47:00Z" w16du:dateUtc="2025-12-10T11:47:00Z">
              <w:r w:rsidRPr="00AE56A3">
                <w:rPr>
                  <w:rFonts w:cs="Arial"/>
                  <w:sz w:val="20"/>
                  <w:lang w:eastAsia="en-US"/>
                </w:rPr>
                <w:t xml:space="preserve">whether the </w:t>
              </w:r>
              <w:r w:rsidRPr="00AE56A3">
                <w:rPr>
                  <w:rFonts w:eastAsiaTheme="minorEastAsia" w:cs="Arial"/>
                  <w:b/>
                  <w:bCs/>
                  <w:sz w:val="20"/>
                  <w:lang w:eastAsia="en-US"/>
                </w:rPr>
                <w:t>Custome</w:t>
              </w:r>
              <w:r w:rsidRPr="00A445EC">
                <w:rPr>
                  <w:rFonts w:eastAsiaTheme="minorEastAsia" w:cs="Arial"/>
                  <w:b/>
                  <w:bCs/>
                  <w:sz w:val="20"/>
                  <w:lang w:eastAsia="en-US"/>
                </w:rPr>
                <w:t>r</w:t>
              </w:r>
              <w:r w:rsidRPr="00AE56A3">
                <w:rPr>
                  <w:rFonts w:eastAsiaTheme="minorEastAsia" w:cs="Arial"/>
                  <w:sz w:val="20"/>
                  <w:lang w:eastAsia="en-US"/>
                </w:rPr>
                <w:t xml:space="preserve"> </w:t>
              </w:r>
              <w:r w:rsidRPr="00AE56A3">
                <w:rPr>
                  <w:rFonts w:cs="Arial"/>
                  <w:sz w:val="20"/>
                  <w:lang w:eastAsia="en-US"/>
                </w:rPr>
                <w:t>has a generation licence or licence exemption; and</w:t>
              </w:r>
            </w:ins>
          </w:p>
          <w:p w14:paraId="5C60382F" w14:textId="77777777" w:rsidR="000F5020" w:rsidRPr="009D0E56" w:rsidRDefault="000F5020" w:rsidP="00F150CA">
            <w:pPr>
              <w:pStyle w:val="TableArial11"/>
              <w:rPr>
                <w:ins w:id="730" w:author="Stuart McLarnon" w:date="2025-12-10T11:47:00Z" w16du:dateUtc="2025-12-10T11:47:00Z"/>
                <w:rFonts w:cs="Arial"/>
              </w:rPr>
            </w:pPr>
            <w:ins w:id="731" w:author="Stuart McLarnon" w:date="2025-12-10T11:47:00Z" w16du:dateUtc="2025-12-10T11:47:00Z">
              <w:r w:rsidRPr="006E56E4">
                <w:rPr>
                  <w:rFonts w:cs="Arial"/>
                </w:rPr>
                <w:t xml:space="preserve">whether the </w:t>
              </w:r>
              <w:r w:rsidRPr="00AE56A3">
                <w:rPr>
                  <w:rFonts w:eastAsiaTheme="minorEastAsia" w:cs="Arial"/>
                  <w:b/>
                  <w:bCs/>
                </w:rPr>
                <w:t>Custome</w:t>
              </w:r>
              <w:r w:rsidRPr="00A445EC">
                <w:rPr>
                  <w:rFonts w:eastAsiaTheme="minorEastAsia" w:cs="Arial"/>
                  <w:b/>
                  <w:bCs/>
                </w:rPr>
                <w:t>r</w:t>
              </w:r>
              <w:r w:rsidRPr="00AE56A3">
                <w:rPr>
                  <w:rFonts w:eastAsiaTheme="minorEastAsia" w:cs="Arial"/>
                </w:rPr>
                <w:t xml:space="preserve"> </w:t>
              </w:r>
              <w:r w:rsidRPr="006E56E4">
                <w:rPr>
                  <w:rFonts w:cs="Arial"/>
                </w:rPr>
                <w:t>is categorised as having a demand connection or generation connection as defined in DCUSA Schedule 22.</w:t>
              </w:r>
            </w:ins>
          </w:p>
        </w:tc>
      </w:tr>
      <w:tr w:rsidR="008C0657" w:rsidRPr="00763C96" w14:paraId="11311ACE" w14:textId="77777777" w:rsidTr="00C60095">
        <w:trPr>
          <w:cantSplit/>
          <w:ins w:id="732" w:author="Stuart McLarnon" w:date="2025-12-10T11:47:00Z"/>
          <w:trPrChange w:id="733"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734"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3E876A48" w14:textId="77777777" w:rsidR="000F5020" w:rsidRDefault="000F5020" w:rsidP="00F150CA">
            <w:pPr>
              <w:pStyle w:val="CommentText"/>
              <w:rPr>
                <w:ins w:id="735" w:author="Stuart McLarnon" w:date="2025-12-10T11:47:00Z" w16du:dateUtc="2025-12-10T11:47:00Z"/>
                <w:rFonts w:cs="Arial"/>
                <w:b/>
                <w:bCs/>
              </w:rPr>
            </w:pPr>
            <w:ins w:id="736" w:author="Stuart McLarnon" w:date="2025-12-10T11:47:00Z" w16du:dateUtc="2025-12-10T11:47:00Z">
              <w:r w:rsidRPr="004C3459">
                <w:rPr>
                  <w:rFonts w:cs="Arial"/>
                  <w:b/>
                  <w:bCs/>
                </w:rPr>
                <w:t xml:space="preserve">Embedded </w:t>
              </w:r>
              <w:r>
                <w:rPr>
                  <w:rFonts w:cs="Arial"/>
                  <w:b/>
                  <w:bCs/>
                </w:rPr>
                <w:t>Power Station</w:t>
              </w:r>
              <w:r w:rsidRPr="004C3459">
                <w:rPr>
                  <w:rFonts w:cs="Arial"/>
                  <w:b/>
                  <w:bCs/>
                </w:rPr>
                <w:t xml:space="preserve"> Import</w:t>
              </w:r>
            </w:ins>
          </w:p>
          <w:p w14:paraId="6C0532E1" w14:textId="77777777" w:rsidR="000F5020" w:rsidRPr="00BE1747" w:rsidRDefault="000F5020" w:rsidP="00F150CA">
            <w:pPr>
              <w:pStyle w:val="TERM"/>
              <w:rPr>
                <w:ins w:id="737" w:author="Stuart McLarnon" w:date="2025-12-10T11:47:00Z" w16du:dateUtc="2025-12-10T11:47:00Z"/>
                <w:rFonts w:cs="Arial"/>
              </w:rPr>
            </w:pPr>
          </w:p>
        </w:tc>
        <w:tc>
          <w:tcPr>
            <w:tcW w:w="6634" w:type="dxa"/>
            <w:tcBorders>
              <w:top w:val="single" w:sz="4" w:space="0" w:color="auto"/>
              <w:left w:val="single" w:sz="4" w:space="0" w:color="auto"/>
              <w:bottom w:val="single" w:sz="4" w:space="0" w:color="auto"/>
              <w:right w:val="single" w:sz="4" w:space="0" w:color="auto"/>
            </w:tcBorders>
            <w:tcPrChange w:id="738"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1E7DE311" w14:textId="77777777" w:rsidR="000F5020" w:rsidRPr="00AE56A3" w:rsidRDefault="000F5020" w:rsidP="00F150CA">
            <w:pPr>
              <w:pStyle w:val="TERM-definition"/>
              <w:spacing w:after="0"/>
              <w:rPr>
                <w:ins w:id="739" w:author="Stuart McLarnon" w:date="2025-12-10T11:47:00Z" w16du:dateUtc="2025-12-10T11:47:00Z"/>
                <w:rFonts w:eastAsiaTheme="minorEastAsia" w:cs="Arial"/>
                <w:sz w:val="20"/>
                <w:lang w:eastAsia="en-US"/>
              </w:rPr>
            </w:pPr>
            <w:ins w:id="740" w:author="Stuart McLarnon" w:date="2025-12-10T11:47:00Z" w16du:dateUtc="2025-12-10T11:47:00Z">
              <w:r w:rsidRPr="00AE56A3">
                <w:rPr>
                  <w:rFonts w:eastAsiaTheme="minorEastAsia" w:cs="Arial"/>
                  <w:sz w:val="20"/>
                  <w:lang w:eastAsia="en-US"/>
                </w:rPr>
                <w:t xml:space="preserve">Import to a </w:t>
              </w:r>
              <w:r w:rsidRPr="00AE56A3">
                <w:rPr>
                  <w:rFonts w:eastAsiaTheme="minorEastAsia" w:cs="Arial"/>
                  <w:b/>
                  <w:bCs/>
                  <w:sz w:val="20"/>
                  <w:lang w:eastAsia="en-US"/>
                </w:rPr>
                <w:t>Custome</w:t>
              </w:r>
              <w:r w:rsidRPr="00A445EC">
                <w:rPr>
                  <w:rFonts w:eastAsiaTheme="minorEastAsia" w:cs="Arial"/>
                  <w:b/>
                  <w:bCs/>
                  <w:sz w:val="20"/>
                  <w:lang w:eastAsia="en-US"/>
                </w:rPr>
                <w:t>r</w:t>
              </w:r>
              <w:r w:rsidRPr="00BC76D7">
                <w:rPr>
                  <w:rFonts w:eastAsiaTheme="minorEastAsia" w:cs="Arial"/>
                  <w:b/>
                  <w:bCs/>
                  <w:sz w:val="20"/>
                  <w:lang w:eastAsia="en-US"/>
                </w:rPr>
                <w:t>’s</w:t>
              </w:r>
              <w:r w:rsidRPr="00AE56A3">
                <w:rPr>
                  <w:rFonts w:eastAsiaTheme="minorEastAsia" w:cs="Arial"/>
                  <w:sz w:val="20"/>
                  <w:lang w:eastAsia="en-US"/>
                </w:rPr>
                <w:t xml:space="preserve"> site </w:t>
              </w:r>
              <w:r w:rsidRPr="00BC76D7">
                <w:rPr>
                  <w:rFonts w:eastAsiaTheme="minorEastAsia" w:cs="Arial"/>
                  <w:b/>
                  <w:bCs/>
                  <w:sz w:val="20"/>
                  <w:lang w:eastAsia="en-US"/>
                </w:rPr>
                <w:t>Embedded</w:t>
              </w:r>
              <w:r>
                <w:rPr>
                  <w:rFonts w:eastAsiaTheme="minorEastAsia" w:cs="Arial"/>
                  <w:sz w:val="20"/>
                  <w:lang w:eastAsia="en-US"/>
                </w:rPr>
                <w:t xml:space="preserve"> in a </w:t>
              </w:r>
              <w:r w:rsidRPr="00BC76D7">
                <w:rPr>
                  <w:rFonts w:eastAsiaTheme="minorEastAsia" w:cs="Arial"/>
                  <w:b/>
                  <w:bCs/>
                  <w:sz w:val="20"/>
                  <w:lang w:eastAsia="en-US"/>
                </w:rPr>
                <w:t>Network Operator</w:t>
              </w:r>
              <w:r>
                <w:rPr>
                  <w:rFonts w:eastAsiaTheme="minorEastAsia" w:cs="Arial"/>
                  <w:b/>
                  <w:bCs/>
                  <w:sz w:val="20"/>
                  <w:lang w:eastAsia="en-US"/>
                </w:rPr>
                <w:t>’</w:t>
              </w:r>
              <w:r w:rsidRPr="00BC76D7">
                <w:rPr>
                  <w:rFonts w:eastAsiaTheme="minorEastAsia" w:cs="Arial"/>
                  <w:b/>
                  <w:bCs/>
                  <w:sz w:val="20"/>
                  <w:lang w:eastAsia="en-US"/>
                </w:rPr>
                <w:t>s</w:t>
              </w:r>
              <w:r>
                <w:rPr>
                  <w:rFonts w:eastAsiaTheme="minorEastAsia" w:cs="Arial"/>
                  <w:sz w:val="20"/>
                  <w:lang w:eastAsia="en-US"/>
                </w:rPr>
                <w:t xml:space="preserve"> </w:t>
              </w:r>
              <w:r w:rsidRPr="00BC76D7">
                <w:rPr>
                  <w:rFonts w:eastAsiaTheme="minorEastAsia" w:cs="Arial"/>
                  <w:b/>
                  <w:bCs/>
                  <w:sz w:val="20"/>
                  <w:lang w:eastAsia="en-US"/>
                </w:rPr>
                <w:t>System</w:t>
              </w:r>
              <w:r w:rsidRPr="00AE56A3" w:rsidDel="00A445EC">
                <w:rPr>
                  <w:rFonts w:eastAsiaTheme="minorEastAsia" w:cs="Arial"/>
                  <w:b/>
                  <w:bCs/>
                  <w:sz w:val="20"/>
                  <w:lang w:eastAsia="en-US"/>
                </w:rPr>
                <w:t xml:space="preserve"> </w:t>
              </w:r>
              <w:r w:rsidRPr="00AE56A3">
                <w:rPr>
                  <w:rFonts w:eastAsiaTheme="minorEastAsia" w:cs="Arial"/>
                  <w:sz w:val="20"/>
                  <w:lang w:eastAsia="en-US"/>
                </w:rPr>
                <w:t xml:space="preserve">where the primary purpose </w:t>
              </w:r>
              <w:r>
                <w:rPr>
                  <w:rFonts w:eastAsiaTheme="minorEastAsia" w:cs="Arial"/>
                  <w:sz w:val="20"/>
                  <w:lang w:eastAsia="en-US"/>
                </w:rPr>
                <w:t xml:space="preserve">of that site </w:t>
              </w:r>
              <w:r w:rsidRPr="00AE56A3">
                <w:rPr>
                  <w:rFonts w:eastAsiaTheme="minorEastAsia" w:cs="Arial"/>
                  <w:sz w:val="20"/>
                  <w:lang w:eastAsia="en-US"/>
                </w:rPr>
                <w:t xml:space="preserve">is wholly or mainly that of an </w:t>
              </w:r>
              <w:r w:rsidRPr="00AE56A3">
                <w:rPr>
                  <w:rFonts w:eastAsiaTheme="minorEastAsia" w:cs="Arial"/>
                  <w:b/>
                  <w:bCs/>
                  <w:sz w:val="20"/>
                  <w:lang w:eastAsia="en-US"/>
                </w:rPr>
                <w:t xml:space="preserve">Embedded </w:t>
              </w:r>
              <w:r>
                <w:rPr>
                  <w:rFonts w:eastAsiaTheme="minorEastAsia" w:cs="Arial"/>
                  <w:b/>
                  <w:bCs/>
                  <w:sz w:val="20"/>
                  <w:lang w:eastAsia="en-US"/>
                </w:rPr>
                <w:t>Power Station</w:t>
              </w:r>
              <w:r w:rsidRPr="00AE56A3">
                <w:rPr>
                  <w:rFonts w:eastAsiaTheme="minorEastAsia" w:cs="Arial"/>
                  <w:sz w:val="20"/>
                  <w:lang w:eastAsia="en-US"/>
                </w:rPr>
                <w:t>.</w:t>
              </w:r>
            </w:ins>
          </w:p>
          <w:p w14:paraId="5E7CCA6E" w14:textId="77777777" w:rsidR="000F5020" w:rsidRPr="00AE56A3" w:rsidRDefault="000F5020" w:rsidP="00F150CA">
            <w:pPr>
              <w:pStyle w:val="TERM-definition"/>
              <w:spacing w:after="0"/>
              <w:rPr>
                <w:ins w:id="741" w:author="Stuart McLarnon" w:date="2025-12-10T11:47:00Z" w16du:dateUtc="2025-12-10T11:47:00Z"/>
                <w:rFonts w:eastAsiaTheme="minorEastAsia" w:cs="Arial"/>
                <w:sz w:val="20"/>
                <w:lang w:eastAsia="en-US"/>
              </w:rPr>
            </w:pPr>
          </w:p>
          <w:p w14:paraId="746ED432" w14:textId="77777777" w:rsidR="000F5020" w:rsidRPr="00AE56A3" w:rsidRDefault="000F5020" w:rsidP="00F150CA">
            <w:pPr>
              <w:pStyle w:val="TERM-definition"/>
              <w:spacing w:after="0"/>
              <w:rPr>
                <w:ins w:id="742" w:author="Stuart McLarnon" w:date="2025-12-10T11:47:00Z" w16du:dateUtc="2025-12-10T11:47:00Z"/>
                <w:rFonts w:eastAsiaTheme="minorEastAsia" w:cs="Arial"/>
                <w:sz w:val="20"/>
                <w:lang w:eastAsia="en-US"/>
              </w:rPr>
            </w:pPr>
            <w:ins w:id="743" w:author="Stuart McLarnon" w:date="2025-12-10T11:47:00Z" w16du:dateUtc="2025-12-10T11:47:00Z">
              <w:r w:rsidRPr="00AE56A3">
                <w:rPr>
                  <w:rFonts w:eastAsiaTheme="minorEastAsia" w:cs="Arial"/>
                  <w:sz w:val="20"/>
                  <w:lang w:eastAsia="en-US"/>
                </w:rPr>
                <w:t xml:space="preserve">When establishing the primary purpose, the </w:t>
              </w:r>
              <w:r w:rsidRPr="00AE56A3">
                <w:rPr>
                  <w:rFonts w:eastAsiaTheme="minorEastAsia" w:cs="Arial"/>
                  <w:b/>
                  <w:bCs/>
                  <w:sz w:val="20"/>
                  <w:lang w:eastAsia="en-US"/>
                </w:rPr>
                <w:t>Network Operator</w:t>
              </w:r>
              <w:r w:rsidRPr="00AE56A3">
                <w:rPr>
                  <w:rFonts w:eastAsiaTheme="minorEastAsia" w:cs="Arial"/>
                  <w:sz w:val="20"/>
                  <w:lang w:eastAsia="en-US"/>
                </w:rPr>
                <w:t xml:space="preserve"> will consider factors including:</w:t>
              </w:r>
            </w:ins>
          </w:p>
          <w:p w14:paraId="5ACF7421" w14:textId="77777777" w:rsidR="000F5020" w:rsidRPr="00AE56A3" w:rsidRDefault="000F5020" w:rsidP="000F5020">
            <w:pPr>
              <w:pStyle w:val="TERM-definition"/>
              <w:numPr>
                <w:ilvl w:val="0"/>
                <w:numId w:val="26"/>
              </w:numPr>
              <w:spacing w:after="0"/>
              <w:rPr>
                <w:ins w:id="744" w:author="Stuart McLarnon" w:date="2025-12-10T11:47:00Z" w16du:dateUtc="2025-12-10T11:47:00Z"/>
                <w:rFonts w:cs="Arial"/>
                <w:sz w:val="20"/>
                <w:lang w:eastAsia="en-US"/>
              </w:rPr>
            </w:pPr>
            <w:ins w:id="745" w:author="Stuart McLarnon" w:date="2025-12-10T11:47:00Z" w16du:dateUtc="2025-12-10T11:47:00Z">
              <w:r w:rsidRPr="00AE56A3">
                <w:rPr>
                  <w:rFonts w:cs="Arial"/>
                  <w:sz w:val="20"/>
                  <w:lang w:eastAsia="en-US"/>
                </w:rPr>
                <w:t>the maximum export capacity relative to the maximum import capacity;</w:t>
              </w:r>
            </w:ins>
          </w:p>
          <w:p w14:paraId="63A6FA77" w14:textId="77777777" w:rsidR="000F5020" w:rsidRPr="00AE56A3" w:rsidRDefault="000F5020" w:rsidP="000F5020">
            <w:pPr>
              <w:pStyle w:val="TERM-definition"/>
              <w:numPr>
                <w:ilvl w:val="0"/>
                <w:numId w:val="26"/>
              </w:numPr>
              <w:spacing w:after="0"/>
              <w:rPr>
                <w:ins w:id="746" w:author="Stuart McLarnon" w:date="2025-12-10T11:47:00Z" w16du:dateUtc="2025-12-10T11:47:00Z"/>
                <w:rFonts w:cs="Arial"/>
                <w:sz w:val="20"/>
                <w:lang w:eastAsia="en-US"/>
              </w:rPr>
            </w:pPr>
            <w:ins w:id="747" w:author="Stuart McLarnon" w:date="2025-12-10T11:47:00Z" w16du:dateUtc="2025-12-10T11:47:00Z">
              <w:r w:rsidRPr="1FD6FC69">
                <w:rPr>
                  <w:rFonts w:cs="Arial"/>
                  <w:sz w:val="20"/>
                  <w:lang w:eastAsia="en-US"/>
                </w:rPr>
                <w:t xml:space="preserve">whether the </w:t>
              </w:r>
              <w:r w:rsidRPr="00AE56A3">
                <w:rPr>
                  <w:rFonts w:eastAsiaTheme="minorEastAsia" w:cs="Arial"/>
                  <w:b/>
                  <w:bCs/>
                  <w:sz w:val="20"/>
                  <w:lang w:eastAsia="en-US"/>
                </w:rPr>
                <w:t>Custome</w:t>
              </w:r>
              <w:r w:rsidRPr="00A445EC">
                <w:rPr>
                  <w:rFonts w:eastAsiaTheme="minorEastAsia" w:cs="Arial"/>
                  <w:b/>
                  <w:bCs/>
                  <w:sz w:val="20"/>
                  <w:lang w:eastAsia="en-US"/>
                </w:rPr>
                <w:t>r</w:t>
              </w:r>
              <w:r>
                <w:rPr>
                  <w:rFonts w:eastAsiaTheme="minorEastAsia" w:cs="Arial"/>
                  <w:sz w:val="20"/>
                  <w:lang w:eastAsia="en-US"/>
                </w:rPr>
                <w:t xml:space="preserve"> </w:t>
              </w:r>
              <w:r w:rsidRPr="1FD6FC69">
                <w:rPr>
                  <w:rFonts w:cs="Arial"/>
                  <w:sz w:val="20"/>
                  <w:lang w:eastAsia="en-US"/>
                </w:rPr>
                <w:t>has a generation licence or licence exemption; and</w:t>
              </w:r>
            </w:ins>
          </w:p>
          <w:p w14:paraId="17E39753" w14:textId="77777777" w:rsidR="000F5020" w:rsidRPr="00763C96" w:rsidRDefault="000F5020" w:rsidP="000F5020">
            <w:pPr>
              <w:pStyle w:val="TERM-definition"/>
              <w:numPr>
                <w:ilvl w:val="0"/>
                <w:numId w:val="26"/>
              </w:numPr>
              <w:spacing w:after="0"/>
              <w:rPr>
                <w:ins w:id="748" w:author="Stuart McLarnon" w:date="2025-12-10T11:47:00Z" w16du:dateUtc="2025-12-10T11:47:00Z"/>
                <w:rFonts w:cs="Arial"/>
              </w:rPr>
            </w:pPr>
            <w:ins w:id="749" w:author="Stuart McLarnon" w:date="2025-12-10T11:47:00Z" w16du:dateUtc="2025-12-10T11:47:00Z">
              <w:r w:rsidRPr="004D43D9">
                <w:rPr>
                  <w:rFonts w:cs="Arial"/>
                  <w:sz w:val="20"/>
                </w:rPr>
                <w:t>whether</w:t>
              </w:r>
              <w:r w:rsidRPr="004D43D9">
                <w:rPr>
                  <w:rFonts w:cs="Arial"/>
                  <w:sz w:val="20"/>
                  <w:lang w:eastAsia="en-US"/>
                </w:rPr>
                <w:t xml:space="preserve"> </w:t>
              </w:r>
              <w:r w:rsidRPr="004D43D9">
                <w:rPr>
                  <w:rFonts w:cs="Arial"/>
                  <w:sz w:val="20"/>
                </w:rPr>
                <w:t xml:space="preserve">the </w:t>
              </w:r>
              <w:r w:rsidRPr="00AE56A3">
                <w:rPr>
                  <w:rFonts w:eastAsiaTheme="minorEastAsia" w:cs="Arial"/>
                  <w:b/>
                  <w:bCs/>
                  <w:sz w:val="20"/>
                  <w:lang w:eastAsia="en-US"/>
                </w:rPr>
                <w:t>Custome</w:t>
              </w:r>
              <w:r w:rsidRPr="00A445EC">
                <w:rPr>
                  <w:rFonts w:eastAsiaTheme="minorEastAsia" w:cs="Arial"/>
                  <w:b/>
                  <w:bCs/>
                  <w:sz w:val="20"/>
                  <w:lang w:eastAsia="en-US"/>
                </w:rPr>
                <w:t>r</w:t>
              </w:r>
              <w:r w:rsidRPr="00AE56A3">
                <w:rPr>
                  <w:rFonts w:eastAsiaTheme="minorEastAsia" w:cs="Arial"/>
                  <w:sz w:val="20"/>
                  <w:lang w:eastAsia="en-US"/>
                </w:rPr>
                <w:t xml:space="preserve"> </w:t>
              </w:r>
              <w:r w:rsidRPr="004D43D9">
                <w:rPr>
                  <w:rFonts w:cs="Arial"/>
                  <w:sz w:val="20"/>
                </w:rPr>
                <w:t>is categorised as having a demand connection or generation connection as defined in DCUSA Schedule 22.</w:t>
              </w:r>
            </w:ins>
          </w:p>
        </w:tc>
      </w:tr>
      <w:tr w:rsidR="008C0657" w:rsidRPr="009D0E56" w14:paraId="35D8C8FC" w14:textId="77777777" w:rsidTr="00C60095">
        <w:trPr>
          <w:cantSplit/>
          <w:ins w:id="750" w:author="Stuart McLarnon" w:date="2025-12-10T11:47:00Z"/>
          <w:trPrChange w:id="751"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752"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23DE0789" w14:textId="77777777" w:rsidR="000F5020" w:rsidRPr="006A5E0F" w:rsidRDefault="000F5020" w:rsidP="00F150CA">
            <w:pPr>
              <w:pStyle w:val="CommentText"/>
              <w:rPr>
                <w:ins w:id="753" w:author="Stuart McLarnon" w:date="2025-12-10T11:47:00Z" w16du:dateUtc="2025-12-10T11:47:00Z"/>
                <w:rFonts w:cs="Arial"/>
                <w:bCs/>
              </w:rPr>
            </w:pPr>
            <w:ins w:id="754" w:author="Stuart McLarnon" w:date="2025-12-10T11:47:00Z" w16du:dateUtc="2025-12-10T11:47:00Z">
              <w:r w:rsidRPr="004C3459">
                <w:rPr>
                  <w:rFonts w:cs="Arial"/>
                  <w:b/>
                  <w:bCs/>
                </w:rPr>
                <w:t xml:space="preserve">Embedded </w:t>
              </w:r>
              <w:r>
                <w:rPr>
                  <w:rFonts w:cs="Arial"/>
                  <w:b/>
                  <w:bCs/>
                </w:rPr>
                <w:t>Power Station</w:t>
              </w:r>
              <w:r w:rsidRPr="004C3459">
                <w:rPr>
                  <w:rFonts w:cs="Arial"/>
                  <w:b/>
                  <w:bCs/>
                </w:rPr>
                <w:t xml:space="preserve"> Export</w:t>
              </w:r>
            </w:ins>
          </w:p>
        </w:tc>
        <w:tc>
          <w:tcPr>
            <w:tcW w:w="6634" w:type="dxa"/>
            <w:tcBorders>
              <w:top w:val="single" w:sz="4" w:space="0" w:color="auto"/>
              <w:left w:val="single" w:sz="4" w:space="0" w:color="auto"/>
              <w:bottom w:val="single" w:sz="4" w:space="0" w:color="auto"/>
              <w:right w:val="single" w:sz="4" w:space="0" w:color="auto"/>
            </w:tcBorders>
            <w:tcPrChange w:id="755"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17D3DD2D" w14:textId="77777777" w:rsidR="000F5020" w:rsidRPr="009D0E56" w:rsidRDefault="000F5020" w:rsidP="00F150CA">
            <w:pPr>
              <w:pStyle w:val="TableArial11"/>
              <w:rPr>
                <w:ins w:id="756" w:author="Stuart McLarnon" w:date="2025-12-10T11:47:00Z" w16du:dateUtc="2025-12-10T11:47:00Z"/>
                <w:rFonts w:cs="Arial"/>
              </w:rPr>
            </w:pPr>
            <w:ins w:id="757" w:author="Stuart McLarnon" w:date="2025-12-10T11:47:00Z" w16du:dateUtc="2025-12-10T11:47:00Z">
              <w:r w:rsidRPr="004C3459">
                <w:rPr>
                  <w:rFonts w:eastAsiaTheme="minorEastAsia" w:cs="Arial"/>
                </w:rPr>
                <w:t>Export from a</w:t>
              </w:r>
              <w:r>
                <w:rPr>
                  <w:rFonts w:eastAsiaTheme="minorEastAsia" w:cs="Arial"/>
                </w:rPr>
                <w:t>n</w:t>
              </w:r>
              <w:r w:rsidRPr="004C3459">
                <w:rPr>
                  <w:rFonts w:eastAsiaTheme="minorEastAsia" w:cs="Arial"/>
                </w:rPr>
                <w:t xml:space="preserve"> </w:t>
              </w:r>
              <w:r w:rsidRPr="00344653">
                <w:rPr>
                  <w:rFonts w:eastAsiaTheme="minorEastAsia" w:cs="Arial"/>
                  <w:b/>
                  <w:bCs/>
                </w:rPr>
                <w:t xml:space="preserve">Embedded </w:t>
              </w:r>
              <w:r>
                <w:rPr>
                  <w:rFonts w:eastAsiaTheme="minorEastAsia" w:cs="Arial"/>
                  <w:b/>
                  <w:bCs/>
                </w:rPr>
                <w:t>Power Station</w:t>
              </w:r>
              <w:r w:rsidRPr="004C3459">
                <w:rPr>
                  <w:rFonts w:eastAsiaTheme="minorEastAsia" w:cs="Arial"/>
                </w:rPr>
                <w:t>.</w:t>
              </w:r>
            </w:ins>
          </w:p>
        </w:tc>
      </w:tr>
      <w:tr w:rsidR="008C0657" w:rsidRPr="007E0B31" w14:paraId="2DAED564" w14:textId="77777777" w:rsidTr="00C60095">
        <w:trPr>
          <w:cantSplit/>
          <w:trPrChange w:id="758" w:author="Stuart McLarnon" w:date="2025-12-10T12:53:00Z" w16du:dateUtc="2025-12-10T12:53:00Z">
            <w:trPr>
              <w:gridBefore w:val="1"/>
              <w:gridAfter w:val="0"/>
              <w:wAfter w:w="255" w:type="dxa"/>
              <w:cantSplit/>
            </w:trPr>
          </w:trPrChange>
        </w:trPr>
        <w:tc>
          <w:tcPr>
            <w:tcW w:w="2884" w:type="dxa"/>
            <w:tcPrChange w:id="759" w:author="Stuart McLarnon" w:date="2025-12-10T12:53:00Z" w16du:dateUtc="2025-12-10T12:53:00Z">
              <w:tcPr>
                <w:tcW w:w="2884" w:type="dxa"/>
                <w:gridSpan w:val="3"/>
              </w:tcPr>
            </w:tcPrChange>
          </w:tcPr>
          <w:p w14:paraId="01198E4B" w14:textId="77777777" w:rsidR="004B0C37" w:rsidRPr="007E0B31" w:rsidRDefault="004B0C37" w:rsidP="004B0C37">
            <w:pPr>
              <w:pStyle w:val="Arial11Bold"/>
              <w:rPr>
                <w:rFonts w:cs="Arial"/>
              </w:rPr>
            </w:pPr>
            <w:r w:rsidRPr="007E0B31">
              <w:rPr>
                <w:rFonts w:cs="Arial"/>
              </w:rPr>
              <w:t>Embedded Person</w:t>
            </w:r>
          </w:p>
        </w:tc>
        <w:tc>
          <w:tcPr>
            <w:tcW w:w="6634" w:type="dxa"/>
            <w:tcPrChange w:id="760" w:author="Stuart McLarnon" w:date="2025-12-10T12:53:00Z" w16du:dateUtc="2025-12-10T12:53:00Z">
              <w:tcPr>
                <w:tcW w:w="6634" w:type="dxa"/>
                <w:gridSpan w:val="4"/>
              </w:tcPr>
            </w:tcPrChange>
          </w:tcPr>
          <w:p w14:paraId="4C7488BF" w14:textId="77777777" w:rsidR="004B0C37" w:rsidRPr="007E0B31" w:rsidRDefault="004B0C37" w:rsidP="004B0C37">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8C0657" w:rsidRPr="007E0B31" w14:paraId="1456BAF8" w14:textId="77777777" w:rsidTr="00C60095">
        <w:trPr>
          <w:cantSplit/>
          <w:trPrChange w:id="761" w:author="Stuart McLarnon" w:date="2025-12-10T12:53:00Z" w16du:dateUtc="2025-12-10T12:53:00Z">
            <w:trPr>
              <w:gridBefore w:val="1"/>
              <w:gridAfter w:val="0"/>
              <w:wAfter w:w="255" w:type="dxa"/>
              <w:cantSplit/>
            </w:trPr>
          </w:trPrChange>
        </w:trPr>
        <w:tc>
          <w:tcPr>
            <w:tcW w:w="2884" w:type="dxa"/>
            <w:tcPrChange w:id="762" w:author="Stuart McLarnon" w:date="2025-12-10T12:53:00Z" w16du:dateUtc="2025-12-10T12:53:00Z">
              <w:tcPr>
                <w:tcW w:w="2884" w:type="dxa"/>
                <w:gridSpan w:val="3"/>
              </w:tcPr>
            </w:tcPrChange>
          </w:tcPr>
          <w:p w14:paraId="273D1FA4" w14:textId="77777777" w:rsidR="004B0C37" w:rsidRPr="007E0B31" w:rsidRDefault="004B0C37" w:rsidP="004B0C37">
            <w:pPr>
              <w:pStyle w:val="Arial11Bold"/>
              <w:rPr>
                <w:rFonts w:cs="Arial"/>
              </w:rPr>
            </w:pPr>
            <w:r w:rsidRPr="007E0B31">
              <w:rPr>
                <w:rFonts w:cs="Arial"/>
              </w:rPr>
              <w:t>Emergency Deenergisation Instruction</w:t>
            </w:r>
          </w:p>
        </w:tc>
        <w:tc>
          <w:tcPr>
            <w:tcW w:w="6634" w:type="dxa"/>
            <w:tcPrChange w:id="763" w:author="Stuart McLarnon" w:date="2025-12-10T12:53:00Z" w16du:dateUtc="2025-12-10T12:53:00Z">
              <w:tcPr>
                <w:tcW w:w="6634" w:type="dxa"/>
                <w:gridSpan w:val="4"/>
              </w:tcPr>
            </w:tcPrChange>
          </w:tcPr>
          <w:p w14:paraId="6EF3A6E6" w14:textId="50832DA9" w:rsidR="004B0C37" w:rsidRPr="007E0B31" w:rsidRDefault="004B0C37" w:rsidP="004B0C37">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8C0657" w:rsidRPr="007E0B31" w14:paraId="309DF515" w14:textId="77777777" w:rsidTr="00C60095">
        <w:trPr>
          <w:cantSplit/>
          <w:trPrChange w:id="764" w:author="Stuart McLarnon" w:date="2025-12-10T12:53:00Z" w16du:dateUtc="2025-12-10T12:53:00Z">
            <w:trPr>
              <w:gridBefore w:val="1"/>
              <w:gridAfter w:val="0"/>
              <w:wAfter w:w="255" w:type="dxa"/>
              <w:cantSplit/>
            </w:trPr>
          </w:trPrChange>
        </w:trPr>
        <w:tc>
          <w:tcPr>
            <w:tcW w:w="2884" w:type="dxa"/>
            <w:tcPrChange w:id="765" w:author="Stuart McLarnon" w:date="2025-12-10T12:53:00Z" w16du:dateUtc="2025-12-10T12:53:00Z">
              <w:tcPr>
                <w:tcW w:w="2884" w:type="dxa"/>
                <w:gridSpan w:val="3"/>
              </w:tcPr>
            </w:tcPrChange>
          </w:tcPr>
          <w:p w14:paraId="5E4F87D8" w14:textId="77777777" w:rsidR="004B0C37" w:rsidRPr="007E0B31" w:rsidRDefault="004B0C37" w:rsidP="004B0C37">
            <w:pPr>
              <w:pStyle w:val="Arial11Bold"/>
              <w:rPr>
                <w:rFonts w:cs="Arial"/>
              </w:rPr>
            </w:pPr>
            <w:r w:rsidRPr="007E0B31">
              <w:rPr>
                <w:rFonts w:cs="Arial"/>
              </w:rPr>
              <w:t>Emergency Instruction</w:t>
            </w:r>
          </w:p>
        </w:tc>
        <w:tc>
          <w:tcPr>
            <w:tcW w:w="6634" w:type="dxa"/>
            <w:tcPrChange w:id="766" w:author="Stuart McLarnon" w:date="2025-12-10T12:53:00Z" w16du:dateUtc="2025-12-10T12:53:00Z">
              <w:tcPr>
                <w:tcW w:w="6634" w:type="dxa"/>
                <w:gridSpan w:val="4"/>
              </w:tcPr>
            </w:tcPrChange>
          </w:tcPr>
          <w:p w14:paraId="2C1B5BD0" w14:textId="3A6BD19D" w:rsidR="004B0C37" w:rsidRPr="007E0B31" w:rsidRDefault="004B0C37" w:rsidP="004B0C37">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8C0657" w:rsidRPr="007E0B31" w14:paraId="0B7E24DC" w14:textId="77777777" w:rsidTr="00C60095">
        <w:trPr>
          <w:cantSplit/>
          <w:trPrChange w:id="767" w:author="Stuart McLarnon" w:date="2025-12-10T12:53:00Z" w16du:dateUtc="2025-12-10T12:53:00Z">
            <w:trPr>
              <w:gridBefore w:val="1"/>
              <w:gridAfter w:val="0"/>
              <w:wAfter w:w="255" w:type="dxa"/>
              <w:cantSplit/>
            </w:trPr>
          </w:trPrChange>
        </w:trPr>
        <w:tc>
          <w:tcPr>
            <w:tcW w:w="2884" w:type="dxa"/>
            <w:tcPrChange w:id="768" w:author="Stuart McLarnon" w:date="2025-12-10T12:53:00Z" w16du:dateUtc="2025-12-10T12:53:00Z">
              <w:tcPr>
                <w:tcW w:w="2884" w:type="dxa"/>
                <w:gridSpan w:val="3"/>
              </w:tcPr>
            </w:tcPrChange>
          </w:tcPr>
          <w:p w14:paraId="36CFFB26" w14:textId="77777777" w:rsidR="004B0C37" w:rsidRPr="007E0B31" w:rsidRDefault="004B0C37" w:rsidP="004B0C37">
            <w:pPr>
              <w:pStyle w:val="Arial11Bold"/>
              <w:rPr>
                <w:rFonts w:cs="Arial"/>
              </w:rPr>
            </w:pPr>
            <w:r w:rsidRPr="007E0B31">
              <w:rPr>
                <w:rFonts w:cs="Arial"/>
              </w:rPr>
              <w:t>EMR Administrative Parties</w:t>
            </w:r>
          </w:p>
        </w:tc>
        <w:tc>
          <w:tcPr>
            <w:tcW w:w="6634" w:type="dxa"/>
            <w:tcPrChange w:id="769" w:author="Stuart McLarnon" w:date="2025-12-10T12:53:00Z" w16du:dateUtc="2025-12-10T12:53:00Z">
              <w:tcPr>
                <w:tcW w:w="6634" w:type="dxa"/>
                <w:gridSpan w:val="4"/>
              </w:tcPr>
            </w:tcPrChange>
          </w:tcPr>
          <w:p w14:paraId="63E2B672" w14:textId="77777777" w:rsidR="004B0C37" w:rsidRPr="007E0B31" w:rsidRDefault="004B0C37" w:rsidP="004B0C37">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8C0657" w:rsidRPr="007E0B31" w14:paraId="1177F5BF" w14:textId="77777777" w:rsidTr="00C60095">
        <w:trPr>
          <w:cantSplit/>
          <w:trPrChange w:id="770" w:author="Stuart McLarnon" w:date="2025-12-10T12:53:00Z" w16du:dateUtc="2025-12-10T12:53:00Z">
            <w:trPr>
              <w:gridBefore w:val="1"/>
              <w:gridAfter w:val="0"/>
              <w:wAfter w:w="255" w:type="dxa"/>
              <w:cantSplit/>
            </w:trPr>
          </w:trPrChange>
        </w:trPr>
        <w:tc>
          <w:tcPr>
            <w:tcW w:w="2884" w:type="dxa"/>
            <w:tcPrChange w:id="771" w:author="Stuart McLarnon" w:date="2025-12-10T12:53:00Z" w16du:dateUtc="2025-12-10T12:53:00Z">
              <w:tcPr>
                <w:tcW w:w="2884" w:type="dxa"/>
                <w:gridSpan w:val="3"/>
              </w:tcPr>
            </w:tcPrChange>
          </w:tcPr>
          <w:p w14:paraId="0158BF8D" w14:textId="77777777" w:rsidR="004B0C37" w:rsidRPr="007E0B31" w:rsidRDefault="004B0C37" w:rsidP="004B0C37">
            <w:pPr>
              <w:pStyle w:val="Arial11Bold"/>
              <w:rPr>
                <w:rFonts w:cs="Arial"/>
              </w:rPr>
            </w:pPr>
            <w:r w:rsidRPr="007E0B31">
              <w:rPr>
                <w:rFonts w:cs="Arial"/>
              </w:rPr>
              <w:lastRenderedPageBreak/>
              <w:t>EMR Documents</w:t>
            </w:r>
          </w:p>
        </w:tc>
        <w:tc>
          <w:tcPr>
            <w:tcW w:w="6634" w:type="dxa"/>
            <w:tcPrChange w:id="772" w:author="Stuart McLarnon" w:date="2025-12-10T12:53:00Z" w16du:dateUtc="2025-12-10T12:53:00Z">
              <w:tcPr>
                <w:tcW w:w="6634" w:type="dxa"/>
                <w:gridSpan w:val="4"/>
              </w:tcPr>
            </w:tcPrChange>
          </w:tcPr>
          <w:p w14:paraId="44B93D78" w14:textId="77777777" w:rsidR="004B0C37" w:rsidRPr="007E0B31" w:rsidRDefault="004B0C37" w:rsidP="004B0C37">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8C0657" w:rsidRPr="007E0B31" w14:paraId="3F49DD85" w14:textId="77777777" w:rsidTr="00C60095">
        <w:trPr>
          <w:cantSplit/>
          <w:trPrChange w:id="773" w:author="Stuart McLarnon" w:date="2025-12-10T12:53:00Z" w16du:dateUtc="2025-12-10T12:53:00Z">
            <w:trPr>
              <w:gridBefore w:val="1"/>
              <w:gridAfter w:val="0"/>
              <w:wAfter w:w="255" w:type="dxa"/>
              <w:cantSplit/>
            </w:trPr>
          </w:trPrChange>
        </w:trPr>
        <w:tc>
          <w:tcPr>
            <w:tcW w:w="2884" w:type="dxa"/>
            <w:tcPrChange w:id="774" w:author="Stuart McLarnon" w:date="2025-12-10T12:53:00Z" w16du:dateUtc="2025-12-10T12:53:00Z">
              <w:tcPr>
                <w:tcW w:w="2884" w:type="dxa"/>
                <w:gridSpan w:val="3"/>
              </w:tcPr>
            </w:tcPrChange>
          </w:tcPr>
          <w:p w14:paraId="421B5476" w14:textId="77777777" w:rsidR="004B0C37" w:rsidRPr="007E0B31" w:rsidRDefault="004B0C37" w:rsidP="004B0C37">
            <w:pPr>
              <w:pStyle w:val="Arial11Bold"/>
              <w:rPr>
                <w:rFonts w:cs="Arial"/>
              </w:rPr>
            </w:pPr>
            <w:r w:rsidRPr="007E0B31">
              <w:rPr>
                <w:rFonts w:cs="Arial"/>
              </w:rPr>
              <w:t>EMR Functions</w:t>
            </w:r>
          </w:p>
        </w:tc>
        <w:tc>
          <w:tcPr>
            <w:tcW w:w="6634" w:type="dxa"/>
            <w:tcPrChange w:id="775" w:author="Stuart McLarnon" w:date="2025-12-10T12:53:00Z" w16du:dateUtc="2025-12-10T12:53:00Z">
              <w:tcPr>
                <w:tcW w:w="6634" w:type="dxa"/>
                <w:gridSpan w:val="4"/>
              </w:tcPr>
            </w:tcPrChange>
          </w:tcPr>
          <w:p w14:paraId="2D8415ED" w14:textId="77777777" w:rsidR="004B0C37" w:rsidRPr="007E0B31" w:rsidRDefault="004B0C37" w:rsidP="004B0C37">
            <w:pPr>
              <w:pStyle w:val="TableArial11"/>
              <w:rPr>
                <w:rFonts w:cs="Arial"/>
              </w:rPr>
            </w:pPr>
            <w:r w:rsidRPr="007E0B31">
              <w:rPr>
                <w:rFonts w:cs="Arial"/>
              </w:rPr>
              <w:t>Has the meaning given to “EMR functions” in Chapter 5 of Part 2 of the Energy Act 2013.</w:t>
            </w:r>
          </w:p>
        </w:tc>
      </w:tr>
      <w:tr w:rsidR="008C0657" w:rsidRPr="007E0B31" w14:paraId="239AD3C4" w14:textId="77777777" w:rsidTr="00C60095">
        <w:trPr>
          <w:cantSplit/>
          <w:ins w:id="776" w:author="Stuart McLarnon" w:date="2025-12-10T11:48:00Z"/>
          <w:trPrChange w:id="777"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778"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5CF2824F" w14:textId="77777777" w:rsidR="000F5020" w:rsidRPr="007E0B31" w:rsidRDefault="000F5020" w:rsidP="00F150CA">
            <w:pPr>
              <w:pStyle w:val="Arial11Bold"/>
              <w:rPr>
                <w:ins w:id="779" w:author="Stuart McLarnon" w:date="2025-12-10T11:48:00Z" w16du:dateUtc="2025-12-10T11:48:00Z"/>
                <w:rFonts w:cs="Arial"/>
              </w:rPr>
            </w:pPr>
            <w:ins w:id="780" w:author="Stuart McLarnon" w:date="2025-12-10T11:48:00Z" w16du:dateUtc="2025-12-10T11:48:00Z">
              <w:r>
                <w:rPr>
                  <w:rFonts w:cs="Arial"/>
                </w:rPr>
                <w:t>Energy Source</w:t>
              </w:r>
            </w:ins>
          </w:p>
        </w:tc>
        <w:tc>
          <w:tcPr>
            <w:tcW w:w="6634" w:type="dxa"/>
            <w:tcBorders>
              <w:top w:val="single" w:sz="4" w:space="0" w:color="auto"/>
              <w:left w:val="single" w:sz="4" w:space="0" w:color="auto"/>
              <w:bottom w:val="single" w:sz="4" w:space="0" w:color="auto"/>
              <w:right w:val="single" w:sz="4" w:space="0" w:color="auto"/>
            </w:tcBorders>
            <w:tcPrChange w:id="781"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5E7E0536" w14:textId="77777777" w:rsidR="000F5020" w:rsidRPr="007E0B31" w:rsidRDefault="000F5020" w:rsidP="00F150CA">
            <w:pPr>
              <w:pStyle w:val="TableArial11"/>
              <w:rPr>
                <w:ins w:id="782" w:author="Stuart McLarnon" w:date="2025-12-10T11:48:00Z" w16du:dateUtc="2025-12-10T11:48:00Z"/>
                <w:rFonts w:cs="Arial"/>
              </w:rPr>
            </w:pPr>
            <w:ins w:id="783" w:author="Stuart McLarnon" w:date="2025-12-10T11:48:00Z" w16du:dateUtc="2025-12-10T11:48:00Z">
              <w:r>
                <w:rPr>
                  <w:rFonts w:cs="Arial"/>
                </w:rPr>
                <w:t>Any of the sources of energy listed in PC.G.8 used in the production of electricity.</w:t>
              </w:r>
            </w:ins>
          </w:p>
        </w:tc>
      </w:tr>
      <w:tr w:rsidR="008C0657" w:rsidRPr="007E0B31" w14:paraId="02A6FBDC" w14:textId="77777777" w:rsidTr="00C60095">
        <w:trPr>
          <w:cantSplit/>
          <w:trPrChange w:id="784" w:author="Stuart McLarnon" w:date="2025-12-10T12:53:00Z" w16du:dateUtc="2025-12-10T12:53:00Z">
            <w:trPr>
              <w:gridBefore w:val="1"/>
              <w:gridAfter w:val="0"/>
              <w:wAfter w:w="255" w:type="dxa"/>
              <w:cantSplit/>
            </w:trPr>
          </w:trPrChange>
        </w:trPr>
        <w:tc>
          <w:tcPr>
            <w:tcW w:w="2884" w:type="dxa"/>
            <w:tcPrChange w:id="785" w:author="Stuart McLarnon" w:date="2025-12-10T12:53:00Z" w16du:dateUtc="2025-12-10T12:53:00Z">
              <w:tcPr>
                <w:tcW w:w="2884" w:type="dxa"/>
                <w:gridSpan w:val="3"/>
              </w:tcPr>
            </w:tcPrChange>
          </w:tcPr>
          <w:p w14:paraId="0FC4088B" w14:textId="77777777" w:rsidR="004B0C37" w:rsidRPr="007E0B31" w:rsidRDefault="004B0C37" w:rsidP="004B0C37">
            <w:pPr>
              <w:pStyle w:val="Arial11Bold"/>
              <w:rPr>
                <w:rFonts w:cs="Arial"/>
              </w:rPr>
            </w:pPr>
            <w:r w:rsidRPr="007E0B31">
              <w:rPr>
                <w:rFonts w:cs="Arial"/>
              </w:rPr>
              <w:t>Engineering Recommendations</w:t>
            </w:r>
          </w:p>
        </w:tc>
        <w:tc>
          <w:tcPr>
            <w:tcW w:w="6634" w:type="dxa"/>
            <w:tcPrChange w:id="786" w:author="Stuart McLarnon" w:date="2025-12-10T12:53:00Z" w16du:dateUtc="2025-12-10T12:53:00Z">
              <w:tcPr>
                <w:tcW w:w="6634" w:type="dxa"/>
                <w:gridSpan w:val="4"/>
              </w:tcPr>
            </w:tcPrChange>
          </w:tcPr>
          <w:p w14:paraId="6E886C13" w14:textId="77777777" w:rsidR="004B0C37" w:rsidRPr="007E0B31" w:rsidRDefault="004B0C37" w:rsidP="004B0C37">
            <w:pPr>
              <w:pStyle w:val="TableArial11"/>
              <w:rPr>
                <w:rFonts w:cs="Arial"/>
              </w:rPr>
            </w:pPr>
            <w:r w:rsidRPr="007E0B31">
              <w:rPr>
                <w:rFonts w:cs="Arial"/>
              </w:rPr>
              <w:t>The documents referred to as such and issued by the Energy Networks Association or the former Electricity Council.</w:t>
            </w:r>
          </w:p>
        </w:tc>
      </w:tr>
      <w:tr w:rsidR="008C0657" w:rsidRPr="007E0B31" w14:paraId="19BABE29" w14:textId="77777777" w:rsidTr="00C60095">
        <w:trPr>
          <w:cantSplit/>
          <w:trPrChange w:id="787" w:author="Stuart McLarnon" w:date="2025-12-10T12:53:00Z" w16du:dateUtc="2025-12-10T12:53:00Z">
            <w:trPr>
              <w:gridBefore w:val="1"/>
              <w:gridAfter w:val="0"/>
              <w:wAfter w:w="255" w:type="dxa"/>
              <w:cantSplit/>
            </w:trPr>
          </w:trPrChange>
        </w:trPr>
        <w:tc>
          <w:tcPr>
            <w:tcW w:w="2884" w:type="dxa"/>
            <w:tcPrChange w:id="788" w:author="Stuart McLarnon" w:date="2025-12-10T12:53:00Z" w16du:dateUtc="2025-12-10T12:53:00Z">
              <w:tcPr>
                <w:tcW w:w="2884" w:type="dxa"/>
                <w:gridSpan w:val="3"/>
              </w:tcPr>
            </w:tcPrChange>
          </w:tcPr>
          <w:p w14:paraId="552734E6" w14:textId="1545D5FD" w:rsidR="004B0C37" w:rsidRPr="007E0B31" w:rsidRDefault="004B0C37" w:rsidP="004B0C37">
            <w:pPr>
              <w:pStyle w:val="Arial11Bold"/>
              <w:rPr>
                <w:rFonts w:cs="Arial"/>
              </w:rPr>
            </w:pPr>
            <w:r>
              <w:rPr>
                <w:rFonts w:cs="Arial"/>
              </w:rPr>
              <w:t>Engineering Recommendation G5</w:t>
            </w:r>
          </w:p>
        </w:tc>
        <w:tc>
          <w:tcPr>
            <w:tcW w:w="6634" w:type="dxa"/>
            <w:tcPrChange w:id="789" w:author="Stuart McLarnon" w:date="2025-12-10T12:53:00Z" w16du:dateUtc="2025-12-10T12:53:00Z">
              <w:tcPr>
                <w:tcW w:w="6634" w:type="dxa"/>
                <w:gridSpan w:val="4"/>
              </w:tcPr>
            </w:tcPrChange>
          </w:tcPr>
          <w:p w14:paraId="5C25304C" w14:textId="5C9C6EBC" w:rsidR="004B0C37" w:rsidRPr="007E0B31" w:rsidRDefault="004B0C37" w:rsidP="004B0C37">
            <w:pPr>
              <w:pStyle w:val="TableArial11"/>
              <w:rPr>
                <w:rFonts w:cs="Arial"/>
              </w:rPr>
            </w:pPr>
            <w:r>
              <w:rPr>
                <w:rFonts w:cs="Arial"/>
              </w:rPr>
              <w:t>Means Engineering Recommendation G5/5.</w:t>
            </w:r>
          </w:p>
        </w:tc>
      </w:tr>
      <w:tr w:rsidR="008C0657" w:rsidRPr="007E0B31" w14:paraId="1A461395" w14:textId="77777777" w:rsidTr="00C60095">
        <w:trPr>
          <w:cantSplit/>
          <w:trPrChange w:id="790" w:author="Stuart McLarnon" w:date="2025-12-10T12:53:00Z" w16du:dateUtc="2025-12-10T12:53:00Z">
            <w:trPr>
              <w:gridBefore w:val="1"/>
              <w:gridAfter w:val="0"/>
              <w:wAfter w:w="255" w:type="dxa"/>
              <w:cantSplit/>
            </w:trPr>
          </w:trPrChange>
        </w:trPr>
        <w:tc>
          <w:tcPr>
            <w:tcW w:w="2884" w:type="dxa"/>
            <w:tcPrChange w:id="791" w:author="Stuart McLarnon" w:date="2025-12-10T12:53:00Z" w16du:dateUtc="2025-12-10T12:53:00Z">
              <w:tcPr>
                <w:tcW w:w="2884" w:type="dxa"/>
                <w:gridSpan w:val="3"/>
              </w:tcPr>
            </w:tcPrChange>
          </w:tcPr>
          <w:p w14:paraId="5B18CA36" w14:textId="4AA74331" w:rsidR="004B0C37" w:rsidRPr="007E0B31" w:rsidRDefault="004B0C37" w:rsidP="004B0C37">
            <w:pPr>
              <w:pStyle w:val="Arial11Bold"/>
              <w:rPr>
                <w:rFonts w:cs="Arial"/>
              </w:rPr>
            </w:pPr>
            <w:bookmarkStart w:id="792"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792"/>
          </w:p>
        </w:tc>
        <w:tc>
          <w:tcPr>
            <w:tcW w:w="6634" w:type="dxa"/>
            <w:tcPrChange w:id="793" w:author="Stuart McLarnon" w:date="2025-12-10T12:53:00Z" w16du:dateUtc="2025-12-10T12:53:00Z">
              <w:tcPr>
                <w:tcW w:w="6634" w:type="dxa"/>
                <w:gridSpan w:val="4"/>
              </w:tcPr>
            </w:tcPrChange>
          </w:tcPr>
          <w:p w14:paraId="611268A9" w14:textId="49E96478" w:rsidR="004B0C37" w:rsidRPr="007E0B31" w:rsidRDefault="004B0C37" w:rsidP="004B0C37">
            <w:pPr>
              <w:pStyle w:val="TableArial11"/>
              <w:rPr>
                <w:rFonts w:cs="Arial"/>
                <w:i/>
              </w:rPr>
            </w:pPr>
            <w:bookmarkStart w:id="79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794"/>
          </w:p>
        </w:tc>
      </w:tr>
      <w:tr w:rsidR="008C0657" w:rsidRPr="007E0B31" w14:paraId="2950C7E5" w14:textId="77777777" w:rsidTr="00C60095">
        <w:trPr>
          <w:cantSplit/>
          <w:trPrChange w:id="795" w:author="Stuart McLarnon" w:date="2025-12-10T12:53:00Z" w16du:dateUtc="2025-12-10T12:53:00Z">
            <w:trPr>
              <w:gridBefore w:val="1"/>
              <w:gridAfter w:val="0"/>
              <w:wAfter w:w="255" w:type="dxa"/>
              <w:cantSplit/>
            </w:trPr>
          </w:trPrChange>
        </w:trPr>
        <w:tc>
          <w:tcPr>
            <w:tcW w:w="2884" w:type="dxa"/>
            <w:tcPrChange w:id="796" w:author="Stuart McLarnon" w:date="2025-12-10T12:53:00Z" w16du:dateUtc="2025-12-10T12:53:00Z">
              <w:tcPr>
                <w:tcW w:w="2884" w:type="dxa"/>
                <w:gridSpan w:val="3"/>
              </w:tcPr>
            </w:tcPrChange>
          </w:tcPr>
          <w:p w14:paraId="0D69FC18" w14:textId="77777777" w:rsidR="004B0C37" w:rsidRPr="001F43C1" w:rsidRDefault="004B0C37" w:rsidP="004B0C37">
            <w:pPr>
              <w:pStyle w:val="Arial11Bold"/>
              <w:rPr>
                <w:rFonts w:cs="Arial"/>
              </w:rPr>
            </w:pPr>
            <w:r w:rsidRPr="001F43C1">
              <w:rPr>
                <w:rFonts w:cs="Arial"/>
              </w:rPr>
              <w:t>Equipment Certificate</w:t>
            </w:r>
          </w:p>
        </w:tc>
        <w:tc>
          <w:tcPr>
            <w:tcW w:w="6634" w:type="dxa"/>
            <w:tcPrChange w:id="797" w:author="Stuart McLarnon" w:date="2025-12-10T12:53:00Z" w16du:dateUtc="2025-12-10T12:53:00Z">
              <w:tcPr>
                <w:tcW w:w="6634" w:type="dxa"/>
                <w:gridSpan w:val="4"/>
              </w:tcPr>
            </w:tcPrChange>
          </w:tcPr>
          <w:p w14:paraId="35F8EAB4" w14:textId="39FE8007" w:rsidR="004B0C37" w:rsidRPr="001F43C1" w:rsidRDefault="004B0C37" w:rsidP="004B0C37">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8C0657" w:rsidRPr="007E0B31" w14:paraId="03E8B9AA" w14:textId="77777777" w:rsidTr="00C60095">
        <w:trPr>
          <w:cantSplit/>
          <w:trPrChange w:id="798" w:author="Stuart McLarnon" w:date="2025-12-10T12:53:00Z" w16du:dateUtc="2025-12-10T12:53:00Z">
            <w:trPr>
              <w:gridBefore w:val="1"/>
              <w:gridAfter w:val="0"/>
              <w:wAfter w:w="255" w:type="dxa"/>
              <w:cantSplit/>
            </w:trPr>
          </w:trPrChange>
        </w:trPr>
        <w:tc>
          <w:tcPr>
            <w:tcW w:w="2884" w:type="dxa"/>
            <w:tcPrChange w:id="799" w:author="Stuart McLarnon" w:date="2025-12-10T12:53:00Z" w16du:dateUtc="2025-12-10T12:53:00Z">
              <w:tcPr>
                <w:tcW w:w="2884" w:type="dxa"/>
                <w:gridSpan w:val="3"/>
              </w:tcPr>
            </w:tcPrChange>
          </w:tcPr>
          <w:p w14:paraId="1B116121" w14:textId="77777777" w:rsidR="004B0C37" w:rsidRPr="007E0B31" w:rsidRDefault="004B0C37" w:rsidP="004B0C37">
            <w:pPr>
              <w:pStyle w:val="Arial11Bold"/>
              <w:rPr>
                <w:rFonts w:cs="Arial"/>
              </w:rPr>
            </w:pPr>
            <w:r w:rsidRPr="007E0B31">
              <w:rPr>
                <w:rFonts w:cs="Arial"/>
              </w:rPr>
              <w:t>Estimated Registered Data</w:t>
            </w:r>
          </w:p>
        </w:tc>
        <w:tc>
          <w:tcPr>
            <w:tcW w:w="6634" w:type="dxa"/>
            <w:tcPrChange w:id="800" w:author="Stuart McLarnon" w:date="2025-12-10T12:53:00Z" w16du:dateUtc="2025-12-10T12:53:00Z">
              <w:tcPr>
                <w:tcW w:w="6634" w:type="dxa"/>
                <w:gridSpan w:val="4"/>
              </w:tcPr>
            </w:tcPrChange>
          </w:tcPr>
          <w:p w14:paraId="04C7E6AA" w14:textId="4E232BB0" w:rsidR="004B0C37" w:rsidRPr="007E0B31" w:rsidRDefault="004B0C37" w:rsidP="004B0C37">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nine succeeding </w:t>
            </w:r>
            <w:r w:rsidRPr="38E6A229">
              <w:rPr>
                <w:rFonts w:cs="Arial"/>
                <w:b/>
                <w:bCs/>
              </w:rPr>
              <w:t>Financial Years</w:t>
            </w:r>
            <w:r w:rsidRPr="38E6A229">
              <w:rPr>
                <w:rFonts w:cs="Arial"/>
              </w:rPr>
              <w:t xml:space="preserve"> will be an estimate of what is expected.</w:t>
            </w:r>
          </w:p>
        </w:tc>
      </w:tr>
      <w:tr w:rsidR="008C0657" w:rsidRPr="007E0B31" w14:paraId="393BBD51" w14:textId="77777777" w:rsidTr="00C60095">
        <w:trPr>
          <w:cantSplit/>
          <w:trPrChange w:id="801" w:author="Stuart McLarnon" w:date="2025-12-10T12:53:00Z" w16du:dateUtc="2025-12-10T12:53:00Z">
            <w:trPr>
              <w:gridBefore w:val="1"/>
              <w:gridAfter w:val="0"/>
              <w:wAfter w:w="255" w:type="dxa"/>
              <w:cantSplit/>
            </w:trPr>
          </w:trPrChange>
        </w:trPr>
        <w:tc>
          <w:tcPr>
            <w:tcW w:w="2884" w:type="dxa"/>
            <w:tcPrChange w:id="802" w:author="Stuart McLarnon" w:date="2025-12-10T12:53:00Z" w16du:dateUtc="2025-12-10T12:53:00Z">
              <w:tcPr>
                <w:tcW w:w="2884" w:type="dxa"/>
                <w:gridSpan w:val="3"/>
              </w:tcPr>
            </w:tcPrChange>
          </w:tcPr>
          <w:p w14:paraId="12276130" w14:textId="77777777" w:rsidR="004B0C37" w:rsidRPr="007E0B31" w:rsidRDefault="004B0C37" w:rsidP="004B0C37">
            <w:pPr>
              <w:pStyle w:val="Arial11Bold"/>
              <w:rPr>
                <w:rFonts w:cs="Arial"/>
              </w:rPr>
            </w:pPr>
            <w:r w:rsidRPr="007E0B31">
              <w:rPr>
                <w:rFonts w:cs="Arial"/>
              </w:rPr>
              <w:lastRenderedPageBreak/>
              <w:t>EU Code User</w:t>
            </w:r>
          </w:p>
        </w:tc>
        <w:tc>
          <w:tcPr>
            <w:tcW w:w="6634" w:type="dxa"/>
            <w:tcPrChange w:id="803" w:author="Stuart McLarnon" w:date="2025-12-10T12:53:00Z" w16du:dateUtc="2025-12-10T12:53:00Z">
              <w:tcPr>
                <w:tcW w:w="6634" w:type="dxa"/>
                <w:gridSpan w:val="4"/>
              </w:tcPr>
            </w:tcPrChange>
          </w:tcPr>
          <w:p w14:paraId="0BC82B48"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B0C37"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B0C37" w:rsidRPr="00A87826" w:rsidRDefault="004B0C37" w:rsidP="004B0C37">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B0C37" w:rsidRPr="00965E71" w:rsidRDefault="004B0C37" w:rsidP="004B0C37">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B0C37" w:rsidRPr="005C20E3" w:rsidRDefault="004B0C37" w:rsidP="004B0C37">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8C0657" w:rsidRPr="007E0B31" w14:paraId="34B16CD5" w14:textId="77777777" w:rsidTr="00C60095">
        <w:trPr>
          <w:cantSplit/>
          <w:trPrChange w:id="804" w:author="Stuart McLarnon" w:date="2025-12-10T12:53:00Z" w16du:dateUtc="2025-12-10T12:53:00Z">
            <w:trPr>
              <w:gridBefore w:val="1"/>
              <w:gridAfter w:val="0"/>
              <w:wAfter w:w="255" w:type="dxa"/>
              <w:cantSplit/>
            </w:trPr>
          </w:trPrChange>
        </w:trPr>
        <w:tc>
          <w:tcPr>
            <w:tcW w:w="2884" w:type="dxa"/>
            <w:tcPrChange w:id="805" w:author="Stuart McLarnon" w:date="2025-12-10T12:53:00Z" w16du:dateUtc="2025-12-10T12:53:00Z">
              <w:tcPr>
                <w:tcW w:w="2884" w:type="dxa"/>
                <w:gridSpan w:val="3"/>
              </w:tcPr>
            </w:tcPrChange>
          </w:tcPr>
          <w:p w14:paraId="43DAAB5C" w14:textId="05D82DA7" w:rsidR="004B0C37" w:rsidRPr="007E0B31" w:rsidRDefault="004B0C37" w:rsidP="004B0C37">
            <w:pPr>
              <w:pStyle w:val="Arial11Bold"/>
              <w:rPr>
                <w:rFonts w:cs="Arial"/>
              </w:rPr>
            </w:pPr>
            <w:r w:rsidRPr="007E0B31">
              <w:rPr>
                <w:rFonts w:cs="Arial"/>
              </w:rPr>
              <w:lastRenderedPageBreak/>
              <w:t>EU Generator</w:t>
            </w:r>
          </w:p>
        </w:tc>
        <w:tc>
          <w:tcPr>
            <w:tcW w:w="6634" w:type="dxa"/>
            <w:tcPrChange w:id="806" w:author="Stuart McLarnon" w:date="2025-12-10T12:53:00Z" w16du:dateUtc="2025-12-10T12:53:00Z">
              <w:tcPr>
                <w:tcW w:w="6634" w:type="dxa"/>
                <w:gridSpan w:val="4"/>
              </w:tcPr>
            </w:tcPrChange>
          </w:tcPr>
          <w:p w14:paraId="36ECC795" w14:textId="515C007C" w:rsidR="004B0C37" w:rsidRPr="007E0B31" w:rsidRDefault="004B0C37" w:rsidP="004B0C37">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8C0657" w:rsidRPr="007E0B31" w14:paraId="18C1605C" w14:textId="77777777" w:rsidTr="00C60095">
        <w:trPr>
          <w:cantSplit/>
          <w:trPrChange w:id="807" w:author="Stuart McLarnon" w:date="2025-12-10T12:53:00Z" w16du:dateUtc="2025-12-10T12:53:00Z">
            <w:trPr>
              <w:gridBefore w:val="1"/>
              <w:gridAfter w:val="0"/>
              <w:wAfter w:w="255" w:type="dxa"/>
              <w:cantSplit/>
            </w:trPr>
          </w:trPrChange>
        </w:trPr>
        <w:tc>
          <w:tcPr>
            <w:tcW w:w="2884" w:type="dxa"/>
            <w:tcPrChange w:id="808" w:author="Stuart McLarnon" w:date="2025-12-10T12:53:00Z" w16du:dateUtc="2025-12-10T12:53:00Z">
              <w:tcPr>
                <w:tcW w:w="2884" w:type="dxa"/>
                <w:gridSpan w:val="3"/>
              </w:tcPr>
            </w:tcPrChange>
          </w:tcPr>
          <w:p w14:paraId="32E2A05F" w14:textId="08CAE283" w:rsidR="004B0C37" w:rsidRPr="001F43C1" w:rsidRDefault="004B0C37" w:rsidP="004B0C37">
            <w:pPr>
              <w:pStyle w:val="Arial11Bold"/>
              <w:rPr>
                <w:rFonts w:cs="Arial"/>
              </w:rPr>
            </w:pPr>
            <w:r w:rsidRPr="005C20E3">
              <w:rPr>
                <w:rFonts w:cs="Arial"/>
              </w:rPr>
              <w:t>EU Grid Supply Point</w:t>
            </w:r>
          </w:p>
        </w:tc>
        <w:tc>
          <w:tcPr>
            <w:tcW w:w="6634" w:type="dxa"/>
            <w:tcPrChange w:id="809" w:author="Stuart McLarnon" w:date="2025-12-10T12:53:00Z" w16du:dateUtc="2025-12-10T12:53:00Z">
              <w:tcPr>
                <w:tcW w:w="6634" w:type="dxa"/>
                <w:gridSpan w:val="4"/>
              </w:tcPr>
            </w:tcPrChange>
          </w:tcPr>
          <w:p w14:paraId="5CE27367" w14:textId="77777777" w:rsidR="004B0C37" w:rsidRPr="005C20E3" w:rsidRDefault="004B0C37" w:rsidP="004B0C37">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4B0C37" w:rsidRPr="005C20E3" w:rsidRDefault="004B0C37" w:rsidP="004B0C37">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B0C37" w:rsidRPr="005C20E3" w:rsidRDefault="004B0C37" w:rsidP="004B0C37">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B0C37" w:rsidRPr="001F43C1" w:rsidRDefault="004B0C37" w:rsidP="004B0C37">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8C0657" w:rsidRPr="007E0B31" w14:paraId="42439799" w14:textId="77777777" w:rsidTr="00C60095">
        <w:trPr>
          <w:cantSplit/>
          <w:trPrChange w:id="810" w:author="Stuart McLarnon" w:date="2025-12-10T12:53:00Z" w16du:dateUtc="2025-12-10T12:53:00Z">
            <w:trPr>
              <w:gridBefore w:val="1"/>
              <w:gridAfter w:val="0"/>
              <w:wAfter w:w="255" w:type="dxa"/>
              <w:cantSplit/>
            </w:trPr>
          </w:trPrChange>
        </w:trPr>
        <w:tc>
          <w:tcPr>
            <w:tcW w:w="2884" w:type="dxa"/>
            <w:tcPrChange w:id="811" w:author="Stuart McLarnon" w:date="2025-12-10T12:53:00Z" w16du:dateUtc="2025-12-10T12:53:00Z">
              <w:tcPr>
                <w:tcW w:w="2884" w:type="dxa"/>
                <w:gridSpan w:val="3"/>
              </w:tcPr>
            </w:tcPrChange>
          </w:tcPr>
          <w:p w14:paraId="15A8E8B8" w14:textId="77777777" w:rsidR="004B0C37" w:rsidRPr="007E0B31" w:rsidRDefault="004B0C37" w:rsidP="004B0C37">
            <w:pPr>
              <w:pStyle w:val="Arial11Bold"/>
              <w:rPr>
                <w:rFonts w:cs="Arial"/>
              </w:rPr>
            </w:pPr>
            <w:r w:rsidRPr="007E0B31">
              <w:rPr>
                <w:rFonts w:cs="Arial"/>
              </w:rPr>
              <w:t>EU Transparency Availability Data</w:t>
            </w:r>
          </w:p>
        </w:tc>
        <w:tc>
          <w:tcPr>
            <w:tcW w:w="6634" w:type="dxa"/>
            <w:tcPrChange w:id="812" w:author="Stuart McLarnon" w:date="2025-12-10T12:53:00Z" w16du:dateUtc="2025-12-10T12:53:00Z">
              <w:tcPr>
                <w:tcW w:w="6634" w:type="dxa"/>
                <w:gridSpan w:val="4"/>
              </w:tcPr>
            </w:tcPrChange>
          </w:tcPr>
          <w:p w14:paraId="0BF49D4F" w14:textId="364FD88E" w:rsidR="004B0C37" w:rsidRPr="007E0B31" w:rsidRDefault="004B0C37" w:rsidP="004B0C37">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Pr="38E6A229">
              <w:rPr>
                <w:rFonts w:cs="Arial"/>
                <w:b/>
                <w:bCs/>
              </w:rPr>
              <w:t xml:space="preserve"> Assimilated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8C0657" w:rsidRPr="007E0B31" w14:paraId="1927BF72" w14:textId="77777777" w:rsidTr="00C60095">
        <w:trPr>
          <w:cantSplit/>
          <w:trPrChange w:id="813" w:author="Stuart McLarnon" w:date="2025-12-10T12:53:00Z" w16du:dateUtc="2025-12-10T12:53:00Z">
            <w:trPr>
              <w:gridBefore w:val="1"/>
              <w:gridAfter w:val="0"/>
              <w:wAfter w:w="255" w:type="dxa"/>
              <w:cantSplit/>
            </w:trPr>
          </w:trPrChange>
        </w:trPr>
        <w:tc>
          <w:tcPr>
            <w:tcW w:w="2884" w:type="dxa"/>
            <w:tcPrChange w:id="814" w:author="Stuart McLarnon" w:date="2025-12-10T12:53:00Z" w16du:dateUtc="2025-12-10T12:53:00Z">
              <w:tcPr>
                <w:tcW w:w="2884" w:type="dxa"/>
                <w:gridSpan w:val="3"/>
              </w:tcPr>
            </w:tcPrChange>
          </w:tcPr>
          <w:p w14:paraId="361B8F64" w14:textId="77777777" w:rsidR="004B0C37" w:rsidRPr="007E0B31" w:rsidRDefault="004B0C37" w:rsidP="004B0C37">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Change w:id="815" w:author="Stuart McLarnon" w:date="2025-12-10T12:53:00Z" w16du:dateUtc="2025-12-10T12:53:00Z">
              <w:tcPr>
                <w:tcW w:w="6634" w:type="dxa"/>
                <w:gridSpan w:val="4"/>
              </w:tcPr>
            </w:tcPrChange>
          </w:tcPr>
          <w:p w14:paraId="5A58BBC1"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8C0657" w:rsidRPr="007E0B31" w14:paraId="3C2A40C1" w14:textId="77777777" w:rsidTr="00C60095">
        <w:trPr>
          <w:cantSplit/>
          <w:trPrChange w:id="816" w:author="Stuart McLarnon" w:date="2025-12-10T12:53:00Z" w16du:dateUtc="2025-12-10T12:53:00Z">
            <w:trPr>
              <w:gridBefore w:val="1"/>
              <w:gridAfter w:val="0"/>
              <w:wAfter w:w="255" w:type="dxa"/>
              <w:cantSplit/>
            </w:trPr>
          </w:trPrChange>
        </w:trPr>
        <w:tc>
          <w:tcPr>
            <w:tcW w:w="2884" w:type="dxa"/>
            <w:tcPrChange w:id="817" w:author="Stuart McLarnon" w:date="2025-12-10T12:53:00Z" w16du:dateUtc="2025-12-10T12:53:00Z">
              <w:tcPr>
                <w:tcW w:w="2884" w:type="dxa"/>
                <w:gridSpan w:val="3"/>
              </w:tcPr>
            </w:tcPrChange>
          </w:tcPr>
          <w:p w14:paraId="24E83435" w14:textId="77777777" w:rsidR="004B0C37" w:rsidRPr="007E0B31" w:rsidRDefault="004B0C37" w:rsidP="004B0C37">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Change w:id="818" w:author="Stuart McLarnon" w:date="2025-12-10T12:53:00Z" w16du:dateUtc="2025-12-10T12:53:00Z">
              <w:tcPr>
                <w:tcW w:w="6634" w:type="dxa"/>
                <w:gridSpan w:val="4"/>
              </w:tcPr>
            </w:tcPrChange>
          </w:tcPr>
          <w:p w14:paraId="7B27AD24"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8C0657" w:rsidRPr="007E0B31" w14:paraId="7655CF73" w14:textId="77777777" w:rsidTr="00C60095">
        <w:trPr>
          <w:cantSplit/>
          <w:trPrChange w:id="819" w:author="Stuart McLarnon" w:date="2025-12-10T12:53:00Z" w16du:dateUtc="2025-12-10T12:53:00Z">
            <w:trPr>
              <w:gridBefore w:val="1"/>
              <w:gridAfter w:val="0"/>
              <w:wAfter w:w="255" w:type="dxa"/>
              <w:cantSplit/>
            </w:trPr>
          </w:trPrChange>
        </w:trPr>
        <w:tc>
          <w:tcPr>
            <w:tcW w:w="2884" w:type="dxa"/>
            <w:tcPrChange w:id="820" w:author="Stuart McLarnon" w:date="2025-12-10T12:53:00Z" w16du:dateUtc="2025-12-10T12:53:00Z">
              <w:tcPr>
                <w:tcW w:w="2884" w:type="dxa"/>
                <w:gridSpan w:val="3"/>
              </w:tcPr>
            </w:tcPrChange>
          </w:tcPr>
          <w:p w14:paraId="11BA1177" w14:textId="77777777" w:rsidR="004B0C37" w:rsidRPr="007E0B31" w:rsidRDefault="004B0C37" w:rsidP="004B0C37">
            <w:pPr>
              <w:pStyle w:val="Arial11Bold"/>
              <w:rPr>
                <w:rFonts w:cs="Arial"/>
              </w:rPr>
            </w:pPr>
            <w:r w:rsidRPr="007E0B31">
              <w:rPr>
                <w:rFonts w:cs="Arial"/>
              </w:rPr>
              <w:t>European Specification</w:t>
            </w:r>
          </w:p>
        </w:tc>
        <w:tc>
          <w:tcPr>
            <w:tcW w:w="6634" w:type="dxa"/>
            <w:tcPrChange w:id="821" w:author="Stuart McLarnon" w:date="2025-12-10T12:53:00Z" w16du:dateUtc="2025-12-10T12:53:00Z">
              <w:tcPr>
                <w:tcW w:w="6634" w:type="dxa"/>
                <w:gridSpan w:val="4"/>
              </w:tcPr>
            </w:tcPrChange>
          </w:tcPr>
          <w:p w14:paraId="2A3CB76E" w14:textId="77777777" w:rsidR="004B0C37" w:rsidRPr="007E0B31" w:rsidRDefault="004B0C37" w:rsidP="004B0C37">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C60095" w:rsidRPr="007E0B31" w14:paraId="4D80900E" w14:textId="77777777" w:rsidTr="00C60095">
        <w:trPr>
          <w:cantSplit/>
          <w:ins w:id="822" w:author="Stuart McLarnon" w:date="2025-12-10T11:49:00Z"/>
          <w:trPrChange w:id="823"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824"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57D9232F" w14:textId="77777777" w:rsidR="000F5020" w:rsidRPr="007E0B31" w:rsidRDefault="000F5020" w:rsidP="00F150CA">
            <w:pPr>
              <w:pStyle w:val="Arial11Bold"/>
              <w:rPr>
                <w:ins w:id="825" w:author="Stuart McLarnon" w:date="2025-12-10T11:49:00Z" w16du:dateUtc="2025-12-10T11:49:00Z"/>
                <w:rFonts w:cs="Arial"/>
              </w:rPr>
            </w:pPr>
            <w:ins w:id="826" w:author="Stuart McLarnon" w:date="2025-12-10T11:49:00Z" w16du:dateUtc="2025-12-10T11:49:00Z">
              <w:r w:rsidRPr="009D62AD">
                <w:rPr>
                  <w:rFonts w:cs="Arial"/>
                  <w:bCs/>
                  <w:snapToGrid/>
                  <w:lang w:eastAsia="en-GB"/>
                </w:rPr>
                <w:t>Evaluation of Transmission Impact</w:t>
              </w:r>
            </w:ins>
          </w:p>
        </w:tc>
        <w:tc>
          <w:tcPr>
            <w:tcW w:w="6634" w:type="dxa"/>
            <w:tcBorders>
              <w:top w:val="single" w:sz="4" w:space="0" w:color="auto"/>
              <w:left w:val="single" w:sz="4" w:space="0" w:color="auto"/>
              <w:bottom w:val="single" w:sz="4" w:space="0" w:color="auto"/>
              <w:right w:val="single" w:sz="4" w:space="0" w:color="auto"/>
            </w:tcBorders>
            <w:tcPrChange w:id="827"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4027AF65" w14:textId="77777777" w:rsidR="000F5020" w:rsidRPr="007E0B31" w:rsidRDefault="000F5020" w:rsidP="00F150CA">
            <w:pPr>
              <w:pStyle w:val="TableArial11"/>
              <w:rPr>
                <w:ins w:id="828" w:author="Stuart McLarnon" w:date="2025-12-10T11:49:00Z" w16du:dateUtc="2025-12-10T11:49:00Z"/>
                <w:rFonts w:cs="Arial"/>
              </w:rPr>
            </w:pPr>
            <w:ins w:id="829" w:author="Stuart McLarnon" w:date="2025-12-10T11:49:00Z" w16du:dateUtc="2025-12-10T11:49:00Z">
              <w:r>
                <w:rPr>
                  <w:rFonts w:cs="Arial"/>
                  <w:snapToGrid/>
                  <w:lang w:eastAsia="en-GB"/>
                </w:rPr>
                <w:t>A</w:t>
              </w:r>
              <w:r w:rsidRPr="009D62AD">
                <w:rPr>
                  <w:rFonts w:cs="Arial"/>
                  <w:snapToGrid/>
                  <w:lang w:eastAsia="en-GB"/>
                </w:rPr>
                <w:t xml:space="preserve">s defined in the </w:t>
              </w:r>
              <w:r w:rsidRPr="009D62AD">
                <w:rPr>
                  <w:rFonts w:cs="Arial"/>
                  <w:b/>
                  <w:bCs/>
                  <w:snapToGrid/>
                  <w:lang w:eastAsia="en-GB"/>
                </w:rPr>
                <w:t>CUSC</w:t>
              </w:r>
              <w:r w:rsidRPr="009D62AD">
                <w:rPr>
                  <w:rFonts w:cs="Arial"/>
                  <w:snapToGrid/>
                  <w:lang w:eastAsia="en-GB"/>
                </w:rPr>
                <w:t>.</w:t>
              </w:r>
            </w:ins>
          </w:p>
        </w:tc>
      </w:tr>
      <w:tr w:rsidR="008C0657" w:rsidRPr="007E0B31" w14:paraId="2A93D3F5" w14:textId="77777777" w:rsidTr="00C60095">
        <w:trPr>
          <w:cantSplit/>
          <w:trPrChange w:id="830" w:author="Stuart McLarnon" w:date="2025-12-10T12:53:00Z" w16du:dateUtc="2025-12-10T12:53:00Z">
            <w:trPr>
              <w:gridBefore w:val="1"/>
              <w:gridAfter w:val="0"/>
              <w:wAfter w:w="255" w:type="dxa"/>
              <w:cantSplit/>
            </w:trPr>
          </w:trPrChange>
        </w:trPr>
        <w:tc>
          <w:tcPr>
            <w:tcW w:w="2884" w:type="dxa"/>
            <w:tcPrChange w:id="831" w:author="Stuart McLarnon" w:date="2025-12-10T12:53:00Z" w16du:dateUtc="2025-12-10T12:53:00Z">
              <w:tcPr>
                <w:tcW w:w="2884" w:type="dxa"/>
                <w:gridSpan w:val="3"/>
              </w:tcPr>
            </w:tcPrChange>
          </w:tcPr>
          <w:p w14:paraId="55045C79" w14:textId="77777777" w:rsidR="004B0C37" w:rsidRPr="007E0B31" w:rsidRDefault="004B0C37" w:rsidP="004B0C37">
            <w:pPr>
              <w:pStyle w:val="Arial11Bold"/>
              <w:rPr>
                <w:rFonts w:cs="Arial"/>
              </w:rPr>
            </w:pPr>
            <w:r w:rsidRPr="007E0B31">
              <w:rPr>
                <w:rFonts w:cs="Arial"/>
              </w:rPr>
              <w:t>Event</w:t>
            </w:r>
          </w:p>
        </w:tc>
        <w:tc>
          <w:tcPr>
            <w:tcW w:w="6634" w:type="dxa"/>
            <w:tcPrChange w:id="832" w:author="Stuart McLarnon" w:date="2025-12-10T12:53:00Z" w16du:dateUtc="2025-12-10T12:53:00Z">
              <w:tcPr>
                <w:tcW w:w="6634" w:type="dxa"/>
                <w:gridSpan w:val="4"/>
              </w:tcPr>
            </w:tcPrChange>
          </w:tcPr>
          <w:p w14:paraId="235C64CD" w14:textId="77777777" w:rsidR="004B0C37" w:rsidRPr="007E0B31" w:rsidRDefault="004B0C37" w:rsidP="004B0C37">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8C0657" w:rsidRPr="007E0B31" w14:paraId="22E6797D" w14:textId="77777777" w:rsidTr="00C60095">
        <w:trPr>
          <w:cantSplit/>
          <w:trPrChange w:id="833" w:author="Stuart McLarnon" w:date="2025-12-10T12:53:00Z" w16du:dateUtc="2025-12-10T12:53:00Z">
            <w:trPr>
              <w:gridBefore w:val="1"/>
              <w:gridAfter w:val="0"/>
              <w:wAfter w:w="255" w:type="dxa"/>
              <w:cantSplit/>
            </w:trPr>
          </w:trPrChange>
        </w:trPr>
        <w:tc>
          <w:tcPr>
            <w:tcW w:w="2884" w:type="dxa"/>
            <w:tcPrChange w:id="834" w:author="Stuart McLarnon" w:date="2025-12-10T12:53:00Z" w16du:dateUtc="2025-12-10T12:53:00Z">
              <w:tcPr>
                <w:tcW w:w="2884" w:type="dxa"/>
                <w:gridSpan w:val="3"/>
              </w:tcPr>
            </w:tcPrChange>
          </w:tcPr>
          <w:p w14:paraId="04371C6C" w14:textId="77777777" w:rsidR="004B0C37" w:rsidRPr="007E0B31" w:rsidRDefault="004B0C37" w:rsidP="004B0C37">
            <w:pPr>
              <w:pStyle w:val="Arial11Bold"/>
              <w:rPr>
                <w:rFonts w:cs="Arial"/>
              </w:rPr>
            </w:pPr>
            <w:r w:rsidRPr="007E0B31">
              <w:rPr>
                <w:rFonts w:cs="Arial"/>
              </w:rPr>
              <w:t>Exciter</w:t>
            </w:r>
          </w:p>
        </w:tc>
        <w:tc>
          <w:tcPr>
            <w:tcW w:w="6634" w:type="dxa"/>
            <w:tcPrChange w:id="835" w:author="Stuart McLarnon" w:date="2025-12-10T12:53:00Z" w16du:dateUtc="2025-12-10T12:53:00Z">
              <w:tcPr>
                <w:tcW w:w="6634" w:type="dxa"/>
                <w:gridSpan w:val="4"/>
              </w:tcPr>
            </w:tcPrChange>
          </w:tcPr>
          <w:p w14:paraId="514A1A79" w14:textId="77777777" w:rsidR="004B0C37" w:rsidRPr="007E0B31" w:rsidRDefault="004B0C37" w:rsidP="004B0C37">
            <w:pPr>
              <w:pStyle w:val="TableArial11"/>
              <w:rPr>
                <w:rFonts w:cs="Arial"/>
              </w:rPr>
            </w:pPr>
            <w:r w:rsidRPr="007E0B31">
              <w:rPr>
                <w:rFonts w:cs="Arial"/>
              </w:rPr>
              <w:t>The source of the electrical power providing the field current of a synchronous machine.</w:t>
            </w:r>
          </w:p>
        </w:tc>
      </w:tr>
      <w:tr w:rsidR="008C0657" w:rsidRPr="007E0B31" w14:paraId="1C19A04B" w14:textId="77777777" w:rsidTr="00C60095">
        <w:trPr>
          <w:cantSplit/>
          <w:trPrChange w:id="836" w:author="Stuart McLarnon" w:date="2025-12-10T12:53:00Z" w16du:dateUtc="2025-12-10T12:53:00Z">
            <w:trPr>
              <w:gridBefore w:val="1"/>
              <w:gridAfter w:val="0"/>
              <w:wAfter w:w="255" w:type="dxa"/>
              <w:cantSplit/>
            </w:trPr>
          </w:trPrChange>
        </w:trPr>
        <w:tc>
          <w:tcPr>
            <w:tcW w:w="2884" w:type="dxa"/>
            <w:tcPrChange w:id="837" w:author="Stuart McLarnon" w:date="2025-12-10T12:53:00Z" w16du:dateUtc="2025-12-10T12:53:00Z">
              <w:tcPr>
                <w:tcW w:w="2884" w:type="dxa"/>
                <w:gridSpan w:val="3"/>
              </w:tcPr>
            </w:tcPrChange>
          </w:tcPr>
          <w:p w14:paraId="7ECF689A" w14:textId="77777777" w:rsidR="004B0C37" w:rsidRPr="007E0B31" w:rsidRDefault="004B0C37" w:rsidP="004B0C37">
            <w:pPr>
              <w:pStyle w:val="Arial11Bold"/>
              <w:rPr>
                <w:rFonts w:cs="Arial"/>
              </w:rPr>
            </w:pPr>
            <w:r w:rsidRPr="007E0B31">
              <w:rPr>
                <w:rFonts w:cs="Arial"/>
              </w:rPr>
              <w:t>Excitation System</w:t>
            </w:r>
          </w:p>
        </w:tc>
        <w:tc>
          <w:tcPr>
            <w:tcW w:w="6634" w:type="dxa"/>
            <w:tcPrChange w:id="838" w:author="Stuart McLarnon" w:date="2025-12-10T12:53:00Z" w16du:dateUtc="2025-12-10T12:53:00Z">
              <w:tcPr>
                <w:tcW w:w="6634" w:type="dxa"/>
                <w:gridSpan w:val="4"/>
              </w:tcPr>
            </w:tcPrChange>
          </w:tcPr>
          <w:p w14:paraId="75ECE4FC" w14:textId="77777777" w:rsidR="004B0C37" w:rsidRPr="007E0B31" w:rsidRDefault="004B0C37" w:rsidP="004B0C37">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8C0657" w:rsidRPr="007E0B31" w14:paraId="5ABD535B" w14:textId="77777777" w:rsidTr="00C60095">
        <w:trPr>
          <w:cantSplit/>
          <w:trPrChange w:id="839" w:author="Stuart McLarnon" w:date="2025-12-10T12:53:00Z" w16du:dateUtc="2025-12-10T12:53:00Z">
            <w:trPr>
              <w:gridBefore w:val="1"/>
              <w:gridAfter w:val="0"/>
              <w:wAfter w:w="255" w:type="dxa"/>
              <w:cantSplit/>
            </w:trPr>
          </w:trPrChange>
        </w:trPr>
        <w:tc>
          <w:tcPr>
            <w:tcW w:w="2884" w:type="dxa"/>
            <w:tcPrChange w:id="840" w:author="Stuart McLarnon" w:date="2025-12-10T12:53:00Z" w16du:dateUtc="2025-12-10T12:53:00Z">
              <w:tcPr>
                <w:tcW w:w="2884" w:type="dxa"/>
                <w:gridSpan w:val="3"/>
              </w:tcPr>
            </w:tcPrChange>
          </w:tcPr>
          <w:p w14:paraId="1E2723C2" w14:textId="77777777" w:rsidR="004B0C37" w:rsidRPr="007E0B31" w:rsidRDefault="004B0C37" w:rsidP="004B0C37">
            <w:pPr>
              <w:pStyle w:val="Arial11Bold"/>
              <w:rPr>
                <w:rFonts w:cs="Arial"/>
              </w:rPr>
            </w:pPr>
            <w:r w:rsidRPr="007E0B31">
              <w:rPr>
                <w:rFonts w:cs="Arial"/>
              </w:rPr>
              <w:lastRenderedPageBreak/>
              <w:t>Excitation System No-Load Negative Ceiling Voltage</w:t>
            </w:r>
          </w:p>
        </w:tc>
        <w:tc>
          <w:tcPr>
            <w:tcW w:w="6634" w:type="dxa"/>
            <w:tcPrChange w:id="841" w:author="Stuart McLarnon" w:date="2025-12-10T12:53:00Z" w16du:dateUtc="2025-12-10T12:53:00Z">
              <w:tcPr>
                <w:tcW w:w="6634" w:type="dxa"/>
                <w:gridSpan w:val="4"/>
              </w:tcPr>
            </w:tcPrChange>
          </w:tcPr>
          <w:p w14:paraId="5E937A07" w14:textId="77777777" w:rsidR="004B0C37" w:rsidRPr="007E0B31" w:rsidRDefault="004B0C37" w:rsidP="004B0C37">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8C0657" w:rsidRPr="007E0B31" w14:paraId="2402AE83" w14:textId="77777777" w:rsidTr="00C60095">
        <w:trPr>
          <w:cantSplit/>
          <w:trPrChange w:id="842" w:author="Stuart McLarnon" w:date="2025-12-10T12:53:00Z" w16du:dateUtc="2025-12-10T12:53:00Z">
            <w:trPr>
              <w:gridBefore w:val="1"/>
              <w:gridAfter w:val="0"/>
              <w:wAfter w:w="255" w:type="dxa"/>
              <w:cantSplit/>
            </w:trPr>
          </w:trPrChange>
        </w:trPr>
        <w:tc>
          <w:tcPr>
            <w:tcW w:w="2884" w:type="dxa"/>
            <w:tcPrChange w:id="843" w:author="Stuart McLarnon" w:date="2025-12-10T12:53:00Z" w16du:dateUtc="2025-12-10T12:53:00Z">
              <w:tcPr>
                <w:tcW w:w="2884" w:type="dxa"/>
                <w:gridSpan w:val="3"/>
              </w:tcPr>
            </w:tcPrChange>
          </w:tcPr>
          <w:p w14:paraId="2C33AAB8" w14:textId="77777777" w:rsidR="004B0C37" w:rsidRPr="007E0B31" w:rsidRDefault="004B0C37" w:rsidP="004B0C37">
            <w:pPr>
              <w:pStyle w:val="Arial11Bold"/>
              <w:rPr>
                <w:rFonts w:cs="Arial"/>
              </w:rPr>
            </w:pPr>
            <w:r w:rsidRPr="007E0B31">
              <w:rPr>
                <w:rFonts w:cs="Arial"/>
              </w:rPr>
              <w:t>Excitation System Nominal Response</w:t>
            </w:r>
          </w:p>
        </w:tc>
        <w:tc>
          <w:tcPr>
            <w:tcW w:w="6634" w:type="dxa"/>
            <w:tcPrChange w:id="844" w:author="Stuart McLarnon" w:date="2025-12-10T12:53:00Z" w16du:dateUtc="2025-12-10T12:53:00Z">
              <w:tcPr>
                <w:tcW w:w="6634" w:type="dxa"/>
                <w:gridSpan w:val="4"/>
              </w:tcPr>
            </w:tcPrChange>
          </w:tcPr>
          <w:p w14:paraId="55291475" w14:textId="70F348CA"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8C0657" w:rsidRPr="007E0B31" w14:paraId="3E35616C" w14:textId="77777777" w:rsidTr="00C60095">
        <w:trPr>
          <w:cantSplit/>
          <w:trPrChange w:id="845" w:author="Stuart McLarnon" w:date="2025-12-10T12:53:00Z" w16du:dateUtc="2025-12-10T12:53:00Z">
            <w:trPr>
              <w:gridBefore w:val="1"/>
              <w:gridAfter w:val="0"/>
              <w:wAfter w:w="255" w:type="dxa"/>
              <w:cantSplit/>
            </w:trPr>
          </w:trPrChange>
        </w:trPr>
        <w:tc>
          <w:tcPr>
            <w:tcW w:w="2884" w:type="dxa"/>
            <w:tcPrChange w:id="846" w:author="Stuart McLarnon" w:date="2025-12-10T12:53:00Z" w16du:dateUtc="2025-12-10T12:53:00Z">
              <w:tcPr>
                <w:tcW w:w="2884" w:type="dxa"/>
                <w:gridSpan w:val="3"/>
              </w:tcPr>
            </w:tcPrChange>
          </w:tcPr>
          <w:p w14:paraId="15EDA18C" w14:textId="77777777" w:rsidR="004B0C37" w:rsidRPr="007E0B31" w:rsidRDefault="004B0C37" w:rsidP="004B0C37">
            <w:pPr>
              <w:pStyle w:val="Arial11Bold"/>
              <w:rPr>
                <w:rFonts w:cs="Arial"/>
              </w:rPr>
            </w:pPr>
            <w:r w:rsidRPr="007E0B31">
              <w:rPr>
                <w:rFonts w:cs="Arial"/>
              </w:rPr>
              <w:t>Excitation System On-Load Positive Ceiling Voltage</w:t>
            </w:r>
          </w:p>
        </w:tc>
        <w:tc>
          <w:tcPr>
            <w:tcW w:w="6634" w:type="dxa"/>
            <w:tcPrChange w:id="847" w:author="Stuart McLarnon" w:date="2025-12-10T12:53:00Z" w16du:dateUtc="2025-12-10T12:53:00Z">
              <w:tcPr>
                <w:tcW w:w="6634" w:type="dxa"/>
                <w:gridSpan w:val="4"/>
              </w:tcPr>
            </w:tcPrChange>
          </w:tcPr>
          <w:p w14:paraId="585B360C" w14:textId="403C5A67" w:rsidR="004B0C37" w:rsidRPr="007E0B31" w:rsidRDefault="004B0C37" w:rsidP="004B0C37">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8C0657" w:rsidRPr="007E0B31" w14:paraId="4ACA97AD" w14:textId="77777777" w:rsidTr="00C60095">
        <w:trPr>
          <w:cantSplit/>
          <w:trPrChange w:id="848" w:author="Stuart McLarnon" w:date="2025-12-10T12:53:00Z" w16du:dateUtc="2025-12-10T12:53:00Z">
            <w:trPr>
              <w:gridBefore w:val="1"/>
              <w:gridAfter w:val="0"/>
              <w:wAfter w:w="255" w:type="dxa"/>
              <w:cantSplit/>
            </w:trPr>
          </w:trPrChange>
        </w:trPr>
        <w:tc>
          <w:tcPr>
            <w:tcW w:w="2884" w:type="dxa"/>
            <w:tcPrChange w:id="849" w:author="Stuart McLarnon" w:date="2025-12-10T12:53:00Z" w16du:dateUtc="2025-12-10T12:53:00Z">
              <w:tcPr>
                <w:tcW w:w="2884" w:type="dxa"/>
                <w:gridSpan w:val="3"/>
              </w:tcPr>
            </w:tcPrChange>
          </w:tcPr>
          <w:p w14:paraId="20E737C4" w14:textId="77777777" w:rsidR="004B0C37" w:rsidRPr="007E0B31" w:rsidRDefault="004B0C37" w:rsidP="004B0C37">
            <w:pPr>
              <w:pStyle w:val="Arial11Bold"/>
              <w:rPr>
                <w:rFonts w:cs="Arial"/>
              </w:rPr>
            </w:pPr>
            <w:r w:rsidRPr="007E0B31">
              <w:rPr>
                <w:rFonts w:cs="Arial"/>
              </w:rPr>
              <w:t>Excitation System No-Load Positive Ceiling Voltage</w:t>
            </w:r>
          </w:p>
        </w:tc>
        <w:tc>
          <w:tcPr>
            <w:tcW w:w="6634" w:type="dxa"/>
            <w:tcPrChange w:id="850" w:author="Stuart McLarnon" w:date="2025-12-10T12:53:00Z" w16du:dateUtc="2025-12-10T12:53:00Z">
              <w:tcPr>
                <w:tcW w:w="6634" w:type="dxa"/>
                <w:gridSpan w:val="4"/>
              </w:tcPr>
            </w:tcPrChange>
          </w:tcPr>
          <w:p w14:paraId="61531146" w14:textId="66650658" w:rsidR="004B0C37" w:rsidRPr="007E0B31" w:rsidRDefault="004B0C37" w:rsidP="004B0C37">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8C0657" w:rsidRPr="007E0B31" w14:paraId="1A8BDD78" w14:textId="77777777" w:rsidTr="00C60095">
        <w:trPr>
          <w:cantSplit/>
          <w:trPrChange w:id="851" w:author="Stuart McLarnon" w:date="2025-12-10T12:53:00Z" w16du:dateUtc="2025-12-10T12:53:00Z">
            <w:trPr>
              <w:gridBefore w:val="1"/>
              <w:gridAfter w:val="0"/>
              <w:wAfter w:w="255" w:type="dxa"/>
              <w:cantSplit/>
            </w:trPr>
          </w:trPrChange>
        </w:trPr>
        <w:tc>
          <w:tcPr>
            <w:tcW w:w="2884" w:type="dxa"/>
            <w:tcPrChange w:id="852" w:author="Stuart McLarnon" w:date="2025-12-10T12:53:00Z" w16du:dateUtc="2025-12-10T12:53:00Z">
              <w:tcPr>
                <w:tcW w:w="2884" w:type="dxa"/>
                <w:gridSpan w:val="3"/>
              </w:tcPr>
            </w:tcPrChange>
          </w:tcPr>
          <w:p w14:paraId="59299B3E" w14:textId="77777777" w:rsidR="004B0C37" w:rsidRPr="007E0B31" w:rsidRDefault="004B0C37" w:rsidP="004B0C37">
            <w:pPr>
              <w:pStyle w:val="Arial11Bold"/>
              <w:rPr>
                <w:rFonts w:cs="Arial"/>
              </w:rPr>
            </w:pPr>
            <w:r w:rsidRPr="007E0B31">
              <w:rPr>
                <w:rFonts w:cs="Arial"/>
              </w:rPr>
              <w:t>Exemptable</w:t>
            </w:r>
          </w:p>
        </w:tc>
        <w:tc>
          <w:tcPr>
            <w:tcW w:w="6634" w:type="dxa"/>
            <w:tcPrChange w:id="853" w:author="Stuart McLarnon" w:date="2025-12-10T12:53:00Z" w16du:dateUtc="2025-12-10T12:53:00Z">
              <w:tcPr>
                <w:tcW w:w="6634" w:type="dxa"/>
                <w:gridSpan w:val="4"/>
              </w:tcPr>
            </w:tcPrChange>
          </w:tcPr>
          <w:p w14:paraId="2C3579B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C0657" w:rsidRPr="007E0B31" w14:paraId="32C10655" w14:textId="77777777" w:rsidTr="00C60095">
        <w:trPr>
          <w:cantSplit/>
          <w:trPrChange w:id="854" w:author="Stuart McLarnon" w:date="2025-12-10T12:53:00Z" w16du:dateUtc="2025-12-10T12:53:00Z">
            <w:trPr>
              <w:gridBefore w:val="1"/>
              <w:gridAfter w:val="0"/>
              <w:wAfter w:w="255" w:type="dxa"/>
              <w:cantSplit/>
            </w:trPr>
          </w:trPrChange>
        </w:trPr>
        <w:tc>
          <w:tcPr>
            <w:tcW w:w="2884" w:type="dxa"/>
            <w:tcPrChange w:id="855" w:author="Stuart McLarnon" w:date="2025-12-10T12:53:00Z" w16du:dateUtc="2025-12-10T12:53:00Z">
              <w:tcPr>
                <w:tcW w:w="2884" w:type="dxa"/>
                <w:gridSpan w:val="3"/>
              </w:tcPr>
            </w:tcPrChange>
          </w:tcPr>
          <w:p w14:paraId="02BBF29B" w14:textId="77777777" w:rsidR="004B0C37" w:rsidRPr="007E0B31" w:rsidRDefault="004B0C37" w:rsidP="004B0C37">
            <w:pPr>
              <w:pStyle w:val="Arial11Bold"/>
              <w:rPr>
                <w:rFonts w:cs="Arial"/>
              </w:rPr>
            </w:pPr>
            <w:r w:rsidRPr="007E0B31">
              <w:rPr>
                <w:rFonts w:cs="Arial"/>
              </w:rPr>
              <w:t xml:space="preserve">Existing AGR Plant </w:t>
            </w:r>
          </w:p>
        </w:tc>
        <w:tc>
          <w:tcPr>
            <w:tcW w:w="6634" w:type="dxa"/>
            <w:tcPrChange w:id="856" w:author="Stuart McLarnon" w:date="2025-12-10T12:53:00Z" w16du:dateUtc="2025-12-10T12:53:00Z">
              <w:tcPr>
                <w:tcW w:w="6634" w:type="dxa"/>
                <w:gridSpan w:val="4"/>
              </w:tcPr>
            </w:tcPrChange>
          </w:tcPr>
          <w:p w14:paraId="7F56C5A6" w14:textId="77777777" w:rsidR="004B0C37" w:rsidRPr="007E0B31" w:rsidRDefault="004B0C37" w:rsidP="004B0C37">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Dungeness B</w:t>
            </w:r>
          </w:p>
          <w:p w14:paraId="1BBA5C3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Hinkley Point B</w:t>
            </w:r>
          </w:p>
          <w:p w14:paraId="5771019F"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Heysham 1</w:t>
            </w:r>
          </w:p>
          <w:p w14:paraId="255827D3"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Heysham 2</w:t>
            </w:r>
          </w:p>
          <w:p w14:paraId="41FC952E"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Hartlepool</w:t>
            </w:r>
          </w:p>
          <w:p w14:paraId="11F3E326"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Hunterston B</w:t>
            </w:r>
          </w:p>
          <w:p w14:paraId="545DEFB0" w14:textId="77777777" w:rsidR="004B0C37" w:rsidRPr="007E0B31" w:rsidRDefault="004B0C37" w:rsidP="004B0C37">
            <w:pPr>
              <w:pStyle w:val="TableArial11"/>
              <w:ind w:left="567" w:hanging="567"/>
              <w:rPr>
                <w:rFonts w:cs="Arial"/>
              </w:rPr>
            </w:pPr>
            <w:r w:rsidRPr="007E0B31">
              <w:rPr>
                <w:rFonts w:cs="Arial"/>
              </w:rPr>
              <w:t>(g)</w:t>
            </w:r>
            <w:r w:rsidRPr="007E0B31">
              <w:rPr>
                <w:rFonts w:cs="Arial"/>
              </w:rPr>
              <w:tab/>
              <w:t>Torness</w:t>
            </w:r>
          </w:p>
        </w:tc>
      </w:tr>
      <w:tr w:rsidR="008C0657" w:rsidRPr="007E0B31" w14:paraId="6650020C" w14:textId="77777777" w:rsidTr="00C60095">
        <w:trPr>
          <w:cantSplit/>
          <w:trPrChange w:id="857" w:author="Stuart McLarnon" w:date="2025-12-10T12:53:00Z" w16du:dateUtc="2025-12-10T12:53:00Z">
            <w:trPr>
              <w:gridBefore w:val="1"/>
              <w:gridAfter w:val="0"/>
              <w:wAfter w:w="255" w:type="dxa"/>
              <w:cantSplit/>
            </w:trPr>
          </w:trPrChange>
        </w:trPr>
        <w:tc>
          <w:tcPr>
            <w:tcW w:w="2884" w:type="dxa"/>
            <w:tcPrChange w:id="858" w:author="Stuart McLarnon" w:date="2025-12-10T12:53:00Z" w16du:dateUtc="2025-12-10T12:53:00Z">
              <w:tcPr>
                <w:tcW w:w="2884" w:type="dxa"/>
                <w:gridSpan w:val="3"/>
              </w:tcPr>
            </w:tcPrChange>
          </w:tcPr>
          <w:p w14:paraId="321CCB17" w14:textId="77777777" w:rsidR="004B0C37" w:rsidRPr="007E0B31" w:rsidRDefault="004B0C37" w:rsidP="004B0C37">
            <w:pPr>
              <w:pStyle w:val="Arial11Bold"/>
              <w:rPr>
                <w:rFonts w:cs="Arial"/>
              </w:rPr>
            </w:pPr>
            <w:r w:rsidRPr="007E0B31">
              <w:rPr>
                <w:rFonts w:cs="Arial"/>
              </w:rPr>
              <w:t xml:space="preserve">Existing AGR Plant Flexibility Limit </w:t>
            </w:r>
          </w:p>
        </w:tc>
        <w:tc>
          <w:tcPr>
            <w:tcW w:w="6634" w:type="dxa"/>
            <w:tcPrChange w:id="859" w:author="Stuart McLarnon" w:date="2025-12-10T12:53:00Z" w16du:dateUtc="2025-12-10T12:53:00Z">
              <w:tcPr>
                <w:tcW w:w="6634" w:type="dxa"/>
                <w:gridSpan w:val="4"/>
              </w:tcPr>
            </w:tcPrChange>
          </w:tcPr>
          <w:p w14:paraId="15A7ED87" w14:textId="77C372A1" w:rsidR="004B0C37" w:rsidRPr="007E0B31" w:rsidRDefault="004B0C37" w:rsidP="004B0C37">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8C0657" w:rsidRPr="007E0B31" w14:paraId="59796A65" w14:textId="77777777" w:rsidTr="00C60095">
        <w:trPr>
          <w:cantSplit/>
          <w:trPrChange w:id="860" w:author="Stuart McLarnon" w:date="2025-12-10T12:53:00Z" w16du:dateUtc="2025-12-10T12:53:00Z">
            <w:trPr>
              <w:gridBefore w:val="1"/>
              <w:gridAfter w:val="0"/>
              <w:wAfter w:w="255" w:type="dxa"/>
              <w:cantSplit/>
            </w:trPr>
          </w:trPrChange>
        </w:trPr>
        <w:tc>
          <w:tcPr>
            <w:tcW w:w="2884" w:type="dxa"/>
            <w:tcPrChange w:id="861" w:author="Stuart McLarnon" w:date="2025-12-10T12:53:00Z" w16du:dateUtc="2025-12-10T12:53:00Z">
              <w:tcPr>
                <w:tcW w:w="2884" w:type="dxa"/>
                <w:gridSpan w:val="3"/>
              </w:tcPr>
            </w:tcPrChange>
          </w:tcPr>
          <w:p w14:paraId="266B746E" w14:textId="77777777" w:rsidR="004B0C37" w:rsidRPr="007E0B31" w:rsidRDefault="004B0C37" w:rsidP="004B0C37">
            <w:pPr>
              <w:pStyle w:val="Arial11Bold"/>
              <w:rPr>
                <w:rFonts w:cs="Arial"/>
              </w:rPr>
            </w:pPr>
            <w:r w:rsidRPr="007E0B31">
              <w:rPr>
                <w:rFonts w:cs="Arial"/>
              </w:rPr>
              <w:t>Existing Gas Cooled Reactor Plant</w:t>
            </w:r>
          </w:p>
        </w:tc>
        <w:tc>
          <w:tcPr>
            <w:tcW w:w="6634" w:type="dxa"/>
            <w:tcPrChange w:id="862" w:author="Stuart McLarnon" w:date="2025-12-10T12:53:00Z" w16du:dateUtc="2025-12-10T12:53:00Z">
              <w:tcPr>
                <w:tcW w:w="6634" w:type="dxa"/>
                <w:gridSpan w:val="4"/>
              </w:tcPr>
            </w:tcPrChange>
          </w:tcPr>
          <w:p w14:paraId="035E7349" w14:textId="77777777" w:rsidR="004B0C37" w:rsidRPr="007E0B31" w:rsidRDefault="004B0C37" w:rsidP="004B0C37">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8C0657" w:rsidRPr="007E0B31" w14:paraId="0CFB4AEC" w14:textId="77777777" w:rsidTr="00C60095">
        <w:trPr>
          <w:cantSplit/>
          <w:trPrChange w:id="863" w:author="Stuart McLarnon" w:date="2025-12-10T12:53:00Z" w16du:dateUtc="2025-12-10T12:53:00Z">
            <w:trPr>
              <w:gridBefore w:val="1"/>
              <w:gridAfter w:val="0"/>
              <w:wAfter w:w="255" w:type="dxa"/>
              <w:cantSplit/>
            </w:trPr>
          </w:trPrChange>
        </w:trPr>
        <w:tc>
          <w:tcPr>
            <w:tcW w:w="2884" w:type="dxa"/>
            <w:tcPrChange w:id="864" w:author="Stuart McLarnon" w:date="2025-12-10T12:53:00Z" w16du:dateUtc="2025-12-10T12:53:00Z">
              <w:tcPr>
                <w:tcW w:w="2884" w:type="dxa"/>
                <w:gridSpan w:val="3"/>
              </w:tcPr>
            </w:tcPrChange>
          </w:tcPr>
          <w:p w14:paraId="21F38B58" w14:textId="77777777" w:rsidR="004B0C37" w:rsidRPr="007E0B31" w:rsidRDefault="004B0C37" w:rsidP="004B0C37">
            <w:pPr>
              <w:pStyle w:val="Arial11Bold"/>
              <w:rPr>
                <w:rFonts w:cs="Arial"/>
              </w:rPr>
            </w:pPr>
            <w:r w:rsidRPr="007E0B31">
              <w:rPr>
                <w:rFonts w:cs="Arial"/>
              </w:rPr>
              <w:lastRenderedPageBreak/>
              <w:t>Existing Magnox Reactor Plant</w:t>
            </w:r>
          </w:p>
        </w:tc>
        <w:tc>
          <w:tcPr>
            <w:tcW w:w="6634" w:type="dxa"/>
            <w:tcPrChange w:id="865" w:author="Stuart McLarnon" w:date="2025-12-10T12:53:00Z" w16du:dateUtc="2025-12-10T12:53:00Z">
              <w:tcPr>
                <w:tcW w:w="6634" w:type="dxa"/>
                <w:gridSpan w:val="4"/>
              </w:tcPr>
            </w:tcPrChange>
          </w:tcPr>
          <w:p w14:paraId="173582F7" w14:textId="77777777" w:rsidR="004B0C37" w:rsidRPr="007E0B31" w:rsidRDefault="004B0C37" w:rsidP="004B0C37">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4B0C37" w:rsidRPr="007E0B31" w:rsidRDefault="004B0C37" w:rsidP="004B0C37">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B0C37" w:rsidRPr="007E0B31" w:rsidRDefault="004B0C37" w:rsidP="004B0C37">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4B0C37" w:rsidRPr="007E0B31" w:rsidRDefault="004B0C37" w:rsidP="004B0C37">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B0C37" w:rsidRPr="007E0B31" w:rsidRDefault="004B0C37" w:rsidP="004B0C37">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B0C37" w:rsidRPr="007E0B31" w:rsidRDefault="004B0C37" w:rsidP="004B0C37">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B0C37" w:rsidRPr="007E0B31" w:rsidRDefault="004B0C37" w:rsidP="004B0C37">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B0C37" w:rsidRPr="007E0B31" w:rsidRDefault="004B0C37" w:rsidP="004B0C37">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B0C37" w:rsidRPr="007E0B31" w:rsidRDefault="004B0C37" w:rsidP="004B0C37">
            <w:pPr>
              <w:pStyle w:val="TableArial11"/>
              <w:ind w:left="567" w:hanging="567"/>
              <w:rPr>
                <w:rFonts w:cs="Arial"/>
              </w:rPr>
            </w:pPr>
            <w:r w:rsidRPr="007E0B31">
              <w:rPr>
                <w:rFonts w:cs="Arial"/>
              </w:rPr>
              <w:t xml:space="preserve">(h) </w:t>
            </w:r>
            <w:r w:rsidRPr="007E0B31">
              <w:rPr>
                <w:rFonts w:cs="Arial"/>
              </w:rPr>
              <w:tab/>
              <w:t>Wylfa</w:t>
            </w:r>
          </w:p>
        </w:tc>
      </w:tr>
      <w:tr w:rsidR="008C0657" w:rsidRPr="007E0B31" w14:paraId="7B53BE74" w14:textId="77777777" w:rsidTr="00C60095">
        <w:trPr>
          <w:cantSplit/>
          <w:trPrChange w:id="866" w:author="Stuart McLarnon" w:date="2025-12-10T12:53:00Z" w16du:dateUtc="2025-12-10T12:53:00Z">
            <w:trPr>
              <w:gridBefore w:val="1"/>
              <w:gridAfter w:val="0"/>
              <w:wAfter w:w="255" w:type="dxa"/>
              <w:cantSplit/>
            </w:trPr>
          </w:trPrChange>
        </w:trPr>
        <w:tc>
          <w:tcPr>
            <w:tcW w:w="2884" w:type="dxa"/>
            <w:tcPrChange w:id="867" w:author="Stuart McLarnon" w:date="2025-12-10T12:53:00Z" w16du:dateUtc="2025-12-10T12:53:00Z">
              <w:tcPr>
                <w:tcW w:w="2884" w:type="dxa"/>
                <w:gridSpan w:val="3"/>
              </w:tcPr>
            </w:tcPrChange>
          </w:tcPr>
          <w:p w14:paraId="1F760904" w14:textId="77777777" w:rsidR="004B0C37" w:rsidRPr="007E0B31" w:rsidRDefault="004B0C37" w:rsidP="004B0C37">
            <w:pPr>
              <w:pStyle w:val="Arial11Bold"/>
              <w:rPr>
                <w:rFonts w:cs="Arial"/>
              </w:rPr>
            </w:pPr>
            <w:r w:rsidRPr="007E0B31">
              <w:rPr>
                <w:rFonts w:cs="Arial"/>
              </w:rPr>
              <w:t>Export and Import Limits</w:t>
            </w:r>
          </w:p>
        </w:tc>
        <w:tc>
          <w:tcPr>
            <w:tcW w:w="6634" w:type="dxa"/>
            <w:tcPrChange w:id="868" w:author="Stuart McLarnon" w:date="2025-12-10T12:53:00Z" w16du:dateUtc="2025-12-10T12:53:00Z">
              <w:tcPr>
                <w:tcW w:w="6634" w:type="dxa"/>
                <w:gridSpan w:val="4"/>
              </w:tcPr>
            </w:tcPrChange>
          </w:tcPr>
          <w:p w14:paraId="0E44AAA9"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8C0657" w:rsidRPr="007E0B31" w14:paraId="6D1EB3A4" w14:textId="77777777" w:rsidTr="00C60095">
        <w:trPr>
          <w:cantSplit/>
          <w:trPrChange w:id="869" w:author="Stuart McLarnon" w:date="2025-12-10T12:53:00Z" w16du:dateUtc="2025-12-10T12:53:00Z">
            <w:trPr>
              <w:gridBefore w:val="1"/>
              <w:gridAfter w:val="0"/>
              <w:wAfter w:w="255" w:type="dxa"/>
              <w:cantSplit/>
            </w:trPr>
          </w:trPrChange>
        </w:trPr>
        <w:tc>
          <w:tcPr>
            <w:tcW w:w="2884" w:type="dxa"/>
            <w:tcPrChange w:id="870" w:author="Stuart McLarnon" w:date="2025-12-10T12:53:00Z" w16du:dateUtc="2025-12-10T12:53:00Z">
              <w:tcPr>
                <w:tcW w:w="2884" w:type="dxa"/>
                <w:gridSpan w:val="3"/>
              </w:tcPr>
            </w:tcPrChange>
          </w:tcPr>
          <w:p w14:paraId="56BE56A9" w14:textId="77777777" w:rsidR="004B0C37" w:rsidRPr="007E0B31" w:rsidRDefault="004B0C37" w:rsidP="004B0C37">
            <w:pPr>
              <w:pStyle w:val="Arial11Bold"/>
              <w:rPr>
                <w:rFonts w:cs="Arial"/>
              </w:rPr>
            </w:pPr>
            <w:r w:rsidRPr="007E0B31">
              <w:rPr>
                <w:rFonts w:cs="Arial"/>
              </w:rPr>
              <w:t>External Interconnection</w:t>
            </w:r>
          </w:p>
        </w:tc>
        <w:tc>
          <w:tcPr>
            <w:tcW w:w="6634" w:type="dxa"/>
            <w:tcPrChange w:id="871" w:author="Stuart McLarnon" w:date="2025-12-10T12:53:00Z" w16du:dateUtc="2025-12-10T12:53:00Z">
              <w:tcPr>
                <w:tcW w:w="6634" w:type="dxa"/>
                <w:gridSpan w:val="4"/>
              </w:tcPr>
            </w:tcPrChange>
          </w:tcPr>
          <w:p w14:paraId="5F0F683C"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8C0657" w:rsidRPr="007E0B31" w14:paraId="0C7137CC" w14:textId="77777777" w:rsidTr="00C60095">
        <w:trPr>
          <w:cantSplit/>
          <w:trPrChange w:id="872" w:author="Stuart McLarnon" w:date="2025-12-10T12:53:00Z" w16du:dateUtc="2025-12-10T12:53:00Z">
            <w:trPr>
              <w:gridBefore w:val="1"/>
              <w:gridAfter w:val="0"/>
              <w:wAfter w:w="255" w:type="dxa"/>
              <w:cantSplit/>
            </w:trPr>
          </w:trPrChange>
        </w:trPr>
        <w:tc>
          <w:tcPr>
            <w:tcW w:w="2884" w:type="dxa"/>
            <w:tcPrChange w:id="873" w:author="Stuart McLarnon" w:date="2025-12-10T12:53:00Z" w16du:dateUtc="2025-12-10T12:53:00Z">
              <w:tcPr>
                <w:tcW w:w="2884" w:type="dxa"/>
                <w:gridSpan w:val="3"/>
              </w:tcPr>
            </w:tcPrChange>
          </w:tcPr>
          <w:p w14:paraId="4DDE7F5B" w14:textId="77777777" w:rsidR="004B0C37" w:rsidRPr="007E0B31" w:rsidRDefault="004B0C37" w:rsidP="004B0C37">
            <w:pPr>
              <w:pStyle w:val="Arial11Bold"/>
              <w:rPr>
                <w:rFonts w:cs="Arial"/>
              </w:rPr>
            </w:pPr>
            <w:r w:rsidRPr="007E0B31">
              <w:rPr>
                <w:rFonts w:cs="Arial"/>
              </w:rPr>
              <w:t>External Interconnection Circuit</w:t>
            </w:r>
          </w:p>
        </w:tc>
        <w:tc>
          <w:tcPr>
            <w:tcW w:w="6634" w:type="dxa"/>
            <w:tcPrChange w:id="874" w:author="Stuart McLarnon" w:date="2025-12-10T12:53:00Z" w16du:dateUtc="2025-12-10T12:53:00Z">
              <w:tcPr>
                <w:tcW w:w="6634" w:type="dxa"/>
                <w:gridSpan w:val="4"/>
              </w:tcPr>
            </w:tcPrChange>
          </w:tcPr>
          <w:p w14:paraId="6BC8ABBC"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8C0657" w:rsidRPr="007E0B31" w14:paraId="6E794FEB" w14:textId="77777777" w:rsidTr="00C60095">
        <w:trPr>
          <w:cantSplit/>
          <w:trPrChange w:id="875" w:author="Stuart McLarnon" w:date="2025-12-10T12:53:00Z" w16du:dateUtc="2025-12-10T12:53:00Z">
            <w:trPr>
              <w:gridBefore w:val="1"/>
              <w:gridAfter w:val="0"/>
              <w:wAfter w:w="255" w:type="dxa"/>
              <w:cantSplit/>
            </w:trPr>
          </w:trPrChange>
        </w:trPr>
        <w:tc>
          <w:tcPr>
            <w:tcW w:w="2884" w:type="dxa"/>
            <w:tcPrChange w:id="876" w:author="Stuart McLarnon" w:date="2025-12-10T12:53:00Z" w16du:dateUtc="2025-12-10T12:53:00Z">
              <w:tcPr>
                <w:tcW w:w="2884" w:type="dxa"/>
                <w:gridSpan w:val="3"/>
              </w:tcPr>
            </w:tcPrChange>
          </w:tcPr>
          <w:p w14:paraId="6E76412F" w14:textId="77777777" w:rsidR="004B0C37" w:rsidRPr="007E0B31" w:rsidRDefault="004B0C37" w:rsidP="004B0C37">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Change w:id="877" w:author="Stuart McLarnon" w:date="2025-12-10T12:53:00Z" w16du:dateUtc="2025-12-10T12:53:00Z">
              <w:tcPr>
                <w:tcW w:w="6634" w:type="dxa"/>
                <w:gridSpan w:val="4"/>
              </w:tcPr>
            </w:tcPrChange>
          </w:tcPr>
          <w:p w14:paraId="49AF8B21" w14:textId="77777777" w:rsidR="004B0C37" w:rsidRPr="007E0B31" w:rsidRDefault="004B0C37" w:rsidP="004B0C37">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8C0657" w:rsidRPr="007E0B31" w14:paraId="3E085F45" w14:textId="77777777" w:rsidTr="00C60095">
        <w:trPr>
          <w:cantSplit/>
          <w:trPrChange w:id="878" w:author="Stuart McLarnon" w:date="2025-12-10T12:53:00Z" w16du:dateUtc="2025-12-10T12:53:00Z">
            <w:trPr>
              <w:gridBefore w:val="1"/>
              <w:gridAfter w:val="0"/>
              <w:wAfter w:w="255" w:type="dxa"/>
              <w:cantSplit/>
            </w:trPr>
          </w:trPrChange>
        </w:trPr>
        <w:tc>
          <w:tcPr>
            <w:tcW w:w="2884" w:type="dxa"/>
            <w:tcPrChange w:id="879" w:author="Stuart McLarnon" w:date="2025-12-10T12:53:00Z" w16du:dateUtc="2025-12-10T12:53:00Z">
              <w:tcPr>
                <w:tcW w:w="2884" w:type="dxa"/>
                <w:gridSpan w:val="3"/>
              </w:tcPr>
            </w:tcPrChange>
          </w:tcPr>
          <w:p w14:paraId="3EFBEFE5" w14:textId="77777777" w:rsidR="004B0C37" w:rsidRPr="007E0B31" w:rsidRDefault="004B0C37" w:rsidP="004B0C37">
            <w:pPr>
              <w:pStyle w:val="Arial11Bold"/>
              <w:rPr>
                <w:rFonts w:cs="Arial"/>
              </w:rPr>
            </w:pPr>
            <w:r w:rsidRPr="007E0B31">
              <w:rPr>
                <w:rFonts w:cs="Arial"/>
              </w:rPr>
              <w:t>External System</w:t>
            </w:r>
          </w:p>
        </w:tc>
        <w:tc>
          <w:tcPr>
            <w:tcW w:w="6634" w:type="dxa"/>
            <w:tcPrChange w:id="880" w:author="Stuart McLarnon" w:date="2025-12-10T12:53:00Z" w16du:dateUtc="2025-12-10T12:53:00Z">
              <w:tcPr>
                <w:tcW w:w="6634" w:type="dxa"/>
                <w:gridSpan w:val="4"/>
              </w:tcPr>
            </w:tcPrChange>
          </w:tcPr>
          <w:p w14:paraId="622EF20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8C0657" w:rsidRPr="007E0B31" w14:paraId="11605031" w14:textId="77777777" w:rsidTr="00C60095">
        <w:trPr>
          <w:cantSplit/>
          <w:trPrChange w:id="881" w:author="Stuart McLarnon" w:date="2025-12-10T12:53:00Z" w16du:dateUtc="2025-12-10T12:53:00Z">
            <w:trPr>
              <w:gridBefore w:val="1"/>
              <w:gridAfter w:val="0"/>
              <w:wAfter w:w="255" w:type="dxa"/>
              <w:cantSplit/>
            </w:trPr>
          </w:trPrChange>
        </w:trPr>
        <w:tc>
          <w:tcPr>
            <w:tcW w:w="2884" w:type="dxa"/>
            <w:tcPrChange w:id="882" w:author="Stuart McLarnon" w:date="2025-12-10T12:53:00Z" w16du:dateUtc="2025-12-10T12:53:00Z">
              <w:tcPr>
                <w:tcW w:w="2884" w:type="dxa"/>
                <w:gridSpan w:val="3"/>
              </w:tcPr>
            </w:tcPrChange>
          </w:tcPr>
          <w:p w14:paraId="623BBAA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Fast Fault Current</w:t>
            </w:r>
          </w:p>
        </w:tc>
        <w:tc>
          <w:tcPr>
            <w:tcW w:w="6634" w:type="dxa"/>
            <w:tcPrChange w:id="883" w:author="Stuart McLarnon" w:date="2025-12-10T12:53:00Z" w16du:dateUtc="2025-12-10T12:53:00Z">
              <w:tcPr>
                <w:tcW w:w="6634" w:type="dxa"/>
                <w:gridSpan w:val="4"/>
              </w:tcPr>
            </w:tcPrChange>
          </w:tcPr>
          <w:p w14:paraId="2874515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8C0657" w:rsidRPr="0079139F" w14:paraId="4A63685E" w14:textId="77777777" w:rsidTr="00C60095">
        <w:trPr>
          <w:cantSplit/>
          <w:trPrChange w:id="884" w:author="Stuart McLarnon" w:date="2025-12-10T12:53:00Z" w16du:dateUtc="2025-12-10T12:53:00Z">
            <w:trPr>
              <w:gridBefore w:val="1"/>
              <w:gridAfter w:val="0"/>
              <w:wAfter w:w="255" w:type="dxa"/>
              <w:cantSplit/>
            </w:trPr>
          </w:trPrChange>
        </w:trPr>
        <w:tc>
          <w:tcPr>
            <w:tcW w:w="2884" w:type="dxa"/>
            <w:tcPrChange w:id="885" w:author="Stuart McLarnon" w:date="2025-12-10T12:53:00Z" w16du:dateUtc="2025-12-10T12:53:00Z">
              <w:tcPr>
                <w:tcW w:w="2884" w:type="dxa"/>
                <w:gridSpan w:val="3"/>
              </w:tcPr>
            </w:tcPrChange>
          </w:tcPr>
          <w:p w14:paraId="36F13162" w14:textId="77777777" w:rsidR="004B0C37" w:rsidRPr="0079139F" w:rsidRDefault="004B0C37" w:rsidP="004B0C37">
            <w:pPr>
              <w:pStyle w:val="Arial11Bold"/>
              <w:rPr>
                <w:rFonts w:cs="Arial"/>
              </w:rPr>
            </w:pPr>
            <w:r w:rsidRPr="0079139F">
              <w:rPr>
                <w:rFonts w:cs="Arial"/>
              </w:rPr>
              <w:t>Fault Current Interruption Time</w:t>
            </w:r>
          </w:p>
        </w:tc>
        <w:tc>
          <w:tcPr>
            <w:tcW w:w="6634" w:type="dxa"/>
            <w:tcPrChange w:id="886" w:author="Stuart McLarnon" w:date="2025-12-10T12:53:00Z" w16du:dateUtc="2025-12-10T12:53:00Z">
              <w:tcPr>
                <w:tcW w:w="6634" w:type="dxa"/>
                <w:gridSpan w:val="4"/>
              </w:tcPr>
            </w:tcPrChange>
          </w:tcPr>
          <w:p w14:paraId="5E003E50" w14:textId="77777777" w:rsidR="004B0C37" w:rsidRPr="0079139F" w:rsidRDefault="004B0C37" w:rsidP="004B0C37">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8C0657" w:rsidRPr="0079139F" w14:paraId="49B37323" w14:textId="77777777" w:rsidTr="00C60095">
        <w:trPr>
          <w:cantSplit/>
          <w:trPrChange w:id="887" w:author="Stuart McLarnon" w:date="2025-12-10T12:53:00Z" w16du:dateUtc="2025-12-10T12:53:00Z">
            <w:trPr>
              <w:gridBefore w:val="1"/>
              <w:gridAfter w:val="0"/>
              <w:wAfter w:w="255" w:type="dxa"/>
              <w:cantSplit/>
            </w:trPr>
          </w:trPrChange>
        </w:trPr>
        <w:tc>
          <w:tcPr>
            <w:tcW w:w="2884" w:type="dxa"/>
            <w:tcPrChange w:id="888" w:author="Stuart McLarnon" w:date="2025-12-10T12:53:00Z" w16du:dateUtc="2025-12-10T12:53:00Z">
              <w:tcPr>
                <w:tcW w:w="2884" w:type="dxa"/>
                <w:gridSpan w:val="3"/>
              </w:tcPr>
            </w:tcPrChange>
          </w:tcPr>
          <w:p w14:paraId="62A7A7CD" w14:textId="77777777" w:rsidR="004B0C37" w:rsidRPr="0079139F" w:rsidRDefault="004B0C37" w:rsidP="004B0C37">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Change w:id="889" w:author="Stuart McLarnon" w:date="2025-12-10T12:53:00Z" w16du:dateUtc="2025-12-10T12:53:00Z">
              <w:tcPr>
                <w:tcW w:w="6634" w:type="dxa"/>
                <w:gridSpan w:val="4"/>
              </w:tcPr>
            </w:tcPrChange>
          </w:tcPr>
          <w:p w14:paraId="54DD5284" w14:textId="2C3D6D74" w:rsidR="004B0C37" w:rsidRPr="0079139F" w:rsidRDefault="004B0C37" w:rsidP="004B0C37">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8C0657" w:rsidRPr="007E0B31" w14:paraId="126CA270" w14:textId="77777777" w:rsidTr="00C60095">
        <w:trPr>
          <w:cantSplit/>
          <w:trPrChange w:id="890" w:author="Stuart McLarnon" w:date="2025-12-10T12:53:00Z" w16du:dateUtc="2025-12-10T12:53:00Z">
            <w:trPr>
              <w:gridBefore w:val="1"/>
              <w:gridAfter w:val="0"/>
              <w:wAfter w:w="255" w:type="dxa"/>
              <w:cantSplit/>
            </w:trPr>
          </w:trPrChange>
        </w:trPr>
        <w:tc>
          <w:tcPr>
            <w:tcW w:w="2884" w:type="dxa"/>
            <w:tcPrChange w:id="891" w:author="Stuart McLarnon" w:date="2025-12-10T12:53:00Z" w16du:dateUtc="2025-12-10T12:53:00Z">
              <w:tcPr>
                <w:tcW w:w="2884" w:type="dxa"/>
                <w:gridSpan w:val="3"/>
              </w:tcPr>
            </w:tcPrChange>
          </w:tcPr>
          <w:p w14:paraId="0454CFBF" w14:textId="77777777" w:rsidR="004B0C37" w:rsidRPr="007E0B31" w:rsidRDefault="004B0C37" w:rsidP="004B0C37">
            <w:pPr>
              <w:pStyle w:val="Arial11Bold"/>
              <w:rPr>
                <w:rFonts w:cs="Arial"/>
              </w:rPr>
            </w:pPr>
            <w:r w:rsidRPr="007E0B31">
              <w:rPr>
                <w:rFonts w:cs="Arial"/>
              </w:rPr>
              <w:t>Fast Start</w:t>
            </w:r>
          </w:p>
        </w:tc>
        <w:tc>
          <w:tcPr>
            <w:tcW w:w="6634" w:type="dxa"/>
            <w:tcPrChange w:id="892" w:author="Stuart McLarnon" w:date="2025-12-10T12:53:00Z" w16du:dateUtc="2025-12-10T12:53:00Z">
              <w:tcPr>
                <w:tcW w:w="6634" w:type="dxa"/>
                <w:gridSpan w:val="4"/>
              </w:tcPr>
            </w:tcPrChange>
          </w:tcPr>
          <w:p w14:paraId="44B2978C" w14:textId="77777777" w:rsidR="004B0C37" w:rsidRPr="007E0B31" w:rsidRDefault="004B0C37" w:rsidP="004B0C37">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8C0657" w:rsidRPr="007E0B31" w14:paraId="08560E36" w14:textId="77777777" w:rsidTr="00C60095">
        <w:trPr>
          <w:cantSplit/>
          <w:trPrChange w:id="893" w:author="Stuart McLarnon" w:date="2025-12-10T12:53:00Z" w16du:dateUtc="2025-12-10T12:53:00Z">
            <w:trPr>
              <w:gridBefore w:val="1"/>
              <w:gridAfter w:val="0"/>
              <w:wAfter w:w="255" w:type="dxa"/>
              <w:cantSplit/>
            </w:trPr>
          </w:trPrChange>
        </w:trPr>
        <w:tc>
          <w:tcPr>
            <w:tcW w:w="2884" w:type="dxa"/>
            <w:tcPrChange w:id="894" w:author="Stuart McLarnon" w:date="2025-12-10T12:53:00Z" w16du:dateUtc="2025-12-10T12:53:00Z">
              <w:tcPr>
                <w:tcW w:w="2884" w:type="dxa"/>
                <w:gridSpan w:val="3"/>
              </w:tcPr>
            </w:tcPrChange>
          </w:tcPr>
          <w:p w14:paraId="6CA06E96" w14:textId="77777777" w:rsidR="004B0C37" w:rsidRPr="007E0B31" w:rsidRDefault="004B0C37" w:rsidP="004B0C37">
            <w:pPr>
              <w:pStyle w:val="Arial11Bold"/>
              <w:rPr>
                <w:rFonts w:cs="Arial"/>
              </w:rPr>
            </w:pPr>
            <w:r w:rsidRPr="007E0B31">
              <w:rPr>
                <w:rFonts w:cs="Arial"/>
              </w:rPr>
              <w:t>Fast Start Capability</w:t>
            </w:r>
          </w:p>
        </w:tc>
        <w:tc>
          <w:tcPr>
            <w:tcW w:w="6634" w:type="dxa"/>
            <w:tcPrChange w:id="895" w:author="Stuart McLarnon" w:date="2025-12-10T12:53:00Z" w16du:dateUtc="2025-12-10T12:53:00Z">
              <w:tcPr>
                <w:tcW w:w="6634" w:type="dxa"/>
                <w:gridSpan w:val="4"/>
              </w:tcPr>
            </w:tcPrChange>
          </w:tcPr>
          <w:p w14:paraId="61BF70C5" w14:textId="77777777" w:rsidR="004B0C37" w:rsidRPr="007E0B31" w:rsidRDefault="004B0C37" w:rsidP="004B0C37">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8C0657" w:rsidRPr="007E0B31" w14:paraId="4C9CE357" w14:textId="77777777" w:rsidTr="00C60095">
        <w:trPr>
          <w:cantSplit/>
          <w:trPrChange w:id="896" w:author="Stuart McLarnon" w:date="2025-12-10T12:53:00Z" w16du:dateUtc="2025-12-10T12:53:00Z">
            <w:trPr>
              <w:gridBefore w:val="1"/>
              <w:gridAfter w:val="0"/>
              <w:wAfter w:w="255" w:type="dxa"/>
              <w:cantSplit/>
            </w:trPr>
          </w:trPrChange>
        </w:trPr>
        <w:tc>
          <w:tcPr>
            <w:tcW w:w="2884" w:type="dxa"/>
            <w:tcPrChange w:id="897" w:author="Stuart McLarnon" w:date="2025-12-10T12:53:00Z" w16du:dateUtc="2025-12-10T12:53:00Z">
              <w:tcPr>
                <w:tcW w:w="2884" w:type="dxa"/>
                <w:gridSpan w:val="3"/>
              </w:tcPr>
            </w:tcPrChange>
          </w:tcPr>
          <w:p w14:paraId="686BDC85" w14:textId="77777777" w:rsidR="004B0C37" w:rsidRPr="007E0B31" w:rsidRDefault="004B0C37" w:rsidP="004B0C37">
            <w:pPr>
              <w:pStyle w:val="Arial11Bold"/>
              <w:rPr>
                <w:rFonts w:cs="Arial"/>
              </w:rPr>
            </w:pPr>
            <w:r w:rsidRPr="007E0B31">
              <w:rPr>
                <w:rFonts w:cs="Arial"/>
              </w:rPr>
              <w:lastRenderedPageBreak/>
              <w:t>Fast Track Criteria</w:t>
            </w:r>
          </w:p>
        </w:tc>
        <w:tc>
          <w:tcPr>
            <w:tcW w:w="6634" w:type="dxa"/>
            <w:tcPrChange w:id="898" w:author="Stuart McLarnon" w:date="2025-12-10T12:53:00Z" w16du:dateUtc="2025-12-10T12:53:00Z">
              <w:tcPr>
                <w:tcW w:w="6634" w:type="dxa"/>
                <w:gridSpan w:val="4"/>
              </w:tcPr>
            </w:tcPrChange>
          </w:tcPr>
          <w:p w14:paraId="0CF7CF48" w14:textId="77777777" w:rsidR="004B0C37" w:rsidRPr="007E0B31" w:rsidRDefault="004B0C37" w:rsidP="004B0C37">
            <w:pPr>
              <w:pStyle w:val="TableArial11"/>
              <w:rPr>
                <w:rFonts w:cs="Arial"/>
              </w:rPr>
            </w:pPr>
            <w:r w:rsidRPr="007E0B31">
              <w:rPr>
                <w:rFonts w:cs="Arial"/>
              </w:rPr>
              <w:t>A proposed Grid Code Modification Proposal that, if implemented,</w:t>
            </w:r>
          </w:p>
          <w:p w14:paraId="19D7C564" w14:textId="77777777" w:rsidR="004B0C37" w:rsidRPr="007E0B31" w:rsidRDefault="004B0C37" w:rsidP="004B0C37">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B0C37" w:rsidRPr="007E0B31" w:rsidRDefault="004B0C37" w:rsidP="004B0C37">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4B0C37" w:rsidRPr="007E0B31" w:rsidRDefault="004B0C37" w:rsidP="004B0C37">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4B0C37" w:rsidRPr="007E0B31" w:rsidRDefault="004B0C37" w:rsidP="004B0C37">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8C0657" w14:paraId="608919C2" w14:textId="77777777" w:rsidTr="00C60095">
        <w:trPr>
          <w:cantSplit/>
          <w:trPrChange w:id="899" w:author="Stuart McLarnon" w:date="2025-12-10T12:53:00Z" w16du:dateUtc="2025-12-10T12:53:00Z">
            <w:trPr>
              <w:gridBefore w:val="1"/>
              <w:gridAfter w:val="0"/>
              <w:wAfter w:w="255" w:type="dxa"/>
              <w:cantSplit/>
            </w:trPr>
          </w:trPrChange>
        </w:trPr>
        <w:tc>
          <w:tcPr>
            <w:tcW w:w="2884" w:type="dxa"/>
            <w:tcPrChange w:id="900" w:author="Stuart McLarnon" w:date="2025-12-10T12:53:00Z" w16du:dateUtc="2025-12-10T12:53:00Z">
              <w:tcPr>
                <w:tcW w:w="2884" w:type="dxa"/>
                <w:gridSpan w:val="3"/>
              </w:tcPr>
            </w:tcPrChange>
          </w:tcPr>
          <w:p w14:paraId="04BB9A43" w14:textId="52E74410" w:rsidR="004B0C37" w:rsidRPr="00CB537D" w:rsidRDefault="004B0C37" w:rsidP="004B0C37">
            <w:pPr>
              <w:pStyle w:val="Arial11Bold"/>
            </w:pPr>
            <w:r w:rsidRPr="00CB537D">
              <w:t>Fault Current Interruption Time</w:t>
            </w:r>
          </w:p>
        </w:tc>
        <w:tc>
          <w:tcPr>
            <w:tcW w:w="6634" w:type="dxa"/>
            <w:tcPrChange w:id="901" w:author="Stuart McLarnon" w:date="2025-12-10T12:53:00Z" w16du:dateUtc="2025-12-10T12:53:00Z">
              <w:tcPr>
                <w:tcW w:w="6634" w:type="dxa"/>
                <w:gridSpan w:val="4"/>
              </w:tcPr>
            </w:tcPrChange>
          </w:tcPr>
          <w:p w14:paraId="446020FC" w14:textId="3D15B86E" w:rsidR="004B0C37" w:rsidRDefault="004B0C37" w:rsidP="004B0C37">
            <w:pPr>
              <w:pStyle w:val="TableArial11"/>
              <w:rPr>
                <w:rFonts w:cs="Arial"/>
              </w:rPr>
            </w:pPr>
            <w:r>
              <w:t>The time interval from fault inception until the end of the break time of the circuit breaker (as declared by the manufacturers).</w:t>
            </w:r>
          </w:p>
        </w:tc>
      </w:tr>
      <w:tr w:rsidR="008C0657" w14:paraId="2C8B2336" w14:textId="77777777" w:rsidTr="00C60095">
        <w:trPr>
          <w:cantSplit/>
          <w:trPrChange w:id="902" w:author="Stuart McLarnon" w:date="2025-12-10T12:53:00Z" w16du:dateUtc="2025-12-10T12:53:00Z">
            <w:trPr>
              <w:gridBefore w:val="1"/>
              <w:gridAfter w:val="0"/>
              <w:wAfter w:w="255" w:type="dxa"/>
              <w:cantSplit/>
            </w:trPr>
          </w:trPrChange>
        </w:trPr>
        <w:tc>
          <w:tcPr>
            <w:tcW w:w="2884" w:type="dxa"/>
            <w:tcPrChange w:id="903" w:author="Stuart McLarnon" w:date="2025-12-10T12:53:00Z" w16du:dateUtc="2025-12-10T12:53:00Z">
              <w:tcPr>
                <w:tcW w:w="2884" w:type="dxa"/>
                <w:gridSpan w:val="3"/>
              </w:tcPr>
            </w:tcPrChange>
          </w:tcPr>
          <w:p w14:paraId="07661B3C" w14:textId="5FE1A371" w:rsidR="004B0C37" w:rsidRPr="00CB537D" w:rsidRDefault="004B0C37" w:rsidP="004B0C37">
            <w:pPr>
              <w:pStyle w:val="Arial11Bold"/>
            </w:pPr>
            <w:r w:rsidRPr="00CB537D">
              <w:t>Fault Ride Through</w:t>
            </w:r>
          </w:p>
        </w:tc>
        <w:tc>
          <w:tcPr>
            <w:tcW w:w="6634" w:type="dxa"/>
            <w:tcPrChange w:id="904" w:author="Stuart McLarnon" w:date="2025-12-10T12:53:00Z" w16du:dateUtc="2025-12-10T12:53:00Z">
              <w:tcPr>
                <w:tcW w:w="6634" w:type="dxa"/>
                <w:gridSpan w:val="4"/>
              </w:tcPr>
            </w:tcPrChange>
          </w:tcPr>
          <w:p w14:paraId="52184373" w14:textId="6F339721" w:rsidR="004B0C37" w:rsidRDefault="004B0C37" w:rsidP="004B0C37">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8C0657" w14:paraId="4C883F65" w14:textId="77777777" w:rsidTr="00C60095">
        <w:trPr>
          <w:cantSplit/>
          <w:trPrChange w:id="905" w:author="Stuart McLarnon" w:date="2025-12-10T12:53:00Z" w16du:dateUtc="2025-12-10T12:53:00Z">
            <w:trPr>
              <w:gridBefore w:val="1"/>
              <w:gridAfter w:val="0"/>
              <w:wAfter w:w="255" w:type="dxa"/>
              <w:cantSplit/>
            </w:trPr>
          </w:trPrChange>
        </w:trPr>
        <w:tc>
          <w:tcPr>
            <w:tcW w:w="2884" w:type="dxa"/>
            <w:tcPrChange w:id="906" w:author="Stuart McLarnon" w:date="2025-12-10T12:53:00Z" w16du:dateUtc="2025-12-10T12:53:00Z">
              <w:tcPr>
                <w:tcW w:w="2884" w:type="dxa"/>
                <w:gridSpan w:val="3"/>
              </w:tcPr>
            </w:tcPrChange>
          </w:tcPr>
          <w:p w14:paraId="1AE62D52" w14:textId="0707DBC7" w:rsidR="004B0C37" w:rsidRPr="00CB537D" w:rsidRDefault="004B0C37" w:rsidP="004B0C37">
            <w:pPr>
              <w:pStyle w:val="Arial11Bold"/>
            </w:pPr>
            <w:r w:rsidRPr="00C65C3A">
              <w:rPr>
                <w:bCs/>
              </w:rPr>
              <w:t>Final-Balancing Compliance Notification  </w:t>
            </w:r>
          </w:p>
        </w:tc>
        <w:tc>
          <w:tcPr>
            <w:tcW w:w="6634" w:type="dxa"/>
            <w:tcPrChange w:id="907" w:author="Stuart McLarnon" w:date="2025-12-10T12:53:00Z" w16du:dateUtc="2025-12-10T12:53:00Z">
              <w:tcPr>
                <w:tcW w:w="6634" w:type="dxa"/>
                <w:gridSpan w:val="4"/>
              </w:tcPr>
            </w:tcPrChange>
          </w:tcPr>
          <w:p w14:paraId="53871824" w14:textId="669CA530" w:rsidR="004B0C37" w:rsidRPr="00E54DBB" w:rsidRDefault="004B0C37" w:rsidP="004B0C37">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4B0C37" w:rsidRPr="00E54DBB" w:rsidRDefault="004B0C37" w:rsidP="004B0C37">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4B0C37" w:rsidRPr="00E54DBB" w:rsidRDefault="004B0C37" w:rsidP="004B0C37">
            <w:pPr>
              <w:pStyle w:val="TableArial11"/>
              <w:rPr>
                <w:rFonts w:cs="Arial"/>
              </w:rPr>
            </w:pPr>
            <w:r w:rsidRPr="00E54DBB">
              <w:rPr>
                <w:rFonts w:cs="Arial"/>
              </w:rPr>
              <w:t>(b) the relevant sections of the Grid Code as applicable, and</w:t>
            </w:r>
          </w:p>
          <w:p w14:paraId="6ED3A492" w14:textId="77777777" w:rsidR="004B0C37" w:rsidRPr="00E54DBB" w:rsidRDefault="004B0C37" w:rsidP="004B0C37">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4B0C37" w:rsidRDefault="004B0C37" w:rsidP="004B0C37">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8C0657" w:rsidRPr="007E0B31" w14:paraId="4DC1F36D" w14:textId="77777777" w:rsidTr="00C60095">
        <w:trPr>
          <w:cantSplit/>
          <w:trPrChange w:id="908" w:author="Stuart McLarnon" w:date="2025-12-10T12:53:00Z" w16du:dateUtc="2025-12-10T12:53:00Z">
            <w:trPr>
              <w:gridBefore w:val="1"/>
              <w:gridAfter w:val="0"/>
              <w:wAfter w:w="255" w:type="dxa"/>
              <w:cantSplit/>
            </w:trPr>
          </w:trPrChange>
        </w:trPr>
        <w:tc>
          <w:tcPr>
            <w:tcW w:w="2884" w:type="dxa"/>
            <w:tcPrChange w:id="909" w:author="Stuart McLarnon" w:date="2025-12-10T12:53:00Z" w16du:dateUtc="2025-12-10T12:53:00Z">
              <w:tcPr>
                <w:tcW w:w="2884" w:type="dxa"/>
                <w:gridSpan w:val="3"/>
              </w:tcPr>
            </w:tcPrChange>
          </w:tcPr>
          <w:p w14:paraId="39CA52E1" w14:textId="77777777" w:rsidR="004B0C37" w:rsidRPr="007E0B31" w:rsidRDefault="004B0C37" w:rsidP="004B0C37">
            <w:pPr>
              <w:pStyle w:val="Arial11Bold"/>
              <w:rPr>
                <w:rFonts w:cs="Arial"/>
              </w:rPr>
            </w:pPr>
            <w:r w:rsidRPr="007E0B31">
              <w:rPr>
                <w:rFonts w:cs="Arial"/>
              </w:rPr>
              <w:t>Final Generation Outage Programme</w:t>
            </w:r>
          </w:p>
        </w:tc>
        <w:tc>
          <w:tcPr>
            <w:tcW w:w="6634" w:type="dxa"/>
            <w:tcPrChange w:id="910" w:author="Stuart McLarnon" w:date="2025-12-10T12:53:00Z" w16du:dateUtc="2025-12-10T12:53:00Z">
              <w:tcPr>
                <w:tcW w:w="6634" w:type="dxa"/>
                <w:gridSpan w:val="4"/>
              </w:tcPr>
            </w:tcPrChange>
          </w:tcPr>
          <w:p w14:paraId="21DA4626" w14:textId="20118034" w:rsidR="004B0C37" w:rsidRPr="007E0B31" w:rsidRDefault="004B0C37" w:rsidP="004B0C37">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8C0657" w:rsidRPr="007E0B31" w14:paraId="25992C8B" w14:textId="77777777" w:rsidTr="00C60095">
        <w:trPr>
          <w:cantSplit/>
          <w:trPrChange w:id="911" w:author="Stuart McLarnon" w:date="2025-12-10T12:53:00Z" w16du:dateUtc="2025-12-10T12:53:00Z">
            <w:trPr>
              <w:gridBefore w:val="1"/>
              <w:gridAfter w:val="0"/>
              <w:wAfter w:w="255" w:type="dxa"/>
              <w:cantSplit/>
            </w:trPr>
          </w:trPrChange>
        </w:trPr>
        <w:tc>
          <w:tcPr>
            <w:tcW w:w="2884" w:type="dxa"/>
            <w:tcPrChange w:id="912" w:author="Stuart McLarnon" w:date="2025-12-10T12:53:00Z" w16du:dateUtc="2025-12-10T12:53:00Z">
              <w:tcPr>
                <w:tcW w:w="2884" w:type="dxa"/>
                <w:gridSpan w:val="3"/>
              </w:tcPr>
            </w:tcPrChange>
          </w:tcPr>
          <w:p w14:paraId="24A46B59" w14:textId="6EF2404B" w:rsidR="004B0C37" w:rsidRPr="007E0B31" w:rsidRDefault="004B0C37" w:rsidP="004B0C37">
            <w:pPr>
              <w:pStyle w:val="Arial11Bold"/>
              <w:rPr>
                <w:rFonts w:cs="Arial"/>
              </w:rPr>
            </w:pPr>
            <w:bookmarkStart w:id="913" w:name="_DV_C20"/>
            <w:r w:rsidRPr="007E0B31">
              <w:rPr>
                <w:rFonts w:cs="Arial"/>
              </w:rPr>
              <w:t xml:space="preserve">Final Operational Notification </w:t>
            </w:r>
            <w:r w:rsidRPr="007E0B31">
              <w:rPr>
                <w:rFonts w:cs="Arial"/>
                <w:b w:val="0"/>
              </w:rPr>
              <w:t>or</w:t>
            </w:r>
            <w:r w:rsidRPr="007E0B31">
              <w:rPr>
                <w:rFonts w:cs="Arial"/>
              </w:rPr>
              <w:t xml:space="preserve"> FON </w:t>
            </w:r>
            <w:bookmarkEnd w:id="913"/>
          </w:p>
        </w:tc>
        <w:tc>
          <w:tcPr>
            <w:tcW w:w="6634" w:type="dxa"/>
            <w:tcPrChange w:id="914" w:author="Stuart McLarnon" w:date="2025-12-10T12:53:00Z" w16du:dateUtc="2025-12-10T12:53:00Z">
              <w:tcPr>
                <w:tcW w:w="6634" w:type="dxa"/>
                <w:gridSpan w:val="4"/>
              </w:tcPr>
            </w:tcPrChange>
          </w:tcPr>
          <w:p w14:paraId="52B70B80" w14:textId="1AE703F3" w:rsidR="004B0C37" w:rsidRPr="007E0B31" w:rsidRDefault="004B0C37" w:rsidP="004B0C37">
            <w:pPr>
              <w:pStyle w:val="TableArial11"/>
              <w:rPr>
                <w:rFonts w:cs="Arial"/>
              </w:rPr>
            </w:pPr>
            <w:bookmarkStart w:id="915"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915"/>
          </w:p>
          <w:p w14:paraId="534102FE" w14:textId="77777777" w:rsidR="004B0C37" w:rsidRPr="007E0B31" w:rsidRDefault="004B0C37" w:rsidP="004B0C37">
            <w:pPr>
              <w:pStyle w:val="TableArial11"/>
              <w:ind w:left="567" w:hanging="567"/>
              <w:rPr>
                <w:rFonts w:cs="Arial"/>
              </w:rPr>
            </w:pPr>
            <w:bookmarkStart w:id="916" w:name="_DV_C22"/>
            <w:r w:rsidRPr="007E0B31">
              <w:rPr>
                <w:rFonts w:cs="Arial"/>
              </w:rPr>
              <w:t>(a)</w:t>
            </w:r>
            <w:r w:rsidRPr="007E0B31">
              <w:rPr>
                <w:rFonts w:cs="Arial"/>
              </w:rPr>
              <w:tab/>
              <w:t>with the Grid Code, (or where they apply, that relevant derogations have been granted), and</w:t>
            </w:r>
            <w:bookmarkEnd w:id="916"/>
          </w:p>
          <w:p w14:paraId="001CADC8" w14:textId="77777777" w:rsidR="004B0C37" w:rsidRPr="007E0B31" w:rsidRDefault="004B0C37" w:rsidP="004B0C37">
            <w:pPr>
              <w:pStyle w:val="TableArial11"/>
              <w:ind w:left="567" w:hanging="567"/>
              <w:rPr>
                <w:rFonts w:cs="Arial"/>
              </w:rPr>
            </w:pPr>
            <w:bookmarkStart w:id="917"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917"/>
          </w:p>
          <w:p w14:paraId="67438D86" w14:textId="77777777" w:rsidR="004B0C37" w:rsidRPr="007E0B31" w:rsidRDefault="004B0C37" w:rsidP="004B0C37">
            <w:pPr>
              <w:pStyle w:val="TableArial11"/>
              <w:rPr>
                <w:rFonts w:cs="Arial"/>
                <w:u w:val="single"/>
              </w:rPr>
            </w:pPr>
            <w:bookmarkStart w:id="918"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918"/>
          </w:p>
        </w:tc>
      </w:tr>
      <w:tr w:rsidR="008C0657" w:rsidRPr="007E0B31" w14:paraId="197251CB" w14:textId="77777777" w:rsidTr="00C60095">
        <w:trPr>
          <w:cantSplit/>
          <w:trPrChange w:id="919" w:author="Stuart McLarnon" w:date="2025-12-10T12:53:00Z" w16du:dateUtc="2025-12-10T12:53:00Z">
            <w:trPr>
              <w:gridBefore w:val="1"/>
              <w:gridAfter w:val="0"/>
              <w:wAfter w:w="255" w:type="dxa"/>
              <w:cantSplit/>
            </w:trPr>
          </w:trPrChange>
        </w:trPr>
        <w:tc>
          <w:tcPr>
            <w:tcW w:w="2884" w:type="dxa"/>
            <w:tcPrChange w:id="920" w:author="Stuart McLarnon" w:date="2025-12-10T12:53:00Z" w16du:dateUtc="2025-12-10T12:53:00Z">
              <w:tcPr>
                <w:tcW w:w="2884" w:type="dxa"/>
                <w:gridSpan w:val="3"/>
              </w:tcPr>
            </w:tcPrChange>
          </w:tcPr>
          <w:p w14:paraId="004E90B7" w14:textId="77777777" w:rsidR="004B0C37" w:rsidRPr="007E0B31" w:rsidRDefault="004B0C37" w:rsidP="004B0C37">
            <w:pPr>
              <w:pStyle w:val="Arial11Bold"/>
              <w:rPr>
                <w:rFonts w:cs="Arial"/>
              </w:rPr>
            </w:pPr>
            <w:r w:rsidRPr="007E0B31">
              <w:rPr>
                <w:rFonts w:cs="Arial"/>
              </w:rPr>
              <w:lastRenderedPageBreak/>
              <w:t>Final Physical Notification Data</w:t>
            </w:r>
          </w:p>
        </w:tc>
        <w:tc>
          <w:tcPr>
            <w:tcW w:w="6634" w:type="dxa"/>
            <w:tcPrChange w:id="921" w:author="Stuart McLarnon" w:date="2025-12-10T12:53:00Z" w16du:dateUtc="2025-12-10T12:53:00Z">
              <w:tcPr>
                <w:tcW w:w="6634" w:type="dxa"/>
                <w:gridSpan w:val="4"/>
              </w:tcPr>
            </w:tcPrChange>
          </w:tcPr>
          <w:p w14:paraId="61126324"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8C0657" w:rsidRPr="007E0B31" w14:paraId="03ECD7A1" w14:textId="77777777" w:rsidTr="00C60095">
        <w:trPr>
          <w:cantSplit/>
          <w:trPrChange w:id="922" w:author="Stuart McLarnon" w:date="2025-12-10T12:53:00Z" w16du:dateUtc="2025-12-10T12:53:00Z">
            <w:trPr>
              <w:gridBefore w:val="1"/>
              <w:gridAfter w:val="0"/>
              <w:wAfter w:w="255" w:type="dxa"/>
              <w:cantSplit/>
            </w:trPr>
          </w:trPrChange>
        </w:trPr>
        <w:tc>
          <w:tcPr>
            <w:tcW w:w="2884" w:type="dxa"/>
            <w:tcPrChange w:id="923" w:author="Stuart McLarnon" w:date="2025-12-10T12:53:00Z" w16du:dateUtc="2025-12-10T12:53:00Z">
              <w:tcPr>
                <w:tcW w:w="2884" w:type="dxa"/>
                <w:gridSpan w:val="3"/>
              </w:tcPr>
            </w:tcPrChange>
          </w:tcPr>
          <w:p w14:paraId="51B8A852" w14:textId="77777777" w:rsidR="004B0C37" w:rsidRPr="007E0B31" w:rsidRDefault="004B0C37" w:rsidP="004B0C37">
            <w:pPr>
              <w:pStyle w:val="Arial11Bold"/>
              <w:rPr>
                <w:rFonts w:cs="Arial"/>
              </w:rPr>
            </w:pPr>
            <w:r w:rsidRPr="007E0B31">
              <w:rPr>
                <w:rFonts w:cs="Arial"/>
              </w:rPr>
              <w:t>Final Report</w:t>
            </w:r>
          </w:p>
        </w:tc>
        <w:tc>
          <w:tcPr>
            <w:tcW w:w="6634" w:type="dxa"/>
            <w:tcPrChange w:id="924" w:author="Stuart McLarnon" w:date="2025-12-10T12:53:00Z" w16du:dateUtc="2025-12-10T12:53:00Z">
              <w:tcPr>
                <w:tcW w:w="6634" w:type="dxa"/>
                <w:gridSpan w:val="4"/>
              </w:tcPr>
            </w:tcPrChange>
          </w:tcPr>
          <w:p w14:paraId="341E27E2" w14:textId="213B90D1" w:rsidR="004B0C37" w:rsidRPr="007E0B31" w:rsidRDefault="004B0C37" w:rsidP="004B0C37">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8C0657" w:rsidRPr="007E0B31" w14:paraId="61B9A3B0" w14:textId="77777777" w:rsidTr="00C60095">
        <w:trPr>
          <w:cantSplit/>
          <w:trPrChange w:id="925" w:author="Stuart McLarnon" w:date="2025-12-10T12:53:00Z" w16du:dateUtc="2025-12-10T12:53:00Z">
            <w:trPr>
              <w:gridBefore w:val="1"/>
              <w:gridAfter w:val="0"/>
              <w:wAfter w:w="255" w:type="dxa"/>
              <w:cantSplit/>
            </w:trPr>
          </w:trPrChange>
        </w:trPr>
        <w:tc>
          <w:tcPr>
            <w:tcW w:w="2884" w:type="dxa"/>
            <w:tcPrChange w:id="926" w:author="Stuart McLarnon" w:date="2025-12-10T12:53:00Z" w16du:dateUtc="2025-12-10T12:53:00Z">
              <w:tcPr>
                <w:tcW w:w="2884" w:type="dxa"/>
                <w:gridSpan w:val="3"/>
              </w:tcPr>
            </w:tcPrChange>
          </w:tcPr>
          <w:p w14:paraId="3018FCC1" w14:textId="77777777" w:rsidR="004B0C37" w:rsidRPr="007E0B31" w:rsidRDefault="004B0C37" w:rsidP="004B0C37">
            <w:pPr>
              <w:pStyle w:val="Arial11Bold"/>
              <w:rPr>
                <w:rFonts w:cs="Arial"/>
              </w:rPr>
            </w:pPr>
            <w:r w:rsidRPr="007E0B31">
              <w:rPr>
                <w:rFonts w:cs="Arial"/>
              </w:rPr>
              <w:t>Financial Year</w:t>
            </w:r>
          </w:p>
        </w:tc>
        <w:tc>
          <w:tcPr>
            <w:tcW w:w="6634" w:type="dxa"/>
            <w:tcPrChange w:id="927" w:author="Stuart McLarnon" w:date="2025-12-10T12:53:00Z" w16du:dateUtc="2025-12-10T12:53:00Z">
              <w:tcPr>
                <w:tcW w:w="6634" w:type="dxa"/>
                <w:gridSpan w:val="4"/>
              </w:tcPr>
            </w:tcPrChange>
          </w:tcPr>
          <w:p w14:paraId="49A5339B" w14:textId="6E8ABF5C" w:rsidR="004B0C37" w:rsidRPr="007E0B31" w:rsidRDefault="004B0C37" w:rsidP="004B0C37">
            <w:pPr>
              <w:pStyle w:val="TableArial11"/>
              <w:rPr>
                <w:rFonts w:cs="Arial"/>
              </w:rPr>
            </w:pPr>
            <w:r w:rsidRPr="38E6A229">
              <w:rPr>
                <w:rFonts w:cs="Arial"/>
              </w:rPr>
              <w:t xml:space="preserve">As defined in the </w:t>
            </w:r>
            <w:r w:rsidRPr="38E6A229">
              <w:rPr>
                <w:rFonts w:cs="Arial"/>
                <w:b/>
                <w:bCs/>
              </w:rPr>
              <w:t>ESO Licence.</w:t>
            </w:r>
          </w:p>
        </w:tc>
      </w:tr>
      <w:tr w:rsidR="008C0657" w:rsidRPr="007E0B31" w14:paraId="6050AA75" w14:textId="77777777" w:rsidTr="00C60095">
        <w:trPr>
          <w:cantSplit/>
          <w:trPrChange w:id="928" w:author="Stuart McLarnon" w:date="2025-12-10T12:53:00Z" w16du:dateUtc="2025-12-10T12:53:00Z">
            <w:trPr>
              <w:gridBefore w:val="1"/>
              <w:gridAfter w:val="0"/>
              <w:wAfter w:w="255" w:type="dxa"/>
              <w:cantSplit/>
            </w:trPr>
          </w:trPrChange>
        </w:trPr>
        <w:tc>
          <w:tcPr>
            <w:tcW w:w="2884" w:type="dxa"/>
            <w:tcPrChange w:id="929" w:author="Stuart McLarnon" w:date="2025-12-10T12:53:00Z" w16du:dateUtc="2025-12-10T12:53:00Z">
              <w:tcPr>
                <w:tcW w:w="2884" w:type="dxa"/>
                <w:gridSpan w:val="3"/>
              </w:tcPr>
            </w:tcPrChange>
          </w:tcPr>
          <w:p w14:paraId="29C983BC" w14:textId="77777777" w:rsidR="004B0C37" w:rsidRPr="007E0B31" w:rsidRDefault="004B0C37" w:rsidP="004B0C37">
            <w:pPr>
              <w:pStyle w:val="Arial11Bold"/>
              <w:rPr>
                <w:rFonts w:cs="Arial"/>
              </w:rPr>
            </w:pPr>
            <w:r w:rsidRPr="007E0B31">
              <w:rPr>
                <w:rFonts w:cs="Arial"/>
              </w:rPr>
              <w:t>Fixed Proposed Implementation Date</w:t>
            </w:r>
          </w:p>
        </w:tc>
        <w:tc>
          <w:tcPr>
            <w:tcW w:w="6634" w:type="dxa"/>
            <w:tcPrChange w:id="930" w:author="Stuart McLarnon" w:date="2025-12-10T12:53:00Z" w16du:dateUtc="2025-12-10T12:53:00Z">
              <w:tcPr>
                <w:tcW w:w="6634" w:type="dxa"/>
                <w:gridSpan w:val="4"/>
              </w:tcPr>
            </w:tcPrChange>
          </w:tcPr>
          <w:p w14:paraId="32CF933F"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8C0657" w:rsidRPr="007E0B31" w14:paraId="3B05A2D5" w14:textId="77777777" w:rsidTr="00C60095">
        <w:trPr>
          <w:cantSplit/>
          <w:trPrChange w:id="931" w:author="Stuart McLarnon" w:date="2025-12-10T12:53:00Z" w16du:dateUtc="2025-12-10T12:53:00Z">
            <w:trPr>
              <w:gridBefore w:val="1"/>
              <w:gridAfter w:val="0"/>
              <w:wAfter w:w="255" w:type="dxa"/>
              <w:cantSplit/>
            </w:trPr>
          </w:trPrChange>
        </w:trPr>
        <w:tc>
          <w:tcPr>
            <w:tcW w:w="2884" w:type="dxa"/>
            <w:tcPrChange w:id="932" w:author="Stuart McLarnon" w:date="2025-12-10T12:53:00Z" w16du:dateUtc="2025-12-10T12:53:00Z">
              <w:tcPr>
                <w:tcW w:w="2884" w:type="dxa"/>
                <w:gridSpan w:val="3"/>
              </w:tcPr>
            </w:tcPrChange>
          </w:tcPr>
          <w:p w14:paraId="11A82ACA" w14:textId="77777777" w:rsidR="004B0C37" w:rsidRPr="007E0B31" w:rsidRDefault="004B0C37" w:rsidP="004B0C37">
            <w:pPr>
              <w:pStyle w:val="Arial11Bold"/>
              <w:rPr>
                <w:rFonts w:cs="Arial"/>
              </w:rPr>
            </w:pPr>
            <w:r w:rsidRPr="007E0B31">
              <w:rPr>
                <w:rFonts w:cs="Arial"/>
              </w:rPr>
              <w:t xml:space="preserve">Flicker Severity </w:t>
            </w:r>
          </w:p>
          <w:p w14:paraId="7B7E4A84" w14:textId="77777777" w:rsidR="004B0C37" w:rsidRPr="007E0B31" w:rsidRDefault="004B0C37" w:rsidP="004B0C37">
            <w:pPr>
              <w:pStyle w:val="Arial11Bold"/>
              <w:rPr>
                <w:rFonts w:cs="Arial"/>
              </w:rPr>
            </w:pPr>
            <w:r w:rsidRPr="007E0B31">
              <w:rPr>
                <w:rFonts w:cs="Arial"/>
              </w:rPr>
              <w:t>(Long Term)</w:t>
            </w:r>
          </w:p>
        </w:tc>
        <w:tc>
          <w:tcPr>
            <w:tcW w:w="6634" w:type="dxa"/>
            <w:tcPrChange w:id="933" w:author="Stuart McLarnon" w:date="2025-12-10T12:53:00Z" w16du:dateUtc="2025-12-10T12:53:00Z">
              <w:tcPr>
                <w:tcW w:w="6634" w:type="dxa"/>
                <w:gridSpan w:val="4"/>
              </w:tcPr>
            </w:tcPrChange>
          </w:tcPr>
          <w:p w14:paraId="36FDA091" w14:textId="77777777" w:rsidR="004B0C37" w:rsidRPr="007E0B31" w:rsidRDefault="004B0C37" w:rsidP="004B0C37">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8C0657" w:rsidRPr="007E0B31" w14:paraId="31D73F62" w14:textId="77777777" w:rsidTr="00C60095">
        <w:trPr>
          <w:cantSplit/>
          <w:trPrChange w:id="934" w:author="Stuart McLarnon" w:date="2025-12-10T12:53:00Z" w16du:dateUtc="2025-12-10T12:53:00Z">
            <w:trPr>
              <w:gridBefore w:val="1"/>
              <w:gridAfter w:val="0"/>
              <w:wAfter w:w="255" w:type="dxa"/>
              <w:cantSplit/>
            </w:trPr>
          </w:trPrChange>
        </w:trPr>
        <w:tc>
          <w:tcPr>
            <w:tcW w:w="2884" w:type="dxa"/>
            <w:tcPrChange w:id="935" w:author="Stuart McLarnon" w:date="2025-12-10T12:53:00Z" w16du:dateUtc="2025-12-10T12:53:00Z">
              <w:tcPr>
                <w:tcW w:w="2884" w:type="dxa"/>
                <w:gridSpan w:val="3"/>
              </w:tcPr>
            </w:tcPrChange>
          </w:tcPr>
          <w:p w14:paraId="62449C25" w14:textId="77777777" w:rsidR="004B0C37" w:rsidRPr="007E0B31" w:rsidRDefault="004B0C37" w:rsidP="004B0C37">
            <w:pPr>
              <w:pStyle w:val="Arial11Bold"/>
              <w:rPr>
                <w:rFonts w:cs="Arial"/>
              </w:rPr>
            </w:pPr>
            <w:r w:rsidRPr="007E0B31">
              <w:rPr>
                <w:rFonts w:cs="Arial"/>
              </w:rPr>
              <w:t xml:space="preserve">Flicker Severity </w:t>
            </w:r>
          </w:p>
          <w:p w14:paraId="7D271E51" w14:textId="77777777" w:rsidR="004B0C37" w:rsidRPr="007E0B31" w:rsidRDefault="004B0C37" w:rsidP="004B0C37">
            <w:pPr>
              <w:pStyle w:val="Arial11Bold"/>
              <w:rPr>
                <w:rFonts w:cs="Arial"/>
              </w:rPr>
            </w:pPr>
            <w:r w:rsidRPr="007E0B31">
              <w:rPr>
                <w:rFonts w:cs="Arial"/>
              </w:rPr>
              <w:t>(Short Term)</w:t>
            </w:r>
          </w:p>
        </w:tc>
        <w:tc>
          <w:tcPr>
            <w:tcW w:w="6634" w:type="dxa"/>
            <w:tcPrChange w:id="936" w:author="Stuart McLarnon" w:date="2025-12-10T12:53:00Z" w16du:dateUtc="2025-12-10T12:53:00Z">
              <w:tcPr>
                <w:tcW w:w="6634" w:type="dxa"/>
                <w:gridSpan w:val="4"/>
              </w:tcPr>
            </w:tcPrChange>
          </w:tcPr>
          <w:p w14:paraId="60C2F253" w14:textId="77777777" w:rsidR="004B0C37" w:rsidRPr="007E0B31" w:rsidRDefault="004B0C37" w:rsidP="004B0C37">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8C0657" w:rsidRPr="007E0B31" w14:paraId="27A94E62" w14:textId="77777777" w:rsidTr="00C60095">
        <w:trPr>
          <w:cantSplit/>
          <w:trPrChange w:id="937" w:author="Stuart McLarnon" w:date="2025-12-10T12:53:00Z" w16du:dateUtc="2025-12-10T12:53:00Z">
            <w:trPr>
              <w:gridBefore w:val="1"/>
              <w:gridAfter w:val="0"/>
              <w:wAfter w:w="255" w:type="dxa"/>
              <w:cantSplit/>
            </w:trPr>
          </w:trPrChange>
        </w:trPr>
        <w:tc>
          <w:tcPr>
            <w:tcW w:w="2884" w:type="dxa"/>
            <w:tcPrChange w:id="938" w:author="Stuart McLarnon" w:date="2025-12-10T12:53:00Z" w16du:dateUtc="2025-12-10T12:53:00Z">
              <w:tcPr>
                <w:tcW w:w="2884" w:type="dxa"/>
                <w:gridSpan w:val="3"/>
              </w:tcPr>
            </w:tcPrChange>
          </w:tcPr>
          <w:p w14:paraId="29A7554A" w14:textId="77777777" w:rsidR="004B0C37" w:rsidRPr="007E0B31" w:rsidRDefault="004B0C37" w:rsidP="004B0C37">
            <w:pPr>
              <w:pStyle w:val="Arial11Bold"/>
              <w:rPr>
                <w:rFonts w:cs="Arial"/>
              </w:rPr>
            </w:pPr>
            <w:r w:rsidRPr="007E0B31">
              <w:rPr>
                <w:rFonts w:cs="Arial"/>
              </w:rPr>
              <w:t>Forecast Data</w:t>
            </w:r>
          </w:p>
        </w:tc>
        <w:tc>
          <w:tcPr>
            <w:tcW w:w="6634" w:type="dxa"/>
            <w:tcPrChange w:id="939" w:author="Stuart McLarnon" w:date="2025-12-10T12:53:00Z" w16du:dateUtc="2025-12-10T12:53:00Z">
              <w:tcPr>
                <w:tcW w:w="6634" w:type="dxa"/>
                <w:gridSpan w:val="4"/>
              </w:tcPr>
            </w:tcPrChange>
          </w:tcPr>
          <w:p w14:paraId="137FC4B0"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8C0657" w:rsidRPr="007E0B31" w14:paraId="635D9387" w14:textId="77777777" w:rsidTr="00C60095">
        <w:trPr>
          <w:cantSplit/>
          <w:trPrChange w:id="940" w:author="Stuart McLarnon" w:date="2025-12-10T12:53:00Z" w16du:dateUtc="2025-12-10T12:53:00Z">
            <w:trPr>
              <w:gridBefore w:val="1"/>
              <w:gridAfter w:val="0"/>
              <w:wAfter w:w="255" w:type="dxa"/>
              <w:cantSplit/>
            </w:trPr>
          </w:trPrChange>
        </w:trPr>
        <w:tc>
          <w:tcPr>
            <w:tcW w:w="2884" w:type="dxa"/>
            <w:tcPrChange w:id="941" w:author="Stuart McLarnon" w:date="2025-12-10T12:53:00Z" w16du:dateUtc="2025-12-10T12:53:00Z">
              <w:tcPr>
                <w:tcW w:w="2884" w:type="dxa"/>
                <w:gridSpan w:val="3"/>
              </w:tcPr>
            </w:tcPrChange>
          </w:tcPr>
          <w:p w14:paraId="2530D328" w14:textId="77777777" w:rsidR="004B0C37" w:rsidRPr="007E0B31" w:rsidRDefault="004B0C37" w:rsidP="004B0C37">
            <w:pPr>
              <w:pStyle w:val="Arial11Bold"/>
              <w:rPr>
                <w:rFonts w:cs="Arial"/>
              </w:rPr>
            </w:pPr>
            <w:r w:rsidRPr="007E0B31">
              <w:rPr>
                <w:rFonts w:cs="Arial"/>
              </w:rPr>
              <w:t>Frequency</w:t>
            </w:r>
          </w:p>
        </w:tc>
        <w:tc>
          <w:tcPr>
            <w:tcW w:w="6634" w:type="dxa"/>
            <w:tcPrChange w:id="942" w:author="Stuart McLarnon" w:date="2025-12-10T12:53:00Z" w16du:dateUtc="2025-12-10T12:53:00Z">
              <w:tcPr>
                <w:tcW w:w="6634" w:type="dxa"/>
                <w:gridSpan w:val="4"/>
              </w:tcPr>
            </w:tcPrChange>
          </w:tcPr>
          <w:p w14:paraId="5D2158EE" w14:textId="77777777" w:rsidR="004B0C37" w:rsidRPr="007E0B31" w:rsidRDefault="004B0C37" w:rsidP="004B0C37">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8C0657" w:rsidRPr="007E0B31" w14:paraId="7F38DB83" w14:textId="77777777" w:rsidTr="00C60095">
        <w:trPr>
          <w:cantSplit/>
          <w:trPrChange w:id="943"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944"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6C3A31B7" w14:textId="630D981B" w:rsidR="004B0C37" w:rsidRPr="00112FC3" w:rsidRDefault="004B0C37" w:rsidP="004B0C37">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B0C37" w:rsidRPr="00112FC3" w:rsidRDefault="004B0C37" w:rsidP="004B0C37">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Change w:id="945"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vAlign w:val="center"/>
              </w:tcPr>
            </w:tcPrChange>
          </w:tcPr>
          <w:p w14:paraId="3B9C88CC" w14:textId="4990C583" w:rsidR="004B0C37" w:rsidRPr="00112FC3" w:rsidRDefault="004B0C37" w:rsidP="004B0C37">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8C0657" w:rsidRPr="0079139F" w14:paraId="1AC85899" w14:textId="77777777" w:rsidTr="00C60095">
        <w:trPr>
          <w:cantSplit/>
          <w:trPrChange w:id="946" w:author="Stuart McLarnon" w:date="2025-12-10T12:53:00Z" w16du:dateUtc="2025-12-10T12:53:00Z">
            <w:trPr>
              <w:gridBefore w:val="1"/>
              <w:gridAfter w:val="0"/>
              <w:wAfter w:w="255" w:type="dxa"/>
              <w:cantSplit/>
            </w:trPr>
          </w:trPrChange>
        </w:trPr>
        <w:tc>
          <w:tcPr>
            <w:tcW w:w="2884" w:type="dxa"/>
            <w:tcPrChange w:id="947" w:author="Stuart McLarnon" w:date="2025-12-10T12:53:00Z" w16du:dateUtc="2025-12-10T12:53:00Z">
              <w:tcPr>
                <w:tcW w:w="2884" w:type="dxa"/>
                <w:gridSpan w:val="3"/>
              </w:tcPr>
            </w:tcPrChange>
          </w:tcPr>
          <w:p w14:paraId="06F08692" w14:textId="4BD622F9" w:rsidR="004B0C37" w:rsidRPr="0079139F" w:rsidRDefault="004B0C37" w:rsidP="004B0C37">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Change w:id="948" w:author="Stuart McLarnon" w:date="2025-12-10T12:53:00Z" w16du:dateUtc="2025-12-10T12:53:00Z">
              <w:tcPr>
                <w:tcW w:w="6634" w:type="dxa"/>
                <w:gridSpan w:val="4"/>
              </w:tcPr>
            </w:tcPrChange>
          </w:tcPr>
          <w:p w14:paraId="502FEB98" w14:textId="30A9016F" w:rsidR="004B0C37" w:rsidRPr="0079139F" w:rsidRDefault="004B0C37" w:rsidP="004B0C37">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B0C37" w:rsidRPr="00BB45B0" w:rsidRDefault="004B0C37" w:rsidP="004B0C37">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8C0657" w:rsidRPr="0079139F" w14:paraId="77B0CFDB" w14:textId="77777777" w:rsidTr="00C60095">
        <w:trPr>
          <w:cantSplit/>
          <w:trPrChange w:id="949" w:author="Stuart McLarnon" w:date="2025-12-10T12:53:00Z" w16du:dateUtc="2025-12-10T12:53:00Z">
            <w:trPr>
              <w:gridBefore w:val="1"/>
              <w:gridAfter w:val="0"/>
              <w:wAfter w:w="255" w:type="dxa"/>
              <w:cantSplit/>
            </w:trPr>
          </w:trPrChange>
        </w:trPr>
        <w:tc>
          <w:tcPr>
            <w:tcW w:w="2884" w:type="dxa"/>
            <w:tcPrChange w:id="950" w:author="Stuart McLarnon" w:date="2025-12-10T12:53:00Z" w16du:dateUtc="2025-12-10T12:53:00Z">
              <w:tcPr>
                <w:tcW w:w="2884" w:type="dxa"/>
                <w:gridSpan w:val="3"/>
              </w:tcPr>
            </w:tcPrChange>
          </w:tcPr>
          <w:p w14:paraId="1510B015" w14:textId="08E45941" w:rsidR="004B0C37" w:rsidRPr="0079139F" w:rsidRDefault="004B0C37" w:rsidP="004B0C37">
            <w:pPr>
              <w:pStyle w:val="Level1Text"/>
              <w:tabs>
                <w:tab w:val="left" w:pos="0"/>
              </w:tabs>
              <w:ind w:left="0" w:firstLine="0"/>
              <w:rPr>
                <w:rFonts w:cs="Arial"/>
                <w:b/>
                <w:color w:val="auto"/>
              </w:rPr>
            </w:pPr>
            <w:r>
              <w:rPr>
                <w:rFonts w:cs="Arial"/>
                <w:b/>
                <w:color w:val="auto"/>
              </w:rPr>
              <w:t>Frequency Response Insensitivity</w:t>
            </w:r>
          </w:p>
        </w:tc>
        <w:tc>
          <w:tcPr>
            <w:tcW w:w="6634" w:type="dxa"/>
            <w:tcPrChange w:id="951" w:author="Stuart McLarnon" w:date="2025-12-10T12:53:00Z" w16du:dateUtc="2025-12-10T12:53:00Z">
              <w:tcPr>
                <w:tcW w:w="6634" w:type="dxa"/>
                <w:gridSpan w:val="4"/>
              </w:tcPr>
            </w:tcPrChange>
          </w:tcPr>
          <w:p w14:paraId="3C3FD3E5" w14:textId="09D9B923" w:rsidR="004B0C37" w:rsidRPr="00BB45B0" w:rsidRDefault="004B0C37" w:rsidP="004B0C37">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8C0657" w:rsidRPr="007E0B31" w14:paraId="2FB4BCBE" w14:textId="77777777" w:rsidTr="00C60095">
        <w:trPr>
          <w:cantSplit/>
          <w:trPrChange w:id="952" w:author="Stuart McLarnon" w:date="2025-12-10T12:53:00Z" w16du:dateUtc="2025-12-10T12:53:00Z">
            <w:trPr>
              <w:gridBefore w:val="1"/>
              <w:gridAfter w:val="0"/>
              <w:wAfter w:w="255" w:type="dxa"/>
              <w:cantSplit/>
            </w:trPr>
          </w:trPrChange>
        </w:trPr>
        <w:tc>
          <w:tcPr>
            <w:tcW w:w="2884" w:type="dxa"/>
            <w:tcPrChange w:id="953" w:author="Stuart McLarnon" w:date="2025-12-10T12:53:00Z" w16du:dateUtc="2025-12-10T12:53:00Z">
              <w:tcPr>
                <w:tcW w:w="2884" w:type="dxa"/>
                <w:gridSpan w:val="3"/>
              </w:tcPr>
            </w:tcPrChange>
          </w:tcPr>
          <w:p w14:paraId="7E69F55B" w14:textId="79011215" w:rsidR="004B0C37" w:rsidRPr="00112FC3" w:rsidRDefault="004B0C37" w:rsidP="004B0C37">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Change w:id="954" w:author="Stuart McLarnon" w:date="2025-12-10T12:53:00Z" w16du:dateUtc="2025-12-10T12:53:00Z">
              <w:tcPr>
                <w:tcW w:w="6634" w:type="dxa"/>
                <w:gridSpan w:val="4"/>
              </w:tcPr>
            </w:tcPrChange>
          </w:tcPr>
          <w:p w14:paraId="41F6AF6D" w14:textId="011E488E" w:rsidR="004B0C37" w:rsidRPr="00112FC3" w:rsidRDefault="004B0C37" w:rsidP="004B0C37">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8C0657" w:rsidRPr="007E0B31" w14:paraId="2BDE2553" w14:textId="77777777" w:rsidTr="00C60095">
        <w:trPr>
          <w:cantSplit/>
          <w:trPrChange w:id="955" w:author="Stuart McLarnon" w:date="2025-12-10T12:53:00Z" w16du:dateUtc="2025-12-10T12:53:00Z">
            <w:trPr>
              <w:gridBefore w:val="1"/>
              <w:gridAfter w:val="0"/>
              <w:wAfter w:w="255" w:type="dxa"/>
              <w:cantSplit/>
            </w:trPr>
          </w:trPrChange>
        </w:trPr>
        <w:tc>
          <w:tcPr>
            <w:tcW w:w="2884" w:type="dxa"/>
            <w:tcPrChange w:id="956" w:author="Stuart McLarnon" w:date="2025-12-10T12:53:00Z" w16du:dateUtc="2025-12-10T12:53:00Z">
              <w:tcPr>
                <w:tcW w:w="2884" w:type="dxa"/>
                <w:gridSpan w:val="3"/>
              </w:tcPr>
            </w:tcPrChange>
          </w:tcPr>
          <w:p w14:paraId="56FA2E2D" w14:textId="77777777" w:rsidR="004B0C37" w:rsidRPr="007E0B31" w:rsidRDefault="004B0C37" w:rsidP="004B0C37">
            <w:pPr>
              <w:pStyle w:val="Arial11Bold"/>
              <w:rPr>
                <w:rFonts w:cs="Arial"/>
              </w:rPr>
            </w:pPr>
            <w:r w:rsidRPr="007E0B31">
              <w:rPr>
                <w:rFonts w:cs="Arial"/>
              </w:rPr>
              <w:t>Frequency Sensitive AGR Unit</w:t>
            </w:r>
          </w:p>
        </w:tc>
        <w:tc>
          <w:tcPr>
            <w:tcW w:w="6634" w:type="dxa"/>
            <w:tcPrChange w:id="957" w:author="Stuart McLarnon" w:date="2025-12-10T12:53:00Z" w16du:dateUtc="2025-12-10T12:53:00Z">
              <w:tcPr>
                <w:tcW w:w="6634" w:type="dxa"/>
                <w:gridSpan w:val="4"/>
              </w:tcPr>
            </w:tcPrChange>
          </w:tcPr>
          <w:p w14:paraId="56CA59A6" w14:textId="04E356F9" w:rsidR="004B0C37" w:rsidRPr="007E0B31" w:rsidRDefault="004B0C37" w:rsidP="004B0C37">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8C0657" w:rsidRPr="007E0B31" w14:paraId="35142B58" w14:textId="77777777" w:rsidTr="00C60095">
        <w:trPr>
          <w:cantSplit/>
          <w:trPrChange w:id="958" w:author="Stuart McLarnon" w:date="2025-12-10T12:53:00Z" w16du:dateUtc="2025-12-10T12:53:00Z">
            <w:trPr>
              <w:gridBefore w:val="1"/>
              <w:gridAfter w:val="0"/>
              <w:wAfter w:w="255" w:type="dxa"/>
              <w:cantSplit/>
            </w:trPr>
          </w:trPrChange>
        </w:trPr>
        <w:tc>
          <w:tcPr>
            <w:tcW w:w="2884" w:type="dxa"/>
            <w:tcPrChange w:id="959" w:author="Stuart McLarnon" w:date="2025-12-10T12:53:00Z" w16du:dateUtc="2025-12-10T12:53:00Z">
              <w:tcPr>
                <w:tcW w:w="2884" w:type="dxa"/>
                <w:gridSpan w:val="3"/>
              </w:tcPr>
            </w:tcPrChange>
          </w:tcPr>
          <w:p w14:paraId="044AA9D6" w14:textId="77777777" w:rsidR="004B0C37" w:rsidRPr="007E0B31" w:rsidRDefault="004B0C37" w:rsidP="004B0C37">
            <w:pPr>
              <w:pStyle w:val="Arial11Bold"/>
              <w:rPr>
                <w:rFonts w:cs="Arial"/>
              </w:rPr>
            </w:pPr>
            <w:r w:rsidRPr="007E0B31">
              <w:rPr>
                <w:rFonts w:cs="Arial"/>
              </w:rPr>
              <w:lastRenderedPageBreak/>
              <w:t>Frequency Sensitive AGR Unit Limit</w:t>
            </w:r>
          </w:p>
        </w:tc>
        <w:tc>
          <w:tcPr>
            <w:tcW w:w="6634" w:type="dxa"/>
            <w:tcPrChange w:id="960" w:author="Stuart McLarnon" w:date="2025-12-10T12:53:00Z" w16du:dateUtc="2025-12-10T12:53:00Z">
              <w:tcPr>
                <w:tcW w:w="6634" w:type="dxa"/>
                <w:gridSpan w:val="4"/>
              </w:tcPr>
            </w:tcPrChange>
          </w:tcPr>
          <w:p w14:paraId="3F623190" w14:textId="3E5A500D" w:rsidR="004B0C37" w:rsidRPr="007E0B31" w:rsidRDefault="004B0C37" w:rsidP="004B0C37">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8C0657" w:rsidRPr="007E0B31" w14:paraId="0B07C095" w14:textId="77777777" w:rsidTr="00C60095">
        <w:trPr>
          <w:cantSplit/>
          <w:trPrChange w:id="961" w:author="Stuart McLarnon" w:date="2025-12-10T12:53:00Z" w16du:dateUtc="2025-12-10T12:53:00Z">
            <w:trPr>
              <w:gridBefore w:val="1"/>
              <w:gridAfter w:val="0"/>
              <w:wAfter w:w="255" w:type="dxa"/>
              <w:cantSplit/>
            </w:trPr>
          </w:trPrChange>
        </w:trPr>
        <w:tc>
          <w:tcPr>
            <w:tcW w:w="2884" w:type="dxa"/>
            <w:tcPrChange w:id="962" w:author="Stuart McLarnon" w:date="2025-12-10T12:53:00Z" w16du:dateUtc="2025-12-10T12:53:00Z">
              <w:tcPr>
                <w:tcW w:w="2884" w:type="dxa"/>
                <w:gridSpan w:val="3"/>
              </w:tcPr>
            </w:tcPrChange>
          </w:tcPr>
          <w:p w14:paraId="61CF9420" w14:textId="77777777" w:rsidR="004B0C37" w:rsidRPr="007E0B31" w:rsidRDefault="004B0C37" w:rsidP="004B0C37">
            <w:pPr>
              <w:pStyle w:val="Arial11Bold"/>
              <w:rPr>
                <w:rFonts w:cs="Arial"/>
              </w:rPr>
            </w:pPr>
            <w:r w:rsidRPr="007E0B31">
              <w:rPr>
                <w:rFonts w:cs="Arial"/>
              </w:rPr>
              <w:t>Frequency Sensitive Mode</w:t>
            </w:r>
          </w:p>
        </w:tc>
        <w:tc>
          <w:tcPr>
            <w:tcW w:w="6634" w:type="dxa"/>
            <w:tcPrChange w:id="963" w:author="Stuart McLarnon" w:date="2025-12-10T12:53:00Z" w16du:dateUtc="2025-12-10T12:53:00Z">
              <w:tcPr>
                <w:tcW w:w="6634" w:type="dxa"/>
                <w:gridSpan w:val="4"/>
              </w:tcPr>
            </w:tcPrChange>
          </w:tcPr>
          <w:p w14:paraId="73728290" w14:textId="77777777" w:rsidR="004B0C37" w:rsidRPr="007E0B31" w:rsidRDefault="004B0C37" w:rsidP="004B0C37">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8C0657" w:rsidRPr="007E0B31" w14:paraId="164B885B" w14:textId="77777777" w:rsidTr="00C60095">
        <w:trPr>
          <w:cantSplit/>
          <w:trPrChange w:id="964" w:author="Stuart McLarnon" w:date="2025-12-10T12:53:00Z" w16du:dateUtc="2025-12-10T12:53:00Z">
            <w:trPr>
              <w:gridBefore w:val="1"/>
              <w:gridAfter w:val="0"/>
              <w:wAfter w:w="255" w:type="dxa"/>
              <w:cantSplit/>
            </w:trPr>
          </w:trPrChange>
        </w:trPr>
        <w:tc>
          <w:tcPr>
            <w:tcW w:w="2884" w:type="dxa"/>
            <w:tcPrChange w:id="965" w:author="Stuart McLarnon" w:date="2025-12-10T12:53:00Z" w16du:dateUtc="2025-12-10T12:53:00Z">
              <w:tcPr>
                <w:tcW w:w="2884" w:type="dxa"/>
                <w:gridSpan w:val="3"/>
              </w:tcPr>
            </w:tcPrChange>
          </w:tcPr>
          <w:p w14:paraId="4373C7C1" w14:textId="77777777" w:rsidR="004B0C37" w:rsidRPr="007E0B31" w:rsidRDefault="004B0C37" w:rsidP="004B0C37">
            <w:pPr>
              <w:pStyle w:val="Arial11Bold"/>
              <w:rPr>
                <w:rFonts w:cs="Arial"/>
              </w:rPr>
            </w:pPr>
            <w:r w:rsidRPr="007E0B31">
              <w:rPr>
                <w:rFonts w:cs="Arial"/>
              </w:rPr>
              <w:t>Fuel Security Code</w:t>
            </w:r>
          </w:p>
        </w:tc>
        <w:tc>
          <w:tcPr>
            <w:tcW w:w="6634" w:type="dxa"/>
            <w:tcPrChange w:id="966" w:author="Stuart McLarnon" w:date="2025-12-10T12:53:00Z" w16du:dateUtc="2025-12-10T12:53:00Z">
              <w:tcPr>
                <w:tcW w:w="6634" w:type="dxa"/>
                <w:gridSpan w:val="4"/>
              </w:tcPr>
            </w:tcPrChange>
          </w:tcPr>
          <w:p w14:paraId="4BC316B9" w14:textId="77777777" w:rsidR="004B0C37" w:rsidRPr="007E0B31" w:rsidRDefault="004B0C37" w:rsidP="004B0C37">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8C0657" w:rsidRPr="007E0B31" w14:paraId="5C808BE5" w14:textId="77777777" w:rsidTr="00C60095">
        <w:trPr>
          <w:cantSplit/>
          <w:trPrChange w:id="967" w:author="Stuart McLarnon" w:date="2025-12-10T12:53:00Z" w16du:dateUtc="2025-12-10T12:53:00Z">
            <w:trPr>
              <w:gridBefore w:val="1"/>
              <w:gridAfter w:val="0"/>
              <w:wAfter w:w="255" w:type="dxa"/>
              <w:cantSplit/>
            </w:trPr>
          </w:trPrChange>
        </w:trPr>
        <w:tc>
          <w:tcPr>
            <w:tcW w:w="2884" w:type="dxa"/>
            <w:tcPrChange w:id="968" w:author="Stuart McLarnon" w:date="2025-12-10T12:53:00Z" w16du:dateUtc="2025-12-10T12:53:00Z">
              <w:tcPr>
                <w:tcW w:w="2884" w:type="dxa"/>
                <w:gridSpan w:val="3"/>
              </w:tcPr>
            </w:tcPrChange>
          </w:tcPr>
          <w:p w14:paraId="4A65A357" w14:textId="6A53E9C2" w:rsidR="004B0C37" w:rsidRPr="007E0B31" w:rsidRDefault="004B0C37" w:rsidP="004B0C37">
            <w:pPr>
              <w:pStyle w:val="Arial11Bold"/>
              <w:rPr>
                <w:rFonts w:cs="Arial"/>
              </w:rPr>
            </w:pPr>
            <w:r>
              <w:rPr>
                <w:rFonts w:cs="Arial"/>
              </w:rPr>
              <w:t>Future State of Energy (FSoE)</w:t>
            </w:r>
          </w:p>
        </w:tc>
        <w:tc>
          <w:tcPr>
            <w:tcW w:w="6634" w:type="dxa"/>
            <w:tcPrChange w:id="969" w:author="Stuart McLarnon" w:date="2025-12-10T12:53:00Z" w16du:dateUtc="2025-12-10T12:53:00Z">
              <w:tcPr>
                <w:tcW w:w="6634" w:type="dxa"/>
                <w:gridSpan w:val="4"/>
              </w:tcPr>
            </w:tcPrChange>
          </w:tcPr>
          <w:p w14:paraId="38382217" w14:textId="37DFFF49" w:rsidR="004B0C37" w:rsidRPr="007E0B31" w:rsidRDefault="004B0C37" w:rsidP="004B0C37">
            <w:pPr>
              <w:pStyle w:val="TableArial11"/>
              <w:rPr>
                <w:rFonts w:cs="Arial"/>
              </w:rPr>
            </w:pPr>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BC1.A.11.1, making up an estimated profile of the energy stored in that </w:t>
            </w:r>
            <w:r w:rsidRPr="00A95B81">
              <w:rPr>
                <w:rFonts w:cs="Arial"/>
                <w:b/>
                <w:bCs/>
              </w:rPr>
              <w:t>Electricity Storage Module</w:t>
            </w:r>
            <w:r>
              <w:rPr>
                <w:rFonts w:cs="Arial"/>
              </w:rPr>
              <w:t>.</w:t>
            </w:r>
          </w:p>
        </w:tc>
      </w:tr>
      <w:tr w:rsidR="008C0657" w14:paraId="6FC7B87C" w14:textId="77777777" w:rsidTr="00C60095">
        <w:trPr>
          <w:cantSplit/>
          <w:trHeight w:val="300"/>
          <w:trPrChange w:id="970" w:author="Stuart McLarnon" w:date="2025-12-10T12:53:00Z" w16du:dateUtc="2025-12-10T12:53:00Z">
            <w:trPr>
              <w:gridBefore w:val="1"/>
              <w:gridAfter w:val="0"/>
              <w:wAfter w:w="255" w:type="dxa"/>
              <w:cantSplit/>
              <w:trHeight w:val="300"/>
            </w:trPr>
          </w:trPrChange>
        </w:trPr>
        <w:tc>
          <w:tcPr>
            <w:tcW w:w="2884" w:type="dxa"/>
            <w:tcPrChange w:id="971" w:author="Stuart McLarnon" w:date="2025-12-10T12:53:00Z" w16du:dateUtc="2025-12-10T12:53:00Z">
              <w:tcPr>
                <w:tcW w:w="2884" w:type="dxa"/>
                <w:gridSpan w:val="3"/>
              </w:tcPr>
            </w:tcPrChange>
          </w:tcPr>
          <w:p w14:paraId="766414E9" w14:textId="5E0540A9" w:rsidR="004B0C37" w:rsidRDefault="004B0C37" w:rsidP="004B0C37">
            <w:pPr>
              <w:pStyle w:val="Arial11Bold"/>
              <w:rPr>
                <w:rFonts w:cs="Arial"/>
              </w:rPr>
            </w:pPr>
            <w:r w:rsidRPr="38E6A229">
              <w:rPr>
                <w:rFonts w:cs="Arial"/>
              </w:rPr>
              <w:t>Gas System Planner Licence or GSP Licence</w:t>
            </w:r>
          </w:p>
        </w:tc>
        <w:tc>
          <w:tcPr>
            <w:tcW w:w="6634" w:type="dxa"/>
            <w:tcPrChange w:id="972" w:author="Stuart McLarnon" w:date="2025-12-10T12:53:00Z" w16du:dateUtc="2025-12-10T12:53:00Z">
              <w:tcPr>
                <w:tcW w:w="6634" w:type="dxa"/>
                <w:gridSpan w:val="4"/>
              </w:tcPr>
            </w:tcPrChange>
          </w:tcPr>
          <w:p w14:paraId="11A2C521" w14:textId="00BA3B99" w:rsidR="004B0C37" w:rsidRDefault="004B0C37" w:rsidP="004B0C37">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8C0657" w:rsidRPr="007E0B31" w14:paraId="6D481950" w14:textId="77777777" w:rsidTr="00C60095">
        <w:trPr>
          <w:cantSplit/>
          <w:trPrChange w:id="973" w:author="Stuart McLarnon" w:date="2025-12-10T12:53:00Z" w16du:dateUtc="2025-12-10T12:53:00Z">
            <w:trPr>
              <w:gridBefore w:val="1"/>
              <w:gridAfter w:val="0"/>
              <w:wAfter w:w="255" w:type="dxa"/>
              <w:cantSplit/>
            </w:trPr>
          </w:trPrChange>
        </w:trPr>
        <w:tc>
          <w:tcPr>
            <w:tcW w:w="2884" w:type="dxa"/>
            <w:tcPrChange w:id="974" w:author="Stuart McLarnon" w:date="2025-12-10T12:53:00Z" w16du:dateUtc="2025-12-10T12:53:00Z">
              <w:tcPr>
                <w:tcW w:w="2884" w:type="dxa"/>
                <w:gridSpan w:val="3"/>
              </w:tcPr>
            </w:tcPrChange>
          </w:tcPr>
          <w:p w14:paraId="6ABADA08" w14:textId="77777777" w:rsidR="004B0C37" w:rsidRPr="007E0B31" w:rsidRDefault="004B0C37" w:rsidP="004B0C37">
            <w:pPr>
              <w:pStyle w:val="Arial11Bold"/>
              <w:rPr>
                <w:rFonts w:cs="Arial"/>
              </w:rPr>
            </w:pPr>
            <w:r w:rsidRPr="007E0B31">
              <w:rPr>
                <w:rFonts w:cs="Arial"/>
              </w:rPr>
              <w:t>Gas Turbine Unit</w:t>
            </w:r>
          </w:p>
        </w:tc>
        <w:tc>
          <w:tcPr>
            <w:tcW w:w="6634" w:type="dxa"/>
            <w:tcPrChange w:id="975" w:author="Stuart McLarnon" w:date="2025-12-10T12:53:00Z" w16du:dateUtc="2025-12-10T12:53:00Z">
              <w:tcPr>
                <w:tcW w:w="6634" w:type="dxa"/>
                <w:gridSpan w:val="4"/>
              </w:tcPr>
            </w:tcPrChange>
          </w:tcPr>
          <w:p w14:paraId="1D4B4F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8C0657" w:rsidRPr="007E0B31" w14:paraId="64E5C05F" w14:textId="77777777" w:rsidTr="00C60095">
        <w:trPr>
          <w:cantSplit/>
          <w:trPrChange w:id="976" w:author="Stuart McLarnon" w:date="2025-12-10T12:53:00Z" w16du:dateUtc="2025-12-10T12:53:00Z">
            <w:trPr>
              <w:gridBefore w:val="1"/>
              <w:gridAfter w:val="0"/>
              <w:wAfter w:w="255" w:type="dxa"/>
              <w:cantSplit/>
            </w:trPr>
          </w:trPrChange>
        </w:trPr>
        <w:tc>
          <w:tcPr>
            <w:tcW w:w="2884" w:type="dxa"/>
            <w:tcPrChange w:id="977" w:author="Stuart McLarnon" w:date="2025-12-10T12:53:00Z" w16du:dateUtc="2025-12-10T12:53:00Z">
              <w:tcPr>
                <w:tcW w:w="2884" w:type="dxa"/>
                <w:gridSpan w:val="3"/>
              </w:tcPr>
            </w:tcPrChange>
          </w:tcPr>
          <w:p w14:paraId="01FFF6B2" w14:textId="77777777" w:rsidR="004B0C37" w:rsidRPr="007E0B31" w:rsidRDefault="004B0C37" w:rsidP="004B0C37">
            <w:pPr>
              <w:pStyle w:val="Arial11Bold"/>
              <w:rPr>
                <w:rFonts w:cs="Arial"/>
              </w:rPr>
            </w:pPr>
            <w:r w:rsidRPr="007E0B31">
              <w:rPr>
                <w:rFonts w:cs="Arial"/>
              </w:rPr>
              <w:t>Gas Zone Diagram</w:t>
            </w:r>
          </w:p>
        </w:tc>
        <w:tc>
          <w:tcPr>
            <w:tcW w:w="6634" w:type="dxa"/>
            <w:tcPrChange w:id="978" w:author="Stuart McLarnon" w:date="2025-12-10T12:53:00Z" w16du:dateUtc="2025-12-10T12:53:00Z">
              <w:tcPr>
                <w:tcW w:w="6634" w:type="dxa"/>
                <w:gridSpan w:val="4"/>
              </w:tcPr>
            </w:tcPrChange>
          </w:tcPr>
          <w:p w14:paraId="53A7BC0A" w14:textId="77777777" w:rsidR="004B0C37" w:rsidRPr="007E0B31" w:rsidRDefault="004B0C37" w:rsidP="004B0C37">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8C0657" w:rsidRPr="007E0B31" w14:paraId="25207431" w14:textId="77777777" w:rsidTr="00C60095">
        <w:trPr>
          <w:cantSplit/>
          <w:trPrChange w:id="979" w:author="Stuart McLarnon" w:date="2025-12-10T12:53:00Z" w16du:dateUtc="2025-12-10T12:53:00Z">
            <w:trPr>
              <w:gridBefore w:val="1"/>
              <w:gridAfter w:val="0"/>
              <w:wAfter w:w="255" w:type="dxa"/>
              <w:cantSplit/>
            </w:trPr>
          </w:trPrChange>
        </w:trPr>
        <w:tc>
          <w:tcPr>
            <w:tcW w:w="2884" w:type="dxa"/>
            <w:tcPrChange w:id="980" w:author="Stuart McLarnon" w:date="2025-12-10T12:53:00Z" w16du:dateUtc="2025-12-10T12:53:00Z">
              <w:tcPr>
                <w:tcW w:w="2884" w:type="dxa"/>
                <w:gridSpan w:val="3"/>
              </w:tcPr>
            </w:tcPrChange>
          </w:tcPr>
          <w:p w14:paraId="5D11ED34" w14:textId="77777777" w:rsidR="004B0C37" w:rsidRPr="007E0B31" w:rsidRDefault="004B0C37" w:rsidP="004B0C37">
            <w:pPr>
              <w:pStyle w:val="Arial11Bold"/>
              <w:rPr>
                <w:rFonts w:cs="Arial"/>
              </w:rPr>
            </w:pPr>
            <w:r w:rsidRPr="007E0B31">
              <w:rPr>
                <w:rFonts w:cs="Arial"/>
              </w:rPr>
              <w:t>Gate Closure</w:t>
            </w:r>
          </w:p>
        </w:tc>
        <w:tc>
          <w:tcPr>
            <w:tcW w:w="6634" w:type="dxa"/>
            <w:tcPrChange w:id="981" w:author="Stuart McLarnon" w:date="2025-12-10T12:53:00Z" w16du:dateUtc="2025-12-10T12:53:00Z">
              <w:tcPr>
                <w:tcW w:w="6634" w:type="dxa"/>
                <w:gridSpan w:val="4"/>
              </w:tcPr>
            </w:tcPrChange>
          </w:tcPr>
          <w:p w14:paraId="13C5C4ED"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C60095" w:rsidRPr="005C20E3" w14:paraId="3D57AF53" w14:textId="77777777" w:rsidTr="00C60095">
        <w:trPr>
          <w:cantSplit/>
          <w:ins w:id="982" w:author="Stuart McLarnon" w:date="2025-12-10T11:49:00Z"/>
          <w:trPrChange w:id="983"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984"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3CA3C3F0" w14:textId="77777777" w:rsidR="000F5020" w:rsidRPr="007E0B31" w:rsidRDefault="000F5020" w:rsidP="00F150CA">
            <w:pPr>
              <w:pStyle w:val="Arial11Bold"/>
              <w:rPr>
                <w:ins w:id="985" w:author="Stuart McLarnon" w:date="2025-12-10T11:49:00Z" w16du:dateUtc="2025-12-10T11:49:00Z"/>
                <w:rFonts w:cs="Arial"/>
              </w:rPr>
            </w:pPr>
            <w:ins w:id="986" w:author="Stuart McLarnon" w:date="2025-12-10T11:49:00Z" w16du:dateUtc="2025-12-10T11:49:00Z">
              <w:r w:rsidRPr="009D62AD">
                <w:rPr>
                  <w:bCs/>
                </w:rPr>
                <w:t>GB CIM Governance Group</w:t>
              </w:r>
            </w:ins>
          </w:p>
        </w:tc>
        <w:tc>
          <w:tcPr>
            <w:tcW w:w="6634" w:type="dxa"/>
            <w:tcBorders>
              <w:top w:val="single" w:sz="4" w:space="0" w:color="auto"/>
              <w:left w:val="single" w:sz="4" w:space="0" w:color="auto"/>
              <w:bottom w:val="single" w:sz="4" w:space="0" w:color="auto"/>
              <w:right w:val="single" w:sz="4" w:space="0" w:color="auto"/>
            </w:tcBorders>
            <w:tcPrChange w:id="987"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71A0B549" w14:textId="77777777" w:rsidR="000F5020" w:rsidRPr="005C20E3" w:rsidRDefault="000F5020" w:rsidP="00F150CA">
            <w:pPr>
              <w:pStyle w:val="TableArial11"/>
              <w:rPr>
                <w:ins w:id="988" w:author="Stuart McLarnon" w:date="2025-12-10T11:49:00Z" w16du:dateUtc="2025-12-10T11:49:00Z"/>
              </w:rPr>
            </w:pPr>
            <w:ins w:id="989" w:author="Stuart McLarnon" w:date="2025-12-10T11:49:00Z" w16du:dateUtc="2025-12-10T11:49:00Z">
              <w:r>
                <w:t xml:space="preserve">A </w:t>
              </w:r>
              <w:r w:rsidRPr="004D43D9">
                <w:rPr>
                  <w:b/>
                  <w:bCs/>
                </w:rPr>
                <w:t>GB</w:t>
              </w:r>
              <w:r>
                <w:t xml:space="preserve"> standing group of technical experts who are responsible for the maintenance and coordination of </w:t>
              </w:r>
              <w:r w:rsidRPr="004D43D9">
                <w:rPr>
                  <w:b/>
                  <w:bCs/>
                </w:rPr>
                <w:t>GB</w:t>
              </w:r>
              <w:r>
                <w:t xml:space="preserve"> extensions to the </w:t>
              </w:r>
              <w:r w:rsidRPr="1FD6FC69">
                <w:rPr>
                  <w:b/>
                  <w:bCs/>
                </w:rPr>
                <w:t>CIM</w:t>
              </w:r>
              <w:r>
                <w:t xml:space="preserve"> and to Common Grid Model Exchange Standard (CGMES) profiles, such that they effectively support the Grid Code and other relevant data exchanges.</w:t>
              </w:r>
            </w:ins>
          </w:p>
        </w:tc>
      </w:tr>
      <w:tr w:rsidR="008C0657" w:rsidRPr="007E0B31" w14:paraId="751C0B2D" w14:textId="77777777" w:rsidTr="00C60095">
        <w:trPr>
          <w:cantSplit/>
          <w:trPrChange w:id="990" w:author="Stuart McLarnon" w:date="2025-12-10T12:53:00Z" w16du:dateUtc="2025-12-10T12:53:00Z">
            <w:trPr>
              <w:gridBefore w:val="1"/>
              <w:gridAfter w:val="0"/>
              <w:wAfter w:w="255" w:type="dxa"/>
              <w:cantSplit/>
            </w:trPr>
          </w:trPrChange>
        </w:trPr>
        <w:tc>
          <w:tcPr>
            <w:tcW w:w="2884" w:type="dxa"/>
            <w:tcPrChange w:id="991" w:author="Stuart McLarnon" w:date="2025-12-10T12:53:00Z" w16du:dateUtc="2025-12-10T12:53:00Z">
              <w:tcPr>
                <w:tcW w:w="2884" w:type="dxa"/>
                <w:gridSpan w:val="3"/>
              </w:tcPr>
            </w:tcPrChange>
          </w:tcPr>
          <w:p w14:paraId="69164933" w14:textId="77777777" w:rsidR="004B0C37" w:rsidRPr="007E0B31" w:rsidRDefault="004B0C37" w:rsidP="004B0C37">
            <w:pPr>
              <w:pStyle w:val="Arial11Bold"/>
              <w:rPr>
                <w:rFonts w:cs="Arial"/>
              </w:rPr>
            </w:pPr>
            <w:r w:rsidRPr="007E0B31">
              <w:rPr>
                <w:rFonts w:cs="Arial"/>
              </w:rPr>
              <w:lastRenderedPageBreak/>
              <w:t>GB Code User</w:t>
            </w:r>
          </w:p>
        </w:tc>
        <w:tc>
          <w:tcPr>
            <w:tcW w:w="6634" w:type="dxa"/>
            <w:tcPrChange w:id="992" w:author="Stuart McLarnon" w:date="2025-12-10T12:53:00Z" w16du:dateUtc="2025-12-10T12:53:00Z">
              <w:tcPr>
                <w:tcW w:w="6634" w:type="dxa"/>
                <w:gridSpan w:val="4"/>
              </w:tcPr>
            </w:tcPrChange>
          </w:tcPr>
          <w:p w14:paraId="7C7DFDA1" w14:textId="77777777" w:rsidR="004B0C37" w:rsidRPr="005C20E3" w:rsidRDefault="004B0C37" w:rsidP="004B0C37">
            <w:pPr>
              <w:pStyle w:val="TableArial11"/>
            </w:pPr>
            <w:r w:rsidRPr="005C20E3">
              <w:t xml:space="preserve">A </w:t>
            </w:r>
            <w:r w:rsidRPr="005C20E3">
              <w:rPr>
                <w:b/>
              </w:rPr>
              <w:t>User</w:t>
            </w:r>
            <w:r w:rsidRPr="005C20E3">
              <w:t xml:space="preserve"> in respect of:- </w:t>
            </w:r>
          </w:p>
          <w:p w14:paraId="0877FB88" w14:textId="08697FB3" w:rsidR="004B0C37" w:rsidRPr="005C20E3" w:rsidRDefault="004B0C37" w:rsidP="004B0C37">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B0C37" w:rsidRPr="005C20E3" w:rsidRDefault="004B0C37" w:rsidP="004B0C37">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B0C37" w:rsidRPr="005C20E3" w:rsidRDefault="004B0C37" w:rsidP="004B0C37">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B0C37" w:rsidRPr="00943BB7" w:rsidRDefault="004B0C37" w:rsidP="004B0C37">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8C0657" w:rsidRPr="007E0B31" w14:paraId="4723553C" w14:textId="77777777" w:rsidTr="00C60095">
        <w:trPr>
          <w:cantSplit/>
          <w:trPrChange w:id="993" w:author="Stuart McLarnon" w:date="2025-12-10T12:53:00Z" w16du:dateUtc="2025-12-10T12:53:00Z">
            <w:trPr>
              <w:gridBefore w:val="1"/>
              <w:gridAfter w:val="0"/>
              <w:wAfter w:w="255" w:type="dxa"/>
              <w:cantSplit/>
            </w:trPr>
          </w:trPrChange>
        </w:trPr>
        <w:tc>
          <w:tcPr>
            <w:tcW w:w="2884" w:type="dxa"/>
            <w:tcPrChange w:id="994" w:author="Stuart McLarnon" w:date="2025-12-10T12:53:00Z" w16du:dateUtc="2025-12-10T12:53:00Z">
              <w:tcPr>
                <w:tcW w:w="2884" w:type="dxa"/>
                <w:gridSpan w:val="3"/>
              </w:tcPr>
            </w:tcPrChange>
          </w:tcPr>
          <w:p w14:paraId="4FE5BF46" w14:textId="138D465C" w:rsidR="004B0C37" w:rsidRPr="007E0B31" w:rsidRDefault="004B0C37" w:rsidP="004B0C37">
            <w:pPr>
              <w:pStyle w:val="Arial11Bold"/>
              <w:rPr>
                <w:rFonts w:cs="Arial"/>
              </w:rPr>
            </w:pPr>
            <w:r w:rsidRPr="007E0B31">
              <w:rPr>
                <w:rFonts w:cs="Arial"/>
              </w:rPr>
              <w:t>GB Generator</w:t>
            </w:r>
          </w:p>
        </w:tc>
        <w:tc>
          <w:tcPr>
            <w:tcW w:w="6634" w:type="dxa"/>
            <w:tcPrChange w:id="995" w:author="Stuart McLarnon" w:date="2025-12-10T12:53:00Z" w16du:dateUtc="2025-12-10T12:53:00Z">
              <w:tcPr>
                <w:tcW w:w="6634" w:type="dxa"/>
                <w:gridSpan w:val="4"/>
              </w:tcPr>
            </w:tcPrChange>
          </w:tcPr>
          <w:p w14:paraId="3BE7D000" w14:textId="1CD9DB0E" w:rsidR="004B0C37" w:rsidRPr="007E0B31" w:rsidRDefault="004B0C37" w:rsidP="004B0C37">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8C0657" w:rsidRPr="007E0B31" w14:paraId="0890B9CD" w14:textId="77777777" w:rsidTr="00C60095">
        <w:trPr>
          <w:cantSplit/>
          <w:trPrChange w:id="996" w:author="Stuart McLarnon" w:date="2025-12-10T12:53:00Z" w16du:dateUtc="2025-12-10T12:53:00Z">
            <w:trPr>
              <w:gridBefore w:val="1"/>
              <w:gridAfter w:val="0"/>
              <w:wAfter w:w="255" w:type="dxa"/>
              <w:cantSplit/>
            </w:trPr>
          </w:trPrChange>
        </w:trPr>
        <w:tc>
          <w:tcPr>
            <w:tcW w:w="2884" w:type="dxa"/>
            <w:tcPrChange w:id="997" w:author="Stuart McLarnon" w:date="2025-12-10T12:53:00Z" w16du:dateUtc="2025-12-10T12:53:00Z">
              <w:tcPr>
                <w:tcW w:w="2884" w:type="dxa"/>
                <w:gridSpan w:val="3"/>
              </w:tcPr>
            </w:tcPrChange>
          </w:tcPr>
          <w:p w14:paraId="047BF2BB" w14:textId="77777777" w:rsidR="004B0C37" w:rsidRPr="0032641D" w:rsidRDefault="004B0C37" w:rsidP="004B0C37">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4B0C37" w:rsidRPr="007E0B31" w:rsidRDefault="004B0C37" w:rsidP="004B0C37">
            <w:pPr>
              <w:pStyle w:val="Arial11Bold"/>
              <w:rPr>
                <w:rFonts w:cs="Arial"/>
              </w:rPr>
            </w:pPr>
          </w:p>
        </w:tc>
        <w:tc>
          <w:tcPr>
            <w:tcW w:w="6634" w:type="dxa"/>
            <w:tcPrChange w:id="998" w:author="Stuart McLarnon" w:date="2025-12-10T12:53:00Z" w16du:dateUtc="2025-12-10T12:53:00Z">
              <w:tcPr>
                <w:tcW w:w="6634" w:type="dxa"/>
                <w:gridSpan w:val="4"/>
              </w:tcPr>
            </w:tcPrChange>
          </w:tcPr>
          <w:p w14:paraId="221BB2FF" w14:textId="70FD9582" w:rsidR="004B0C37" w:rsidRPr="00734BAD" w:rsidRDefault="004B0C37" w:rsidP="004B0C37">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4B0C37" w:rsidRPr="00734BAD" w:rsidRDefault="004B0C37" w:rsidP="004B0C37">
            <w:pPr>
              <w:pStyle w:val="TableArial11"/>
              <w:numPr>
                <w:ilvl w:val="0"/>
                <w:numId w:val="23"/>
              </w:numPr>
            </w:pPr>
            <w:r w:rsidRPr="00734BAD">
              <w:t xml:space="preserve"> the relevant sections of the Grid Code as applicable, and</w:t>
            </w:r>
          </w:p>
          <w:p w14:paraId="16B96893" w14:textId="77777777" w:rsidR="004B0C37" w:rsidRPr="00734BAD" w:rsidRDefault="004B0C37" w:rsidP="004B0C37">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4B0C37" w:rsidRPr="007E0B31" w:rsidRDefault="004B0C37" w:rsidP="004B0C37">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8C0657" w:rsidRPr="007E0B31" w14:paraId="3908ABF1" w14:textId="77777777" w:rsidTr="00C60095">
        <w:trPr>
          <w:cantSplit/>
          <w:trPrChange w:id="999" w:author="Stuart McLarnon" w:date="2025-12-10T12:53:00Z" w16du:dateUtc="2025-12-10T12:53:00Z">
            <w:trPr>
              <w:gridBefore w:val="1"/>
              <w:gridAfter w:val="0"/>
              <w:wAfter w:w="255" w:type="dxa"/>
              <w:cantSplit/>
            </w:trPr>
          </w:trPrChange>
        </w:trPr>
        <w:tc>
          <w:tcPr>
            <w:tcW w:w="2884" w:type="dxa"/>
            <w:tcPrChange w:id="1000" w:author="Stuart McLarnon" w:date="2025-12-10T12:53:00Z" w16du:dateUtc="2025-12-10T12:53:00Z">
              <w:tcPr>
                <w:tcW w:w="2884" w:type="dxa"/>
                <w:gridSpan w:val="3"/>
              </w:tcPr>
            </w:tcPrChange>
          </w:tcPr>
          <w:p w14:paraId="3EA02135" w14:textId="77777777" w:rsidR="004B0C37" w:rsidRPr="00EE4B2B" w:rsidRDefault="004B0C37" w:rsidP="004B0C37">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4B0C37" w:rsidRPr="00FC628A" w:rsidRDefault="004B0C37" w:rsidP="004B0C37">
            <w:pPr>
              <w:pStyle w:val="Arial11Bold"/>
              <w:rPr>
                <w:rFonts w:cs="Arial"/>
                <w:bCs/>
              </w:rPr>
            </w:pPr>
          </w:p>
        </w:tc>
        <w:tc>
          <w:tcPr>
            <w:tcW w:w="6634" w:type="dxa"/>
            <w:tcPrChange w:id="1001" w:author="Stuart McLarnon" w:date="2025-12-10T12:53:00Z" w16du:dateUtc="2025-12-10T12:53:00Z">
              <w:tcPr>
                <w:tcW w:w="6634" w:type="dxa"/>
                <w:gridSpan w:val="4"/>
              </w:tcPr>
            </w:tcPrChange>
          </w:tcPr>
          <w:p w14:paraId="2026C6BF" w14:textId="284D417F" w:rsidR="004B0C37" w:rsidRPr="0032641D" w:rsidRDefault="004B0C37" w:rsidP="004B0C37">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4B0C37" w:rsidRDefault="004B0C37" w:rsidP="004B0C37">
            <w:pPr>
              <w:pStyle w:val="TableArial11"/>
              <w:numPr>
                <w:ilvl w:val="0"/>
                <w:numId w:val="24"/>
              </w:numPr>
            </w:pPr>
            <w:r w:rsidRPr="0032641D">
              <w:t>the relevant sections of the Grid Code as applicable, and</w:t>
            </w:r>
          </w:p>
          <w:p w14:paraId="7D517529" w14:textId="36F5EDB0" w:rsidR="004B0C37" w:rsidRPr="00734BAD" w:rsidRDefault="004B0C37" w:rsidP="004B0C37">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8C0657" w:rsidRPr="007E0B31" w14:paraId="30B0063C" w14:textId="77777777" w:rsidTr="00C60095">
        <w:trPr>
          <w:cantSplit/>
          <w:trPrChange w:id="1002" w:author="Stuart McLarnon" w:date="2025-12-10T12:53:00Z" w16du:dateUtc="2025-12-10T12:53:00Z">
            <w:trPr>
              <w:gridBefore w:val="1"/>
              <w:gridAfter w:val="0"/>
              <w:wAfter w:w="255" w:type="dxa"/>
              <w:cantSplit/>
            </w:trPr>
          </w:trPrChange>
        </w:trPr>
        <w:tc>
          <w:tcPr>
            <w:tcW w:w="2884" w:type="dxa"/>
            <w:tcPrChange w:id="1003" w:author="Stuart McLarnon" w:date="2025-12-10T12:53:00Z" w16du:dateUtc="2025-12-10T12:53:00Z">
              <w:tcPr>
                <w:tcW w:w="2884" w:type="dxa"/>
                <w:gridSpan w:val="3"/>
              </w:tcPr>
            </w:tcPrChange>
          </w:tcPr>
          <w:p w14:paraId="53F51ECC" w14:textId="0A2B2D8E" w:rsidR="004B0C37" w:rsidRPr="0048511E" w:rsidRDefault="004B0C37" w:rsidP="004B0C37">
            <w:pPr>
              <w:pStyle w:val="Arial11Bold"/>
              <w:rPr>
                <w:rFonts w:cs="Arial"/>
              </w:rPr>
            </w:pPr>
            <w:r w:rsidRPr="002510FF">
              <w:rPr>
                <w:rFonts w:cs="Arial"/>
              </w:rPr>
              <w:t>GBGF Fast Fault Current Injection</w:t>
            </w:r>
          </w:p>
        </w:tc>
        <w:tc>
          <w:tcPr>
            <w:tcW w:w="6634" w:type="dxa"/>
            <w:tcPrChange w:id="1004" w:author="Stuart McLarnon" w:date="2025-12-10T12:53:00Z" w16du:dateUtc="2025-12-10T12:53:00Z">
              <w:tcPr>
                <w:tcW w:w="6634" w:type="dxa"/>
                <w:gridSpan w:val="4"/>
              </w:tcPr>
            </w:tcPrChange>
          </w:tcPr>
          <w:p w14:paraId="7DAB5385" w14:textId="357F5E41" w:rsidR="004B0C37" w:rsidRPr="0048511E" w:rsidRDefault="004B0C37" w:rsidP="004B0C37">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8C0657" w:rsidRPr="00EA00FC" w14:paraId="26F5238B" w14:textId="77777777" w:rsidTr="00C60095">
        <w:trPr>
          <w:cantSplit/>
          <w:trPrChange w:id="1005" w:author="Stuart McLarnon" w:date="2025-12-10T12:53:00Z" w16du:dateUtc="2025-12-10T12:53:00Z">
            <w:trPr>
              <w:gridBefore w:val="1"/>
              <w:gridAfter w:val="0"/>
              <w:wAfter w:w="255" w:type="dxa"/>
              <w:cantSplit/>
            </w:trPr>
          </w:trPrChange>
        </w:trPr>
        <w:tc>
          <w:tcPr>
            <w:tcW w:w="2884" w:type="dxa"/>
            <w:tcPrChange w:id="1006" w:author="Stuart McLarnon" w:date="2025-12-10T12:53:00Z" w16du:dateUtc="2025-12-10T12:53:00Z">
              <w:tcPr>
                <w:tcW w:w="2884" w:type="dxa"/>
                <w:gridSpan w:val="3"/>
              </w:tcPr>
            </w:tcPrChange>
          </w:tcPr>
          <w:p w14:paraId="22B97752" w14:textId="071CAA70" w:rsidR="004B0C37" w:rsidRPr="00EA00FC" w:rsidRDefault="004B0C37" w:rsidP="004B0C37">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Change w:id="1007" w:author="Stuart McLarnon" w:date="2025-12-10T12:53:00Z" w16du:dateUtc="2025-12-10T12:53:00Z">
              <w:tcPr>
                <w:tcW w:w="6634" w:type="dxa"/>
                <w:gridSpan w:val="4"/>
              </w:tcPr>
            </w:tcPrChange>
          </w:tcPr>
          <w:p w14:paraId="40235809" w14:textId="71C335B2" w:rsidR="004B0C37" w:rsidRPr="00EA00FC" w:rsidRDefault="004B0C37" w:rsidP="004B0C37">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8C0657" w:rsidRPr="007E0B31" w14:paraId="76567AF3" w14:textId="77777777" w:rsidTr="00C60095">
        <w:trPr>
          <w:cantSplit/>
          <w:trPrChange w:id="1008" w:author="Stuart McLarnon" w:date="2025-12-10T12:53:00Z" w16du:dateUtc="2025-12-10T12:53:00Z">
            <w:trPr>
              <w:gridBefore w:val="1"/>
              <w:gridAfter w:val="0"/>
              <w:wAfter w:w="255" w:type="dxa"/>
              <w:cantSplit/>
            </w:trPr>
          </w:trPrChange>
        </w:trPr>
        <w:tc>
          <w:tcPr>
            <w:tcW w:w="2884" w:type="dxa"/>
            <w:tcPrChange w:id="1009" w:author="Stuart McLarnon" w:date="2025-12-10T12:53:00Z" w16du:dateUtc="2025-12-10T12:53:00Z">
              <w:tcPr>
                <w:tcW w:w="2884" w:type="dxa"/>
                <w:gridSpan w:val="3"/>
              </w:tcPr>
            </w:tcPrChange>
          </w:tcPr>
          <w:p w14:paraId="7D346738" w14:textId="3C7670F7" w:rsidR="004B0C37" w:rsidRPr="00D73207" w:rsidRDefault="004B0C37" w:rsidP="004B0C3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Change w:id="1010" w:author="Stuart McLarnon" w:date="2025-12-10T12:53:00Z" w16du:dateUtc="2025-12-10T12:53:00Z">
              <w:tcPr>
                <w:tcW w:w="6634" w:type="dxa"/>
                <w:gridSpan w:val="4"/>
              </w:tcPr>
            </w:tcPrChange>
          </w:tcPr>
          <w:p w14:paraId="5E68D23E" w14:textId="26D891EB" w:rsidR="004B0C37" w:rsidRPr="00D73207" w:rsidRDefault="004B0C37" w:rsidP="004B0C3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8C0657" w:rsidRPr="007E0B31" w14:paraId="65BB692A" w14:textId="77777777" w:rsidTr="00C60095">
        <w:trPr>
          <w:cantSplit/>
          <w:trPrChange w:id="1011" w:author="Stuart McLarnon" w:date="2025-12-10T12:53:00Z" w16du:dateUtc="2025-12-10T12:53:00Z">
            <w:trPr>
              <w:gridBefore w:val="1"/>
              <w:gridAfter w:val="0"/>
              <w:wAfter w:w="255" w:type="dxa"/>
              <w:cantSplit/>
            </w:trPr>
          </w:trPrChange>
        </w:trPr>
        <w:tc>
          <w:tcPr>
            <w:tcW w:w="2884" w:type="dxa"/>
            <w:tcPrChange w:id="1012" w:author="Stuart McLarnon" w:date="2025-12-10T12:53:00Z" w16du:dateUtc="2025-12-10T12:53:00Z">
              <w:tcPr>
                <w:tcW w:w="2884" w:type="dxa"/>
                <w:gridSpan w:val="3"/>
              </w:tcPr>
            </w:tcPrChange>
          </w:tcPr>
          <w:p w14:paraId="415F428D" w14:textId="43AC9763" w:rsidR="004B0C37" w:rsidRPr="00820AC6" w:rsidRDefault="004B0C37" w:rsidP="004B0C37">
            <w:pPr>
              <w:pStyle w:val="Arial11Bold"/>
              <w:rPr>
                <w:rFonts w:cs="Arial"/>
              </w:rPr>
            </w:pPr>
            <w:r w:rsidRPr="00820AC6">
              <w:rPr>
                <w:rFonts w:cs="Arial"/>
              </w:rPr>
              <w:t>GB Grid Supply Point</w:t>
            </w:r>
          </w:p>
        </w:tc>
        <w:tc>
          <w:tcPr>
            <w:tcW w:w="6634" w:type="dxa"/>
            <w:tcPrChange w:id="1013" w:author="Stuart McLarnon" w:date="2025-12-10T12:53:00Z" w16du:dateUtc="2025-12-10T12:53:00Z">
              <w:tcPr>
                <w:tcW w:w="6634" w:type="dxa"/>
                <w:gridSpan w:val="4"/>
              </w:tcPr>
            </w:tcPrChange>
          </w:tcPr>
          <w:p w14:paraId="7E88EB64" w14:textId="1BCD6522" w:rsidR="004B0C37" w:rsidRPr="00820AC6" w:rsidRDefault="004B0C37" w:rsidP="004B0C3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8C0657" w:rsidRPr="007E0B31" w14:paraId="29C91D0A" w14:textId="77777777" w:rsidTr="00C60095">
        <w:trPr>
          <w:cantSplit/>
          <w:trPrChange w:id="1014" w:author="Stuart McLarnon" w:date="2025-12-10T12:53:00Z" w16du:dateUtc="2025-12-10T12:53:00Z">
            <w:trPr>
              <w:gridBefore w:val="1"/>
              <w:gridAfter w:val="0"/>
              <w:wAfter w:w="255" w:type="dxa"/>
              <w:cantSplit/>
            </w:trPr>
          </w:trPrChange>
        </w:trPr>
        <w:tc>
          <w:tcPr>
            <w:tcW w:w="2884" w:type="dxa"/>
            <w:tcPrChange w:id="1015" w:author="Stuart McLarnon" w:date="2025-12-10T12:53:00Z" w16du:dateUtc="2025-12-10T12:53:00Z">
              <w:tcPr>
                <w:tcW w:w="2884" w:type="dxa"/>
                <w:gridSpan w:val="3"/>
              </w:tcPr>
            </w:tcPrChange>
          </w:tcPr>
          <w:p w14:paraId="3189B258" w14:textId="77777777" w:rsidR="004B0C37" w:rsidRPr="007E0B31" w:rsidRDefault="004B0C37" w:rsidP="004B0C37">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Change w:id="1016" w:author="Stuart McLarnon" w:date="2025-12-10T12:53:00Z" w16du:dateUtc="2025-12-10T12:53:00Z">
              <w:tcPr>
                <w:tcW w:w="6634" w:type="dxa"/>
                <w:gridSpan w:val="4"/>
              </w:tcPr>
            </w:tcPrChange>
          </w:tcPr>
          <w:p w14:paraId="0A8BA1C1" w14:textId="44881771" w:rsidR="004B0C37" w:rsidRPr="007E0B31" w:rsidRDefault="004B0C37" w:rsidP="004B0C3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8C0657" w:rsidRPr="007E0B31" w14:paraId="7DAFA3C3" w14:textId="77777777" w:rsidTr="00C60095">
        <w:trPr>
          <w:cantSplit/>
          <w:trPrChange w:id="1017" w:author="Stuart McLarnon" w:date="2025-12-10T12:53:00Z" w16du:dateUtc="2025-12-10T12:53:00Z">
            <w:trPr>
              <w:gridBefore w:val="1"/>
              <w:gridAfter w:val="0"/>
              <w:wAfter w:w="255" w:type="dxa"/>
              <w:cantSplit/>
            </w:trPr>
          </w:trPrChange>
        </w:trPr>
        <w:tc>
          <w:tcPr>
            <w:tcW w:w="2884" w:type="dxa"/>
            <w:tcPrChange w:id="1018" w:author="Stuart McLarnon" w:date="2025-12-10T12:53:00Z" w16du:dateUtc="2025-12-10T12:53:00Z">
              <w:tcPr>
                <w:tcW w:w="2884" w:type="dxa"/>
                <w:gridSpan w:val="3"/>
              </w:tcPr>
            </w:tcPrChange>
          </w:tcPr>
          <w:p w14:paraId="236BDDC1" w14:textId="77777777" w:rsidR="004B0C37" w:rsidRPr="007E0B31" w:rsidRDefault="004B0C37" w:rsidP="004B0C37">
            <w:pPr>
              <w:pStyle w:val="Arial11Bold"/>
              <w:rPr>
                <w:rFonts w:cs="Arial"/>
              </w:rPr>
            </w:pPr>
            <w:r w:rsidRPr="007E0B31">
              <w:rPr>
                <w:rFonts w:cs="Arial"/>
              </w:rPr>
              <w:t>GCDF</w:t>
            </w:r>
          </w:p>
        </w:tc>
        <w:tc>
          <w:tcPr>
            <w:tcW w:w="6634" w:type="dxa"/>
            <w:tcPrChange w:id="1019" w:author="Stuart McLarnon" w:date="2025-12-10T12:53:00Z" w16du:dateUtc="2025-12-10T12:53:00Z">
              <w:tcPr>
                <w:tcW w:w="6634" w:type="dxa"/>
                <w:gridSpan w:val="4"/>
              </w:tcPr>
            </w:tcPrChange>
          </w:tcPr>
          <w:p w14:paraId="7C26F5C6" w14:textId="77777777" w:rsidR="004B0C37" w:rsidRPr="007E0B31" w:rsidRDefault="004B0C37" w:rsidP="004B0C37">
            <w:pPr>
              <w:pStyle w:val="TableArial11"/>
              <w:rPr>
                <w:rFonts w:cs="Arial"/>
              </w:rPr>
            </w:pPr>
            <w:r w:rsidRPr="007E0B31">
              <w:rPr>
                <w:rFonts w:cs="Arial"/>
              </w:rPr>
              <w:t>Means the Grid Code Development Forum.</w:t>
            </w:r>
          </w:p>
        </w:tc>
      </w:tr>
      <w:tr w:rsidR="008C0657" w:rsidRPr="007E0B31" w14:paraId="1530B793" w14:textId="77777777" w:rsidTr="00C60095">
        <w:trPr>
          <w:cantSplit/>
          <w:trPrChange w:id="1020" w:author="Stuart McLarnon" w:date="2025-12-10T12:53:00Z" w16du:dateUtc="2025-12-10T12:53:00Z">
            <w:trPr>
              <w:gridBefore w:val="1"/>
              <w:gridAfter w:val="0"/>
              <w:wAfter w:w="255" w:type="dxa"/>
              <w:cantSplit/>
            </w:trPr>
          </w:trPrChange>
        </w:trPr>
        <w:tc>
          <w:tcPr>
            <w:tcW w:w="2884" w:type="dxa"/>
            <w:tcPrChange w:id="1021" w:author="Stuart McLarnon" w:date="2025-12-10T12:53:00Z" w16du:dateUtc="2025-12-10T12:53:00Z">
              <w:tcPr>
                <w:tcW w:w="2884" w:type="dxa"/>
                <w:gridSpan w:val="3"/>
              </w:tcPr>
            </w:tcPrChange>
          </w:tcPr>
          <w:p w14:paraId="562A7357" w14:textId="77777777" w:rsidR="004B0C37" w:rsidRPr="007E0B31" w:rsidRDefault="004B0C37" w:rsidP="004B0C3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Change w:id="1022" w:author="Stuart McLarnon" w:date="2025-12-10T12:53:00Z" w16du:dateUtc="2025-12-10T12:53:00Z">
              <w:tcPr>
                <w:tcW w:w="6634" w:type="dxa"/>
                <w:gridSpan w:val="4"/>
              </w:tcPr>
            </w:tcPrChange>
          </w:tcPr>
          <w:p w14:paraId="3597A20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8C0657" w:rsidRPr="007E0B31" w14:paraId="379C1A71" w14:textId="77777777" w:rsidTr="00C60095">
        <w:trPr>
          <w:cantSplit/>
          <w:trPrChange w:id="1023" w:author="Stuart McLarnon" w:date="2025-12-10T12:53:00Z" w16du:dateUtc="2025-12-10T12:53:00Z">
            <w:trPr>
              <w:gridBefore w:val="1"/>
              <w:gridAfter w:val="0"/>
              <w:wAfter w:w="255" w:type="dxa"/>
              <w:cantSplit/>
            </w:trPr>
          </w:trPrChange>
        </w:trPr>
        <w:tc>
          <w:tcPr>
            <w:tcW w:w="2884" w:type="dxa"/>
            <w:tcPrChange w:id="1024" w:author="Stuart McLarnon" w:date="2025-12-10T12:53:00Z" w16du:dateUtc="2025-12-10T12:53:00Z">
              <w:tcPr>
                <w:tcW w:w="2884" w:type="dxa"/>
                <w:gridSpan w:val="3"/>
              </w:tcPr>
            </w:tcPrChange>
          </w:tcPr>
          <w:p w14:paraId="08FF36A2" w14:textId="77777777" w:rsidR="004B0C37" w:rsidRPr="007E0B31" w:rsidRDefault="004B0C37" w:rsidP="004B0C37">
            <w:pPr>
              <w:pStyle w:val="Arial11Bold"/>
              <w:rPr>
                <w:rFonts w:cs="Arial"/>
              </w:rPr>
            </w:pPr>
            <w:r w:rsidRPr="007E0B31">
              <w:rPr>
                <w:rFonts w:cs="Arial"/>
              </w:rPr>
              <w:t>Generating Plant Demand Margin</w:t>
            </w:r>
          </w:p>
        </w:tc>
        <w:tc>
          <w:tcPr>
            <w:tcW w:w="6634" w:type="dxa"/>
            <w:tcPrChange w:id="1025" w:author="Stuart McLarnon" w:date="2025-12-10T12:53:00Z" w16du:dateUtc="2025-12-10T12:53:00Z">
              <w:tcPr>
                <w:tcW w:w="6634" w:type="dxa"/>
                <w:gridSpan w:val="4"/>
              </w:tcPr>
            </w:tcPrChange>
          </w:tcPr>
          <w:p w14:paraId="41DF891E" w14:textId="77777777" w:rsidR="004B0C37" w:rsidRPr="007E0B31" w:rsidRDefault="004B0C37" w:rsidP="004B0C3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8C0657" w:rsidRPr="007E0B31" w14:paraId="311EAF72" w14:textId="77777777" w:rsidTr="00C60095">
        <w:trPr>
          <w:cantSplit/>
          <w:trPrChange w:id="1026" w:author="Stuart McLarnon" w:date="2025-12-10T12:53:00Z" w16du:dateUtc="2025-12-10T12:53:00Z">
            <w:trPr>
              <w:gridBefore w:val="1"/>
              <w:gridAfter w:val="0"/>
              <w:wAfter w:w="255" w:type="dxa"/>
              <w:cantSplit/>
            </w:trPr>
          </w:trPrChange>
        </w:trPr>
        <w:tc>
          <w:tcPr>
            <w:tcW w:w="2884" w:type="dxa"/>
            <w:tcPrChange w:id="1027" w:author="Stuart McLarnon" w:date="2025-12-10T12:53:00Z" w16du:dateUtc="2025-12-10T12:53:00Z">
              <w:tcPr>
                <w:tcW w:w="2884" w:type="dxa"/>
                <w:gridSpan w:val="3"/>
              </w:tcPr>
            </w:tcPrChange>
          </w:tcPr>
          <w:p w14:paraId="7AAF3305" w14:textId="77777777" w:rsidR="004B0C37" w:rsidRPr="007E0B31" w:rsidRDefault="004B0C37" w:rsidP="004B0C37">
            <w:pPr>
              <w:pStyle w:val="Arial11Bold"/>
              <w:rPr>
                <w:rFonts w:cs="Arial"/>
              </w:rPr>
            </w:pPr>
            <w:r w:rsidRPr="007E0B31">
              <w:rPr>
                <w:rFonts w:cs="Arial"/>
              </w:rPr>
              <w:t>Generating Unit</w:t>
            </w:r>
          </w:p>
        </w:tc>
        <w:tc>
          <w:tcPr>
            <w:tcW w:w="6634" w:type="dxa"/>
            <w:tcPrChange w:id="1028" w:author="Stuart McLarnon" w:date="2025-12-10T12:53:00Z" w16du:dateUtc="2025-12-10T12:53:00Z">
              <w:tcPr>
                <w:tcW w:w="6634" w:type="dxa"/>
                <w:gridSpan w:val="4"/>
              </w:tcPr>
            </w:tcPrChange>
          </w:tcPr>
          <w:p w14:paraId="2E453C15"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8C0657" w:rsidRPr="007E0B31" w14:paraId="1EBF9128" w14:textId="77777777" w:rsidTr="00C60095">
        <w:trPr>
          <w:cantSplit/>
          <w:trPrChange w:id="1029" w:author="Stuart McLarnon" w:date="2025-12-10T12:53:00Z" w16du:dateUtc="2025-12-10T12:53:00Z">
            <w:trPr>
              <w:gridBefore w:val="1"/>
              <w:gridAfter w:val="0"/>
              <w:wAfter w:w="255" w:type="dxa"/>
              <w:cantSplit/>
            </w:trPr>
          </w:trPrChange>
        </w:trPr>
        <w:tc>
          <w:tcPr>
            <w:tcW w:w="2884" w:type="dxa"/>
            <w:tcPrChange w:id="1030" w:author="Stuart McLarnon" w:date="2025-12-10T12:53:00Z" w16du:dateUtc="2025-12-10T12:53:00Z">
              <w:tcPr>
                <w:tcW w:w="2884" w:type="dxa"/>
                <w:gridSpan w:val="3"/>
              </w:tcPr>
            </w:tcPrChange>
          </w:tcPr>
          <w:p w14:paraId="013D7CA3" w14:textId="77777777" w:rsidR="004B0C37" w:rsidRPr="007E0B31" w:rsidRDefault="004B0C37" w:rsidP="004B0C37">
            <w:pPr>
              <w:pStyle w:val="Arial11Bold"/>
              <w:rPr>
                <w:rFonts w:cs="Arial"/>
              </w:rPr>
            </w:pPr>
            <w:r w:rsidRPr="007E0B31">
              <w:rPr>
                <w:rFonts w:cs="Arial"/>
              </w:rPr>
              <w:lastRenderedPageBreak/>
              <w:t>Generating Unit Data</w:t>
            </w:r>
          </w:p>
        </w:tc>
        <w:tc>
          <w:tcPr>
            <w:tcW w:w="6634" w:type="dxa"/>
            <w:tcPrChange w:id="1031" w:author="Stuart McLarnon" w:date="2025-12-10T12:53:00Z" w16du:dateUtc="2025-12-10T12:53:00Z">
              <w:tcPr>
                <w:tcW w:w="6634" w:type="dxa"/>
                <w:gridSpan w:val="4"/>
              </w:tcPr>
            </w:tcPrChange>
          </w:tcPr>
          <w:p w14:paraId="2EE332FC" w14:textId="77777777" w:rsidR="004B0C37" w:rsidRPr="007E0B31" w:rsidRDefault="004B0C37" w:rsidP="004B0C3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8C0657" w:rsidRPr="007E0B31" w14:paraId="04144821" w14:textId="77777777" w:rsidTr="00C60095">
        <w:trPr>
          <w:cantSplit/>
          <w:trPrChange w:id="1032" w:author="Stuart McLarnon" w:date="2025-12-10T12:53:00Z" w16du:dateUtc="2025-12-10T12:53:00Z">
            <w:trPr>
              <w:gridBefore w:val="1"/>
              <w:gridAfter w:val="0"/>
              <w:wAfter w:w="255" w:type="dxa"/>
              <w:cantSplit/>
            </w:trPr>
          </w:trPrChange>
        </w:trPr>
        <w:tc>
          <w:tcPr>
            <w:tcW w:w="2884" w:type="dxa"/>
            <w:tcPrChange w:id="1033" w:author="Stuart McLarnon" w:date="2025-12-10T12:53:00Z" w16du:dateUtc="2025-12-10T12:53:00Z">
              <w:tcPr>
                <w:tcW w:w="2884" w:type="dxa"/>
                <w:gridSpan w:val="3"/>
              </w:tcPr>
            </w:tcPrChange>
          </w:tcPr>
          <w:p w14:paraId="36306D9E" w14:textId="77777777" w:rsidR="004B0C37" w:rsidRPr="007E0B31" w:rsidRDefault="004B0C37" w:rsidP="004B0C37">
            <w:pPr>
              <w:pStyle w:val="Arial11Bold"/>
              <w:rPr>
                <w:rFonts w:cs="Arial"/>
              </w:rPr>
            </w:pPr>
            <w:r w:rsidRPr="007E0B31">
              <w:rPr>
                <w:rFonts w:cs="Arial"/>
              </w:rPr>
              <w:t>Generation Capacity</w:t>
            </w:r>
          </w:p>
        </w:tc>
        <w:tc>
          <w:tcPr>
            <w:tcW w:w="6634" w:type="dxa"/>
            <w:tcPrChange w:id="1034" w:author="Stuart McLarnon" w:date="2025-12-10T12:53:00Z" w16du:dateUtc="2025-12-10T12:53:00Z">
              <w:tcPr>
                <w:tcW w:w="6634" w:type="dxa"/>
                <w:gridSpan w:val="4"/>
              </w:tcPr>
            </w:tcPrChange>
          </w:tcPr>
          <w:p w14:paraId="7AEA282D" w14:textId="77777777" w:rsidR="004B0C37" w:rsidRPr="007E0B31" w:rsidRDefault="004B0C37" w:rsidP="004B0C3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8C0657" w:rsidRPr="007E0B31" w14:paraId="492A589D" w14:textId="77777777" w:rsidTr="00C60095">
        <w:trPr>
          <w:cantSplit/>
          <w:trPrChange w:id="1035" w:author="Stuart McLarnon" w:date="2025-12-10T12:53:00Z" w16du:dateUtc="2025-12-10T12:53:00Z">
            <w:trPr>
              <w:gridBefore w:val="1"/>
              <w:gridAfter w:val="0"/>
              <w:wAfter w:w="255" w:type="dxa"/>
              <w:cantSplit/>
            </w:trPr>
          </w:trPrChange>
        </w:trPr>
        <w:tc>
          <w:tcPr>
            <w:tcW w:w="2884" w:type="dxa"/>
            <w:tcPrChange w:id="1036" w:author="Stuart McLarnon" w:date="2025-12-10T12:53:00Z" w16du:dateUtc="2025-12-10T12:53:00Z">
              <w:tcPr>
                <w:tcW w:w="2884" w:type="dxa"/>
                <w:gridSpan w:val="3"/>
              </w:tcPr>
            </w:tcPrChange>
          </w:tcPr>
          <w:p w14:paraId="191FBE2E" w14:textId="77777777" w:rsidR="004B0C37" w:rsidRPr="007E0B31" w:rsidRDefault="004B0C37" w:rsidP="004B0C37">
            <w:pPr>
              <w:pStyle w:val="Arial11Bold"/>
              <w:rPr>
                <w:rFonts w:cs="Arial"/>
              </w:rPr>
            </w:pPr>
            <w:r w:rsidRPr="007E0B31">
              <w:rPr>
                <w:rFonts w:cs="Arial"/>
              </w:rPr>
              <w:t>Generation Planning Parameters</w:t>
            </w:r>
          </w:p>
        </w:tc>
        <w:tc>
          <w:tcPr>
            <w:tcW w:w="6634" w:type="dxa"/>
            <w:tcPrChange w:id="1037" w:author="Stuart McLarnon" w:date="2025-12-10T12:53:00Z" w16du:dateUtc="2025-12-10T12:53:00Z">
              <w:tcPr>
                <w:tcW w:w="6634" w:type="dxa"/>
                <w:gridSpan w:val="4"/>
              </w:tcPr>
            </w:tcPrChange>
          </w:tcPr>
          <w:p w14:paraId="71CFBA48" w14:textId="77777777" w:rsidR="004B0C37" w:rsidRPr="007E0B31" w:rsidRDefault="004B0C37" w:rsidP="004B0C3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8C0657" w:rsidRPr="007E0B31" w14:paraId="155BA927" w14:textId="77777777" w:rsidTr="00C60095">
        <w:trPr>
          <w:cantSplit/>
          <w:trPrChange w:id="1038" w:author="Stuart McLarnon" w:date="2025-12-10T12:53:00Z" w16du:dateUtc="2025-12-10T12:53:00Z">
            <w:trPr>
              <w:gridBefore w:val="1"/>
              <w:gridAfter w:val="0"/>
              <w:wAfter w:w="255" w:type="dxa"/>
              <w:cantSplit/>
            </w:trPr>
          </w:trPrChange>
        </w:trPr>
        <w:tc>
          <w:tcPr>
            <w:tcW w:w="2884" w:type="dxa"/>
            <w:tcPrChange w:id="1039" w:author="Stuart McLarnon" w:date="2025-12-10T12:53:00Z" w16du:dateUtc="2025-12-10T12:53:00Z">
              <w:tcPr>
                <w:tcW w:w="2884" w:type="dxa"/>
                <w:gridSpan w:val="3"/>
              </w:tcPr>
            </w:tcPrChange>
          </w:tcPr>
          <w:p w14:paraId="78964DA2" w14:textId="77777777" w:rsidR="004B0C37" w:rsidRPr="007E0B31" w:rsidRDefault="004B0C37" w:rsidP="004B0C37">
            <w:pPr>
              <w:pStyle w:val="Arial11Bold"/>
              <w:rPr>
                <w:rFonts w:cs="Arial"/>
              </w:rPr>
            </w:pPr>
            <w:r w:rsidRPr="007E0B31">
              <w:rPr>
                <w:rFonts w:cs="Arial"/>
              </w:rPr>
              <w:t xml:space="preserve">Generator </w:t>
            </w:r>
          </w:p>
        </w:tc>
        <w:tc>
          <w:tcPr>
            <w:tcW w:w="6634" w:type="dxa"/>
            <w:tcPrChange w:id="1040" w:author="Stuart McLarnon" w:date="2025-12-10T12:53:00Z" w16du:dateUtc="2025-12-10T12:53:00Z">
              <w:tcPr>
                <w:tcW w:w="6634" w:type="dxa"/>
                <w:gridSpan w:val="4"/>
              </w:tcPr>
            </w:tcPrChange>
          </w:tcPr>
          <w:p w14:paraId="392D2E72" w14:textId="349A6839" w:rsidR="004B0C37" w:rsidRPr="007E0B31" w:rsidRDefault="004B0C37" w:rsidP="004B0C3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8C0657" w:rsidRPr="007E0B31" w14:paraId="4625887D" w14:textId="77777777" w:rsidTr="00C60095">
        <w:trPr>
          <w:cantSplit/>
          <w:trPrChange w:id="1041" w:author="Stuart McLarnon" w:date="2025-12-10T12:53:00Z" w16du:dateUtc="2025-12-10T12:53:00Z">
            <w:trPr>
              <w:gridBefore w:val="1"/>
              <w:gridAfter w:val="0"/>
              <w:wAfter w:w="255" w:type="dxa"/>
              <w:cantSplit/>
            </w:trPr>
          </w:trPrChange>
        </w:trPr>
        <w:tc>
          <w:tcPr>
            <w:tcW w:w="2884" w:type="dxa"/>
            <w:tcPrChange w:id="1042" w:author="Stuart McLarnon" w:date="2025-12-10T12:53:00Z" w16du:dateUtc="2025-12-10T12:53:00Z">
              <w:tcPr>
                <w:tcW w:w="2884" w:type="dxa"/>
                <w:gridSpan w:val="3"/>
              </w:tcPr>
            </w:tcPrChange>
          </w:tcPr>
          <w:p w14:paraId="7874F98F" w14:textId="77777777" w:rsidR="004B0C37" w:rsidRPr="007E0B31" w:rsidRDefault="004B0C37" w:rsidP="004B0C37">
            <w:pPr>
              <w:pStyle w:val="Arial11Bold"/>
              <w:rPr>
                <w:rFonts w:cs="Arial"/>
              </w:rPr>
            </w:pPr>
            <w:r w:rsidRPr="007E0B31">
              <w:rPr>
                <w:rFonts w:cs="Arial"/>
              </w:rPr>
              <w:t>Generator Performance Chart</w:t>
            </w:r>
          </w:p>
        </w:tc>
        <w:tc>
          <w:tcPr>
            <w:tcW w:w="6634" w:type="dxa"/>
            <w:tcPrChange w:id="1043" w:author="Stuart McLarnon" w:date="2025-12-10T12:53:00Z" w16du:dateUtc="2025-12-10T12:53:00Z">
              <w:tcPr>
                <w:tcW w:w="6634" w:type="dxa"/>
                <w:gridSpan w:val="4"/>
              </w:tcPr>
            </w:tcPrChange>
          </w:tcPr>
          <w:p w14:paraId="3A96CC39" w14:textId="33F812BB" w:rsidR="004B0C37" w:rsidRPr="007E0B31" w:rsidRDefault="004B0C37" w:rsidP="004B0C3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8C0657" w:rsidRPr="007E0B31" w14:paraId="625353D3" w14:textId="77777777" w:rsidTr="00C60095">
        <w:trPr>
          <w:cantSplit/>
          <w:trPrChange w:id="1044" w:author="Stuart McLarnon" w:date="2025-12-10T12:53:00Z" w16du:dateUtc="2025-12-10T12:53:00Z">
            <w:trPr>
              <w:gridBefore w:val="1"/>
              <w:gridAfter w:val="0"/>
              <w:wAfter w:w="255" w:type="dxa"/>
              <w:cantSplit/>
            </w:trPr>
          </w:trPrChange>
        </w:trPr>
        <w:tc>
          <w:tcPr>
            <w:tcW w:w="2884" w:type="dxa"/>
            <w:tcPrChange w:id="1045" w:author="Stuart McLarnon" w:date="2025-12-10T12:53:00Z" w16du:dateUtc="2025-12-10T12:53:00Z">
              <w:tcPr>
                <w:tcW w:w="2884" w:type="dxa"/>
                <w:gridSpan w:val="3"/>
              </w:tcPr>
            </w:tcPrChange>
          </w:tcPr>
          <w:p w14:paraId="28F1FED3" w14:textId="77777777" w:rsidR="004B0C37" w:rsidRPr="007E0B31" w:rsidRDefault="004B0C37" w:rsidP="004B0C37">
            <w:pPr>
              <w:pStyle w:val="Arial11Bold"/>
              <w:rPr>
                <w:rFonts w:cs="Arial"/>
              </w:rPr>
            </w:pPr>
            <w:r w:rsidRPr="007E0B31">
              <w:rPr>
                <w:rFonts w:cs="Arial"/>
              </w:rPr>
              <w:t>Genset</w:t>
            </w:r>
          </w:p>
        </w:tc>
        <w:tc>
          <w:tcPr>
            <w:tcW w:w="6634" w:type="dxa"/>
            <w:tcPrChange w:id="1046" w:author="Stuart McLarnon" w:date="2025-12-10T12:53:00Z" w16du:dateUtc="2025-12-10T12:53:00Z">
              <w:tcPr>
                <w:tcW w:w="6634" w:type="dxa"/>
                <w:gridSpan w:val="4"/>
              </w:tcPr>
            </w:tcPrChange>
          </w:tcPr>
          <w:p w14:paraId="66C9AF34" w14:textId="01B0E2EE" w:rsidR="004B0C37" w:rsidRPr="007E0B31" w:rsidRDefault="004B0C37" w:rsidP="004B0C3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8C0657" w:rsidRPr="007E0B31" w14:paraId="4D41E64A" w14:textId="77777777" w:rsidTr="00C60095">
        <w:trPr>
          <w:cantSplit/>
          <w:trPrChange w:id="1047" w:author="Stuart McLarnon" w:date="2025-12-10T12:53:00Z" w16du:dateUtc="2025-12-10T12:53:00Z">
            <w:trPr>
              <w:gridBefore w:val="1"/>
              <w:gridAfter w:val="0"/>
              <w:wAfter w:w="255" w:type="dxa"/>
              <w:cantSplit/>
            </w:trPr>
          </w:trPrChange>
        </w:trPr>
        <w:tc>
          <w:tcPr>
            <w:tcW w:w="2884" w:type="dxa"/>
            <w:tcPrChange w:id="1048" w:author="Stuart McLarnon" w:date="2025-12-10T12:53:00Z" w16du:dateUtc="2025-12-10T12:53:00Z">
              <w:tcPr>
                <w:tcW w:w="2884" w:type="dxa"/>
                <w:gridSpan w:val="3"/>
              </w:tcPr>
            </w:tcPrChange>
          </w:tcPr>
          <w:p w14:paraId="31C3C21C" w14:textId="77777777" w:rsidR="004B0C37" w:rsidRPr="007E0B31" w:rsidRDefault="004B0C37" w:rsidP="004B0C37">
            <w:pPr>
              <w:pStyle w:val="Arial11Bold"/>
              <w:rPr>
                <w:rFonts w:cs="Arial"/>
              </w:rPr>
            </w:pPr>
            <w:r w:rsidRPr="007E0B31">
              <w:rPr>
                <w:rFonts w:cs="Arial"/>
              </w:rPr>
              <w:t>Good Industry Practice</w:t>
            </w:r>
          </w:p>
        </w:tc>
        <w:tc>
          <w:tcPr>
            <w:tcW w:w="6634" w:type="dxa"/>
            <w:tcPrChange w:id="1049" w:author="Stuart McLarnon" w:date="2025-12-10T12:53:00Z" w16du:dateUtc="2025-12-10T12:53:00Z">
              <w:tcPr>
                <w:tcW w:w="6634" w:type="dxa"/>
                <w:gridSpan w:val="4"/>
              </w:tcPr>
            </w:tcPrChange>
          </w:tcPr>
          <w:p w14:paraId="3DFA7AB2" w14:textId="77777777" w:rsidR="004B0C37" w:rsidRPr="007E0B31" w:rsidRDefault="004B0C37" w:rsidP="004B0C3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8C0657" w:rsidRPr="007E0B31" w14:paraId="26C7E381" w14:textId="77777777" w:rsidTr="00C60095">
        <w:trPr>
          <w:cantSplit/>
          <w:trPrChange w:id="1050" w:author="Stuart McLarnon" w:date="2025-12-10T12:53:00Z" w16du:dateUtc="2025-12-10T12:53:00Z">
            <w:trPr>
              <w:gridBefore w:val="1"/>
              <w:gridAfter w:val="0"/>
              <w:wAfter w:w="255" w:type="dxa"/>
              <w:cantSplit/>
            </w:trPr>
          </w:trPrChange>
        </w:trPr>
        <w:tc>
          <w:tcPr>
            <w:tcW w:w="2884" w:type="dxa"/>
            <w:tcPrChange w:id="1051" w:author="Stuart McLarnon" w:date="2025-12-10T12:53:00Z" w16du:dateUtc="2025-12-10T12:53:00Z">
              <w:tcPr>
                <w:tcW w:w="2884" w:type="dxa"/>
                <w:gridSpan w:val="3"/>
              </w:tcPr>
            </w:tcPrChange>
          </w:tcPr>
          <w:p w14:paraId="742C86BC" w14:textId="77777777" w:rsidR="004B0C37" w:rsidRPr="007E0B31" w:rsidRDefault="004B0C37" w:rsidP="004B0C3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Change w:id="1052" w:author="Stuart McLarnon" w:date="2025-12-10T12:53:00Z" w16du:dateUtc="2025-12-10T12:53:00Z">
              <w:tcPr>
                <w:tcW w:w="6634" w:type="dxa"/>
                <w:gridSpan w:val="4"/>
              </w:tcPr>
            </w:tcPrChange>
          </w:tcPr>
          <w:p w14:paraId="6B39E30A" w14:textId="77777777" w:rsidR="004B0C37" w:rsidRPr="007E0B31" w:rsidRDefault="004B0C37" w:rsidP="004B0C3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8C0657" w:rsidRPr="007E0B31" w14:paraId="64198495" w14:textId="77777777" w:rsidTr="00C60095">
        <w:trPr>
          <w:cantSplit/>
          <w:trPrChange w:id="1053" w:author="Stuart McLarnon" w:date="2025-12-10T12:53:00Z" w16du:dateUtc="2025-12-10T12:53:00Z">
            <w:trPr>
              <w:gridBefore w:val="1"/>
              <w:gridAfter w:val="0"/>
              <w:wAfter w:w="255" w:type="dxa"/>
              <w:cantSplit/>
            </w:trPr>
          </w:trPrChange>
        </w:trPr>
        <w:tc>
          <w:tcPr>
            <w:tcW w:w="2884" w:type="dxa"/>
            <w:tcPrChange w:id="1054" w:author="Stuart McLarnon" w:date="2025-12-10T12:53:00Z" w16du:dateUtc="2025-12-10T12:53:00Z">
              <w:tcPr>
                <w:tcW w:w="2884" w:type="dxa"/>
                <w:gridSpan w:val="3"/>
              </w:tcPr>
            </w:tcPrChange>
          </w:tcPr>
          <w:p w14:paraId="3EC6201C" w14:textId="34C4097C" w:rsidR="004B0C37" w:rsidRPr="00A87826" w:rsidRDefault="004B0C37" w:rsidP="004B0C37">
            <w:pPr>
              <w:pStyle w:val="Arial11Bold"/>
            </w:pPr>
            <w:r w:rsidRPr="00A87826">
              <w:t>Governor Deadband</w:t>
            </w:r>
          </w:p>
        </w:tc>
        <w:tc>
          <w:tcPr>
            <w:tcW w:w="6634" w:type="dxa"/>
            <w:tcPrChange w:id="1055" w:author="Stuart McLarnon" w:date="2025-12-10T12:53:00Z" w16du:dateUtc="2025-12-10T12:53:00Z">
              <w:tcPr>
                <w:tcW w:w="6634" w:type="dxa"/>
                <w:gridSpan w:val="4"/>
              </w:tcPr>
            </w:tcPrChange>
          </w:tcPr>
          <w:p w14:paraId="51CA9741" w14:textId="17755045" w:rsidR="004B0C37" w:rsidRPr="009B5CCC" w:rsidRDefault="004B0C37" w:rsidP="004B0C3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8C0657" w:rsidRPr="007E0B31" w14:paraId="66ABD35B" w14:textId="77777777" w:rsidTr="00C60095">
        <w:trPr>
          <w:cantSplit/>
          <w:trPrChange w:id="1056" w:author="Stuart McLarnon" w:date="2025-12-10T12:53:00Z" w16du:dateUtc="2025-12-10T12:53:00Z">
            <w:trPr>
              <w:gridBefore w:val="1"/>
              <w:gridAfter w:val="0"/>
              <w:wAfter w:w="255" w:type="dxa"/>
              <w:cantSplit/>
            </w:trPr>
          </w:trPrChange>
        </w:trPr>
        <w:tc>
          <w:tcPr>
            <w:tcW w:w="2884" w:type="dxa"/>
            <w:tcPrChange w:id="1057" w:author="Stuart McLarnon" w:date="2025-12-10T12:53:00Z" w16du:dateUtc="2025-12-10T12:53:00Z">
              <w:tcPr>
                <w:tcW w:w="2884" w:type="dxa"/>
                <w:gridSpan w:val="3"/>
              </w:tcPr>
            </w:tcPrChange>
          </w:tcPr>
          <w:p w14:paraId="5D6FA2DB" w14:textId="77777777" w:rsidR="004B0C37" w:rsidRPr="007E0B31" w:rsidRDefault="004B0C37" w:rsidP="004B0C3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Change w:id="1058" w:author="Stuart McLarnon" w:date="2025-12-10T12:53:00Z" w16du:dateUtc="2025-12-10T12:53:00Z">
              <w:tcPr>
                <w:tcW w:w="6634" w:type="dxa"/>
                <w:gridSpan w:val="4"/>
              </w:tcPr>
            </w:tcPrChange>
          </w:tcPr>
          <w:p w14:paraId="1EC780FB" w14:textId="77777777" w:rsidR="004B0C37" w:rsidRPr="007E0B31" w:rsidRDefault="004B0C37" w:rsidP="004B0C37">
            <w:pPr>
              <w:pStyle w:val="TableArial11"/>
              <w:rPr>
                <w:rFonts w:cs="Arial"/>
              </w:rPr>
            </w:pPr>
            <w:r w:rsidRPr="007E0B31">
              <w:rPr>
                <w:rFonts w:cs="Arial"/>
              </w:rPr>
              <w:t>The landmass of England and Wales and Scotland, including internal waters.</w:t>
            </w:r>
          </w:p>
        </w:tc>
      </w:tr>
      <w:tr w:rsidR="008C0657" w:rsidRPr="007E0B31" w14:paraId="70929E33" w14:textId="77777777" w:rsidTr="00C60095">
        <w:trPr>
          <w:cantSplit/>
          <w:trPrChange w:id="1059" w:author="Stuart McLarnon" w:date="2025-12-10T12:53:00Z" w16du:dateUtc="2025-12-10T12:53:00Z">
            <w:trPr>
              <w:gridBefore w:val="1"/>
              <w:gridAfter w:val="0"/>
              <w:wAfter w:w="255" w:type="dxa"/>
              <w:cantSplit/>
            </w:trPr>
          </w:trPrChange>
        </w:trPr>
        <w:tc>
          <w:tcPr>
            <w:tcW w:w="2884" w:type="dxa"/>
            <w:tcPrChange w:id="1060" w:author="Stuart McLarnon" w:date="2025-12-10T12:53:00Z" w16du:dateUtc="2025-12-10T12:53:00Z">
              <w:tcPr>
                <w:tcW w:w="2884" w:type="dxa"/>
                <w:gridSpan w:val="3"/>
              </w:tcPr>
            </w:tcPrChange>
          </w:tcPr>
          <w:p w14:paraId="68D83069" w14:textId="77777777" w:rsidR="004B0C37" w:rsidRPr="007E0B31" w:rsidRDefault="004B0C37" w:rsidP="004B0C37">
            <w:pPr>
              <w:pStyle w:val="Arial11Bold"/>
              <w:rPr>
                <w:rFonts w:cs="Arial"/>
              </w:rPr>
            </w:pPr>
            <w:r w:rsidRPr="007E0B31">
              <w:rPr>
                <w:rFonts w:cs="Arial"/>
              </w:rPr>
              <w:t>Grid Code Fast Track Proposals</w:t>
            </w:r>
          </w:p>
        </w:tc>
        <w:tc>
          <w:tcPr>
            <w:tcW w:w="6634" w:type="dxa"/>
            <w:tcPrChange w:id="1061" w:author="Stuart McLarnon" w:date="2025-12-10T12:53:00Z" w16du:dateUtc="2025-12-10T12:53:00Z">
              <w:tcPr>
                <w:tcW w:w="6634" w:type="dxa"/>
                <w:gridSpan w:val="4"/>
              </w:tcPr>
            </w:tcPrChange>
          </w:tcPr>
          <w:p w14:paraId="48C60AA1"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8C0657" w:rsidRPr="007E0B31" w14:paraId="2EDE9E2F" w14:textId="77777777" w:rsidTr="00C60095">
        <w:trPr>
          <w:cantSplit/>
          <w:trPrChange w:id="1062" w:author="Stuart McLarnon" w:date="2025-12-10T12:53:00Z" w16du:dateUtc="2025-12-10T12:53:00Z">
            <w:trPr>
              <w:gridBefore w:val="1"/>
              <w:gridAfter w:val="0"/>
              <w:wAfter w:w="255" w:type="dxa"/>
              <w:cantSplit/>
            </w:trPr>
          </w:trPrChange>
        </w:trPr>
        <w:tc>
          <w:tcPr>
            <w:tcW w:w="2884" w:type="dxa"/>
            <w:tcPrChange w:id="1063" w:author="Stuart McLarnon" w:date="2025-12-10T12:53:00Z" w16du:dateUtc="2025-12-10T12:53:00Z">
              <w:tcPr>
                <w:tcW w:w="2884" w:type="dxa"/>
                <w:gridSpan w:val="3"/>
              </w:tcPr>
            </w:tcPrChange>
          </w:tcPr>
          <w:p w14:paraId="43CBF0F4" w14:textId="77777777" w:rsidR="004B0C37" w:rsidRPr="007E0B31" w:rsidRDefault="004B0C37" w:rsidP="004B0C37">
            <w:pPr>
              <w:pStyle w:val="Arial11Bold"/>
              <w:rPr>
                <w:rFonts w:cs="Arial"/>
              </w:rPr>
            </w:pPr>
            <w:r w:rsidRPr="007E0B31">
              <w:rPr>
                <w:rFonts w:cs="Arial"/>
              </w:rPr>
              <w:t>Grid Code Modification Fast Track Report</w:t>
            </w:r>
          </w:p>
        </w:tc>
        <w:tc>
          <w:tcPr>
            <w:tcW w:w="6634" w:type="dxa"/>
            <w:tcPrChange w:id="1064" w:author="Stuart McLarnon" w:date="2025-12-10T12:53:00Z" w16du:dateUtc="2025-12-10T12:53:00Z">
              <w:tcPr>
                <w:tcW w:w="6634" w:type="dxa"/>
                <w:gridSpan w:val="4"/>
              </w:tcPr>
            </w:tcPrChange>
          </w:tcPr>
          <w:p w14:paraId="01E7A62C" w14:textId="77777777" w:rsidR="004B0C37" w:rsidRPr="007E0B31" w:rsidRDefault="004B0C37" w:rsidP="004B0C37">
            <w:pPr>
              <w:pStyle w:val="TableArial11"/>
              <w:rPr>
                <w:rFonts w:cs="Arial"/>
              </w:rPr>
            </w:pPr>
            <w:r w:rsidRPr="007E0B31">
              <w:rPr>
                <w:rFonts w:cs="Arial"/>
              </w:rPr>
              <w:t>A report prepared pursuant to GR.26</w:t>
            </w:r>
          </w:p>
        </w:tc>
      </w:tr>
      <w:tr w:rsidR="008C0657" w:rsidRPr="007E0B31" w14:paraId="7FE69FF9" w14:textId="77777777" w:rsidTr="00C60095">
        <w:trPr>
          <w:cantSplit/>
          <w:trPrChange w:id="1065" w:author="Stuart McLarnon" w:date="2025-12-10T12:53:00Z" w16du:dateUtc="2025-12-10T12:53:00Z">
            <w:trPr>
              <w:gridBefore w:val="1"/>
              <w:gridAfter w:val="0"/>
              <w:wAfter w:w="255" w:type="dxa"/>
              <w:cantSplit/>
            </w:trPr>
          </w:trPrChange>
        </w:trPr>
        <w:tc>
          <w:tcPr>
            <w:tcW w:w="2884" w:type="dxa"/>
            <w:tcPrChange w:id="1066" w:author="Stuart McLarnon" w:date="2025-12-10T12:53:00Z" w16du:dateUtc="2025-12-10T12:53:00Z">
              <w:tcPr>
                <w:tcW w:w="2884" w:type="dxa"/>
                <w:gridSpan w:val="3"/>
              </w:tcPr>
            </w:tcPrChange>
          </w:tcPr>
          <w:p w14:paraId="2D672D65" w14:textId="77777777" w:rsidR="004B0C37" w:rsidRPr="007E0B31" w:rsidRDefault="004B0C37" w:rsidP="004B0C37">
            <w:pPr>
              <w:pStyle w:val="Arial11Bold"/>
              <w:rPr>
                <w:rFonts w:cs="Arial"/>
              </w:rPr>
            </w:pPr>
            <w:r w:rsidRPr="007E0B31">
              <w:rPr>
                <w:rFonts w:cs="Arial"/>
              </w:rPr>
              <w:lastRenderedPageBreak/>
              <w:t>Grid Code Modification Register</w:t>
            </w:r>
          </w:p>
        </w:tc>
        <w:tc>
          <w:tcPr>
            <w:tcW w:w="6634" w:type="dxa"/>
            <w:tcPrChange w:id="1067" w:author="Stuart McLarnon" w:date="2025-12-10T12:53:00Z" w16du:dateUtc="2025-12-10T12:53:00Z">
              <w:tcPr>
                <w:tcW w:w="6634" w:type="dxa"/>
                <w:gridSpan w:val="4"/>
              </w:tcPr>
            </w:tcPrChange>
          </w:tcPr>
          <w:p w14:paraId="6A454EA3" w14:textId="77777777" w:rsidR="004B0C37" w:rsidRPr="007E0B31" w:rsidRDefault="004B0C37" w:rsidP="004B0C37">
            <w:pPr>
              <w:pStyle w:val="TableArial11"/>
              <w:rPr>
                <w:rFonts w:cs="Arial"/>
              </w:rPr>
            </w:pPr>
            <w:r w:rsidRPr="007E0B31">
              <w:rPr>
                <w:rFonts w:cs="Arial"/>
              </w:rPr>
              <w:t>Has the meaning given in GR.13.1.</w:t>
            </w:r>
          </w:p>
        </w:tc>
      </w:tr>
      <w:tr w:rsidR="008C0657" w:rsidRPr="007E0B31" w14:paraId="1B8E54A8" w14:textId="77777777" w:rsidTr="00C60095">
        <w:trPr>
          <w:cantSplit/>
          <w:trPrChange w:id="1068" w:author="Stuart McLarnon" w:date="2025-12-10T12:53:00Z" w16du:dateUtc="2025-12-10T12:53:00Z">
            <w:trPr>
              <w:gridBefore w:val="1"/>
              <w:gridAfter w:val="0"/>
              <w:wAfter w:w="255" w:type="dxa"/>
              <w:cantSplit/>
            </w:trPr>
          </w:trPrChange>
        </w:trPr>
        <w:tc>
          <w:tcPr>
            <w:tcW w:w="2884" w:type="dxa"/>
            <w:tcPrChange w:id="1069" w:author="Stuart McLarnon" w:date="2025-12-10T12:53:00Z" w16du:dateUtc="2025-12-10T12:53:00Z">
              <w:tcPr>
                <w:tcW w:w="2884" w:type="dxa"/>
                <w:gridSpan w:val="3"/>
              </w:tcPr>
            </w:tcPrChange>
          </w:tcPr>
          <w:p w14:paraId="4D940EB7" w14:textId="77777777" w:rsidR="004B0C37" w:rsidRPr="007E0B31" w:rsidRDefault="004B0C37" w:rsidP="004B0C37">
            <w:pPr>
              <w:pStyle w:val="Arial11Bold"/>
              <w:rPr>
                <w:rFonts w:cs="Arial"/>
              </w:rPr>
            </w:pPr>
            <w:r w:rsidRPr="007E0B31">
              <w:rPr>
                <w:rFonts w:cs="Arial"/>
              </w:rPr>
              <w:t>Grid Code Modification Report</w:t>
            </w:r>
          </w:p>
        </w:tc>
        <w:tc>
          <w:tcPr>
            <w:tcW w:w="6634" w:type="dxa"/>
            <w:tcPrChange w:id="1070" w:author="Stuart McLarnon" w:date="2025-12-10T12:53:00Z" w16du:dateUtc="2025-12-10T12:53:00Z">
              <w:tcPr>
                <w:tcW w:w="6634" w:type="dxa"/>
                <w:gridSpan w:val="4"/>
              </w:tcPr>
            </w:tcPrChange>
          </w:tcPr>
          <w:p w14:paraId="440554AD" w14:textId="77777777" w:rsidR="004B0C37" w:rsidRPr="007E0B31" w:rsidRDefault="004B0C37" w:rsidP="004B0C37">
            <w:pPr>
              <w:pStyle w:val="TableArial11"/>
              <w:rPr>
                <w:rFonts w:cs="Arial"/>
              </w:rPr>
            </w:pPr>
            <w:r w:rsidRPr="007E0B31">
              <w:rPr>
                <w:rFonts w:cs="Arial"/>
              </w:rPr>
              <w:t>Has the meaning given in GR.22.1.</w:t>
            </w:r>
          </w:p>
        </w:tc>
      </w:tr>
      <w:tr w:rsidR="008C0657" w:rsidRPr="007E0B31" w14:paraId="7F1BFC88" w14:textId="77777777" w:rsidTr="00C60095">
        <w:trPr>
          <w:cantSplit/>
          <w:trPrChange w:id="1071" w:author="Stuart McLarnon" w:date="2025-12-10T12:53:00Z" w16du:dateUtc="2025-12-10T12:53:00Z">
            <w:trPr>
              <w:gridBefore w:val="1"/>
              <w:gridAfter w:val="0"/>
              <w:wAfter w:w="255" w:type="dxa"/>
              <w:cantSplit/>
            </w:trPr>
          </w:trPrChange>
        </w:trPr>
        <w:tc>
          <w:tcPr>
            <w:tcW w:w="2884" w:type="dxa"/>
            <w:tcPrChange w:id="1072" w:author="Stuart McLarnon" w:date="2025-12-10T12:53:00Z" w16du:dateUtc="2025-12-10T12:53:00Z">
              <w:tcPr>
                <w:tcW w:w="2884" w:type="dxa"/>
                <w:gridSpan w:val="3"/>
              </w:tcPr>
            </w:tcPrChange>
          </w:tcPr>
          <w:p w14:paraId="3E526269" w14:textId="77777777" w:rsidR="004B0C37" w:rsidRPr="007E0B31" w:rsidRDefault="004B0C37" w:rsidP="004B0C37">
            <w:pPr>
              <w:pStyle w:val="Arial11Bold"/>
              <w:rPr>
                <w:rFonts w:cs="Arial"/>
              </w:rPr>
            </w:pPr>
            <w:r w:rsidRPr="007E0B31">
              <w:rPr>
                <w:rFonts w:cs="Arial"/>
              </w:rPr>
              <w:t>Grid Code Modification</w:t>
            </w:r>
          </w:p>
          <w:p w14:paraId="79962484" w14:textId="77777777" w:rsidR="004B0C37" w:rsidRPr="007E0B31" w:rsidRDefault="004B0C37" w:rsidP="004B0C37">
            <w:pPr>
              <w:pStyle w:val="Arial11Bold"/>
              <w:rPr>
                <w:rFonts w:cs="Arial"/>
              </w:rPr>
            </w:pPr>
            <w:r w:rsidRPr="007E0B31">
              <w:rPr>
                <w:rFonts w:cs="Arial"/>
              </w:rPr>
              <w:t>Procedures</w:t>
            </w:r>
          </w:p>
        </w:tc>
        <w:tc>
          <w:tcPr>
            <w:tcW w:w="6634" w:type="dxa"/>
            <w:tcPrChange w:id="1073" w:author="Stuart McLarnon" w:date="2025-12-10T12:53:00Z" w16du:dateUtc="2025-12-10T12:53:00Z">
              <w:tcPr>
                <w:tcW w:w="6634" w:type="dxa"/>
                <w:gridSpan w:val="4"/>
              </w:tcPr>
            </w:tcPrChange>
          </w:tcPr>
          <w:p w14:paraId="1003DC02" w14:textId="77777777" w:rsidR="004B0C37" w:rsidRPr="007E0B31" w:rsidRDefault="004B0C37" w:rsidP="004B0C3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8C0657" w:rsidRPr="007E0B31" w14:paraId="1019C4E6" w14:textId="77777777" w:rsidTr="00C60095">
        <w:trPr>
          <w:cantSplit/>
          <w:trPrChange w:id="1074" w:author="Stuart McLarnon" w:date="2025-12-10T12:53:00Z" w16du:dateUtc="2025-12-10T12:53:00Z">
            <w:trPr>
              <w:gridBefore w:val="1"/>
              <w:gridAfter w:val="0"/>
              <w:wAfter w:w="255" w:type="dxa"/>
              <w:cantSplit/>
            </w:trPr>
          </w:trPrChange>
        </w:trPr>
        <w:tc>
          <w:tcPr>
            <w:tcW w:w="2884" w:type="dxa"/>
            <w:tcPrChange w:id="1075" w:author="Stuart McLarnon" w:date="2025-12-10T12:53:00Z" w16du:dateUtc="2025-12-10T12:53:00Z">
              <w:tcPr>
                <w:tcW w:w="2884" w:type="dxa"/>
                <w:gridSpan w:val="3"/>
              </w:tcPr>
            </w:tcPrChange>
          </w:tcPr>
          <w:p w14:paraId="6FB3FC5E" w14:textId="77777777" w:rsidR="004B0C37" w:rsidRPr="007E0B31" w:rsidRDefault="004B0C37" w:rsidP="004B0C37">
            <w:pPr>
              <w:pStyle w:val="Arial11Bold"/>
              <w:rPr>
                <w:rFonts w:cs="Arial"/>
              </w:rPr>
            </w:pPr>
            <w:r w:rsidRPr="007E0B31">
              <w:rPr>
                <w:rFonts w:cs="Arial"/>
              </w:rPr>
              <w:t>Grid Code Modification Proposal</w:t>
            </w:r>
          </w:p>
        </w:tc>
        <w:tc>
          <w:tcPr>
            <w:tcW w:w="6634" w:type="dxa"/>
            <w:tcPrChange w:id="1076" w:author="Stuart McLarnon" w:date="2025-12-10T12:53:00Z" w16du:dateUtc="2025-12-10T12:53:00Z">
              <w:tcPr>
                <w:tcW w:w="6634" w:type="dxa"/>
                <w:gridSpan w:val="4"/>
              </w:tcPr>
            </w:tcPrChange>
          </w:tcPr>
          <w:p w14:paraId="66E591DD"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8C0657" w:rsidRPr="007E0B31" w14:paraId="3F734B33" w14:textId="77777777" w:rsidTr="00C60095">
        <w:trPr>
          <w:cantSplit/>
          <w:trPrChange w:id="1077" w:author="Stuart McLarnon" w:date="2025-12-10T12:53:00Z" w16du:dateUtc="2025-12-10T12:53:00Z">
            <w:trPr>
              <w:gridBefore w:val="1"/>
              <w:gridAfter w:val="0"/>
              <w:wAfter w:w="255" w:type="dxa"/>
              <w:cantSplit/>
            </w:trPr>
          </w:trPrChange>
        </w:trPr>
        <w:tc>
          <w:tcPr>
            <w:tcW w:w="2884" w:type="dxa"/>
            <w:tcPrChange w:id="1078" w:author="Stuart McLarnon" w:date="2025-12-10T12:53:00Z" w16du:dateUtc="2025-12-10T12:53:00Z">
              <w:tcPr>
                <w:tcW w:w="2884" w:type="dxa"/>
                <w:gridSpan w:val="3"/>
              </w:tcPr>
            </w:tcPrChange>
          </w:tcPr>
          <w:p w14:paraId="47A35776" w14:textId="77777777" w:rsidR="004B0C37" w:rsidRPr="007E0B31" w:rsidRDefault="004B0C37" w:rsidP="004B0C37">
            <w:pPr>
              <w:pStyle w:val="Arial11Bold"/>
              <w:rPr>
                <w:rFonts w:cs="Arial"/>
              </w:rPr>
            </w:pPr>
            <w:r w:rsidRPr="007E0B31">
              <w:rPr>
                <w:rFonts w:cs="Arial"/>
              </w:rPr>
              <w:t>Grid Code Modification Self- Governance Report</w:t>
            </w:r>
          </w:p>
        </w:tc>
        <w:tc>
          <w:tcPr>
            <w:tcW w:w="6634" w:type="dxa"/>
            <w:tcPrChange w:id="1079" w:author="Stuart McLarnon" w:date="2025-12-10T12:53:00Z" w16du:dateUtc="2025-12-10T12:53:00Z">
              <w:tcPr>
                <w:tcW w:w="6634" w:type="dxa"/>
                <w:gridSpan w:val="4"/>
              </w:tcPr>
            </w:tcPrChange>
          </w:tcPr>
          <w:p w14:paraId="605F34A3" w14:textId="77777777" w:rsidR="004B0C37" w:rsidRPr="007E0B31" w:rsidRDefault="004B0C37" w:rsidP="004B0C37">
            <w:pPr>
              <w:pStyle w:val="TableArial11"/>
              <w:rPr>
                <w:rFonts w:cs="Arial"/>
              </w:rPr>
            </w:pPr>
            <w:r w:rsidRPr="007E0B31">
              <w:rPr>
                <w:rFonts w:cs="Arial"/>
              </w:rPr>
              <w:t>Has the meaning given in GR.24.5</w:t>
            </w:r>
          </w:p>
        </w:tc>
      </w:tr>
      <w:tr w:rsidR="008C0657" w:rsidRPr="007E0B31" w14:paraId="387C69DC" w14:textId="77777777" w:rsidTr="00C60095">
        <w:trPr>
          <w:cantSplit/>
          <w:trPrChange w:id="1080" w:author="Stuart McLarnon" w:date="2025-12-10T12:53:00Z" w16du:dateUtc="2025-12-10T12:53:00Z">
            <w:trPr>
              <w:gridBefore w:val="1"/>
              <w:gridAfter w:val="0"/>
              <w:wAfter w:w="255" w:type="dxa"/>
              <w:cantSplit/>
            </w:trPr>
          </w:trPrChange>
        </w:trPr>
        <w:tc>
          <w:tcPr>
            <w:tcW w:w="2884" w:type="dxa"/>
            <w:tcPrChange w:id="1081" w:author="Stuart McLarnon" w:date="2025-12-10T12:53:00Z" w16du:dateUtc="2025-12-10T12:53:00Z">
              <w:tcPr>
                <w:tcW w:w="2884" w:type="dxa"/>
                <w:gridSpan w:val="3"/>
              </w:tcPr>
            </w:tcPrChange>
          </w:tcPr>
          <w:p w14:paraId="4518B247" w14:textId="77777777" w:rsidR="004B0C37" w:rsidRPr="007E0B31" w:rsidRDefault="004B0C37" w:rsidP="004B0C37">
            <w:pPr>
              <w:pStyle w:val="Arial11Bold"/>
              <w:rPr>
                <w:rFonts w:cs="Arial"/>
              </w:rPr>
            </w:pPr>
            <w:r w:rsidRPr="007E0B31">
              <w:rPr>
                <w:rFonts w:cs="Arial"/>
              </w:rPr>
              <w:t>Grid Code Objectives</w:t>
            </w:r>
          </w:p>
        </w:tc>
        <w:tc>
          <w:tcPr>
            <w:tcW w:w="6634" w:type="dxa"/>
            <w:tcPrChange w:id="1082" w:author="Stuart McLarnon" w:date="2025-12-10T12:53:00Z" w16du:dateUtc="2025-12-10T12:53:00Z">
              <w:tcPr>
                <w:tcW w:w="6634" w:type="dxa"/>
                <w:gridSpan w:val="4"/>
              </w:tcPr>
            </w:tcPrChange>
          </w:tcPr>
          <w:p w14:paraId="5F7C23F5" w14:textId="0BF1CFB0" w:rsidR="004B0C37" w:rsidRPr="007E0B31" w:rsidRDefault="004B0C37" w:rsidP="004B0C37">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8C0657" w:rsidRPr="007E0B31" w14:paraId="39199EE0" w14:textId="77777777" w:rsidTr="00C60095">
        <w:trPr>
          <w:cantSplit/>
          <w:trPrChange w:id="1083" w:author="Stuart McLarnon" w:date="2025-12-10T12:53:00Z" w16du:dateUtc="2025-12-10T12:53:00Z">
            <w:trPr>
              <w:gridBefore w:val="1"/>
              <w:gridAfter w:val="0"/>
              <w:wAfter w:w="255" w:type="dxa"/>
              <w:cantSplit/>
            </w:trPr>
          </w:trPrChange>
        </w:trPr>
        <w:tc>
          <w:tcPr>
            <w:tcW w:w="2884" w:type="dxa"/>
            <w:tcPrChange w:id="1084" w:author="Stuart McLarnon" w:date="2025-12-10T12:53:00Z" w16du:dateUtc="2025-12-10T12:53:00Z">
              <w:tcPr>
                <w:tcW w:w="2884" w:type="dxa"/>
                <w:gridSpan w:val="3"/>
              </w:tcPr>
            </w:tcPrChange>
          </w:tcPr>
          <w:p w14:paraId="17F6006E" w14:textId="77777777" w:rsidR="004B0C37" w:rsidRPr="007E0B31" w:rsidRDefault="004B0C37" w:rsidP="004B0C3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Change w:id="1085" w:author="Stuart McLarnon" w:date="2025-12-10T12:53:00Z" w16du:dateUtc="2025-12-10T12:53:00Z">
              <w:tcPr>
                <w:tcW w:w="6634" w:type="dxa"/>
                <w:gridSpan w:val="4"/>
              </w:tcPr>
            </w:tcPrChange>
          </w:tcPr>
          <w:p w14:paraId="537B37D4" w14:textId="77777777" w:rsidR="004B0C37" w:rsidRPr="007E0B31" w:rsidRDefault="004B0C37" w:rsidP="004B0C37">
            <w:pPr>
              <w:pStyle w:val="TableArial11"/>
              <w:rPr>
                <w:rFonts w:cs="Arial"/>
              </w:rPr>
            </w:pPr>
            <w:r w:rsidRPr="007E0B31">
              <w:rPr>
                <w:rFonts w:cs="Arial"/>
              </w:rPr>
              <w:t>The panel with the functions set out in GR.1.2.</w:t>
            </w:r>
          </w:p>
        </w:tc>
      </w:tr>
      <w:tr w:rsidR="008C0657" w:rsidRPr="007E0B31" w14:paraId="781A6549" w14:textId="77777777" w:rsidTr="00C60095">
        <w:trPr>
          <w:cantSplit/>
          <w:trPrChange w:id="1086" w:author="Stuart McLarnon" w:date="2025-12-10T12:53:00Z" w16du:dateUtc="2025-12-10T12:53:00Z">
            <w:trPr>
              <w:gridBefore w:val="1"/>
              <w:gridAfter w:val="0"/>
              <w:wAfter w:w="255" w:type="dxa"/>
              <w:cantSplit/>
            </w:trPr>
          </w:trPrChange>
        </w:trPr>
        <w:tc>
          <w:tcPr>
            <w:tcW w:w="2884" w:type="dxa"/>
            <w:tcPrChange w:id="1087" w:author="Stuart McLarnon" w:date="2025-12-10T12:53:00Z" w16du:dateUtc="2025-12-10T12:53:00Z">
              <w:tcPr>
                <w:tcW w:w="2884" w:type="dxa"/>
                <w:gridSpan w:val="3"/>
              </w:tcPr>
            </w:tcPrChange>
          </w:tcPr>
          <w:p w14:paraId="26F0CF91" w14:textId="77777777" w:rsidR="004B0C37" w:rsidRPr="007E0B31" w:rsidRDefault="004B0C37" w:rsidP="004B0C37">
            <w:pPr>
              <w:pStyle w:val="Arial11Bold"/>
              <w:rPr>
                <w:rFonts w:cs="Arial"/>
              </w:rPr>
            </w:pPr>
            <w:r w:rsidRPr="007E0B31">
              <w:rPr>
                <w:rFonts w:cs="Arial"/>
              </w:rPr>
              <w:t>Grid Code Review Panel</w:t>
            </w:r>
          </w:p>
          <w:p w14:paraId="7F57BF7E" w14:textId="77777777" w:rsidR="004B0C37" w:rsidRPr="007E0B31" w:rsidRDefault="004B0C37" w:rsidP="004B0C37">
            <w:pPr>
              <w:pStyle w:val="Arial11Bold"/>
              <w:rPr>
                <w:rFonts w:cs="Arial"/>
              </w:rPr>
            </w:pPr>
            <w:r w:rsidRPr="007E0B31">
              <w:rPr>
                <w:rFonts w:cs="Arial"/>
              </w:rPr>
              <w:t>Recommendation Vote</w:t>
            </w:r>
          </w:p>
        </w:tc>
        <w:tc>
          <w:tcPr>
            <w:tcW w:w="6634" w:type="dxa"/>
            <w:tcPrChange w:id="1088" w:author="Stuart McLarnon" w:date="2025-12-10T12:53:00Z" w16du:dateUtc="2025-12-10T12:53:00Z">
              <w:tcPr>
                <w:tcW w:w="6634" w:type="dxa"/>
                <w:gridSpan w:val="4"/>
              </w:tcPr>
            </w:tcPrChange>
          </w:tcPr>
          <w:p w14:paraId="645A5276" w14:textId="513D9226"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8C0657" w:rsidRPr="007E0B31" w14:paraId="1870B32A" w14:textId="77777777" w:rsidTr="00C60095">
        <w:trPr>
          <w:cantSplit/>
          <w:trPrChange w:id="1089" w:author="Stuart McLarnon" w:date="2025-12-10T12:53:00Z" w16du:dateUtc="2025-12-10T12:53:00Z">
            <w:trPr>
              <w:gridBefore w:val="1"/>
              <w:gridAfter w:val="0"/>
              <w:wAfter w:w="255" w:type="dxa"/>
              <w:cantSplit/>
            </w:trPr>
          </w:trPrChange>
        </w:trPr>
        <w:tc>
          <w:tcPr>
            <w:tcW w:w="2884" w:type="dxa"/>
            <w:tcPrChange w:id="1090" w:author="Stuart McLarnon" w:date="2025-12-10T12:53:00Z" w16du:dateUtc="2025-12-10T12:53:00Z">
              <w:tcPr>
                <w:tcW w:w="2884" w:type="dxa"/>
                <w:gridSpan w:val="3"/>
              </w:tcPr>
            </w:tcPrChange>
          </w:tcPr>
          <w:p w14:paraId="27AC9B5B" w14:textId="77777777" w:rsidR="004B0C37" w:rsidRPr="007E0B31" w:rsidRDefault="004B0C37" w:rsidP="004B0C37">
            <w:pPr>
              <w:pStyle w:val="Arial11Bold"/>
              <w:rPr>
                <w:rFonts w:cs="Arial"/>
              </w:rPr>
            </w:pPr>
            <w:r w:rsidRPr="007E0B31">
              <w:rPr>
                <w:rFonts w:cs="Arial"/>
              </w:rPr>
              <w:t>Grid Code Review Panel Self-Governance Vote</w:t>
            </w:r>
          </w:p>
        </w:tc>
        <w:tc>
          <w:tcPr>
            <w:tcW w:w="6634" w:type="dxa"/>
            <w:tcPrChange w:id="1091" w:author="Stuart McLarnon" w:date="2025-12-10T12:53:00Z" w16du:dateUtc="2025-12-10T12:53:00Z">
              <w:tcPr>
                <w:tcW w:w="6634" w:type="dxa"/>
                <w:gridSpan w:val="4"/>
              </w:tcPr>
            </w:tcPrChange>
          </w:tcPr>
          <w:p w14:paraId="23D0B306" w14:textId="50A5875B"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8C0657" w:rsidRPr="007E0B31" w14:paraId="46FD00F7" w14:textId="77777777" w:rsidTr="00C60095">
        <w:trPr>
          <w:cantSplit/>
          <w:trPrChange w:id="1092" w:author="Stuart McLarnon" w:date="2025-12-10T12:53:00Z" w16du:dateUtc="2025-12-10T12:53:00Z">
            <w:trPr>
              <w:gridBefore w:val="1"/>
              <w:gridAfter w:val="0"/>
              <w:wAfter w:w="255" w:type="dxa"/>
              <w:cantSplit/>
            </w:trPr>
          </w:trPrChange>
        </w:trPr>
        <w:tc>
          <w:tcPr>
            <w:tcW w:w="2884" w:type="dxa"/>
            <w:tcPrChange w:id="1093" w:author="Stuart McLarnon" w:date="2025-12-10T12:53:00Z" w16du:dateUtc="2025-12-10T12:53:00Z">
              <w:tcPr>
                <w:tcW w:w="2884" w:type="dxa"/>
                <w:gridSpan w:val="3"/>
              </w:tcPr>
            </w:tcPrChange>
          </w:tcPr>
          <w:p w14:paraId="36961EC3" w14:textId="77777777" w:rsidR="004B0C37" w:rsidRPr="007E0B31" w:rsidRDefault="004B0C37" w:rsidP="004B0C37">
            <w:pPr>
              <w:pStyle w:val="Arial11Bold"/>
              <w:rPr>
                <w:rFonts w:cs="Arial"/>
              </w:rPr>
            </w:pPr>
            <w:r w:rsidRPr="007E0B31">
              <w:rPr>
                <w:rFonts w:cs="Arial"/>
              </w:rPr>
              <w:t>Grid Code Self-Governance Proposals</w:t>
            </w:r>
          </w:p>
        </w:tc>
        <w:tc>
          <w:tcPr>
            <w:tcW w:w="6634" w:type="dxa"/>
            <w:tcPrChange w:id="1094" w:author="Stuart McLarnon" w:date="2025-12-10T12:53:00Z" w16du:dateUtc="2025-12-10T12:53:00Z">
              <w:tcPr>
                <w:tcW w:w="6634" w:type="dxa"/>
                <w:gridSpan w:val="4"/>
              </w:tcPr>
            </w:tcPrChange>
          </w:tcPr>
          <w:p w14:paraId="3826E3C6" w14:textId="77777777" w:rsidR="004B0C37" w:rsidRPr="007E0B31" w:rsidRDefault="004B0C37" w:rsidP="004B0C3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8C0657" w:rsidRPr="007E0B31" w14:paraId="29A89EE1" w14:textId="77777777" w:rsidTr="00C60095">
        <w:trPr>
          <w:cantSplit/>
          <w:trPrChange w:id="1095" w:author="Stuart McLarnon" w:date="2025-12-10T12:53:00Z" w16du:dateUtc="2025-12-10T12:53:00Z">
            <w:trPr>
              <w:gridBefore w:val="1"/>
              <w:gridAfter w:val="0"/>
              <w:wAfter w:w="255" w:type="dxa"/>
              <w:cantSplit/>
            </w:trPr>
          </w:trPrChange>
        </w:trPr>
        <w:tc>
          <w:tcPr>
            <w:tcW w:w="2884" w:type="dxa"/>
            <w:tcPrChange w:id="1096" w:author="Stuart McLarnon" w:date="2025-12-10T12:53:00Z" w16du:dateUtc="2025-12-10T12:53:00Z">
              <w:tcPr>
                <w:tcW w:w="2884" w:type="dxa"/>
                <w:gridSpan w:val="3"/>
              </w:tcPr>
            </w:tcPrChange>
          </w:tcPr>
          <w:p w14:paraId="731ADBFE" w14:textId="77777777" w:rsidR="004B0C37" w:rsidRPr="007E0B31" w:rsidRDefault="004B0C37" w:rsidP="004B0C37">
            <w:pPr>
              <w:pStyle w:val="Arial11Bold"/>
              <w:rPr>
                <w:rFonts w:cs="Arial"/>
              </w:rPr>
            </w:pPr>
            <w:r w:rsidRPr="007E0B31">
              <w:rPr>
                <w:rFonts w:cs="Arial"/>
              </w:rPr>
              <w:t>Grid Entry Point</w:t>
            </w:r>
          </w:p>
        </w:tc>
        <w:tc>
          <w:tcPr>
            <w:tcW w:w="6634" w:type="dxa"/>
            <w:tcPrChange w:id="1097" w:author="Stuart McLarnon" w:date="2025-12-10T12:53:00Z" w16du:dateUtc="2025-12-10T12:53:00Z">
              <w:tcPr>
                <w:tcW w:w="6634" w:type="dxa"/>
                <w:gridSpan w:val="4"/>
              </w:tcPr>
            </w:tcPrChange>
          </w:tcPr>
          <w:p w14:paraId="68769E6D"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8C0657" w:rsidRPr="007E0B31" w14:paraId="4F37A1E3" w14:textId="77777777" w:rsidTr="00C60095">
        <w:trPr>
          <w:cantSplit/>
          <w:trPrChange w:id="1098" w:author="Stuart McLarnon" w:date="2025-12-10T12:53:00Z" w16du:dateUtc="2025-12-10T12:53:00Z">
            <w:trPr>
              <w:gridBefore w:val="1"/>
              <w:gridAfter w:val="0"/>
              <w:wAfter w:w="255" w:type="dxa"/>
              <w:cantSplit/>
            </w:trPr>
          </w:trPrChange>
        </w:trPr>
        <w:tc>
          <w:tcPr>
            <w:tcW w:w="2884" w:type="dxa"/>
            <w:tcPrChange w:id="1099" w:author="Stuart McLarnon" w:date="2025-12-10T12:53:00Z" w16du:dateUtc="2025-12-10T12:53:00Z">
              <w:tcPr>
                <w:tcW w:w="2884" w:type="dxa"/>
                <w:gridSpan w:val="3"/>
              </w:tcPr>
            </w:tcPrChange>
          </w:tcPr>
          <w:p w14:paraId="181D6559" w14:textId="7C5C269F" w:rsidR="004B0C37" w:rsidRPr="005F78E9" w:rsidRDefault="004B0C37" w:rsidP="004B0C37">
            <w:pPr>
              <w:pStyle w:val="Arial11Bold"/>
              <w:rPr>
                <w:rFonts w:cs="Arial"/>
              </w:rPr>
            </w:pPr>
            <w:r w:rsidRPr="002510FF">
              <w:rPr>
                <w:rFonts w:cs="Arial"/>
              </w:rPr>
              <w:t>Grid Forming Active Power</w:t>
            </w:r>
          </w:p>
        </w:tc>
        <w:tc>
          <w:tcPr>
            <w:tcW w:w="6634" w:type="dxa"/>
            <w:tcPrChange w:id="1100" w:author="Stuart McLarnon" w:date="2025-12-10T12:53:00Z" w16du:dateUtc="2025-12-10T12:53:00Z">
              <w:tcPr>
                <w:tcW w:w="6634" w:type="dxa"/>
                <w:gridSpan w:val="4"/>
              </w:tcPr>
            </w:tcPrChange>
          </w:tcPr>
          <w:p w14:paraId="3AC5BEDB" w14:textId="764294C6" w:rsidR="004B0C37" w:rsidRPr="005F78E9" w:rsidRDefault="004B0C37" w:rsidP="004B0C37">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8C0657" w:rsidRPr="007E0B31" w14:paraId="7E5E89B0" w14:textId="77777777" w:rsidTr="00C60095">
        <w:trPr>
          <w:cantSplit/>
          <w:trPrChange w:id="1101" w:author="Stuart McLarnon" w:date="2025-12-10T12:53:00Z" w16du:dateUtc="2025-12-10T12:53:00Z">
            <w:trPr>
              <w:gridBefore w:val="1"/>
              <w:gridAfter w:val="0"/>
              <w:wAfter w:w="255" w:type="dxa"/>
              <w:cantSplit/>
            </w:trPr>
          </w:trPrChange>
        </w:trPr>
        <w:tc>
          <w:tcPr>
            <w:tcW w:w="2884" w:type="dxa"/>
            <w:tcPrChange w:id="1102" w:author="Stuart McLarnon" w:date="2025-12-10T12:53:00Z" w16du:dateUtc="2025-12-10T12:53:00Z">
              <w:tcPr>
                <w:tcW w:w="2884" w:type="dxa"/>
                <w:gridSpan w:val="3"/>
              </w:tcPr>
            </w:tcPrChange>
          </w:tcPr>
          <w:p w14:paraId="6590D0EC" w14:textId="6684818F" w:rsidR="004B0C37" w:rsidRPr="00585D91" w:rsidRDefault="004B0C37" w:rsidP="004B0C37">
            <w:pPr>
              <w:pStyle w:val="Arial11Bold"/>
              <w:rPr>
                <w:rFonts w:cs="Arial"/>
              </w:rPr>
            </w:pPr>
            <w:r w:rsidRPr="002510FF">
              <w:rPr>
                <w:rFonts w:cs="Arial"/>
              </w:rPr>
              <w:lastRenderedPageBreak/>
              <w:t>Grid Forming Capability</w:t>
            </w:r>
          </w:p>
        </w:tc>
        <w:tc>
          <w:tcPr>
            <w:tcW w:w="6634" w:type="dxa"/>
            <w:tcPrChange w:id="1103" w:author="Stuart McLarnon" w:date="2025-12-10T12:53:00Z" w16du:dateUtc="2025-12-10T12:53:00Z">
              <w:tcPr>
                <w:tcW w:w="6634" w:type="dxa"/>
                <w:gridSpan w:val="4"/>
              </w:tcPr>
            </w:tcPrChange>
          </w:tcPr>
          <w:p w14:paraId="046B4623" w14:textId="77777777" w:rsidR="004B0C37" w:rsidRPr="002510FF" w:rsidRDefault="004B0C37" w:rsidP="004B0C37">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B0C37" w:rsidRPr="00585D91" w:rsidRDefault="004B0C37" w:rsidP="004B0C37">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8C0657" w:rsidRPr="007E0B31" w14:paraId="35D92F55" w14:textId="77777777" w:rsidTr="00C60095">
        <w:trPr>
          <w:cantSplit/>
          <w:trPrChange w:id="1104" w:author="Stuart McLarnon" w:date="2025-12-10T12:53:00Z" w16du:dateUtc="2025-12-10T12:53:00Z">
            <w:trPr>
              <w:gridBefore w:val="1"/>
              <w:gridAfter w:val="0"/>
              <w:wAfter w:w="255" w:type="dxa"/>
              <w:cantSplit/>
            </w:trPr>
          </w:trPrChange>
        </w:trPr>
        <w:tc>
          <w:tcPr>
            <w:tcW w:w="2884" w:type="dxa"/>
            <w:tcPrChange w:id="1105" w:author="Stuart McLarnon" w:date="2025-12-10T12:53:00Z" w16du:dateUtc="2025-12-10T12:53:00Z">
              <w:tcPr>
                <w:tcW w:w="2884" w:type="dxa"/>
                <w:gridSpan w:val="3"/>
              </w:tcPr>
            </w:tcPrChange>
          </w:tcPr>
          <w:p w14:paraId="790189F5" w14:textId="19A2057B" w:rsidR="004B0C37" w:rsidRPr="00BF5C30" w:rsidRDefault="004B0C37" w:rsidP="004B0C37">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Change w:id="1106" w:author="Stuart McLarnon" w:date="2025-12-10T12:53:00Z" w16du:dateUtc="2025-12-10T12:53:00Z">
              <w:tcPr>
                <w:tcW w:w="6634" w:type="dxa"/>
                <w:gridSpan w:val="4"/>
              </w:tcPr>
            </w:tcPrChange>
          </w:tcPr>
          <w:p w14:paraId="4B166979" w14:textId="77B8FACD" w:rsidR="004B0C37" w:rsidRPr="00BF5C30" w:rsidRDefault="004B0C37" w:rsidP="004B0C37">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8C0657" w:rsidRPr="007E0B31" w14:paraId="1FA19575" w14:textId="77777777" w:rsidTr="00C60095">
        <w:trPr>
          <w:cantSplit/>
          <w:trPrChange w:id="1107" w:author="Stuart McLarnon" w:date="2025-12-10T12:53:00Z" w16du:dateUtc="2025-12-10T12:53:00Z">
            <w:trPr>
              <w:gridBefore w:val="1"/>
              <w:gridAfter w:val="0"/>
              <w:wAfter w:w="255" w:type="dxa"/>
              <w:cantSplit/>
            </w:trPr>
          </w:trPrChange>
        </w:trPr>
        <w:tc>
          <w:tcPr>
            <w:tcW w:w="2884" w:type="dxa"/>
            <w:tcPrChange w:id="1108" w:author="Stuart McLarnon" w:date="2025-12-10T12:53:00Z" w16du:dateUtc="2025-12-10T12:53:00Z">
              <w:tcPr>
                <w:tcW w:w="2884" w:type="dxa"/>
                <w:gridSpan w:val="3"/>
              </w:tcPr>
            </w:tcPrChange>
          </w:tcPr>
          <w:p w14:paraId="1D0306EC" w14:textId="0E7A7061" w:rsidR="004B0C37" w:rsidRPr="00BF5C30" w:rsidRDefault="004B0C37" w:rsidP="004B0C37">
            <w:pPr>
              <w:pStyle w:val="Arial11Bold"/>
              <w:rPr>
                <w:rFonts w:cs="Arial"/>
              </w:rPr>
            </w:pPr>
            <w:r w:rsidRPr="002510FF">
              <w:rPr>
                <w:rFonts w:cs="Arial"/>
              </w:rPr>
              <w:t>Grid Forming Plant</w:t>
            </w:r>
          </w:p>
        </w:tc>
        <w:tc>
          <w:tcPr>
            <w:tcW w:w="6634" w:type="dxa"/>
            <w:tcPrChange w:id="1109" w:author="Stuart McLarnon" w:date="2025-12-10T12:53:00Z" w16du:dateUtc="2025-12-10T12:53:00Z">
              <w:tcPr>
                <w:tcW w:w="6634" w:type="dxa"/>
                <w:gridSpan w:val="4"/>
              </w:tcPr>
            </w:tcPrChange>
          </w:tcPr>
          <w:p w14:paraId="182D5EFC" w14:textId="0A35EDEB" w:rsidR="004B0C37" w:rsidRPr="00BF5C30" w:rsidRDefault="004B0C37" w:rsidP="004B0C37">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8C0657" w:rsidRPr="007E0B31" w14:paraId="05065603" w14:textId="77777777" w:rsidTr="00C60095">
        <w:trPr>
          <w:cantSplit/>
          <w:trPrChange w:id="1110" w:author="Stuart McLarnon" w:date="2025-12-10T12:53:00Z" w16du:dateUtc="2025-12-10T12:53:00Z">
            <w:trPr>
              <w:gridBefore w:val="1"/>
              <w:gridAfter w:val="0"/>
              <w:wAfter w:w="255" w:type="dxa"/>
              <w:cantSplit/>
            </w:trPr>
          </w:trPrChange>
        </w:trPr>
        <w:tc>
          <w:tcPr>
            <w:tcW w:w="2884" w:type="dxa"/>
            <w:tcPrChange w:id="1111" w:author="Stuart McLarnon" w:date="2025-12-10T12:53:00Z" w16du:dateUtc="2025-12-10T12:53:00Z">
              <w:tcPr>
                <w:tcW w:w="2884" w:type="dxa"/>
                <w:gridSpan w:val="3"/>
              </w:tcPr>
            </w:tcPrChange>
          </w:tcPr>
          <w:p w14:paraId="1DD8583E" w14:textId="51F4F815" w:rsidR="004B0C37" w:rsidRPr="00BF5C30" w:rsidRDefault="004B0C37" w:rsidP="004B0C37">
            <w:pPr>
              <w:pStyle w:val="Arial11Bold"/>
              <w:rPr>
                <w:rFonts w:cs="Arial"/>
              </w:rPr>
            </w:pPr>
            <w:r w:rsidRPr="002510FF">
              <w:rPr>
                <w:rFonts w:cs="Arial"/>
              </w:rPr>
              <w:t>Grid Forming Plant Owner</w:t>
            </w:r>
          </w:p>
        </w:tc>
        <w:tc>
          <w:tcPr>
            <w:tcW w:w="6634" w:type="dxa"/>
            <w:tcPrChange w:id="1112" w:author="Stuart McLarnon" w:date="2025-12-10T12:53:00Z" w16du:dateUtc="2025-12-10T12:53:00Z">
              <w:tcPr>
                <w:tcW w:w="6634" w:type="dxa"/>
                <w:gridSpan w:val="4"/>
              </w:tcPr>
            </w:tcPrChange>
          </w:tcPr>
          <w:p w14:paraId="0FBDF255" w14:textId="3DDE21CF" w:rsidR="004B0C37" w:rsidRPr="00BF5C30" w:rsidRDefault="004B0C37" w:rsidP="004B0C37">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8C0657" w:rsidRPr="007E0B31" w14:paraId="4C4746AD" w14:textId="77777777" w:rsidTr="00C60095">
        <w:trPr>
          <w:cantSplit/>
          <w:trPrChange w:id="1113" w:author="Stuart McLarnon" w:date="2025-12-10T12:53:00Z" w16du:dateUtc="2025-12-10T12:53:00Z">
            <w:trPr>
              <w:gridBefore w:val="1"/>
              <w:gridAfter w:val="0"/>
              <w:wAfter w:w="255" w:type="dxa"/>
              <w:cantSplit/>
            </w:trPr>
          </w:trPrChange>
        </w:trPr>
        <w:tc>
          <w:tcPr>
            <w:tcW w:w="2884" w:type="dxa"/>
            <w:tcPrChange w:id="1114" w:author="Stuart McLarnon" w:date="2025-12-10T12:53:00Z" w16du:dateUtc="2025-12-10T12:53:00Z">
              <w:tcPr>
                <w:tcW w:w="2884" w:type="dxa"/>
                <w:gridSpan w:val="3"/>
              </w:tcPr>
            </w:tcPrChange>
          </w:tcPr>
          <w:p w14:paraId="639AEB9D" w14:textId="0DC3D66C" w:rsidR="004B0C37" w:rsidRPr="00BF5C30" w:rsidRDefault="004B0C37" w:rsidP="004B0C37">
            <w:pPr>
              <w:pStyle w:val="Arial11Bold"/>
              <w:rPr>
                <w:rFonts w:cs="Arial"/>
              </w:rPr>
            </w:pPr>
            <w:r w:rsidRPr="002510FF">
              <w:rPr>
                <w:rFonts w:cs="Arial"/>
              </w:rPr>
              <w:t>Grid Forming Unit</w:t>
            </w:r>
          </w:p>
        </w:tc>
        <w:tc>
          <w:tcPr>
            <w:tcW w:w="6634" w:type="dxa"/>
            <w:tcPrChange w:id="1115" w:author="Stuart McLarnon" w:date="2025-12-10T12:53:00Z" w16du:dateUtc="2025-12-10T12:53:00Z">
              <w:tcPr>
                <w:tcW w:w="6634" w:type="dxa"/>
                <w:gridSpan w:val="4"/>
              </w:tcPr>
            </w:tcPrChange>
          </w:tcPr>
          <w:p w14:paraId="494DE497" w14:textId="6B458BD3" w:rsidR="004B0C37" w:rsidRPr="00BF5C30" w:rsidRDefault="004B0C37" w:rsidP="004B0C37">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8C0657" w:rsidRPr="007E0B31" w14:paraId="456B70AD" w14:textId="77777777" w:rsidTr="00C60095">
        <w:trPr>
          <w:cantSplit/>
          <w:trPrChange w:id="1116" w:author="Stuart McLarnon" w:date="2025-12-10T12:53:00Z" w16du:dateUtc="2025-12-10T12:53:00Z">
            <w:trPr>
              <w:gridBefore w:val="1"/>
              <w:gridAfter w:val="0"/>
              <w:wAfter w:w="255" w:type="dxa"/>
              <w:cantSplit/>
            </w:trPr>
          </w:trPrChange>
        </w:trPr>
        <w:tc>
          <w:tcPr>
            <w:tcW w:w="2884" w:type="dxa"/>
            <w:tcPrChange w:id="1117" w:author="Stuart McLarnon" w:date="2025-12-10T12:53:00Z" w16du:dateUtc="2025-12-10T12:53:00Z">
              <w:tcPr>
                <w:tcW w:w="2884" w:type="dxa"/>
                <w:gridSpan w:val="3"/>
              </w:tcPr>
            </w:tcPrChange>
          </w:tcPr>
          <w:p w14:paraId="5CDD4F61" w14:textId="4CE4ACED" w:rsidR="004B0C37" w:rsidRPr="00BF5C30" w:rsidRDefault="004B0C37" w:rsidP="004B0C37">
            <w:pPr>
              <w:pStyle w:val="Arial11Bold"/>
              <w:rPr>
                <w:rFonts w:cs="Arial"/>
              </w:rPr>
            </w:pPr>
            <w:r w:rsidRPr="002510FF">
              <w:rPr>
                <w:rFonts w:cs="Arial"/>
              </w:rPr>
              <w:t>Grid Oscillation Value</w:t>
            </w:r>
          </w:p>
        </w:tc>
        <w:tc>
          <w:tcPr>
            <w:tcW w:w="6634" w:type="dxa"/>
            <w:tcPrChange w:id="1118" w:author="Stuart McLarnon" w:date="2025-12-10T12:53:00Z" w16du:dateUtc="2025-12-10T12:53:00Z">
              <w:tcPr>
                <w:tcW w:w="6634" w:type="dxa"/>
                <w:gridSpan w:val="4"/>
              </w:tcPr>
            </w:tcPrChange>
          </w:tcPr>
          <w:p w14:paraId="313B279D" w14:textId="7BCAD896" w:rsidR="004B0C37" w:rsidRPr="00BF5C30" w:rsidRDefault="004B0C37" w:rsidP="004B0C37">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8C0657" w:rsidRPr="007E0B31" w14:paraId="66172056" w14:textId="77777777" w:rsidTr="00C60095">
        <w:trPr>
          <w:cantSplit/>
          <w:trPrChange w:id="1119" w:author="Stuart McLarnon" w:date="2025-12-10T12:53:00Z" w16du:dateUtc="2025-12-10T12:53:00Z">
            <w:trPr>
              <w:gridBefore w:val="1"/>
              <w:gridAfter w:val="0"/>
              <w:wAfter w:w="255" w:type="dxa"/>
              <w:cantSplit/>
            </w:trPr>
          </w:trPrChange>
        </w:trPr>
        <w:tc>
          <w:tcPr>
            <w:tcW w:w="2884" w:type="dxa"/>
            <w:tcPrChange w:id="1120" w:author="Stuart McLarnon" w:date="2025-12-10T12:53:00Z" w16du:dateUtc="2025-12-10T12:53:00Z">
              <w:tcPr>
                <w:tcW w:w="2884" w:type="dxa"/>
                <w:gridSpan w:val="3"/>
              </w:tcPr>
            </w:tcPrChange>
          </w:tcPr>
          <w:p w14:paraId="44E3EB10" w14:textId="77777777" w:rsidR="004B0C37" w:rsidRPr="007E0B31" w:rsidRDefault="004B0C37" w:rsidP="004B0C37">
            <w:pPr>
              <w:pStyle w:val="Arial11Bold"/>
              <w:rPr>
                <w:rFonts w:cs="Arial"/>
              </w:rPr>
            </w:pPr>
            <w:r w:rsidRPr="007E0B31">
              <w:rPr>
                <w:rFonts w:cs="Arial"/>
              </w:rPr>
              <w:t>Grid Supply Point</w:t>
            </w:r>
          </w:p>
        </w:tc>
        <w:tc>
          <w:tcPr>
            <w:tcW w:w="6634" w:type="dxa"/>
            <w:tcPrChange w:id="1121" w:author="Stuart McLarnon" w:date="2025-12-10T12:53:00Z" w16du:dateUtc="2025-12-10T12:53:00Z">
              <w:tcPr>
                <w:tcW w:w="6634" w:type="dxa"/>
                <w:gridSpan w:val="4"/>
              </w:tcPr>
            </w:tcPrChange>
          </w:tcPr>
          <w:p w14:paraId="76BDB008" w14:textId="0EB7F897" w:rsidR="004B0C37" w:rsidRPr="007E0B31" w:rsidRDefault="004B0C37" w:rsidP="004B0C37">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C60095" w:rsidRPr="007E0B31" w14:paraId="0FBA21A7" w14:textId="77777777" w:rsidTr="00C60095">
        <w:trPr>
          <w:cantSplit/>
          <w:ins w:id="1122" w:author="Stuart McLarnon" w:date="2025-12-10T11:50:00Z"/>
        </w:trPr>
        <w:tc>
          <w:tcPr>
            <w:tcW w:w="2884" w:type="dxa"/>
            <w:tcBorders>
              <w:top w:val="single" w:sz="4" w:space="0" w:color="auto"/>
              <w:left w:val="single" w:sz="4" w:space="0" w:color="auto"/>
              <w:bottom w:val="single" w:sz="4" w:space="0" w:color="auto"/>
              <w:right w:val="single" w:sz="4" w:space="0" w:color="auto"/>
            </w:tcBorders>
          </w:tcPr>
          <w:p w14:paraId="654572EF" w14:textId="77777777" w:rsidR="000F5020" w:rsidRPr="007E0B31" w:rsidRDefault="000F5020" w:rsidP="00F150CA">
            <w:pPr>
              <w:pStyle w:val="Arial11Bold"/>
              <w:rPr>
                <w:ins w:id="1123" w:author="Stuart McLarnon" w:date="2025-12-10T11:50:00Z" w16du:dateUtc="2025-12-10T11:50:00Z"/>
                <w:rFonts w:cs="Arial"/>
              </w:rPr>
            </w:pPr>
            <w:ins w:id="1124" w:author="Stuart McLarnon" w:date="2025-12-10T11:50:00Z" w16du:dateUtc="2025-12-10T11:50:00Z">
              <w:r w:rsidRPr="009D62AD">
                <w:rPr>
                  <w:bCs/>
                </w:rPr>
                <w:t>Gross Demand</w:t>
              </w:r>
            </w:ins>
          </w:p>
        </w:tc>
        <w:tc>
          <w:tcPr>
            <w:tcW w:w="6634" w:type="dxa"/>
            <w:tcBorders>
              <w:top w:val="single" w:sz="4" w:space="0" w:color="auto"/>
              <w:left w:val="single" w:sz="4" w:space="0" w:color="auto"/>
              <w:bottom w:val="single" w:sz="4" w:space="0" w:color="auto"/>
              <w:right w:val="single" w:sz="4" w:space="0" w:color="auto"/>
            </w:tcBorders>
          </w:tcPr>
          <w:p w14:paraId="34572F30" w14:textId="77777777" w:rsidR="000F5020" w:rsidRPr="007E0B31" w:rsidRDefault="000F5020" w:rsidP="00F150CA">
            <w:pPr>
              <w:pStyle w:val="TableArial11"/>
              <w:rPr>
                <w:ins w:id="1125" w:author="Stuart McLarnon" w:date="2025-12-10T11:50:00Z" w16du:dateUtc="2025-12-10T11:50:00Z"/>
                <w:rFonts w:cs="Arial"/>
              </w:rPr>
            </w:pPr>
            <w:ins w:id="1126" w:author="Stuart McLarnon" w:date="2025-12-10T11:50:00Z" w16du:dateUtc="2025-12-10T11:50:00Z">
              <w:r w:rsidRPr="57E8CC90">
                <w:rPr>
                  <w:rFonts w:cs="Arial"/>
                </w:rPr>
                <w:t xml:space="preserve">The sum of the </w:t>
              </w:r>
              <w:r w:rsidRPr="57E8CC90">
                <w:rPr>
                  <w:rFonts w:cs="Arial"/>
                  <w:b/>
                  <w:bCs/>
                </w:rPr>
                <w:t>Group Demand</w:t>
              </w:r>
              <w:r w:rsidRPr="57E8CC90">
                <w:rPr>
                  <w:rFonts w:cs="Arial"/>
                </w:rPr>
                <w:t xml:space="preserve"> and </w:t>
              </w:r>
              <w:r w:rsidRPr="57E8CC90">
                <w:rPr>
                  <w:rFonts w:cs="Arial"/>
                  <w:b/>
                  <w:bCs/>
                </w:rPr>
                <w:t xml:space="preserve">Embedded </w:t>
              </w:r>
              <w:r>
                <w:rPr>
                  <w:rFonts w:cs="Arial"/>
                  <w:b/>
                  <w:bCs/>
                </w:rPr>
                <w:t>Power Station</w:t>
              </w:r>
              <w:r w:rsidRPr="57E8CC90">
                <w:rPr>
                  <w:rFonts w:cs="Arial"/>
                  <w:b/>
                  <w:bCs/>
                </w:rPr>
                <w:t xml:space="preserve"> Import</w:t>
              </w:r>
              <w:r w:rsidRPr="004D43D9">
                <w:rPr>
                  <w:rFonts w:cs="Arial"/>
                </w:rPr>
                <w:t>.</w:t>
              </w:r>
            </w:ins>
          </w:p>
        </w:tc>
      </w:tr>
      <w:tr w:rsidR="008C0657" w:rsidRPr="007E0B31" w14:paraId="0AA8076E" w14:textId="77777777" w:rsidTr="00C60095">
        <w:trPr>
          <w:cantSplit/>
          <w:trPrChange w:id="1127" w:author="Stuart McLarnon" w:date="2025-12-10T12:53:00Z" w16du:dateUtc="2025-12-10T12:53:00Z">
            <w:trPr>
              <w:gridBefore w:val="1"/>
              <w:gridAfter w:val="0"/>
              <w:wAfter w:w="255" w:type="dxa"/>
              <w:cantSplit/>
            </w:trPr>
          </w:trPrChange>
        </w:trPr>
        <w:tc>
          <w:tcPr>
            <w:tcW w:w="2884" w:type="dxa"/>
            <w:tcPrChange w:id="1128" w:author="Stuart McLarnon" w:date="2025-12-10T12:53:00Z" w16du:dateUtc="2025-12-10T12:53:00Z">
              <w:tcPr>
                <w:tcW w:w="2884" w:type="dxa"/>
                <w:gridSpan w:val="3"/>
              </w:tcPr>
            </w:tcPrChange>
          </w:tcPr>
          <w:p w14:paraId="20405FC8" w14:textId="77777777" w:rsidR="004B0C37" w:rsidRPr="007E0B31" w:rsidRDefault="004B0C37" w:rsidP="004B0C37">
            <w:pPr>
              <w:pStyle w:val="Arial11Bold"/>
              <w:rPr>
                <w:rFonts w:cs="Arial"/>
              </w:rPr>
            </w:pPr>
            <w:r w:rsidRPr="007E0B31">
              <w:rPr>
                <w:rFonts w:cs="Arial"/>
              </w:rPr>
              <w:t>Group</w:t>
            </w:r>
          </w:p>
        </w:tc>
        <w:tc>
          <w:tcPr>
            <w:tcW w:w="6634" w:type="dxa"/>
            <w:tcPrChange w:id="1129" w:author="Stuart McLarnon" w:date="2025-12-10T12:53:00Z" w16du:dateUtc="2025-12-10T12:53:00Z">
              <w:tcPr>
                <w:tcW w:w="6634" w:type="dxa"/>
                <w:gridSpan w:val="4"/>
              </w:tcPr>
            </w:tcPrChange>
          </w:tcPr>
          <w:p w14:paraId="60A73BA5" w14:textId="77777777" w:rsidR="004B0C37" w:rsidRPr="007E0B31" w:rsidRDefault="004B0C37" w:rsidP="004B0C37">
            <w:pPr>
              <w:pStyle w:val="TableArial11"/>
              <w:rPr>
                <w:rFonts w:cs="Arial"/>
              </w:rPr>
            </w:pPr>
            <w:bookmarkStart w:id="113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130"/>
          </w:p>
        </w:tc>
      </w:tr>
      <w:tr w:rsidR="000F5020" w:rsidRPr="0051344A" w14:paraId="22BDF29E" w14:textId="77777777" w:rsidTr="00C60095">
        <w:trPr>
          <w:cantSplit/>
          <w:ins w:id="1131" w:author="Stuart McLarnon" w:date="2025-12-10T11:51:00Z"/>
          <w:trPrChange w:id="1132" w:author="Stuart McLarnon" w:date="2025-12-10T12:53:00Z" w16du:dateUtc="2025-12-10T12:53:00Z">
            <w:trPr>
              <w:gridBefore w:val="1"/>
              <w:gridAfter w:val="0"/>
              <w:wAfter w:w="255" w:type="dxa"/>
              <w:cantSplit/>
            </w:trPr>
          </w:trPrChange>
        </w:trPr>
        <w:tc>
          <w:tcPr>
            <w:tcW w:w="2884" w:type="dxa"/>
            <w:tcPrChange w:id="1133" w:author="Stuart McLarnon" w:date="2025-12-10T12:53:00Z" w16du:dateUtc="2025-12-10T12:53:00Z">
              <w:tcPr>
                <w:tcW w:w="2884" w:type="dxa"/>
                <w:gridSpan w:val="3"/>
              </w:tcPr>
            </w:tcPrChange>
          </w:tcPr>
          <w:p w14:paraId="6DA36014" w14:textId="77777777" w:rsidR="000F5020" w:rsidRPr="0079139F" w:rsidRDefault="000F5020" w:rsidP="00F150CA">
            <w:pPr>
              <w:pStyle w:val="Arial11Bold"/>
              <w:rPr>
                <w:ins w:id="1134" w:author="Stuart McLarnon" w:date="2025-12-10T11:51:00Z" w16du:dateUtc="2025-12-10T11:51:00Z"/>
                <w:rFonts w:cs="Arial"/>
              </w:rPr>
            </w:pPr>
            <w:ins w:id="1135" w:author="Stuart McLarnon" w:date="2025-12-10T11:51:00Z" w16du:dateUtc="2025-12-10T11:51:00Z">
              <w:r>
                <w:rPr>
                  <w:rFonts w:cs="Arial"/>
                </w:rPr>
                <w:lastRenderedPageBreak/>
                <w:t>Group Demand</w:t>
              </w:r>
            </w:ins>
          </w:p>
        </w:tc>
        <w:tc>
          <w:tcPr>
            <w:tcW w:w="6634" w:type="dxa"/>
            <w:tcPrChange w:id="1136" w:author="Stuart McLarnon" w:date="2025-12-10T12:53:00Z" w16du:dateUtc="2025-12-10T12:53:00Z">
              <w:tcPr>
                <w:tcW w:w="6634" w:type="dxa"/>
                <w:gridSpan w:val="4"/>
              </w:tcPr>
            </w:tcPrChange>
          </w:tcPr>
          <w:p w14:paraId="2FA9DE32" w14:textId="77777777" w:rsidR="000F5020" w:rsidRPr="0051344A" w:rsidRDefault="000F5020" w:rsidP="00F150CA">
            <w:pPr>
              <w:pStyle w:val="TableArial11"/>
              <w:rPr>
                <w:ins w:id="1137" w:author="Stuart McLarnon" w:date="2025-12-10T11:51:00Z" w16du:dateUtc="2025-12-10T11:51:00Z"/>
                <w:rFonts w:cs="Arial"/>
              </w:rPr>
            </w:pPr>
            <w:ins w:id="1138" w:author="Stuart McLarnon" w:date="2025-12-10T11:51:00Z" w16du:dateUtc="2025-12-10T11:51:00Z">
              <w:r>
                <w:rPr>
                  <w:rFonts w:cs="Arial"/>
                </w:rPr>
                <w:t xml:space="preserve">Aggregated </w:t>
              </w:r>
              <w:r w:rsidRPr="004D43D9">
                <w:rPr>
                  <w:rFonts w:cs="Arial"/>
                  <w:b/>
                  <w:bCs/>
                </w:rPr>
                <w:t>Embedded Customer Import</w:t>
              </w:r>
              <w:r>
                <w:rPr>
                  <w:rFonts w:cs="Arial"/>
                </w:rPr>
                <w:t xml:space="preserve"> summated with the associated </w:t>
              </w:r>
              <w:r w:rsidRPr="004D43D9">
                <w:rPr>
                  <w:rFonts w:cs="Arial"/>
                  <w:b/>
                  <w:bCs/>
                </w:rPr>
                <w:t>Lat</w:t>
              </w:r>
              <w:r>
                <w:rPr>
                  <w:rFonts w:cs="Arial"/>
                  <w:b/>
                  <w:bCs/>
                </w:rPr>
                <w:t>e</w:t>
              </w:r>
              <w:r w:rsidRPr="004D43D9">
                <w:rPr>
                  <w:rFonts w:cs="Arial"/>
                  <w:b/>
                  <w:bCs/>
                </w:rPr>
                <w:t>nt Demand</w:t>
              </w:r>
              <w:r>
                <w:rPr>
                  <w:rFonts w:cs="Arial"/>
                </w:rPr>
                <w:t>.</w:t>
              </w:r>
            </w:ins>
          </w:p>
        </w:tc>
      </w:tr>
      <w:tr w:rsidR="008C0657" w:rsidRPr="0079139F" w14:paraId="5A25DA6A" w14:textId="77777777" w:rsidTr="00C60095">
        <w:trPr>
          <w:cantSplit/>
          <w:trPrChange w:id="1139" w:author="Stuart McLarnon" w:date="2025-12-10T12:53:00Z" w16du:dateUtc="2025-12-10T12:53:00Z">
            <w:trPr>
              <w:gridBefore w:val="1"/>
              <w:gridAfter w:val="0"/>
              <w:wAfter w:w="255" w:type="dxa"/>
              <w:cantSplit/>
            </w:trPr>
          </w:trPrChange>
        </w:trPr>
        <w:tc>
          <w:tcPr>
            <w:tcW w:w="2884" w:type="dxa"/>
            <w:tcPrChange w:id="1140" w:author="Stuart McLarnon" w:date="2025-12-10T12:53:00Z" w16du:dateUtc="2025-12-10T12:53:00Z">
              <w:tcPr>
                <w:tcW w:w="2884" w:type="dxa"/>
                <w:gridSpan w:val="3"/>
              </w:tcPr>
            </w:tcPrChange>
          </w:tcPr>
          <w:p w14:paraId="704101E4" w14:textId="22CAEA65" w:rsidR="004B0C37" w:rsidRPr="0079139F" w:rsidRDefault="004B0C37" w:rsidP="004B0C37">
            <w:pPr>
              <w:pStyle w:val="Arial11Bold"/>
              <w:rPr>
                <w:rFonts w:cs="Arial"/>
              </w:rPr>
            </w:pPr>
            <w:r w:rsidRPr="0079139F">
              <w:rPr>
                <w:rFonts w:cs="Arial"/>
              </w:rPr>
              <w:t>GSP Group</w:t>
            </w:r>
          </w:p>
        </w:tc>
        <w:tc>
          <w:tcPr>
            <w:tcW w:w="6634" w:type="dxa"/>
            <w:tcPrChange w:id="1141" w:author="Stuart McLarnon" w:date="2025-12-10T12:53:00Z" w16du:dateUtc="2025-12-10T12:53:00Z">
              <w:tcPr>
                <w:tcW w:w="6634" w:type="dxa"/>
                <w:gridSpan w:val="4"/>
              </w:tcPr>
            </w:tcPrChange>
          </w:tcPr>
          <w:p w14:paraId="08F28004" w14:textId="5D8EEE7F" w:rsidR="004B0C37" w:rsidRPr="0079139F" w:rsidRDefault="004B0C37" w:rsidP="004B0C37">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8C0657" w:rsidRPr="007E0B31" w14:paraId="44F4F627" w14:textId="77777777" w:rsidTr="00C60095">
        <w:trPr>
          <w:cantSplit/>
          <w:trPrChange w:id="1142" w:author="Stuart McLarnon" w:date="2025-12-10T12:53:00Z" w16du:dateUtc="2025-12-10T12:53:00Z">
            <w:trPr>
              <w:gridBefore w:val="1"/>
              <w:gridAfter w:val="0"/>
              <w:wAfter w:w="255" w:type="dxa"/>
              <w:cantSplit/>
            </w:trPr>
          </w:trPrChange>
        </w:trPr>
        <w:tc>
          <w:tcPr>
            <w:tcW w:w="2884" w:type="dxa"/>
            <w:tcPrChange w:id="1143" w:author="Stuart McLarnon" w:date="2025-12-10T12:53:00Z" w16du:dateUtc="2025-12-10T12:53:00Z">
              <w:tcPr>
                <w:tcW w:w="2884" w:type="dxa"/>
                <w:gridSpan w:val="3"/>
              </w:tcPr>
            </w:tcPrChange>
          </w:tcPr>
          <w:p w14:paraId="6B31BC4F" w14:textId="77777777" w:rsidR="004B0C37" w:rsidRPr="007E0B31" w:rsidRDefault="004B0C37" w:rsidP="004B0C37">
            <w:pPr>
              <w:pStyle w:val="Arial11Bold"/>
              <w:rPr>
                <w:rFonts w:cs="Arial"/>
              </w:rPr>
            </w:pPr>
            <w:r w:rsidRPr="007E0B31">
              <w:rPr>
                <w:rFonts w:cs="Arial"/>
              </w:rPr>
              <w:t>Headroom</w:t>
            </w:r>
          </w:p>
        </w:tc>
        <w:tc>
          <w:tcPr>
            <w:tcW w:w="6634" w:type="dxa"/>
            <w:tcPrChange w:id="1144" w:author="Stuart McLarnon" w:date="2025-12-10T12:53:00Z" w16du:dateUtc="2025-12-10T12:53:00Z">
              <w:tcPr>
                <w:tcW w:w="6634" w:type="dxa"/>
                <w:gridSpan w:val="4"/>
              </w:tcPr>
            </w:tcPrChange>
          </w:tcPr>
          <w:p w14:paraId="6E120920" w14:textId="77777777" w:rsidR="004B0C37" w:rsidRPr="007E0B31" w:rsidRDefault="004B0C37" w:rsidP="004B0C37">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8C0657" w:rsidRPr="007E0B31" w14:paraId="4AFF1172" w14:textId="77777777" w:rsidTr="00C60095">
        <w:trPr>
          <w:cantSplit/>
          <w:trPrChange w:id="1145" w:author="Stuart McLarnon" w:date="2025-12-10T12:53:00Z" w16du:dateUtc="2025-12-10T12:53:00Z">
            <w:trPr>
              <w:gridBefore w:val="1"/>
              <w:gridAfter w:val="0"/>
              <w:wAfter w:w="255" w:type="dxa"/>
              <w:cantSplit/>
            </w:trPr>
          </w:trPrChange>
        </w:trPr>
        <w:tc>
          <w:tcPr>
            <w:tcW w:w="2884" w:type="dxa"/>
            <w:tcPrChange w:id="1146" w:author="Stuart McLarnon" w:date="2025-12-10T12:53:00Z" w16du:dateUtc="2025-12-10T12:53:00Z">
              <w:tcPr>
                <w:tcW w:w="2884" w:type="dxa"/>
                <w:gridSpan w:val="3"/>
              </w:tcPr>
            </w:tcPrChange>
          </w:tcPr>
          <w:p w14:paraId="049414CE" w14:textId="77777777" w:rsidR="004B0C37" w:rsidRPr="007E0B31" w:rsidRDefault="004B0C37" w:rsidP="004B0C37">
            <w:pPr>
              <w:pStyle w:val="Arial11Bold"/>
              <w:rPr>
                <w:rFonts w:cs="Arial"/>
              </w:rPr>
            </w:pPr>
            <w:r w:rsidRPr="007E0B31">
              <w:rPr>
                <w:rFonts w:cs="Arial"/>
              </w:rPr>
              <w:t>High Frequency Response</w:t>
            </w:r>
          </w:p>
        </w:tc>
        <w:tc>
          <w:tcPr>
            <w:tcW w:w="6634" w:type="dxa"/>
            <w:tcPrChange w:id="1147" w:author="Stuart McLarnon" w:date="2025-12-10T12:53:00Z" w16du:dateUtc="2025-12-10T12:53:00Z">
              <w:tcPr>
                <w:tcW w:w="6634" w:type="dxa"/>
                <w:gridSpan w:val="4"/>
              </w:tcPr>
            </w:tcPrChange>
          </w:tcPr>
          <w:p w14:paraId="3FEEE61F" w14:textId="0D8ECC66" w:rsidR="004B0C37" w:rsidRPr="007E0B31" w:rsidRDefault="004B0C37" w:rsidP="004B0C37">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8C0657" w:rsidRPr="007E0B31" w14:paraId="531CF8DE" w14:textId="77777777" w:rsidTr="00C60095">
        <w:trPr>
          <w:cantSplit/>
          <w:trPrChange w:id="1148" w:author="Stuart McLarnon" w:date="2025-12-10T12:53:00Z" w16du:dateUtc="2025-12-10T12:53:00Z">
            <w:trPr>
              <w:gridBefore w:val="1"/>
              <w:gridAfter w:val="0"/>
              <w:wAfter w:w="255" w:type="dxa"/>
              <w:cantSplit/>
            </w:trPr>
          </w:trPrChange>
        </w:trPr>
        <w:tc>
          <w:tcPr>
            <w:tcW w:w="2884" w:type="dxa"/>
            <w:tcPrChange w:id="1149" w:author="Stuart McLarnon" w:date="2025-12-10T12:53:00Z" w16du:dateUtc="2025-12-10T12:53:00Z">
              <w:tcPr>
                <w:tcW w:w="2884" w:type="dxa"/>
                <w:gridSpan w:val="3"/>
              </w:tcPr>
            </w:tcPrChange>
          </w:tcPr>
          <w:p w14:paraId="364D289E" w14:textId="77777777" w:rsidR="004B0C37" w:rsidRPr="007E0B31" w:rsidRDefault="004B0C37" w:rsidP="004B0C37">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Change w:id="1150" w:author="Stuart McLarnon" w:date="2025-12-10T12:53:00Z" w16du:dateUtc="2025-12-10T12:53:00Z">
              <w:tcPr>
                <w:tcW w:w="6634" w:type="dxa"/>
                <w:gridSpan w:val="4"/>
              </w:tcPr>
            </w:tcPrChange>
          </w:tcPr>
          <w:p w14:paraId="491C05F2"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8C0657" w:rsidRPr="007E0B31" w14:paraId="552B3754" w14:textId="77777777" w:rsidTr="00C60095">
        <w:trPr>
          <w:cantSplit/>
          <w:trHeight w:val="524"/>
          <w:trPrChange w:id="1151" w:author="Stuart McLarnon" w:date="2025-12-10T12:53:00Z" w16du:dateUtc="2025-12-10T12:53:00Z">
            <w:trPr>
              <w:gridBefore w:val="1"/>
              <w:gridAfter w:val="0"/>
              <w:wAfter w:w="255" w:type="dxa"/>
              <w:cantSplit/>
              <w:trHeight w:val="524"/>
            </w:trPr>
          </w:trPrChange>
        </w:trPr>
        <w:tc>
          <w:tcPr>
            <w:tcW w:w="2884" w:type="dxa"/>
            <w:tcPrChange w:id="1152" w:author="Stuart McLarnon" w:date="2025-12-10T12:53:00Z" w16du:dateUtc="2025-12-10T12:53:00Z">
              <w:tcPr>
                <w:tcW w:w="2884" w:type="dxa"/>
                <w:gridSpan w:val="3"/>
              </w:tcPr>
            </w:tcPrChange>
          </w:tcPr>
          <w:p w14:paraId="243671CC" w14:textId="5CC5CA8B" w:rsidR="004B0C37" w:rsidRPr="009D4B8D" w:rsidRDefault="004B0C37" w:rsidP="004B0C37">
            <w:pPr>
              <w:rPr>
                <w:b/>
                <w:bCs/>
              </w:rPr>
            </w:pPr>
            <w:r w:rsidRPr="009D4B8D">
              <w:rPr>
                <w:b/>
                <w:bCs/>
              </w:rPr>
              <w:t>Historic Frequency Data</w:t>
            </w:r>
          </w:p>
        </w:tc>
        <w:tc>
          <w:tcPr>
            <w:tcW w:w="6634" w:type="dxa"/>
            <w:tcPrChange w:id="1153" w:author="Stuart McLarnon" w:date="2025-12-10T12:53:00Z" w16du:dateUtc="2025-12-10T12:53:00Z">
              <w:tcPr>
                <w:tcW w:w="6634" w:type="dxa"/>
                <w:gridSpan w:val="4"/>
              </w:tcPr>
            </w:tcPrChange>
          </w:tcPr>
          <w:p w14:paraId="57B851E9" w14:textId="6208BB5F" w:rsidR="004B0C37" w:rsidRPr="009D4B8D" w:rsidRDefault="004B0C37" w:rsidP="004B0C37">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8C0657" w:rsidRPr="007E0B31" w14:paraId="2295F8BF" w14:textId="77777777" w:rsidTr="00C60095">
        <w:trPr>
          <w:cantSplit/>
          <w:trPrChange w:id="1154" w:author="Stuart McLarnon" w:date="2025-12-10T12:53:00Z" w16du:dateUtc="2025-12-10T12:53:00Z">
            <w:trPr>
              <w:gridBefore w:val="1"/>
              <w:gridAfter w:val="0"/>
              <w:wAfter w:w="255" w:type="dxa"/>
              <w:cantSplit/>
            </w:trPr>
          </w:trPrChange>
        </w:trPr>
        <w:tc>
          <w:tcPr>
            <w:tcW w:w="2884" w:type="dxa"/>
            <w:tcPrChange w:id="1155" w:author="Stuart McLarnon" w:date="2025-12-10T12:53:00Z" w16du:dateUtc="2025-12-10T12:53:00Z">
              <w:tcPr>
                <w:tcW w:w="2884" w:type="dxa"/>
                <w:gridSpan w:val="3"/>
              </w:tcPr>
            </w:tcPrChange>
          </w:tcPr>
          <w:p w14:paraId="19844254"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Houseload Operation</w:t>
            </w:r>
          </w:p>
        </w:tc>
        <w:tc>
          <w:tcPr>
            <w:tcW w:w="6634" w:type="dxa"/>
            <w:tcPrChange w:id="1156" w:author="Stuart McLarnon" w:date="2025-12-10T12:53:00Z" w16du:dateUtc="2025-12-10T12:53:00Z">
              <w:tcPr>
                <w:tcW w:w="6634" w:type="dxa"/>
                <w:gridSpan w:val="4"/>
              </w:tcPr>
            </w:tcPrChange>
          </w:tcPr>
          <w:p w14:paraId="01F156A7"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8C0657" w:rsidRPr="007E0B31" w14:paraId="65C3AC05" w14:textId="77777777" w:rsidTr="00C60095">
        <w:trPr>
          <w:cantSplit/>
          <w:trPrChange w:id="1157" w:author="Stuart McLarnon" w:date="2025-12-10T12:53:00Z" w16du:dateUtc="2025-12-10T12:53:00Z">
            <w:trPr>
              <w:gridBefore w:val="1"/>
              <w:gridAfter w:val="0"/>
              <w:wAfter w:w="255" w:type="dxa"/>
              <w:cantSplit/>
            </w:trPr>
          </w:trPrChange>
        </w:trPr>
        <w:tc>
          <w:tcPr>
            <w:tcW w:w="2884" w:type="dxa"/>
            <w:tcPrChange w:id="1158" w:author="Stuart McLarnon" w:date="2025-12-10T12:53:00Z" w16du:dateUtc="2025-12-10T12:53:00Z">
              <w:tcPr>
                <w:tcW w:w="2884" w:type="dxa"/>
                <w:gridSpan w:val="3"/>
              </w:tcPr>
            </w:tcPrChange>
          </w:tcPr>
          <w:p w14:paraId="2B9920C4" w14:textId="21408506" w:rsidR="004B0C37" w:rsidRPr="0042789A" w:rsidRDefault="004B0C37" w:rsidP="004B0C37">
            <w:pPr>
              <w:pStyle w:val="Level1Text"/>
              <w:tabs>
                <w:tab w:val="left" w:pos="0"/>
              </w:tabs>
              <w:ind w:left="0" w:firstLine="0"/>
              <w:rPr>
                <w:rFonts w:cs="Arial"/>
                <w:b/>
                <w:color w:val="auto"/>
              </w:rPr>
            </w:pPr>
            <w:r w:rsidRPr="0042789A">
              <w:rPr>
                <w:rFonts w:cs="Arial"/>
                <w:b/>
              </w:rPr>
              <w:t>HP Turbine Power Fraction</w:t>
            </w:r>
          </w:p>
        </w:tc>
        <w:tc>
          <w:tcPr>
            <w:tcW w:w="6634" w:type="dxa"/>
            <w:tcPrChange w:id="1159" w:author="Stuart McLarnon" w:date="2025-12-10T12:53:00Z" w16du:dateUtc="2025-12-10T12:53:00Z">
              <w:tcPr>
                <w:tcW w:w="6634" w:type="dxa"/>
                <w:gridSpan w:val="4"/>
              </w:tcPr>
            </w:tcPrChange>
          </w:tcPr>
          <w:p w14:paraId="2C8AD96B" w14:textId="433C033B" w:rsidR="004B0C37" w:rsidRPr="007E0B31" w:rsidRDefault="004B0C37" w:rsidP="004B0C37">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8C0657" w:rsidRPr="007E0B31" w14:paraId="0D4BF63F" w14:textId="77777777" w:rsidTr="00C60095">
        <w:trPr>
          <w:cantSplit/>
          <w:trPrChange w:id="1160" w:author="Stuart McLarnon" w:date="2025-12-10T12:53:00Z" w16du:dateUtc="2025-12-10T12:53:00Z">
            <w:trPr>
              <w:gridBefore w:val="1"/>
              <w:gridAfter w:val="0"/>
              <w:wAfter w:w="255" w:type="dxa"/>
              <w:cantSplit/>
            </w:trPr>
          </w:trPrChange>
        </w:trPr>
        <w:tc>
          <w:tcPr>
            <w:tcW w:w="2884" w:type="dxa"/>
            <w:tcPrChange w:id="1161" w:author="Stuart McLarnon" w:date="2025-12-10T12:53:00Z" w16du:dateUtc="2025-12-10T12:53:00Z">
              <w:tcPr>
                <w:tcW w:w="2884" w:type="dxa"/>
                <w:gridSpan w:val="3"/>
              </w:tcPr>
            </w:tcPrChange>
          </w:tcPr>
          <w:p w14:paraId="6E747414" w14:textId="77777777" w:rsidR="004B0C37" w:rsidRPr="007E0B31" w:rsidRDefault="004B0C37" w:rsidP="004B0C37">
            <w:pPr>
              <w:pStyle w:val="Arial11Bold"/>
              <w:rPr>
                <w:rFonts w:cs="Arial"/>
              </w:rPr>
            </w:pPr>
            <w:r w:rsidRPr="007E0B31">
              <w:rPr>
                <w:rFonts w:cs="Arial"/>
              </w:rPr>
              <w:t>HV Connections</w:t>
            </w:r>
          </w:p>
        </w:tc>
        <w:tc>
          <w:tcPr>
            <w:tcW w:w="6634" w:type="dxa"/>
            <w:tcPrChange w:id="1162" w:author="Stuart McLarnon" w:date="2025-12-10T12:53:00Z" w16du:dateUtc="2025-12-10T12:53:00Z">
              <w:tcPr>
                <w:tcW w:w="6634" w:type="dxa"/>
                <w:gridSpan w:val="4"/>
              </w:tcPr>
            </w:tcPrChange>
          </w:tcPr>
          <w:p w14:paraId="0496190F" w14:textId="2371BB67" w:rsidR="004B0C37" w:rsidRPr="007E0B31" w:rsidRDefault="004B0C37" w:rsidP="004B0C37">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8C0657" w:rsidRPr="007E0B31" w14:paraId="18D79B61" w14:textId="77777777" w:rsidTr="00C60095">
        <w:trPr>
          <w:cantSplit/>
          <w:trPrChange w:id="1163" w:author="Stuart McLarnon" w:date="2025-12-10T12:53:00Z" w16du:dateUtc="2025-12-10T12:53:00Z">
            <w:trPr>
              <w:gridBefore w:val="1"/>
              <w:gridAfter w:val="0"/>
              <w:wAfter w:w="255" w:type="dxa"/>
              <w:cantSplit/>
            </w:trPr>
          </w:trPrChange>
        </w:trPr>
        <w:tc>
          <w:tcPr>
            <w:tcW w:w="2884" w:type="dxa"/>
            <w:tcPrChange w:id="1164" w:author="Stuart McLarnon" w:date="2025-12-10T12:53:00Z" w16du:dateUtc="2025-12-10T12:53:00Z">
              <w:tcPr>
                <w:tcW w:w="2884" w:type="dxa"/>
                <w:gridSpan w:val="3"/>
              </w:tcPr>
            </w:tcPrChange>
          </w:tcPr>
          <w:p w14:paraId="36327F4B"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HVDC Converter</w:t>
            </w:r>
          </w:p>
        </w:tc>
        <w:tc>
          <w:tcPr>
            <w:tcW w:w="6634" w:type="dxa"/>
            <w:tcPrChange w:id="1165" w:author="Stuart McLarnon" w:date="2025-12-10T12:53:00Z" w16du:dateUtc="2025-12-10T12:53:00Z">
              <w:tcPr>
                <w:tcW w:w="6634" w:type="dxa"/>
                <w:gridSpan w:val="4"/>
              </w:tcPr>
            </w:tcPrChange>
          </w:tcPr>
          <w:p w14:paraId="4A4A20C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8C0657" w:rsidRPr="007E0B31" w14:paraId="41B039F0" w14:textId="77777777" w:rsidTr="00C60095">
        <w:trPr>
          <w:cantSplit/>
          <w:trPrChange w:id="1166" w:author="Stuart McLarnon" w:date="2025-12-10T12:53:00Z" w16du:dateUtc="2025-12-10T12:53:00Z">
            <w:trPr>
              <w:gridBefore w:val="1"/>
              <w:gridAfter w:val="0"/>
              <w:wAfter w:w="255" w:type="dxa"/>
              <w:cantSplit/>
            </w:trPr>
          </w:trPrChange>
        </w:trPr>
        <w:tc>
          <w:tcPr>
            <w:tcW w:w="2884" w:type="dxa"/>
            <w:tcPrChange w:id="1167" w:author="Stuart McLarnon" w:date="2025-12-10T12:53:00Z" w16du:dateUtc="2025-12-10T12:53:00Z">
              <w:tcPr>
                <w:tcW w:w="2884" w:type="dxa"/>
                <w:gridSpan w:val="3"/>
              </w:tcPr>
            </w:tcPrChange>
          </w:tcPr>
          <w:p w14:paraId="2270971B"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Change w:id="1168" w:author="Stuart McLarnon" w:date="2025-12-10T12:53:00Z" w16du:dateUtc="2025-12-10T12:53:00Z">
              <w:tcPr>
                <w:tcW w:w="6634" w:type="dxa"/>
                <w:gridSpan w:val="4"/>
              </w:tcPr>
            </w:tcPrChange>
          </w:tcPr>
          <w:p w14:paraId="5461A97E" w14:textId="77777777" w:rsidR="004B0C37" w:rsidRPr="007E0B31" w:rsidRDefault="004B0C37" w:rsidP="004B0C37">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8C0657" w:rsidRPr="007E0B31" w14:paraId="50416B33" w14:textId="77777777" w:rsidTr="00C60095">
        <w:trPr>
          <w:cantSplit/>
          <w:trPrChange w:id="1169" w:author="Stuart McLarnon" w:date="2025-12-10T12:53:00Z" w16du:dateUtc="2025-12-10T12:53:00Z">
            <w:trPr>
              <w:gridBefore w:val="1"/>
              <w:gridAfter w:val="0"/>
              <w:wAfter w:w="255" w:type="dxa"/>
              <w:cantSplit/>
            </w:trPr>
          </w:trPrChange>
        </w:trPr>
        <w:tc>
          <w:tcPr>
            <w:tcW w:w="2884" w:type="dxa"/>
            <w:tcPrChange w:id="1170" w:author="Stuart McLarnon" w:date="2025-12-10T12:53:00Z" w16du:dateUtc="2025-12-10T12:53:00Z">
              <w:tcPr>
                <w:tcW w:w="2884" w:type="dxa"/>
                <w:gridSpan w:val="3"/>
              </w:tcPr>
            </w:tcPrChange>
          </w:tcPr>
          <w:p w14:paraId="20AB8CFF"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Change w:id="1171" w:author="Stuart McLarnon" w:date="2025-12-10T12:53:00Z" w16du:dateUtc="2025-12-10T12:53:00Z">
              <w:tcPr>
                <w:tcW w:w="6634" w:type="dxa"/>
                <w:gridSpan w:val="4"/>
              </w:tcPr>
            </w:tcPrChange>
          </w:tcPr>
          <w:p w14:paraId="704CE02F" w14:textId="77777777" w:rsidR="004B0C37" w:rsidRPr="007E0B31" w:rsidRDefault="004B0C37" w:rsidP="004B0C37">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8C0657" w:rsidRPr="007E0B31" w14:paraId="1C094FB8" w14:textId="77777777" w:rsidTr="00C60095">
        <w:trPr>
          <w:cantSplit/>
          <w:trPrChange w:id="1172" w:author="Stuart McLarnon" w:date="2025-12-10T12:53:00Z" w16du:dateUtc="2025-12-10T12:53:00Z">
            <w:trPr>
              <w:gridBefore w:val="1"/>
              <w:gridAfter w:val="0"/>
              <w:wAfter w:w="255" w:type="dxa"/>
              <w:cantSplit/>
            </w:trPr>
          </w:trPrChange>
        </w:trPr>
        <w:tc>
          <w:tcPr>
            <w:tcW w:w="2884" w:type="dxa"/>
            <w:tcPrChange w:id="1173" w:author="Stuart McLarnon" w:date="2025-12-10T12:53:00Z" w16du:dateUtc="2025-12-10T12:53:00Z">
              <w:tcPr>
                <w:tcW w:w="2884" w:type="dxa"/>
                <w:gridSpan w:val="3"/>
              </w:tcPr>
            </w:tcPrChange>
          </w:tcPr>
          <w:p w14:paraId="78BA74BE"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lastRenderedPageBreak/>
              <w:t>HVDC Interface Point</w:t>
            </w:r>
          </w:p>
        </w:tc>
        <w:tc>
          <w:tcPr>
            <w:tcW w:w="6634" w:type="dxa"/>
            <w:tcPrChange w:id="1174" w:author="Stuart McLarnon" w:date="2025-12-10T12:53:00Z" w16du:dateUtc="2025-12-10T12:53:00Z">
              <w:tcPr>
                <w:tcW w:w="6634" w:type="dxa"/>
                <w:gridSpan w:val="4"/>
              </w:tcPr>
            </w:tcPrChange>
          </w:tcPr>
          <w:p w14:paraId="241D8879"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8C0657" w:rsidRPr="007E0B31" w14:paraId="1593983F" w14:textId="77777777" w:rsidTr="00C60095">
        <w:trPr>
          <w:cantSplit/>
          <w:trPrChange w:id="1175" w:author="Stuart McLarnon" w:date="2025-12-10T12:53:00Z" w16du:dateUtc="2025-12-10T12:53:00Z">
            <w:trPr>
              <w:gridBefore w:val="1"/>
              <w:gridAfter w:val="0"/>
              <w:wAfter w:w="255" w:type="dxa"/>
              <w:cantSplit/>
            </w:trPr>
          </w:trPrChange>
        </w:trPr>
        <w:tc>
          <w:tcPr>
            <w:tcW w:w="2884" w:type="dxa"/>
            <w:tcPrChange w:id="1176" w:author="Stuart McLarnon" w:date="2025-12-10T12:53:00Z" w16du:dateUtc="2025-12-10T12:53:00Z">
              <w:tcPr>
                <w:tcW w:w="2884" w:type="dxa"/>
                <w:gridSpan w:val="3"/>
              </w:tcPr>
            </w:tcPrChange>
          </w:tcPr>
          <w:p w14:paraId="2C43FD7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Change w:id="1177" w:author="Stuart McLarnon" w:date="2025-12-10T12:53:00Z" w16du:dateUtc="2025-12-10T12:53:00Z">
              <w:tcPr>
                <w:tcW w:w="6634" w:type="dxa"/>
                <w:gridSpan w:val="4"/>
              </w:tcPr>
            </w:tcPrChange>
          </w:tcPr>
          <w:p w14:paraId="475EA959" w14:textId="77777777" w:rsidR="004B0C37" w:rsidRPr="007E0B31" w:rsidRDefault="004B0C37" w:rsidP="004B0C37">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8C0657" w:rsidRPr="007E0B31" w14:paraId="19165DC7" w14:textId="77777777" w:rsidTr="00C60095">
        <w:trPr>
          <w:cantSplit/>
          <w:trPrChange w:id="1178" w:author="Stuart McLarnon" w:date="2025-12-10T12:53:00Z" w16du:dateUtc="2025-12-10T12:53:00Z">
            <w:trPr>
              <w:gridBefore w:val="1"/>
              <w:gridAfter w:val="0"/>
              <w:wAfter w:w="255" w:type="dxa"/>
              <w:cantSplit/>
            </w:trPr>
          </w:trPrChange>
        </w:trPr>
        <w:tc>
          <w:tcPr>
            <w:tcW w:w="2884" w:type="dxa"/>
            <w:tcPrChange w:id="1179" w:author="Stuart McLarnon" w:date="2025-12-10T12:53:00Z" w16du:dateUtc="2025-12-10T12:53:00Z">
              <w:tcPr>
                <w:tcW w:w="2884" w:type="dxa"/>
                <w:gridSpan w:val="3"/>
              </w:tcPr>
            </w:tcPrChange>
          </w:tcPr>
          <w:p w14:paraId="5A44655A"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Change w:id="1180" w:author="Stuart McLarnon" w:date="2025-12-10T12:53:00Z" w16du:dateUtc="2025-12-10T12:53:00Z">
              <w:tcPr>
                <w:tcW w:w="6634" w:type="dxa"/>
                <w:gridSpan w:val="4"/>
              </w:tcPr>
            </w:tcPrChange>
          </w:tcPr>
          <w:p w14:paraId="0CF11DF1" w14:textId="77777777" w:rsidR="004B0C37" w:rsidRPr="007E0B31" w:rsidRDefault="004B0C37" w:rsidP="004B0C37">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8C0657" w:rsidRPr="007E0B31" w14:paraId="2D98393C" w14:textId="77777777" w:rsidTr="00C60095">
        <w:trPr>
          <w:cantSplit/>
          <w:trPrChange w:id="1181" w:author="Stuart McLarnon" w:date="2025-12-10T12:53:00Z" w16du:dateUtc="2025-12-10T12:53:00Z">
            <w:trPr>
              <w:gridBefore w:val="1"/>
              <w:gridAfter w:val="0"/>
              <w:wAfter w:w="255" w:type="dxa"/>
              <w:cantSplit/>
            </w:trPr>
          </w:trPrChange>
        </w:trPr>
        <w:tc>
          <w:tcPr>
            <w:tcW w:w="2884" w:type="dxa"/>
            <w:tcPrChange w:id="1182" w:author="Stuart McLarnon" w:date="2025-12-10T12:53:00Z" w16du:dateUtc="2025-12-10T12:53:00Z">
              <w:tcPr>
                <w:tcW w:w="2884" w:type="dxa"/>
                <w:gridSpan w:val="3"/>
              </w:tcPr>
            </w:tcPrChange>
          </w:tcPr>
          <w:p w14:paraId="0863E908" w14:textId="77777777" w:rsidR="004B0C37" w:rsidRPr="007E0B31" w:rsidRDefault="004B0C37" w:rsidP="004B0C37">
            <w:pPr>
              <w:pStyle w:val="Arial11Bold"/>
              <w:rPr>
                <w:rFonts w:cs="Arial"/>
              </w:rPr>
            </w:pPr>
            <w:r w:rsidRPr="007E0B31">
              <w:rPr>
                <w:rFonts w:cs="Arial"/>
              </w:rPr>
              <w:t>IEC</w:t>
            </w:r>
          </w:p>
        </w:tc>
        <w:tc>
          <w:tcPr>
            <w:tcW w:w="6634" w:type="dxa"/>
            <w:tcPrChange w:id="1183" w:author="Stuart McLarnon" w:date="2025-12-10T12:53:00Z" w16du:dateUtc="2025-12-10T12:53:00Z">
              <w:tcPr>
                <w:tcW w:w="6634" w:type="dxa"/>
                <w:gridSpan w:val="4"/>
              </w:tcPr>
            </w:tcPrChange>
          </w:tcPr>
          <w:p w14:paraId="7BEF7CEB" w14:textId="77777777" w:rsidR="004B0C37" w:rsidRPr="007E0B31" w:rsidRDefault="004B0C37" w:rsidP="004B0C37">
            <w:pPr>
              <w:pStyle w:val="TableArial11"/>
              <w:rPr>
                <w:rFonts w:cs="Arial"/>
              </w:rPr>
            </w:pPr>
            <w:r w:rsidRPr="007E0B31">
              <w:rPr>
                <w:rFonts w:cs="Arial"/>
              </w:rPr>
              <w:t>International Electrotechnical Commission.</w:t>
            </w:r>
          </w:p>
        </w:tc>
      </w:tr>
      <w:tr w:rsidR="008C0657" w:rsidRPr="007E0B31" w14:paraId="6C3D9361" w14:textId="77777777" w:rsidTr="00C60095">
        <w:trPr>
          <w:cantSplit/>
          <w:trPrChange w:id="1184" w:author="Stuart McLarnon" w:date="2025-12-10T12:53:00Z" w16du:dateUtc="2025-12-10T12:53:00Z">
            <w:trPr>
              <w:gridBefore w:val="1"/>
              <w:gridAfter w:val="0"/>
              <w:wAfter w:w="255" w:type="dxa"/>
              <w:cantSplit/>
            </w:trPr>
          </w:trPrChange>
        </w:trPr>
        <w:tc>
          <w:tcPr>
            <w:tcW w:w="2884" w:type="dxa"/>
            <w:tcPrChange w:id="1185" w:author="Stuart McLarnon" w:date="2025-12-10T12:53:00Z" w16du:dateUtc="2025-12-10T12:53:00Z">
              <w:tcPr>
                <w:tcW w:w="2884" w:type="dxa"/>
                <w:gridSpan w:val="3"/>
              </w:tcPr>
            </w:tcPrChange>
          </w:tcPr>
          <w:p w14:paraId="43D881FF" w14:textId="77777777" w:rsidR="004B0C37" w:rsidRPr="007E0B31" w:rsidRDefault="004B0C37" w:rsidP="004B0C37">
            <w:pPr>
              <w:pStyle w:val="Arial11Bold"/>
              <w:rPr>
                <w:rFonts w:cs="Arial"/>
              </w:rPr>
            </w:pPr>
            <w:r w:rsidRPr="007E0B31">
              <w:rPr>
                <w:rFonts w:cs="Arial"/>
              </w:rPr>
              <w:t>IEC Standard</w:t>
            </w:r>
          </w:p>
        </w:tc>
        <w:tc>
          <w:tcPr>
            <w:tcW w:w="6634" w:type="dxa"/>
            <w:tcPrChange w:id="1186" w:author="Stuart McLarnon" w:date="2025-12-10T12:53:00Z" w16du:dateUtc="2025-12-10T12:53:00Z">
              <w:tcPr>
                <w:tcW w:w="6634" w:type="dxa"/>
                <w:gridSpan w:val="4"/>
              </w:tcPr>
            </w:tcPrChange>
          </w:tcPr>
          <w:p w14:paraId="63FFED40" w14:textId="77777777" w:rsidR="004B0C37" w:rsidRPr="007E0B31" w:rsidRDefault="004B0C37" w:rsidP="004B0C37">
            <w:pPr>
              <w:pStyle w:val="TableArial11"/>
              <w:rPr>
                <w:rFonts w:cs="Arial"/>
              </w:rPr>
            </w:pPr>
            <w:r w:rsidRPr="007E0B31">
              <w:rPr>
                <w:rFonts w:cs="Arial"/>
              </w:rPr>
              <w:t>A standard approved by the International Electrotechnical Commission.</w:t>
            </w:r>
          </w:p>
        </w:tc>
      </w:tr>
      <w:tr w:rsidR="008C0657" w:rsidRPr="007E0B31" w14:paraId="05347EF0" w14:textId="77777777" w:rsidTr="00C60095">
        <w:trPr>
          <w:cantSplit/>
          <w:trPrChange w:id="1187" w:author="Stuart McLarnon" w:date="2025-12-10T12:53:00Z" w16du:dateUtc="2025-12-10T12:53:00Z">
            <w:trPr>
              <w:gridBefore w:val="1"/>
              <w:gridAfter w:val="0"/>
              <w:wAfter w:w="255" w:type="dxa"/>
              <w:cantSplit/>
            </w:trPr>
          </w:trPrChange>
        </w:trPr>
        <w:tc>
          <w:tcPr>
            <w:tcW w:w="2884" w:type="dxa"/>
            <w:tcPrChange w:id="1188" w:author="Stuart McLarnon" w:date="2025-12-10T12:53:00Z" w16du:dateUtc="2025-12-10T12:53:00Z">
              <w:tcPr>
                <w:tcW w:w="2884" w:type="dxa"/>
                <w:gridSpan w:val="3"/>
              </w:tcPr>
            </w:tcPrChange>
          </w:tcPr>
          <w:p w14:paraId="114BD5FE" w14:textId="77777777" w:rsidR="004B0C37" w:rsidRPr="007E0B31" w:rsidRDefault="004B0C37" w:rsidP="004B0C37">
            <w:pPr>
              <w:pStyle w:val="Arial11Bold"/>
              <w:rPr>
                <w:rFonts w:cs="Arial"/>
              </w:rPr>
            </w:pPr>
            <w:r w:rsidRPr="007E0B31">
              <w:rPr>
                <w:rFonts w:cs="Arial"/>
              </w:rPr>
              <w:t>Implementation Date</w:t>
            </w:r>
          </w:p>
        </w:tc>
        <w:tc>
          <w:tcPr>
            <w:tcW w:w="6634" w:type="dxa"/>
            <w:tcPrChange w:id="1189" w:author="Stuart McLarnon" w:date="2025-12-10T12:53:00Z" w16du:dateUtc="2025-12-10T12:53:00Z">
              <w:tcPr>
                <w:tcW w:w="6634" w:type="dxa"/>
                <w:gridSpan w:val="4"/>
              </w:tcPr>
            </w:tcPrChange>
          </w:tcPr>
          <w:p w14:paraId="255D3E87" w14:textId="77777777" w:rsidR="004B0C37" w:rsidRPr="007E0B31" w:rsidRDefault="004B0C37" w:rsidP="004B0C37">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8C0657" w:rsidRPr="007E0B31" w14:paraId="7B49F661" w14:textId="77777777" w:rsidTr="00C60095">
        <w:trPr>
          <w:cantSplit/>
          <w:trPrChange w:id="1190" w:author="Stuart McLarnon" w:date="2025-12-10T12:53:00Z" w16du:dateUtc="2025-12-10T12:53:00Z">
            <w:trPr>
              <w:gridBefore w:val="1"/>
              <w:gridAfter w:val="0"/>
              <w:wAfter w:w="255" w:type="dxa"/>
              <w:cantSplit/>
            </w:trPr>
          </w:trPrChange>
        </w:trPr>
        <w:tc>
          <w:tcPr>
            <w:tcW w:w="2884" w:type="dxa"/>
            <w:tcPrChange w:id="1191" w:author="Stuart McLarnon" w:date="2025-12-10T12:53:00Z" w16du:dateUtc="2025-12-10T12:53:00Z">
              <w:tcPr>
                <w:tcW w:w="2884" w:type="dxa"/>
                <w:gridSpan w:val="3"/>
              </w:tcPr>
            </w:tcPrChange>
          </w:tcPr>
          <w:p w14:paraId="49F67203" w14:textId="77777777" w:rsidR="004B0C37" w:rsidRPr="007E0B31" w:rsidRDefault="004B0C37" w:rsidP="004B0C37">
            <w:pPr>
              <w:pStyle w:val="Arial11Bold"/>
              <w:rPr>
                <w:rFonts w:cs="Arial"/>
              </w:rPr>
            </w:pPr>
            <w:r w:rsidRPr="007E0B31">
              <w:rPr>
                <w:rFonts w:cs="Arial"/>
              </w:rPr>
              <w:t>Implementing Safety Co-ordinator</w:t>
            </w:r>
          </w:p>
        </w:tc>
        <w:tc>
          <w:tcPr>
            <w:tcW w:w="6634" w:type="dxa"/>
            <w:tcPrChange w:id="1192" w:author="Stuart McLarnon" w:date="2025-12-10T12:53:00Z" w16du:dateUtc="2025-12-10T12:53:00Z">
              <w:tcPr>
                <w:tcW w:w="6634" w:type="dxa"/>
                <w:gridSpan w:val="4"/>
              </w:tcPr>
            </w:tcPrChange>
          </w:tcPr>
          <w:p w14:paraId="0E80B91B" w14:textId="77777777" w:rsidR="004B0C37" w:rsidRPr="007E0B31" w:rsidRDefault="004B0C37" w:rsidP="004B0C37">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8C0657" w:rsidRPr="007E0B31" w14:paraId="26018E72" w14:textId="77777777" w:rsidTr="00C60095">
        <w:trPr>
          <w:cantSplit/>
          <w:trPrChange w:id="1193" w:author="Stuart McLarnon" w:date="2025-12-10T12:53:00Z" w16du:dateUtc="2025-12-10T12:53:00Z">
            <w:trPr>
              <w:gridBefore w:val="1"/>
              <w:gridAfter w:val="0"/>
              <w:wAfter w:w="255" w:type="dxa"/>
              <w:cantSplit/>
            </w:trPr>
          </w:trPrChange>
        </w:trPr>
        <w:tc>
          <w:tcPr>
            <w:tcW w:w="2884" w:type="dxa"/>
            <w:tcPrChange w:id="1194" w:author="Stuart McLarnon" w:date="2025-12-10T12:53:00Z" w16du:dateUtc="2025-12-10T12:53:00Z">
              <w:tcPr>
                <w:tcW w:w="2884" w:type="dxa"/>
                <w:gridSpan w:val="3"/>
              </w:tcPr>
            </w:tcPrChange>
          </w:tcPr>
          <w:p w14:paraId="5F7DE292" w14:textId="77777777" w:rsidR="004B0C37" w:rsidRPr="007E0B31" w:rsidRDefault="004B0C37" w:rsidP="004B0C37">
            <w:pPr>
              <w:pStyle w:val="Arial11Bold"/>
              <w:rPr>
                <w:rFonts w:cs="Arial"/>
              </w:rPr>
            </w:pPr>
            <w:r w:rsidRPr="007E0B31">
              <w:rPr>
                <w:rFonts w:cs="Arial"/>
              </w:rPr>
              <w:t>Import Usable</w:t>
            </w:r>
          </w:p>
        </w:tc>
        <w:tc>
          <w:tcPr>
            <w:tcW w:w="6634" w:type="dxa"/>
            <w:tcPrChange w:id="1195" w:author="Stuart McLarnon" w:date="2025-12-10T12:53:00Z" w16du:dateUtc="2025-12-10T12:53:00Z">
              <w:tcPr>
                <w:tcW w:w="6634" w:type="dxa"/>
                <w:gridSpan w:val="4"/>
              </w:tcPr>
            </w:tcPrChange>
          </w:tcPr>
          <w:p w14:paraId="7B69D446"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8C0657" w:rsidRPr="007E0B31" w14:paraId="4287BA38" w14:textId="77777777" w:rsidTr="00C60095">
        <w:trPr>
          <w:cantSplit/>
          <w:trPrChange w:id="1196" w:author="Stuart McLarnon" w:date="2025-12-10T12:53:00Z" w16du:dateUtc="2025-12-10T12:53:00Z">
            <w:trPr>
              <w:gridBefore w:val="1"/>
              <w:gridAfter w:val="0"/>
              <w:wAfter w:w="255" w:type="dxa"/>
              <w:cantSplit/>
            </w:trPr>
          </w:trPrChange>
        </w:trPr>
        <w:tc>
          <w:tcPr>
            <w:tcW w:w="2884" w:type="dxa"/>
            <w:tcPrChange w:id="1197" w:author="Stuart McLarnon" w:date="2025-12-10T12:53:00Z" w16du:dateUtc="2025-12-10T12:53:00Z">
              <w:tcPr>
                <w:tcW w:w="2884" w:type="dxa"/>
                <w:gridSpan w:val="3"/>
              </w:tcPr>
            </w:tcPrChange>
          </w:tcPr>
          <w:p w14:paraId="24C27F8F" w14:textId="77777777" w:rsidR="004B0C37" w:rsidRPr="007E0B31" w:rsidRDefault="004B0C37" w:rsidP="004B0C37">
            <w:pPr>
              <w:pStyle w:val="Arial11Bold"/>
              <w:rPr>
                <w:rFonts w:cs="Arial"/>
              </w:rPr>
            </w:pPr>
            <w:r w:rsidRPr="007E0B31">
              <w:rPr>
                <w:rFonts w:cs="Arial"/>
              </w:rPr>
              <w:t>Incident Centre</w:t>
            </w:r>
          </w:p>
        </w:tc>
        <w:tc>
          <w:tcPr>
            <w:tcW w:w="6634" w:type="dxa"/>
            <w:tcPrChange w:id="1198" w:author="Stuart McLarnon" w:date="2025-12-10T12:53:00Z" w16du:dateUtc="2025-12-10T12:53:00Z">
              <w:tcPr>
                <w:tcW w:w="6634" w:type="dxa"/>
                <w:gridSpan w:val="4"/>
              </w:tcPr>
            </w:tcPrChange>
          </w:tcPr>
          <w:p w14:paraId="54A46A1D" w14:textId="72BD2A9D" w:rsidR="004B0C37" w:rsidRPr="007E0B31" w:rsidRDefault="004B0C37" w:rsidP="004B0C37">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8C0657" w:rsidRPr="007E0B31" w14:paraId="541F315D" w14:textId="77777777" w:rsidTr="00C60095">
        <w:trPr>
          <w:cantSplit/>
          <w:trPrChange w:id="1199" w:author="Stuart McLarnon" w:date="2025-12-10T12:53:00Z" w16du:dateUtc="2025-12-10T12:53:00Z">
            <w:trPr>
              <w:gridBefore w:val="1"/>
              <w:gridAfter w:val="0"/>
              <w:wAfter w:w="255" w:type="dxa"/>
              <w:cantSplit/>
            </w:trPr>
          </w:trPrChange>
        </w:trPr>
        <w:tc>
          <w:tcPr>
            <w:tcW w:w="2884" w:type="dxa"/>
            <w:tcPrChange w:id="1200" w:author="Stuart McLarnon" w:date="2025-12-10T12:53:00Z" w16du:dateUtc="2025-12-10T12:53:00Z">
              <w:tcPr>
                <w:tcW w:w="2884" w:type="dxa"/>
                <w:gridSpan w:val="3"/>
              </w:tcPr>
            </w:tcPrChange>
          </w:tcPr>
          <w:p w14:paraId="6BFFCE75" w14:textId="77777777" w:rsidR="004B0C37" w:rsidRPr="007E0B31" w:rsidRDefault="004B0C37" w:rsidP="004B0C37">
            <w:pPr>
              <w:pStyle w:val="Arial11Bold"/>
              <w:rPr>
                <w:rFonts w:cs="Arial"/>
              </w:rPr>
            </w:pPr>
            <w:r w:rsidRPr="007E0B31">
              <w:rPr>
                <w:rFonts w:cs="Arial"/>
              </w:rPr>
              <w:t>Independent Back-Up Protection</w:t>
            </w:r>
          </w:p>
        </w:tc>
        <w:tc>
          <w:tcPr>
            <w:tcW w:w="6634" w:type="dxa"/>
            <w:tcPrChange w:id="1201" w:author="Stuart McLarnon" w:date="2025-12-10T12:53:00Z" w16du:dateUtc="2025-12-10T12:53:00Z">
              <w:tcPr>
                <w:tcW w:w="6634" w:type="dxa"/>
                <w:gridSpan w:val="4"/>
              </w:tcPr>
            </w:tcPrChange>
          </w:tcPr>
          <w:p w14:paraId="4FA04FB8" w14:textId="77777777" w:rsidR="004B0C37" w:rsidRPr="007E0B31" w:rsidRDefault="004B0C37" w:rsidP="004B0C37">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8C0657" w:rsidRPr="007E0B31" w14:paraId="272081DF" w14:textId="77777777" w:rsidTr="00C60095">
        <w:trPr>
          <w:cantSplit/>
          <w:trPrChange w:id="1202" w:author="Stuart McLarnon" w:date="2025-12-10T12:53:00Z" w16du:dateUtc="2025-12-10T12:53:00Z">
            <w:trPr>
              <w:gridBefore w:val="1"/>
              <w:gridAfter w:val="0"/>
              <w:wAfter w:w="255" w:type="dxa"/>
              <w:cantSplit/>
            </w:trPr>
          </w:trPrChange>
        </w:trPr>
        <w:tc>
          <w:tcPr>
            <w:tcW w:w="2884" w:type="dxa"/>
            <w:tcPrChange w:id="1203" w:author="Stuart McLarnon" w:date="2025-12-10T12:53:00Z" w16du:dateUtc="2025-12-10T12:53:00Z">
              <w:tcPr>
                <w:tcW w:w="2884" w:type="dxa"/>
                <w:gridSpan w:val="3"/>
              </w:tcPr>
            </w:tcPrChange>
          </w:tcPr>
          <w:p w14:paraId="4BB5AFBA" w14:textId="77777777" w:rsidR="004B0C37" w:rsidRPr="007E0B31" w:rsidRDefault="004B0C37" w:rsidP="004B0C37">
            <w:pPr>
              <w:pStyle w:val="Arial11Bold"/>
              <w:rPr>
                <w:rFonts w:cs="Arial"/>
              </w:rPr>
            </w:pPr>
            <w:r w:rsidRPr="007E0B31">
              <w:rPr>
                <w:rFonts w:cs="Arial"/>
              </w:rPr>
              <w:t>Independent Main Protection</w:t>
            </w:r>
          </w:p>
        </w:tc>
        <w:tc>
          <w:tcPr>
            <w:tcW w:w="6634" w:type="dxa"/>
            <w:tcPrChange w:id="1204" w:author="Stuart McLarnon" w:date="2025-12-10T12:53:00Z" w16du:dateUtc="2025-12-10T12:53:00Z">
              <w:tcPr>
                <w:tcW w:w="6634" w:type="dxa"/>
                <w:gridSpan w:val="4"/>
              </w:tcPr>
            </w:tcPrChange>
          </w:tcPr>
          <w:p w14:paraId="14233E7A" w14:textId="77777777" w:rsidR="004B0C37" w:rsidRPr="007E0B31" w:rsidRDefault="004B0C37" w:rsidP="004B0C37">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8C0657" w:rsidRPr="007E0B31" w14:paraId="0DA774CA" w14:textId="77777777" w:rsidTr="00C60095">
        <w:trPr>
          <w:cantSplit/>
          <w:trPrChange w:id="1205" w:author="Stuart McLarnon" w:date="2025-12-10T12:53:00Z" w16du:dateUtc="2025-12-10T12:53:00Z">
            <w:trPr>
              <w:gridBefore w:val="1"/>
              <w:gridAfter w:val="0"/>
              <w:wAfter w:w="255" w:type="dxa"/>
              <w:cantSplit/>
            </w:trPr>
          </w:trPrChange>
        </w:trPr>
        <w:tc>
          <w:tcPr>
            <w:tcW w:w="2884" w:type="dxa"/>
            <w:tcPrChange w:id="1206" w:author="Stuart McLarnon" w:date="2025-12-10T12:53:00Z" w16du:dateUtc="2025-12-10T12:53:00Z">
              <w:tcPr>
                <w:tcW w:w="2884" w:type="dxa"/>
                <w:gridSpan w:val="3"/>
              </w:tcPr>
            </w:tcPrChange>
          </w:tcPr>
          <w:p w14:paraId="252320A7" w14:textId="77777777" w:rsidR="004B0C37" w:rsidRPr="007E0B31" w:rsidRDefault="004B0C37" w:rsidP="004B0C37">
            <w:pPr>
              <w:pStyle w:val="Arial11Bold"/>
              <w:rPr>
                <w:rFonts w:cs="Arial"/>
              </w:rPr>
            </w:pPr>
            <w:r w:rsidRPr="007E0B31">
              <w:rPr>
                <w:rFonts w:cs="Arial"/>
              </w:rPr>
              <w:t>Indicated Constraint Boundary Margin</w:t>
            </w:r>
          </w:p>
        </w:tc>
        <w:tc>
          <w:tcPr>
            <w:tcW w:w="6634" w:type="dxa"/>
            <w:tcPrChange w:id="1207" w:author="Stuart McLarnon" w:date="2025-12-10T12:53:00Z" w16du:dateUtc="2025-12-10T12:53:00Z">
              <w:tcPr>
                <w:tcW w:w="6634" w:type="dxa"/>
                <w:gridSpan w:val="4"/>
              </w:tcPr>
            </w:tcPrChange>
          </w:tcPr>
          <w:p w14:paraId="4FA87BF0" w14:textId="77777777" w:rsidR="004B0C37" w:rsidRPr="007E0B31" w:rsidRDefault="004B0C37" w:rsidP="004B0C37">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8C0657" w:rsidRPr="007E0B31" w14:paraId="61863565" w14:textId="77777777" w:rsidTr="00C60095">
        <w:trPr>
          <w:cantSplit/>
          <w:trPrChange w:id="1208" w:author="Stuart McLarnon" w:date="2025-12-10T12:53:00Z" w16du:dateUtc="2025-12-10T12:53:00Z">
            <w:trPr>
              <w:gridBefore w:val="1"/>
              <w:gridAfter w:val="0"/>
              <w:wAfter w:w="255" w:type="dxa"/>
              <w:cantSplit/>
            </w:trPr>
          </w:trPrChange>
        </w:trPr>
        <w:tc>
          <w:tcPr>
            <w:tcW w:w="2884" w:type="dxa"/>
            <w:tcPrChange w:id="1209" w:author="Stuart McLarnon" w:date="2025-12-10T12:53:00Z" w16du:dateUtc="2025-12-10T12:53:00Z">
              <w:tcPr>
                <w:tcW w:w="2884" w:type="dxa"/>
                <w:gridSpan w:val="3"/>
              </w:tcPr>
            </w:tcPrChange>
          </w:tcPr>
          <w:p w14:paraId="6C38319C" w14:textId="77777777" w:rsidR="004B0C37" w:rsidRPr="007E0B31" w:rsidRDefault="004B0C37" w:rsidP="004B0C37">
            <w:pPr>
              <w:pStyle w:val="Arial11Bold"/>
              <w:rPr>
                <w:rFonts w:cs="Arial"/>
              </w:rPr>
            </w:pPr>
            <w:r w:rsidRPr="007E0B31">
              <w:rPr>
                <w:rFonts w:cs="Arial"/>
              </w:rPr>
              <w:t>Indicated Imbalance</w:t>
            </w:r>
          </w:p>
        </w:tc>
        <w:tc>
          <w:tcPr>
            <w:tcW w:w="6634" w:type="dxa"/>
            <w:tcPrChange w:id="1210" w:author="Stuart McLarnon" w:date="2025-12-10T12:53:00Z" w16du:dateUtc="2025-12-10T12:53:00Z">
              <w:tcPr>
                <w:tcW w:w="6634" w:type="dxa"/>
                <w:gridSpan w:val="4"/>
              </w:tcPr>
            </w:tcPrChange>
          </w:tcPr>
          <w:p w14:paraId="42D431C5" w14:textId="77777777" w:rsidR="004B0C37" w:rsidRPr="007E0B31" w:rsidRDefault="004B0C37" w:rsidP="004B0C37">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8C0657" w:rsidRPr="007E0B31" w14:paraId="15FAF20B" w14:textId="77777777" w:rsidTr="00C60095">
        <w:trPr>
          <w:cantSplit/>
          <w:trPrChange w:id="1211" w:author="Stuart McLarnon" w:date="2025-12-10T12:53:00Z" w16du:dateUtc="2025-12-10T12:53:00Z">
            <w:trPr>
              <w:gridBefore w:val="1"/>
              <w:gridAfter w:val="0"/>
              <w:wAfter w:w="255" w:type="dxa"/>
              <w:cantSplit/>
            </w:trPr>
          </w:trPrChange>
        </w:trPr>
        <w:tc>
          <w:tcPr>
            <w:tcW w:w="2884" w:type="dxa"/>
            <w:tcPrChange w:id="1212" w:author="Stuart McLarnon" w:date="2025-12-10T12:53:00Z" w16du:dateUtc="2025-12-10T12:53:00Z">
              <w:tcPr>
                <w:tcW w:w="2884" w:type="dxa"/>
                <w:gridSpan w:val="3"/>
              </w:tcPr>
            </w:tcPrChange>
          </w:tcPr>
          <w:p w14:paraId="74BB53EE" w14:textId="77777777" w:rsidR="004B0C37" w:rsidRPr="007E0B31" w:rsidRDefault="004B0C37" w:rsidP="004B0C37">
            <w:pPr>
              <w:pStyle w:val="Arial11Bold"/>
              <w:rPr>
                <w:rFonts w:cs="Arial"/>
              </w:rPr>
            </w:pPr>
            <w:r w:rsidRPr="007E0B31">
              <w:rPr>
                <w:rFonts w:cs="Arial"/>
              </w:rPr>
              <w:t>Indicated Margin</w:t>
            </w:r>
          </w:p>
        </w:tc>
        <w:tc>
          <w:tcPr>
            <w:tcW w:w="6634" w:type="dxa"/>
            <w:tcPrChange w:id="1213" w:author="Stuart McLarnon" w:date="2025-12-10T12:53:00Z" w16du:dateUtc="2025-12-10T12:53:00Z">
              <w:tcPr>
                <w:tcW w:w="6634" w:type="dxa"/>
                <w:gridSpan w:val="4"/>
              </w:tcPr>
            </w:tcPrChange>
          </w:tcPr>
          <w:p w14:paraId="518FD569" w14:textId="77777777" w:rsidR="004B0C37" w:rsidRPr="007E0B31" w:rsidRDefault="004B0C37" w:rsidP="004B0C37">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8C0657" w:rsidRPr="007E0B31" w14:paraId="2A3705DD" w14:textId="77777777" w:rsidTr="00C60095">
        <w:trPr>
          <w:cantSplit/>
          <w:trPrChange w:id="1214" w:author="Stuart McLarnon" w:date="2025-12-10T12:53:00Z" w16du:dateUtc="2025-12-10T12:53:00Z">
            <w:trPr>
              <w:gridBefore w:val="1"/>
              <w:gridAfter w:val="0"/>
              <w:wAfter w:w="255" w:type="dxa"/>
              <w:cantSplit/>
            </w:trPr>
          </w:trPrChange>
        </w:trPr>
        <w:tc>
          <w:tcPr>
            <w:tcW w:w="2884" w:type="dxa"/>
            <w:tcPrChange w:id="1215" w:author="Stuart McLarnon" w:date="2025-12-10T12:53:00Z" w16du:dateUtc="2025-12-10T12:53:00Z">
              <w:tcPr>
                <w:tcW w:w="2884" w:type="dxa"/>
                <w:gridSpan w:val="3"/>
              </w:tcPr>
            </w:tcPrChange>
          </w:tcPr>
          <w:p w14:paraId="421C3788" w14:textId="0C240CCC" w:rsidR="004B0C37" w:rsidRPr="00051DEE" w:rsidRDefault="004B0C37" w:rsidP="004B0C37">
            <w:pPr>
              <w:pStyle w:val="Arial11Bold"/>
              <w:rPr>
                <w:rFonts w:cs="Arial"/>
              </w:rPr>
            </w:pPr>
            <w:r w:rsidRPr="002510FF">
              <w:rPr>
                <w:rFonts w:cs="Arial"/>
              </w:rPr>
              <w:t>Inertia Constant H</w:t>
            </w:r>
          </w:p>
        </w:tc>
        <w:tc>
          <w:tcPr>
            <w:tcW w:w="6634" w:type="dxa"/>
            <w:tcPrChange w:id="1216" w:author="Stuart McLarnon" w:date="2025-12-10T12:53:00Z" w16du:dateUtc="2025-12-10T12:53:00Z">
              <w:tcPr>
                <w:tcW w:w="6634" w:type="dxa"/>
                <w:gridSpan w:val="4"/>
              </w:tcPr>
            </w:tcPrChange>
          </w:tcPr>
          <w:p w14:paraId="4F8B332C" w14:textId="5E0BA062"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8C0657" w:rsidRPr="007E0B31" w14:paraId="38E6BE11" w14:textId="77777777" w:rsidTr="00C60095">
        <w:trPr>
          <w:cantSplit/>
          <w:trPrChange w:id="1217" w:author="Stuart McLarnon" w:date="2025-12-10T12:53:00Z" w16du:dateUtc="2025-12-10T12:53:00Z">
            <w:trPr>
              <w:gridBefore w:val="1"/>
              <w:gridAfter w:val="0"/>
              <w:wAfter w:w="255" w:type="dxa"/>
              <w:cantSplit/>
            </w:trPr>
          </w:trPrChange>
        </w:trPr>
        <w:tc>
          <w:tcPr>
            <w:tcW w:w="2884" w:type="dxa"/>
            <w:tcPrChange w:id="1218" w:author="Stuart McLarnon" w:date="2025-12-10T12:53:00Z" w16du:dateUtc="2025-12-10T12:53:00Z">
              <w:tcPr>
                <w:tcW w:w="2884" w:type="dxa"/>
                <w:gridSpan w:val="3"/>
              </w:tcPr>
            </w:tcPrChange>
          </w:tcPr>
          <w:p w14:paraId="536C7300" w14:textId="7F14CB3B" w:rsidR="004B0C37" w:rsidRPr="00051DEE" w:rsidRDefault="004B0C37" w:rsidP="004B0C37">
            <w:pPr>
              <w:pStyle w:val="Arial11Bold"/>
              <w:rPr>
                <w:rFonts w:cs="Arial"/>
              </w:rPr>
            </w:pPr>
            <w:r w:rsidRPr="002510FF">
              <w:rPr>
                <w:rFonts w:cs="Arial"/>
              </w:rPr>
              <w:lastRenderedPageBreak/>
              <w:t>Inertia Constant He</w:t>
            </w:r>
          </w:p>
        </w:tc>
        <w:tc>
          <w:tcPr>
            <w:tcW w:w="6634" w:type="dxa"/>
            <w:tcPrChange w:id="1219" w:author="Stuart McLarnon" w:date="2025-12-10T12:53:00Z" w16du:dateUtc="2025-12-10T12:53:00Z">
              <w:tcPr>
                <w:tcW w:w="6634" w:type="dxa"/>
                <w:gridSpan w:val="4"/>
              </w:tcPr>
            </w:tcPrChange>
          </w:tcPr>
          <w:p w14:paraId="0284BA2B" w14:textId="5BC58B65"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8C0657" w14:paraId="1F522BD9" w14:textId="77777777" w:rsidTr="00C60095">
        <w:trPr>
          <w:cantSplit/>
          <w:trHeight w:val="300"/>
          <w:trPrChange w:id="1220" w:author="Stuart McLarnon" w:date="2025-12-10T12:53:00Z" w16du:dateUtc="2025-12-10T12:53:00Z">
            <w:trPr>
              <w:gridBefore w:val="1"/>
              <w:gridAfter w:val="0"/>
              <w:wAfter w:w="255" w:type="dxa"/>
              <w:cantSplit/>
              <w:trHeight w:val="300"/>
            </w:trPr>
          </w:trPrChange>
        </w:trPr>
        <w:tc>
          <w:tcPr>
            <w:tcW w:w="2884" w:type="dxa"/>
            <w:tcPrChange w:id="1221" w:author="Stuart McLarnon" w:date="2025-12-10T12:53:00Z" w16du:dateUtc="2025-12-10T12:53:00Z">
              <w:tcPr>
                <w:tcW w:w="2884" w:type="dxa"/>
                <w:gridSpan w:val="3"/>
              </w:tcPr>
            </w:tcPrChange>
          </w:tcPr>
          <w:p w14:paraId="3312F34D" w14:textId="5F857A9C" w:rsidR="004B0C37" w:rsidRDefault="004B0C37" w:rsidP="004B0C37">
            <w:pPr>
              <w:pStyle w:val="Arial11Bold"/>
              <w:rPr>
                <w:rFonts w:cs="Arial"/>
              </w:rPr>
            </w:pPr>
            <w:r w:rsidRPr="38E6A229">
              <w:rPr>
                <w:rFonts w:cs="Arial"/>
              </w:rPr>
              <w:t>Information Request Notice</w:t>
            </w:r>
          </w:p>
        </w:tc>
        <w:tc>
          <w:tcPr>
            <w:tcW w:w="6634" w:type="dxa"/>
            <w:tcPrChange w:id="1222" w:author="Stuart McLarnon" w:date="2025-12-10T12:53:00Z" w16du:dateUtc="2025-12-10T12:53:00Z">
              <w:tcPr>
                <w:tcW w:w="6634" w:type="dxa"/>
                <w:gridSpan w:val="4"/>
              </w:tcPr>
            </w:tcPrChange>
          </w:tcPr>
          <w:p w14:paraId="16199E67" w14:textId="4E9E0873" w:rsidR="004B0C37" w:rsidRDefault="004B0C37" w:rsidP="004B0C37">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8C0657" w14:paraId="6F4F0FC0" w14:textId="77777777" w:rsidTr="00C60095">
        <w:trPr>
          <w:cantSplit/>
          <w:trHeight w:val="300"/>
          <w:trPrChange w:id="1223" w:author="Stuart McLarnon" w:date="2025-12-10T12:53:00Z" w16du:dateUtc="2025-12-10T12:53:00Z">
            <w:trPr>
              <w:gridBefore w:val="1"/>
              <w:gridAfter w:val="0"/>
              <w:wAfter w:w="255" w:type="dxa"/>
              <w:cantSplit/>
              <w:trHeight w:val="300"/>
            </w:trPr>
          </w:trPrChange>
        </w:trPr>
        <w:tc>
          <w:tcPr>
            <w:tcW w:w="2884" w:type="dxa"/>
            <w:tcPrChange w:id="1224" w:author="Stuart McLarnon" w:date="2025-12-10T12:53:00Z" w16du:dateUtc="2025-12-10T12:53:00Z">
              <w:tcPr>
                <w:tcW w:w="2884" w:type="dxa"/>
                <w:gridSpan w:val="3"/>
              </w:tcPr>
            </w:tcPrChange>
          </w:tcPr>
          <w:p w14:paraId="1362A4BC" w14:textId="758E48D1" w:rsidR="004B0C37" w:rsidRDefault="004B0C37" w:rsidP="004B0C37">
            <w:pPr>
              <w:pStyle w:val="Arial11Bold"/>
              <w:rPr>
                <w:rFonts w:cs="Arial"/>
              </w:rPr>
            </w:pPr>
            <w:r w:rsidRPr="38E6A229">
              <w:rPr>
                <w:rFonts w:cs="Arial"/>
              </w:rPr>
              <w:t>Information Request Statement</w:t>
            </w:r>
          </w:p>
        </w:tc>
        <w:tc>
          <w:tcPr>
            <w:tcW w:w="6634" w:type="dxa"/>
            <w:tcPrChange w:id="1225" w:author="Stuart McLarnon" w:date="2025-12-10T12:53:00Z" w16du:dateUtc="2025-12-10T12:53:00Z">
              <w:tcPr>
                <w:tcW w:w="6634" w:type="dxa"/>
                <w:gridSpan w:val="4"/>
              </w:tcPr>
            </w:tcPrChange>
          </w:tcPr>
          <w:p w14:paraId="1C2BEEB4" w14:textId="7A39A0C1" w:rsidR="004B0C37" w:rsidRDefault="004B0C37" w:rsidP="004B0C37">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8C0657" w:rsidRPr="007E0B31" w14:paraId="5D104123" w14:textId="77777777" w:rsidTr="00C60095">
        <w:trPr>
          <w:cantSplit/>
          <w:trPrChange w:id="1226" w:author="Stuart McLarnon" w:date="2025-12-10T12:53:00Z" w16du:dateUtc="2025-12-10T12:53:00Z">
            <w:trPr>
              <w:gridBefore w:val="1"/>
              <w:gridAfter w:val="0"/>
              <w:wAfter w:w="255" w:type="dxa"/>
              <w:cantSplit/>
            </w:trPr>
          </w:trPrChange>
        </w:trPr>
        <w:tc>
          <w:tcPr>
            <w:tcW w:w="2884" w:type="dxa"/>
            <w:tcPrChange w:id="1227" w:author="Stuart McLarnon" w:date="2025-12-10T12:53:00Z" w16du:dateUtc="2025-12-10T12:53:00Z">
              <w:tcPr>
                <w:tcW w:w="2884" w:type="dxa"/>
                <w:gridSpan w:val="3"/>
              </w:tcPr>
            </w:tcPrChange>
          </w:tcPr>
          <w:p w14:paraId="57243BC1" w14:textId="77777777" w:rsidR="004B0C37" w:rsidRPr="007E0B31" w:rsidRDefault="004B0C37" w:rsidP="004B0C37">
            <w:pPr>
              <w:pStyle w:val="Arial11Bold"/>
              <w:rPr>
                <w:rFonts w:cs="Arial"/>
              </w:rPr>
            </w:pPr>
            <w:r w:rsidRPr="007E0B31">
              <w:rPr>
                <w:rFonts w:cs="Arial"/>
              </w:rPr>
              <w:t>Installation Document</w:t>
            </w:r>
          </w:p>
        </w:tc>
        <w:tc>
          <w:tcPr>
            <w:tcW w:w="6634" w:type="dxa"/>
            <w:tcPrChange w:id="1228" w:author="Stuart McLarnon" w:date="2025-12-10T12:53:00Z" w16du:dateUtc="2025-12-10T12:53:00Z">
              <w:tcPr>
                <w:tcW w:w="6634" w:type="dxa"/>
                <w:gridSpan w:val="4"/>
              </w:tcPr>
            </w:tcPrChange>
          </w:tcPr>
          <w:p w14:paraId="241537F4" w14:textId="77777777" w:rsidR="004B0C37" w:rsidRPr="007E0B31" w:rsidRDefault="004B0C37" w:rsidP="004B0C37">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8C0657" w:rsidRPr="007E0B31" w14:paraId="1F945CAA" w14:textId="77777777" w:rsidTr="00C60095">
        <w:trPr>
          <w:cantSplit/>
          <w:trPrChange w:id="1229" w:author="Stuart McLarnon" w:date="2025-12-10T12:53:00Z" w16du:dateUtc="2025-12-10T12:53:00Z">
            <w:trPr>
              <w:gridBefore w:val="1"/>
              <w:gridAfter w:val="0"/>
              <w:wAfter w:w="255" w:type="dxa"/>
              <w:cantSplit/>
            </w:trPr>
          </w:trPrChange>
        </w:trPr>
        <w:tc>
          <w:tcPr>
            <w:tcW w:w="2884" w:type="dxa"/>
            <w:tcPrChange w:id="1230" w:author="Stuart McLarnon" w:date="2025-12-10T12:53:00Z" w16du:dateUtc="2025-12-10T12:53:00Z">
              <w:tcPr>
                <w:tcW w:w="2884" w:type="dxa"/>
                <w:gridSpan w:val="3"/>
              </w:tcPr>
            </w:tcPrChange>
          </w:tcPr>
          <w:p w14:paraId="539FD014" w14:textId="77777777" w:rsidR="004B0C37" w:rsidRPr="007E0B31" w:rsidRDefault="004B0C37" w:rsidP="004B0C37">
            <w:pPr>
              <w:pStyle w:val="Arial11Bold"/>
              <w:rPr>
                <w:rFonts w:cs="Arial"/>
              </w:rPr>
            </w:pPr>
            <w:r w:rsidRPr="007E0B31">
              <w:rPr>
                <w:rFonts w:cs="Arial"/>
              </w:rPr>
              <w:t>Instructor Facilities</w:t>
            </w:r>
          </w:p>
        </w:tc>
        <w:tc>
          <w:tcPr>
            <w:tcW w:w="6634" w:type="dxa"/>
            <w:tcPrChange w:id="1231" w:author="Stuart McLarnon" w:date="2025-12-10T12:53:00Z" w16du:dateUtc="2025-12-10T12:53:00Z">
              <w:tcPr>
                <w:tcW w:w="6634" w:type="dxa"/>
                <w:gridSpan w:val="4"/>
              </w:tcPr>
            </w:tcPrChange>
          </w:tcPr>
          <w:p w14:paraId="34FE6C7A" w14:textId="77777777" w:rsidR="004B0C37" w:rsidRPr="007E0B31" w:rsidRDefault="004B0C37" w:rsidP="004B0C37">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8C0657" w:rsidRPr="007E0B31" w14:paraId="2377D659" w14:textId="77777777" w:rsidTr="00C60095">
        <w:trPr>
          <w:cantSplit/>
          <w:trPrChange w:id="1232" w:author="Stuart McLarnon" w:date="2025-12-10T12:53:00Z" w16du:dateUtc="2025-12-10T12:53:00Z">
            <w:trPr>
              <w:gridBefore w:val="1"/>
              <w:gridAfter w:val="0"/>
              <w:wAfter w:w="255" w:type="dxa"/>
              <w:cantSplit/>
            </w:trPr>
          </w:trPrChange>
        </w:trPr>
        <w:tc>
          <w:tcPr>
            <w:tcW w:w="2884" w:type="dxa"/>
            <w:tcPrChange w:id="1233" w:author="Stuart McLarnon" w:date="2025-12-10T12:53:00Z" w16du:dateUtc="2025-12-10T12:53:00Z">
              <w:tcPr>
                <w:tcW w:w="2884" w:type="dxa"/>
                <w:gridSpan w:val="3"/>
              </w:tcPr>
            </w:tcPrChange>
          </w:tcPr>
          <w:p w14:paraId="19B39F28" w14:textId="77777777" w:rsidR="004B0C37" w:rsidRPr="007E0B31" w:rsidRDefault="004B0C37" w:rsidP="004B0C37">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Change w:id="1234" w:author="Stuart McLarnon" w:date="2025-12-10T12:53:00Z" w16du:dateUtc="2025-12-10T12:53:00Z">
              <w:tcPr>
                <w:tcW w:w="6634" w:type="dxa"/>
                <w:gridSpan w:val="4"/>
              </w:tcPr>
            </w:tcPrChange>
          </w:tcPr>
          <w:p w14:paraId="1AED7A41" w14:textId="77777777" w:rsidR="004B0C37" w:rsidRPr="007E0B31" w:rsidRDefault="004B0C37" w:rsidP="004B0C37">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8C0657" w:rsidRPr="007E0B31" w14:paraId="477F8729" w14:textId="77777777" w:rsidTr="00C60095">
        <w:trPr>
          <w:cantSplit/>
          <w:trPrChange w:id="1235" w:author="Stuart McLarnon" w:date="2025-12-10T12:53:00Z" w16du:dateUtc="2025-12-10T12:53:00Z">
            <w:trPr>
              <w:gridBefore w:val="1"/>
              <w:gridAfter w:val="0"/>
              <w:wAfter w:w="255" w:type="dxa"/>
              <w:cantSplit/>
            </w:trPr>
          </w:trPrChange>
        </w:trPr>
        <w:tc>
          <w:tcPr>
            <w:tcW w:w="2884" w:type="dxa"/>
            <w:tcPrChange w:id="1236" w:author="Stuart McLarnon" w:date="2025-12-10T12:53:00Z" w16du:dateUtc="2025-12-10T12:53:00Z">
              <w:tcPr>
                <w:tcW w:w="2884" w:type="dxa"/>
                <w:gridSpan w:val="3"/>
              </w:tcPr>
            </w:tcPrChange>
          </w:tcPr>
          <w:p w14:paraId="4766D9CA" w14:textId="77777777" w:rsidR="004B0C37" w:rsidRPr="007E0B31" w:rsidRDefault="004B0C37" w:rsidP="004B0C37">
            <w:pPr>
              <w:pStyle w:val="Arial11Bold"/>
              <w:rPr>
                <w:rFonts w:cs="Arial"/>
              </w:rPr>
            </w:pPr>
            <w:r w:rsidRPr="007E0B31">
              <w:rPr>
                <w:rFonts w:cs="Arial"/>
              </w:rPr>
              <w:t>Intellectual Property" or "IPRs</w:t>
            </w:r>
          </w:p>
        </w:tc>
        <w:tc>
          <w:tcPr>
            <w:tcW w:w="6634" w:type="dxa"/>
            <w:tcPrChange w:id="1237" w:author="Stuart McLarnon" w:date="2025-12-10T12:53:00Z" w16du:dateUtc="2025-12-10T12:53:00Z">
              <w:tcPr>
                <w:tcW w:w="6634" w:type="dxa"/>
                <w:gridSpan w:val="4"/>
              </w:tcPr>
            </w:tcPrChange>
          </w:tcPr>
          <w:p w14:paraId="4FBE02D5" w14:textId="77777777" w:rsidR="004B0C37" w:rsidRPr="007E0B31" w:rsidRDefault="004B0C37" w:rsidP="004B0C37">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8C0657" w:rsidRPr="007E0B31" w14:paraId="4EF3A882" w14:textId="77777777" w:rsidTr="00C60095">
        <w:trPr>
          <w:cantSplit/>
          <w:trPrChange w:id="1238" w:author="Stuart McLarnon" w:date="2025-12-10T12:53:00Z" w16du:dateUtc="2025-12-10T12:53:00Z">
            <w:trPr>
              <w:gridBefore w:val="1"/>
              <w:gridAfter w:val="0"/>
              <w:wAfter w:w="255" w:type="dxa"/>
              <w:cantSplit/>
            </w:trPr>
          </w:trPrChange>
        </w:trPr>
        <w:tc>
          <w:tcPr>
            <w:tcW w:w="2884" w:type="dxa"/>
            <w:tcPrChange w:id="1239" w:author="Stuart McLarnon" w:date="2025-12-10T12:53:00Z" w16du:dateUtc="2025-12-10T12:53:00Z">
              <w:tcPr>
                <w:tcW w:w="2884" w:type="dxa"/>
                <w:gridSpan w:val="3"/>
              </w:tcPr>
            </w:tcPrChange>
          </w:tcPr>
          <w:p w14:paraId="5A3DE7CB" w14:textId="647F140D" w:rsidR="004B0C37" w:rsidRPr="007E0B31" w:rsidRDefault="004B0C37" w:rsidP="004B0C37">
            <w:pPr>
              <w:pStyle w:val="Arial11Bold"/>
              <w:rPr>
                <w:rFonts w:cs="Arial"/>
              </w:rPr>
            </w:pPr>
            <w:r>
              <w:rPr>
                <w:rFonts w:cs="Arial"/>
              </w:rPr>
              <w:t>Interconnector</w:t>
            </w:r>
          </w:p>
        </w:tc>
        <w:tc>
          <w:tcPr>
            <w:tcW w:w="6634" w:type="dxa"/>
            <w:tcPrChange w:id="1240" w:author="Stuart McLarnon" w:date="2025-12-10T12:53:00Z" w16du:dateUtc="2025-12-10T12:53:00Z">
              <w:tcPr>
                <w:tcW w:w="6634" w:type="dxa"/>
                <w:gridSpan w:val="4"/>
              </w:tcPr>
            </w:tcPrChange>
          </w:tcPr>
          <w:p w14:paraId="13F23BFA" w14:textId="74CDDFA8" w:rsidR="004B0C37" w:rsidRPr="007E0B31" w:rsidRDefault="004B0C37" w:rsidP="004B0C37">
            <w:pPr>
              <w:pStyle w:val="TableArial11"/>
              <w:rPr>
                <w:rFonts w:cs="Arial"/>
              </w:rPr>
            </w:pPr>
            <w:r>
              <w:rPr>
                <w:rFonts w:cs="Arial"/>
              </w:rPr>
              <w:t xml:space="preserve">as defined in the </w:t>
            </w:r>
            <w:r w:rsidRPr="00E71BE7">
              <w:rPr>
                <w:rFonts w:cs="Arial"/>
                <w:b/>
                <w:bCs/>
              </w:rPr>
              <w:t>BSC</w:t>
            </w:r>
          </w:p>
        </w:tc>
      </w:tr>
      <w:tr w:rsidR="008C0657" w:rsidRPr="007E0B31" w14:paraId="2FCFAD31" w14:textId="77777777" w:rsidTr="00C60095">
        <w:trPr>
          <w:cantSplit/>
          <w:trPrChange w:id="1241" w:author="Stuart McLarnon" w:date="2025-12-10T12:53:00Z" w16du:dateUtc="2025-12-10T12:53:00Z">
            <w:trPr>
              <w:gridBefore w:val="1"/>
              <w:gridAfter w:val="0"/>
              <w:wAfter w:w="255" w:type="dxa"/>
              <w:cantSplit/>
            </w:trPr>
          </w:trPrChange>
        </w:trPr>
        <w:tc>
          <w:tcPr>
            <w:tcW w:w="2884" w:type="dxa"/>
            <w:tcPrChange w:id="1242" w:author="Stuart McLarnon" w:date="2025-12-10T12:53:00Z" w16du:dateUtc="2025-12-10T12:53:00Z">
              <w:tcPr>
                <w:tcW w:w="2884" w:type="dxa"/>
                <w:gridSpan w:val="3"/>
              </w:tcPr>
            </w:tcPrChange>
          </w:tcPr>
          <w:p w14:paraId="02710B50" w14:textId="77777777" w:rsidR="004B0C37" w:rsidRPr="007E0B31" w:rsidRDefault="004B0C37" w:rsidP="004B0C37">
            <w:pPr>
              <w:pStyle w:val="Arial11Bold"/>
              <w:rPr>
                <w:rFonts w:cs="Arial"/>
              </w:rPr>
            </w:pPr>
            <w:r w:rsidRPr="007E0B31">
              <w:rPr>
                <w:rFonts w:cs="Arial"/>
              </w:rPr>
              <w:t>Interconnection Agreement</w:t>
            </w:r>
          </w:p>
        </w:tc>
        <w:tc>
          <w:tcPr>
            <w:tcW w:w="6634" w:type="dxa"/>
            <w:tcPrChange w:id="1243" w:author="Stuart McLarnon" w:date="2025-12-10T12:53:00Z" w16du:dateUtc="2025-12-10T12:53:00Z">
              <w:tcPr>
                <w:tcW w:w="6634" w:type="dxa"/>
                <w:gridSpan w:val="4"/>
              </w:tcPr>
            </w:tcPrChange>
          </w:tcPr>
          <w:p w14:paraId="45CBA041" w14:textId="5E18B7DA" w:rsidR="004B0C37" w:rsidRPr="007E0B31" w:rsidRDefault="004B0C37" w:rsidP="004B0C37">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8C0657" w:rsidRPr="007E0B31" w14:paraId="2BC48186" w14:textId="77777777" w:rsidTr="00C60095">
        <w:trPr>
          <w:cantSplit/>
          <w:trPrChange w:id="1244" w:author="Stuart McLarnon" w:date="2025-12-10T12:53:00Z" w16du:dateUtc="2025-12-10T12:53:00Z">
            <w:trPr>
              <w:gridBefore w:val="1"/>
              <w:gridAfter w:val="0"/>
              <w:wAfter w:w="255" w:type="dxa"/>
              <w:cantSplit/>
            </w:trPr>
          </w:trPrChange>
        </w:trPr>
        <w:tc>
          <w:tcPr>
            <w:tcW w:w="2884" w:type="dxa"/>
            <w:tcPrChange w:id="1245" w:author="Stuart McLarnon" w:date="2025-12-10T12:53:00Z" w16du:dateUtc="2025-12-10T12:53:00Z">
              <w:tcPr>
                <w:tcW w:w="2884" w:type="dxa"/>
                <w:gridSpan w:val="3"/>
              </w:tcPr>
            </w:tcPrChange>
          </w:tcPr>
          <w:p w14:paraId="4D33F788" w14:textId="77777777" w:rsidR="004B0C37" w:rsidRPr="007E0B31" w:rsidRDefault="004B0C37" w:rsidP="004B0C37">
            <w:pPr>
              <w:pStyle w:val="Arial11Bold"/>
              <w:rPr>
                <w:rFonts w:cs="Arial"/>
              </w:rPr>
            </w:pPr>
            <w:r w:rsidRPr="007E0B31">
              <w:rPr>
                <w:rFonts w:cs="Arial"/>
              </w:rPr>
              <w:t>Interconnector Export Capacity</w:t>
            </w:r>
          </w:p>
        </w:tc>
        <w:tc>
          <w:tcPr>
            <w:tcW w:w="6634" w:type="dxa"/>
            <w:tcPrChange w:id="1246" w:author="Stuart McLarnon" w:date="2025-12-10T12:53:00Z" w16du:dateUtc="2025-12-10T12:53:00Z">
              <w:tcPr>
                <w:tcW w:w="6634" w:type="dxa"/>
                <w:gridSpan w:val="4"/>
              </w:tcPr>
            </w:tcPrChange>
          </w:tcPr>
          <w:p w14:paraId="5DAC083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8C0657" w:rsidRPr="007E0B31" w14:paraId="4FF599B1" w14:textId="77777777" w:rsidTr="00C60095">
        <w:trPr>
          <w:cantSplit/>
          <w:trPrChange w:id="1247" w:author="Stuart McLarnon" w:date="2025-12-10T12:53:00Z" w16du:dateUtc="2025-12-10T12:53:00Z">
            <w:trPr>
              <w:gridBefore w:val="1"/>
              <w:gridAfter w:val="0"/>
              <w:wAfter w:w="255" w:type="dxa"/>
              <w:cantSplit/>
            </w:trPr>
          </w:trPrChange>
        </w:trPr>
        <w:tc>
          <w:tcPr>
            <w:tcW w:w="2884" w:type="dxa"/>
            <w:tcPrChange w:id="1248" w:author="Stuart McLarnon" w:date="2025-12-10T12:53:00Z" w16du:dateUtc="2025-12-10T12:53:00Z">
              <w:tcPr>
                <w:tcW w:w="2884" w:type="dxa"/>
                <w:gridSpan w:val="3"/>
              </w:tcPr>
            </w:tcPrChange>
          </w:tcPr>
          <w:p w14:paraId="2CA9AD19" w14:textId="77777777" w:rsidR="004B0C37" w:rsidRPr="007E0B31" w:rsidRDefault="004B0C37" w:rsidP="004B0C37">
            <w:pPr>
              <w:pStyle w:val="Arial11Bold"/>
              <w:rPr>
                <w:rFonts w:cs="Arial"/>
              </w:rPr>
            </w:pPr>
            <w:r w:rsidRPr="007E0B31">
              <w:rPr>
                <w:rFonts w:cs="Arial"/>
              </w:rPr>
              <w:t>Interconnector Import Capacity</w:t>
            </w:r>
          </w:p>
        </w:tc>
        <w:tc>
          <w:tcPr>
            <w:tcW w:w="6634" w:type="dxa"/>
            <w:tcPrChange w:id="1249" w:author="Stuart McLarnon" w:date="2025-12-10T12:53:00Z" w16du:dateUtc="2025-12-10T12:53:00Z">
              <w:tcPr>
                <w:tcW w:w="6634" w:type="dxa"/>
                <w:gridSpan w:val="4"/>
              </w:tcPr>
            </w:tcPrChange>
          </w:tcPr>
          <w:p w14:paraId="04627380"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8C0657" w:rsidRPr="007E0B31" w14:paraId="2F3AEF1F" w14:textId="77777777" w:rsidTr="00C60095">
        <w:trPr>
          <w:cantSplit/>
          <w:trPrChange w:id="1250" w:author="Stuart McLarnon" w:date="2025-12-10T12:53:00Z" w16du:dateUtc="2025-12-10T12:53:00Z">
            <w:trPr>
              <w:gridBefore w:val="1"/>
              <w:gridAfter w:val="0"/>
              <w:wAfter w:w="255" w:type="dxa"/>
              <w:cantSplit/>
            </w:trPr>
          </w:trPrChange>
        </w:trPr>
        <w:tc>
          <w:tcPr>
            <w:tcW w:w="2884" w:type="dxa"/>
            <w:tcPrChange w:id="1251" w:author="Stuart McLarnon" w:date="2025-12-10T12:53:00Z" w16du:dateUtc="2025-12-10T12:53:00Z">
              <w:tcPr>
                <w:tcW w:w="2884" w:type="dxa"/>
                <w:gridSpan w:val="3"/>
              </w:tcPr>
            </w:tcPrChange>
          </w:tcPr>
          <w:p w14:paraId="1C15EAE1" w14:textId="77777777" w:rsidR="004B0C37" w:rsidRPr="007E0B31" w:rsidRDefault="004B0C37" w:rsidP="004B0C37">
            <w:pPr>
              <w:pStyle w:val="Arial11Bold"/>
              <w:rPr>
                <w:rFonts w:cs="Arial"/>
              </w:rPr>
            </w:pPr>
            <w:r w:rsidRPr="007E0B31">
              <w:rPr>
                <w:rFonts w:cs="Arial"/>
              </w:rPr>
              <w:lastRenderedPageBreak/>
              <w:t>Interconnector Owner</w:t>
            </w:r>
          </w:p>
        </w:tc>
        <w:tc>
          <w:tcPr>
            <w:tcW w:w="6634" w:type="dxa"/>
            <w:tcPrChange w:id="1252" w:author="Stuart McLarnon" w:date="2025-12-10T12:53:00Z" w16du:dateUtc="2025-12-10T12:53:00Z">
              <w:tcPr>
                <w:tcW w:w="6634" w:type="dxa"/>
                <w:gridSpan w:val="4"/>
              </w:tcPr>
            </w:tcPrChange>
          </w:tcPr>
          <w:p w14:paraId="0FE06979" w14:textId="77777777" w:rsidR="004B0C37" w:rsidRPr="007E0B31" w:rsidRDefault="004B0C37" w:rsidP="004B0C37">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8C0657" w:rsidRPr="007E0B31" w14:paraId="5F6DFE69" w14:textId="77777777" w:rsidTr="00C60095">
        <w:trPr>
          <w:cantSplit/>
          <w:trPrChange w:id="1253" w:author="Stuart McLarnon" w:date="2025-12-10T12:53:00Z" w16du:dateUtc="2025-12-10T12:53:00Z">
            <w:trPr>
              <w:gridBefore w:val="1"/>
              <w:gridAfter w:val="0"/>
              <w:wAfter w:w="255" w:type="dxa"/>
              <w:cantSplit/>
            </w:trPr>
          </w:trPrChange>
        </w:trPr>
        <w:tc>
          <w:tcPr>
            <w:tcW w:w="2884" w:type="dxa"/>
            <w:tcPrChange w:id="1254" w:author="Stuart McLarnon" w:date="2025-12-10T12:53:00Z" w16du:dateUtc="2025-12-10T12:53:00Z">
              <w:tcPr>
                <w:tcW w:w="2884" w:type="dxa"/>
                <w:gridSpan w:val="3"/>
              </w:tcPr>
            </w:tcPrChange>
          </w:tcPr>
          <w:p w14:paraId="15B5C003" w14:textId="0D8C61F6" w:rsidR="004B0C37" w:rsidRPr="007E0B31" w:rsidRDefault="004B0C37" w:rsidP="004B0C37">
            <w:pPr>
              <w:pStyle w:val="Arial11Bold"/>
              <w:rPr>
                <w:rFonts w:cs="Arial"/>
              </w:rPr>
            </w:pPr>
            <w:r w:rsidRPr="007E0B31">
              <w:rPr>
                <w:rFonts w:cs="Arial"/>
              </w:rPr>
              <w:t xml:space="preserve">Interconnector </w:t>
            </w:r>
            <w:r>
              <w:rPr>
                <w:rFonts w:cs="Arial"/>
              </w:rPr>
              <w:t>Reference Programme</w:t>
            </w:r>
          </w:p>
        </w:tc>
        <w:tc>
          <w:tcPr>
            <w:tcW w:w="6634" w:type="dxa"/>
            <w:tcPrChange w:id="1255" w:author="Stuart McLarnon" w:date="2025-12-10T12:53:00Z" w16du:dateUtc="2025-12-10T12:53:00Z">
              <w:tcPr>
                <w:tcW w:w="6634" w:type="dxa"/>
                <w:gridSpan w:val="4"/>
              </w:tcPr>
            </w:tcPrChange>
          </w:tcPr>
          <w:p w14:paraId="7893F6BF" w14:textId="45083F6F" w:rsidR="004B0C37" w:rsidRPr="007E0B31" w:rsidRDefault="004B0C37" w:rsidP="004B0C37">
            <w:pPr>
              <w:pStyle w:val="TableArial11"/>
              <w:rPr>
                <w:rFonts w:cs="Arial"/>
              </w:rPr>
            </w:pPr>
            <w:r>
              <w:rPr>
                <w:rFonts w:cs="Arial"/>
              </w:rPr>
              <w:t xml:space="preserve">Has </w:t>
            </w:r>
            <w:r w:rsidRPr="000D298D">
              <w:rPr>
                <w:rFonts w:cs="Arial"/>
              </w:rPr>
              <w:t>the meaning given to that term in section BC1.A.3.</w:t>
            </w:r>
          </w:p>
        </w:tc>
      </w:tr>
      <w:tr w:rsidR="008C0657" w:rsidRPr="007E0B31" w14:paraId="01748928" w14:textId="77777777" w:rsidTr="00C60095">
        <w:trPr>
          <w:cantSplit/>
          <w:trPrChange w:id="1256" w:author="Stuart McLarnon" w:date="2025-12-10T12:53:00Z" w16du:dateUtc="2025-12-10T12:53:00Z">
            <w:trPr>
              <w:gridBefore w:val="1"/>
              <w:gridAfter w:val="0"/>
              <w:wAfter w:w="255" w:type="dxa"/>
              <w:cantSplit/>
            </w:trPr>
          </w:trPrChange>
        </w:trPr>
        <w:tc>
          <w:tcPr>
            <w:tcW w:w="2884" w:type="dxa"/>
            <w:tcPrChange w:id="1257" w:author="Stuart McLarnon" w:date="2025-12-10T12:53:00Z" w16du:dateUtc="2025-12-10T12:53:00Z">
              <w:tcPr>
                <w:tcW w:w="2884" w:type="dxa"/>
                <w:gridSpan w:val="3"/>
              </w:tcPr>
            </w:tcPrChange>
          </w:tcPr>
          <w:p w14:paraId="02F43987" w14:textId="77777777" w:rsidR="004B0C37" w:rsidRPr="007E0B31" w:rsidRDefault="004B0C37" w:rsidP="004B0C37">
            <w:pPr>
              <w:pStyle w:val="Arial11Bold"/>
              <w:rPr>
                <w:rFonts w:cs="Arial"/>
              </w:rPr>
            </w:pPr>
            <w:r w:rsidRPr="007E0B31">
              <w:rPr>
                <w:rFonts w:cs="Arial"/>
              </w:rPr>
              <w:t>Interconnector User</w:t>
            </w:r>
          </w:p>
        </w:tc>
        <w:tc>
          <w:tcPr>
            <w:tcW w:w="6634" w:type="dxa"/>
            <w:tcPrChange w:id="1258" w:author="Stuart McLarnon" w:date="2025-12-10T12:53:00Z" w16du:dateUtc="2025-12-10T12:53:00Z">
              <w:tcPr>
                <w:tcW w:w="6634" w:type="dxa"/>
                <w:gridSpan w:val="4"/>
              </w:tcPr>
            </w:tcPrChange>
          </w:tcPr>
          <w:p w14:paraId="6E4FAB89"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8C0657" w:rsidRPr="007E0B31" w14:paraId="68EE5DBC" w14:textId="77777777" w:rsidTr="00C60095">
        <w:trPr>
          <w:cantSplit/>
          <w:trPrChange w:id="1259" w:author="Stuart McLarnon" w:date="2025-12-10T12:53:00Z" w16du:dateUtc="2025-12-10T12:53:00Z">
            <w:trPr>
              <w:gridBefore w:val="1"/>
              <w:gridAfter w:val="0"/>
              <w:wAfter w:w="255" w:type="dxa"/>
              <w:cantSplit/>
            </w:trPr>
          </w:trPrChange>
        </w:trPr>
        <w:tc>
          <w:tcPr>
            <w:tcW w:w="2884" w:type="dxa"/>
            <w:tcPrChange w:id="1260" w:author="Stuart McLarnon" w:date="2025-12-10T12:53:00Z" w16du:dateUtc="2025-12-10T12:53:00Z">
              <w:tcPr>
                <w:tcW w:w="2884" w:type="dxa"/>
                <w:gridSpan w:val="3"/>
              </w:tcPr>
            </w:tcPrChange>
          </w:tcPr>
          <w:p w14:paraId="6EBE7A9A" w14:textId="77777777" w:rsidR="004B0C37" w:rsidRPr="007E0B31" w:rsidRDefault="004B0C37" w:rsidP="004B0C37">
            <w:pPr>
              <w:pStyle w:val="Arial11Bold"/>
              <w:rPr>
                <w:rFonts w:cs="Arial"/>
              </w:rPr>
            </w:pPr>
            <w:r w:rsidRPr="007E0B31">
              <w:rPr>
                <w:rFonts w:cs="Arial"/>
              </w:rPr>
              <w:t>Interface Agreement</w:t>
            </w:r>
          </w:p>
        </w:tc>
        <w:tc>
          <w:tcPr>
            <w:tcW w:w="6634" w:type="dxa"/>
            <w:tcPrChange w:id="1261" w:author="Stuart McLarnon" w:date="2025-12-10T12:53:00Z" w16du:dateUtc="2025-12-10T12:53:00Z">
              <w:tcPr>
                <w:tcW w:w="6634" w:type="dxa"/>
                <w:gridSpan w:val="4"/>
              </w:tcPr>
            </w:tcPrChange>
          </w:tcPr>
          <w:p w14:paraId="1C72533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C0657" w:rsidRPr="007E0B31" w14:paraId="29BE3A79" w14:textId="77777777" w:rsidTr="00C60095">
        <w:trPr>
          <w:cantSplit/>
          <w:trPrChange w:id="1262" w:author="Stuart McLarnon" w:date="2025-12-10T12:53:00Z" w16du:dateUtc="2025-12-10T12:53:00Z">
            <w:trPr>
              <w:gridBefore w:val="1"/>
              <w:gridAfter w:val="0"/>
              <w:wAfter w:w="255" w:type="dxa"/>
              <w:cantSplit/>
            </w:trPr>
          </w:trPrChange>
        </w:trPr>
        <w:tc>
          <w:tcPr>
            <w:tcW w:w="2884" w:type="dxa"/>
            <w:tcPrChange w:id="1263" w:author="Stuart McLarnon" w:date="2025-12-10T12:53:00Z" w16du:dateUtc="2025-12-10T12:53:00Z">
              <w:tcPr>
                <w:tcW w:w="2884" w:type="dxa"/>
                <w:gridSpan w:val="3"/>
              </w:tcPr>
            </w:tcPrChange>
          </w:tcPr>
          <w:p w14:paraId="1B8ED475" w14:textId="77777777" w:rsidR="004B0C37" w:rsidRPr="007E0B31" w:rsidRDefault="004B0C37" w:rsidP="004B0C37">
            <w:pPr>
              <w:pStyle w:val="Arial11Bold"/>
              <w:rPr>
                <w:rFonts w:cs="Arial"/>
                <w:highlight w:val="green"/>
              </w:rPr>
            </w:pPr>
            <w:r w:rsidRPr="007E0B31">
              <w:rPr>
                <w:rFonts w:cs="Arial"/>
              </w:rPr>
              <w:t>Interface Point</w:t>
            </w:r>
          </w:p>
        </w:tc>
        <w:tc>
          <w:tcPr>
            <w:tcW w:w="6634" w:type="dxa"/>
            <w:tcPrChange w:id="1264" w:author="Stuart McLarnon" w:date="2025-12-10T12:53:00Z" w16du:dateUtc="2025-12-10T12:53:00Z">
              <w:tcPr>
                <w:tcW w:w="6634" w:type="dxa"/>
                <w:gridSpan w:val="4"/>
              </w:tcPr>
            </w:tcPrChange>
          </w:tcPr>
          <w:p w14:paraId="51795A34" w14:textId="77777777" w:rsidR="004B0C37" w:rsidRPr="007E0B31" w:rsidRDefault="004B0C37" w:rsidP="004B0C37">
            <w:pPr>
              <w:pStyle w:val="TableArial11"/>
              <w:rPr>
                <w:rFonts w:cs="Arial"/>
              </w:rPr>
            </w:pPr>
            <w:r w:rsidRPr="007E0B31">
              <w:rPr>
                <w:rFonts w:cs="Arial"/>
              </w:rPr>
              <w:t>As the context admits or requires either;</w:t>
            </w:r>
          </w:p>
          <w:p w14:paraId="37866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8C0657" w:rsidRPr="007E0B31" w14:paraId="2C6BEDD2" w14:textId="77777777" w:rsidTr="00C60095">
        <w:trPr>
          <w:cantSplit/>
          <w:trPrChange w:id="1265" w:author="Stuart McLarnon" w:date="2025-12-10T12:53:00Z" w16du:dateUtc="2025-12-10T12:53:00Z">
            <w:trPr>
              <w:gridBefore w:val="1"/>
              <w:gridAfter w:val="0"/>
              <w:wAfter w:w="255" w:type="dxa"/>
              <w:cantSplit/>
            </w:trPr>
          </w:trPrChange>
        </w:trPr>
        <w:tc>
          <w:tcPr>
            <w:tcW w:w="2884" w:type="dxa"/>
            <w:tcPrChange w:id="1266" w:author="Stuart McLarnon" w:date="2025-12-10T12:53:00Z" w16du:dateUtc="2025-12-10T12:53:00Z">
              <w:tcPr>
                <w:tcW w:w="2884" w:type="dxa"/>
                <w:gridSpan w:val="3"/>
              </w:tcPr>
            </w:tcPrChange>
          </w:tcPr>
          <w:p w14:paraId="01D5FAC5" w14:textId="77777777" w:rsidR="004B0C37" w:rsidRPr="007E0B31" w:rsidRDefault="004B0C37" w:rsidP="004B0C37">
            <w:pPr>
              <w:pStyle w:val="Arial11Bold"/>
              <w:rPr>
                <w:rFonts w:cs="Arial"/>
              </w:rPr>
            </w:pPr>
            <w:r w:rsidRPr="007E0B31">
              <w:rPr>
                <w:rFonts w:cs="Arial"/>
              </w:rPr>
              <w:t>Interface Point Capacity</w:t>
            </w:r>
          </w:p>
        </w:tc>
        <w:tc>
          <w:tcPr>
            <w:tcW w:w="6634" w:type="dxa"/>
            <w:tcPrChange w:id="1267" w:author="Stuart McLarnon" w:date="2025-12-10T12:53:00Z" w16du:dateUtc="2025-12-10T12:53:00Z">
              <w:tcPr>
                <w:tcW w:w="6634" w:type="dxa"/>
                <w:gridSpan w:val="4"/>
              </w:tcPr>
            </w:tcPrChange>
          </w:tcPr>
          <w:p w14:paraId="0901FDA2" w14:textId="77777777" w:rsidR="004B0C37" w:rsidRPr="007E0B31" w:rsidRDefault="004B0C37" w:rsidP="004B0C37">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8C0657" w:rsidRPr="007E0B31" w14:paraId="4A82B3D9" w14:textId="77777777" w:rsidTr="00C60095">
        <w:trPr>
          <w:cantSplit/>
          <w:trPrChange w:id="1268" w:author="Stuart McLarnon" w:date="2025-12-10T12:53:00Z" w16du:dateUtc="2025-12-10T12:53:00Z">
            <w:trPr>
              <w:gridBefore w:val="1"/>
              <w:gridAfter w:val="0"/>
              <w:wAfter w:w="255" w:type="dxa"/>
              <w:cantSplit/>
            </w:trPr>
          </w:trPrChange>
        </w:trPr>
        <w:tc>
          <w:tcPr>
            <w:tcW w:w="2884" w:type="dxa"/>
            <w:tcPrChange w:id="1269" w:author="Stuart McLarnon" w:date="2025-12-10T12:53:00Z" w16du:dateUtc="2025-12-10T12:53:00Z">
              <w:tcPr>
                <w:tcW w:w="2884" w:type="dxa"/>
                <w:gridSpan w:val="3"/>
              </w:tcPr>
            </w:tcPrChange>
          </w:tcPr>
          <w:p w14:paraId="438F6413" w14:textId="77777777" w:rsidR="004B0C37" w:rsidRPr="007E0B31" w:rsidRDefault="004B0C37" w:rsidP="004B0C37">
            <w:pPr>
              <w:pStyle w:val="Arial11Bold"/>
              <w:rPr>
                <w:rFonts w:cs="Arial"/>
                <w:highlight w:val="green"/>
              </w:rPr>
            </w:pPr>
            <w:r w:rsidRPr="007E0B31">
              <w:rPr>
                <w:rFonts w:cs="Arial"/>
              </w:rPr>
              <w:t>Interface Point Target Voltage/Power factor</w:t>
            </w:r>
          </w:p>
        </w:tc>
        <w:tc>
          <w:tcPr>
            <w:tcW w:w="6634" w:type="dxa"/>
            <w:tcPrChange w:id="1270" w:author="Stuart McLarnon" w:date="2025-12-10T12:53:00Z" w16du:dateUtc="2025-12-10T12:53:00Z">
              <w:tcPr>
                <w:tcW w:w="6634" w:type="dxa"/>
                <w:gridSpan w:val="4"/>
              </w:tcPr>
            </w:tcPrChange>
          </w:tcPr>
          <w:p w14:paraId="6EFF12D7" w14:textId="755218E8" w:rsidR="004B0C37" w:rsidRPr="007E0B31" w:rsidRDefault="004B0C37" w:rsidP="004B0C37">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8C0657" w:rsidRPr="007E0B31" w14:paraId="4E39EFE0" w14:textId="77777777" w:rsidTr="00C60095">
        <w:trPr>
          <w:cantSplit/>
          <w:trPrChange w:id="1271" w:author="Stuart McLarnon" w:date="2025-12-10T12:53:00Z" w16du:dateUtc="2025-12-10T12:53:00Z">
            <w:trPr>
              <w:gridBefore w:val="1"/>
              <w:gridAfter w:val="0"/>
              <w:wAfter w:w="255" w:type="dxa"/>
              <w:cantSplit/>
            </w:trPr>
          </w:trPrChange>
        </w:trPr>
        <w:tc>
          <w:tcPr>
            <w:tcW w:w="2884" w:type="dxa"/>
            <w:tcPrChange w:id="1272" w:author="Stuart McLarnon" w:date="2025-12-10T12:53:00Z" w16du:dateUtc="2025-12-10T12:53:00Z">
              <w:tcPr>
                <w:tcW w:w="2884" w:type="dxa"/>
                <w:gridSpan w:val="3"/>
              </w:tcPr>
            </w:tcPrChange>
          </w:tcPr>
          <w:p w14:paraId="0F757B3C" w14:textId="6A5376A6" w:rsidR="004B0C37" w:rsidRPr="007E0B31" w:rsidRDefault="004B0C37" w:rsidP="004B0C37">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Change w:id="1273" w:author="Stuart McLarnon" w:date="2025-12-10T12:53:00Z" w16du:dateUtc="2025-12-10T12:53:00Z">
              <w:tcPr>
                <w:tcW w:w="6634" w:type="dxa"/>
                <w:gridSpan w:val="4"/>
              </w:tcPr>
            </w:tcPrChange>
          </w:tcPr>
          <w:p w14:paraId="1EFBB020" w14:textId="6DCA8A37" w:rsidR="004B0C37" w:rsidRPr="00303C15" w:rsidRDefault="004B0C37" w:rsidP="004B0C37">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4B0C37" w:rsidRPr="00303C15" w:rsidRDefault="004B0C37" w:rsidP="004B0C37">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4B0C37" w:rsidRPr="007E0B31" w:rsidRDefault="004B0C37" w:rsidP="004B0C37">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8C0657" w:rsidRPr="007E0B31" w14:paraId="5DAADA09" w14:textId="77777777" w:rsidTr="00C60095">
        <w:trPr>
          <w:cantSplit/>
          <w:trPrChange w:id="1274" w:author="Stuart McLarnon" w:date="2025-12-10T12:53:00Z" w16du:dateUtc="2025-12-10T12:53:00Z">
            <w:trPr>
              <w:gridBefore w:val="1"/>
              <w:gridAfter w:val="0"/>
              <w:wAfter w:w="255" w:type="dxa"/>
              <w:cantSplit/>
            </w:trPr>
          </w:trPrChange>
        </w:trPr>
        <w:tc>
          <w:tcPr>
            <w:tcW w:w="2884" w:type="dxa"/>
            <w:tcPrChange w:id="1275" w:author="Stuart McLarnon" w:date="2025-12-10T12:53:00Z" w16du:dateUtc="2025-12-10T12:53:00Z">
              <w:tcPr>
                <w:tcW w:w="2884" w:type="dxa"/>
                <w:gridSpan w:val="3"/>
              </w:tcPr>
            </w:tcPrChange>
          </w:tcPr>
          <w:p w14:paraId="133A5B7C" w14:textId="36D70465" w:rsidR="004B0C37" w:rsidRPr="007E0B31" w:rsidRDefault="004B0C37" w:rsidP="004B0C37">
            <w:pPr>
              <w:pStyle w:val="Arial11Bold"/>
              <w:rPr>
                <w:rFonts w:cs="Arial"/>
              </w:rPr>
            </w:pPr>
            <w:bookmarkStart w:id="1276" w:name="_DV_C25"/>
            <w:r w:rsidRPr="007E0B31">
              <w:rPr>
                <w:rFonts w:cs="Arial"/>
              </w:rPr>
              <w:t xml:space="preserve">Interim Operational Notification </w:t>
            </w:r>
            <w:r w:rsidRPr="007E0B31">
              <w:rPr>
                <w:rFonts w:cs="Arial"/>
                <w:b w:val="0"/>
              </w:rPr>
              <w:t>or</w:t>
            </w:r>
            <w:r w:rsidRPr="007E0B31">
              <w:rPr>
                <w:rFonts w:cs="Arial"/>
              </w:rPr>
              <w:t xml:space="preserve"> ION </w:t>
            </w:r>
            <w:bookmarkEnd w:id="1276"/>
          </w:p>
        </w:tc>
        <w:tc>
          <w:tcPr>
            <w:tcW w:w="6634" w:type="dxa"/>
            <w:tcPrChange w:id="1277" w:author="Stuart McLarnon" w:date="2025-12-10T12:53:00Z" w16du:dateUtc="2025-12-10T12:53:00Z">
              <w:tcPr>
                <w:tcW w:w="6634" w:type="dxa"/>
                <w:gridSpan w:val="4"/>
              </w:tcPr>
            </w:tcPrChange>
          </w:tcPr>
          <w:p w14:paraId="40D45ABF" w14:textId="409DC57C" w:rsidR="004B0C37" w:rsidRPr="007E0B31" w:rsidRDefault="004B0C37" w:rsidP="004B0C37">
            <w:pPr>
              <w:pStyle w:val="TableArial11"/>
              <w:rPr>
                <w:rFonts w:cs="Arial"/>
              </w:rPr>
            </w:pPr>
            <w:bookmarkStart w:id="127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278"/>
          </w:p>
          <w:p w14:paraId="2DAA1BCB" w14:textId="77777777" w:rsidR="004B0C37" w:rsidRPr="007E0B31" w:rsidRDefault="004B0C37" w:rsidP="004B0C37">
            <w:pPr>
              <w:pStyle w:val="TableArial11"/>
              <w:ind w:left="567" w:hanging="567"/>
              <w:rPr>
                <w:rFonts w:cs="Arial"/>
              </w:rPr>
            </w:pPr>
            <w:bookmarkStart w:id="1279" w:name="_DV_C27"/>
            <w:r w:rsidRPr="007E0B31">
              <w:rPr>
                <w:rFonts w:cs="Arial"/>
              </w:rPr>
              <w:t>(a)</w:t>
            </w:r>
            <w:r w:rsidRPr="007E0B31">
              <w:rPr>
                <w:rFonts w:cs="Arial"/>
              </w:rPr>
              <w:tab/>
              <w:t xml:space="preserve">with the Grid Code, and </w:t>
            </w:r>
            <w:bookmarkEnd w:id="1279"/>
          </w:p>
          <w:p w14:paraId="71F8FC61" w14:textId="77777777" w:rsidR="004B0C37" w:rsidRPr="007E0B31" w:rsidRDefault="004B0C37" w:rsidP="004B0C37">
            <w:pPr>
              <w:pStyle w:val="TableArial11"/>
              <w:ind w:left="567" w:hanging="567"/>
              <w:rPr>
                <w:rFonts w:cs="Arial"/>
              </w:rPr>
            </w:pPr>
            <w:bookmarkStart w:id="128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280"/>
          </w:p>
          <w:p w14:paraId="77F719EF" w14:textId="77777777" w:rsidR="004B0C37" w:rsidRPr="007E0B31" w:rsidRDefault="004B0C37" w:rsidP="004B0C37">
            <w:pPr>
              <w:pStyle w:val="TableArial11"/>
              <w:rPr>
                <w:rFonts w:cs="Arial"/>
                <w:u w:val="single"/>
              </w:rPr>
            </w:pPr>
            <w:bookmarkStart w:id="128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28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8C0657" w:rsidRPr="007E0B31" w14:paraId="78927B55" w14:textId="77777777" w:rsidTr="00C60095">
        <w:trPr>
          <w:cantSplit/>
          <w:trPrChange w:id="1282" w:author="Stuart McLarnon" w:date="2025-12-10T12:53:00Z" w16du:dateUtc="2025-12-10T12:53:00Z">
            <w:trPr>
              <w:gridBefore w:val="1"/>
              <w:gridAfter w:val="0"/>
              <w:wAfter w:w="255" w:type="dxa"/>
              <w:cantSplit/>
            </w:trPr>
          </w:trPrChange>
        </w:trPr>
        <w:tc>
          <w:tcPr>
            <w:tcW w:w="2884" w:type="dxa"/>
            <w:tcPrChange w:id="1283" w:author="Stuart McLarnon" w:date="2025-12-10T12:53:00Z" w16du:dateUtc="2025-12-10T12:53:00Z">
              <w:tcPr>
                <w:tcW w:w="2884" w:type="dxa"/>
                <w:gridSpan w:val="3"/>
              </w:tcPr>
            </w:tcPrChange>
          </w:tcPr>
          <w:p w14:paraId="7E7B80FA" w14:textId="77777777" w:rsidR="004B0C37" w:rsidRPr="007E0B31" w:rsidRDefault="004B0C37" w:rsidP="004B0C37">
            <w:pPr>
              <w:pStyle w:val="Arial11Bold"/>
              <w:rPr>
                <w:rFonts w:cs="Arial"/>
              </w:rPr>
            </w:pPr>
            <w:r w:rsidRPr="007E0B31">
              <w:rPr>
                <w:rFonts w:cs="Arial"/>
              </w:rPr>
              <w:lastRenderedPageBreak/>
              <w:t>Intermittent Power Source</w:t>
            </w:r>
          </w:p>
        </w:tc>
        <w:tc>
          <w:tcPr>
            <w:tcW w:w="6634" w:type="dxa"/>
            <w:tcPrChange w:id="1284" w:author="Stuart McLarnon" w:date="2025-12-10T12:53:00Z" w16du:dateUtc="2025-12-10T12:53:00Z">
              <w:tcPr>
                <w:tcW w:w="6634" w:type="dxa"/>
                <w:gridSpan w:val="4"/>
              </w:tcPr>
            </w:tcPrChange>
          </w:tcPr>
          <w:p w14:paraId="631004BC" w14:textId="4B244038" w:rsidR="004B0C37" w:rsidRPr="007E0B31" w:rsidRDefault="004B0C37" w:rsidP="004B0C37">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8C0657" w:rsidRPr="007E0B31" w14:paraId="0FF2C477" w14:textId="77777777" w:rsidTr="00C60095">
        <w:trPr>
          <w:cantSplit/>
          <w:trPrChange w:id="1285" w:author="Stuart McLarnon" w:date="2025-12-10T12:53:00Z" w16du:dateUtc="2025-12-10T12:53:00Z">
            <w:trPr>
              <w:gridBefore w:val="1"/>
              <w:gridAfter w:val="0"/>
              <w:wAfter w:w="255" w:type="dxa"/>
              <w:cantSplit/>
            </w:trPr>
          </w:trPrChange>
        </w:trPr>
        <w:tc>
          <w:tcPr>
            <w:tcW w:w="2884" w:type="dxa"/>
            <w:tcPrChange w:id="1286" w:author="Stuart McLarnon" w:date="2025-12-10T12:53:00Z" w16du:dateUtc="2025-12-10T12:53:00Z">
              <w:tcPr>
                <w:tcW w:w="2884" w:type="dxa"/>
                <w:gridSpan w:val="3"/>
              </w:tcPr>
            </w:tcPrChange>
          </w:tcPr>
          <w:p w14:paraId="28EBC4C0" w14:textId="76EEE9C4" w:rsidR="004B0C37" w:rsidRPr="00865ADF" w:rsidRDefault="004B0C37" w:rsidP="004B0C37">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Change w:id="1287" w:author="Stuart McLarnon" w:date="2025-12-10T12:53:00Z" w16du:dateUtc="2025-12-10T12:53:00Z">
              <w:tcPr>
                <w:tcW w:w="6634" w:type="dxa"/>
                <w:gridSpan w:val="4"/>
              </w:tcPr>
            </w:tcPrChange>
          </w:tcPr>
          <w:p w14:paraId="468AEE14" w14:textId="77777777" w:rsidR="004B0C37" w:rsidRPr="002510FF" w:rsidRDefault="004B0C37" w:rsidP="004B0C37">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B0C37" w:rsidRPr="002510FF" w:rsidRDefault="004B0C37" w:rsidP="004B0C37">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B0C37" w:rsidRPr="002510FF"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B0C37" w:rsidRPr="00865ADF" w:rsidRDefault="004B0C37" w:rsidP="004B0C37">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8C0657" w:rsidRPr="007E0B31" w14:paraId="638863F5" w14:textId="77777777" w:rsidTr="00C60095">
        <w:trPr>
          <w:cantSplit/>
          <w:trPrChange w:id="1288" w:author="Stuart McLarnon" w:date="2025-12-10T12:53:00Z" w16du:dateUtc="2025-12-10T12:53:00Z">
            <w:trPr>
              <w:gridBefore w:val="1"/>
              <w:gridAfter w:val="0"/>
              <w:wAfter w:w="255" w:type="dxa"/>
              <w:cantSplit/>
            </w:trPr>
          </w:trPrChange>
        </w:trPr>
        <w:tc>
          <w:tcPr>
            <w:tcW w:w="2884" w:type="dxa"/>
            <w:tcPrChange w:id="1289" w:author="Stuart McLarnon" w:date="2025-12-10T12:53:00Z" w16du:dateUtc="2025-12-10T12:53:00Z">
              <w:tcPr>
                <w:tcW w:w="2884" w:type="dxa"/>
                <w:gridSpan w:val="3"/>
              </w:tcPr>
            </w:tcPrChange>
          </w:tcPr>
          <w:p w14:paraId="26926052" w14:textId="77777777" w:rsidR="004B0C37" w:rsidRPr="007E0B31" w:rsidRDefault="004B0C37" w:rsidP="004B0C37">
            <w:pPr>
              <w:pStyle w:val="Arial11Bold"/>
              <w:rPr>
                <w:rFonts w:cs="Arial"/>
              </w:rPr>
            </w:pPr>
            <w:r w:rsidRPr="007E0B31">
              <w:rPr>
                <w:rFonts w:cs="Arial"/>
              </w:rPr>
              <w:t>Intertripping</w:t>
            </w:r>
          </w:p>
        </w:tc>
        <w:tc>
          <w:tcPr>
            <w:tcW w:w="6634" w:type="dxa"/>
            <w:tcPrChange w:id="1290" w:author="Stuart McLarnon" w:date="2025-12-10T12:53:00Z" w16du:dateUtc="2025-12-10T12:53:00Z">
              <w:tcPr>
                <w:tcW w:w="6634" w:type="dxa"/>
                <w:gridSpan w:val="4"/>
              </w:tcPr>
            </w:tcPrChange>
          </w:tcPr>
          <w:p w14:paraId="5885E7C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8C0657" w:rsidRPr="007E0B31" w14:paraId="5FEC53DC" w14:textId="77777777" w:rsidTr="00C60095">
        <w:trPr>
          <w:cantSplit/>
          <w:trPrChange w:id="1291" w:author="Stuart McLarnon" w:date="2025-12-10T12:53:00Z" w16du:dateUtc="2025-12-10T12:53:00Z">
            <w:trPr>
              <w:gridBefore w:val="1"/>
              <w:gridAfter w:val="0"/>
              <w:wAfter w:w="255" w:type="dxa"/>
              <w:cantSplit/>
            </w:trPr>
          </w:trPrChange>
        </w:trPr>
        <w:tc>
          <w:tcPr>
            <w:tcW w:w="2884" w:type="dxa"/>
            <w:tcPrChange w:id="1292" w:author="Stuart McLarnon" w:date="2025-12-10T12:53:00Z" w16du:dateUtc="2025-12-10T12:53:00Z">
              <w:tcPr>
                <w:tcW w:w="2884" w:type="dxa"/>
                <w:gridSpan w:val="3"/>
              </w:tcPr>
            </w:tcPrChange>
          </w:tcPr>
          <w:p w14:paraId="026F8A52" w14:textId="77777777" w:rsidR="004B0C37" w:rsidRPr="007E0B31" w:rsidRDefault="004B0C37" w:rsidP="004B0C37">
            <w:pPr>
              <w:pStyle w:val="Arial11Bold"/>
              <w:rPr>
                <w:rFonts w:cs="Arial"/>
              </w:rPr>
            </w:pPr>
            <w:r w:rsidRPr="007E0B31">
              <w:rPr>
                <w:rFonts w:cs="Arial"/>
              </w:rPr>
              <w:t>Intertrip Apparatus</w:t>
            </w:r>
          </w:p>
        </w:tc>
        <w:tc>
          <w:tcPr>
            <w:tcW w:w="6634" w:type="dxa"/>
            <w:tcPrChange w:id="1293" w:author="Stuart McLarnon" w:date="2025-12-10T12:53:00Z" w16du:dateUtc="2025-12-10T12:53:00Z">
              <w:tcPr>
                <w:tcW w:w="6634" w:type="dxa"/>
                <w:gridSpan w:val="4"/>
              </w:tcPr>
            </w:tcPrChange>
          </w:tcPr>
          <w:p w14:paraId="0C1A16E0"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8C0657" w:rsidRPr="007E0B31" w14:paraId="55EDA8C8" w14:textId="77777777" w:rsidTr="00C60095">
        <w:trPr>
          <w:cantSplit/>
          <w:trPrChange w:id="1294" w:author="Stuart McLarnon" w:date="2025-12-10T12:53:00Z" w16du:dateUtc="2025-12-10T12:53:00Z">
            <w:trPr>
              <w:gridBefore w:val="1"/>
              <w:gridAfter w:val="0"/>
              <w:wAfter w:w="255" w:type="dxa"/>
              <w:cantSplit/>
            </w:trPr>
          </w:trPrChange>
        </w:trPr>
        <w:tc>
          <w:tcPr>
            <w:tcW w:w="2884" w:type="dxa"/>
            <w:tcPrChange w:id="1295" w:author="Stuart McLarnon" w:date="2025-12-10T12:53:00Z" w16du:dateUtc="2025-12-10T12:53:00Z">
              <w:tcPr>
                <w:tcW w:w="2884" w:type="dxa"/>
                <w:gridSpan w:val="3"/>
              </w:tcPr>
            </w:tcPrChange>
          </w:tcPr>
          <w:p w14:paraId="2952593D" w14:textId="13C2FEE2" w:rsidR="004B0C37" w:rsidRPr="005E6EA9" w:rsidRDefault="004B0C37" w:rsidP="004B0C37">
            <w:pPr>
              <w:pStyle w:val="Arial11Bold"/>
              <w:rPr>
                <w:rFonts w:cs="Arial"/>
              </w:rPr>
            </w:pPr>
            <w:r w:rsidRPr="005E6EA9">
              <w:rPr>
                <w:lang w:val="en-US"/>
              </w:rPr>
              <w:t>IP Completion Day</w:t>
            </w:r>
          </w:p>
        </w:tc>
        <w:tc>
          <w:tcPr>
            <w:tcW w:w="6634" w:type="dxa"/>
            <w:tcPrChange w:id="1296" w:author="Stuart McLarnon" w:date="2025-12-10T12:53:00Z" w16du:dateUtc="2025-12-10T12:53:00Z">
              <w:tcPr>
                <w:tcW w:w="6634" w:type="dxa"/>
                <w:gridSpan w:val="4"/>
              </w:tcPr>
            </w:tcPrChange>
          </w:tcPr>
          <w:p w14:paraId="57363720" w14:textId="208EF631" w:rsidR="004B0C37" w:rsidRPr="005E6EA9" w:rsidRDefault="004B0C37" w:rsidP="004B0C37">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8C0657" w:rsidRPr="007E0B31" w14:paraId="39051322" w14:textId="77777777" w:rsidTr="00C60095">
        <w:trPr>
          <w:cantSplit/>
          <w:trPrChange w:id="1297" w:author="Stuart McLarnon" w:date="2025-12-10T12:53:00Z" w16du:dateUtc="2025-12-10T12:53:00Z">
            <w:trPr>
              <w:gridBefore w:val="1"/>
              <w:gridAfter w:val="0"/>
              <w:wAfter w:w="255" w:type="dxa"/>
              <w:cantSplit/>
            </w:trPr>
          </w:trPrChange>
        </w:trPr>
        <w:tc>
          <w:tcPr>
            <w:tcW w:w="2884" w:type="dxa"/>
            <w:tcPrChange w:id="1298" w:author="Stuart McLarnon" w:date="2025-12-10T12:53:00Z" w16du:dateUtc="2025-12-10T12:53:00Z">
              <w:tcPr>
                <w:tcW w:w="2884" w:type="dxa"/>
                <w:gridSpan w:val="3"/>
              </w:tcPr>
            </w:tcPrChange>
          </w:tcPr>
          <w:p w14:paraId="085A1082" w14:textId="77777777" w:rsidR="004B0C37" w:rsidRPr="007E0B31" w:rsidRDefault="004B0C37" w:rsidP="004B0C37">
            <w:pPr>
              <w:pStyle w:val="Arial11Bold"/>
              <w:rPr>
                <w:rFonts w:cs="Arial"/>
              </w:rPr>
            </w:pPr>
            <w:r w:rsidRPr="007E0B31">
              <w:rPr>
                <w:rFonts w:cs="Arial"/>
              </w:rPr>
              <w:t>IP Turbine Power Fraction</w:t>
            </w:r>
          </w:p>
        </w:tc>
        <w:tc>
          <w:tcPr>
            <w:tcW w:w="6634" w:type="dxa"/>
            <w:tcPrChange w:id="1299" w:author="Stuart McLarnon" w:date="2025-12-10T12:53:00Z" w16du:dateUtc="2025-12-10T12:53:00Z">
              <w:tcPr>
                <w:tcW w:w="6634" w:type="dxa"/>
                <w:gridSpan w:val="4"/>
              </w:tcPr>
            </w:tcPrChange>
          </w:tcPr>
          <w:p w14:paraId="0237FD82" w14:textId="77777777" w:rsidR="004B0C37" w:rsidRPr="007E0B31" w:rsidRDefault="004B0C37" w:rsidP="004B0C37">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8C0657" w:rsidRPr="007E0B31" w14:paraId="216AAE0C" w14:textId="77777777" w:rsidTr="00C60095">
        <w:trPr>
          <w:cantSplit/>
          <w:trPrChange w:id="1300" w:author="Stuart McLarnon" w:date="2025-12-10T12:53:00Z" w16du:dateUtc="2025-12-10T12:53:00Z">
            <w:trPr>
              <w:gridBefore w:val="1"/>
              <w:gridAfter w:val="0"/>
              <w:wAfter w:w="255" w:type="dxa"/>
              <w:cantSplit/>
            </w:trPr>
          </w:trPrChange>
        </w:trPr>
        <w:tc>
          <w:tcPr>
            <w:tcW w:w="2884" w:type="dxa"/>
            <w:tcPrChange w:id="1301" w:author="Stuart McLarnon" w:date="2025-12-10T12:53:00Z" w16du:dateUtc="2025-12-10T12:53:00Z">
              <w:tcPr>
                <w:tcW w:w="2884" w:type="dxa"/>
                <w:gridSpan w:val="3"/>
              </w:tcPr>
            </w:tcPrChange>
          </w:tcPr>
          <w:p w14:paraId="12BBCDF5" w14:textId="77777777" w:rsidR="004B0C37" w:rsidRPr="007E0B31" w:rsidRDefault="004B0C37" w:rsidP="004B0C37">
            <w:pPr>
              <w:pStyle w:val="Arial11Bold"/>
              <w:rPr>
                <w:rFonts w:cs="Arial"/>
              </w:rPr>
            </w:pPr>
            <w:r w:rsidRPr="007E0B31">
              <w:rPr>
                <w:rFonts w:cs="Arial"/>
              </w:rPr>
              <w:t>Isolating Device</w:t>
            </w:r>
          </w:p>
        </w:tc>
        <w:tc>
          <w:tcPr>
            <w:tcW w:w="6634" w:type="dxa"/>
            <w:tcPrChange w:id="1302" w:author="Stuart McLarnon" w:date="2025-12-10T12:53:00Z" w16du:dateUtc="2025-12-10T12:53:00Z">
              <w:tcPr>
                <w:tcW w:w="6634" w:type="dxa"/>
                <w:gridSpan w:val="4"/>
              </w:tcPr>
            </w:tcPrChange>
          </w:tcPr>
          <w:p w14:paraId="49D8E8E0" w14:textId="77777777" w:rsidR="004B0C37" w:rsidRPr="007E0B31" w:rsidRDefault="004B0C37" w:rsidP="004B0C37">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8C0657" w:rsidRPr="007E0B31" w14:paraId="34453E39" w14:textId="77777777" w:rsidTr="00C60095">
        <w:trPr>
          <w:cantSplit/>
          <w:trPrChange w:id="1303" w:author="Stuart McLarnon" w:date="2025-12-10T12:53:00Z" w16du:dateUtc="2025-12-10T12:53:00Z">
            <w:trPr>
              <w:gridBefore w:val="1"/>
              <w:gridAfter w:val="0"/>
              <w:wAfter w:w="255" w:type="dxa"/>
              <w:cantSplit/>
            </w:trPr>
          </w:trPrChange>
        </w:trPr>
        <w:tc>
          <w:tcPr>
            <w:tcW w:w="2884" w:type="dxa"/>
            <w:tcPrChange w:id="1304" w:author="Stuart McLarnon" w:date="2025-12-10T12:53:00Z" w16du:dateUtc="2025-12-10T12:53:00Z">
              <w:tcPr>
                <w:tcW w:w="2884" w:type="dxa"/>
                <w:gridSpan w:val="3"/>
              </w:tcPr>
            </w:tcPrChange>
          </w:tcPr>
          <w:p w14:paraId="14A3BF94" w14:textId="77777777" w:rsidR="004B0C37" w:rsidRPr="007E0B31" w:rsidRDefault="004B0C37" w:rsidP="004B0C37">
            <w:pPr>
              <w:pStyle w:val="Arial11Bold"/>
              <w:rPr>
                <w:rFonts w:cs="Arial"/>
              </w:rPr>
            </w:pPr>
            <w:r w:rsidRPr="007E0B31">
              <w:rPr>
                <w:rFonts w:cs="Arial"/>
              </w:rPr>
              <w:lastRenderedPageBreak/>
              <w:t>Isolation</w:t>
            </w:r>
          </w:p>
        </w:tc>
        <w:tc>
          <w:tcPr>
            <w:tcW w:w="6634" w:type="dxa"/>
            <w:tcPrChange w:id="1305" w:author="Stuart McLarnon" w:date="2025-12-10T12:53:00Z" w16du:dateUtc="2025-12-10T12:53:00Z">
              <w:tcPr>
                <w:tcW w:w="6634" w:type="dxa"/>
                <w:gridSpan w:val="4"/>
              </w:tcPr>
            </w:tcPrChange>
          </w:tcPr>
          <w:p w14:paraId="68F95399" w14:textId="77777777" w:rsidR="004B0C37" w:rsidRPr="007E0B31" w:rsidRDefault="004B0C37" w:rsidP="004B0C37">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8C0657" w14:paraId="2DF4AA84" w14:textId="77777777" w:rsidTr="00C60095">
        <w:trPr>
          <w:cantSplit/>
          <w:trHeight w:val="300"/>
          <w:trPrChange w:id="1306" w:author="Stuart McLarnon" w:date="2025-12-10T12:53:00Z" w16du:dateUtc="2025-12-10T12:53:00Z">
            <w:trPr>
              <w:gridBefore w:val="1"/>
              <w:gridAfter w:val="0"/>
              <w:wAfter w:w="255" w:type="dxa"/>
              <w:cantSplit/>
              <w:trHeight w:val="300"/>
            </w:trPr>
          </w:trPrChange>
        </w:trPr>
        <w:tc>
          <w:tcPr>
            <w:tcW w:w="2884" w:type="dxa"/>
            <w:tcPrChange w:id="1307" w:author="Stuart McLarnon" w:date="2025-12-10T12:53:00Z" w16du:dateUtc="2025-12-10T12:53:00Z">
              <w:tcPr>
                <w:tcW w:w="2884" w:type="dxa"/>
                <w:gridSpan w:val="3"/>
              </w:tcPr>
            </w:tcPrChange>
          </w:tcPr>
          <w:p w14:paraId="06466E56" w14:textId="5AF24962" w:rsidR="004B0C37" w:rsidRDefault="004B0C37" w:rsidP="004B0C37">
            <w:pPr>
              <w:pStyle w:val="Arial11Bold"/>
              <w:rPr>
                <w:rFonts w:cs="Arial"/>
              </w:rPr>
            </w:pPr>
            <w:r w:rsidRPr="38E6A229">
              <w:rPr>
                <w:rFonts w:cs="Arial"/>
              </w:rPr>
              <w:t>ISOP</w:t>
            </w:r>
          </w:p>
        </w:tc>
        <w:tc>
          <w:tcPr>
            <w:tcW w:w="6634" w:type="dxa"/>
            <w:tcPrChange w:id="1308" w:author="Stuart McLarnon" w:date="2025-12-10T12:53:00Z" w16du:dateUtc="2025-12-10T12:53:00Z">
              <w:tcPr>
                <w:tcW w:w="6634" w:type="dxa"/>
                <w:gridSpan w:val="4"/>
              </w:tcPr>
            </w:tcPrChange>
          </w:tcPr>
          <w:p w14:paraId="52C882FE" w14:textId="3700EEC3" w:rsidR="004B0C37" w:rsidRDefault="004B0C37" w:rsidP="004B0C37">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8C0657" w:rsidRPr="007E0B31" w14:paraId="1BD7DF5B" w14:textId="77777777" w:rsidTr="00C60095">
        <w:trPr>
          <w:cantSplit/>
          <w:trPrChange w:id="1309" w:author="Stuart McLarnon" w:date="2025-12-10T12:53:00Z" w16du:dateUtc="2025-12-10T12:53:00Z">
            <w:trPr>
              <w:gridBefore w:val="1"/>
              <w:gridAfter w:val="0"/>
              <w:wAfter w:w="255" w:type="dxa"/>
              <w:cantSplit/>
            </w:trPr>
          </w:trPrChange>
        </w:trPr>
        <w:tc>
          <w:tcPr>
            <w:tcW w:w="2884" w:type="dxa"/>
            <w:tcPrChange w:id="1310" w:author="Stuart McLarnon" w:date="2025-12-10T12:53:00Z" w16du:dateUtc="2025-12-10T12:53:00Z">
              <w:tcPr>
                <w:tcW w:w="2884" w:type="dxa"/>
                <w:gridSpan w:val="3"/>
              </w:tcPr>
            </w:tcPrChange>
          </w:tcPr>
          <w:p w14:paraId="12863469" w14:textId="403FA545" w:rsidR="004B0C37" w:rsidRPr="007E0B31" w:rsidRDefault="004B0C37" w:rsidP="004B0C37">
            <w:pPr>
              <w:pStyle w:val="Arial11Bold"/>
              <w:rPr>
                <w:rFonts w:cs="Arial"/>
              </w:rPr>
            </w:pPr>
            <w:r w:rsidRPr="38E6A229">
              <w:rPr>
                <w:rFonts w:cs="Arial"/>
              </w:rPr>
              <w:t>Joint System Incident</w:t>
            </w:r>
          </w:p>
        </w:tc>
        <w:tc>
          <w:tcPr>
            <w:tcW w:w="6634" w:type="dxa"/>
            <w:tcPrChange w:id="1311" w:author="Stuart McLarnon" w:date="2025-12-10T12:53:00Z" w16du:dateUtc="2025-12-10T12:53:00Z">
              <w:tcPr>
                <w:tcW w:w="6634" w:type="dxa"/>
                <w:gridSpan w:val="4"/>
              </w:tcPr>
            </w:tcPrChange>
          </w:tcPr>
          <w:p w14:paraId="41956887" w14:textId="12B5377A"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8C0657" w:rsidRPr="007E0B31" w14:paraId="191172B5" w14:textId="77777777" w:rsidTr="00C60095">
        <w:trPr>
          <w:cantSplit/>
          <w:trPrChange w:id="1312" w:author="Stuart McLarnon" w:date="2025-12-10T12:53:00Z" w16du:dateUtc="2025-12-10T12:53:00Z">
            <w:trPr>
              <w:gridBefore w:val="1"/>
              <w:gridAfter w:val="0"/>
              <w:wAfter w:w="255" w:type="dxa"/>
              <w:cantSplit/>
            </w:trPr>
          </w:trPrChange>
        </w:trPr>
        <w:tc>
          <w:tcPr>
            <w:tcW w:w="2884" w:type="dxa"/>
            <w:tcPrChange w:id="1313" w:author="Stuart McLarnon" w:date="2025-12-10T12:53:00Z" w16du:dateUtc="2025-12-10T12:53:00Z">
              <w:tcPr>
                <w:tcW w:w="2884" w:type="dxa"/>
                <w:gridSpan w:val="3"/>
              </w:tcPr>
            </w:tcPrChange>
          </w:tcPr>
          <w:p w14:paraId="43A07781" w14:textId="77777777" w:rsidR="004B0C37" w:rsidRPr="007E0B31" w:rsidRDefault="004B0C37" w:rsidP="004B0C37">
            <w:pPr>
              <w:pStyle w:val="Arial11Bold"/>
              <w:rPr>
                <w:rFonts w:cs="Arial"/>
              </w:rPr>
            </w:pPr>
            <w:r w:rsidRPr="007E0B31">
              <w:rPr>
                <w:rFonts w:cs="Arial"/>
              </w:rPr>
              <w:t>Key Safe</w:t>
            </w:r>
          </w:p>
        </w:tc>
        <w:tc>
          <w:tcPr>
            <w:tcW w:w="6634" w:type="dxa"/>
            <w:tcPrChange w:id="1314" w:author="Stuart McLarnon" w:date="2025-12-10T12:53:00Z" w16du:dateUtc="2025-12-10T12:53:00Z">
              <w:tcPr>
                <w:tcW w:w="6634" w:type="dxa"/>
                <w:gridSpan w:val="4"/>
              </w:tcPr>
            </w:tcPrChange>
          </w:tcPr>
          <w:p w14:paraId="7E157AB5" w14:textId="77777777" w:rsidR="004B0C37" w:rsidRPr="007E0B31" w:rsidRDefault="004B0C37" w:rsidP="004B0C37">
            <w:pPr>
              <w:pStyle w:val="TableArial11"/>
              <w:rPr>
                <w:rFonts w:cs="Arial"/>
              </w:rPr>
            </w:pPr>
            <w:r w:rsidRPr="007E0B31">
              <w:rPr>
                <w:rFonts w:cs="Arial"/>
              </w:rPr>
              <w:t>A device for the secure retention of keys.</w:t>
            </w:r>
          </w:p>
        </w:tc>
      </w:tr>
      <w:tr w:rsidR="008C0657" w:rsidRPr="007E0B31" w14:paraId="6CBC694D" w14:textId="77777777" w:rsidTr="00C60095">
        <w:trPr>
          <w:cantSplit/>
          <w:trPrChange w:id="1315" w:author="Stuart McLarnon" w:date="2025-12-10T12:53:00Z" w16du:dateUtc="2025-12-10T12:53:00Z">
            <w:trPr>
              <w:gridBefore w:val="1"/>
              <w:gridAfter w:val="0"/>
              <w:wAfter w:w="255" w:type="dxa"/>
              <w:cantSplit/>
            </w:trPr>
          </w:trPrChange>
        </w:trPr>
        <w:tc>
          <w:tcPr>
            <w:tcW w:w="2884" w:type="dxa"/>
            <w:tcPrChange w:id="1316" w:author="Stuart McLarnon" w:date="2025-12-10T12:53:00Z" w16du:dateUtc="2025-12-10T12:53:00Z">
              <w:tcPr>
                <w:tcW w:w="2884" w:type="dxa"/>
                <w:gridSpan w:val="3"/>
              </w:tcPr>
            </w:tcPrChange>
          </w:tcPr>
          <w:p w14:paraId="4D6A5475" w14:textId="77777777" w:rsidR="004B0C37" w:rsidRPr="007E0B31" w:rsidRDefault="004B0C37" w:rsidP="004B0C37">
            <w:pPr>
              <w:pStyle w:val="Arial11Bold"/>
              <w:rPr>
                <w:rFonts w:cs="Arial"/>
              </w:rPr>
            </w:pPr>
            <w:r w:rsidRPr="007E0B31">
              <w:rPr>
                <w:rFonts w:cs="Arial"/>
              </w:rPr>
              <w:t>Key Safe Key</w:t>
            </w:r>
          </w:p>
        </w:tc>
        <w:tc>
          <w:tcPr>
            <w:tcW w:w="6634" w:type="dxa"/>
            <w:tcPrChange w:id="1317" w:author="Stuart McLarnon" w:date="2025-12-10T12:53:00Z" w16du:dateUtc="2025-12-10T12:53:00Z">
              <w:tcPr>
                <w:tcW w:w="6634" w:type="dxa"/>
                <w:gridSpan w:val="4"/>
              </w:tcPr>
            </w:tcPrChange>
          </w:tcPr>
          <w:p w14:paraId="0336EA05" w14:textId="77777777" w:rsidR="004B0C37" w:rsidRPr="007E0B31" w:rsidRDefault="004B0C37" w:rsidP="004B0C37">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8C0657" w:rsidRPr="007E0B31" w14:paraId="1DCBAB6F" w14:textId="77777777" w:rsidTr="00C60095">
        <w:trPr>
          <w:cantSplit/>
          <w:trPrChange w:id="1318" w:author="Stuart McLarnon" w:date="2025-12-10T12:53:00Z" w16du:dateUtc="2025-12-10T12:53:00Z">
            <w:trPr>
              <w:gridBefore w:val="1"/>
              <w:gridAfter w:val="0"/>
              <w:wAfter w:w="255" w:type="dxa"/>
              <w:cantSplit/>
            </w:trPr>
          </w:trPrChange>
        </w:trPr>
        <w:tc>
          <w:tcPr>
            <w:tcW w:w="2884" w:type="dxa"/>
            <w:tcPrChange w:id="1319" w:author="Stuart McLarnon" w:date="2025-12-10T12:53:00Z" w16du:dateUtc="2025-12-10T12:53:00Z">
              <w:tcPr>
                <w:tcW w:w="2884" w:type="dxa"/>
                <w:gridSpan w:val="3"/>
              </w:tcPr>
            </w:tcPrChange>
          </w:tcPr>
          <w:p w14:paraId="1320A49E" w14:textId="77777777" w:rsidR="004B0C37" w:rsidRPr="007E0B31" w:rsidRDefault="004B0C37" w:rsidP="004B0C37">
            <w:pPr>
              <w:pStyle w:val="Arial11Bold"/>
              <w:rPr>
                <w:rFonts w:cs="Arial"/>
              </w:rPr>
            </w:pPr>
            <w:r w:rsidRPr="007E0B31">
              <w:rPr>
                <w:rFonts w:cs="Arial"/>
              </w:rPr>
              <w:lastRenderedPageBreak/>
              <w:t>Large Power Station</w:t>
            </w:r>
          </w:p>
        </w:tc>
        <w:tc>
          <w:tcPr>
            <w:tcW w:w="6634" w:type="dxa"/>
            <w:tcPrChange w:id="1320" w:author="Stuart McLarnon" w:date="2025-12-10T12:53:00Z" w16du:dateUtc="2025-12-10T12:53:00Z">
              <w:tcPr>
                <w:tcW w:w="6634" w:type="dxa"/>
                <w:gridSpan w:val="4"/>
              </w:tcPr>
            </w:tcPrChange>
          </w:tcPr>
          <w:p w14:paraId="6657EC55"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8720937" w14:textId="7E414EDE"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4B0C37" w:rsidRPr="007E0B31" w:rsidRDefault="004B0C37" w:rsidP="004B0C37">
            <w:pPr>
              <w:pStyle w:val="TableArial11"/>
              <w:ind w:left="567" w:hanging="567"/>
              <w:rPr>
                <w:rFonts w:cs="Arial"/>
              </w:rPr>
            </w:pPr>
            <w:r w:rsidRPr="007E0B31">
              <w:rPr>
                <w:rFonts w:cs="Arial"/>
              </w:rPr>
              <w:t>or,</w:t>
            </w:r>
          </w:p>
          <w:p w14:paraId="46BD628C"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4B0C37" w:rsidRPr="007E0B31" w:rsidRDefault="004B0C37" w:rsidP="004B0C37">
            <w:pPr>
              <w:pStyle w:val="TableArial11"/>
              <w:ind w:left="567" w:hanging="567"/>
              <w:rPr>
                <w:rFonts w:cs="Arial"/>
              </w:rPr>
            </w:pPr>
            <w:r w:rsidRPr="007E0B31">
              <w:rPr>
                <w:rFonts w:cs="Arial"/>
              </w:rPr>
              <w:t>or,</w:t>
            </w:r>
          </w:p>
          <w:p w14:paraId="5A8815D2"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B0C37" w:rsidRPr="007E0B31" w:rsidRDefault="004B0C37" w:rsidP="004B0C37">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4B0C37" w:rsidRPr="007E0B31" w:rsidRDefault="004B0C37" w:rsidP="004B0C37">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C0657" w:rsidRPr="004D43D9" w14:paraId="0E55865D" w14:textId="77777777" w:rsidTr="00C60095">
        <w:trPr>
          <w:cantSplit/>
          <w:trHeight w:val="300"/>
          <w:ins w:id="1321" w:author="Stuart McLarnon" w:date="2025-12-10T11:52:00Z"/>
          <w:trPrChange w:id="1322" w:author="Stuart McLarnon" w:date="2025-12-10T12:53:00Z" w16du:dateUtc="2025-12-10T12:53:00Z">
            <w:trPr>
              <w:gridBefore w:val="1"/>
              <w:gridAfter w:val="0"/>
              <w:wAfter w:w="255" w:type="dxa"/>
              <w:cantSplit/>
              <w:trHeight w:val="300"/>
            </w:trPr>
          </w:trPrChange>
        </w:trPr>
        <w:tc>
          <w:tcPr>
            <w:tcW w:w="2884" w:type="dxa"/>
            <w:tcBorders>
              <w:top w:val="single" w:sz="4" w:space="0" w:color="auto"/>
              <w:left w:val="single" w:sz="4" w:space="0" w:color="auto"/>
              <w:bottom w:val="single" w:sz="4" w:space="0" w:color="auto"/>
              <w:right w:val="single" w:sz="4" w:space="0" w:color="auto"/>
            </w:tcBorders>
            <w:tcPrChange w:id="1323"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73859A3E" w14:textId="77777777" w:rsidR="000F5020" w:rsidRPr="007E0B31" w:rsidRDefault="000F5020" w:rsidP="00F150CA">
            <w:pPr>
              <w:pStyle w:val="Arial11Bold"/>
              <w:spacing w:line="264" w:lineRule="auto"/>
              <w:rPr>
                <w:ins w:id="1324" w:author="Stuart McLarnon" w:date="2025-12-10T11:52:00Z" w16du:dateUtc="2025-12-10T11:52:00Z"/>
                <w:rFonts w:cs="Arial"/>
              </w:rPr>
            </w:pPr>
            <w:ins w:id="1325" w:author="Stuart McLarnon" w:date="2025-12-10T11:52:00Z" w16du:dateUtc="2025-12-10T11:52:00Z">
              <w:r w:rsidRPr="009D62AD">
                <w:rPr>
                  <w:rFonts w:cs="Arial"/>
                  <w:bCs/>
                  <w:snapToGrid/>
                  <w:lang w:eastAsia="en-GB"/>
                </w:rPr>
                <w:t>Latent Demand</w:t>
              </w:r>
            </w:ins>
          </w:p>
        </w:tc>
        <w:tc>
          <w:tcPr>
            <w:tcW w:w="6634" w:type="dxa"/>
            <w:tcBorders>
              <w:top w:val="single" w:sz="4" w:space="0" w:color="auto"/>
              <w:left w:val="single" w:sz="4" w:space="0" w:color="auto"/>
              <w:bottom w:val="single" w:sz="4" w:space="0" w:color="auto"/>
              <w:right w:val="single" w:sz="4" w:space="0" w:color="auto"/>
            </w:tcBorders>
            <w:tcPrChange w:id="1326"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677B4172" w14:textId="77777777" w:rsidR="000F5020" w:rsidRPr="00505A88" w:rsidRDefault="000F5020" w:rsidP="00F150CA">
            <w:pPr>
              <w:pStyle w:val="TERM-definition"/>
              <w:spacing w:after="0" w:line="264" w:lineRule="auto"/>
              <w:rPr>
                <w:ins w:id="1327" w:author="Stuart McLarnon" w:date="2025-12-10T11:52:00Z" w16du:dateUtc="2025-12-10T11:52:00Z"/>
                <w:rFonts w:eastAsiaTheme="minorEastAsia" w:cs="Arial"/>
                <w:sz w:val="20"/>
                <w:lang w:eastAsia="en-US"/>
              </w:rPr>
            </w:pPr>
            <w:ins w:id="1328" w:author="Stuart McLarnon" w:date="2025-12-10T11:52:00Z" w16du:dateUtc="2025-12-10T11:52:00Z">
              <w:r w:rsidRPr="1FD6FC69">
                <w:rPr>
                  <w:rFonts w:eastAsiaTheme="minorEastAsia" w:cs="Arial"/>
                  <w:sz w:val="20"/>
                  <w:lang w:eastAsia="en-US"/>
                </w:rPr>
                <w:t xml:space="preserve">An increase in </w:t>
              </w:r>
              <w:r w:rsidRPr="00BA6DE7">
                <w:rPr>
                  <w:rFonts w:eastAsiaTheme="minorEastAsia" w:cs="Arial"/>
                  <w:b/>
                  <w:bCs/>
                  <w:sz w:val="20"/>
                  <w:lang w:eastAsia="en-US"/>
                </w:rPr>
                <w:t>Embedded Customer Import</w:t>
              </w:r>
              <w:r w:rsidRPr="00BA6DE7" w:rsidDel="00BA6DE7">
                <w:rPr>
                  <w:rFonts w:eastAsiaTheme="minorEastAsia" w:cs="Arial"/>
                  <w:b/>
                  <w:bCs/>
                  <w:sz w:val="20"/>
                  <w:lang w:eastAsia="en-US"/>
                </w:rPr>
                <w:t xml:space="preserve"> </w:t>
              </w:r>
              <w:r w:rsidRPr="1FD6FC69">
                <w:rPr>
                  <w:rFonts w:eastAsiaTheme="minorEastAsia" w:cs="Arial"/>
                  <w:sz w:val="20"/>
                  <w:lang w:eastAsia="en-US"/>
                </w:rPr>
                <w:t>that would appear:</w:t>
              </w:r>
            </w:ins>
          </w:p>
          <w:p w14:paraId="7E8A953E" w14:textId="77777777" w:rsidR="000F5020" w:rsidRPr="00505A88" w:rsidRDefault="000F5020" w:rsidP="000F5020">
            <w:pPr>
              <w:pStyle w:val="TERM-definition"/>
              <w:numPr>
                <w:ilvl w:val="0"/>
                <w:numId w:val="26"/>
              </w:numPr>
              <w:spacing w:after="0" w:line="264" w:lineRule="auto"/>
              <w:ind w:left="714" w:hanging="357"/>
              <w:jc w:val="left"/>
              <w:rPr>
                <w:ins w:id="1329" w:author="Stuart McLarnon" w:date="2025-12-10T11:52:00Z" w16du:dateUtc="2025-12-10T11:52:00Z"/>
                <w:rFonts w:cs="Arial"/>
                <w:b/>
                <w:sz w:val="20"/>
              </w:rPr>
            </w:pPr>
            <w:ins w:id="1330" w:author="Stuart McLarnon" w:date="2025-12-10T11:52:00Z" w16du:dateUtc="2025-12-10T11:52:00Z">
              <w:r w:rsidRPr="00505A88">
                <w:rPr>
                  <w:rFonts w:cs="Arial"/>
                  <w:bCs/>
                  <w:sz w:val="20"/>
                </w:rPr>
                <w:t>If any demand side response was not operating;</w:t>
              </w:r>
            </w:ins>
          </w:p>
          <w:p w14:paraId="258C5BC5" w14:textId="77777777" w:rsidR="000F5020" w:rsidRPr="00505A88" w:rsidRDefault="000F5020" w:rsidP="000F5020">
            <w:pPr>
              <w:pStyle w:val="TERM-definition"/>
              <w:numPr>
                <w:ilvl w:val="0"/>
                <w:numId w:val="26"/>
              </w:numPr>
              <w:spacing w:after="0" w:line="264" w:lineRule="auto"/>
              <w:ind w:left="714" w:hanging="357"/>
              <w:jc w:val="left"/>
              <w:rPr>
                <w:ins w:id="1331" w:author="Stuart McLarnon" w:date="2025-12-10T11:52:00Z" w16du:dateUtc="2025-12-10T11:52:00Z"/>
                <w:rFonts w:cs="Arial"/>
                <w:b/>
                <w:sz w:val="20"/>
              </w:rPr>
            </w:pPr>
            <w:ins w:id="1332" w:author="Stuart McLarnon" w:date="2025-12-10T11:52:00Z" w16du:dateUtc="2025-12-10T11:52:00Z">
              <w:r w:rsidRPr="00505A88">
                <w:rPr>
                  <w:rFonts w:cs="Arial"/>
                  <w:bCs/>
                  <w:sz w:val="20"/>
                </w:rPr>
                <w:t xml:space="preserve">If any </w:t>
              </w:r>
              <w:r w:rsidRPr="00505A88">
                <w:rPr>
                  <w:rFonts w:cs="Arial"/>
                  <w:b/>
                  <w:sz w:val="20"/>
                </w:rPr>
                <w:t>Suppliers’</w:t>
              </w:r>
              <w:r w:rsidRPr="00505A88">
                <w:rPr>
                  <w:rFonts w:cs="Arial"/>
                  <w:bCs/>
                  <w:sz w:val="20"/>
                </w:rPr>
                <w:t xml:space="preserve"> time of use tariffs were not implemented;</w:t>
              </w:r>
            </w:ins>
          </w:p>
          <w:p w14:paraId="14A94BF1" w14:textId="77777777" w:rsidR="000F5020" w:rsidRPr="00505A88" w:rsidRDefault="000F5020" w:rsidP="000F5020">
            <w:pPr>
              <w:pStyle w:val="TERM-definition"/>
              <w:numPr>
                <w:ilvl w:val="0"/>
                <w:numId w:val="26"/>
              </w:numPr>
              <w:spacing w:after="0" w:line="264" w:lineRule="auto"/>
              <w:ind w:left="714" w:hanging="357"/>
              <w:jc w:val="left"/>
              <w:rPr>
                <w:ins w:id="1333" w:author="Stuart McLarnon" w:date="2025-12-10T11:52:00Z" w16du:dateUtc="2025-12-10T11:52:00Z"/>
                <w:rFonts w:cs="Arial"/>
                <w:sz w:val="20"/>
              </w:rPr>
            </w:pPr>
            <w:ins w:id="1334" w:author="Stuart McLarnon" w:date="2025-12-10T11:52:00Z" w16du:dateUtc="2025-12-10T11:52:00Z">
              <w:r w:rsidRPr="1FD6FC69">
                <w:rPr>
                  <w:rFonts w:cs="Arial"/>
                  <w:sz w:val="20"/>
                </w:rPr>
                <w:t xml:space="preserve">If any </w:t>
              </w:r>
              <w:r w:rsidRPr="1FD6FC69">
                <w:rPr>
                  <w:rFonts w:cs="Arial"/>
                  <w:b/>
                  <w:bCs/>
                  <w:sz w:val="20"/>
                </w:rPr>
                <w:t>Network Operator</w:t>
              </w:r>
              <w:r w:rsidRPr="1FD6FC69">
                <w:rPr>
                  <w:rFonts w:cs="Arial"/>
                  <w:sz w:val="20"/>
                </w:rPr>
                <w:t xml:space="preserve"> or </w:t>
              </w:r>
              <w:r w:rsidRPr="1FD6FC69">
                <w:rPr>
                  <w:rFonts w:cs="Arial"/>
                  <w:b/>
                  <w:bCs/>
                  <w:sz w:val="20"/>
                </w:rPr>
                <w:t>The Company’s</w:t>
              </w:r>
              <w:r w:rsidRPr="1FD6FC69">
                <w:rPr>
                  <w:rFonts w:cs="Arial"/>
                  <w:sz w:val="20"/>
                </w:rPr>
                <w:t xml:space="preserve"> price signals were not implemented; </w:t>
              </w:r>
            </w:ins>
          </w:p>
          <w:p w14:paraId="3DD318F2" w14:textId="77777777" w:rsidR="000F5020" w:rsidRPr="004D43D9" w:rsidRDefault="000F5020" w:rsidP="000F5020">
            <w:pPr>
              <w:pStyle w:val="ListParagraph"/>
              <w:numPr>
                <w:ilvl w:val="0"/>
                <w:numId w:val="26"/>
              </w:numPr>
              <w:spacing w:line="264" w:lineRule="auto"/>
              <w:ind w:left="714" w:hanging="357"/>
              <w:rPr>
                <w:ins w:id="1335" w:author="Stuart McLarnon" w:date="2025-12-10T11:52:00Z" w16du:dateUtc="2025-12-10T11:52:00Z"/>
                <w:rFonts w:ascii="Arial" w:eastAsia="Arial" w:hAnsi="Arial" w:cs="Arial"/>
                <w:sz w:val="20"/>
                <w:szCs w:val="20"/>
              </w:rPr>
            </w:pPr>
            <w:ins w:id="1336" w:author="Stuart McLarnon" w:date="2025-12-10T11:52:00Z" w16du:dateUtc="2025-12-10T11:52:00Z">
              <w:r w:rsidRPr="004D43D9">
                <w:rPr>
                  <w:rFonts w:ascii="Arial" w:eastAsia="Arial" w:hAnsi="Arial" w:cs="Arial"/>
                  <w:sz w:val="20"/>
                  <w:szCs w:val="20"/>
                </w:rPr>
                <w:t xml:space="preserve">If any other means of suppressing </w:t>
              </w:r>
              <w:r w:rsidRPr="004D43D9">
                <w:rPr>
                  <w:rFonts w:ascii="Arial" w:eastAsia="Arial" w:hAnsi="Arial" w:cs="Arial"/>
                  <w:b/>
                  <w:bCs/>
                  <w:sz w:val="20"/>
                  <w:szCs w:val="20"/>
                </w:rPr>
                <w:t xml:space="preserve">Embedded Customer Import </w:t>
              </w:r>
              <w:r w:rsidRPr="004D43D9">
                <w:rPr>
                  <w:rFonts w:ascii="Arial" w:eastAsia="Arial" w:hAnsi="Arial" w:cs="Arial"/>
                  <w:sz w:val="20"/>
                  <w:szCs w:val="20"/>
                </w:rPr>
                <w:t>were not operating; or</w:t>
              </w:r>
            </w:ins>
          </w:p>
          <w:p w14:paraId="6670BED3" w14:textId="77777777" w:rsidR="000F5020" w:rsidRPr="004D43D9" w:rsidRDefault="000F5020" w:rsidP="000F5020">
            <w:pPr>
              <w:pStyle w:val="ListParagraph"/>
              <w:numPr>
                <w:ilvl w:val="0"/>
                <w:numId w:val="26"/>
              </w:numPr>
              <w:spacing w:line="264" w:lineRule="auto"/>
              <w:ind w:left="714" w:hanging="357"/>
              <w:rPr>
                <w:ins w:id="1337" w:author="Stuart McLarnon" w:date="2025-12-10T11:52:00Z" w16du:dateUtc="2025-12-10T11:52:00Z"/>
                <w:rFonts w:cs="Arial"/>
                <w:sz w:val="20"/>
                <w:szCs w:val="20"/>
              </w:rPr>
            </w:pPr>
            <w:ins w:id="1338" w:author="Stuart McLarnon" w:date="2025-12-10T11:52:00Z" w16du:dateUtc="2025-12-10T11:52:00Z">
              <w:r w:rsidRPr="004D43D9">
                <w:rPr>
                  <w:rFonts w:ascii="Arial" w:hAnsi="Arial" w:cs="Arial"/>
                  <w:sz w:val="20"/>
                  <w:szCs w:val="20"/>
                </w:rPr>
                <w:t>In the event of cold load pickup.</w:t>
              </w:r>
            </w:ins>
          </w:p>
        </w:tc>
      </w:tr>
      <w:tr w:rsidR="008C0657" w:rsidRPr="007E0B31" w14:paraId="40707265" w14:textId="77777777" w:rsidTr="00C60095">
        <w:trPr>
          <w:cantSplit/>
          <w:trPrChange w:id="1339" w:author="Stuart McLarnon" w:date="2025-12-10T12:53:00Z" w16du:dateUtc="2025-12-10T12:53:00Z">
            <w:trPr>
              <w:gridBefore w:val="1"/>
              <w:gridAfter w:val="0"/>
              <w:wAfter w:w="255" w:type="dxa"/>
              <w:cantSplit/>
            </w:trPr>
          </w:trPrChange>
        </w:trPr>
        <w:tc>
          <w:tcPr>
            <w:tcW w:w="2884" w:type="dxa"/>
            <w:tcPrChange w:id="1340" w:author="Stuart McLarnon" w:date="2025-12-10T12:53:00Z" w16du:dateUtc="2025-12-10T12:53:00Z">
              <w:tcPr>
                <w:tcW w:w="2884" w:type="dxa"/>
                <w:gridSpan w:val="3"/>
              </w:tcPr>
            </w:tcPrChange>
          </w:tcPr>
          <w:p w14:paraId="13B8C972" w14:textId="0C9541B8" w:rsidR="004B0C37" w:rsidRPr="00221562" w:rsidRDefault="004B0C37" w:rsidP="004B0C37">
            <w:pPr>
              <w:pStyle w:val="Arial11Bold"/>
              <w:rPr>
                <w:rFonts w:cs="Arial"/>
              </w:rPr>
            </w:pPr>
            <w:r w:rsidRPr="00221562">
              <w:rPr>
                <w:lang w:val="en-US"/>
              </w:rPr>
              <w:t>Legally Binding Decisions of the European Commission and/or the Agency</w:t>
            </w:r>
          </w:p>
        </w:tc>
        <w:tc>
          <w:tcPr>
            <w:tcW w:w="6634" w:type="dxa"/>
            <w:tcPrChange w:id="1341" w:author="Stuart McLarnon" w:date="2025-12-10T12:53:00Z" w16du:dateUtc="2025-12-10T12:53:00Z">
              <w:tcPr>
                <w:tcW w:w="6634" w:type="dxa"/>
                <w:gridSpan w:val="4"/>
              </w:tcPr>
            </w:tcPrChange>
          </w:tcPr>
          <w:p w14:paraId="3314CFB0" w14:textId="26F8F130" w:rsidR="004B0C37" w:rsidRPr="00221562" w:rsidRDefault="004B0C37" w:rsidP="004B0C37">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8C0657" w:rsidRPr="007E0B31" w14:paraId="1040E1D1" w14:textId="77777777" w:rsidTr="00C60095">
        <w:trPr>
          <w:cantSplit/>
          <w:trPrChange w:id="1342" w:author="Stuart McLarnon" w:date="2025-12-10T12:53:00Z" w16du:dateUtc="2025-12-10T12:53:00Z">
            <w:trPr>
              <w:gridBefore w:val="1"/>
              <w:gridAfter w:val="0"/>
              <w:wAfter w:w="255" w:type="dxa"/>
              <w:cantSplit/>
            </w:trPr>
          </w:trPrChange>
        </w:trPr>
        <w:tc>
          <w:tcPr>
            <w:tcW w:w="2884" w:type="dxa"/>
            <w:tcPrChange w:id="1343" w:author="Stuart McLarnon" w:date="2025-12-10T12:53:00Z" w16du:dateUtc="2025-12-10T12:53:00Z">
              <w:tcPr>
                <w:tcW w:w="2884" w:type="dxa"/>
                <w:gridSpan w:val="3"/>
              </w:tcPr>
            </w:tcPrChange>
          </w:tcPr>
          <w:p w14:paraId="297C7421" w14:textId="030B8DE3" w:rsidR="004B0C37" w:rsidRPr="007E0B31" w:rsidRDefault="004B0C37" w:rsidP="004B0C37">
            <w:pPr>
              <w:pStyle w:val="Arial11Bold"/>
              <w:rPr>
                <w:rFonts w:cs="Arial"/>
              </w:rPr>
            </w:pPr>
            <w:r>
              <w:rPr>
                <w:rFonts w:cs="Arial"/>
              </w:rPr>
              <w:lastRenderedPageBreak/>
              <w:t xml:space="preserve">Legal </w:t>
            </w:r>
            <w:r w:rsidRPr="007E0B31">
              <w:rPr>
                <w:rFonts w:cs="Arial"/>
              </w:rPr>
              <w:t>Challenge</w:t>
            </w:r>
          </w:p>
        </w:tc>
        <w:tc>
          <w:tcPr>
            <w:tcW w:w="6634" w:type="dxa"/>
            <w:tcPrChange w:id="1344" w:author="Stuart McLarnon" w:date="2025-12-10T12:53:00Z" w16du:dateUtc="2025-12-10T12:53:00Z">
              <w:tcPr>
                <w:tcW w:w="6634" w:type="dxa"/>
                <w:gridSpan w:val="4"/>
              </w:tcPr>
            </w:tcPrChange>
          </w:tcPr>
          <w:p w14:paraId="267FCF4F" w14:textId="77777777" w:rsidR="004B0C37" w:rsidRPr="007E0B31" w:rsidRDefault="004B0C37" w:rsidP="004B0C37">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8C0657" w:rsidRPr="007E0B31" w14:paraId="101848A3" w14:textId="77777777" w:rsidTr="00C60095">
        <w:trPr>
          <w:cantSplit/>
          <w:trPrChange w:id="1345" w:author="Stuart McLarnon" w:date="2025-12-10T12:53:00Z" w16du:dateUtc="2025-12-10T12:53:00Z">
            <w:trPr>
              <w:gridBefore w:val="1"/>
              <w:gridAfter w:val="0"/>
              <w:wAfter w:w="255" w:type="dxa"/>
              <w:cantSplit/>
            </w:trPr>
          </w:trPrChange>
        </w:trPr>
        <w:tc>
          <w:tcPr>
            <w:tcW w:w="2884" w:type="dxa"/>
            <w:tcPrChange w:id="1346" w:author="Stuart McLarnon" w:date="2025-12-10T12:53:00Z" w16du:dateUtc="2025-12-10T12:53:00Z">
              <w:tcPr>
                <w:tcW w:w="2884" w:type="dxa"/>
                <w:gridSpan w:val="3"/>
              </w:tcPr>
            </w:tcPrChange>
          </w:tcPr>
          <w:p w14:paraId="2423D9C8" w14:textId="77777777" w:rsidR="004B0C37" w:rsidRPr="007E0B31" w:rsidRDefault="004B0C37" w:rsidP="004B0C37">
            <w:pPr>
              <w:pStyle w:val="Arial11Bold"/>
              <w:rPr>
                <w:rFonts w:cs="Arial"/>
              </w:rPr>
            </w:pPr>
            <w:r w:rsidRPr="007E0B31">
              <w:rPr>
                <w:rFonts w:cs="Arial"/>
              </w:rPr>
              <w:t>Licence</w:t>
            </w:r>
          </w:p>
        </w:tc>
        <w:tc>
          <w:tcPr>
            <w:tcW w:w="6634" w:type="dxa"/>
            <w:tcPrChange w:id="1347" w:author="Stuart McLarnon" w:date="2025-12-10T12:53:00Z" w16du:dateUtc="2025-12-10T12:53:00Z">
              <w:tcPr>
                <w:tcW w:w="6634" w:type="dxa"/>
                <w:gridSpan w:val="4"/>
              </w:tcPr>
            </w:tcPrChange>
          </w:tcPr>
          <w:p w14:paraId="0E6692BE" w14:textId="1578521F" w:rsidR="004B0C37" w:rsidRPr="007E0B31" w:rsidRDefault="004B0C37" w:rsidP="004B0C37">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8C0657" w:rsidRPr="007E0B31" w14:paraId="1ADE1D2C" w14:textId="77777777" w:rsidTr="00C60095">
        <w:trPr>
          <w:cantSplit/>
          <w:trPrChange w:id="1348" w:author="Stuart McLarnon" w:date="2025-12-10T12:53:00Z" w16du:dateUtc="2025-12-10T12:53:00Z">
            <w:trPr>
              <w:gridBefore w:val="1"/>
              <w:gridAfter w:val="0"/>
              <w:wAfter w:w="255" w:type="dxa"/>
              <w:cantSplit/>
            </w:trPr>
          </w:trPrChange>
        </w:trPr>
        <w:tc>
          <w:tcPr>
            <w:tcW w:w="2884" w:type="dxa"/>
            <w:tcPrChange w:id="1349" w:author="Stuart McLarnon" w:date="2025-12-10T12:53:00Z" w16du:dateUtc="2025-12-10T12:53:00Z">
              <w:tcPr>
                <w:tcW w:w="2884" w:type="dxa"/>
                <w:gridSpan w:val="3"/>
              </w:tcPr>
            </w:tcPrChange>
          </w:tcPr>
          <w:p w14:paraId="0EA73EE1" w14:textId="77777777" w:rsidR="004B0C37" w:rsidRPr="007E0B31" w:rsidRDefault="004B0C37" w:rsidP="004B0C37">
            <w:pPr>
              <w:pStyle w:val="Arial11Bold"/>
              <w:rPr>
                <w:rFonts w:cs="Arial"/>
              </w:rPr>
            </w:pPr>
            <w:r w:rsidRPr="007E0B31">
              <w:rPr>
                <w:rFonts w:cs="Arial"/>
              </w:rPr>
              <w:t>Licence Standards</w:t>
            </w:r>
          </w:p>
        </w:tc>
        <w:tc>
          <w:tcPr>
            <w:tcW w:w="6634" w:type="dxa"/>
            <w:tcPrChange w:id="1350" w:author="Stuart McLarnon" w:date="2025-12-10T12:53:00Z" w16du:dateUtc="2025-12-10T12:53:00Z">
              <w:tcPr>
                <w:tcW w:w="6634" w:type="dxa"/>
                <w:gridSpan w:val="4"/>
              </w:tcPr>
            </w:tcPrChange>
          </w:tcPr>
          <w:p w14:paraId="4123F0EA" w14:textId="0E592971" w:rsidR="004B0C37" w:rsidRPr="007E0B31" w:rsidRDefault="004B0C37" w:rsidP="004B0C37">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8C0657" w:rsidRPr="007E0B31" w14:paraId="0C3EEBB5" w14:textId="77777777" w:rsidTr="00C60095">
        <w:trPr>
          <w:cantSplit/>
          <w:trPrChange w:id="1351" w:author="Stuart McLarnon" w:date="2025-12-10T12:53:00Z" w16du:dateUtc="2025-12-10T12:53:00Z">
            <w:trPr>
              <w:gridBefore w:val="1"/>
              <w:gridAfter w:val="0"/>
              <w:wAfter w:w="255" w:type="dxa"/>
              <w:cantSplit/>
            </w:trPr>
          </w:trPrChange>
        </w:trPr>
        <w:tc>
          <w:tcPr>
            <w:tcW w:w="2884" w:type="dxa"/>
            <w:tcPrChange w:id="1352" w:author="Stuart McLarnon" w:date="2025-12-10T12:53:00Z" w16du:dateUtc="2025-12-10T12:53:00Z">
              <w:tcPr>
                <w:tcW w:w="2884" w:type="dxa"/>
                <w:gridSpan w:val="3"/>
              </w:tcPr>
            </w:tcPrChange>
          </w:tcPr>
          <w:p w14:paraId="68806D9C" w14:textId="1DADC844" w:rsidR="004B0C37" w:rsidRPr="007E0B31" w:rsidRDefault="004B0C37" w:rsidP="004B0C37">
            <w:pPr>
              <w:pStyle w:val="Arial11Bold"/>
              <w:rPr>
                <w:rFonts w:cs="Arial"/>
              </w:rPr>
            </w:pPr>
            <w:r w:rsidRPr="00237A45">
              <w:t>Limited</w:t>
            </w:r>
            <w:r>
              <w:t>-</w:t>
            </w:r>
            <w:r w:rsidRPr="00237A45">
              <w:t>Balancing Compliance Notification</w:t>
            </w:r>
          </w:p>
        </w:tc>
        <w:tc>
          <w:tcPr>
            <w:tcW w:w="6634" w:type="dxa"/>
            <w:tcPrChange w:id="1353" w:author="Stuart McLarnon" w:date="2025-12-10T12:53:00Z" w16du:dateUtc="2025-12-10T12:53:00Z">
              <w:tcPr>
                <w:tcW w:w="6634" w:type="dxa"/>
                <w:gridSpan w:val="4"/>
              </w:tcPr>
            </w:tcPrChange>
          </w:tcPr>
          <w:p w14:paraId="2EE89C37" w14:textId="4B046FCF" w:rsidR="004B0C37" w:rsidRPr="000B6D47" w:rsidRDefault="004B0C37" w:rsidP="004B0C37">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4B0C37" w:rsidRDefault="004B0C37" w:rsidP="004B0C37">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4B0C37" w:rsidRPr="007E0B31" w:rsidRDefault="004B0C37" w:rsidP="004B0C37">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8C0657" w:rsidRPr="007E0B31" w14:paraId="14960021" w14:textId="77777777" w:rsidTr="00C60095">
        <w:trPr>
          <w:cantSplit/>
          <w:trPrChange w:id="1354" w:author="Stuart McLarnon" w:date="2025-12-10T12:53:00Z" w16du:dateUtc="2025-12-10T12:53:00Z">
            <w:trPr>
              <w:gridBefore w:val="1"/>
              <w:gridAfter w:val="0"/>
              <w:wAfter w:w="255" w:type="dxa"/>
              <w:cantSplit/>
            </w:trPr>
          </w:trPrChange>
        </w:trPr>
        <w:tc>
          <w:tcPr>
            <w:tcW w:w="2884" w:type="dxa"/>
            <w:tcPrChange w:id="1355" w:author="Stuart McLarnon" w:date="2025-12-10T12:53:00Z" w16du:dateUtc="2025-12-10T12:53:00Z">
              <w:tcPr>
                <w:tcW w:w="2884" w:type="dxa"/>
                <w:gridSpan w:val="3"/>
              </w:tcPr>
            </w:tcPrChange>
          </w:tcPr>
          <w:p w14:paraId="5611E47E" w14:textId="77777777" w:rsidR="004B0C37" w:rsidRPr="007E0B31" w:rsidRDefault="004B0C37" w:rsidP="004B0C37">
            <w:pPr>
              <w:pStyle w:val="Arial11Bold"/>
              <w:rPr>
                <w:rFonts w:cs="Arial"/>
              </w:rPr>
            </w:pPr>
            <w:r w:rsidRPr="007E0B31">
              <w:rPr>
                <w:rFonts w:cs="Arial"/>
              </w:rPr>
              <w:t>Limited Frequency Sensitive Mode</w:t>
            </w:r>
          </w:p>
        </w:tc>
        <w:tc>
          <w:tcPr>
            <w:tcW w:w="6634" w:type="dxa"/>
            <w:tcPrChange w:id="1356" w:author="Stuart McLarnon" w:date="2025-12-10T12:53:00Z" w16du:dateUtc="2025-12-10T12:53:00Z">
              <w:tcPr>
                <w:tcW w:w="6634" w:type="dxa"/>
                <w:gridSpan w:val="4"/>
              </w:tcPr>
            </w:tcPrChange>
          </w:tcPr>
          <w:p w14:paraId="0777A8DE" w14:textId="0AD15A96" w:rsidR="004B0C37" w:rsidRPr="007E0B31" w:rsidRDefault="004B0C37" w:rsidP="004B0C37">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8C0657" w:rsidRPr="007E0B31" w14:paraId="07943C3B" w14:textId="77777777" w:rsidTr="00C60095">
        <w:trPr>
          <w:cantSplit/>
          <w:trPrChange w:id="1357" w:author="Stuart McLarnon" w:date="2025-12-10T12:53:00Z" w16du:dateUtc="2025-12-10T12:53:00Z">
            <w:trPr>
              <w:gridBefore w:val="1"/>
              <w:gridAfter w:val="0"/>
              <w:wAfter w:w="255" w:type="dxa"/>
              <w:cantSplit/>
            </w:trPr>
          </w:trPrChange>
        </w:trPr>
        <w:tc>
          <w:tcPr>
            <w:tcW w:w="2884" w:type="dxa"/>
            <w:tcPrChange w:id="1358" w:author="Stuart McLarnon" w:date="2025-12-10T12:53:00Z" w16du:dateUtc="2025-12-10T12:53:00Z">
              <w:tcPr>
                <w:tcW w:w="2884" w:type="dxa"/>
                <w:gridSpan w:val="3"/>
              </w:tcPr>
            </w:tcPrChange>
          </w:tcPr>
          <w:p w14:paraId="598F9D4C"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Change w:id="1359" w:author="Stuart McLarnon" w:date="2025-12-10T12:53:00Z" w16du:dateUtc="2025-12-10T12:53:00Z">
              <w:tcPr>
                <w:tcW w:w="6634" w:type="dxa"/>
                <w:gridSpan w:val="4"/>
              </w:tcPr>
            </w:tcPrChange>
          </w:tcPr>
          <w:p w14:paraId="759245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8C0657" w:rsidRPr="007E0B31" w14:paraId="1F330B5F" w14:textId="77777777" w:rsidTr="00C60095">
        <w:trPr>
          <w:cantSplit/>
          <w:trPrChange w:id="1360" w:author="Stuart McLarnon" w:date="2025-12-10T12:53:00Z" w16du:dateUtc="2025-12-10T12:53:00Z">
            <w:trPr>
              <w:gridBefore w:val="1"/>
              <w:gridAfter w:val="0"/>
              <w:wAfter w:w="255" w:type="dxa"/>
              <w:cantSplit/>
            </w:trPr>
          </w:trPrChange>
        </w:trPr>
        <w:tc>
          <w:tcPr>
            <w:tcW w:w="2884" w:type="dxa"/>
            <w:tcPrChange w:id="1361" w:author="Stuart McLarnon" w:date="2025-12-10T12:53:00Z" w16du:dateUtc="2025-12-10T12:53:00Z">
              <w:tcPr>
                <w:tcW w:w="2884" w:type="dxa"/>
                <w:gridSpan w:val="3"/>
              </w:tcPr>
            </w:tcPrChange>
          </w:tcPr>
          <w:p w14:paraId="5CD748D2" w14:textId="4CFA5085"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Change w:id="1362" w:author="Stuart McLarnon" w:date="2025-12-10T12:53:00Z" w16du:dateUtc="2025-12-10T12:53:00Z">
              <w:tcPr>
                <w:tcW w:w="6634" w:type="dxa"/>
                <w:gridSpan w:val="4"/>
              </w:tcPr>
            </w:tcPrChange>
          </w:tcPr>
          <w:p w14:paraId="4A1192A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8C0657" w:rsidRPr="007E0B31" w14:paraId="04CF644E" w14:textId="77777777" w:rsidTr="00C60095">
        <w:trPr>
          <w:cantSplit/>
          <w:trPrChange w:id="1363" w:author="Stuart McLarnon" w:date="2025-12-10T12:53:00Z" w16du:dateUtc="2025-12-10T12:53:00Z">
            <w:trPr>
              <w:gridBefore w:val="1"/>
              <w:gridAfter w:val="0"/>
              <w:wAfter w:w="255" w:type="dxa"/>
              <w:cantSplit/>
            </w:trPr>
          </w:trPrChange>
        </w:trPr>
        <w:tc>
          <w:tcPr>
            <w:tcW w:w="2884" w:type="dxa"/>
            <w:tcPrChange w:id="1364" w:author="Stuart McLarnon" w:date="2025-12-10T12:53:00Z" w16du:dateUtc="2025-12-10T12:53:00Z">
              <w:tcPr>
                <w:tcW w:w="2884" w:type="dxa"/>
                <w:gridSpan w:val="3"/>
              </w:tcPr>
            </w:tcPrChange>
          </w:tcPr>
          <w:p w14:paraId="04481009" w14:textId="77777777" w:rsidR="004B0C37" w:rsidRPr="007E0B31" w:rsidRDefault="004B0C37" w:rsidP="004B0C37">
            <w:pPr>
              <w:pStyle w:val="Arial11Bold"/>
              <w:rPr>
                <w:rFonts w:cs="Arial"/>
              </w:rPr>
            </w:pPr>
            <w:r w:rsidRPr="007E0B31">
              <w:rPr>
                <w:rFonts w:cs="Arial"/>
              </w:rPr>
              <w:t>Limited High Frequency Response</w:t>
            </w:r>
          </w:p>
        </w:tc>
        <w:tc>
          <w:tcPr>
            <w:tcW w:w="6634" w:type="dxa"/>
            <w:tcPrChange w:id="1365" w:author="Stuart McLarnon" w:date="2025-12-10T12:53:00Z" w16du:dateUtc="2025-12-10T12:53:00Z">
              <w:tcPr>
                <w:tcW w:w="6634" w:type="dxa"/>
                <w:gridSpan w:val="4"/>
              </w:tcPr>
            </w:tcPrChange>
          </w:tcPr>
          <w:p w14:paraId="5B9BD88C" w14:textId="77777777" w:rsidR="004B0C37" w:rsidRPr="007E0B31" w:rsidRDefault="004B0C37" w:rsidP="004B0C37">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8C0657" w:rsidRPr="007E0B31" w14:paraId="4A585B12" w14:textId="77777777" w:rsidTr="00C60095">
        <w:trPr>
          <w:cantSplit/>
          <w:trPrChange w:id="1366" w:author="Stuart McLarnon" w:date="2025-12-10T12:53:00Z" w16du:dateUtc="2025-12-10T12:53:00Z">
            <w:trPr>
              <w:gridBefore w:val="1"/>
              <w:gridAfter w:val="0"/>
              <w:wAfter w:w="255" w:type="dxa"/>
              <w:cantSplit/>
            </w:trPr>
          </w:trPrChange>
        </w:trPr>
        <w:tc>
          <w:tcPr>
            <w:tcW w:w="2884" w:type="dxa"/>
            <w:tcPrChange w:id="1367" w:author="Stuart McLarnon" w:date="2025-12-10T12:53:00Z" w16du:dateUtc="2025-12-10T12:53:00Z">
              <w:tcPr>
                <w:tcW w:w="2884" w:type="dxa"/>
                <w:gridSpan w:val="3"/>
              </w:tcPr>
            </w:tcPrChange>
          </w:tcPr>
          <w:p w14:paraId="16E753BE" w14:textId="1BBB246B" w:rsidR="004B0C37" w:rsidRPr="007E0B31" w:rsidRDefault="004B0C37" w:rsidP="004B0C37">
            <w:pPr>
              <w:pStyle w:val="Arial11Bold"/>
              <w:rPr>
                <w:rFonts w:cs="Arial"/>
              </w:rPr>
            </w:pPr>
            <w:r w:rsidRPr="007723AB">
              <w:rPr>
                <w:rFonts w:eastAsia="Calibri" w:cs="Arial"/>
                <w:lang w:val="en-US"/>
              </w:rPr>
              <w:lastRenderedPageBreak/>
              <w:t>Limited Membership Workgroup</w:t>
            </w:r>
          </w:p>
        </w:tc>
        <w:tc>
          <w:tcPr>
            <w:tcW w:w="6634" w:type="dxa"/>
            <w:tcPrChange w:id="1368" w:author="Stuart McLarnon" w:date="2025-12-10T12:53:00Z" w16du:dateUtc="2025-12-10T12:53:00Z">
              <w:tcPr>
                <w:tcW w:w="6634" w:type="dxa"/>
                <w:gridSpan w:val="4"/>
              </w:tcPr>
            </w:tcPrChange>
          </w:tcPr>
          <w:p w14:paraId="7570E925" w14:textId="18C1E540" w:rsidR="004B0C37" w:rsidRPr="00182491" w:rsidRDefault="004B0C37" w:rsidP="004B0C3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B0C37" w:rsidRPr="00182491" w:rsidRDefault="004B0C37" w:rsidP="004B0C37">
            <w:pPr>
              <w:autoSpaceDE w:val="0"/>
              <w:autoSpaceDN w:val="0"/>
              <w:adjustRightInd w:val="0"/>
              <w:rPr>
                <w:rFonts w:cs="Arial"/>
              </w:rPr>
            </w:pPr>
          </w:p>
          <w:p w14:paraId="43846D0D" w14:textId="19ABC1A4" w:rsidR="004B0C37" w:rsidRPr="007E0B31" w:rsidRDefault="004B0C37" w:rsidP="004B0C3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8C0657" w:rsidRPr="007E0B31" w14:paraId="01EA6662" w14:textId="77777777" w:rsidTr="00C60095">
        <w:trPr>
          <w:cantSplit/>
          <w:trPrChange w:id="1369" w:author="Stuart McLarnon" w:date="2025-12-10T12:53:00Z" w16du:dateUtc="2025-12-10T12:53:00Z">
            <w:trPr>
              <w:gridBefore w:val="1"/>
              <w:gridAfter w:val="0"/>
              <w:wAfter w:w="255" w:type="dxa"/>
              <w:cantSplit/>
            </w:trPr>
          </w:trPrChange>
        </w:trPr>
        <w:tc>
          <w:tcPr>
            <w:tcW w:w="2884" w:type="dxa"/>
            <w:tcPrChange w:id="1370" w:author="Stuart McLarnon" w:date="2025-12-10T12:53:00Z" w16du:dateUtc="2025-12-10T12:53:00Z">
              <w:tcPr>
                <w:tcW w:w="2884" w:type="dxa"/>
                <w:gridSpan w:val="3"/>
              </w:tcPr>
            </w:tcPrChange>
          </w:tcPr>
          <w:p w14:paraId="2347B7F7" w14:textId="702E5CB5" w:rsidR="004B0C37" w:rsidRPr="007E0B31" w:rsidRDefault="004B0C37" w:rsidP="004B0C37">
            <w:pPr>
              <w:pStyle w:val="Arial11Bold"/>
              <w:rPr>
                <w:rFonts w:cs="Arial"/>
              </w:rPr>
            </w:pPr>
            <w:bookmarkStart w:id="1371" w:name="_DV_C34"/>
            <w:r w:rsidRPr="007E0B31">
              <w:rPr>
                <w:rFonts w:cs="Arial"/>
              </w:rPr>
              <w:t xml:space="preserve">Limited Operational Notification </w:t>
            </w:r>
            <w:r w:rsidRPr="007E0B31">
              <w:rPr>
                <w:rFonts w:cs="Arial"/>
                <w:b w:val="0"/>
              </w:rPr>
              <w:t>or</w:t>
            </w:r>
            <w:r w:rsidRPr="007E0B31">
              <w:rPr>
                <w:rFonts w:cs="Arial"/>
              </w:rPr>
              <w:t xml:space="preserve"> LON</w:t>
            </w:r>
            <w:bookmarkEnd w:id="1371"/>
          </w:p>
        </w:tc>
        <w:tc>
          <w:tcPr>
            <w:tcW w:w="6634" w:type="dxa"/>
            <w:tcPrChange w:id="1372" w:author="Stuart McLarnon" w:date="2025-12-10T12:53:00Z" w16du:dateUtc="2025-12-10T12:53:00Z">
              <w:tcPr>
                <w:tcW w:w="6634" w:type="dxa"/>
                <w:gridSpan w:val="4"/>
              </w:tcPr>
            </w:tcPrChange>
          </w:tcPr>
          <w:p w14:paraId="116937FB" w14:textId="55A25BAD" w:rsidR="004B0C37" w:rsidRPr="007E0B31" w:rsidRDefault="004B0C37" w:rsidP="004B0C37">
            <w:pPr>
              <w:pStyle w:val="TableArial11"/>
              <w:rPr>
                <w:rFonts w:cs="Arial"/>
              </w:rPr>
            </w:pPr>
            <w:bookmarkStart w:id="137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373"/>
          </w:p>
          <w:p w14:paraId="0C9542F9" w14:textId="77777777" w:rsidR="004B0C37" w:rsidRPr="007E0B31" w:rsidRDefault="004B0C37" w:rsidP="004B0C37">
            <w:pPr>
              <w:pStyle w:val="TableArial11"/>
              <w:ind w:left="567" w:hanging="567"/>
              <w:rPr>
                <w:rFonts w:cs="Arial"/>
              </w:rPr>
            </w:pPr>
            <w:bookmarkStart w:id="1374" w:name="_DV_C36"/>
            <w:r w:rsidRPr="007E0B31">
              <w:rPr>
                <w:rFonts w:cs="Arial"/>
              </w:rPr>
              <w:t>(a)</w:t>
            </w:r>
            <w:r w:rsidRPr="007E0B31">
              <w:rPr>
                <w:rFonts w:cs="Arial"/>
              </w:rPr>
              <w:tab/>
              <w:t xml:space="preserve">with the provisions of the Grid Code specified in the notice, and </w:t>
            </w:r>
            <w:bookmarkEnd w:id="1374"/>
          </w:p>
          <w:p w14:paraId="5536F311" w14:textId="77777777" w:rsidR="004B0C37" w:rsidRPr="007E0B31" w:rsidRDefault="004B0C37" w:rsidP="004B0C37">
            <w:pPr>
              <w:pStyle w:val="TableArial11"/>
              <w:ind w:left="567" w:hanging="567"/>
              <w:rPr>
                <w:rFonts w:cs="Arial"/>
              </w:rPr>
            </w:pPr>
            <w:bookmarkStart w:id="1375"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375"/>
          </w:p>
          <w:p w14:paraId="3817BE40" w14:textId="77777777" w:rsidR="004B0C37" w:rsidRPr="007E0B31" w:rsidRDefault="004B0C37" w:rsidP="004B0C37">
            <w:pPr>
              <w:pStyle w:val="TableArial11"/>
              <w:rPr>
                <w:rFonts w:cs="Arial"/>
              </w:rPr>
            </w:pPr>
            <w:bookmarkStart w:id="1376" w:name="_DV_C38"/>
            <w:r w:rsidRPr="007E0B31">
              <w:rPr>
                <w:rFonts w:cs="Arial"/>
              </w:rPr>
              <w:t xml:space="preserve">and specifying the </w:t>
            </w:r>
            <w:r w:rsidRPr="007E0B31">
              <w:rPr>
                <w:rFonts w:cs="Arial"/>
                <w:b/>
              </w:rPr>
              <w:t>Unresolved Issues</w:t>
            </w:r>
            <w:r w:rsidRPr="007E0B31">
              <w:rPr>
                <w:rFonts w:cs="Arial"/>
              </w:rPr>
              <w:t xml:space="preserve">. </w:t>
            </w:r>
            <w:bookmarkEnd w:id="1376"/>
          </w:p>
        </w:tc>
      </w:tr>
      <w:tr w:rsidR="008C0657" w:rsidRPr="007E0B31" w14:paraId="6946C0D5" w14:textId="77777777" w:rsidTr="00C60095">
        <w:trPr>
          <w:cantSplit/>
          <w:trPrChange w:id="1377" w:author="Stuart McLarnon" w:date="2025-12-10T12:53:00Z" w16du:dateUtc="2025-12-10T12:53:00Z">
            <w:trPr>
              <w:gridBefore w:val="1"/>
              <w:gridAfter w:val="0"/>
              <w:wAfter w:w="255" w:type="dxa"/>
              <w:cantSplit/>
            </w:trPr>
          </w:trPrChange>
        </w:trPr>
        <w:tc>
          <w:tcPr>
            <w:tcW w:w="2884" w:type="dxa"/>
            <w:tcPrChange w:id="1378" w:author="Stuart McLarnon" w:date="2025-12-10T12:53:00Z" w16du:dateUtc="2025-12-10T12:53:00Z">
              <w:tcPr>
                <w:tcW w:w="2884" w:type="dxa"/>
                <w:gridSpan w:val="3"/>
              </w:tcPr>
            </w:tcPrChange>
          </w:tcPr>
          <w:p w14:paraId="18667BDF" w14:textId="77777777" w:rsidR="004B0C37" w:rsidRPr="007E0B31" w:rsidRDefault="004B0C37" w:rsidP="004B0C37">
            <w:pPr>
              <w:pStyle w:val="Arial11Bold"/>
              <w:rPr>
                <w:rFonts w:cs="Arial"/>
              </w:rPr>
            </w:pPr>
            <w:r w:rsidRPr="007E0B31">
              <w:rPr>
                <w:rFonts w:cs="Arial"/>
              </w:rPr>
              <w:t>Load</w:t>
            </w:r>
          </w:p>
        </w:tc>
        <w:tc>
          <w:tcPr>
            <w:tcW w:w="6634" w:type="dxa"/>
            <w:tcPrChange w:id="1379" w:author="Stuart McLarnon" w:date="2025-12-10T12:53:00Z" w16du:dateUtc="2025-12-10T12:53:00Z">
              <w:tcPr>
                <w:tcW w:w="6634" w:type="dxa"/>
                <w:gridSpan w:val="4"/>
              </w:tcPr>
            </w:tcPrChange>
          </w:tcPr>
          <w:p w14:paraId="2EAACB51" w14:textId="77777777" w:rsidR="004B0C37" w:rsidRPr="007E0B31" w:rsidRDefault="004B0C37" w:rsidP="004B0C37">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8C0657" w:rsidRPr="007E0B31" w14:paraId="4CDF254C" w14:textId="77777777" w:rsidTr="00C60095">
        <w:trPr>
          <w:cantSplit/>
          <w:trPrChange w:id="1380" w:author="Stuart McLarnon" w:date="2025-12-10T12:53:00Z" w16du:dateUtc="2025-12-10T12:53:00Z">
            <w:trPr>
              <w:gridBefore w:val="1"/>
              <w:gridAfter w:val="0"/>
              <w:wAfter w:w="255" w:type="dxa"/>
              <w:cantSplit/>
            </w:trPr>
          </w:trPrChange>
        </w:trPr>
        <w:tc>
          <w:tcPr>
            <w:tcW w:w="2884" w:type="dxa"/>
            <w:tcPrChange w:id="1381" w:author="Stuart McLarnon" w:date="2025-12-10T12:53:00Z" w16du:dateUtc="2025-12-10T12:53:00Z">
              <w:tcPr>
                <w:tcW w:w="2884" w:type="dxa"/>
                <w:gridSpan w:val="3"/>
              </w:tcPr>
            </w:tcPrChange>
          </w:tcPr>
          <w:p w14:paraId="5A60A67C" w14:textId="77777777" w:rsidR="004B0C37" w:rsidRPr="007E0B31" w:rsidRDefault="004B0C37" w:rsidP="004B0C37">
            <w:pPr>
              <w:pStyle w:val="Arial11Bold"/>
              <w:rPr>
                <w:rFonts w:cs="Arial"/>
              </w:rPr>
            </w:pPr>
            <w:r w:rsidRPr="007E0B31">
              <w:rPr>
                <w:rFonts w:cs="Arial"/>
              </w:rPr>
              <w:t>Loaded</w:t>
            </w:r>
          </w:p>
        </w:tc>
        <w:tc>
          <w:tcPr>
            <w:tcW w:w="6634" w:type="dxa"/>
            <w:tcPrChange w:id="1382" w:author="Stuart McLarnon" w:date="2025-12-10T12:53:00Z" w16du:dateUtc="2025-12-10T12:53:00Z">
              <w:tcPr>
                <w:tcW w:w="6634" w:type="dxa"/>
                <w:gridSpan w:val="4"/>
              </w:tcPr>
            </w:tcPrChange>
          </w:tcPr>
          <w:p w14:paraId="48DFCD98" w14:textId="77777777" w:rsidR="004B0C37" w:rsidRPr="007E0B31" w:rsidRDefault="004B0C37" w:rsidP="004B0C37">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8C0657" w:rsidRPr="007E0B31" w14:paraId="4482A9A2" w14:textId="77777777" w:rsidTr="00C60095">
        <w:trPr>
          <w:cantSplit/>
          <w:trPrChange w:id="1383" w:author="Stuart McLarnon" w:date="2025-12-10T12:53:00Z" w16du:dateUtc="2025-12-10T12:53:00Z">
            <w:trPr>
              <w:gridBefore w:val="1"/>
              <w:gridAfter w:val="0"/>
              <w:wAfter w:w="255" w:type="dxa"/>
              <w:cantSplit/>
            </w:trPr>
          </w:trPrChange>
        </w:trPr>
        <w:tc>
          <w:tcPr>
            <w:tcW w:w="2884" w:type="dxa"/>
            <w:tcPrChange w:id="1384" w:author="Stuart McLarnon" w:date="2025-12-10T12:53:00Z" w16du:dateUtc="2025-12-10T12:53:00Z">
              <w:tcPr>
                <w:tcW w:w="2884" w:type="dxa"/>
                <w:gridSpan w:val="3"/>
              </w:tcPr>
            </w:tcPrChange>
          </w:tcPr>
          <w:p w14:paraId="7CAD6FB9" w14:textId="02710C28" w:rsidR="004B0C37" w:rsidRPr="00A42C57" w:rsidRDefault="004B0C37" w:rsidP="004B0C37">
            <w:pPr>
              <w:pStyle w:val="Arial11Bold"/>
              <w:rPr>
                <w:rFonts w:cs="Arial"/>
              </w:rPr>
            </w:pPr>
            <w:r w:rsidRPr="002510FF">
              <w:rPr>
                <w:rFonts w:cs="Arial"/>
              </w:rPr>
              <w:t>Load Angle</w:t>
            </w:r>
          </w:p>
        </w:tc>
        <w:tc>
          <w:tcPr>
            <w:tcW w:w="6634" w:type="dxa"/>
            <w:tcPrChange w:id="1385" w:author="Stuart McLarnon" w:date="2025-12-10T12:53:00Z" w16du:dateUtc="2025-12-10T12:53:00Z">
              <w:tcPr>
                <w:tcW w:w="6634" w:type="dxa"/>
                <w:gridSpan w:val="4"/>
              </w:tcPr>
            </w:tcPrChange>
          </w:tcPr>
          <w:p w14:paraId="24A40C90" w14:textId="45EC0D1C" w:rsidR="004B0C37" w:rsidRPr="00A42C57" w:rsidRDefault="004B0C37" w:rsidP="004B0C3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8C0657" w:rsidRPr="007E0B31" w14:paraId="3FF8744F" w14:textId="77777777" w:rsidTr="00C60095">
        <w:trPr>
          <w:cantSplit/>
          <w:trPrChange w:id="1386" w:author="Stuart McLarnon" w:date="2025-12-10T12:53:00Z" w16du:dateUtc="2025-12-10T12:53:00Z">
            <w:trPr>
              <w:gridBefore w:val="1"/>
              <w:gridAfter w:val="0"/>
              <w:wAfter w:w="255" w:type="dxa"/>
              <w:cantSplit/>
            </w:trPr>
          </w:trPrChange>
        </w:trPr>
        <w:tc>
          <w:tcPr>
            <w:tcW w:w="2884" w:type="dxa"/>
            <w:tcPrChange w:id="1387" w:author="Stuart McLarnon" w:date="2025-12-10T12:53:00Z" w16du:dateUtc="2025-12-10T12:53:00Z">
              <w:tcPr>
                <w:tcW w:w="2884" w:type="dxa"/>
                <w:gridSpan w:val="3"/>
              </w:tcPr>
            </w:tcPrChange>
          </w:tcPr>
          <w:p w14:paraId="27A6AFB9" w14:textId="77777777" w:rsidR="004B0C37" w:rsidRPr="007E0B31" w:rsidRDefault="004B0C37" w:rsidP="004B0C37">
            <w:pPr>
              <w:pStyle w:val="Arial11Bold"/>
              <w:rPr>
                <w:rFonts w:cs="Arial"/>
              </w:rPr>
            </w:pPr>
            <w:r w:rsidRPr="007E0B31">
              <w:rPr>
                <w:rFonts w:cs="Arial"/>
              </w:rPr>
              <w:t>Load Factor</w:t>
            </w:r>
          </w:p>
        </w:tc>
        <w:tc>
          <w:tcPr>
            <w:tcW w:w="6634" w:type="dxa"/>
            <w:tcPrChange w:id="1388" w:author="Stuart McLarnon" w:date="2025-12-10T12:53:00Z" w16du:dateUtc="2025-12-10T12:53:00Z">
              <w:tcPr>
                <w:tcW w:w="6634" w:type="dxa"/>
                <w:gridSpan w:val="4"/>
              </w:tcPr>
            </w:tcPrChange>
          </w:tcPr>
          <w:p w14:paraId="40B02140" w14:textId="77777777" w:rsidR="004B0C37" w:rsidRPr="007E0B31" w:rsidRDefault="004B0C37" w:rsidP="004B0C3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8C0657" w:rsidRPr="007E0B31" w14:paraId="0EBC5AE2" w14:textId="77777777" w:rsidTr="00C60095">
        <w:trPr>
          <w:cantSplit/>
          <w:trPrChange w:id="1389" w:author="Stuart McLarnon" w:date="2025-12-10T12:53:00Z" w16du:dateUtc="2025-12-10T12:53:00Z">
            <w:trPr>
              <w:gridBefore w:val="1"/>
              <w:gridAfter w:val="0"/>
              <w:wAfter w:w="255" w:type="dxa"/>
              <w:cantSplit/>
            </w:trPr>
          </w:trPrChange>
        </w:trPr>
        <w:tc>
          <w:tcPr>
            <w:tcW w:w="2884" w:type="dxa"/>
            <w:tcPrChange w:id="1390" w:author="Stuart McLarnon" w:date="2025-12-10T12:53:00Z" w16du:dateUtc="2025-12-10T12:53:00Z">
              <w:tcPr>
                <w:tcW w:w="2884" w:type="dxa"/>
                <w:gridSpan w:val="3"/>
              </w:tcPr>
            </w:tcPrChange>
          </w:tcPr>
          <w:p w14:paraId="3992CF4B" w14:textId="77777777" w:rsidR="004B0C37" w:rsidRPr="007E0B31" w:rsidRDefault="004B0C37" w:rsidP="004B0C37">
            <w:pPr>
              <w:pStyle w:val="Arial11Bold"/>
              <w:rPr>
                <w:rFonts w:cs="Arial"/>
              </w:rPr>
            </w:pPr>
            <w:r w:rsidRPr="007E0B31">
              <w:rPr>
                <w:rFonts w:cs="Arial"/>
              </w:rPr>
              <w:t>Load Management Block</w:t>
            </w:r>
          </w:p>
        </w:tc>
        <w:tc>
          <w:tcPr>
            <w:tcW w:w="6634" w:type="dxa"/>
            <w:tcPrChange w:id="1391" w:author="Stuart McLarnon" w:date="2025-12-10T12:53:00Z" w16du:dateUtc="2025-12-10T12:53:00Z">
              <w:tcPr>
                <w:tcW w:w="6634" w:type="dxa"/>
                <w:gridSpan w:val="4"/>
              </w:tcPr>
            </w:tcPrChange>
          </w:tcPr>
          <w:p w14:paraId="50274CDB" w14:textId="77777777" w:rsidR="004B0C37" w:rsidRPr="007E0B31" w:rsidRDefault="004B0C37" w:rsidP="004B0C3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8C0657" w:rsidRPr="007E0B31" w14:paraId="53E23EC8" w14:textId="77777777" w:rsidTr="00C60095">
        <w:trPr>
          <w:cantSplit/>
          <w:trPrChange w:id="1392" w:author="Stuart McLarnon" w:date="2025-12-10T12:53:00Z" w16du:dateUtc="2025-12-10T12:53:00Z">
            <w:trPr>
              <w:gridBefore w:val="1"/>
              <w:gridAfter w:val="0"/>
              <w:wAfter w:w="255" w:type="dxa"/>
              <w:cantSplit/>
            </w:trPr>
          </w:trPrChange>
        </w:trPr>
        <w:tc>
          <w:tcPr>
            <w:tcW w:w="2884" w:type="dxa"/>
            <w:tcPrChange w:id="1393" w:author="Stuart McLarnon" w:date="2025-12-10T12:53:00Z" w16du:dateUtc="2025-12-10T12:53:00Z">
              <w:tcPr>
                <w:tcW w:w="2884" w:type="dxa"/>
                <w:gridSpan w:val="3"/>
              </w:tcPr>
            </w:tcPrChange>
          </w:tcPr>
          <w:p w14:paraId="6AF74419" w14:textId="77777777" w:rsidR="004B0C37" w:rsidRPr="002A73E9" w:rsidRDefault="004B0C37" w:rsidP="004B0C37">
            <w:pPr>
              <w:pStyle w:val="Arial11Bold"/>
              <w:rPr>
                <w:highlight w:val="yellow"/>
              </w:rPr>
            </w:pPr>
            <w:r w:rsidRPr="00D66468">
              <w:rPr>
                <w:rFonts w:cs="Arial"/>
              </w:rPr>
              <w:t>Local Joint Restoration Plan</w:t>
            </w:r>
            <w:r w:rsidRPr="00B27414">
              <w:rPr>
                <w:rFonts w:cs="Arial"/>
              </w:rPr>
              <w:t xml:space="preserve"> </w:t>
            </w:r>
          </w:p>
        </w:tc>
        <w:tc>
          <w:tcPr>
            <w:tcW w:w="6634" w:type="dxa"/>
            <w:tcPrChange w:id="1394" w:author="Stuart McLarnon" w:date="2025-12-10T12:53:00Z" w16du:dateUtc="2025-12-10T12:53:00Z">
              <w:tcPr>
                <w:tcW w:w="6634" w:type="dxa"/>
                <w:gridSpan w:val="4"/>
              </w:tcPr>
            </w:tcPrChange>
          </w:tcPr>
          <w:p w14:paraId="61DD5BE2" w14:textId="50ECD479" w:rsidR="004B0C37" w:rsidRPr="00432DAF" w:rsidRDefault="004B0C37" w:rsidP="004B0C37">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4B0C37" w:rsidRPr="002A73E9" w:rsidRDefault="004B0C37" w:rsidP="004B0C37">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8C0657" w:rsidRPr="007E0B31" w14:paraId="74F6FA25" w14:textId="77777777" w:rsidTr="00C60095">
        <w:trPr>
          <w:cantSplit/>
          <w:trPrChange w:id="1395" w:author="Stuart McLarnon" w:date="2025-12-10T12:53:00Z" w16du:dateUtc="2025-12-10T12:53:00Z">
            <w:trPr>
              <w:gridBefore w:val="1"/>
              <w:gridAfter w:val="0"/>
              <w:wAfter w:w="255" w:type="dxa"/>
              <w:cantSplit/>
            </w:trPr>
          </w:trPrChange>
        </w:trPr>
        <w:tc>
          <w:tcPr>
            <w:tcW w:w="2884" w:type="dxa"/>
            <w:tcPrChange w:id="1396" w:author="Stuart McLarnon" w:date="2025-12-10T12:53:00Z" w16du:dateUtc="2025-12-10T12:53:00Z">
              <w:tcPr>
                <w:tcW w:w="2884" w:type="dxa"/>
                <w:gridSpan w:val="3"/>
              </w:tcPr>
            </w:tcPrChange>
          </w:tcPr>
          <w:p w14:paraId="298F5400" w14:textId="77777777" w:rsidR="004B0C37" w:rsidRPr="007E0B31" w:rsidRDefault="004B0C37" w:rsidP="004B0C37">
            <w:pPr>
              <w:pStyle w:val="Arial11Bold"/>
              <w:rPr>
                <w:rFonts w:cs="Arial"/>
              </w:rPr>
            </w:pPr>
            <w:r w:rsidRPr="007E0B31">
              <w:rPr>
                <w:rFonts w:cs="Arial"/>
              </w:rPr>
              <w:lastRenderedPageBreak/>
              <w:t>Local Safety Instructions</w:t>
            </w:r>
          </w:p>
        </w:tc>
        <w:tc>
          <w:tcPr>
            <w:tcW w:w="6634" w:type="dxa"/>
            <w:tcPrChange w:id="1397" w:author="Stuart McLarnon" w:date="2025-12-10T12:53:00Z" w16du:dateUtc="2025-12-10T12:53:00Z">
              <w:tcPr>
                <w:tcW w:w="6634" w:type="dxa"/>
                <w:gridSpan w:val="4"/>
              </w:tcPr>
            </w:tcPrChange>
          </w:tcPr>
          <w:p w14:paraId="7A965991" w14:textId="52A45536" w:rsidR="004B0C37" w:rsidRPr="007E0B31" w:rsidRDefault="004B0C37" w:rsidP="004B0C37">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8C0657" w:rsidRPr="007E0B31" w14:paraId="77B1C1F3" w14:textId="77777777" w:rsidTr="00C60095">
        <w:trPr>
          <w:cantSplit/>
          <w:trPrChange w:id="1398" w:author="Stuart McLarnon" w:date="2025-12-10T12:53:00Z" w16du:dateUtc="2025-12-10T12:53:00Z">
            <w:trPr>
              <w:gridBefore w:val="1"/>
              <w:gridAfter w:val="0"/>
              <w:wAfter w:w="255" w:type="dxa"/>
              <w:cantSplit/>
            </w:trPr>
          </w:trPrChange>
        </w:trPr>
        <w:tc>
          <w:tcPr>
            <w:tcW w:w="2884" w:type="dxa"/>
            <w:tcPrChange w:id="1399" w:author="Stuart McLarnon" w:date="2025-12-10T12:53:00Z" w16du:dateUtc="2025-12-10T12:53:00Z">
              <w:tcPr>
                <w:tcW w:w="2884" w:type="dxa"/>
                <w:gridSpan w:val="3"/>
              </w:tcPr>
            </w:tcPrChange>
          </w:tcPr>
          <w:p w14:paraId="41E761FD" w14:textId="77777777" w:rsidR="004B0C37" w:rsidRPr="007E0B31" w:rsidRDefault="004B0C37" w:rsidP="004B0C37">
            <w:pPr>
              <w:pStyle w:val="Arial11Bold"/>
              <w:rPr>
                <w:rFonts w:cs="Arial"/>
              </w:rPr>
            </w:pPr>
            <w:r w:rsidRPr="007E0B31">
              <w:rPr>
                <w:rFonts w:cs="Arial"/>
              </w:rPr>
              <w:t>Local Switching Procedure</w:t>
            </w:r>
          </w:p>
        </w:tc>
        <w:tc>
          <w:tcPr>
            <w:tcW w:w="6634" w:type="dxa"/>
            <w:tcPrChange w:id="1400" w:author="Stuart McLarnon" w:date="2025-12-10T12:53:00Z" w16du:dateUtc="2025-12-10T12:53:00Z">
              <w:tcPr>
                <w:tcW w:w="6634" w:type="dxa"/>
                <w:gridSpan w:val="4"/>
              </w:tcPr>
            </w:tcPrChange>
          </w:tcPr>
          <w:p w14:paraId="64A70D2F" w14:textId="77777777" w:rsidR="004B0C37" w:rsidRPr="007E0B31" w:rsidRDefault="004B0C37" w:rsidP="004B0C3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8C0657" w:rsidRPr="007E0B31" w14:paraId="4247B2A6" w14:textId="77777777" w:rsidTr="00C60095">
        <w:trPr>
          <w:cantSplit/>
          <w:trPrChange w:id="1401" w:author="Stuart McLarnon" w:date="2025-12-10T12:53:00Z" w16du:dateUtc="2025-12-10T12:53:00Z">
            <w:trPr>
              <w:gridBefore w:val="1"/>
              <w:gridAfter w:val="0"/>
              <w:wAfter w:w="255" w:type="dxa"/>
              <w:cantSplit/>
            </w:trPr>
          </w:trPrChange>
        </w:trPr>
        <w:tc>
          <w:tcPr>
            <w:tcW w:w="2884" w:type="dxa"/>
            <w:tcPrChange w:id="1402" w:author="Stuart McLarnon" w:date="2025-12-10T12:53:00Z" w16du:dateUtc="2025-12-10T12:53:00Z">
              <w:tcPr>
                <w:tcW w:w="2884" w:type="dxa"/>
                <w:gridSpan w:val="3"/>
              </w:tcPr>
            </w:tcPrChange>
          </w:tcPr>
          <w:p w14:paraId="796A8D79" w14:textId="77777777" w:rsidR="004B0C37" w:rsidRPr="007E0B31" w:rsidRDefault="004B0C37" w:rsidP="004B0C37">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Change w:id="1403" w:author="Stuart McLarnon" w:date="2025-12-10T12:53:00Z" w16du:dateUtc="2025-12-10T12:53:00Z">
              <w:tcPr>
                <w:tcW w:w="6634" w:type="dxa"/>
                <w:gridSpan w:val="4"/>
              </w:tcPr>
            </w:tcPrChange>
          </w:tcPr>
          <w:p w14:paraId="07C24117" w14:textId="38BE9922"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8C0657" w:rsidRPr="007E0B31" w14:paraId="7AF5C5F6" w14:textId="77777777" w:rsidTr="00C60095">
        <w:trPr>
          <w:cantSplit/>
          <w:trPrChange w:id="1404" w:author="Stuart McLarnon" w:date="2025-12-10T12:53:00Z" w16du:dateUtc="2025-12-10T12:53:00Z">
            <w:trPr>
              <w:gridBefore w:val="1"/>
              <w:gridAfter w:val="0"/>
              <w:wAfter w:w="255" w:type="dxa"/>
              <w:cantSplit/>
            </w:trPr>
          </w:trPrChange>
        </w:trPr>
        <w:tc>
          <w:tcPr>
            <w:tcW w:w="2884" w:type="dxa"/>
            <w:tcPrChange w:id="1405" w:author="Stuart McLarnon" w:date="2025-12-10T12:53:00Z" w16du:dateUtc="2025-12-10T12:53:00Z">
              <w:tcPr>
                <w:tcW w:w="2884" w:type="dxa"/>
                <w:gridSpan w:val="3"/>
              </w:tcPr>
            </w:tcPrChange>
          </w:tcPr>
          <w:p w14:paraId="539D52FC" w14:textId="77777777" w:rsidR="004B0C37" w:rsidRPr="007E0B31" w:rsidRDefault="004B0C37" w:rsidP="004B0C37">
            <w:pPr>
              <w:pStyle w:val="Arial11Bold"/>
              <w:rPr>
                <w:rFonts w:cs="Arial"/>
              </w:rPr>
            </w:pPr>
            <w:r w:rsidRPr="007E0B31">
              <w:rPr>
                <w:rFonts w:cs="Arial"/>
              </w:rPr>
              <w:t>Location</w:t>
            </w:r>
          </w:p>
        </w:tc>
        <w:tc>
          <w:tcPr>
            <w:tcW w:w="6634" w:type="dxa"/>
            <w:tcPrChange w:id="1406" w:author="Stuart McLarnon" w:date="2025-12-10T12:53:00Z" w16du:dateUtc="2025-12-10T12:53:00Z">
              <w:tcPr>
                <w:tcW w:w="6634" w:type="dxa"/>
                <w:gridSpan w:val="4"/>
              </w:tcPr>
            </w:tcPrChange>
          </w:tcPr>
          <w:p w14:paraId="55856EBA" w14:textId="77777777" w:rsidR="004B0C37" w:rsidRPr="007E0B31" w:rsidRDefault="004B0C37" w:rsidP="004B0C3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8C0657" w:rsidRPr="007E0B31" w14:paraId="0E4BDD8F" w14:textId="77777777" w:rsidTr="00C60095">
        <w:trPr>
          <w:cantSplit/>
          <w:trPrChange w:id="1407" w:author="Stuart McLarnon" w:date="2025-12-10T12:53:00Z" w16du:dateUtc="2025-12-10T12:53:00Z">
            <w:trPr>
              <w:gridBefore w:val="1"/>
              <w:gridAfter w:val="0"/>
              <w:wAfter w:w="255" w:type="dxa"/>
              <w:cantSplit/>
            </w:trPr>
          </w:trPrChange>
        </w:trPr>
        <w:tc>
          <w:tcPr>
            <w:tcW w:w="2884" w:type="dxa"/>
            <w:tcPrChange w:id="1408" w:author="Stuart McLarnon" w:date="2025-12-10T12:53:00Z" w16du:dateUtc="2025-12-10T12:53:00Z">
              <w:tcPr>
                <w:tcW w:w="2884" w:type="dxa"/>
                <w:gridSpan w:val="3"/>
              </w:tcPr>
            </w:tcPrChange>
          </w:tcPr>
          <w:p w14:paraId="41B859E4" w14:textId="77777777" w:rsidR="004B0C37" w:rsidRPr="007E0B31" w:rsidRDefault="004B0C37" w:rsidP="004B0C37">
            <w:pPr>
              <w:pStyle w:val="Arial11Bold"/>
              <w:rPr>
                <w:rFonts w:cs="Arial"/>
              </w:rPr>
            </w:pPr>
            <w:r w:rsidRPr="007E0B31">
              <w:rPr>
                <w:rFonts w:cs="Arial"/>
              </w:rPr>
              <w:t>Locked</w:t>
            </w:r>
          </w:p>
        </w:tc>
        <w:tc>
          <w:tcPr>
            <w:tcW w:w="6634" w:type="dxa"/>
            <w:tcPrChange w:id="1409" w:author="Stuart McLarnon" w:date="2025-12-10T12:53:00Z" w16du:dateUtc="2025-12-10T12:53:00Z">
              <w:tcPr>
                <w:tcW w:w="6634" w:type="dxa"/>
                <w:gridSpan w:val="4"/>
              </w:tcPr>
            </w:tcPrChange>
          </w:tcPr>
          <w:p w14:paraId="585D4C7B" w14:textId="77777777" w:rsidR="004B0C37" w:rsidRPr="007E0B31" w:rsidRDefault="004B0C37" w:rsidP="004B0C3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8C0657" w:rsidRPr="007E0B31" w14:paraId="57EA3F5C" w14:textId="77777777" w:rsidTr="00C60095">
        <w:trPr>
          <w:cantSplit/>
          <w:trPrChange w:id="1410" w:author="Stuart McLarnon" w:date="2025-12-10T12:53:00Z" w16du:dateUtc="2025-12-10T12:53:00Z">
            <w:trPr>
              <w:gridBefore w:val="1"/>
              <w:gridAfter w:val="0"/>
              <w:wAfter w:w="255" w:type="dxa"/>
              <w:cantSplit/>
            </w:trPr>
          </w:trPrChange>
        </w:trPr>
        <w:tc>
          <w:tcPr>
            <w:tcW w:w="2884" w:type="dxa"/>
            <w:tcPrChange w:id="1411" w:author="Stuart McLarnon" w:date="2025-12-10T12:53:00Z" w16du:dateUtc="2025-12-10T12:53:00Z">
              <w:tcPr>
                <w:tcW w:w="2884" w:type="dxa"/>
                <w:gridSpan w:val="3"/>
              </w:tcPr>
            </w:tcPrChange>
          </w:tcPr>
          <w:p w14:paraId="0F7F6662" w14:textId="77777777" w:rsidR="004B0C37" w:rsidRPr="007E0B31" w:rsidRDefault="004B0C37" w:rsidP="004B0C37">
            <w:pPr>
              <w:pStyle w:val="Arial11Bold"/>
              <w:rPr>
                <w:rFonts w:cs="Arial"/>
              </w:rPr>
            </w:pPr>
            <w:r w:rsidRPr="007E0B31">
              <w:rPr>
                <w:rFonts w:cs="Arial"/>
              </w:rPr>
              <w:t>Locking</w:t>
            </w:r>
          </w:p>
        </w:tc>
        <w:tc>
          <w:tcPr>
            <w:tcW w:w="6634" w:type="dxa"/>
            <w:tcPrChange w:id="1412" w:author="Stuart McLarnon" w:date="2025-12-10T12:53:00Z" w16du:dateUtc="2025-12-10T12:53:00Z">
              <w:tcPr>
                <w:tcW w:w="6634" w:type="dxa"/>
                <w:gridSpan w:val="4"/>
              </w:tcPr>
            </w:tcPrChange>
          </w:tcPr>
          <w:p w14:paraId="25877041" w14:textId="77777777" w:rsidR="004B0C37" w:rsidRPr="007E0B31" w:rsidRDefault="004B0C37" w:rsidP="004B0C3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8C0657" w:rsidRPr="007E0B31" w14:paraId="0E3308A0" w14:textId="77777777" w:rsidTr="00C60095">
        <w:trPr>
          <w:cantSplit/>
          <w:trPrChange w:id="1413" w:author="Stuart McLarnon" w:date="2025-12-10T12:53:00Z" w16du:dateUtc="2025-12-10T12:53:00Z">
            <w:trPr>
              <w:gridBefore w:val="1"/>
              <w:gridAfter w:val="0"/>
              <w:wAfter w:w="255" w:type="dxa"/>
              <w:cantSplit/>
            </w:trPr>
          </w:trPrChange>
        </w:trPr>
        <w:tc>
          <w:tcPr>
            <w:tcW w:w="2884" w:type="dxa"/>
            <w:tcPrChange w:id="1414" w:author="Stuart McLarnon" w:date="2025-12-10T12:53:00Z" w16du:dateUtc="2025-12-10T12:53:00Z">
              <w:tcPr>
                <w:tcW w:w="2884" w:type="dxa"/>
                <w:gridSpan w:val="3"/>
              </w:tcPr>
            </w:tcPrChange>
          </w:tcPr>
          <w:p w14:paraId="254CF53B" w14:textId="34520FA7" w:rsidR="004B0C37" w:rsidRPr="007E0B31" w:rsidRDefault="004B0C37" w:rsidP="004B0C37">
            <w:pPr>
              <w:pStyle w:val="Arial11Bold"/>
              <w:rPr>
                <w:rFonts w:cs="Arial"/>
              </w:rPr>
            </w:pPr>
            <w:r w:rsidRPr="00513343">
              <w:t>London Court of International Arbitration</w:t>
            </w:r>
          </w:p>
        </w:tc>
        <w:tc>
          <w:tcPr>
            <w:tcW w:w="6634" w:type="dxa"/>
            <w:tcPrChange w:id="1415" w:author="Stuart McLarnon" w:date="2025-12-10T12:53:00Z" w16du:dateUtc="2025-12-10T12:53:00Z">
              <w:tcPr>
                <w:tcW w:w="6634" w:type="dxa"/>
                <w:gridSpan w:val="4"/>
              </w:tcPr>
            </w:tcPrChange>
          </w:tcPr>
          <w:p w14:paraId="1468A949" w14:textId="66EC3550" w:rsidR="004B0C37" w:rsidRPr="007E0B31" w:rsidRDefault="004B0C37" w:rsidP="004B0C37">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8C0657" w:rsidRPr="007E0B31" w14:paraId="05FD6AF9" w14:textId="77777777" w:rsidTr="00C60095">
        <w:trPr>
          <w:cantSplit/>
          <w:trPrChange w:id="1416" w:author="Stuart McLarnon" w:date="2025-12-10T12:53:00Z" w16du:dateUtc="2025-12-10T12:53:00Z">
            <w:trPr>
              <w:gridBefore w:val="1"/>
              <w:gridAfter w:val="0"/>
              <w:wAfter w:w="255" w:type="dxa"/>
              <w:cantSplit/>
            </w:trPr>
          </w:trPrChange>
        </w:trPr>
        <w:tc>
          <w:tcPr>
            <w:tcW w:w="2884" w:type="dxa"/>
            <w:tcPrChange w:id="1417" w:author="Stuart McLarnon" w:date="2025-12-10T12:53:00Z" w16du:dateUtc="2025-12-10T12:53:00Z">
              <w:tcPr>
                <w:tcW w:w="2884" w:type="dxa"/>
                <w:gridSpan w:val="3"/>
              </w:tcPr>
            </w:tcPrChange>
          </w:tcPr>
          <w:p w14:paraId="508D8CC7" w14:textId="77777777" w:rsidR="004B0C37" w:rsidRPr="007E0B31" w:rsidRDefault="004B0C37" w:rsidP="004B0C37">
            <w:pPr>
              <w:pStyle w:val="Arial11Bold"/>
              <w:rPr>
                <w:rFonts w:cs="Arial"/>
              </w:rPr>
            </w:pPr>
            <w:r w:rsidRPr="007E0B31">
              <w:rPr>
                <w:rFonts w:cs="Arial"/>
              </w:rPr>
              <w:t>Low Frequency Relay</w:t>
            </w:r>
          </w:p>
        </w:tc>
        <w:tc>
          <w:tcPr>
            <w:tcW w:w="6634" w:type="dxa"/>
            <w:tcPrChange w:id="1418" w:author="Stuart McLarnon" w:date="2025-12-10T12:53:00Z" w16du:dateUtc="2025-12-10T12:53:00Z">
              <w:tcPr>
                <w:tcW w:w="6634" w:type="dxa"/>
                <w:gridSpan w:val="4"/>
              </w:tcPr>
            </w:tcPrChange>
          </w:tcPr>
          <w:p w14:paraId="615E9EC2" w14:textId="77777777" w:rsidR="004B0C37" w:rsidRPr="007E0B31" w:rsidRDefault="004B0C37" w:rsidP="004B0C3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8C0657" w:rsidRPr="007E0B31" w14:paraId="3E4531E5" w14:textId="77777777" w:rsidTr="00C60095">
        <w:trPr>
          <w:cantSplit/>
          <w:trPrChange w:id="1419" w:author="Stuart McLarnon" w:date="2025-12-10T12:53:00Z" w16du:dateUtc="2025-12-10T12:53:00Z">
            <w:trPr>
              <w:gridBefore w:val="1"/>
              <w:gridAfter w:val="0"/>
              <w:wAfter w:w="255" w:type="dxa"/>
              <w:cantSplit/>
            </w:trPr>
          </w:trPrChange>
        </w:trPr>
        <w:tc>
          <w:tcPr>
            <w:tcW w:w="2884" w:type="dxa"/>
            <w:tcPrChange w:id="1420" w:author="Stuart McLarnon" w:date="2025-12-10T12:53:00Z" w16du:dateUtc="2025-12-10T12:53:00Z">
              <w:tcPr>
                <w:tcW w:w="2884" w:type="dxa"/>
                <w:gridSpan w:val="3"/>
              </w:tcPr>
            </w:tcPrChange>
          </w:tcPr>
          <w:p w14:paraId="65FD748C" w14:textId="77777777" w:rsidR="004B0C37" w:rsidRPr="007E0B31" w:rsidRDefault="004B0C37" w:rsidP="004B0C3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Change w:id="1421" w:author="Stuart McLarnon" w:date="2025-12-10T12:53:00Z" w16du:dateUtc="2025-12-10T12:53:00Z">
              <w:tcPr>
                <w:tcW w:w="6634" w:type="dxa"/>
                <w:gridSpan w:val="4"/>
              </w:tcPr>
            </w:tcPrChange>
          </w:tcPr>
          <w:p w14:paraId="476D1180" w14:textId="77777777" w:rsidR="004B0C37" w:rsidRPr="007E0B31" w:rsidRDefault="004B0C37" w:rsidP="004B0C3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8C0657" w:rsidRPr="007E0B31" w14:paraId="1231D50D" w14:textId="77777777" w:rsidTr="00C60095">
        <w:trPr>
          <w:cantSplit/>
          <w:trPrChange w:id="1422" w:author="Stuart McLarnon" w:date="2025-12-10T12:53:00Z" w16du:dateUtc="2025-12-10T12:53:00Z">
            <w:trPr>
              <w:gridBefore w:val="1"/>
              <w:gridAfter w:val="0"/>
              <w:wAfter w:w="255" w:type="dxa"/>
              <w:cantSplit/>
            </w:trPr>
          </w:trPrChange>
        </w:trPr>
        <w:tc>
          <w:tcPr>
            <w:tcW w:w="2884" w:type="dxa"/>
            <w:tcPrChange w:id="1423" w:author="Stuart McLarnon" w:date="2025-12-10T12:53:00Z" w16du:dateUtc="2025-12-10T12:53:00Z">
              <w:tcPr>
                <w:tcW w:w="2884" w:type="dxa"/>
                <w:gridSpan w:val="3"/>
              </w:tcPr>
            </w:tcPrChange>
          </w:tcPr>
          <w:p w14:paraId="7F97E239" w14:textId="77777777" w:rsidR="004B0C37" w:rsidRPr="007E0B31" w:rsidRDefault="004B0C37" w:rsidP="004B0C37">
            <w:pPr>
              <w:pStyle w:val="Arial11Bold"/>
              <w:rPr>
                <w:rFonts w:cs="Arial"/>
              </w:rPr>
            </w:pPr>
            <w:r w:rsidRPr="007E0B31">
              <w:rPr>
                <w:rFonts w:cs="Arial"/>
              </w:rPr>
              <w:t>LV Side of the Offshore Platform</w:t>
            </w:r>
          </w:p>
        </w:tc>
        <w:tc>
          <w:tcPr>
            <w:tcW w:w="6634" w:type="dxa"/>
            <w:tcPrChange w:id="1424" w:author="Stuart McLarnon" w:date="2025-12-10T12:53:00Z" w16du:dateUtc="2025-12-10T12:53:00Z">
              <w:tcPr>
                <w:tcW w:w="6634" w:type="dxa"/>
                <w:gridSpan w:val="4"/>
              </w:tcPr>
            </w:tcPrChange>
          </w:tcPr>
          <w:p w14:paraId="00CEA237" w14:textId="77777777" w:rsidR="004B0C37" w:rsidRPr="007E0B31" w:rsidRDefault="004B0C37" w:rsidP="004B0C3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8C0657" w:rsidRPr="007E0B31" w14:paraId="43E02C23" w14:textId="77777777" w:rsidTr="00C60095">
        <w:trPr>
          <w:cantSplit/>
          <w:trPrChange w:id="1425" w:author="Stuart McLarnon" w:date="2025-12-10T12:53:00Z" w16du:dateUtc="2025-12-10T12:53:00Z">
            <w:trPr>
              <w:gridBefore w:val="1"/>
              <w:gridAfter w:val="0"/>
              <w:wAfter w:w="255" w:type="dxa"/>
              <w:cantSplit/>
            </w:trPr>
          </w:trPrChange>
        </w:trPr>
        <w:tc>
          <w:tcPr>
            <w:tcW w:w="2884" w:type="dxa"/>
            <w:tcPrChange w:id="1426" w:author="Stuart McLarnon" w:date="2025-12-10T12:53:00Z" w16du:dateUtc="2025-12-10T12:53:00Z">
              <w:tcPr>
                <w:tcW w:w="2884" w:type="dxa"/>
                <w:gridSpan w:val="3"/>
              </w:tcPr>
            </w:tcPrChange>
          </w:tcPr>
          <w:p w14:paraId="149BA9AB" w14:textId="77777777" w:rsidR="004B0C37" w:rsidRPr="007E0B31" w:rsidRDefault="004B0C37" w:rsidP="004B0C37">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Change w:id="1427" w:author="Stuart McLarnon" w:date="2025-12-10T12:53:00Z" w16du:dateUtc="2025-12-10T12:53:00Z">
              <w:tcPr>
                <w:tcW w:w="6634" w:type="dxa"/>
                <w:gridSpan w:val="4"/>
              </w:tcPr>
            </w:tcPrChange>
          </w:tcPr>
          <w:p w14:paraId="32C8C795" w14:textId="20E0653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B0C37" w:rsidRDefault="004B0C37" w:rsidP="004B0C3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B0C37" w:rsidRPr="00745344" w:rsidRDefault="004B0C37" w:rsidP="004B0C3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8C0657" w:rsidRPr="007E0B31" w14:paraId="29A17BF0" w14:textId="77777777" w:rsidTr="00C60095">
        <w:trPr>
          <w:cantSplit/>
          <w:trPrChange w:id="1428" w:author="Stuart McLarnon" w:date="2025-12-10T12:53:00Z" w16du:dateUtc="2025-12-10T12:53:00Z">
            <w:trPr>
              <w:gridBefore w:val="1"/>
              <w:gridAfter w:val="0"/>
              <w:wAfter w:w="255" w:type="dxa"/>
              <w:cantSplit/>
            </w:trPr>
          </w:trPrChange>
        </w:trPr>
        <w:tc>
          <w:tcPr>
            <w:tcW w:w="2884" w:type="dxa"/>
            <w:tcPrChange w:id="1429" w:author="Stuart McLarnon" w:date="2025-12-10T12:53:00Z" w16du:dateUtc="2025-12-10T12:53:00Z">
              <w:tcPr>
                <w:tcW w:w="2884" w:type="dxa"/>
                <w:gridSpan w:val="3"/>
              </w:tcPr>
            </w:tcPrChange>
          </w:tcPr>
          <w:p w14:paraId="0A0A0725" w14:textId="77777777" w:rsidR="004B0C37" w:rsidRPr="007E0B31" w:rsidRDefault="004B0C37" w:rsidP="004B0C37">
            <w:pPr>
              <w:pStyle w:val="Arial11Bold"/>
              <w:rPr>
                <w:rFonts w:cs="Arial"/>
              </w:rPr>
            </w:pPr>
            <w:r w:rsidRPr="007E0B31">
              <w:rPr>
                <w:rFonts w:cs="Arial"/>
              </w:rPr>
              <w:t>Main Protection</w:t>
            </w:r>
          </w:p>
        </w:tc>
        <w:tc>
          <w:tcPr>
            <w:tcW w:w="6634" w:type="dxa"/>
            <w:tcPrChange w:id="1430" w:author="Stuart McLarnon" w:date="2025-12-10T12:53:00Z" w16du:dateUtc="2025-12-10T12:53:00Z">
              <w:tcPr>
                <w:tcW w:w="6634" w:type="dxa"/>
                <w:gridSpan w:val="4"/>
              </w:tcPr>
            </w:tcPrChange>
          </w:tcPr>
          <w:p w14:paraId="3DC0D468"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8C0657" w:rsidRPr="007E0B31" w14:paraId="76CC7C36" w14:textId="77777777" w:rsidTr="00C60095">
        <w:trPr>
          <w:cantSplit/>
          <w:trPrChange w:id="1431" w:author="Stuart McLarnon" w:date="2025-12-10T12:53:00Z" w16du:dateUtc="2025-12-10T12:53:00Z">
            <w:trPr>
              <w:gridBefore w:val="1"/>
              <w:gridAfter w:val="0"/>
              <w:wAfter w:w="255" w:type="dxa"/>
              <w:cantSplit/>
            </w:trPr>
          </w:trPrChange>
        </w:trPr>
        <w:tc>
          <w:tcPr>
            <w:tcW w:w="2884" w:type="dxa"/>
            <w:tcPrChange w:id="1432" w:author="Stuart McLarnon" w:date="2025-12-10T12:53:00Z" w16du:dateUtc="2025-12-10T12:53:00Z">
              <w:tcPr>
                <w:tcW w:w="2884" w:type="dxa"/>
                <w:gridSpan w:val="3"/>
              </w:tcPr>
            </w:tcPrChange>
          </w:tcPr>
          <w:p w14:paraId="331C7E14" w14:textId="380252E6" w:rsidR="004B0C37" w:rsidRPr="007E0B31" w:rsidRDefault="004B0C37" w:rsidP="004B0C37">
            <w:pPr>
              <w:pStyle w:val="Arial11Bold"/>
              <w:rPr>
                <w:rFonts w:cs="Arial"/>
              </w:rPr>
            </w:pPr>
            <w:bookmarkStart w:id="1433" w:name="_DV_C39"/>
            <w:r w:rsidRPr="007E0B31">
              <w:rPr>
                <w:rFonts w:cs="Arial"/>
              </w:rPr>
              <w:t>Manufacturer’s Data &amp; Performance Report</w:t>
            </w:r>
            <w:bookmarkEnd w:id="1433"/>
          </w:p>
        </w:tc>
        <w:tc>
          <w:tcPr>
            <w:tcW w:w="6634" w:type="dxa"/>
            <w:tcPrChange w:id="1434" w:author="Stuart McLarnon" w:date="2025-12-10T12:53:00Z" w16du:dateUtc="2025-12-10T12:53:00Z">
              <w:tcPr>
                <w:tcW w:w="6634" w:type="dxa"/>
                <w:gridSpan w:val="4"/>
              </w:tcPr>
            </w:tcPrChange>
          </w:tcPr>
          <w:p w14:paraId="671DA193" w14:textId="02EFD935" w:rsidR="004B0C37" w:rsidRPr="007E0B31" w:rsidRDefault="004B0C37" w:rsidP="004B0C37">
            <w:pPr>
              <w:pStyle w:val="TableArial11"/>
              <w:rPr>
                <w:rFonts w:cs="Arial"/>
              </w:rPr>
            </w:pPr>
            <w:bookmarkStart w:id="143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435"/>
          </w:p>
        </w:tc>
      </w:tr>
      <w:tr w:rsidR="008C0657" w:rsidRPr="007E0B31" w14:paraId="0E2893AA" w14:textId="77777777" w:rsidTr="00C60095">
        <w:trPr>
          <w:cantSplit/>
          <w:trPrChange w:id="1436" w:author="Stuart McLarnon" w:date="2025-12-10T12:53:00Z" w16du:dateUtc="2025-12-10T12:53:00Z">
            <w:trPr>
              <w:gridBefore w:val="1"/>
              <w:gridAfter w:val="0"/>
              <w:wAfter w:w="255" w:type="dxa"/>
              <w:cantSplit/>
            </w:trPr>
          </w:trPrChange>
        </w:trPr>
        <w:tc>
          <w:tcPr>
            <w:tcW w:w="2884" w:type="dxa"/>
            <w:tcPrChange w:id="1437" w:author="Stuart McLarnon" w:date="2025-12-10T12:53:00Z" w16du:dateUtc="2025-12-10T12:53:00Z">
              <w:tcPr>
                <w:tcW w:w="2884" w:type="dxa"/>
                <w:gridSpan w:val="3"/>
              </w:tcPr>
            </w:tcPrChange>
          </w:tcPr>
          <w:p w14:paraId="1DC60E78" w14:textId="77777777" w:rsidR="004B0C37" w:rsidRPr="007E0B31" w:rsidRDefault="004B0C37" w:rsidP="004B0C37">
            <w:pPr>
              <w:pStyle w:val="Arial11Bold"/>
              <w:rPr>
                <w:rFonts w:cs="Arial"/>
              </w:rPr>
            </w:pPr>
            <w:r w:rsidRPr="007E0B31">
              <w:rPr>
                <w:rStyle w:val="DeltaViewInsertion"/>
                <w:rFonts w:cs="Arial"/>
                <w:color w:val="auto"/>
                <w:u w:val="none"/>
              </w:rPr>
              <w:t>Manufacturer’s Test Certificates</w:t>
            </w:r>
          </w:p>
        </w:tc>
        <w:tc>
          <w:tcPr>
            <w:tcW w:w="6634" w:type="dxa"/>
            <w:tcPrChange w:id="1438" w:author="Stuart McLarnon" w:date="2025-12-10T12:53:00Z" w16du:dateUtc="2025-12-10T12:53:00Z">
              <w:tcPr>
                <w:tcW w:w="6634" w:type="dxa"/>
                <w:gridSpan w:val="4"/>
              </w:tcPr>
            </w:tcPrChange>
          </w:tcPr>
          <w:p w14:paraId="5225C5F8" w14:textId="62624DB0" w:rsidR="004B0C37" w:rsidRPr="007E0B31" w:rsidRDefault="004B0C37" w:rsidP="004B0C3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8C0657" w:rsidRPr="007E0B31" w14:paraId="0E3E88D3" w14:textId="77777777" w:rsidTr="00C60095">
        <w:trPr>
          <w:cantSplit/>
          <w:trPrChange w:id="1439" w:author="Stuart McLarnon" w:date="2025-12-10T12:53:00Z" w16du:dateUtc="2025-12-10T12:53:00Z">
            <w:trPr>
              <w:gridBefore w:val="1"/>
              <w:gridAfter w:val="0"/>
              <w:wAfter w:w="255" w:type="dxa"/>
              <w:cantSplit/>
            </w:trPr>
          </w:trPrChange>
        </w:trPr>
        <w:tc>
          <w:tcPr>
            <w:tcW w:w="2884" w:type="dxa"/>
            <w:tcPrChange w:id="1440" w:author="Stuart McLarnon" w:date="2025-12-10T12:53:00Z" w16du:dateUtc="2025-12-10T12:53:00Z">
              <w:tcPr>
                <w:tcW w:w="2884" w:type="dxa"/>
                <w:gridSpan w:val="3"/>
              </w:tcPr>
            </w:tcPrChange>
          </w:tcPr>
          <w:p w14:paraId="45B588B2" w14:textId="77777777" w:rsidR="004B0C37" w:rsidRPr="007E0B31" w:rsidRDefault="004B0C37" w:rsidP="004B0C37">
            <w:pPr>
              <w:pStyle w:val="Arial11Bold"/>
              <w:rPr>
                <w:rFonts w:cs="Arial"/>
              </w:rPr>
            </w:pPr>
            <w:r w:rsidRPr="007E0B31">
              <w:rPr>
                <w:rFonts w:cs="Arial"/>
              </w:rPr>
              <w:t>Market Operation Data Interface System (MODIS)</w:t>
            </w:r>
          </w:p>
        </w:tc>
        <w:tc>
          <w:tcPr>
            <w:tcW w:w="6634" w:type="dxa"/>
            <w:tcPrChange w:id="1441" w:author="Stuart McLarnon" w:date="2025-12-10T12:53:00Z" w16du:dateUtc="2025-12-10T12:53:00Z">
              <w:tcPr>
                <w:tcW w:w="6634" w:type="dxa"/>
                <w:gridSpan w:val="4"/>
              </w:tcPr>
            </w:tcPrChange>
          </w:tcPr>
          <w:p w14:paraId="6049E762" w14:textId="5373A31D" w:rsidR="004B0C37" w:rsidRPr="007E0B31" w:rsidRDefault="004B0C37" w:rsidP="004B0C3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8C0657" w:rsidRPr="007E0B31" w14:paraId="2E9600F6" w14:textId="77777777" w:rsidTr="00C60095">
        <w:trPr>
          <w:cantSplit/>
          <w:trPrChange w:id="1442" w:author="Stuart McLarnon" w:date="2025-12-10T12:53:00Z" w16du:dateUtc="2025-12-10T12:53:00Z">
            <w:trPr>
              <w:gridBefore w:val="1"/>
              <w:gridAfter w:val="0"/>
              <w:wAfter w:w="255" w:type="dxa"/>
              <w:cantSplit/>
            </w:trPr>
          </w:trPrChange>
        </w:trPr>
        <w:tc>
          <w:tcPr>
            <w:tcW w:w="2884" w:type="dxa"/>
            <w:tcPrChange w:id="1443" w:author="Stuart McLarnon" w:date="2025-12-10T12:53:00Z" w16du:dateUtc="2025-12-10T12:53:00Z">
              <w:tcPr>
                <w:tcW w:w="2884" w:type="dxa"/>
                <w:gridSpan w:val="3"/>
              </w:tcPr>
            </w:tcPrChange>
          </w:tcPr>
          <w:p w14:paraId="1013C18D" w14:textId="77777777" w:rsidR="004B0C37" w:rsidRPr="007E0B31" w:rsidRDefault="004B0C37" w:rsidP="004B0C37">
            <w:pPr>
              <w:pStyle w:val="Arial11Bold"/>
              <w:rPr>
                <w:rFonts w:cs="Arial"/>
              </w:rPr>
            </w:pPr>
            <w:r w:rsidRPr="007E0B31">
              <w:rPr>
                <w:rFonts w:cs="Arial"/>
              </w:rPr>
              <w:t>Market Suspension Threshold</w:t>
            </w:r>
          </w:p>
        </w:tc>
        <w:tc>
          <w:tcPr>
            <w:tcW w:w="6634" w:type="dxa"/>
            <w:tcPrChange w:id="1444" w:author="Stuart McLarnon" w:date="2025-12-10T12:53:00Z" w16du:dateUtc="2025-12-10T12:53:00Z">
              <w:tcPr>
                <w:tcW w:w="6634" w:type="dxa"/>
                <w:gridSpan w:val="4"/>
              </w:tcPr>
            </w:tcPrChange>
          </w:tcPr>
          <w:p w14:paraId="60F4E8DB" w14:textId="77777777" w:rsidR="004B0C37" w:rsidRPr="007E0B31" w:rsidRDefault="004B0C37" w:rsidP="004B0C3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8C0657" w:rsidRPr="007E0B31" w14:paraId="1F49614C" w14:textId="77777777" w:rsidTr="00C60095">
        <w:trPr>
          <w:cantSplit/>
          <w:trPrChange w:id="1445" w:author="Stuart McLarnon" w:date="2025-12-10T12:53:00Z" w16du:dateUtc="2025-12-10T12:53:00Z">
            <w:trPr>
              <w:gridBefore w:val="1"/>
              <w:gridAfter w:val="0"/>
              <w:wAfter w:w="255" w:type="dxa"/>
              <w:cantSplit/>
            </w:trPr>
          </w:trPrChange>
        </w:trPr>
        <w:tc>
          <w:tcPr>
            <w:tcW w:w="2884" w:type="dxa"/>
            <w:tcPrChange w:id="1446" w:author="Stuart McLarnon" w:date="2025-12-10T12:53:00Z" w16du:dateUtc="2025-12-10T12:53:00Z">
              <w:tcPr>
                <w:tcW w:w="2884" w:type="dxa"/>
                <w:gridSpan w:val="3"/>
              </w:tcPr>
            </w:tcPrChange>
          </w:tcPr>
          <w:p w14:paraId="4BAFAA51" w14:textId="77777777" w:rsidR="004B0C37" w:rsidRPr="007E0B31" w:rsidRDefault="004B0C37" w:rsidP="004B0C37">
            <w:pPr>
              <w:pStyle w:val="Arial11Bold"/>
              <w:rPr>
                <w:rFonts w:cs="Arial"/>
              </w:rPr>
            </w:pPr>
            <w:r w:rsidRPr="007E0B31">
              <w:rPr>
                <w:rFonts w:cs="Arial"/>
              </w:rPr>
              <w:t>Material Effect</w:t>
            </w:r>
          </w:p>
        </w:tc>
        <w:tc>
          <w:tcPr>
            <w:tcW w:w="6634" w:type="dxa"/>
            <w:tcPrChange w:id="1447" w:author="Stuart McLarnon" w:date="2025-12-10T12:53:00Z" w16du:dateUtc="2025-12-10T12:53:00Z">
              <w:tcPr>
                <w:tcW w:w="6634" w:type="dxa"/>
                <w:gridSpan w:val="4"/>
              </w:tcPr>
            </w:tcPrChange>
          </w:tcPr>
          <w:p w14:paraId="2D25D42C" w14:textId="1645633C" w:rsidR="004B0C37" w:rsidRPr="007E0B31" w:rsidRDefault="004B0C37" w:rsidP="004B0C3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8C0657" w:rsidRPr="007E0B31" w14:paraId="4FE4892A" w14:textId="77777777" w:rsidTr="00C60095">
        <w:trPr>
          <w:cantSplit/>
          <w:trPrChange w:id="1448" w:author="Stuart McLarnon" w:date="2025-12-10T12:53:00Z" w16du:dateUtc="2025-12-10T12:53:00Z">
            <w:trPr>
              <w:gridBefore w:val="1"/>
              <w:gridAfter w:val="0"/>
              <w:wAfter w:w="255" w:type="dxa"/>
              <w:cantSplit/>
            </w:trPr>
          </w:trPrChange>
        </w:trPr>
        <w:tc>
          <w:tcPr>
            <w:tcW w:w="2884" w:type="dxa"/>
            <w:tcPrChange w:id="1449" w:author="Stuart McLarnon" w:date="2025-12-10T12:53:00Z" w16du:dateUtc="2025-12-10T12:53:00Z">
              <w:tcPr>
                <w:tcW w:w="2884" w:type="dxa"/>
                <w:gridSpan w:val="3"/>
              </w:tcPr>
            </w:tcPrChange>
          </w:tcPr>
          <w:p w14:paraId="5D2654C2" w14:textId="77777777" w:rsidR="004B0C37" w:rsidRPr="007E0B31" w:rsidRDefault="004B0C37" w:rsidP="004B0C37">
            <w:pPr>
              <w:pStyle w:val="Arial11Bold"/>
              <w:rPr>
                <w:rFonts w:cs="Arial"/>
              </w:rPr>
            </w:pPr>
            <w:r w:rsidRPr="007E0B31">
              <w:rPr>
                <w:rFonts w:cs="Arial"/>
              </w:rPr>
              <w:t>Materially Affected Party</w:t>
            </w:r>
          </w:p>
        </w:tc>
        <w:tc>
          <w:tcPr>
            <w:tcW w:w="6634" w:type="dxa"/>
            <w:tcPrChange w:id="1450" w:author="Stuart McLarnon" w:date="2025-12-10T12:53:00Z" w16du:dateUtc="2025-12-10T12:53:00Z">
              <w:tcPr>
                <w:tcW w:w="6634" w:type="dxa"/>
                <w:gridSpan w:val="4"/>
              </w:tcPr>
            </w:tcPrChange>
          </w:tcPr>
          <w:p w14:paraId="228E8081" w14:textId="77777777" w:rsidR="004B0C37" w:rsidRPr="007E0B31" w:rsidRDefault="004B0C37" w:rsidP="004B0C3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8C0657" w:rsidRPr="007E0B31" w14:paraId="55284FD4" w14:textId="77777777" w:rsidTr="00C60095">
        <w:trPr>
          <w:cantSplit/>
          <w:trPrChange w:id="1451" w:author="Stuart McLarnon" w:date="2025-12-10T12:53:00Z" w16du:dateUtc="2025-12-10T12:53:00Z">
            <w:trPr>
              <w:gridBefore w:val="1"/>
              <w:gridAfter w:val="0"/>
              <w:wAfter w:w="255" w:type="dxa"/>
              <w:cantSplit/>
            </w:trPr>
          </w:trPrChange>
        </w:trPr>
        <w:tc>
          <w:tcPr>
            <w:tcW w:w="2884" w:type="dxa"/>
            <w:tcPrChange w:id="1452" w:author="Stuart McLarnon" w:date="2025-12-10T12:53:00Z" w16du:dateUtc="2025-12-10T12:53:00Z">
              <w:tcPr>
                <w:tcW w:w="2884" w:type="dxa"/>
                <w:gridSpan w:val="3"/>
              </w:tcPr>
            </w:tcPrChange>
          </w:tcPr>
          <w:p w14:paraId="6924D2CB" w14:textId="7FD8AF12" w:rsidR="004B0C37" w:rsidRPr="007E0B31" w:rsidRDefault="004B0C37" w:rsidP="004B0C37">
            <w:pPr>
              <w:pStyle w:val="Arial11Bold"/>
              <w:rPr>
                <w:rFonts w:cs="Arial"/>
              </w:rPr>
            </w:pPr>
            <w:r w:rsidRPr="00631606">
              <w:rPr>
                <w:rFonts w:cs="Arial"/>
              </w:rPr>
              <w:t>Maximum Delivery Offer (MDO)</w:t>
            </w:r>
          </w:p>
        </w:tc>
        <w:tc>
          <w:tcPr>
            <w:tcW w:w="6634" w:type="dxa"/>
            <w:tcPrChange w:id="1453" w:author="Stuart McLarnon" w:date="2025-12-10T12:53:00Z" w16du:dateUtc="2025-12-10T12:53:00Z">
              <w:tcPr>
                <w:tcW w:w="6634" w:type="dxa"/>
                <w:gridSpan w:val="4"/>
              </w:tcPr>
            </w:tcPrChange>
          </w:tcPr>
          <w:p w14:paraId="44B7AB02" w14:textId="0DE23A9A" w:rsidR="004B0C37" w:rsidRPr="007E0B31" w:rsidRDefault="004B0C37" w:rsidP="004B0C37">
            <w:pPr>
              <w:pStyle w:val="TableArial11"/>
              <w:rPr>
                <w:rFonts w:cs="Arial"/>
              </w:rPr>
            </w:pPr>
            <w:r>
              <w:rPr>
                <w:rFonts w:cs="Arial"/>
              </w:rPr>
              <w:t xml:space="preserve">As defined in BC1.A.1.5 </w:t>
            </w:r>
            <w:r w:rsidRPr="00371BD9">
              <w:rPr>
                <w:rFonts w:cs="Arial"/>
                <w:b/>
                <w:bCs/>
              </w:rPr>
              <w:t>Dynamic Parameters</w:t>
            </w:r>
            <w:r w:rsidRPr="00371BD9">
              <w:rPr>
                <w:rFonts w:cs="Arial"/>
              </w:rPr>
              <w:t>.</w:t>
            </w:r>
          </w:p>
        </w:tc>
      </w:tr>
      <w:tr w:rsidR="008C0657" w:rsidRPr="007E0B31" w14:paraId="78E0CDBB" w14:textId="77777777" w:rsidTr="00C60095">
        <w:trPr>
          <w:cantSplit/>
          <w:trPrChange w:id="1454" w:author="Stuart McLarnon" w:date="2025-12-10T12:53:00Z" w16du:dateUtc="2025-12-10T12:53:00Z">
            <w:trPr>
              <w:gridBefore w:val="1"/>
              <w:gridAfter w:val="0"/>
              <w:wAfter w:w="255" w:type="dxa"/>
              <w:cantSplit/>
            </w:trPr>
          </w:trPrChange>
        </w:trPr>
        <w:tc>
          <w:tcPr>
            <w:tcW w:w="2884" w:type="dxa"/>
            <w:tcPrChange w:id="1455" w:author="Stuart McLarnon" w:date="2025-12-10T12:53:00Z" w16du:dateUtc="2025-12-10T12:53:00Z">
              <w:tcPr>
                <w:tcW w:w="2884" w:type="dxa"/>
                <w:gridSpan w:val="3"/>
              </w:tcPr>
            </w:tcPrChange>
          </w:tcPr>
          <w:p w14:paraId="7CFCF4FD" w14:textId="37D2F172" w:rsidR="004B0C37" w:rsidRPr="007E0B31" w:rsidRDefault="004B0C37" w:rsidP="004B0C37">
            <w:pPr>
              <w:pStyle w:val="Arial11Bold"/>
              <w:rPr>
                <w:rFonts w:cs="Arial"/>
              </w:rPr>
            </w:pPr>
            <w:r>
              <w:rPr>
                <w:rFonts w:cs="Arial"/>
              </w:rPr>
              <w:t>Maximum Delivery Bid (MDB)</w:t>
            </w:r>
          </w:p>
        </w:tc>
        <w:tc>
          <w:tcPr>
            <w:tcW w:w="6634" w:type="dxa"/>
            <w:tcPrChange w:id="1456" w:author="Stuart McLarnon" w:date="2025-12-10T12:53:00Z" w16du:dateUtc="2025-12-10T12:53:00Z">
              <w:tcPr>
                <w:tcW w:w="6634" w:type="dxa"/>
                <w:gridSpan w:val="4"/>
              </w:tcPr>
            </w:tcPrChange>
          </w:tcPr>
          <w:p w14:paraId="0F4F8653" w14:textId="119D4B8F" w:rsidR="004B0C37" w:rsidRPr="007E0B31" w:rsidRDefault="004B0C37" w:rsidP="004B0C37">
            <w:pPr>
              <w:pStyle w:val="TableArial11"/>
              <w:rPr>
                <w:rFonts w:cs="Arial"/>
              </w:rPr>
            </w:pPr>
            <w:r>
              <w:rPr>
                <w:rFonts w:cs="Arial"/>
              </w:rPr>
              <w:t xml:space="preserve">As defined in BC1.A.1.5 </w:t>
            </w:r>
            <w:r w:rsidRPr="00B74368">
              <w:rPr>
                <w:rFonts w:cs="Arial"/>
                <w:b/>
                <w:bCs/>
              </w:rPr>
              <w:t>Dynamic Parameters</w:t>
            </w:r>
            <w:r w:rsidRPr="00371BD9">
              <w:rPr>
                <w:rFonts w:cs="Arial"/>
              </w:rPr>
              <w:t>.</w:t>
            </w:r>
          </w:p>
        </w:tc>
      </w:tr>
      <w:tr w:rsidR="008C0657" w:rsidRPr="007E0B31" w14:paraId="21849F19" w14:textId="77777777" w:rsidTr="00C60095">
        <w:trPr>
          <w:cantSplit/>
          <w:trPrChange w:id="1457" w:author="Stuart McLarnon" w:date="2025-12-10T12:53:00Z" w16du:dateUtc="2025-12-10T12:53:00Z">
            <w:trPr>
              <w:gridBefore w:val="1"/>
              <w:gridAfter w:val="0"/>
              <w:wAfter w:w="255" w:type="dxa"/>
              <w:cantSplit/>
            </w:trPr>
          </w:trPrChange>
        </w:trPr>
        <w:tc>
          <w:tcPr>
            <w:tcW w:w="2884" w:type="dxa"/>
            <w:tcPrChange w:id="1458" w:author="Stuart McLarnon" w:date="2025-12-10T12:53:00Z" w16du:dateUtc="2025-12-10T12:53:00Z">
              <w:tcPr>
                <w:tcW w:w="2884" w:type="dxa"/>
                <w:gridSpan w:val="3"/>
              </w:tcPr>
            </w:tcPrChange>
          </w:tcPr>
          <w:p w14:paraId="3DA54DDA" w14:textId="1AE4917A" w:rsidR="004B0C37" w:rsidRPr="007E0B31" w:rsidRDefault="004B0C37" w:rsidP="004B0C37">
            <w:pPr>
              <w:pStyle w:val="Arial11Bold"/>
              <w:rPr>
                <w:rFonts w:cs="Arial"/>
              </w:rPr>
            </w:pPr>
            <w:r w:rsidRPr="005C20E3">
              <w:rPr>
                <w:color w:val="000000" w:themeColor="text1"/>
              </w:rPr>
              <w:lastRenderedPageBreak/>
              <w:t>Maximum Export Capability</w:t>
            </w:r>
          </w:p>
        </w:tc>
        <w:tc>
          <w:tcPr>
            <w:tcW w:w="6634" w:type="dxa"/>
            <w:tcPrChange w:id="1459" w:author="Stuart McLarnon" w:date="2025-12-10T12:53:00Z" w16du:dateUtc="2025-12-10T12:53:00Z">
              <w:tcPr>
                <w:tcW w:w="6634" w:type="dxa"/>
                <w:gridSpan w:val="4"/>
              </w:tcPr>
            </w:tcPrChange>
          </w:tcPr>
          <w:p w14:paraId="09A88861" w14:textId="6FF8BD00"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8C0657" w:rsidRPr="007E0B31" w14:paraId="08244F89" w14:textId="77777777" w:rsidTr="00C60095">
        <w:trPr>
          <w:cantSplit/>
          <w:trPrChange w:id="1460" w:author="Stuart McLarnon" w:date="2025-12-10T12:53:00Z" w16du:dateUtc="2025-12-10T12:53:00Z">
            <w:trPr>
              <w:gridBefore w:val="1"/>
              <w:gridAfter w:val="0"/>
              <w:wAfter w:w="255" w:type="dxa"/>
              <w:cantSplit/>
            </w:trPr>
          </w:trPrChange>
        </w:trPr>
        <w:tc>
          <w:tcPr>
            <w:tcW w:w="2884" w:type="dxa"/>
            <w:tcPrChange w:id="1461" w:author="Stuart McLarnon" w:date="2025-12-10T12:53:00Z" w16du:dateUtc="2025-12-10T12:53:00Z">
              <w:tcPr>
                <w:tcW w:w="2884" w:type="dxa"/>
                <w:gridSpan w:val="3"/>
              </w:tcPr>
            </w:tcPrChange>
          </w:tcPr>
          <w:p w14:paraId="0D6EE1DC" w14:textId="77777777" w:rsidR="004B0C37" w:rsidRPr="007E0B31" w:rsidRDefault="004B0C37" w:rsidP="004B0C37">
            <w:pPr>
              <w:pStyle w:val="Arial11Bold"/>
              <w:rPr>
                <w:rFonts w:cs="Arial"/>
                <w:highlight w:val="green"/>
              </w:rPr>
            </w:pPr>
            <w:r w:rsidRPr="007E0B31">
              <w:rPr>
                <w:rFonts w:cs="Arial"/>
              </w:rPr>
              <w:t>Maximum Export Capacity</w:t>
            </w:r>
          </w:p>
        </w:tc>
        <w:tc>
          <w:tcPr>
            <w:tcW w:w="6634" w:type="dxa"/>
            <w:tcPrChange w:id="1462" w:author="Stuart McLarnon" w:date="2025-12-10T12:53:00Z" w16du:dateUtc="2025-12-10T12:53:00Z">
              <w:tcPr>
                <w:tcW w:w="6634" w:type="dxa"/>
                <w:gridSpan w:val="4"/>
              </w:tcPr>
            </w:tcPrChange>
          </w:tcPr>
          <w:p w14:paraId="71DB60FA" w14:textId="77777777" w:rsidR="004B0C37" w:rsidRPr="007E0B31" w:rsidRDefault="004B0C37" w:rsidP="004B0C3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8C0657" w:rsidRPr="007E0B31" w14:paraId="0948B47C" w14:textId="77777777" w:rsidTr="00C60095">
        <w:trPr>
          <w:cantSplit/>
          <w:trPrChange w:id="1463" w:author="Stuart McLarnon" w:date="2025-12-10T12:53:00Z" w16du:dateUtc="2025-12-10T12:53:00Z">
            <w:trPr>
              <w:gridBefore w:val="1"/>
              <w:gridAfter w:val="0"/>
              <w:wAfter w:w="255" w:type="dxa"/>
              <w:cantSplit/>
            </w:trPr>
          </w:trPrChange>
        </w:trPr>
        <w:tc>
          <w:tcPr>
            <w:tcW w:w="2884" w:type="dxa"/>
            <w:tcPrChange w:id="1464" w:author="Stuart McLarnon" w:date="2025-12-10T12:53:00Z" w16du:dateUtc="2025-12-10T12:53:00Z">
              <w:tcPr>
                <w:tcW w:w="2884" w:type="dxa"/>
                <w:gridSpan w:val="3"/>
              </w:tcPr>
            </w:tcPrChange>
          </w:tcPr>
          <w:p w14:paraId="740BDFDB" w14:textId="77777777" w:rsidR="004B0C37" w:rsidRPr="007E0B31" w:rsidRDefault="004B0C37" w:rsidP="004B0C3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Change w:id="1465" w:author="Stuart McLarnon" w:date="2025-12-10T12:53:00Z" w16du:dateUtc="2025-12-10T12:53:00Z">
              <w:tcPr>
                <w:tcW w:w="6634" w:type="dxa"/>
                <w:gridSpan w:val="4"/>
              </w:tcPr>
            </w:tcPrChange>
          </w:tcPr>
          <w:p w14:paraId="0697D165" w14:textId="27749058"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8C0657" w:rsidRPr="007E0B31" w14:paraId="37163BB3" w14:textId="77777777" w:rsidTr="00C60095">
        <w:trPr>
          <w:cantSplit/>
          <w:trPrChange w:id="1466" w:author="Stuart McLarnon" w:date="2025-12-10T12:53:00Z" w16du:dateUtc="2025-12-10T12:53:00Z">
            <w:trPr>
              <w:gridBefore w:val="1"/>
              <w:gridAfter w:val="0"/>
              <w:wAfter w:w="255" w:type="dxa"/>
              <w:cantSplit/>
            </w:trPr>
          </w:trPrChange>
        </w:trPr>
        <w:tc>
          <w:tcPr>
            <w:tcW w:w="2884" w:type="dxa"/>
            <w:tcPrChange w:id="1467" w:author="Stuart McLarnon" w:date="2025-12-10T12:53:00Z" w16du:dateUtc="2025-12-10T12:53:00Z">
              <w:tcPr>
                <w:tcW w:w="2884" w:type="dxa"/>
                <w:gridSpan w:val="3"/>
              </w:tcPr>
            </w:tcPrChange>
          </w:tcPr>
          <w:p w14:paraId="4540B3A4" w14:textId="77777777" w:rsidR="004B0C37" w:rsidRPr="007E0B31" w:rsidRDefault="004B0C37" w:rsidP="004B0C37">
            <w:pPr>
              <w:pStyle w:val="Arial11Bold"/>
              <w:rPr>
                <w:rFonts w:cs="Arial"/>
              </w:rPr>
            </w:pPr>
            <w:r w:rsidRPr="007E0B31">
              <w:rPr>
                <w:rFonts w:cs="Arial"/>
              </w:rPr>
              <w:t>Maximum Generation Service or MGS</w:t>
            </w:r>
          </w:p>
        </w:tc>
        <w:tc>
          <w:tcPr>
            <w:tcW w:w="6634" w:type="dxa"/>
            <w:tcPrChange w:id="1468" w:author="Stuart McLarnon" w:date="2025-12-10T12:53:00Z" w16du:dateUtc="2025-12-10T12:53:00Z">
              <w:tcPr>
                <w:tcW w:w="6634" w:type="dxa"/>
                <w:gridSpan w:val="4"/>
              </w:tcPr>
            </w:tcPrChange>
          </w:tcPr>
          <w:p w14:paraId="5E387610" w14:textId="7EFCA426" w:rsidR="004B0C37" w:rsidRPr="007E0B31" w:rsidRDefault="004B0C37" w:rsidP="004B0C3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8C0657" w:rsidRPr="007E0B31" w14:paraId="1FF4E953" w14:textId="77777777" w:rsidTr="00C60095">
        <w:trPr>
          <w:cantSplit/>
          <w:trPrChange w:id="1469" w:author="Stuart McLarnon" w:date="2025-12-10T12:53:00Z" w16du:dateUtc="2025-12-10T12:53:00Z">
            <w:trPr>
              <w:gridBefore w:val="1"/>
              <w:gridAfter w:val="0"/>
              <w:wAfter w:w="255" w:type="dxa"/>
              <w:cantSplit/>
            </w:trPr>
          </w:trPrChange>
        </w:trPr>
        <w:tc>
          <w:tcPr>
            <w:tcW w:w="2884" w:type="dxa"/>
            <w:tcPrChange w:id="1470" w:author="Stuart McLarnon" w:date="2025-12-10T12:53:00Z" w16du:dateUtc="2025-12-10T12:53:00Z">
              <w:tcPr>
                <w:tcW w:w="2884" w:type="dxa"/>
                <w:gridSpan w:val="3"/>
              </w:tcPr>
            </w:tcPrChange>
          </w:tcPr>
          <w:p w14:paraId="6AFD0D7A" w14:textId="77777777" w:rsidR="004B0C37" w:rsidRPr="007E0B31" w:rsidRDefault="004B0C37" w:rsidP="004B0C37">
            <w:pPr>
              <w:pStyle w:val="Arial11Bold"/>
              <w:rPr>
                <w:rFonts w:cs="Arial"/>
              </w:rPr>
            </w:pPr>
            <w:r w:rsidRPr="007E0B31">
              <w:rPr>
                <w:rFonts w:cs="Arial"/>
              </w:rPr>
              <w:t>Maximum Generation Service Agreement</w:t>
            </w:r>
          </w:p>
        </w:tc>
        <w:tc>
          <w:tcPr>
            <w:tcW w:w="6634" w:type="dxa"/>
            <w:tcPrChange w:id="1471" w:author="Stuart McLarnon" w:date="2025-12-10T12:53:00Z" w16du:dateUtc="2025-12-10T12:53:00Z">
              <w:tcPr>
                <w:tcW w:w="6634" w:type="dxa"/>
                <w:gridSpan w:val="4"/>
              </w:tcPr>
            </w:tcPrChange>
          </w:tcPr>
          <w:p w14:paraId="08FAFE28" w14:textId="4B8999EC" w:rsidR="004B0C37" w:rsidRPr="007E0B31" w:rsidRDefault="004B0C37" w:rsidP="004B0C3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8C0657" w:rsidRPr="007E0B31" w14:paraId="52F03BE5" w14:textId="77777777" w:rsidTr="00C60095">
        <w:trPr>
          <w:cantSplit/>
          <w:trPrChange w:id="1472" w:author="Stuart McLarnon" w:date="2025-12-10T12:53:00Z" w16du:dateUtc="2025-12-10T12:53:00Z">
            <w:trPr>
              <w:gridBefore w:val="1"/>
              <w:gridAfter w:val="0"/>
              <w:wAfter w:w="255" w:type="dxa"/>
              <w:cantSplit/>
            </w:trPr>
          </w:trPrChange>
        </w:trPr>
        <w:tc>
          <w:tcPr>
            <w:tcW w:w="2884" w:type="dxa"/>
            <w:tcPrChange w:id="1473" w:author="Stuart McLarnon" w:date="2025-12-10T12:53:00Z" w16du:dateUtc="2025-12-10T12:53:00Z">
              <w:tcPr>
                <w:tcW w:w="2884" w:type="dxa"/>
                <w:gridSpan w:val="3"/>
              </w:tcPr>
            </w:tcPrChange>
          </w:tcPr>
          <w:p w14:paraId="11A7CFC0" w14:textId="77777777" w:rsidR="004B0C37" w:rsidRPr="007E0B31" w:rsidRDefault="004B0C37" w:rsidP="004B0C37">
            <w:pPr>
              <w:pStyle w:val="Arial11Bold"/>
              <w:rPr>
                <w:rFonts w:cs="Arial"/>
              </w:rPr>
            </w:pPr>
            <w:r w:rsidRPr="007E0B31">
              <w:rPr>
                <w:rFonts w:cs="Arial"/>
              </w:rPr>
              <w:t>Maximum HVDC Active Power Transmission Capacity (PHmax)</w:t>
            </w:r>
          </w:p>
        </w:tc>
        <w:tc>
          <w:tcPr>
            <w:tcW w:w="6634" w:type="dxa"/>
            <w:tcPrChange w:id="1474" w:author="Stuart McLarnon" w:date="2025-12-10T12:53:00Z" w16du:dateUtc="2025-12-10T12:53:00Z">
              <w:tcPr>
                <w:tcW w:w="6634" w:type="dxa"/>
                <w:gridSpan w:val="4"/>
              </w:tcPr>
            </w:tcPrChange>
          </w:tcPr>
          <w:p w14:paraId="6DD9ADDF" w14:textId="78E2D9AF"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8C0657" w:rsidRPr="007E0B31" w14:paraId="11D155E9" w14:textId="77777777" w:rsidTr="00C60095">
        <w:trPr>
          <w:cantSplit/>
          <w:trPrChange w:id="1475" w:author="Stuart McLarnon" w:date="2025-12-10T12:53:00Z" w16du:dateUtc="2025-12-10T12:53:00Z">
            <w:trPr>
              <w:gridBefore w:val="1"/>
              <w:gridAfter w:val="0"/>
              <w:wAfter w:w="255" w:type="dxa"/>
              <w:cantSplit/>
            </w:trPr>
          </w:trPrChange>
        </w:trPr>
        <w:tc>
          <w:tcPr>
            <w:tcW w:w="2884" w:type="dxa"/>
            <w:tcPrChange w:id="1476" w:author="Stuart McLarnon" w:date="2025-12-10T12:53:00Z" w16du:dateUtc="2025-12-10T12:53:00Z">
              <w:tcPr>
                <w:tcW w:w="2884" w:type="dxa"/>
                <w:gridSpan w:val="3"/>
              </w:tcPr>
            </w:tcPrChange>
          </w:tcPr>
          <w:p w14:paraId="62C8C8BB" w14:textId="217F8DC3" w:rsidR="004B0C37" w:rsidRPr="007E0B31" w:rsidRDefault="004B0C37" w:rsidP="004B0C37">
            <w:pPr>
              <w:pStyle w:val="Arial11Bold"/>
              <w:rPr>
                <w:rFonts w:cs="Arial"/>
              </w:rPr>
            </w:pPr>
            <w:r w:rsidRPr="005C20E3">
              <w:rPr>
                <w:color w:val="000000" w:themeColor="text1"/>
              </w:rPr>
              <w:t>Maximum Import Capability</w:t>
            </w:r>
          </w:p>
        </w:tc>
        <w:tc>
          <w:tcPr>
            <w:tcW w:w="6634" w:type="dxa"/>
            <w:tcPrChange w:id="1477" w:author="Stuart McLarnon" w:date="2025-12-10T12:53:00Z" w16du:dateUtc="2025-12-10T12:53:00Z">
              <w:tcPr>
                <w:tcW w:w="6634" w:type="dxa"/>
                <w:gridSpan w:val="4"/>
              </w:tcPr>
            </w:tcPrChange>
          </w:tcPr>
          <w:p w14:paraId="4BC9A525" w14:textId="34778CF5"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8C0657" w:rsidRPr="007E0B31" w14:paraId="0967C22C" w14:textId="77777777" w:rsidTr="00C60095">
        <w:trPr>
          <w:cantSplit/>
          <w:trPrChange w:id="1478" w:author="Stuart McLarnon" w:date="2025-12-10T12:53:00Z" w16du:dateUtc="2025-12-10T12:53:00Z">
            <w:trPr>
              <w:gridBefore w:val="1"/>
              <w:gridAfter w:val="0"/>
              <w:wAfter w:w="255" w:type="dxa"/>
              <w:cantSplit/>
            </w:trPr>
          </w:trPrChange>
        </w:trPr>
        <w:tc>
          <w:tcPr>
            <w:tcW w:w="2884" w:type="dxa"/>
            <w:tcPrChange w:id="1479" w:author="Stuart McLarnon" w:date="2025-12-10T12:53:00Z" w16du:dateUtc="2025-12-10T12:53:00Z">
              <w:tcPr>
                <w:tcW w:w="2884" w:type="dxa"/>
                <w:gridSpan w:val="3"/>
              </w:tcPr>
            </w:tcPrChange>
          </w:tcPr>
          <w:p w14:paraId="6536B201" w14:textId="77777777" w:rsidR="004B0C37" w:rsidRPr="007E0B31" w:rsidRDefault="004B0C37" w:rsidP="004B0C37">
            <w:pPr>
              <w:pStyle w:val="Arial11Bold"/>
              <w:rPr>
                <w:rFonts w:cs="Arial"/>
                <w:highlight w:val="green"/>
              </w:rPr>
            </w:pPr>
            <w:r w:rsidRPr="007E0B31">
              <w:rPr>
                <w:rFonts w:cs="Arial"/>
              </w:rPr>
              <w:t>Maximum Import Capacity</w:t>
            </w:r>
          </w:p>
        </w:tc>
        <w:tc>
          <w:tcPr>
            <w:tcW w:w="6634" w:type="dxa"/>
            <w:tcPrChange w:id="1480" w:author="Stuart McLarnon" w:date="2025-12-10T12:53:00Z" w16du:dateUtc="2025-12-10T12:53:00Z">
              <w:tcPr>
                <w:tcW w:w="6634" w:type="dxa"/>
                <w:gridSpan w:val="4"/>
              </w:tcPr>
            </w:tcPrChange>
          </w:tcPr>
          <w:p w14:paraId="7E57CD31" w14:textId="77777777"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8C0657" w:rsidRPr="007E0B31" w14:paraId="03CA429B" w14:textId="77777777" w:rsidTr="00C60095">
        <w:trPr>
          <w:cantSplit/>
          <w:trPrChange w:id="1481" w:author="Stuart McLarnon" w:date="2025-12-10T12:53:00Z" w16du:dateUtc="2025-12-10T12:53:00Z">
            <w:trPr>
              <w:gridBefore w:val="1"/>
              <w:gridAfter w:val="0"/>
              <w:wAfter w:w="255" w:type="dxa"/>
              <w:cantSplit/>
            </w:trPr>
          </w:trPrChange>
        </w:trPr>
        <w:tc>
          <w:tcPr>
            <w:tcW w:w="2884" w:type="dxa"/>
            <w:tcPrChange w:id="1482" w:author="Stuart McLarnon" w:date="2025-12-10T12:53:00Z" w16du:dateUtc="2025-12-10T12:53:00Z">
              <w:tcPr>
                <w:tcW w:w="2884" w:type="dxa"/>
                <w:gridSpan w:val="3"/>
              </w:tcPr>
            </w:tcPrChange>
          </w:tcPr>
          <w:p w14:paraId="2ED59A0E" w14:textId="77777777" w:rsidR="004B0C37" w:rsidRPr="007E0B31" w:rsidRDefault="004B0C37" w:rsidP="004B0C37">
            <w:pPr>
              <w:pStyle w:val="Arial11Bold"/>
              <w:rPr>
                <w:rFonts w:cs="Arial"/>
              </w:rPr>
            </w:pPr>
            <w:r w:rsidRPr="00373816">
              <w:t xml:space="preserve">Maximum Import Power </w:t>
            </w:r>
          </w:p>
        </w:tc>
        <w:tc>
          <w:tcPr>
            <w:tcW w:w="6634" w:type="dxa"/>
            <w:tcPrChange w:id="1483" w:author="Stuart McLarnon" w:date="2025-12-10T12:53:00Z" w16du:dateUtc="2025-12-10T12:53:00Z">
              <w:tcPr>
                <w:tcW w:w="6634" w:type="dxa"/>
                <w:gridSpan w:val="4"/>
              </w:tcPr>
            </w:tcPrChange>
          </w:tcPr>
          <w:p w14:paraId="5383D68A" w14:textId="77777777" w:rsidR="004B0C37" w:rsidRPr="007E0B31" w:rsidRDefault="004B0C37" w:rsidP="004B0C3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8C0657" w:rsidRPr="00373816" w14:paraId="5BBAF6F2" w14:textId="77777777" w:rsidTr="00C60095">
        <w:trPr>
          <w:cantSplit/>
          <w:ins w:id="1484" w:author="Stuart McLarnon" w:date="2025-12-10T11:53:00Z"/>
          <w:trPrChange w:id="1485"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1486"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02CC2E66" w14:textId="77777777" w:rsidR="000F5020" w:rsidRPr="00373816" w:rsidRDefault="000F5020" w:rsidP="00F150CA">
            <w:pPr>
              <w:pStyle w:val="Arial11Bold"/>
              <w:rPr>
                <w:ins w:id="1487" w:author="Stuart McLarnon" w:date="2025-12-10T11:53:00Z" w16du:dateUtc="2025-12-10T11:53:00Z"/>
              </w:rPr>
            </w:pPr>
            <w:ins w:id="1488" w:author="Stuart McLarnon" w:date="2025-12-10T11:53:00Z" w16du:dateUtc="2025-12-10T11:53:00Z">
              <w:r w:rsidRPr="009D62AD">
                <w:rPr>
                  <w:bCs/>
                </w:rPr>
                <w:t>Measured Demand</w:t>
              </w:r>
            </w:ins>
          </w:p>
        </w:tc>
        <w:tc>
          <w:tcPr>
            <w:tcW w:w="6634" w:type="dxa"/>
            <w:tcBorders>
              <w:top w:val="single" w:sz="4" w:space="0" w:color="auto"/>
              <w:left w:val="single" w:sz="4" w:space="0" w:color="auto"/>
              <w:bottom w:val="single" w:sz="4" w:space="0" w:color="auto"/>
              <w:right w:val="single" w:sz="4" w:space="0" w:color="auto"/>
            </w:tcBorders>
            <w:tcPrChange w:id="1489"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6E1CA38B" w14:textId="77777777" w:rsidR="000F5020" w:rsidRPr="00373816" w:rsidRDefault="000F5020" w:rsidP="00F150CA">
            <w:pPr>
              <w:pStyle w:val="TableArial11"/>
              <w:rPr>
                <w:ins w:id="1490" w:author="Stuart McLarnon" w:date="2025-12-10T11:53:00Z" w16du:dateUtc="2025-12-10T11:53:00Z"/>
              </w:rPr>
            </w:pPr>
            <w:ins w:id="1491" w:author="Stuart McLarnon" w:date="2025-12-10T11:53:00Z" w16du:dateUtc="2025-12-10T11:53:00Z">
              <w:r w:rsidRPr="004D43D9">
                <w:rPr>
                  <w:b/>
                  <w:bCs/>
                </w:rPr>
                <w:t>Demand</w:t>
              </w:r>
              <w:r>
                <w:t xml:space="preserve"> measured at the relevant </w:t>
              </w:r>
              <w:r w:rsidRPr="1FD6FC69">
                <w:rPr>
                  <w:b/>
                  <w:bCs/>
                </w:rPr>
                <w:t>Connection Point</w:t>
              </w:r>
              <w:r>
                <w:t>. Sometimes referred to as the net demand.</w:t>
              </w:r>
            </w:ins>
          </w:p>
        </w:tc>
      </w:tr>
      <w:tr w:rsidR="008C0657" w:rsidRPr="007E0B31" w14:paraId="3B0FB9D5" w14:textId="77777777" w:rsidTr="00C60095">
        <w:trPr>
          <w:cantSplit/>
          <w:trPrChange w:id="1492" w:author="Stuart McLarnon" w:date="2025-12-10T12:53:00Z" w16du:dateUtc="2025-12-10T12:53:00Z">
            <w:trPr>
              <w:gridBefore w:val="1"/>
              <w:gridAfter w:val="0"/>
              <w:wAfter w:w="255" w:type="dxa"/>
              <w:cantSplit/>
            </w:trPr>
          </w:trPrChange>
        </w:trPr>
        <w:tc>
          <w:tcPr>
            <w:tcW w:w="2884" w:type="dxa"/>
            <w:tcPrChange w:id="1493" w:author="Stuart McLarnon" w:date="2025-12-10T12:53:00Z" w16du:dateUtc="2025-12-10T12:53:00Z">
              <w:tcPr>
                <w:tcW w:w="2884" w:type="dxa"/>
                <w:gridSpan w:val="3"/>
              </w:tcPr>
            </w:tcPrChange>
          </w:tcPr>
          <w:p w14:paraId="6C90BEB7" w14:textId="77777777" w:rsidR="004B0C37" w:rsidRPr="007E0B31" w:rsidRDefault="004B0C37" w:rsidP="004B0C37">
            <w:pPr>
              <w:pStyle w:val="Arial11Bold"/>
              <w:rPr>
                <w:rFonts w:cs="Arial"/>
              </w:rPr>
            </w:pPr>
            <w:r w:rsidRPr="007E0B31">
              <w:rPr>
                <w:rFonts w:cs="Arial"/>
              </w:rPr>
              <w:lastRenderedPageBreak/>
              <w:t>Medium Power Station</w:t>
            </w:r>
          </w:p>
        </w:tc>
        <w:tc>
          <w:tcPr>
            <w:tcW w:w="6634" w:type="dxa"/>
            <w:tcPrChange w:id="1494" w:author="Stuart McLarnon" w:date="2025-12-10T12:53:00Z" w16du:dateUtc="2025-12-10T12:53:00Z">
              <w:tcPr>
                <w:tcW w:w="6634" w:type="dxa"/>
                <w:gridSpan w:val="4"/>
              </w:tcPr>
            </w:tcPrChange>
          </w:tcPr>
          <w:p w14:paraId="07F15D2F"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4B0C37" w:rsidRPr="007E0B31" w:rsidRDefault="004B0C37" w:rsidP="004B0C37">
            <w:pPr>
              <w:pStyle w:val="TableArial11"/>
              <w:ind w:left="567" w:hanging="567"/>
              <w:rPr>
                <w:rFonts w:cs="Arial"/>
              </w:rPr>
            </w:pPr>
            <w:r w:rsidRPr="007E0B31">
              <w:rPr>
                <w:rFonts w:cs="Arial"/>
              </w:rPr>
              <w:t>or,</w:t>
            </w:r>
          </w:p>
          <w:p w14:paraId="272C46D3" w14:textId="1BE214D3"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4B0C37" w:rsidRPr="007E0B31" w:rsidRDefault="004B0C37" w:rsidP="004B0C37">
            <w:pPr>
              <w:pStyle w:val="TableArial11"/>
              <w:ind w:left="567" w:hanging="567"/>
              <w:rPr>
                <w:rFonts w:cs="Arial"/>
              </w:rPr>
            </w:pPr>
            <w:r w:rsidRPr="007E0B31">
              <w:rPr>
                <w:rFonts w:cs="Arial"/>
              </w:rPr>
              <w:t>or,</w:t>
            </w:r>
          </w:p>
          <w:p w14:paraId="3F68A2DE" w14:textId="2934E072"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B0C37" w:rsidRPr="007E0B31" w:rsidRDefault="004B0C37" w:rsidP="004B0C3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C0657" w:rsidRPr="007E0B31" w14:paraId="0CDEA8DB" w14:textId="77777777" w:rsidTr="00C60095">
        <w:trPr>
          <w:cantSplit/>
          <w:trPrChange w:id="1495" w:author="Stuart McLarnon" w:date="2025-12-10T12:53:00Z" w16du:dateUtc="2025-12-10T12:53:00Z">
            <w:trPr>
              <w:gridBefore w:val="1"/>
              <w:gridAfter w:val="0"/>
              <w:wAfter w:w="255" w:type="dxa"/>
              <w:cantSplit/>
            </w:trPr>
          </w:trPrChange>
        </w:trPr>
        <w:tc>
          <w:tcPr>
            <w:tcW w:w="2884" w:type="dxa"/>
            <w:tcPrChange w:id="1496" w:author="Stuart McLarnon" w:date="2025-12-10T12:53:00Z" w16du:dateUtc="2025-12-10T12:53:00Z">
              <w:tcPr>
                <w:tcW w:w="2884" w:type="dxa"/>
                <w:gridSpan w:val="3"/>
              </w:tcPr>
            </w:tcPrChange>
          </w:tcPr>
          <w:p w14:paraId="6558EC81" w14:textId="77777777" w:rsidR="004B0C37" w:rsidRPr="007E0B31" w:rsidRDefault="004B0C37" w:rsidP="004B0C3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Change w:id="1497" w:author="Stuart McLarnon" w:date="2025-12-10T12:53:00Z" w16du:dateUtc="2025-12-10T12:53:00Z">
              <w:tcPr>
                <w:tcW w:w="6634" w:type="dxa"/>
                <w:gridSpan w:val="4"/>
              </w:tcPr>
            </w:tcPrChange>
          </w:tcPr>
          <w:p w14:paraId="1F75FFAF"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8C0657" w:rsidRPr="007E0B31" w14:paraId="1172E6F9" w14:textId="77777777" w:rsidTr="00C60095">
        <w:trPr>
          <w:cantSplit/>
          <w:trPrChange w:id="1498" w:author="Stuart McLarnon" w:date="2025-12-10T12:53:00Z" w16du:dateUtc="2025-12-10T12:53:00Z">
            <w:trPr>
              <w:gridBefore w:val="1"/>
              <w:gridAfter w:val="0"/>
              <w:wAfter w:w="255" w:type="dxa"/>
              <w:cantSplit/>
            </w:trPr>
          </w:trPrChange>
        </w:trPr>
        <w:tc>
          <w:tcPr>
            <w:tcW w:w="2884" w:type="dxa"/>
            <w:tcPrChange w:id="1499" w:author="Stuart McLarnon" w:date="2025-12-10T12:53:00Z" w16du:dateUtc="2025-12-10T12:53:00Z">
              <w:tcPr>
                <w:tcW w:w="2884" w:type="dxa"/>
                <w:gridSpan w:val="3"/>
              </w:tcPr>
            </w:tcPrChange>
          </w:tcPr>
          <w:p w14:paraId="55008996" w14:textId="77777777" w:rsidR="004B0C37" w:rsidRPr="007E0B31" w:rsidRDefault="004B0C37" w:rsidP="004B0C37">
            <w:pPr>
              <w:pStyle w:val="Arial11Bold"/>
              <w:rPr>
                <w:rFonts w:cs="Arial"/>
              </w:rPr>
            </w:pPr>
            <w:r w:rsidRPr="007E0B31">
              <w:rPr>
                <w:rFonts w:cs="Arial"/>
              </w:rPr>
              <w:t>Mills</w:t>
            </w:r>
          </w:p>
        </w:tc>
        <w:tc>
          <w:tcPr>
            <w:tcW w:w="6634" w:type="dxa"/>
            <w:tcPrChange w:id="1500" w:author="Stuart McLarnon" w:date="2025-12-10T12:53:00Z" w16du:dateUtc="2025-12-10T12:53:00Z">
              <w:tcPr>
                <w:tcW w:w="6634" w:type="dxa"/>
                <w:gridSpan w:val="4"/>
              </w:tcPr>
            </w:tcPrChange>
          </w:tcPr>
          <w:p w14:paraId="10AB29E5" w14:textId="77777777" w:rsidR="004B0C37" w:rsidRPr="007E0B31" w:rsidRDefault="004B0C37" w:rsidP="004B0C3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8C0657" w:rsidRPr="007E0B31" w14:paraId="192F1CA5" w14:textId="77777777" w:rsidTr="00C60095">
        <w:trPr>
          <w:cantSplit/>
          <w:trPrChange w:id="1501" w:author="Stuart McLarnon" w:date="2025-12-10T12:53:00Z" w16du:dateUtc="2025-12-10T12:53:00Z">
            <w:trPr>
              <w:gridBefore w:val="1"/>
              <w:gridAfter w:val="0"/>
              <w:wAfter w:w="255" w:type="dxa"/>
              <w:cantSplit/>
            </w:trPr>
          </w:trPrChange>
        </w:trPr>
        <w:tc>
          <w:tcPr>
            <w:tcW w:w="2884" w:type="dxa"/>
            <w:tcPrChange w:id="1502" w:author="Stuart McLarnon" w:date="2025-12-10T12:53:00Z" w16du:dateUtc="2025-12-10T12:53:00Z">
              <w:tcPr>
                <w:tcW w:w="2884" w:type="dxa"/>
                <w:gridSpan w:val="3"/>
              </w:tcPr>
            </w:tcPrChange>
          </w:tcPr>
          <w:p w14:paraId="00139B74" w14:textId="77777777" w:rsidR="004B0C37" w:rsidRPr="007E0B31" w:rsidRDefault="004B0C37" w:rsidP="004B0C37">
            <w:pPr>
              <w:pStyle w:val="Arial11Bold"/>
              <w:rPr>
                <w:rFonts w:cs="Arial"/>
              </w:rPr>
            </w:pPr>
            <w:r w:rsidRPr="007E0B31">
              <w:rPr>
                <w:rFonts w:cs="Arial"/>
              </w:rPr>
              <w:t>Minimum Generation</w:t>
            </w:r>
          </w:p>
        </w:tc>
        <w:tc>
          <w:tcPr>
            <w:tcW w:w="6634" w:type="dxa"/>
            <w:tcPrChange w:id="1503" w:author="Stuart McLarnon" w:date="2025-12-10T12:53:00Z" w16du:dateUtc="2025-12-10T12:53:00Z">
              <w:tcPr>
                <w:tcW w:w="6634" w:type="dxa"/>
                <w:gridSpan w:val="4"/>
              </w:tcPr>
            </w:tcPrChange>
          </w:tcPr>
          <w:p w14:paraId="0B3F5F13" w14:textId="0EA4BB3C" w:rsidR="004B0C37" w:rsidRPr="007E0B31" w:rsidRDefault="004B0C37" w:rsidP="004B0C3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8C0657" w:rsidRPr="007E0B31" w14:paraId="1A73A6F1" w14:textId="77777777" w:rsidTr="00C60095">
        <w:trPr>
          <w:cantSplit/>
          <w:trPrChange w:id="1504" w:author="Stuart McLarnon" w:date="2025-12-10T12:53:00Z" w16du:dateUtc="2025-12-10T12:53:00Z">
            <w:trPr>
              <w:gridBefore w:val="1"/>
              <w:gridAfter w:val="0"/>
              <w:wAfter w:w="255" w:type="dxa"/>
              <w:cantSplit/>
            </w:trPr>
          </w:trPrChange>
        </w:trPr>
        <w:tc>
          <w:tcPr>
            <w:tcW w:w="2884" w:type="dxa"/>
            <w:tcPrChange w:id="1505" w:author="Stuart McLarnon" w:date="2025-12-10T12:53:00Z" w16du:dateUtc="2025-12-10T12:53:00Z">
              <w:tcPr>
                <w:tcW w:w="2884" w:type="dxa"/>
                <w:gridSpan w:val="3"/>
              </w:tcPr>
            </w:tcPrChange>
          </w:tcPr>
          <w:p w14:paraId="3F6AA4AD" w14:textId="77777777" w:rsidR="004B0C37" w:rsidRPr="007E0B31" w:rsidRDefault="004B0C37" w:rsidP="004B0C37">
            <w:pPr>
              <w:pStyle w:val="Arial11Bold"/>
              <w:rPr>
                <w:rFonts w:cs="Arial"/>
              </w:rPr>
            </w:pPr>
            <w:r w:rsidRPr="007E0B31">
              <w:rPr>
                <w:rFonts w:cs="Arial"/>
              </w:rPr>
              <w:t>Minimum Active Power Transmission Capacity (PHmin)</w:t>
            </w:r>
          </w:p>
        </w:tc>
        <w:tc>
          <w:tcPr>
            <w:tcW w:w="6634" w:type="dxa"/>
            <w:tcPrChange w:id="1506" w:author="Stuart McLarnon" w:date="2025-12-10T12:53:00Z" w16du:dateUtc="2025-12-10T12:53:00Z">
              <w:tcPr>
                <w:tcW w:w="6634" w:type="dxa"/>
                <w:gridSpan w:val="4"/>
              </w:tcPr>
            </w:tcPrChange>
          </w:tcPr>
          <w:p w14:paraId="793C541C" w14:textId="35AD59ED" w:rsidR="004B0C37" w:rsidRPr="007E0B31" w:rsidRDefault="004B0C37" w:rsidP="004B0C3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8C0657" w:rsidRPr="007E0B31" w14:paraId="58E8AB98" w14:textId="77777777" w:rsidTr="00C60095">
        <w:trPr>
          <w:cantSplit/>
          <w:trPrChange w:id="1507" w:author="Stuart McLarnon" w:date="2025-12-10T12:53:00Z" w16du:dateUtc="2025-12-10T12:53:00Z">
            <w:trPr>
              <w:gridBefore w:val="1"/>
              <w:gridAfter w:val="0"/>
              <w:wAfter w:w="255" w:type="dxa"/>
              <w:cantSplit/>
            </w:trPr>
          </w:trPrChange>
        </w:trPr>
        <w:tc>
          <w:tcPr>
            <w:tcW w:w="2884" w:type="dxa"/>
            <w:tcPrChange w:id="1508" w:author="Stuart McLarnon" w:date="2025-12-10T12:53:00Z" w16du:dateUtc="2025-12-10T12:53:00Z">
              <w:tcPr>
                <w:tcW w:w="2884" w:type="dxa"/>
                <w:gridSpan w:val="3"/>
              </w:tcPr>
            </w:tcPrChange>
          </w:tcPr>
          <w:p w14:paraId="61D82D43" w14:textId="66177675" w:rsidR="004B0C37" w:rsidRPr="007E0B31" w:rsidRDefault="004B0C37" w:rsidP="004B0C37">
            <w:pPr>
              <w:pStyle w:val="Arial11Bold"/>
              <w:rPr>
                <w:rFonts w:cs="Arial"/>
              </w:rPr>
            </w:pPr>
            <w:r w:rsidRPr="007E0B31">
              <w:rPr>
                <w:rFonts w:cs="Arial"/>
              </w:rPr>
              <w:t>Minimum Import Capacit</w:t>
            </w:r>
            <w:r w:rsidRPr="00A72ACD">
              <w:rPr>
                <w:rFonts w:cs="Arial"/>
              </w:rPr>
              <w:t>y</w:t>
            </w:r>
          </w:p>
        </w:tc>
        <w:tc>
          <w:tcPr>
            <w:tcW w:w="6634" w:type="dxa"/>
            <w:tcPrChange w:id="1509" w:author="Stuart McLarnon" w:date="2025-12-10T12:53:00Z" w16du:dateUtc="2025-12-10T12:53:00Z">
              <w:tcPr>
                <w:tcW w:w="6634" w:type="dxa"/>
                <w:gridSpan w:val="4"/>
              </w:tcPr>
            </w:tcPrChange>
          </w:tcPr>
          <w:p w14:paraId="3D4D48A5" w14:textId="565FA500" w:rsidR="004B0C37" w:rsidRPr="007E0B31" w:rsidRDefault="004B0C37" w:rsidP="004B0C3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8C0657" w:rsidRPr="007E0B31" w14:paraId="42E17AC9" w14:textId="77777777" w:rsidTr="00C60095">
        <w:trPr>
          <w:cantSplit/>
          <w:trPrChange w:id="1510" w:author="Stuart McLarnon" w:date="2025-12-10T12:53:00Z" w16du:dateUtc="2025-12-10T12:53:00Z">
            <w:trPr>
              <w:gridBefore w:val="1"/>
              <w:gridAfter w:val="0"/>
              <w:wAfter w:w="255" w:type="dxa"/>
              <w:cantSplit/>
            </w:trPr>
          </w:trPrChange>
        </w:trPr>
        <w:tc>
          <w:tcPr>
            <w:tcW w:w="2884" w:type="dxa"/>
            <w:tcPrChange w:id="1511" w:author="Stuart McLarnon" w:date="2025-12-10T12:53:00Z" w16du:dateUtc="2025-12-10T12:53:00Z">
              <w:tcPr>
                <w:tcW w:w="2884" w:type="dxa"/>
                <w:gridSpan w:val="3"/>
              </w:tcPr>
            </w:tcPrChange>
          </w:tcPr>
          <w:p w14:paraId="710BD543" w14:textId="77777777" w:rsidR="004B0C37" w:rsidRPr="007E0B31" w:rsidRDefault="004B0C37" w:rsidP="004B0C37">
            <w:pPr>
              <w:pStyle w:val="Arial11Bold"/>
              <w:rPr>
                <w:rFonts w:cs="Arial"/>
              </w:rPr>
            </w:pPr>
            <w:r w:rsidRPr="007E0B31">
              <w:rPr>
                <w:rFonts w:cs="Arial"/>
              </w:rPr>
              <w:t>Minimum Regulating Level</w:t>
            </w:r>
          </w:p>
        </w:tc>
        <w:tc>
          <w:tcPr>
            <w:tcW w:w="6634" w:type="dxa"/>
            <w:tcPrChange w:id="1512" w:author="Stuart McLarnon" w:date="2025-12-10T12:53:00Z" w16du:dateUtc="2025-12-10T12:53:00Z">
              <w:tcPr>
                <w:tcW w:w="6634" w:type="dxa"/>
                <w:gridSpan w:val="4"/>
              </w:tcPr>
            </w:tcPrChange>
          </w:tcPr>
          <w:p w14:paraId="6E014C85" w14:textId="69675277"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8C0657" w:rsidRPr="007E0B31" w14:paraId="7A187781" w14:textId="77777777" w:rsidTr="00C60095">
        <w:trPr>
          <w:cantSplit/>
          <w:trPrChange w:id="1513" w:author="Stuart McLarnon" w:date="2025-12-10T12:53:00Z" w16du:dateUtc="2025-12-10T12:53:00Z">
            <w:trPr>
              <w:gridBefore w:val="1"/>
              <w:gridAfter w:val="0"/>
              <w:wAfter w:w="255" w:type="dxa"/>
              <w:cantSplit/>
            </w:trPr>
          </w:trPrChange>
        </w:trPr>
        <w:tc>
          <w:tcPr>
            <w:tcW w:w="2884" w:type="dxa"/>
            <w:tcPrChange w:id="1514" w:author="Stuart McLarnon" w:date="2025-12-10T12:53:00Z" w16du:dateUtc="2025-12-10T12:53:00Z">
              <w:tcPr>
                <w:tcW w:w="2884" w:type="dxa"/>
                <w:gridSpan w:val="3"/>
              </w:tcPr>
            </w:tcPrChange>
          </w:tcPr>
          <w:p w14:paraId="5F303D38" w14:textId="77777777" w:rsidR="004B0C37" w:rsidRPr="007E0B31" w:rsidRDefault="004B0C37" w:rsidP="004B0C37">
            <w:pPr>
              <w:pStyle w:val="Arial11Bold"/>
              <w:rPr>
                <w:rFonts w:cs="Arial"/>
              </w:rPr>
            </w:pPr>
            <w:r w:rsidRPr="007E0B31">
              <w:rPr>
                <w:rFonts w:cs="Arial"/>
              </w:rPr>
              <w:lastRenderedPageBreak/>
              <w:t>Minimum Stable Operating Level</w:t>
            </w:r>
          </w:p>
        </w:tc>
        <w:tc>
          <w:tcPr>
            <w:tcW w:w="6634" w:type="dxa"/>
            <w:tcPrChange w:id="1515" w:author="Stuart McLarnon" w:date="2025-12-10T12:53:00Z" w16du:dateUtc="2025-12-10T12:53:00Z">
              <w:tcPr>
                <w:tcW w:w="6634" w:type="dxa"/>
                <w:gridSpan w:val="4"/>
              </w:tcPr>
            </w:tcPrChange>
          </w:tcPr>
          <w:p w14:paraId="58A98321" w14:textId="5FFA4BA5"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8C0657" w14:paraId="35870440" w14:textId="77777777" w:rsidTr="00C60095">
        <w:trPr>
          <w:cantSplit/>
          <w:trHeight w:val="300"/>
          <w:trPrChange w:id="1516" w:author="Stuart McLarnon" w:date="2025-12-10T12:53:00Z" w16du:dateUtc="2025-12-10T12:53:00Z">
            <w:trPr>
              <w:gridBefore w:val="1"/>
              <w:gridAfter w:val="0"/>
              <w:wAfter w:w="255" w:type="dxa"/>
              <w:cantSplit/>
              <w:trHeight w:val="300"/>
            </w:trPr>
          </w:trPrChange>
        </w:trPr>
        <w:tc>
          <w:tcPr>
            <w:tcW w:w="2884" w:type="dxa"/>
            <w:tcPrChange w:id="1517" w:author="Stuart McLarnon" w:date="2025-12-10T12:53:00Z" w16du:dateUtc="2025-12-10T12:53:00Z">
              <w:tcPr>
                <w:tcW w:w="2884" w:type="dxa"/>
                <w:gridSpan w:val="3"/>
              </w:tcPr>
            </w:tcPrChange>
          </w:tcPr>
          <w:p w14:paraId="7BA7B8C0" w14:textId="7A279A7A" w:rsidR="004B0C37" w:rsidRDefault="004B0C37" w:rsidP="004B0C37">
            <w:pPr>
              <w:pStyle w:val="Arial11Bold"/>
              <w:rPr>
                <w:rFonts w:cs="Arial"/>
              </w:rPr>
            </w:pPr>
            <w:r w:rsidRPr="38E6A229">
              <w:rPr>
                <w:rFonts w:cs="Arial"/>
              </w:rPr>
              <w:t>Minister of the Crown</w:t>
            </w:r>
          </w:p>
        </w:tc>
        <w:tc>
          <w:tcPr>
            <w:tcW w:w="6634" w:type="dxa"/>
            <w:tcPrChange w:id="1518" w:author="Stuart McLarnon" w:date="2025-12-10T12:53:00Z" w16du:dateUtc="2025-12-10T12:53:00Z">
              <w:tcPr>
                <w:tcW w:w="6634" w:type="dxa"/>
                <w:gridSpan w:val="4"/>
              </w:tcPr>
            </w:tcPrChange>
          </w:tcPr>
          <w:p w14:paraId="54AFA4C3" w14:textId="411CDF0D" w:rsidR="004B0C37" w:rsidRDefault="004B0C37" w:rsidP="004B0C37">
            <w:pPr>
              <w:pStyle w:val="TableArial11"/>
              <w:rPr>
                <w:rFonts w:cs="Arial"/>
                <w:b/>
                <w:bCs/>
              </w:rPr>
            </w:pPr>
            <w:r w:rsidRPr="38E6A229">
              <w:rPr>
                <w:rFonts w:cs="Arial"/>
              </w:rPr>
              <w:t xml:space="preserve">As defined in the </w:t>
            </w:r>
            <w:r w:rsidRPr="38E6A229">
              <w:rPr>
                <w:rFonts w:cs="Arial"/>
                <w:b/>
                <w:bCs/>
              </w:rPr>
              <w:t>ESO Licence.</w:t>
            </w:r>
          </w:p>
        </w:tc>
      </w:tr>
      <w:tr w:rsidR="008C0657" w:rsidRPr="007E0B31" w14:paraId="38E50172" w14:textId="77777777" w:rsidTr="00C60095">
        <w:trPr>
          <w:cantSplit/>
          <w:trPrChange w:id="1519" w:author="Stuart McLarnon" w:date="2025-12-10T12:53:00Z" w16du:dateUtc="2025-12-10T12:53:00Z">
            <w:trPr>
              <w:gridBefore w:val="1"/>
              <w:gridAfter w:val="0"/>
              <w:wAfter w:w="255" w:type="dxa"/>
              <w:cantSplit/>
            </w:trPr>
          </w:trPrChange>
        </w:trPr>
        <w:tc>
          <w:tcPr>
            <w:tcW w:w="2884" w:type="dxa"/>
            <w:tcPrChange w:id="1520" w:author="Stuart McLarnon" w:date="2025-12-10T12:53:00Z" w16du:dateUtc="2025-12-10T12:53:00Z">
              <w:tcPr>
                <w:tcW w:w="2884" w:type="dxa"/>
                <w:gridSpan w:val="3"/>
              </w:tcPr>
            </w:tcPrChange>
          </w:tcPr>
          <w:p w14:paraId="17AD8CFF" w14:textId="77777777" w:rsidR="004B0C37" w:rsidRPr="007E0B31" w:rsidRDefault="004B0C37" w:rsidP="004B0C37">
            <w:pPr>
              <w:pStyle w:val="Arial11Bold"/>
              <w:rPr>
                <w:rFonts w:cs="Arial"/>
              </w:rPr>
            </w:pPr>
            <w:r w:rsidRPr="007E0B31">
              <w:rPr>
                <w:rFonts w:cs="Arial"/>
              </w:rPr>
              <w:t>Modification</w:t>
            </w:r>
          </w:p>
        </w:tc>
        <w:tc>
          <w:tcPr>
            <w:tcW w:w="6634" w:type="dxa"/>
            <w:tcPrChange w:id="1521" w:author="Stuart McLarnon" w:date="2025-12-10T12:53:00Z" w16du:dateUtc="2025-12-10T12:53:00Z">
              <w:tcPr>
                <w:tcW w:w="6634" w:type="dxa"/>
                <w:gridSpan w:val="4"/>
              </w:tcPr>
            </w:tcPrChange>
          </w:tcPr>
          <w:p w14:paraId="7806D34C" w14:textId="2A977A01" w:rsidR="004B0C37" w:rsidRPr="007E0B31" w:rsidRDefault="004B0C37" w:rsidP="004B0C3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8C0657" w:rsidRPr="007E0B31" w14:paraId="4CD29C19" w14:textId="77777777" w:rsidTr="00C60095">
        <w:trPr>
          <w:cantSplit/>
          <w:trPrChange w:id="1522" w:author="Stuart McLarnon" w:date="2025-12-10T12:53:00Z" w16du:dateUtc="2025-12-10T12:53:00Z">
            <w:trPr>
              <w:gridBefore w:val="1"/>
              <w:gridAfter w:val="0"/>
              <w:wAfter w:w="255" w:type="dxa"/>
              <w:cantSplit/>
            </w:trPr>
          </w:trPrChange>
        </w:trPr>
        <w:tc>
          <w:tcPr>
            <w:tcW w:w="2884" w:type="dxa"/>
            <w:tcPrChange w:id="1523" w:author="Stuart McLarnon" w:date="2025-12-10T12:53:00Z" w16du:dateUtc="2025-12-10T12:53:00Z">
              <w:tcPr>
                <w:tcW w:w="2884" w:type="dxa"/>
                <w:gridSpan w:val="3"/>
              </w:tcPr>
            </w:tcPrChange>
          </w:tcPr>
          <w:p w14:paraId="44754F8D" w14:textId="77777777" w:rsidR="004B0C37" w:rsidRPr="007E0B31" w:rsidRDefault="004B0C37" w:rsidP="004B0C37">
            <w:pPr>
              <w:pStyle w:val="Arial11Bold"/>
              <w:rPr>
                <w:rFonts w:cs="Arial"/>
              </w:rPr>
            </w:pPr>
            <w:r w:rsidRPr="007E0B31">
              <w:rPr>
                <w:rFonts w:cs="Arial"/>
              </w:rPr>
              <w:t>Mothballed DC Connected Power Park Module</w:t>
            </w:r>
          </w:p>
        </w:tc>
        <w:tc>
          <w:tcPr>
            <w:tcW w:w="6634" w:type="dxa"/>
            <w:tcPrChange w:id="1524" w:author="Stuart McLarnon" w:date="2025-12-10T12:53:00Z" w16du:dateUtc="2025-12-10T12:53:00Z">
              <w:tcPr>
                <w:tcW w:w="6634" w:type="dxa"/>
                <w:gridSpan w:val="4"/>
              </w:tcPr>
            </w:tcPrChange>
          </w:tcPr>
          <w:p w14:paraId="6379A598" w14:textId="77777777" w:rsidR="004B0C37" w:rsidRPr="007E0B31" w:rsidRDefault="004B0C37" w:rsidP="004B0C3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8C0657" w:rsidRPr="007E0B31" w14:paraId="28B4C911" w14:textId="77777777" w:rsidTr="00C60095">
        <w:trPr>
          <w:cantSplit/>
          <w:trPrChange w:id="1525" w:author="Stuart McLarnon" w:date="2025-12-10T12:53:00Z" w16du:dateUtc="2025-12-10T12:53:00Z">
            <w:trPr>
              <w:gridBefore w:val="1"/>
              <w:gridAfter w:val="0"/>
              <w:wAfter w:w="255" w:type="dxa"/>
              <w:cantSplit/>
            </w:trPr>
          </w:trPrChange>
        </w:trPr>
        <w:tc>
          <w:tcPr>
            <w:tcW w:w="2884" w:type="dxa"/>
            <w:tcPrChange w:id="1526" w:author="Stuart McLarnon" w:date="2025-12-10T12:53:00Z" w16du:dateUtc="2025-12-10T12:53:00Z">
              <w:tcPr>
                <w:tcW w:w="2884" w:type="dxa"/>
                <w:gridSpan w:val="3"/>
              </w:tcPr>
            </w:tcPrChange>
          </w:tcPr>
          <w:p w14:paraId="46BB49CB" w14:textId="77777777" w:rsidR="004B0C37" w:rsidRPr="007E0B31" w:rsidRDefault="004B0C37" w:rsidP="004B0C3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Change w:id="1527" w:author="Stuart McLarnon" w:date="2025-12-10T12:53:00Z" w16du:dateUtc="2025-12-10T12:53:00Z">
              <w:tcPr>
                <w:tcW w:w="6634" w:type="dxa"/>
                <w:gridSpan w:val="4"/>
              </w:tcPr>
            </w:tcPrChange>
          </w:tcPr>
          <w:p w14:paraId="1A0ABB01" w14:textId="3BD399AA" w:rsidR="004B0C37" w:rsidRPr="007E0B31" w:rsidRDefault="004B0C37" w:rsidP="004B0C3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8C0657" w:rsidRPr="007E0B31" w14:paraId="05B71069" w14:textId="77777777" w:rsidTr="00C60095">
        <w:trPr>
          <w:cantSplit/>
          <w:trPrChange w:id="1528" w:author="Stuart McLarnon" w:date="2025-12-10T12:53:00Z" w16du:dateUtc="2025-12-10T12:53:00Z">
            <w:trPr>
              <w:gridBefore w:val="1"/>
              <w:gridAfter w:val="0"/>
              <w:wAfter w:w="255" w:type="dxa"/>
              <w:cantSplit/>
            </w:trPr>
          </w:trPrChange>
        </w:trPr>
        <w:tc>
          <w:tcPr>
            <w:tcW w:w="2884" w:type="dxa"/>
            <w:tcPrChange w:id="1529" w:author="Stuart McLarnon" w:date="2025-12-10T12:53:00Z" w16du:dateUtc="2025-12-10T12:53:00Z">
              <w:tcPr>
                <w:tcW w:w="2884" w:type="dxa"/>
                <w:gridSpan w:val="3"/>
              </w:tcPr>
            </w:tcPrChange>
          </w:tcPr>
          <w:p w14:paraId="3A925164" w14:textId="77777777" w:rsidR="004B0C37" w:rsidRPr="007E0B31" w:rsidRDefault="004B0C37" w:rsidP="004B0C37">
            <w:pPr>
              <w:pStyle w:val="Arial11Bold"/>
              <w:rPr>
                <w:rFonts w:cs="Arial"/>
              </w:rPr>
            </w:pPr>
            <w:r w:rsidRPr="007E0B31">
              <w:rPr>
                <w:rFonts w:cs="Arial"/>
              </w:rPr>
              <w:t>Mothballed HVDC System</w:t>
            </w:r>
          </w:p>
        </w:tc>
        <w:tc>
          <w:tcPr>
            <w:tcW w:w="6634" w:type="dxa"/>
            <w:tcPrChange w:id="1530" w:author="Stuart McLarnon" w:date="2025-12-10T12:53:00Z" w16du:dateUtc="2025-12-10T12:53:00Z">
              <w:tcPr>
                <w:tcW w:w="6634" w:type="dxa"/>
                <w:gridSpan w:val="4"/>
              </w:tcPr>
            </w:tcPrChange>
          </w:tcPr>
          <w:p w14:paraId="1A49365B" w14:textId="77777777"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8C0657" w:rsidRPr="007E0B31" w14:paraId="259A95B5" w14:textId="77777777" w:rsidTr="00C60095">
        <w:trPr>
          <w:cantSplit/>
          <w:trPrChange w:id="1531" w:author="Stuart McLarnon" w:date="2025-12-10T12:53:00Z" w16du:dateUtc="2025-12-10T12:53:00Z">
            <w:trPr>
              <w:gridBefore w:val="1"/>
              <w:gridAfter w:val="0"/>
              <w:wAfter w:w="255" w:type="dxa"/>
              <w:cantSplit/>
            </w:trPr>
          </w:trPrChange>
        </w:trPr>
        <w:tc>
          <w:tcPr>
            <w:tcW w:w="2884" w:type="dxa"/>
            <w:tcPrChange w:id="1532" w:author="Stuart McLarnon" w:date="2025-12-10T12:53:00Z" w16du:dateUtc="2025-12-10T12:53:00Z">
              <w:tcPr>
                <w:tcW w:w="2884" w:type="dxa"/>
                <w:gridSpan w:val="3"/>
              </w:tcPr>
            </w:tcPrChange>
          </w:tcPr>
          <w:p w14:paraId="5AFD4D55" w14:textId="77777777" w:rsidR="004B0C37" w:rsidRPr="007E0B31" w:rsidRDefault="004B0C37" w:rsidP="004B0C37">
            <w:pPr>
              <w:pStyle w:val="Arial11Bold"/>
              <w:rPr>
                <w:rFonts w:cs="Arial"/>
              </w:rPr>
            </w:pPr>
            <w:r w:rsidRPr="007E0B31">
              <w:rPr>
                <w:rFonts w:cs="Arial"/>
              </w:rPr>
              <w:t xml:space="preserve">Mothballed HVDC Converter </w:t>
            </w:r>
          </w:p>
        </w:tc>
        <w:tc>
          <w:tcPr>
            <w:tcW w:w="6634" w:type="dxa"/>
            <w:tcPrChange w:id="1533" w:author="Stuart McLarnon" w:date="2025-12-10T12:53:00Z" w16du:dateUtc="2025-12-10T12:53:00Z">
              <w:tcPr>
                <w:tcW w:w="6634" w:type="dxa"/>
                <w:gridSpan w:val="4"/>
              </w:tcPr>
            </w:tcPrChange>
          </w:tcPr>
          <w:p w14:paraId="428C90C4" w14:textId="633A5BA8"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8C0657" w:rsidRPr="007E0B31" w14:paraId="72B47314" w14:textId="77777777" w:rsidTr="00C60095">
        <w:trPr>
          <w:cantSplit/>
          <w:trPrChange w:id="1534" w:author="Stuart McLarnon" w:date="2025-12-10T12:53:00Z" w16du:dateUtc="2025-12-10T12:53:00Z">
            <w:trPr>
              <w:gridBefore w:val="1"/>
              <w:gridAfter w:val="0"/>
              <w:wAfter w:w="255" w:type="dxa"/>
              <w:cantSplit/>
            </w:trPr>
          </w:trPrChange>
        </w:trPr>
        <w:tc>
          <w:tcPr>
            <w:tcW w:w="2884" w:type="dxa"/>
            <w:tcPrChange w:id="1535" w:author="Stuart McLarnon" w:date="2025-12-10T12:53:00Z" w16du:dateUtc="2025-12-10T12:53:00Z">
              <w:tcPr>
                <w:tcW w:w="2884" w:type="dxa"/>
                <w:gridSpan w:val="3"/>
              </w:tcPr>
            </w:tcPrChange>
          </w:tcPr>
          <w:p w14:paraId="366E06D0" w14:textId="77777777" w:rsidR="004B0C37" w:rsidRPr="007E0B31" w:rsidRDefault="004B0C37" w:rsidP="004B0C37">
            <w:pPr>
              <w:pStyle w:val="Arial11Bold"/>
              <w:rPr>
                <w:rFonts w:cs="Arial"/>
              </w:rPr>
            </w:pPr>
            <w:r w:rsidRPr="007E0B31">
              <w:rPr>
                <w:rFonts w:cs="Arial"/>
              </w:rPr>
              <w:t>Mothballed Generating Unit</w:t>
            </w:r>
          </w:p>
        </w:tc>
        <w:tc>
          <w:tcPr>
            <w:tcW w:w="6634" w:type="dxa"/>
            <w:tcPrChange w:id="1536" w:author="Stuart McLarnon" w:date="2025-12-10T12:53:00Z" w16du:dateUtc="2025-12-10T12:53:00Z">
              <w:tcPr>
                <w:tcW w:w="6634" w:type="dxa"/>
                <w:gridSpan w:val="4"/>
              </w:tcPr>
            </w:tcPrChange>
          </w:tcPr>
          <w:p w14:paraId="36082D09"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8C0657" w:rsidRPr="007E0B31" w14:paraId="1EAD346D" w14:textId="77777777" w:rsidTr="00C60095">
        <w:trPr>
          <w:cantSplit/>
          <w:trPrChange w:id="1537" w:author="Stuart McLarnon" w:date="2025-12-10T12:53:00Z" w16du:dateUtc="2025-12-10T12:53:00Z">
            <w:trPr>
              <w:gridBefore w:val="1"/>
              <w:gridAfter w:val="0"/>
              <w:wAfter w:w="255" w:type="dxa"/>
              <w:cantSplit/>
            </w:trPr>
          </w:trPrChange>
        </w:trPr>
        <w:tc>
          <w:tcPr>
            <w:tcW w:w="2884" w:type="dxa"/>
            <w:tcPrChange w:id="1538" w:author="Stuart McLarnon" w:date="2025-12-10T12:53:00Z" w16du:dateUtc="2025-12-10T12:53:00Z">
              <w:tcPr>
                <w:tcW w:w="2884" w:type="dxa"/>
                <w:gridSpan w:val="3"/>
              </w:tcPr>
            </w:tcPrChange>
          </w:tcPr>
          <w:p w14:paraId="0FAFCB0B" w14:textId="77777777" w:rsidR="004B0C37" w:rsidRPr="007E0B31" w:rsidRDefault="004B0C37" w:rsidP="004B0C37">
            <w:pPr>
              <w:pStyle w:val="Arial11Bold"/>
              <w:rPr>
                <w:rFonts w:cs="Arial"/>
              </w:rPr>
            </w:pPr>
            <w:r w:rsidRPr="007E0B31">
              <w:rPr>
                <w:rFonts w:cs="Arial"/>
              </w:rPr>
              <w:t>Mothballed Power Generating Module</w:t>
            </w:r>
          </w:p>
        </w:tc>
        <w:tc>
          <w:tcPr>
            <w:tcW w:w="6634" w:type="dxa"/>
            <w:tcPrChange w:id="1539" w:author="Stuart McLarnon" w:date="2025-12-10T12:53:00Z" w16du:dateUtc="2025-12-10T12:53:00Z">
              <w:tcPr>
                <w:tcW w:w="6634" w:type="dxa"/>
                <w:gridSpan w:val="4"/>
              </w:tcPr>
            </w:tcPrChange>
          </w:tcPr>
          <w:p w14:paraId="660D1360"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8C0657" w:rsidRPr="007E0B31" w14:paraId="16C4C365" w14:textId="77777777" w:rsidTr="00C60095">
        <w:trPr>
          <w:cantSplit/>
          <w:trPrChange w:id="1540" w:author="Stuart McLarnon" w:date="2025-12-10T12:53:00Z" w16du:dateUtc="2025-12-10T12:53:00Z">
            <w:trPr>
              <w:gridBefore w:val="1"/>
              <w:gridAfter w:val="0"/>
              <w:wAfter w:w="255" w:type="dxa"/>
              <w:cantSplit/>
            </w:trPr>
          </w:trPrChange>
        </w:trPr>
        <w:tc>
          <w:tcPr>
            <w:tcW w:w="2884" w:type="dxa"/>
            <w:tcPrChange w:id="1541" w:author="Stuart McLarnon" w:date="2025-12-10T12:53:00Z" w16du:dateUtc="2025-12-10T12:53:00Z">
              <w:tcPr>
                <w:tcW w:w="2884" w:type="dxa"/>
                <w:gridSpan w:val="3"/>
              </w:tcPr>
            </w:tcPrChange>
          </w:tcPr>
          <w:p w14:paraId="75C0F84F" w14:textId="77777777" w:rsidR="004B0C37" w:rsidRPr="007E0B31" w:rsidRDefault="004B0C37" w:rsidP="004B0C37">
            <w:pPr>
              <w:pStyle w:val="Arial11Bold"/>
              <w:rPr>
                <w:rFonts w:cs="Arial"/>
              </w:rPr>
            </w:pPr>
            <w:r w:rsidRPr="007E0B31">
              <w:rPr>
                <w:rFonts w:cs="Arial"/>
              </w:rPr>
              <w:t>Mothballed Power Park Module</w:t>
            </w:r>
          </w:p>
        </w:tc>
        <w:tc>
          <w:tcPr>
            <w:tcW w:w="6634" w:type="dxa"/>
            <w:tcPrChange w:id="1542" w:author="Stuart McLarnon" w:date="2025-12-10T12:53:00Z" w16du:dateUtc="2025-12-10T12:53:00Z">
              <w:tcPr>
                <w:tcW w:w="6634" w:type="dxa"/>
                <w:gridSpan w:val="4"/>
              </w:tcPr>
            </w:tcPrChange>
          </w:tcPr>
          <w:p w14:paraId="0702F02E"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8C0657" w:rsidRPr="007E0B31" w14:paraId="70E6978F" w14:textId="77777777" w:rsidTr="00C60095">
        <w:trPr>
          <w:cantSplit/>
          <w:trPrChange w:id="1543" w:author="Stuart McLarnon" w:date="2025-12-10T12:53:00Z" w16du:dateUtc="2025-12-10T12:53:00Z">
            <w:trPr>
              <w:gridBefore w:val="1"/>
              <w:gridAfter w:val="0"/>
              <w:wAfter w:w="255" w:type="dxa"/>
              <w:cantSplit/>
            </w:trPr>
          </w:trPrChange>
        </w:trPr>
        <w:tc>
          <w:tcPr>
            <w:tcW w:w="2884" w:type="dxa"/>
            <w:tcPrChange w:id="1544" w:author="Stuart McLarnon" w:date="2025-12-10T12:53:00Z" w16du:dateUtc="2025-12-10T12:53:00Z">
              <w:tcPr>
                <w:tcW w:w="2884" w:type="dxa"/>
                <w:gridSpan w:val="3"/>
              </w:tcPr>
            </w:tcPrChange>
          </w:tcPr>
          <w:p w14:paraId="1588B364" w14:textId="77777777" w:rsidR="004B0C37" w:rsidRPr="007E0B31" w:rsidRDefault="004B0C37" w:rsidP="004B0C37">
            <w:pPr>
              <w:pStyle w:val="Arial11Bold"/>
              <w:rPr>
                <w:rFonts w:cs="Arial"/>
              </w:rPr>
            </w:pPr>
            <w:r w:rsidRPr="007E0B31">
              <w:rPr>
                <w:rFonts w:cs="Arial"/>
              </w:rPr>
              <w:t>Multiple Point of Connection</w:t>
            </w:r>
          </w:p>
        </w:tc>
        <w:tc>
          <w:tcPr>
            <w:tcW w:w="6634" w:type="dxa"/>
            <w:tcPrChange w:id="1545" w:author="Stuart McLarnon" w:date="2025-12-10T12:53:00Z" w16du:dateUtc="2025-12-10T12:53:00Z">
              <w:tcPr>
                <w:tcW w:w="6634" w:type="dxa"/>
                <w:gridSpan w:val="4"/>
              </w:tcPr>
            </w:tcPrChange>
          </w:tcPr>
          <w:p w14:paraId="3856B18F" w14:textId="77777777" w:rsidR="004B0C37" w:rsidRPr="007E0B31" w:rsidRDefault="004B0C37" w:rsidP="004B0C3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8C0657" w:rsidRPr="007E0B31" w14:paraId="121449C6" w14:textId="77777777" w:rsidTr="00C60095">
        <w:trPr>
          <w:cantSplit/>
          <w:trPrChange w:id="1546" w:author="Stuart McLarnon" w:date="2025-12-10T12:53:00Z" w16du:dateUtc="2025-12-10T12:53:00Z">
            <w:trPr>
              <w:gridBefore w:val="1"/>
              <w:gridAfter w:val="0"/>
              <w:wAfter w:w="255" w:type="dxa"/>
              <w:cantSplit/>
            </w:trPr>
          </w:trPrChange>
        </w:trPr>
        <w:tc>
          <w:tcPr>
            <w:tcW w:w="2884" w:type="dxa"/>
            <w:tcPrChange w:id="1547" w:author="Stuart McLarnon" w:date="2025-12-10T12:53:00Z" w16du:dateUtc="2025-12-10T12:53:00Z">
              <w:tcPr>
                <w:tcW w:w="2884" w:type="dxa"/>
                <w:gridSpan w:val="3"/>
              </w:tcPr>
            </w:tcPrChange>
          </w:tcPr>
          <w:p w14:paraId="3F92EF01" w14:textId="472B5B92" w:rsidR="004B0C37" w:rsidRPr="007E0B31" w:rsidRDefault="004B0C37" w:rsidP="004B0C37">
            <w:pPr>
              <w:pStyle w:val="Arial11Bold"/>
              <w:rPr>
                <w:rFonts w:cs="Arial"/>
              </w:rPr>
            </w:pPr>
            <w:r>
              <w:rPr>
                <w:rFonts w:cs="Arial"/>
              </w:rPr>
              <w:t>MSID</w:t>
            </w:r>
          </w:p>
        </w:tc>
        <w:tc>
          <w:tcPr>
            <w:tcW w:w="6634" w:type="dxa"/>
            <w:tcPrChange w:id="1548" w:author="Stuart McLarnon" w:date="2025-12-10T12:53:00Z" w16du:dateUtc="2025-12-10T12:53:00Z">
              <w:tcPr>
                <w:tcW w:w="6634" w:type="dxa"/>
                <w:gridSpan w:val="4"/>
              </w:tcPr>
            </w:tcPrChange>
          </w:tcPr>
          <w:p w14:paraId="02E7CF9C" w14:textId="66BD8694" w:rsidR="004B0C37" w:rsidRPr="007E0B31" w:rsidRDefault="004B0C37" w:rsidP="004B0C3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8C0657" w:rsidRPr="007E0B31" w14:paraId="270F25D3" w14:textId="77777777" w:rsidTr="00C60095">
        <w:trPr>
          <w:cantSplit/>
          <w:trPrChange w:id="1549" w:author="Stuart McLarnon" w:date="2025-12-10T12:53:00Z" w16du:dateUtc="2025-12-10T12:53:00Z">
            <w:trPr>
              <w:gridBefore w:val="1"/>
              <w:gridAfter w:val="0"/>
              <w:wAfter w:w="255" w:type="dxa"/>
              <w:cantSplit/>
            </w:trPr>
          </w:trPrChange>
        </w:trPr>
        <w:tc>
          <w:tcPr>
            <w:tcW w:w="2884" w:type="dxa"/>
            <w:tcPrChange w:id="1550" w:author="Stuart McLarnon" w:date="2025-12-10T12:53:00Z" w16du:dateUtc="2025-12-10T12:53:00Z">
              <w:tcPr>
                <w:tcW w:w="2884" w:type="dxa"/>
                <w:gridSpan w:val="3"/>
              </w:tcPr>
            </w:tcPrChange>
          </w:tcPr>
          <w:p w14:paraId="59513645" w14:textId="77777777" w:rsidR="004B0C37" w:rsidRPr="007E0B31" w:rsidRDefault="004B0C37" w:rsidP="004B0C37">
            <w:pPr>
              <w:pStyle w:val="Arial11Bold"/>
              <w:rPr>
                <w:rFonts w:cs="Arial"/>
              </w:rPr>
            </w:pPr>
            <w:r w:rsidRPr="007E0B31">
              <w:rPr>
                <w:rFonts w:cs="Arial"/>
              </w:rPr>
              <w:lastRenderedPageBreak/>
              <w:t>National Demand</w:t>
            </w:r>
          </w:p>
        </w:tc>
        <w:tc>
          <w:tcPr>
            <w:tcW w:w="6634" w:type="dxa"/>
            <w:tcPrChange w:id="1551" w:author="Stuart McLarnon" w:date="2025-12-10T12:53:00Z" w16du:dateUtc="2025-12-10T12:53:00Z">
              <w:tcPr>
                <w:tcW w:w="6634" w:type="dxa"/>
                <w:gridSpan w:val="4"/>
              </w:tcPr>
            </w:tcPrChange>
          </w:tcPr>
          <w:p w14:paraId="1B9BCF82"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B0C37" w:rsidRPr="007E0B31" w:rsidRDefault="004B0C37" w:rsidP="004B0C37">
            <w:pPr>
              <w:pStyle w:val="TableArial11"/>
              <w:ind w:left="567" w:hanging="567"/>
              <w:rPr>
                <w:rFonts w:cs="Arial"/>
              </w:rPr>
            </w:pPr>
            <w:r w:rsidRPr="007E0B31">
              <w:rPr>
                <w:rFonts w:cs="Arial"/>
              </w:rPr>
              <w:t>minus:-</w:t>
            </w:r>
          </w:p>
          <w:p w14:paraId="20CE4D0F" w14:textId="099874B8"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B0C37" w:rsidRPr="007E0B31" w:rsidRDefault="004B0C37" w:rsidP="004B0C37">
            <w:pPr>
              <w:pStyle w:val="TableArial11"/>
              <w:ind w:left="567" w:hanging="567"/>
              <w:rPr>
                <w:rFonts w:cs="Arial"/>
              </w:rPr>
            </w:pPr>
            <w:r w:rsidRPr="007E0B31">
              <w:rPr>
                <w:rFonts w:cs="Arial"/>
              </w:rPr>
              <w:t>and, for the purposes of this definition, does not include:-</w:t>
            </w:r>
          </w:p>
          <w:p w14:paraId="2D54BE24"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8C0657" w:rsidRPr="007E0B31" w14:paraId="004C280C" w14:textId="77777777" w:rsidTr="00C60095">
        <w:trPr>
          <w:cantSplit/>
          <w:trPrChange w:id="1552" w:author="Stuart McLarnon" w:date="2025-12-10T12:53:00Z" w16du:dateUtc="2025-12-10T12:53:00Z">
            <w:trPr>
              <w:gridBefore w:val="1"/>
              <w:gridAfter w:val="0"/>
              <w:wAfter w:w="255" w:type="dxa"/>
              <w:cantSplit/>
            </w:trPr>
          </w:trPrChange>
        </w:trPr>
        <w:tc>
          <w:tcPr>
            <w:tcW w:w="2884" w:type="dxa"/>
            <w:tcPrChange w:id="1553" w:author="Stuart McLarnon" w:date="2025-12-10T12:53:00Z" w16du:dateUtc="2025-12-10T12:53:00Z">
              <w:tcPr>
                <w:tcW w:w="2884" w:type="dxa"/>
                <w:gridSpan w:val="3"/>
              </w:tcPr>
            </w:tcPrChange>
          </w:tcPr>
          <w:p w14:paraId="0B2AD2B7" w14:textId="1ADA16A2" w:rsidR="004B0C37" w:rsidRPr="007E0B31" w:rsidRDefault="004B0C37" w:rsidP="004B0C37">
            <w:pPr>
              <w:pStyle w:val="Arial11Bold"/>
              <w:rPr>
                <w:rFonts w:cs="Arial"/>
              </w:rPr>
            </w:pPr>
            <w:r w:rsidRPr="007E0B31">
              <w:rPr>
                <w:rFonts w:cs="Arial"/>
              </w:rPr>
              <w:t>National Electricity Transmission System</w:t>
            </w:r>
            <w:ins w:id="1554" w:author="Stuart McLarnon" w:date="2025-12-10T11:55:00Z" w16du:dateUtc="2025-12-10T11:55:00Z">
              <w:r w:rsidR="008C0657">
                <w:rPr>
                  <w:rFonts w:cs="Arial"/>
                </w:rPr>
                <w:t xml:space="preserve"> (NETS)</w:t>
              </w:r>
            </w:ins>
          </w:p>
        </w:tc>
        <w:tc>
          <w:tcPr>
            <w:tcW w:w="6634" w:type="dxa"/>
            <w:tcPrChange w:id="1555" w:author="Stuart McLarnon" w:date="2025-12-10T12:53:00Z" w16du:dateUtc="2025-12-10T12:53:00Z">
              <w:tcPr>
                <w:tcW w:w="6634" w:type="dxa"/>
                <w:gridSpan w:val="4"/>
              </w:tcPr>
            </w:tcPrChange>
          </w:tcPr>
          <w:p w14:paraId="04E27FC4" w14:textId="77777777" w:rsidR="004B0C37" w:rsidRPr="007E0B31" w:rsidRDefault="004B0C37" w:rsidP="004B0C3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8C0657" w:rsidRPr="007E0B31" w14:paraId="76C1171A" w14:textId="77777777" w:rsidTr="00C60095">
        <w:trPr>
          <w:cantSplit/>
          <w:trPrChange w:id="1556" w:author="Stuart McLarnon" w:date="2025-12-10T12:53:00Z" w16du:dateUtc="2025-12-10T12:53:00Z">
            <w:trPr>
              <w:gridBefore w:val="1"/>
              <w:gridAfter w:val="0"/>
              <w:wAfter w:w="255" w:type="dxa"/>
              <w:cantSplit/>
            </w:trPr>
          </w:trPrChange>
        </w:trPr>
        <w:tc>
          <w:tcPr>
            <w:tcW w:w="2884" w:type="dxa"/>
            <w:tcPrChange w:id="1557" w:author="Stuart McLarnon" w:date="2025-12-10T12:53:00Z" w16du:dateUtc="2025-12-10T12:53:00Z">
              <w:tcPr>
                <w:tcW w:w="2884" w:type="dxa"/>
                <w:gridSpan w:val="3"/>
              </w:tcPr>
            </w:tcPrChange>
          </w:tcPr>
          <w:p w14:paraId="04A8FD6D" w14:textId="77777777" w:rsidR="004B0C37" w:rsidRPr="007E0B31" w:rsidRDefault="004B0C37" w:rsidP="004B0C37">
            <w:pPr>
              <w:pStyle w:val="Arial11Bold"/>
              <w:rPr>
                <w:rFonts w:cs="Arial"/>
              </w:rPr>
            </w:pPr>
            <w:r w:rsidRPr="007E0B31">
              <w:rPr>
                <w:rFonts w:cs="Arial"/>
              </w:rPr>
              <w:t>National Electricity Transmission System Demand</w:t>
            </w:r>
          </w:p>
        </w:tc>
        <w:tc>
          <w:tcPr>
            <w:tcW w:w="6634" w:type="dxa"/>
            <w:tcPrChange w:id="1558" w:author="Stuart McLarnon" w:date="2025-12-10T12:53:00Z" w16du:dateUtc="2025-12-10T12:53:00Z">
              <w:tcPr>
                <w:tcW w:w="6634" w:type="dxa"/>
                <w:gridSpan w:val="4"/>
              </w:tcPr>
            </w:tcPrChange>
          </w:tcPr>
          <w:p w14:paraId="620EE064"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B0C37" w:rsidRPr="007E0B31" w:rsidRDefault="004B0C37" w:rsidP="004B0C37">
            <w:pPr>
              <w:pStyle w:val="TableArial11"/>
              <w:ind w:left="567" w:hanging="567"/>
              <w:rPr>
                <w:rFonts w:cs="Arial"/>
              </w:rPr>
            </w:pPr>
            <w:r w:rsidRPr="007E0B31">
              <w:rPr>
                <w:rFonts w:cs="Arial"/>
              </w:rPr>
              <w:t>and, for the purposes of this definition, includes:-</w:t>
            </w:r>
          </w:p>
          <w:p w14:paraId="7D711860" w14:textId="2BFE9E03" w:rsidR="004B0C37" w:rsidRPr="007E0B31" w:rsidRDefault="004B0C37" w:rsidP="004B0C3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8C0657" w:rsidRPr="007E0B31" w14:paraId="74597BE5" w14:textId="77777777" w:rsidTr="00C60095">
        <w:trPr>
          <w:cantSplit/>
          <w:trPrChange w:id="1559" w:author="Stuart McLarnon" w:date="2025-12-10T12:53:00Z" w16du:dateUtc="2025-12-10T12:53:00Z">
            <w:trPr>
              <w:gridBefore w:val="1"/>
              <w:gridAfter w:val="0"/>
              <w:wAfter w:w="255" w:type="dxa"/>
              <w:cantSplit/>
            </w:trPr>
          </w:trPrChange>
        </w:trPr>
        <w:tc>
          <w:tcPr>
            <w:tcW w:w="2884" w:type="dxa"/>
            <w:tcPrChange w:id="1560" w:author="Stuart McLarnon" w:date="2025-12-10T12:53:00Z" w16du:dateUtc="2025-12-10T12:53:00Z">
              <w:tcPr>
                <w:tcW w:w="2884" w:type="dxa"/>
                <w:gridSpan w:val="3"/>
              </w:tcPr>
            </w:tcPrChange>
          </w:tcPr>
          <w:p w14:paraId="68A046F0" w14:textId="77777777" w:rsidR="004B0C37" w:rsidRPr="007E0B31" w:rsidRDefault="004B0C37" w:rsidP="004B0C37">
            <w:pPr>
              <w:pStyle w:val="Arial11Bold"/>
              <w:rPr>
                <w:rFonts w:cs="Arial"/>
              </w:rPr>
            </w:pPr>
            <w:r w:rsidRPr="007E0B31">
              <w:rPr>
                <w:rFonts w:cs="Arial"/>
              </w:rPr>
              <w:t xml:space="preserve">National Electricity Transmission System Losses </w:t>
            </w:r>
          </w:p>
        </w:tc>
        <w:tc>
          <w:tcPr>
            <w:tcW w:w="6634" w:type="dxa"/>
            <w:tcPrChange w:id="1561" w:author="Stuart McLarnon" w:date="2025-12-10T12:53:00Z" w16du:dateUtc="2025-12-10T12:53:00Z">
              <w:tcPr>
                <w:tcW w:w="6634" w:type="dxa"/>
                <w:gridSpan w:val="4"/>
              </w:tcPr>
            </w:tcPrChange>
          </w:tcPr>
          <w:p w14:paraId="67CE6730" w14:textId="77777777" w:rsidR="004B0C37" w:rsidRPr="007E0B31" w:rsidRDefault="004B0C37" w:rsidP="004B0C3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8C0657" w:rsidRPr="007E0B31" w14:paraId="48376211" w14:textId="77777777" w:rsidTr="00C60095">
        <w:trPr>
          <w:cantSplit/>
          <w:trPrChange w:id="1562" w:author="Stuart McLarnon" w:date="2025-12-10T12:53:00Z" w16du:dateUtc="2025-12-10T12:53:00Z">
            <w:trPr>
              <w:gridBefore w:val="1"/>
              <w:gridAfter w:val="0"/>
              <w:wAfter w:w="255" w:type="dxa"/>
              <w:cantSplit/>
            </w:trPr>
          </w:trPrChange>
        </w:trPr>
        <w:tc>
          <w:tcPr>
            <w:tcW w:w="2884" w:type="dxa"/>
            <w:tcPrChange w:id="1563" w:author="Stuart McLarnon" w:date="2025-12-10T12:53:00Z" w16du:dateUtc="2025-12-10T12:53:00Z">
              <w:tcPr>
                <w:tcW w:w="2884" w:type="dxa"/>
                <w:gridSpan w:val="3"/>
              </w:tcPr>
            </w:tcPrChange>
          </w:tcPr>
          <w:p w14:paraId="27F2E9C4" w14:textId="77777777" w:rsidR="004B0C37" w:rsidRPr="007E0B31" w:rsidDel="00E0556C" w:rsidRDefault="004B0C37" w:rsidP="004B0C37">
            <w:pPr>
              <w:pStyle w:val="Arial11Bold"/>
              <w:rPr>
                <w:rFonts w:cs="Arial"/>
              </w:rPr>
            </w:pPr>
            <w:r w:rsidRPr="007E0B31">
              <w:rPr>
                <w:rFonts w:cs="Arial"/>
              </w:rPr>
              <w:t>National Electricity Transmission System Operator Area</w:t>
            </w:r>
          </w:p>
        </w:tc>
        <w:tc>
          <w:tcPr>
            <w:tcW w:w="6634" w:type="dxa"/>
            <w:tcPrChange w:id="1564" w:author="Stuart McLarnon" w:date="2025-12-10T12:53:00Z" w16du:dateUtc="2025-12-10T12:53:00Z">
              <w:tcPr>
                <w:tcW w:w="6634" w:type="dxa"/>
                <w:gridSpan w:val="4"/>
              </w:tcPr>
            </w:tcPrChange>
          </w:tcPr>
          <w:p w14:paraId="2CFEDB7F" w14:textId="7B04A088" w:rsidR="004B0C37" w:rsidRPr="007E0B31" w:rsidRDefault="004B0C37" w:rsidP="004B0C37">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8C0657" w:rsidRPr="007E0B31" w14:paraId="55416822" w14:textId="77777777" w:rsidTr="00C60095">
        <w:trPr>
          <w:cantSplit/>
          <w:trPrChange w:id="1565" w:author="Stuart McLarnon" w:date="2025-12-10T12:53:00Z" w16du:dateUtc="2025-12-10T12:53:00Z">
            <w:trPr>
              <w:gridBefore w:val="1"/>
              <w:gridAfter w:val="0"/>
              <w:wAfter w:w="255" w:type="dxa"/>
              <w:cantSplit/>
            </w:trPr>
          </w:trPrChange>
        </w:trPr>
        <w:tc>
          <w:tcPr>
            <w:tcW w:w="2884" w:type="dxa"/>
            <w:tcPrChange w:id="1566" w:author="Stuart McLarnon" w:date="2025-12-10T12:53:00Z" w16du:dateUtc="2025-12-10T12:53:00Z">
              <w:tcPr>
                <w:tcW w:w="2884" w:type="dxa"/>
                <w:gridSpan w:val="3"/>
              </w:tcPr>
            </w:tcPrChange>
          </w:tcPr>
          <w:p w14:paraId="0FB9F23B" w14:textId="77777777" w:rsidR="004B0C37" w:rsidRPr="007E0B31" w:rsidRDefault="004B0C37" w:rsidP="004B0C37">
            <w:pPr>
              <w:pStyle w:val="Arial11Bold"/>
              <w:rPr>
                <w:rFonts w:cs="Arial"/>
              </w:rPr>
            </w:pPr>
            <w:r w:rsidRPr="007E0B31">
              <w:rPr>
                <w:rFonts w:cs="Arial"/>
              </w:rPr>
              <w:t>National Electricity Transmission System Study Network Data File</w:t>
            </w:r>
          </w:p>
        </w:tc>
        <w:tc>
          <w:tcPr>
            <w:tcW w:w="6634" w:type="dxa"/>
            <w:tcPrChange w:id="1567" w:author="Stuart McLarnon" w:date="2025-12-10T12:53:00Z" w16du:dateUtc="2025-12-10T12:53:00Z">
              <w:tcPr>
                <w:tcW w:w="6634" w:type="dxa"/>
                <w:gridSpan w:val="4"/>
              </w:tcPr>
            </w:tcPrChange>
          </w:tcPr>
          <w:p w14:paraId="6B8E82EB" w14:textId="1125D6F8" w:rsidR="004B0C37" w:rsidRPr="007E0B31" w:rsidRDefault="004B0C37" w:rsidP="004B0C3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8C0657" w:rsidRPr="007E0B31" w14:paraId="59CB3966" w14:textId="77777777" w:rsidTr="00C60095">
        <w:trPr>
          <w:cantSplit/>
          <w:trPrChange w:id="1568" w:author="Stuart McLarnon" w:date="2025-12-10T12:53:00Z" w16du:dateUtc="2025-12-10T12:53:00Z">
            <w:trPr>
              <w:gridBefore w:val="1"/>
              <w:gridAfter w:val="0"/>
              <w:wAfter w:w="255" w:type="dxa"/>
              <w:cantSplit/>
            </w:trPr>
          </w:trPrChange>
        </w:trPr>
        <w:tc>
          <w:tcPr>
            <w:tcW w:w="2884" w:type="dxa"/>
            <w:tcPrChange w:id="1569" w:author="Stuart McLarnon" w:date="2025-12-10T12:53:00Z" w16du:dateUtc="2025-12-10T12:53:00Z">
              <w:tcPr>
                <w:tcW w:w="2884" w:type="dxa"/>
                <w:gridSpan w:val="3"/>
              </w:tcPr>
            </w:tcPrChange>
          </w:tcPr>
          <w:p w14:paraId="4944B672" w14:textId="77777777" w:rsidR="004B0C37" w:rsidRPr="007E0B31" w:rsidRDefault="004B0C37" w:rsidP="004B0C37">
            <w:pPr>
              <w:pStyle w:val="Arial11Bold"/>
              <w:rPr>
                <w:rFonts w:cs="Arial"/>
              </w:rPr>
            </w:pPr>
            <w:r w:rsidRPr="007E0B31">
              <w:rPr>
                <w:rFonts w:cs="Arial"/>
              </w:rPr>
              <w:t>National Electricity Transmission System Warning</w:t>
            </w:r>
          </w:p>
        </w:tc>
        <w:tc>
          <w:tcPr>
            <w:tcW w:w="6634" w:type="dxa"/>
            <w:tcPrChange w:id="1570" w:author="Stuart McLarnon" w:date="2025-12-10T12:53:00Z" w16du:dateUtc="2025-12-10T12:53:00Z">
              <w:tcPr>
                <w:tcW w:w="6634" w:type="dxa"/>
                <w:gridSpan w:val="4"/>
              </w:tcPr>
            </w:tcPrChange>
          </w:tcPr>
          <w:p w14:paraId="6C1801F0" w14:textId="3FBAE0F4" w:rsidR="004B0C37" w:rsidRPr="007E0B31" w:rsidRDefault="004B0C37" w:rsidP="004B0C3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8C0657" w:rsidRPr="007E0B31" w14:paraId="01E8D3C9" w14:textId="77777777" w:rsidTr="00C60095">
        <w:trPr>
          <w:cantSplit/>
          <w:trPrChange w:id="1571" w:author="Stuart McLarnon" w:date="2025-12-10T12:53:00Z" w16du:dateUtc="2025-12-10T12:53:00Z">
            <w:trPr>
              <w:gridBefore w:val="1"/>
              <w:gridAfter w:val="0"/>
              <w:wAfter w:w="255" w:type="dxa"/>
              <w:cantSplit/>
            </w:trPr>
          </w:trPrChange>
        </w:trPr>
        <w:tc>
          <w:tcPr>
            <w:tcW w:w="2884" w:type="dxa"/>
            <w:tcPrChange w:id="1572" w:author="Stuart McLarnon" w:date="2025-12-10T12:53:00Z" w16du:dateUtc="2025-12-10T12:53:00Z">
              <w:tcPr>
                <w:tcW w:w="2884" w:type="dxa"/>
                <w:gridSpan w:val="3"/>
              </w:tcPr>
            </w:tcPrChange>
          </w:tcPr>
          <w:p w14:paraId="6465F3EA" w14:textId="77777777" w:rsidR="004B0C37" w:rsidRPr="007E0B31" w:rsidRDefault="004B0C37" w:rsidP="004B0C37">
            <w:pPr>
              <w:pStyle w:val="Arial11Bold"/>
              <w:rPr>
                <w:rFonts w:cs="Arial"/>
              </w:rPr>
            </w:pPr>
            <w:r w:rsidRPr="007E0B31">
              <w:rPr>
                <w:rFonts w:cs="Arial"/>
              </w:rPr>
              <w:lastRenderedPageBreak/>
              <w:t xml:space="preserve">National Electricity Transmission System Warning - Demand Control Imminent </w:t>
            </w:r>
          </w:p>
        </w:tc>
        <w:tc>
          <w:tcPr>
            <w:tcW w:w="6634" w:type="dxa"/>
            <w:tcPrChange w:id="1573" w:author="Stuart McLarnon" w:date="2025-12-10T12:53:00Z" w16du:dateUtc="2025-12-10T12:53:00Z">
              <w:tcPr>
                <w:tcW w:w="6634" w:type="dxa"/>
                <w:gridSpan w:val="4"/>
              </w:tcPr>
            </w:tcPrChange>
          </w:tcPr>
          <w:p w14:paraId="364B4D7F" w14:textId="1DE41AB1"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8C0657" w:rsidRPr="007E0B31" w14:paraId="5619AA14" w14:textId="77777777" w:rsidTr="00C60095">
        <w:trPr>
          <w:cantSplit/>
          <w:trPrChange w:id="1574" w:author="Stuart McLarnon" w:date="2025-12-10T12:53:00Z" w16du:dateUtc="2025-12-10T12:53:00Z">
            <w:trPr>
              <w:gridBefore w:val="1"/>
              <w:gridAfter w:val="0"/>
              <w:wAfter w:w="255" w:type="dxa"/>
              <w:cantSplit/>
            </w:trPr>
          </w:trPrChange>
        </w:trPr>
        <w:tc>
          <w:tcPr>
            <w:tcW w:w="2884" w:type="dxa"/>
            <w:tcPrChange w:id="1575" w:author="Stuart McLarnon" w:date="2025-12-10T12:53:00Z" w16du:dateUtc="2025-12-10T12:53:00Z">
              <w:tcPr>
                <w:tcW w:w="2884" w:type="dxa"/>
                <w:gridSpan w:val="3"/>
              </w:tcPr>
            </w:tcPrChange>
          </w:tcPr>
          <w:p w14:paraId="32EB5FAD" w14:textId="77777777" w:rsidR="004B0C37" w:rsidRPr="007E0B31" w:rsidRDefault="004B0C37" w:rsidP="004B0C37">
            <w:pPr>
              <w:pStyle w:val="Arial11Bold"/>
              <w:rPr>
                <w:rFonts w:cs="Arial"/>
              </w:rPr>
            </w:pPr>
            <w:r w:rsidRPr="007E0B31">
              <w:rPr>
                <w:rFonts w:cs="Arial"/>
              </w:rPr>
              <w:t>National Electricity Transmission System Warning - Electricity Margin Notice</w:t>
            </w:r>
          </w:p>
        </w:tc>
        <w:tc>
          <w:tcPr>
            <w:tcW w:w="6634" w:type="dxa"/>
            <w:tcPrChange w:id="1576" w:author="Stuart McLarnon" w:date="2025-12-10T12:53:00Z" w16du:dateUtc="2025-12-10T12:53:00Z">
              <w:tcPr>
                <w:tcW w:w="6634" w:type="dxa"/>
                <w:gridSpan w:val="4"/>
              </w:tcPr>
            </w:tcPrChange>
          </w:tcPr>
          <w:p w14:paraId="0AC22BDE" w14:textId="108F5E71" w:rsidR="004B0C37" w:rsidRPr="007E0B31" w:rsidRDefault="004B0C37" w:rsidP="004B0C3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8C0657" w:rsidRPr="00333F56" w14:paraId="63F60E1D" w14:textId="77777777" w:rsidTr="00C60095">
        <w:trPr>
          <w:cantSplit/>
          <w:trPrChange w:id="1577"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1578"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69FE78DB" w14:textId="0CCC7CDC" w:rsidR="004B0C37" w:rsidRPr="00333F56" w:rsidRDefault="004B0C37" w:rsidP="004B0C3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Change w:id="1579"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626F53FD" w14:textId="5ED02276" w:rsidR="004B0C37" w:rsidRPr="00333F5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8C0657" w:rsidRPr="007E0B31" w14:paraId="799F5D77" w14:textId="77777777" w:rsidTr="00C60095">
        <w:trPr>
          <w:cantSplit/>
          <w:trPrChange w:id="1580" w:author="Stuart McLarnon" w:date="2025-12-10T12:53:00Z" w16du:dateUtc="2025-12-10T12:53:00Z">
            <w:trPr>
              <w:gridBefore w:val="1"/>
              <w:gridAfter w:val="0"/>
              <w:wAfter w:w="255" w:type="dxa"/>
              <w:cantSplit/>
            </w:trPr>
          </w:trPrChange>
        </w:trPr>
        <w:tc>
          <w:tcPr>
            <w:tcW w:w="2884" w:type="dxa"/>
            <w:tcPrChange w:id="1581" w:author="Stuart McLarnon" w:date="2025-12-10T12:53:00Z" w16du:dateUtc="2025-12-10T12:53:00Z">
              <w:tcPr>
                <w:tcW w:w="2884" w:type="dxa"/>
                <w:gridSpan w:val="3"/>
              </w:tcPr>
            </w:tcPrChange>
          </w:tcPr>
          <w:p w14:paraId="77FD5C8F" w14:textId="77777777" w:rsidR="004B0C37" w:rsidRPr="007E0B31" w:rsidRDefault="004B0C37" w:rsidP="004B0C37">
            <w:pPr>
              <w:pStyle w:val="Arial11Bold"/>
              <w:rPr>
                <w:rFonts w:cs="Arial"/>
              </w:rPr>
            </w:pPr>
            <w:r w:rsidRPr="007E0B31">
              <w:rPr>
                <w:rFonts w:cs="Arial"/>
              </w:rPr>
              <w:t xml:space="preserve">National Electricity Transmission System Warning - High Risk of Demand Reduction </w:t>
            </w:r>
          </w:p>
        </w:tc>
        <w:tc>
          <w:tcPr>
            <w:tcW w:w="6634" w:type="dxa"/>
            <w:tcPrChange w:id="1582" w:author="Stuart McLarnon" w:date="2025-12-10T12:53:00Z" w16du:dateUtc="2025-12-10T12:53:00Z">
              <w:tcPr>
                <w:tcW w:w="6634" w:type="dxa"/>
                <w:gridSpan w:val="4"/>
              </w:tcPr>
            </w:tcPrChange>
          </w:tcPr>
          <w:p w14:paraId="4DD4D940" w14:textId="77777777"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8C0657" w:rsidRPr="005C32A6" w14:paraId="11604B47" w14:textId="77777777" w:rsidTr="00C60095">
        <w:trPr>
          <w:cantSplit/>
          <w:trPrChange w:id="1583"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1584"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6F28DA7A" w14:textId="5F2347CE" w:rsidR="004B0C37" w:rsidRPr="005C32A6" w:rsidRDefault="004B0C37" w:rsidP="004B0C3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Change w:id="1585"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2BC3CB70" w14:textId="561ECE80" w:rsidR="004B0C37" w:rsidRPr="005C32A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8C0657" w:rsidRPr="007E0B31" w14:paraId="363916FF" w14:textId="77777777" w:rsidTr="00C60095">
        <w:trPr>
          <w:cantSplit/>
          <w:trPrChange w:id="1586" w:author="Stuart McLarnon" w:date="2025-12-10T12:53:00Z" w16du:dateUtc="2025-12-10T12:53:00Z">
            <w:trPr>
              <w:gridBefore w:val="1"/>
              <w:gridAfter w:val="0"/>
              <w:wAfter w:w="255" w:type="dxa"/>
              <w:cantSplit/>
            </w:trPr>
          </w:trPrChange>
        </w:trPr>
        <w:tc>
          <w:tcPr>
            <w:tcW w:w="2884" w:type="dxa"/>
            <w:tcPrChange w:id="1587" w:author="Stuart McLarnon" w:date="2025-12-10T12:53:00Z" w16du:dateUtc="2025-12-10T12:53:00Z">
              <w:tcPr>
                <w:tcW w:w="2884" w:type="dxa"/>
                <w:gridSpan w:val="3"/>
              </w:tcPr>
            </w:tcPrChange>
          </w:tcPr>
          <w:p w14:paraId="79FD6F69" w14:textId="291AFEB3" w:rsidR="004B0C37" w:rsidRPr="00F82697" w:rsidRDefault="004B0C37" w:rsidP="004B0C3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B0C37" w:rsidRPr="007E0B31" w:rsidRDefault="004B0C37" w:rsidP="004B0C3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Change w:id="1588" w:author="Stuart McLarnon" w:date="2025-12-10T12:53:00Z" w16du:dateUtc="2025-12-10T12:53:00Z">
              <w:tcPr>
                <w:tcW w:w="6634" w:type="dxa"/>
                <w:gridSpan w:val="4"/>
              </w:tcPr>
            </w:tcPrChange>
          </w:tcPr>
          <w:p w14:paraId="06AD022C" w14:textId="0A6972F0" w:rsidR="004B0C37" w:rsidRPr="007E0B31" w:rsidRDefault="004B0C37" w:rsidP="004B0C3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8C0657" w:rsidRPr="007E0B31" w14:paraId="54897286" w14:textId="77777777" w:rsidTr="00C60095">
        <w:trPr>
          <w:cantSplit/>
          <w:trPrChange w:id="1589" w:author="Stuart McLarnon" w:date="2025-12-10T12:53:00Z" w16du:dateUtc="2025-12-10T12:53:00Z">
            <w:trPr>
              <w:gridBefore w:val="1"/>
              <w:gridAfter w:val="0"/>
              <w:wAfter w:w="255" w:type="dxa"/>
              <w:cantSplit/>
            </w:trPr>
          </w:trPrChange>
        </w:trPr>
        <w:tc>
          <w:tcPr>
            <w:tcW w:w="2884" w:type="dxa"/>
            <w:tcPrChange w:id="1590" w:author="Stuart McLarnon" w:date="2025-12-10T12:53:00Z" w16du:dateUtc="2025-12-10T12:53:00Z">
              <w:tcPr>
                <w:tcW w:w="2884" w:type="dxa"/>
                <w:gridSpan w:val="3"/>
              </w:tcPr>
            </w:tcPrChange>
          </w:tcPr>
          <w:p w14:paraId="319EB794" w14:textId="77777777" w:rsidR="004B0C37" w:rsidRPr="007E0B31" w:rsidRDefault="004B0C37" w:rsidP="004B0C37">
            <w:pPr>
              <w:pStyle w:val="Arial11Bold"/>
              <w:rPr>
                <w:rFonts w:cs="Arial"/>
              </w:rPr>
            </w:pPr>
            <w:r w:rsidRPr="007E0B31">
              <w:rPr>
                <w:rFonts w:cs="Arial"/>
              </w:rPr>
              <w:t>National Electricity Transmission System Warning - Risk of System Disturbance</w:t>
            </w:r>
          </w:p>
        </w:tc>
        <w:tc>
          <w:tcPr>
            <w:tcW w:w="6634" w:type="dxa"/>
            <w:tcPrChange w:id="1591" w:author="Stuart McLarnon" w:date="2025-12-10T12:53:00Z" w16du:dateUtc="2025-12-10T12:53:00Z">
              <w:tcPr>
                <w:tcW w:w="6634" w:type="dxa"/>
                <w:gridSpan w:val="4"/>
              </w:tcPr>
            </w:tcPrChange>
          </w:tcPr>
          <w:p w14:paraId="30F57B56" w14:textId="6726D14B"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8C0657" w:rsidRPr="007E0B31" w14:paraId="41B7C8BE" w14:textId="77777777" w:rsidTr="00C60095">
        <w:trPr>
          <w:cantSplit/>
          <w:trPrChange w:id="1592" w:author="Stuart McLarnon" w:date="2025-12-10T12:53:00Z" w16du:dateUtc="2025-12-10T12:53:00Z">
            <w:trPr>
              <w:gridBefore w:val="1"/>
              <w:gridAfter w:val="0"/>
              <w:wAfter w:w="255" w:type="dxa"/>
              <w:cantSplit/>
            </w:trPr>
          </w:trPrChange>
        </w:trPr>
        <w:tc>
          <w:tcPr>
            <w:tcW w:w="2884" w:type="dxa"/>
            <w:tcPrChange w:id="1593" w:author="Stuart McLarnon" w:date="2025-12-10T12:53:00Z" w16du:dateUtc="2025-12-10T12:53:00Z">
              <w:tcPr>
                <w:tcW w:w="2884" w:type="dxa"/>
                <w:gridSpan w:val="3"/>
              </w:tcPr>
            </w:tcPrChange>
          </w:tcPr>
          <w:p w14:paraId="6202E479" w14:textId="7629FE16" w:rsidR="004B0C37" w:rsidRPr="007E0B31" w:rsidRDefault="004B0C37" w:rsidP="004B0C3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Change w:id="1594" w:author="Stuart McLarnon" w:date="2025-12-10T12:53:00Z" w16du:dateUtc="2025-12-10T12:53:00Z">
              <w:tcPr>
                <w:tcW w:w="6634" w:type="dxa"/>
                <w:gridSpan w:val="4"/>
              </w:tcPr>
            </w:tcPrChange>
          </w:tcPr>
          <w:p w14:paraId="2403D2B9" w14:textId="20C8455E" w:rsidR="004B0C37" w:rsidRPr="007E0B31" w:rsidRDefault="004B0C37" w:rsidP="004B0C3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8C0657" w:rsidRPr="00D87988" w14:paraId="5811779F" w14:textId="77777777" w:rsidTr="00C60095">
        <w:trPr>
          <w:cantSplit/>
          <w:ins w:id="1595" w:author="Stuart McLarnon" w:date="2025-12-10T11:55:00Z"/>
          <w:trPrChange w:id="1596"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1597"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7F285AE8" w14:textId="77777777" w:rsidR="008C0657" w:rsidRPr="00D87988" w:rsidRDefault="008C0657" w:rsidP="00F150CA">
            <w:pPr>
              <w:pStyle w:val="Arial11Bold"/>
              <w:rPr>
                <w:ins w:id="1598" w:author="Stuart McLarnon" w:date="2025-12-10T11:55:00Z" w16du:dateUtc="2025-12-10T11:55:00Z"/>
                <w:rFonts w:cs="Arial"/>
                <w:bCs/>
              </w:rPr>
            </w:pPr>
            <w:ins w:id="1599" w:author="Stuart McLarnon" w:date="2025-12-10T11:55:00Z" w16du:dateUtc="2025-12-10T11:55:00Z">
              <w:r w:rsidRPr="009D62AD">
                <w:rPr>
                  <w:rFonts w:cs="Arial"/>
                  <w:bCs/>
                  <w:snapToGrid/>
                  <w:lang w:eastAsia="en-GB"/>
                </w:rPr>
                <w:t>NETS PSM</w:t>
              </w:r>
            </w:ins>
          </w:p>
        </w:tc>
        <w:tc>
          <w:tcPr>
            <w:tcW w:w="6634" w:type="dxa"/>
            <w:tcBorders>
              <w:top w:val="single" w:sz="4" w:space="0" w:color="auto"/>
              <w:left w:val="single" w:sz="4" w:space="0" w:color="auto"/>
              <w:bottom w:val="single" w:sz="4" w:space="0" w:color="auto"/>
              <w:right w:val="single" w:sz="4" w:space="0" w:color="auto"/>
            </w:tcBorders>
            <w:tcPrChange w:id="1600"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4A346B9E" w14:textId="77777777" w:rsidR="008C0657" w:rsidRPr="00D87988" w:rsidRDefault="008C0657" w:rsidP="00F150CA">
            <w:pPr>
              <w:pStyle w:val="TableArial11"/>
              <w:rPr>
                <w:ins w:id="1601" w:author="Stuart McLarnon" w:date="2025-12-10T11:55:00Z" w16du:dateUtc="2025-12-10T11:55:00Z"/>
                <w:rFonts w:cs="Arial"/>
              </w:rPr>
            </w:pPr>
            <w:ins w:id="1602" w:author="Stuart McLarnon" w:date="2025-12-10T11:55:00Z" w16du:dateUtc="2025-12-10T11:55:00Z">
              <w:r w:rsidRPr="009D62AD">
                <w:rPr>
                  <w:rFonts w:cs="Arial"/>
                  <w:snapToGrid/>
                  <w:lang w:eastAsia="en-GB"/>
                </w:rPr>
                <w:t xml:space="preserve">A </w:t>
              </w:r>
              <w:r w:rsidRPr="009D62AD">
                <w:rPr>
                  <w:rFonts w:cs="Arial"/>
                  <w:b/>
                  <w:bCs/>
                  <w:snapToGrid/>
                  <w:lang w:eastAsia="en-GB"/>
                </w:rPr>
                <w:t xml:space="preserve">PSM </w:t>
              </w:r>
              <w:r w:rsidRPr="009D62AD">
                <w:rPr>
                  <w:rFonts w:cs="Arial"/>
                  <w:snapToGrid/>
                  <w:lang w:eastAsia="en-GB"/>
                </w:rPr>
                <w:t>with the scope as set out in PC.10.4</w:t>
              </w:r>
              <w:r>
                <w:rPr>
                  <w:rFonts w:cs="Arial"/>
                  <w:snapToGrid/>
                  <w:lang w:eastAsia="en-GB"/>
                </w:rPr>
                <w:t>.</w:t>
              </w:r>
            </w:ins>
          </w:p>
        </w:tc>
      </w:tr>
      <w:tr w:rsidR="008C0657" w14:paraId="1E7B1355" w14:textId="77777777" w:rsidTr="00C60095">
        <w:trPr>
          <w:cantSplit/>
          <w:trHeight w:val="300"/>
          <w:trPrChange w:id="1603" w:author="Stuart McLarnon" w:date="2025-12-10T12:53:00Z" w16du:dateUtc="2025-12-10T12:53:00Z">
            <w:trPr>
              <w:gridBefore w:val="1"/>
              <w:gridAfter w:val="0"/>
              <w:wAfter w:w="255" w:type="dxa"/>
              <w:cantSplit/>
              <w:trHeight w:val="300"/>
            </w:trPr>
          </w:trPrChange>
        </w:trPr>
        <w:tc>
          <w:tcPr>
            <w:tcW w:w="2884" w:type="dxa"/>
            <w:tcPrChange w:id="1604" w:author="Stuart McLarnon" w:date="2025-12-10T12:53:00Z" w16du:dateUtc="2025-12-10T12:53:00Z">
              <w:tcPr>
                <w:tcW w:w="2884" w:type="dxa"/>
                <w:gridSpan w:val="3"/>
              </w:tcPr>
            </w:tcPrChange>
          </w:tcPr>
          <w:p w14:paraId="47723749" w14:textId="1AEEBE51" w:rsidR="004B0C37" w:rsidRDefault="004B0C37" w:rsidP="004B0C37">
            <w:pPr>
              <w:pStyle w:val="Arial11Bold"/>
              <w:rPr>
                <w:rFonts w:cs="Arial"/>
              </w:rPr>
            </w:pPr>
            <w:r w:rsidRPr="38E6A229">
              <w:rPr>
                <w:rFonts w:cs="Arial"/>
              </w:rPr>
              <w:t>National Energy System Operator or NESO</w:t>
            </w:r>
          </w:p>
        </w:tc>
        <w:tc>
          <w:tcPr>
            <w:tcW w:w="6634" w:type="dxa"/>
            <w:tcPrChange w:id="1605" w:author="Stuart McLarnon" w:date="2025-12-10T12:53:00Z" w16du:dateUtc="2025-12-10T12:53:00Z">
              <w:tcPr>
                <w:tcW w:w="6634" w:type="dxa"/>
                <w:gridSpan w:val="4"/>
              </w:tcPr>
            </w:tcPrChange>
          </w:tcPr>
          <w:p w14:paraId="69C47B60" w14:textId="6E6B8941" w:rsidR="004B0C37" w:rsidRDefault="004B0C37" w:rsidP="004B0C37">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8C0657" w:rsidRPr="007E0B31" w14:paraId="063EB174" w14:textId="77777777" w:rsidTr="00C60095">
        <w:trPr>
          <w:cantSplit/>
          <w:trPrChange w:id="1606" w:author="Stuart McLarnon" w:date="2025-12-10T12:53:00Z" w16du:dateUtc="2025-12-10T12:53:00Z">
            <w:trPr>
              <w:gridBefore w:val="1"/>
              <w:gridAfter w:val="0"/>
              <w:wAfter w:w="255" w:type="dxa"/>
              <w:cantSplit/>
            </w:trPr>
          </w:trPrChange>
        </w:trPr>
        <w:tc>
          <w:tcPr>
            <w:tcW w:w="2884" w:type="dxa"/>
            <w:tcPrChange w:id="1607" w:author="Stuart McLarnon" w:date="2025-12-10T12:53:00Z" w16du:dateUtc="2025-12-10T12:53:00Z">
              <w:tcPr>
                <w:tcW w:w="2884" w:type="dxa"/>
                <w:gridSpan w:val="3"/>
              </w:tcPr>
            </w:tcPrChange>
          </w:tcPr>
          <w:p w14:paraId="37FB682E" w14:textId="77777777" w:rsidR="004B0C37" w:rsidRPr="007E0B31" w:rsidRDefault="004B0C37" w:rsidP="004B0C37">
            <w:pPr>
              <w:pStyle w:val="Arial11Bold"/>
              <w:rPr>
                <w:rFonts w:cs="Arial"/>
              </w:rPr>
            </w:pPr>
            <w:r w:rsidRPr="007E0B31">
              <w:rPr>
                <w:rFonts w:cs="Arial"/>
              </w:rPr>
              <w:t>Network Data</w:t>
            </w:r>
          </w:p>
        </w:tc>
        <w:tc>
          <w:tcPr>
            <w:tcW w:w="6634" w:type="dxa"/>
            <w:tcPrChange w:id="1608" w:author="Stuart McLarnon" w:date="2025-12-10T12:53:00Z" w16du:dateUtc="2025-12-10T12:53:00Z">
              <w:tcPr>
                <w:tcW w:w="6634" w:type="dxa"/>
                <w:gridSpan w:val="4"/>
              </w:tcPr>
            </w:tcPrChange>
          </w:tcPr>
          <w:p w14:paraId="42D87CF6" w14:textId="4D7C3B7B" w:rsidR="004B0C37" w:rsidRPr="007E0B31" w:rsidRDefault="004B0C37" w:rsidP="004B0C3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as listed in Part 3 of the Appendix</w:t>
            </w:r>
            <w:ins w:id="1609" w:author="Stuart McLarnon" w:date="2025-12-10T11:56:00Z" w16du:dateUtc="2025-12-10T11:56:00Z">
              <w:r w:rsidR="008C0657">
                <w:rPr>
                  <w:rFonts w:cs="Arial"/>
                </w:rPr>
                <w:t xml:space="preserve"> A</w:t>
              </w:r>
            </w:ins>
            <w:r w:rsidRPr="007E0B31">
              <w:rPr>
                <w:rFonts w:cs="Arial"/>
              </w:rPr>
              <w:t xml:space="preserve"> to the </w:t>
            </w:r>
            <w:r w:rsidRPr="008C0657">
              <w:rPr>
                <w:rFonts w:cs="Arial"/>
                <w:bCs/>
                <w:rPrChange w:id="1610" w:author="Stuart McLarnon" w:date="2025-12-10T11:57:00Z" w16du:dateUtc="2025-12-10T11:57:00Z">
                  <w:rPr>
                    <w:rFonts w:cs="Arial"/>
                    <w:b/>
                  </w:rPr>
                </w:rPrChange>
              </w:rPr>
              <w:t>PC</w:t>
            </w:r>
            <w:ins w:id="1611" w:author="Stuart McLarnon" w:date="2025-12-10T11:56:00Z" w16du:dateUtc="2025-12-10T11:56:00Z">
              <w:r w:rsidR="008C0657">
                <w:rPr>
                  <w:rFonts w:cs="Arial"/>
                  <w:b/>
                </w:rPr>
                <w:t xml:space="preserve"> or </w:t>
              </w:r>
              <w:r w:rsidR="008C0657" w:rsidRPr="008C0657">
                <w:rPr>
                  <w:rFonts w:cs="Arial"/>
                  <w:bCs/>
                  <w:rPrChange w:id="1612" w:author="Stuart McLarnon" w:date="2025-12-10T11:57:00Z" w16du:dateUtc="2025-12-10T11:57:00Z">
                    <w:rPr>
                      <w:rFonts w:cs="Arial"/>
                      <w:b/>
                    </w:rPr>
                  </w:rPrChange>
                </w:rPr>
                <w:t>PC.10 as appropriate</w:t>
              </w:r>
            </w:ins>
            <w:r w:rsidRPr="007E0B31">
              <w:rPr>
                <w:rFonts w:cs="Arial"/>
              </w:rPr>
              <w:t>.</w:t>
            </w:r>
          </w:p>
        </w:tc>
      </w:tr>
      <w:tr w:rsidR="008C0657" w:rsidRPr="007E0B31" w14:paraId="5CCE23CF" w14:textId="77777777" w:rsidTr="00C60095">
        <w:trPr>
          <w:cantSplit/>
          <w:trPrChange w:id="1613" w:author="Stuart McLarnon" w:date="2025-12-10T12:53:00Z" w16du:dateUtc="2025-12-10T12:53:00Z">
            <w:trPr>
              <w:gridBefore w:val="1"/>
              <w:gridAfter w:val="0"/>
              <w:wAfter w:w="255" w:type="dxa"/>
              <w:cantSplit/>
            </w:trPr>
          </w:trPrChange>
        </w:trPr>
        <w:tc>
          <w:tcPr>
            <w:tcW w:w="2884" w:type="dxa"/>
            <w:tcPrChange w:id="1614" w:author="Stuart McLarnon" w:date="2025-12-10T12:53:00Z" w16du:dateUtc="2025-12-10T12:53:00Z">
              <w:tcPr>
                <w:tcW w:w="2884" w:type="dxa"/>
                <w:gridSpan w:val="3"/>
              </w:tcPr>
            </w:tcPrChange>
          </w:tcPr>
          <w:p w14:paraId="32A9362E" w14:textId="66E2C1A5" w:rsidR="004B0C37" w:rsidRPr="00012DF8" w:rsidRDefault="004B0C37" w:rsidP="004B0C37">
            <w:pPr>
              <w:pStyle w:val="Arial11Bold"/>
              <w:rPr>
                <w:rFonts w:cs="Arial"/>
              </w:rPr>
            </w:pPr>
            <w:r w:rsidRPr="002510FF">
              <w:rPr>
                <w:rFonts w:cs="Arial"/>
              </w:rPr>
              <w:lastRenderedPageBreak/>
              <w:t>Network Frequency Perturbation Plot</w:t>
            </w:r>
          </w:p>
        </w:tc>
        <w:tc>
          <w:tcPr>
            <w:tcW w:w="6634" w:type="dxa"/>
            <w:tcPrChange w:id="1615" w:author="Stuart McLarnon" w:date="2025-12-10T12:53:00Z" w16du:dateUtc="2025-12-10T12:53:00Z">
              <w:tcPr>
                <w:tcW w:w="6634" w:type="dxa"/>
                <w:gridSpan w:val="4"/>
              </w:tcPr>
            </w:tcPrChange>
          </w:tcPr>
          <w:p w14:paraId="242BB7C1" w14:textId="77777777" w:rsidR="004B0C37" w:rsidRPr="002510FF" w:rsidRDefault="004B0C37" w:rsidP="004B0C37">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B0C37" w:rsidRPr="002510FF" w:rsidRDefault="004B0C37" w:rsidP="004B0C37">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B0C37" w:rsidRPr="002510FF" w:rsidRDefault="004B0C37" w:rsidP="004B0C37">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B0C37" w:rsidRPr="00012DF8" w:rsidRDefault="004B0C37" w:rsidP="004B0C37">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8C0657" w:rsidRPr="007E0B31" w14:paraId="110E5A97" w14:textId="77777777" w:rsidTr="00C60095">
        <w:trPr>
          <w:cantSplit/>
          <w:trPrChange w:id="1616" w:author="Stuart McLarnon" w:date="2025-12-10T12:53:00Z" w16du:dateUtc="2025-12-10T12:53:00Z">
            <w:trPr>
              <w:gridBefore w:val="1"/>
              <w:gridAfter w:val="0"/>
              <w:wAfter w:w="255" w:type="dxa"/>
              <w:cantSplit/>
            </w:trPr>
          </w:trPrChange>
        </w:trPr>
        <w:tc>
          <w:tcPr>
            <w:tcW w:w="2884" w:type="dxa"/>
            <w:tcPrChange w:id="1617" w:author="Stuart McLarnon" w:date="2025-12-10T12:53:00Z" w16du:dateUtc="2025-12-10T12:53:00Z">
              <w:tcPr>
                <w:tcW w:w="2884" w:type="dxa"/>
                <w:gridSpan w:val="3"/>
              </w:tcPr>
            </w:tcPrChange>
          </w:tcPr>
          <w:p w14:paraId="470DA843" w14:textId="771D09CC" w:rsidR="004B0C37" w:rsidRPr="00AE104B" w:rsidRDefault="004B0C37" w:rsidP="004B0C37">
            <w:pPr>
              <w:pStyle w:val="Arial11Bold"/>
              <w:rPr>
                <w:rFonts w:cs="Arial"/>
              </w:rPr>
            </w:pPr>
            <w:r w:rsidRPr="00AE104B">
              <w:rPr>
                <w:rFonts w:cs="Arial"/>
              </w:rPr>
              <w:t>Network Gas Supply Emergency</w:t>
            </w:r>
          </w:p>
        </w:tc>
        <w:tc>
          <w:tcPr>
            <w:tcW w:w="6634" w:type="dxa"/>
            <w:tcPrChange w:id="1618" w:author="Stuart McLarnon" w:date="2025-12-10T12:53:00Z" w16du:dateUtc="2025-12-10T12:53:00Z">
              <w:tcPr>
                <w:tcW w:w="6634" w:type="dxa"/>
                <w:gridSpan w:val="4"/>
              </w:tcPr>
            </w:tcPrChange>
          </w:tcPr>
          <w:p w14:paraId="71FCF9F7" w14:textId="300DD61D" w:rsidR="004B0C37" w:rsidRPr="00AE104B" w:rsidRDefault="004B0C37" w:rsidP="004B0C37">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8C0657" w:rsidRPr="007E0B31" w14:paraId="50F13394" w14:textId="77777777" w:rsidTr="00C60095">
        <w:trPr>
          <w:cantSplit/>
          <w:trPrChange w:id="1619" w:author="Stuart McLarnon" w:date="2025-12-10T12:53:00Z" w16du:dateUtc="2025-12-10T12:53:00Z">
            <w:trPr>
              <w:gridBefore w:val="1"/>
              <w:gridAfter w:val="0"/>
              <w:wAfter w:w="255" w:type="dxa"/>
              <w:cantSplit/>
            </w:trPr>
          </w:trPrChange>
        </w:trPr>
        <w:tc>
          <w:tcPr>
            <w:tcW w:w="2884" w:type="dxa"/>
            <w:tcPrChange w:id="1620" w:author="Stuart McLarnon" w:date="2025-12-10T12:53:00Z" w16du:dateUtc="2025-12-10T12:53:00Z">
              <w:tcPr>
                <w:tcW w:w="2884" w:type="dxa"/>
                <w:gridSpan w:val="3"/>
              </w:tcPr>
            </w:tcPrChange>
          </w:tcPr>
          <w:p w14:paraId="2E2A5894" w14:textId="77777777" w:rsidR="004B0C37" w:rsidRPr="007E0B31" w:rsidRDefault="004B0C37" w:rsidP="004B0C37">
            <w:pPr>
              <w:pStyle w:val="Arial11Bold"/>
              <w:rPr>
                <w:rFonts w:cs="Arial"/>
              </w:rPr>
            </w:pPr>
            <w:r w:rsidRPr="007E0B31">
              <w:rPr>
                <w:rFonts w:cs="Arial"/>
              </w:rPr>
              <w:t>Network Operator</w:t>
            </w:r>
          </w:p>
        </w:tc>
        <w:tc>
          <w:tcPr>
            <w:tcW w:w="6634" w:type="dxa"/>
            <w:tcPrChange w:id="1621" w:author="Stuart McLarnon" w:date="2025-12-10T12:53:00Z" w16du:dateUtc="2025-12-10T12:53:00Z">
              <w:tcPr>
                <w:tcW w:w="6634" w:type="dxa"/>
                <w:gridSpan w:val="4"/>
              </w:tcPr>
            </w:tcPrChange>
          </w:tcPr>
          <w:p w14:paraId="2994EA67" w14:textId="77777777" w:rsidR="004B0C37" w:rsidRPr="007E0B31" w:rsidRDefault="004B0C37" w:rsidP="004B0C37">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8C0657" w:rsidRPr="007E0B31" w14:paraId="7261B1B3" w14:textId="77777777" w:rsidTr="00C60095">
        <w:trPr>
          <w:cantSplit/>
          <w:trPrChange w:id="1622" w:author="Stuart McLarnon" w:date="2025-12-10T12:53:00Z" w16du:dateUtc="2025-12-10T12:53:00Z">
            <w:trPr>
              <w:gridBefore w:val="1"/>
              <w:gridAfter w:val="0"/>
              <w:wAfter w:w="255" w:type="dxa"/>
              <w:cantSplit/>
            </w:trPr>
          </w:trPrChange>
        </w:trPr>
        <w:tc>
          <w:tcPr>
            <w:tcW w:w="2884" w:type="dxa"/>
            <w:tcPrChange w:id="1623" w:author="Stuart McLarnon" w:date="2025-12-10T12:53:00Z" w16du:dateUtc="2025-12-10T12:53:00Z">
              <w:tcPr>
                <w:tcW w:w="2884" w:type="dxa"/>
                <w:gridSpan w:val="3"/>
              </w:tcPr>
            </w:tcPrChange>
          </w:tcPr>
          <w:p w14:paraId="6140C6D1" w14:textId="78E67F2C" w:rsidR="004B0C37" w:rsidRPr="00803955" w:rsidRDefault="004B0C37" w:rsidP="004B0C37">
            <w:pPr>
              <w:pStyle w:val="Arial11Bold"/>
              <w:rPr>
                <w:rFonts w:cs="Arial"/>
              </w:rPr>
            </w:pPr>
            <w:r w:rsidRPr="00803955">
              <w:rPr>
                <w:rFonts w:cs="Arial"/>
              </w:rPr>
              <w:t>NGET</w:t>
            </w:r>
          </w:p>
        </w:tc>
        <w:tc>
          <w:tcPr>
            <w:tcW w:w="6634" w:type="dxa"/>
            <w:tcPrChange w:id="1624" w:author="Stuart McLarnon" w:date="2025-12-10T12:53:00Z" w16du:dateUtc="2025-12-10T12:53:00Z">
              <w:tcPr>
                <w:tcW w:w="6634" w:type="dxa"/>
                <w:gridSpan w:val="4"/>
              </w:tcPr>
            </w:tcPrChange>
          </w:tcPr>
          <w:p w14:paraId="0D182575" w14:textId="7BBDF97A" w:rsidR="004B0C37" w:rsidRPr="007E0B31" w:rsidRDefault="004B0C37" w:rsidP="004B0C37">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8C0657" w:rsidRPr="007E0B31" w14:paraId="604B5261" w14:textId="77777777" w:rsidTr="00C60095">
        <w:trPr>
          <w:cantSplit/>
          <w:trPrChange w:id="1625" w:author="Stuart McLarnon" w:date="2025-12-10T12:53:00Z" w16du:dateUtc="2025-12-10T12:53:00Z">
            <w:trPr>
              <w:gridBefore w:val="1"/>
              <w:gridAfter w:val="0"/>
              <w:wAfter w:w="255" w:type="dxa"/>
              <w:cantSplit/>
            </w:trPr>
          </w:trPrChange>
        </w:trPr>
        <w:tc>
          <w:tcPr>
            <w:tcW w:w="2884" w:type="dxa"/>
            <w:tcPrChange w:id="1626" w:author="Stuart McLarnon" w:date="2025-12-10T12:53:00Z" w16du:dateUtc="2025-12-10T12:53:00Z">
              <w:tcPr>
                <w:tcW w:w="2884" w:type="dxa"/>
                <w:gridSpan w:val="3"/>
              </w:tcPr>
            </w:tcPrChange>
          </w:tcPr>
          <w:p w14:paraId="2623F54E" w14:textId="01991352" w:rsidR="004B0C37" w:rsidRPr="00D0602D" w:rsidRDefault="004B0C37" w:rsidP="004B0C37">
            <w:pPr>
              <w:pStyle w:val="Arial11Bold"/>
              <w:rPr>
                <w:rFonts w:cs="Arial"/>
              </w:rPr>
            </w:pPr>
            <w:r w:rsidRPr="002510FF">
              <w:rPr>
                <w:rFonts w:cs="Arial"/>
              </w:rPr>
              <w:t>Nichols Chart</w:t>
            </w:r>
          </w:p>
        </w:tc>
        <w:tc>
          <w:tcPr>
            <w:tcW w:w="6634" w:type="dxa"/>
            <w:tcPrChange w:id="1627" w:author="Stuart McLarnon" w:date="2025-12-10T12:53:00Z" w16du:dateUtc="2025-12-10T12:53:00Z">
              <w:tcPr>
                <w:tcW w:w="6634" w:type="dxa"/>
                <w:gridSpan w:val="4"/>
              </w:tcPr>
            </w:tcPrChange>
          </w:tcPr>
          <w:p w14:paraId="4C86893A" w14:textId="422AF3BB" w:rsidR="004B0C37" w:rsidRPr="00D0602D"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8C0657" w:rsidRPr="007E0B31" w14:paraId="7E70E3CF" w14:textId="77777777" w:rsidTr="00C60095">
        <w:trPr>
          <w:cantSplit/>
          <w:trPrChange w:id="1628" w:author="Stuart McLarnon" w:date="2025-12-10T12:53:00Z" w16du:dateUtc="2025-12-10T12:53:00Z">
            <w:trPr>
              <w:gridBefore w:val="1"/>
              <w:gridAfter w:val="0"/>
              <w:wAfter w:w="255" w:type="dxa"/>
              <w:cantSplit/>
            </w:trPr>
          </w:trPrChange>
        </w:trPr>
        <w:tc>
          <w:tcPr>
            <w:tcW w:w="2884" w:type="dxa"/>
            <w:tcPrChange w:id="1629" w:author="Stuart McLarnon" w:date="2025-12-10T12:53:00Z" w16du:dateUtc="2025-12-10T12:53:00Z">
              <w:tcPr>
                <w:tcW w:w="2884" w:type="dxa"/>
                <w:gridSpan w:val="3"/>
              </w:tcPr>
            </w:tcPrChange>
          </w:tcPr>
          <w:p w14:paraId="5C3F33DF" w14:textId="77777777" w:rsidR="004B0C37" w:rsidRPr="007E0B31" w:rsidRDefault="004B0C37" w:rsidP="004B0C37">
            <w:pPr>
              <w:pStyle w:val="Arial11Bold"/>
              <w:rPr>
                <w:rFonts w:cs="Arial"/>
              </w:rPr>
            </w:pPr>
            <w:r w:rsidRPr="007E0B31">
              <w:rPr>
                <w:rFonts w:cs="Arial"/>
              </w:rPr>
              <w:t>No-Load Field Voltage</w:t>
            </w:r>
          </w:p>
        </w:tc>
        <w:tc>
          <w:tcPr>
            <w:tcW w:w="6634" w:type="dxa"/>
            <w:tcPrChange w:id="1630" w:author="Stuart McLarnon" w:date="2025-12-10T12:53:00Z" w16du:dateUtc="2025-12-10T12:53:00Z">
              <w:tcPr>
                <w:tcW w:w="6634" w:type="dxa"/>
                <w:gridSpan w:val="4"/>
              </w:tcPr>
            </w:tcPrChange>
          </w:tcPr>
          <w:p w14:paraId="7FB5D9C9" w14:textId="77777777"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8C0657" w:rsidRPr="007E0B31" w14:paraId="31E3CC2E" w14:textId="77777777" w:rsidTr="00C60095">
        <w:trPr>
          <w:cantSplit/>
          <w:trPrChange w:id="1631" w:author="Stuart McLarnon" w:date="2025-12-10T12:53:00Z" w16du:dateUtc="2025-12-10T12:53:00Z">
            <w:trPr>
              <w:gridBefore w:val="1"/>
              <w:gridAfter w:val="0"/>
              <w:wAfter w:w="255" w:type="dxa"/>
              <w:cantSplit/>
            </w:trPr>
          </w:trPrChange>
        </w:trPr>
        <w:tc>
          <w:tcPr>
            <w:tcW w:w="2884" w:type="dxa"/>
            <w:tcPrChange w:id="1632" w:author="Stuart McLarnon" w:date="2025-12-10T12:53:00Z" w16du:dateUtc="2025-12-10T12:53:00Z">
              <w:tcPr>
                <w:tcW w:w="2884" w:type="dxa"/>
                <w:gridSpan w:val="3"/>
              </w:tcPr>
            </w:tcPrChange>
          </w:tcPr>
          <w:p w14:paraId="4BE07CB3" w14:textId="77777777" w:rsidR="004B0C37" w:rsidRPr="007E0B31" w:rsidRDefault="004B0C37" w:rsidP="004B0C37">
            <w:pPr>
              <w:pStyle w:val="Arial11Bold"/>
              <w:rPr>
                <w:rFonts w:cs="Arial"/>
              </w:rPr>
            </w:pPr>
            <w:r w:rsidRPr="007E0B31">
              <w:rPr>
                <w:rFonts w:cs="Arial"/>
              </w:rPr>
              <w:t>No System Connection</w:t>
            </w:r>
          </w:p>
        </w:tc>
        <w:tc>
          <w:tcPr>
            <w:tcW w:w="6634" w:type="dxa"/>
            <w:tcPrChange w:id="1633" w:author="Stuart McLarnon" w:date="2025-12-10T12:53:00Z" w16du:dateUtc="2025-12-10T12:53:00Z">
              <w:tcPr>
                <w:tcW w:w="6634" w:type="dxa"/>
                <w:gridSpan w:val="4"/>
              </w:tcPr>
            </w:tcPrChange>
          </w:tcPr>
          <w:p w14:paraId="7E1CCCA5" w14:textId="77777777" w:rsidR="004B0C37" w:rsidRPr="007E0B31" w:rsidRDefault="004B0C37" w:rsidP="004B0C37">
            <w:pPr>
              <w:pStyle w:val="TableArial11"/>
              <w:rPr>
                <w:rFonts w:cs="Arial"/>
              </w:rPr>
            </w:pPr>
            <w:r w:rsidRPr="007E0B31">
              <w:rPr>
                <w:rFonts w:cs="Arial"/>
              </w:rPr>
              <w:t>As defined in OC8A.1.6.2 and OC8B.1.7.2</w:t>
            </w:r>
            <w:r>
              <w:rPr>
                <w:rFonts w:cs="Arial"/>
              </w:rPr>
              <w:t>.</w:t>
            </w:r>
          </w:p>
        </w:tc>
      </w:tr>
      <w:tr w:rsidR="008C0657" w:rsidRPr="007E0B31" w14:paraId="19692180" w14:textId="77777777" w:rsidTr="00C60095">
        <w:trPr>
          <w:cantSplit/>
          <w:trPrChange w:id="1634" w:author="Stuart McLarnon" w:date="2025-12-10T12:53:00Z" w16du:dateUtc="2025-12-10T12:53:00Z">
            <w:trPr>
              <w:gridBefore w:val="1"/>
              <w:gridAfter w:val="0"/>
              <w:wAfter w:w="255" w:type="dxa"/>
              <w:cantSplit/>
            </w:trPr>
          </w:trPrChange>
        </w:trPr>
        <w:tc>
          <w:tcPr>
            <w:tcW w:w="2884" w:type="dxa"/>
            <w:tcPrChange w:id="1635" w:author="Stuart McLarnon" w:date="2025-12-10T12:53:00Z" w16du:dateUtc="2025-12-10T12:53:00Z">
              <w:tcPr>
                <w:tcW w:w="2884" w:type="dxa"/>
                <w:gridSpan w:val="3"/>
              </w:tcPr>
            </w:tcPrChange>
          </w:tcPr>
          <w:p w14:paraId="7BE22D98" w14:textId="3A2FC6EB" w:rsidR="004B0C37" w:rsidRPr="00BC445E" w:rsidRDefault="004B0C37" w:rsidP="004B0C37">
            <w:pPr>
              <w:pStyle w:val="Arial11Bold"/>
              <w:rPr>
                <w:rFonts w:cs="Arial"/>
              </w:rPr>
            </w:pPr>
            <w:r w:rsidRPr="002510FF">
              <w:rPr>
                <w:rFonts w:cs="Arial"/>
              </w:rPr>
              <w:t>Non-CUSC Party</w:t>
            </w:r>
          </w:p>
        </w:tc>
        <w:tc>
          <w:tcPr>
            <w:tcW w:w="6634" w:type="dxa"/>
            <w:tcPrChange w:id="1636" w:author="Stuart McLarnon" w:date="2025-12-10T12:53:00Z" w16du:dateUtc="2025-12-10T12:53:00Z">
              <w:tcPr>
                <w:tcW w:w="6634" w:type="dxa"/>
                <w:gridSpan w:val="4"/>
              </w:tcPr>
            </w:tcPrChange>
          </w:tcPr>
          <w:p w14:paraId="2EFC201F" w14:textId="55EEFEE9" w:rsidR="004B0C37" w:rsidRPr="00BC445E" w:rsidRDefault="004B0C37" w:rsidP="004B0C37">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8C0657" w:rsidRPr="007E0B31" w14:paraId="1B3105BA" w14:textId="77777777" w:rsidTr="00C60095">
        <w:trPr>
          <w:cantSplit/>
          <w:trPrChange w:id="1637" w:author="Stuart McLarnon" w:date="2025-12-10T12:53:00Z" w16du:dateUtc="2025-12-10T12:53:00Z">
            <w:trPr>
              <w:gridBefore w:val="1"/>
              <w:gridAfter w:val="0"/>
              <w:wAfter w:w="255" w:type="dxa"/>
              <w:cantSplit/>
            </w:trPr>
          </w:trPrChange>
        </w:trPr>
        <w:tc>
          <w:tcPr>
            <w:tcW w:w="2884" w:type="dxa"/>
            <w:tcPrChange w:id="1638" w:author="Stuart McLarnon" w:date="2025-12-10T12:53:00Z" w16du:dateUtc="2025-12-10T12:53:00Z">
              <w:tcPr>
                <w:tcW w:w="2884" w:type="dxa"/>
                <w:gridSpan w:val="3"/>
              </w:tcPr>
            </w:tcPrChange>
          </w:tcPr>
          <w:p w14:paraId="1DED6A82" w14:textId="76D91D6B" w:rsidR="004B0C37" w:rsidRPr="00DD7E1A" w:rsidRDefault="004B0C37" w:rsidP="004B0C37">
            <w:pPr>
              <w:pStyle w:val="Arial11Bold"/>
              <w:rPr>
                <w:rFonts w:cs="Arial"/>
                <w:szCs w:val="22"/>
              </w:rPr>
            </w:pPr>
            <w:r w:rsidRPr="00DB341C">
              <w:rPr>
                <w:rFonts w:cs="Arial"/>
              </w:rPr>
              <w:t>Non-Synchronous Electricity Storage Module</w:t>
            </w:r>
          </w:p>
        </w:tc>
        <w:tc>
          <w:tcPr>
            <w:tcW w:w="6634" w:type="dxa"/>
            <w:tcPrChange w:id="1639" w:author="Stuart McLarnon" w:date="2025-12-10T12:53:00Z" w16du:dateUtc="2025-12-10T12:53:00Z">
              <w:tcPr>
                <w:tcW w:w="6634" w:type="dxa"/>
                <w:gridSpan w:val="4"/>
              </w:tcPr>
            </w:tcPrChange>
          </w:tcPr>
          <w:p w14:paraId="381BBD11" w14:textId="03B1FEAF" w:rsidR="004B0C37" w:rsidRPr="00DD7E1A" w:rsidRDefault="004B0C37" w:rsidP="004B0C37">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8C0657" w:rsidRPr="007E0B31" w14:paraId="59C66FC2" w14:textId="77777777" w:rsidTr="00C60095">
        <w:trPr>
          <w:cantSplit/>
          <w:trPrChange w:id="1640" w:author="Stuart McLarnon" w:date="2025-12-10T12:53:00Z" w16du:dateUtc="2025-12-10T12:53:00Z">
            <w:trPr>
              <w:gridBefore w:val="1"/>
              <w:gridAfter w:val="0"/>
              <w:wAfter w:w="255" w:type="dxa"/>
              <w:cantSplit/>
            </w:trPr>
          </w:trPrChange>
        </w:trPr>
        <w:tc>
          <w:tcPr>
            <w:tcW w:w="2884" w:type="dxa"/>
            <w:tcPrChange w:id="1641" w:author="Stuart McLarnon" w:date="2025-12-10T12:53:00Z" w16du:dateUtc="2025-12-10T12:53:00Z">
              <w:tcPr>
                <w:tcW w:w="2884" w:type="dxa"/>
                <w:gridSpan w:val="3"/>
              </w:tcPr>
            </w:tcPrChange>
          </w:tcPr>
          <w:p w14:paraId="42528E88" w14:textId="2432B8B1" w:rsidR="004B0C37" w:rsidRPr="00DD7E1A" w:rsidRDefault="004B0C37" w:rsidP="004B0C37">
            <w:pPr>
              <w:pStyle w:val="Arial11Bold"/>
              <w:rPr>
                <w:rFonts w:cs="Arial"/>
              </w:rPr>
            </w:pPr>
            <w:r w:rsidRPr="00DD7E1A">
              <w:rPr>
                <w:rFonts w:cs="Arial"/>
                <w:szCs w:val="22"/>
              </w:rPr>
              <w:t>Notification of User’s Intention to Operate</w:t>
            </w:r>
          </w:p>
        </w:tc>
        <w:tc>
          <w:tcPr>
            <w:tcW w:w="6634" w:type="dxa"/>
            <w:tcPrChange w:id="1642" w:author="Stuart McLarnon" w:date="2025-12-10T12:53:00Z" w16du:dateUtc="2025-12-10T12:53:00Z">
              <w:tcPr>
                <w:tcW w:w="6634" w:type="dxa"/>
                <w:gridSpan w:val="4"/>
              </w:tcPr>
            </w:tcPrChange>
          </w:tcPr>
          <w:p w14:paraId="7432BE96" w14:textId="11A89A65" w:rsidR="004B0C37" w:rsidRPr="00DD7E1A" w:rsidRDefault="004B0C37" w:rsidP="004B0C37">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8C0657" w:rsidRPr="007E0B31" w14:paraId="31537B23" w14:textId="77777777" w:rsidTr="00C60095">
        <w:trPr>
          <w:cantSplit/>
          <w:trPrChange w:id="1643" w:author="Stuart McLarnon" w:date="2025-12-10T12:53:00Z" w16du:dateUtc="2025-12-10T12:53:00Z">
            <w:trPr>
              <w:gridBefore w:val="1"/>
              <w:gridAfter w:val="0"/>
              <w:wAfter w:w="255" w:type="dxa"/>
              <w:cantSplit/>
            </w:trPr>
          </w:trPrChange>
        </w:trPr>
        <w:tc>
          <w:tcPr>
            <w:tcW w:w="2884" w:type="dxa"/>
            <w:tcPrChange w:id="1644" w:author="Stuart McLarnon" w:date="2025-12-10T12:53:00Z" w16du:dateUtc="2025-12-10T12:53:00Z">
              <w:tcPr>
                <w:tcW w:w="2884" w:type="dxa"/>
                <w:gridSpan w:val="3"/>
              </w:tcPr>
            </w:tcPrChange>
          </w:tcPr>
          <w:p w14:paraId="0B1CCC78" w14:textId="675E426A" w:rsidR="004B0C37" w:rsidRPr="007E0B31" w:rsidRDefault="004B0C37" w:rsidP="004B0C37">
            <w:pPr>
              <w:pStyle w:val="Arial11Bold"/>
              <w:rPr>
                <w:rFonts w:cs="Arial"/>
              </w:rPr>
            </w:pPr>
            <w:bookmarkStart w:id="1645" w:name="_DV_C45"/>
            <w:r w:rsidRPr="007E0B31">
              <w:rPr>
                <w:rFonts w:cs="Arial"/>
              </w:rPr>
              <w:lastRenderedPageBreak/>
              <w:t>Notification of User’s Intention to Synchronise</w:t>
            </w:r>
            <w:bookmarkEnd w:id="1645"/>
          </w:p>
        </w:tc>
        <w:tc>
          <w:tcPr>
            <w:tcW w:w="6634" w:type="dxa"/>
            <w:tcPrChange w:id="1646" w:author="Stuart McLarnon" w:date="2025-12-10T12:53:00Z" w16du:dateUtc="2025-12-10T12:53:00Z">
              <w:tcPr>
                <w:tcW w:w="6634" w:type="dxa"/>
                <w:gridSpan w:val="4"/>
              </w:tcPr>
            </w:tcPrChange>
          </w:tcPr>
          <w:p w14:paraId="6ADCBD35" w14:textId="0DA3F6C9" w:rsidR="004B0C37" w:rsidRPr="007E0B31" w:rsidRDefault="004B0C37" w:rsidP="004B0C37">
            <w:pPr>
              <w:pStyle w:val="TableArial11"/>
              <w:rPr>
                <w:rFonts w:cs="Arial"/>
              </w:rPr>
            </w:pPr>
            <w:bookmarkStart w:id="164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647"/>
          </w:p>
        </w:tc>
      </w:tr>
      <w:tr w:rsidR="008C0657" w:rsidRPr="007E0B31" w14:paraId="6F3AAFE1" w14:textId="77777777" w:rsidTr="00C60095">
        <w:trPr>
          <w:cantSplit/>
          <w:trPrChange w:id="1648" w:author="Stuart McLarnon" w:date="2025-12-10T12:53:00Z" w16du:dateUtc="2025-12-10T12:53:00Z">
            <w:trPr>
              <w:gridBefore w:val="1"/>
              <w:gridAfter w:val="0"/>
              <w:wAfter w:w="255" w:type="dxa"/>
              <w:cantSplit/>
            </w:trPr>
          </w:trPrChange>
        </w:trPr>
        <w:tc>
          <w:tcPr>
            <w:tcW w:w="2884" w:type="dxa"/>
            <w:tcPrChange w:id="1649" w:author="Stuart McLarnon" w:date="2025-12-10T12:53:00Z" w16du:dateUtc="2025-12-10T12:53:00Z">
              <w:tcPr>
                <w:tcW w:w="2884" w:type="dxa"/>
                <w:gridSpan w:val="3"/>
              </w:tcPr>
            </w:tcPrChange>
          </w:tcPr>
          <w:p w14:paraId="03F8CDD9" w14:textId="77777777" w:rsidR="004B0C37" w:rsidRPr="00DD7E1A" w:rsidRDefault="004B0C37" w:rsidP="004B0C37">
            <w:pPr>
              <w:pStyle w:val="Arial11Bold"/>
              <w:rPr>
                <w:rFonts w:cs="Arial"/>
                <w:szCs w:val="22"/>
              </w:rPr>
            </w:pPr>
            <w:r w:rsidRPr="00B11B83">
              <w:t xml:space="preserve">Non-Controllable Electricity Storage Equipment </w:t>
            </w:r>
          </w:p>
        </w:tc>
        <w:tc>
          <w:tcPr>
            <w:tcW w:w="6634" w:type="dxa"/>
            <w:tcPrChange w:id="1650" w:author="Stuart McLarnon" w:date="2025-12-10T12:53:00Z" w16du:dateUtc="2025-12-10T12:53:00Z">
              <w:tcPr>
                <w:tcW w:w="6634" w:type="dxa"/>
                <w:gridSpan w:val="4"/>
              </w:tcPr>
            </w:tcPrChange>
          </w:tcPr>
          <w:p w14:paraId="7AFDA1F2" w14:textId="77777777" w:rsidR="004B0C37" w:rsidRPr="00DD7E1A" w:rsidRDefault="004B0C37" w:rsidP="004B0C37">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8C0657" w:rsidRPr="007E0B31" w14:paraId="6BE07DD9" w14:textId="77777777" w:rsidTr="00C60095">
        <w:trPr>
          <w:cantSplit/>
          <w:trPrChange w:id="1651" w:author="Stuart McLarnon" w:date="2025-12-10T12:53:00Z" w16du:dateUtc="2025-12-10T12:53:00Z">
            <w:trPr>
              <w:gridBefore w:val="1"/>
              <w:gridAfter w:val="0"/>
              <w:wAfter w:w="255" w:type="dxa"/>
              <w:cantSplit/>
            </w:trPr>
          </w:trPrChange>
        </w:trPr>
        <w:tc>
          <w:tcPr>
            <w:tcW w:w="2884" w:type="dxa"/>
            <w:tcPrChange w:id="1652" w:author="Stuart McLarnon" w:date="2025-12-10T12:53:00Z" w16du:dateUtc="2025-12-10T12:53:00Z">
              <w:tcPr>
                <w:tcW w:w="2884" w:type="dxa"/>
                <w:gridSpan w:val="3"/>
              </w:tcPr>
            </w:tcPrChange>
          </w:tcPr>
          <w:p w14:paraId="768646E5" w14:textId="36D40080" w:rsidR="004B0C37" w:rsidRPr="00DD7E1A" w:rsidRDefault="004B0C37" w:rsidP="004B0C37">
            <w:pPr>
              <w:pStyle w:val="Arial11Bold"/>
              <w:rPr>
                <w:rFonts w:cs="Arial"/>
              </w:rPr>
            </w:pPr>
            <w:r w:rsidRPr="00DD7E1A">
              <w:rPr>
                <w:rFonts w:cs="Arial"/>
                <w:szCs w:val="22"/>
              </w:rPr>
              <w:t>Non-Dynamic Frequency Response Service</w:t>
            </w:r>
          </w:p>
        </w:tc>
        <w:tc>
          <w:tcPr>
            <w:tcW w:w="6634" w:type="dxa"/>
            <w:tcPrChange w:id="1653" w:author="Stuart McLarnon" w:date="2025-12-10T12:53:00Z" w16du:dateUtc="2025-12-10T12:53:00Z">
              <w:tcPr>
                <w:tcW w:w="6634" w:type="dxa"/>
                <w:gridSpan w:val="4"/>
              </w:tcPr>
            </w:tcPrChange>
          </w:tcPr>
          <w:p w14:paraId="185ABBBA" w14:textId="1A0ABCC4" w:rsidR="004B0C37" w:rsidRPr="00DD7E1A" w:rsidRDefault="004B0C37" w:rsidP="004B0C37">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8C0657" w:rsidRPr="007E0B31" w14:paraId="73951D04" w14:textId="77777777" w:rsidTr="00C60095">
        <w:trPr>
          <w:cantSplit/>
          <w:trPrChange w:id="1654" w:author="Stuart McLarnon" w:date="2025-12-10T12:53:00Z" w16du:dateUtc="2025-12-10T12:53:00Z">
            <w:trPr>
              <w:gridBefore w:val="1"/>
              <w:gridAfter w:val="0"/>
              <w:wAfter w:w="255" w:type="dxa"/>
              <w:cantSplit/>
            </w:trPr>
          </w:trPrChange>
        </w:trPr>
        <w:tc>
          <w:tcPr>
            <w:tcW w:w="2884" w:type="dxa"/>
            <w:tcPrChange w:id="1655" w:author="Stuart McLarnon" w:date="2025-12-10T12:53:00Z" w16du:dateUtc="2025-12-10T12:53:00Z">
              <w:tcPr>
                <w:tcW w:w="2884" w:type="dxa"/>
                <w:gridSpan w:val="3"/>
              </w:tcPr>
            </w:tcPrChange>
          </w:tcPr>
          <w:p w14:paraId="6AA7C24E" w14:textId="77777777" w:rsidR="004B0C37" w:rsidRPr="007E0B31" w:rsidRDefault="004B0C37" w:rsidP="004B0C37">
            <w:pPr>
              <w:pStyle w:val="Arial11Bold"/>
              <w:rPr>
                <w:rFonts w:cs="Arial"/>
              </w:rPr>
            </w:pPr>
            <w:r w:rsidRPr="007E0B31">
              <w:rPr>
                <w:rFonts w:cs="Arial"/>
              </w:rPr>
              <w:t>Non-Embedded Customer</w:t>
            </w:r>
          </w:p>
        </w:tc>
        <w:tc>
          <w:tcPr>
            <w:tcW w:w="6634" w:type="dxa"/>
            <w:tcPrChange w:id="1656" w:author="Stuart McLarnon" w:date="2025-12-10T12:53:00Z" w16du:dateUtc="2025-12-10T12:53:00Z">
              <w:tcPr>
                <w:tcW w:w="6634" w:type="dxa"/>
                <w:gridSpan w:val="4"/>
              </w:tcPr>
            </w:tcPrChange>
          </w:tcPr>
          <w:p w14:paraId="40D62D50" w14:textId="77777777" w:rsidR="004B0C37" w:rsidRPr="007E0B31" w:rsidRDefault="004B0C37" w:rsidP="004B0C37">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8C0657" w:rsidRPr="007E0B31" w14:paraId="74A5AC4F" w14:textId="77777777" w:rsidTr="00C60095">
        <w:trPr>
          <w:cantSplit/>
          <w:trPrChange w:id="1657" w:author="Stuart McLarnon" w:date="2025-12-10T12:53:00Z" w16du:dateUtc="2025-12-10T12:53:00Z">
            <w:trPr>
              <w:gridBefore w:val="1"/>
              <w:gridAfter w:val="0"/>
              <w:wAfter w:w="255" w:type="dxa"/>
              <w:cantSplit/>
            </w:trPr>
          </w:trPrChange>
        </w:trPr>
        <w:tc>
          <w:tcPr>
            <w:tcW w:w="2884" w:type="dxa"/>
            <w:tcPrChange w:id="1658" w:author="Stuart McLarnon" w:date="2025-12-10T12:53:00Z" w16du:dateUtc="2025-12-10T12:53:00Z">
              <w:tcPr>
                <w:tcW w:w="2884" w:type="dxa"/>
                <w:gridSpan w:val="3"/>
              </w:tcPr>
            </w:tcPrChange>
          </w:tcPr>
          <w:p w14:paraId="397A4B64" w14:textId="77777777" w:rsidR="004B0C37" w:rsidRPr="007E0B31" w:rsidRDefault="004B0C37" w:rsidP="004B0C37">
            <w:pPr>
              <w:pStyle w:val="Arial11Bold"/>
              <w:rPr>
                <w:rFonts w:cs="Arial"/>
              </w:rPr>
            </w:pPr>
            <w:r w:rsidRPr="00B61F80">
              <w:t>Non-Synchronous Electricity Storage Module</w:t>
            </w:r>
          </w:p>
        </w:tc>
        <w:tc>
          <w:tcPr>
            <w:tcW w:w="6634" w:type="dxa"/>
            <w:tcPrChange w:id="1659" w:author="Stuart McLarnon" w:date="2025-12-10T12:53:00Z" w16du:dateUtc="2025-12-10T12:53:00Z">
              <w:tcPr>
                <w:tcW w:w="6634" w:type="dxa"/>
                <w:gridSpan w:val="4"/>
              </w:tcPr>
            </w:tcPrChange>
          </w:tcPr>
          <w:p w14:paraId="23AB1086" w14:textId="77777777" w:rsidR="004B0C37" w:rsidRPr="007E0B31" w:rsidRDefault="004B0C37" w:rsidP="004B0C37">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8C0657" w:rsidRPr="007E0B31" w14:paraId="3C739ACC" w14:textId="77777777" w:rsidTr="00C60095">
        <w:trPr>
          <w:cantSplit/>
          <w:trPrChange w:id="1660" w:author="Stuart McLarnon" w:date="2025-12-10T12:53:00Z" w16du:dateUtc="2025-12-10T12:53:00Z">
            <w:trPr>
              <w:gridBefore w:val="1"/>
              <w:gridAfter w:val="0"/>
              <w:wAfter w:w="255" w:type="dxa"/>
              <w:cantSplit/>
            </w:trPr>
          </w:trPrChange>
        </w:trPr>
        <w:tc>
          <w:tcPr>
            <w:tcW w:w="2884" w:type="dxa"/>
            <w:tcPrChange w:id="1661" w:author="Stuart McLarnon" w:date="2025-12-10T12:53:00Z" w16du:dateUtc="2025-12-10T12:53:00Z">
              <w:tcPr>
                <w:tcW w:w="2884" w:type="dxa"/>
                <w:gridSpan w:val="3"/>
              </w:tcPr>
            </w:tcPrChange>
          </w:tcPr>
          <w:p w14:paraId="12D0456B" w14:textId="77777777" w:rsidR="004B0C37" w:rsidRPr="007E0B31" w:rsidRDefault="004B0C37" w:rsidP="004B0C37">
            <w:pPr>
              <w:pStyle w:val="Arial11Bold"/>
              <w:rPr>
                <w:rFonts w:cs="Arial"/>
              </w:rPr>
            </w:pPr>
            <w:r>
              <w:t>Non-Synchronous Electricity Storage Unit</w:t>
            </w:r>
          </w:p>
        </w:tc>
        <w:tc>
          <w:tcPr>
            <w:tcW w:w="6634" w:type="dxa"/>
            <w:tcPrChange w:id="1662" w:author="Stuart McLarnon" w:date="2025-12-10T12:53:00Z" w16du:dateUtc="2025-12-10T12:53:00Z">
              <w:tcPr>
                <w:tcW w:w="6634" w:type="dxa"/>
                <w:gridSpan w:val="4"/>
              </w:tcPr>
            </w:tcPrChange>
          </w:tcPr>
          <w:p w14:paraId="5B03D0F1" w14:textId="77777777" w:rsidR="004B0C37" w:rsidRPr="007E0B31" w:rsidRDefault="004B0C37" w:rsidP="004B0C37">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8C0657" w:rsidRPr="007E0B31" w14:paraId="35CF6FC2" w14:textId="77777777" w:rsidTr="00C60095">
        <w:trPr>
          <w:cantSplit/>
          <w:trPrChange w:id="1663" w:author="Stuart McLarnon" w:date="2025-12-10T12:53:00Z" w16du:dateUtc="2025-12-10T12:53:00Z">
            <w:trPr>
              <w:gridBefore w:val="1"/>
              <w:gridAfter w:val="0"/>
              <w:wAfter w:w="255" w:type="dxa"/>
              <w:cantSplit/>
            </w:trPr>
          </w:trPrChange>
        </w:trPr>
        <w:tc>
          <w:tcPr>
            <w:tcW w:w="2884" w:type="dxa"/>
            <w:tcPrChange w:id="1664" w:author="Stuart McLarnon" w:date="2025-12-10T12:53:00Z" w16du:dateUtc="2025-12-10T12:53:00Z">
              <w:tcPr>
                <w:tcW w:w="2884" w:type="dxa"/>
                <w:gridSpan w:val="3"/>
              </w:tcPr>
            </w:tcPrChange>
          </w:tcPr>
          <w:p w14:paraId="3A87232E" w14:textId="77777777" w:rsidR="004B0C37" w:rsidRPr="007E0B31" w:rsidRDefault="004B0C37" w:rsidP="004B0C37">
            <w:pPr>
              <w:pStyle w:val="Arial11Bold"/>
              <w:rPr>
                <w:rFonts w:cs="Arial"/>
              </w:rPr>
            </w:pPr>
            <w:r w:rsidRPr="007E0B31">
              <w:rPr>
                <w:rFonts w:cs="Arial"/>
              </w:rPr>
              <w:t>Non-Synchronous Generating Unit</w:t>
            </w:r>
          </w:p>
        </w:tc>
        <w:tc>
          <w:tcPr>
            <w:tcW w:w="6634" w:type="dxa"/>
            <w:tcPrChange w:id="1665" w:author="Stuart McLarnon" w:date="2025-12-10T12:53:00Z" w16du:dateUtc="2025-12-10T12:53:00Z">
              <w:tcPr>
                <w:tcW w:w="6634" w:type="dxa"/>
                <w:gridSpan w:val="4"/>
              </w:tcPr>
            </w:tcPrChange>
          </w:tcPr>
          <w:p w14:paraId="6D5D77F2"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8C0657" w:rsidRPr="007E0B31" w14:paraId="64B4C18C" w14:textId="77777777" w:rsidTr="00C60095">
        <w:trPr>
          <w:cantSplit/>
          <w:trPrChange w:id="1666" w:author="Stuart McLarnon" w:date="2025-12-10T12:53:00Z" w16du:dateUtc="2025-12-10T12:53:00Z">
            <w:trPr>
              <w:gridBefore w:val="1"/>
              <w:gridAfter w:val="0"/>
              <w:wAfter w:w="255" w:type="dxa"/>
              <w:cantSplit/>
            </w:trPr>
          </w:trPrChange>
        </w:trPr>
        <w:tc>
          <w:tcPr>
            <w:tcW w:w="2884" w:type="dxa"/>
            <w:tcPrChange w:id="1667" w:author="Stuart McLarnon" w:date="2025-12-10T12:53:00Z" w16du:dateUtc="2025-12-10T12:53:00Z">
              <w:tcPr>
                <w:tcW w:w="2884" w:type="dxa"/>
                <w:gridSpan w:val="3"/>
              </w:tcPr>
            </w:tcPrChange>
          </w:tcPr>
          <w:p w14:paraId="71FF2E3B" w14:textId="77777777" w:rsidR="004B0C37" w:rsidRPr="007E0B31" w:rsidRDefault="004B0C37" w:rsidP="004B0C37">
            <w:pPr>
              <w:pStyle w:val="Arial11Bold"/>
              <w:rPr>
                <w:rFonts w:cs="Arial"/>
              </w:rPr>
            </w:pPr>
            <w:r w:rsidRPr="007E0B31">
              <w:rPr>
                <w:rFonts w:cs="Arial"/>
              </w:rPr>
              <w:t>Normal CCGT Module</w:t>
            </w:r>
          </w:p>
        </w:tc>
        <w:tc>
          <w:tcPr>
            <w:tcW w:w="6634" w:type="dxa"/>
            <w:tcPrChange w:id="1668" w:author="Stuart McLarnon" w:date="2025-12-10T12:53:00Z" w16du:dateUtc="2025-12-10T12:53:00Z">
              <w:tcPr>
                <w:tcW w:w="6634" w:type="dxa"/>
                <w:gridSpan w:val="4"/>
              </w:tcPr>
            </w:tcPrChange>
          </w:tcPr>
          <w:p w14:paraId="659D7595" w14:textId="77777777" w:rsidR="004B0C37" w:rsidRPr="007E0B31" w:rsidRDefault="004B0C37" w:rsidP="004B0C37">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8C0657" w:rsidRPr="007E0B31" w14:paraId="7EBC18BA" w14:textId="77777777" w:rsidTr="00C60095">
        <w:trPr>
          <w:cantSplit/>
          <w:trPrChange w:id="1669" w:author="Stuart McLarnon" w:date="2025-12-10T12:53:00Z" w16du:dateUtc="2025-12-10T12:53:00Z">
            <w:trPr>
              <w:gridBefore w:val="1"/>
              <w:gridAfter w:val="0"/>
              <w:wAfter w:w="255" w:type="dxa"/>
              <w:cantSplit/>
            </w:trPr>
          </w:trPrChange>
        </w:trPr>
        <w:tc>
          <w:tcPr>
            <w:tcW w:w="2884" w:type="dxa"/>
            <w:tcPrChange w:id="1670" w:author="Stuart McLarnon" w:date="2025-12-10T12:53:00Z" w16du:dateUtc="2025-12-10T12:53:00Z">
              <w:tcPr>
                <w:tcW w:w="2884" w:type="dxa"/>
                <w:gridSpan w:val="3"/>
              </w:tcPr>
            </w:tcPrChange>
          </w:tcPr>
          <w:p w14:paraId="057211B2" w14:textId="77777777" w:rsidR="004B0C37" w:rsidRPr="007E0B31" w:rsidRDefault="004B0C37" w:rsidP="004B0C37">
            <w:pPr>
              <w:pStyle w:val="Arial11Bold"/>
              <w:rPr>
                <w:rFonts w:cs="Arial"/>
              </w:rPr>
            </w:pPr>
            <w:r w:rsidRPr="007E0B31">
              <w:rPr>
                <w:rFonts w:cs="Arial"/>
              </w:rPr>
              <w:t>Novel Unit</w:t>
            </w:r>
          </w:p>
        </w:tc>
        <w:tc>
          <w:tcPr>
            <w:tcW w:w="6634" w:type="dxa"/>
            <w:tcPrChange w:id="1671" w:author="Stuart McLarnon" w:date="2025-12-10T12:53:00Z" w16du:dateUtc="2025-12-10T12:53:00Z">
              <w:tcPr>
                <w:tcW w:w="6634" w:type="dxa"/>
                <w:gridSpan w:val="4"/>
              </w:tcPr>
            </w:tcPrChange>
          </w:tcPr>
          <w:p w14:paraId="041D9A7B" w14:textId="77777777" w:rsidR="004B0C37" w:rsidRPr="007E0B31" w:rsidRDefault="004B0C37" w:rsidP="004B0C37">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8C0657" w:rsidRPr="007E0B31" w14:paraId="1296A4A5" w14:textId="77777777" w:rsidTr="00C60095">
        <w:trPr>
          <w:cantSplit/>
          <w:trPrChange w:id="1672" w:author="Stuart McLarnon" w:date="2025-12-10T12:53:00Z" w16du:dateUtc="2025-12-10T12:53:00Z">
            <w:trPr>
              <w:gridBefore w:val="1"/>
              <w:gridAfter w:val="0"/>
              <w:wAfter w:w="255" w:type="dxa"/>
              <w:cantSplit/>
            </w:trPr>
          </w:trPrChange>
        </w:trPr>
        <w:tc>
          <w:tcPr>
            <w:tcW w:w="2884" w:type="dxa"/>
            <w:tcPrChange w:id="1673" w:author="Stuart McLarnon" w:date="2025-12-10T12:53:00Z" w16du:dateUtc="2025-12-10T12:53:00Z">
              <w:tcPr>
                <w:tcW w:w="2884" w:type="dxa"/>
                <w:gridSpan w:val="3"/>
              </w:tcPr>
            </w:tcPrChange>
          </w:tcPr>
          <w:p w14:paraId="110D92AE" w14:textId="77777777" w:rsidR="004B0C37" w:rsidRPr="007E0B31" w:rsidRDefault="004B0C37" w:rsidP="004B0C37">
            <w:pPr>
              <w:pStyle w:val="Arial11Bold"/>
              <w:rPr>
                <w:rFonts w:cs="Arial"/>
              </w:rPr>
            </w:pPr>
            <w:r w:rsidRPr="007E0B31">
              <w:rPr>
                <w:rFonts w:cs="Arial"/>
              </w:rPr>
              <w:t>OC9 De-synchronised Island Procedure</w:t>
            </w:r>
          </w:p>
        </w:tc>
        <w:tc>
          <w:tcPr>
            <w:tcW w:w="6634" w:type="dxa"/>
            <w:tcPrChange w:id="1674" w:author="Stuart McLarnon" w:date="2025-12-10T12:53:00Z" w16du:dateUtc="2025-12-10T12:53:00Z">
              <w:tcPr>
                <w:tcW w:w="6634" w:type="dxa"/>
                <w:gridSpan w:val="4"/>
              </w:tcPr>
            </w:tcPrChange>
          </w:tcPr>
          <w:p w14:paraId="50C0E178" w14:textId="77777777" w:rsidR="004B0C37" w:rsidRPr="007E0B31" w:rsidRDefault="004B0C37" w:rsidP="004B0C37">
            <w:pPr>
              <w:pStyle w:val="TableArial11"/>
              <w:rPr>
                <w:rFonts w:cs="Arial"/>
                <w:b/>
                <w:u w:val="single"/>
              </w:rPr>
            </w:pPr>
            <w:r w:rsidRPr="007E0B31">
              <w:rPr>
                <w:rFonts w:cs="Arial"/>
              </w:rPr>
              <w:t>Has the meaning set out in OC9.5.4.</w:t>
            </w:r>
          </w:p>
        </w:tc>
      </w:tr>
      <w:tr w:rsidR="008C0657" w:rsidRPr="007E0B31" w14:paraId="291256B0" w14:textId="77777777" w:rsidTr="00C60095">
        <w:trPr>
          <w:cantSplit/>
          <w:trPrChange w:id="1675" w:author="Stuart McLarnon" w:date="2025-12-10T12:53:00Z" w16du:dateUtc="2025-12-10T12:53:00Z">
            <w:trPr>
              <w:gridBefore w:val="1"/>
              <w:gridAfter w:val="0"/>
              <w:wAfter w:w="255" w:type="dxa"/>
              <w:cantSplit/>
            </w:trPr>
          </w:trPrChange>
        </w:trPr>
        <w:tc>
          <w:tcPr>
            <w:tcW w:w="2884" w:type="dxa"/>
            <w:tcPrChange w:id="1676" w:author="Stuart McLarnon" w:date="2025-12-10T12:53:00Z" w16du:dateUtc="2025-12-10T12:53:00Z">
              <w:tcPr>
                <w:tcW w:w="2884" w:type="dxa"/>
                <w:gridSpan w:val="3"/>
              </w:tcPr>
            </w:tcPrChange>
          </w:tcPr>
          <w:p w14:paraId="5DEEB8F7" w14:textId="2396E07C" w:rsidR="004B0C37" w:rsidRPr="007E0B31" w:rsidRDefault="004B0C37" w:rsidP="004B0C37">
            <w:pPr>
              <w:pStyle w:val="Arial11Bold"/>
              <w:rPr>
                <w:rFonts w:cs="Arial"/>
              </w:rPr>
            </w:pPr>
            <w:r>
              <w:rPr>
                <w:rFonts w:cs="Arial"/>
              </w:rPr>
              <w:t>Offer Acceptance</w:t>
            </w:r>
          </w:p>
        </w:tc>
        <w:tc>
          <w:tcPr>
            <w:tcW w:w="6634" w:type="dxa"/>
            <w:tcPrChange w:id="1677" w:author="Stuart McLarnon" w:date="2025-12-10T12:53:00Z" w16du:dateUtc="2025-12-10T12:53:00Z">
              <w:tcPr>
                <w:tcW w:w="6634" w:type="dxa"/>
                <w:gridSpan w:val="4"/>
              </w:tcPr>
            </w:tcPrChange>
          </w:tcPr>
          <w:p w14:paraId="2A3AB3D9" w14:textId="6D6C2A23" w:rsidR="004B0C37" w:rsidRPr="007E0B31" w:rsidRDefault="004B0C37" w:rsidP="004B0C37">
            <w:pPr>
              <w:pStyle w:val="TableArial11"/>
              <w:rPr>
                <w:rFonts w:cs="Arial"/>
              </w:rPr>
            </w:pPr>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p>
        </w:tc>
      </w:tr>
      <w:tr w:rsidR="008C0657" w:rsidRPr="007E0B31" w14:paraId="5C71F10A" w14:textId="77777777" w:rsidTr="00C60095">
        <w:trPr>
          <w:cantSplit/>
          <w:trPrChange w:id="1678" w:author="Stuart McLarnon" w:date="2025-12-10T12:53:00Z" w16du:dateUtc="2025-12-10T12:53:00Z">
            <w:trPr>
              <w:gridBefore w:val="1"/>
              <w:gridAfter w:val="0"/>
              <w:wAfter w:w="255" w:type="dxa"/>
              <w:cantSplit/>
            </w:trPr>
          </w:trPrChange>
        </w:trPr>
        <w:tc>
          <w:tcPr>
            <w:tcW w:w="2884" w:type="dxa"/>
            <w:tcPrChange w:id="1679" w:author="Stuart McLarnon" w:date="2025-12-10T12:53:00Z" w16du:dateUtc="2025-12-10T12:53:00Z">
              <w:tcPr>
                <w:tcW w:w="2884" w:type="dxa"/>
                <w:gridSpan w:val="3"/>
              </w:tcPr>
            </w:tcPrChange>
          </w:tcPr>
          <w:p w14:paraId="3836FE92" w14:textId="77777777" w:rsidR="004B0C37" w:rsidRPr="007E0B31" w:rsidRDefault="004B0C37" w:rsidP="004B0C37">
            <w:pPr>
              <w:pStyle w:val="Arial11Bold"/>
              <w:rPr>
                <w:rFonts w:cs="Arial"/>
              </w:rPr>
            </w:pPr>
            <w:r w:rsidRPr="007E0B31">
              <w:rPr>
                <w:rFonts w:cs="Arial"/>
              </w:rPr>
              <w:t>Offshore</w:t>
            </w:r>
          </w:p>
        </w:tc>
        <w:tc>
          <w:tcPr>
            <w:tcW w:w="6634" w:type="dxa"/>
            <w:tcPrChange w:id="1680" w:author="Stuart McLarnon" w:date="2025-12-10T12:53:00Z" w16du:dateUtc="2025-12-10T12:53:00Z">
              <w:tcPr>
                <w:tcW w:w="6634" w:type="dxa"/>
                <w:gridSpan w:val="4"/>
              </w:tcPr>
            </w:tcPrChange>
          </w:tcPr>
          <w:p w14:paraId="30D0FC75" w14:textId="77777777" w:rsidR="004B0C37" w:rsidRPr="007E0B31" w:rsidRDefault="004B0C37" w:rsidP="004B0C37">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8C0657" w:rsidRPr="007E0B31" w14:paraId="2FDEEA9F" w14:textId="77777777" w:rsidTr="00C60095">
        <w:trPr>
          <w:cantSplit/>
          <w:trPrChange w:id="1681" w:author="Stuart McLarnon" w:date="2025-12-10T12:53:00Z" w16du:dateUtc="2025-12-10T12:53:00Z">
            <w:trPr>
              <w:gridBefore w:val="1"/>
              <w:gridAfter w:val="0"/>
              <w:wAfter w:w="255" w:type="dxa"/>
              <w:cantSplit/>
            </w:trPr>
          </w:trPrChange>
        </w:trPr>
        <w:tc>
          <w:tcPr>
            <w:tcW w:w="2884" w:type="dxa"/>
            <w:tcPrChange w:id="1682" w:author="Stuart McLarnon" w:date="2025-12-10T12:53:00Z" w16du:dateUtc="2025-12-10T12:53:00Z">
              <w:tcPr>
                <w:tcW w:w="2884" w:type="dxa"/>
                <w:gridSpan w:val="3"/>
              </w:tcPr>
            </w:tcPrChange>
          </w:tcPr>
          <w:p w14:paraId="1A38F2FD" w14:textId="77777777" w:rsidR="004B0C37" w:rsidRPr="007E0B31" w:rsidRDefault="004B0C37" w:rsidP="004B0C37">
            <w:pPr>
              <w:pStyle w:val="Arial11Bold"/>
              <w:rPr>
                <w:rFonts w:cs="Arial"/>
                <w:highlight w:val="yellow"/>
              </w:rPr>
            </w:pPr>
            <w:r w:rsidRPr="007E0B31">
              <w:rPr>
                <w:rFonts w:cs="Arial"/>
              </w:rPr>
              <w:t>Offshore DC Converter</w:t>
            </w:r>
          </w:p>
        </w:tc>
        <w:tc>
          <w:tcPr>
            <w:tcW w:w="6634" w:type="dxa"/>
            <w:tcPrChange w:id="1683" w:author="Stuart McLarnon" w:date="2025-12-10T12:53:00Z" w16du:dateUtc="2025-12-10T12:53:00Z">
              <w:tcPr>
                <w:tcW w:w="6634" w:type="dxa"/>
                <w:gridSpan w:val="4"/>
              </w:tcPr>
            </w:tcPrChange>
          </w:tcPr>
          <w:p w14:paraId="15CE8C09"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8C0657" w:rsidRPr="007E0B31" w14:paraId="073DD467" w14:textId="77777777" w:rsidTr="00C60095">
        <w:trPr>
          <w:cantSplit/>
          <w:trPrChange w:id="1684" w:author="Stuart McLarnon" w:date="2025-12-10T12:53:00Z" w16du:dateUtc="2025-12-10T12:53:00Z">
            <w:trPr>
              <w:gridBefore w:val="1"/>
              <w:gridAfter w:val="0"/>
              <w:wAfter w:w="255" w:type="dxa"/>
              <w:cantSplit/>
            </w:trPr>
          </w:trPrChange>
        </w:trPr>
        <w:tc>
          <w:tcPr>
            <w:tcW w:w="2884" w:type="dxa"/>
            <w:tcPrChange w:id="1685" w:author="Stuart McLarnon" w:date="2025-12-10T12:53:00Z" w16du:dateUtc="2025-12-10T12:53:00Z">
              <w:tcPr>
                <w:tcW w:w="2884" w:type="dxa"/>
                <w:gridSpan w:val="3"/>
              </w:tcPr>
            </w:tcPrChange>
          </w:tcPr>
          <w:p w14:paraId="15DB95D4" w14:textId="77777777" w:rsidR="004B0C37" w:rsidRPr="007E0B31" w:rsidRDefault="004B0C37" w:rsidP="004B0C37">
            <w:pPr>
              <w:pStyle w:val="Arial11Bold"/>
              <w:rPr>
                <w:rFonts w:cs="Arial"/>
                <w:highlight w:val="yellow"/>
              </w:rPr>
            </w:pPr>
            <w:r w:rsidRPr="007E0B31">
              <w:rPr>
                <w:rFonts w:cs="Arial"/>
              </w:rPr>
              <w:lastRenderedPageBreak/>
              <w:t>Offshore HVDC Converter</w:t>
            </w:r>
          </w:p>
        </w:tc>
        <w:tc>
          <w:tcPr>
            <w:tcW w:w="6634" w:type="dxa"/>
            <w:tcPrChange w:id="1686" w:author="Stuart McLarnon" w:date="2025-12-10T12:53:00Z" w16du:dateUtc="2025-12-10T12:53:00Z">
              <w:tcPr>
                <w:tcW w:w="6634" w:type="dxa"/>
                <w:gridSpan w:val="4"/>
              </w:tcPr>
            </w:tcPrChange>
          </w:tcPr>
          <w:p w14:paraId="240FA51B"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8C0657" w:rsidRPr="007E0B31" w14:paraId="19F4B6C3" w14:textId="77777777" w:rsidTr="00C60095">
        <w:trPr>
          <w:cantSplit/>
          <w:trPrChange w:id="1687" w:author="Stuart McLarnon" w:date="2025-12-10T12:53:00Z" w16du:dateUtc="2025-12-10T12:53:00Z">
            <w:trPr>
              <w:gridBefore w:val="1"/>
              <w:gridAfter w:val="0"/>
              <w:wAfter w:w="255" w:type="dxa"/>
              <w:cantSplit/>
            </w:trPr>
          </w:trPrChange>
        </w:trPr>
        <w:tc>
          <w:tcPr>
            <w:tcW w:w="2884" w:type="dxa"/>
            <w:tcPrChange w:id="1688" w:author="Stuart McLarnon" w:date="2025-12-10T12:53:00Z" w16du:dateUtc="2025-12-10T12:53:00Z">
              <w:tcPr>
                <w:tcW w:w="2884" w:type="dxa"/>
                <w:gridSpan w:val="3"/>
              </w:tcPr>
            </w:tcPrChange>
          </w:tcPr>
          <w:p w14:paraId="6A0A33DB" w14:textId="77777777" w:rsidR="004B0C37" w:rsidRPr="007E0B31" w:rsidRDefault="004B0C37" w:rsidP="004B0C37">
            <w:pPr>
              <w:pStyle w:val="Arial11Bold"/>
              <w:rPr>
                <w:rFonts w:cs="Arial"/>
              </w:rPr>
            </w:pPr>
            <w:r w:rsidRPr="007E0B31">
              <w:rPr>
                <w:rFonts w:cs="Arial"/>
              </w:rPr>
              <w:t>Offshore Development Information Statement</w:t>
            </w:r>
          </w:p>
        </w:tc>
        <w:tc>
          <w:tcPr>
            <w:tcW w:w="6634" w:type="dxa"/>
            <w:tcPrChange w:id="1689" w:author="Stuart McLarnon" w:date="2025-12-10T12:53:00Z" w16du:dateUtc="2025-12-10T12:53:00Z">
              <w:tcPr>
                <w:tcW w:w="6634" w:type="dxa"/>
                <w:gridSpan w:val="4"/>
              </w:tcPr>
            </w:tcPrChange>
          </w:tcPr>
          <w:p w14:paraId="24743A7E" w14:textId="69CDD9EF" w:rsidR="004B0C37" w:rsidRPr="007E0B31" w:rsidRDefault="004B0C37" w:rsidP="004B0C37">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8C0657" w:rsidRPr="007E0B31" w14:paraId="7F1359D2" w14:textId="77777777" w:rsidTr="00C60095">
        <w:trPr>
          <w:cantSplit/>
          <w:trPrChange w:id="1690" w:author="Stuart McLarnon" w:date="2025-12-10T12:53:00Z" w16du:dateUtc="2025-12-10T12:53:00Z">
            <w:trPr>
              <w:gridBefore w:val="1"/>
              <w:gridAfter w:val="0"/>
              <w:wAfter w:w="255" w:type="dxa"/>
              <w:cantSplit/>
            </w:trPr>
          </w:trPrChange>
        </w:trPr>
        <w:tc>
          <w:tcPr>
            <w:tcW w:w="2884" w:type="dxa"/>
            <w:tcPrChange w:id="1691" w:author="Stuart McLarnon" w:date="2025-12-10T12:53:00Z" w16du:dateUtc="2025-12-10T12:53:00Z">
              <w:tcPr>
                <w:tcW w:w="2884" w:type="dxa"/>
                <w:gridSpan w:val="3"/>
              </w:tcPr>
            </w:tcPrChange>
          </w:tcPr>
          <w:p w14:paraId="5C141926" w14:textId="77777777" w:rsidR="004B0C37" w:rsidRPr="007E0B31" w:rsidRDefault="004B0C37" w:rsidP="004B0C37">
            <w:pPr>
              <w:pStyle w:val="Arial11Bold"/>
              <w:rPr>
                <w:rFonts w:cs="Arial"/>
              </w:rPr>
            </w:pPr>
            <w:r w:rsidRPr="007E0B31">
              <w:rPr>
                <w:rFonts w:cs="Arial"/>
              </w:rPr>
              <w:t>Offshore Generating Unit</w:t>
            </w:r>
          </w:p>
        </w:tc>
        <w:tc>
          <w:tcPr>
            <w:tcW w:w="6634" w:type="dxa"/>
            <w:tcPrChange w:id="1692" w:author="Stuart McLarnon" w:date="2025-12-10T12:53:00Z" w16du:dateUtc="2025-12-10T12:53:00Z">
              <w:tcPr>
                <w:tcW w:w="6634" w:type="dxa"/>
                <w:gridSpan w:val="4"/>
              </w:tcPr>
            </w:tcPrChange>
          </w:tcPr>
          <w:p w14:paraId="0A15BD7F" w14:textId="7F54D47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8C0657" w:rsidRPr="007E0B31" w14:paraId="099E0414" w14:textId="77777777" w:rsidTr="00C60095">
        <w:trPr>
          <w:cantSplit/>
          <w:trPrChange w:id="1693" w:author="Stuart McLarnon" w:date="2025-12-10T12:53:00Z" w16du:dateUtc="2025-12-10T12:53:00Z">
            <w:trPr>
              <w:gridBefore w:val="1"/>
              <w:gridAfter w:val="0"/>
              <w:wAfter w:w="255" w:type="dxa"/>
              <w:cantSplit/>
            </w:trPr>
          </w:trPrChange>
        </w:trPr>
        <w:tc>
          <w:tcPr>
            <w:tcW w:w="2884" w:type="dxa"/>
            <w:tcPrChange w:id="1694" w:author="Stuart McLarnon" w:date="2025-12-10T12:53:00Z" w16du:dateUtc="2025-12-10T12:53:00Z">
              <w:tcPr>
                <w:tcW w:w="2884" w:type="dxa"/>
                <w:gridSpan w:val="3"/>
              </w:tcPr>
            </w:tcPrChange>
          </w:tcPr>
          <w:p w14:paraId="2469BF55" w14:textId="77777777" w:rsidR="004B0C37" w:rsidRPr="007E0B31" w:rsidRDefault="004B0C37" w:rsidP="004B0C37">
            <w:pPr>
              <w:pStyle w:val="Arial11Bold"/>
              <w:rPr>
                <w:rFonts w:cs="Arial"/>
              </w:rPr>
            </w:pPr>
            <w:r w:rsidRPr="007E0B31">
              <w:rPr>
                <w:rFonts w:cs="Arial"/>
              </w:rPr>
              <w:t>Offshore Grid Entry Point</w:t>
            </w:r>
          </w:p>
        </w:tc>
        <w:tc>
          <w:tcPr>
            <w:tcW w:w="6634" w:type="dxa"/>
            <w:tcPrChange w:id="1695" w:author="Stuart McLarnon" w:date="2025-12-10T12:53:00Z" w16du:dateUtc="2025-12-10T12:53:00Z">
              <w:tcPr>
                <w:tcW w:w="6634" w:type="dxa"/>
                <w:gridSpan w:val="4"/>
              </w:tcPr>
            </w:tcPrChange>
          </w:tcPr>
          <w:p w14:paraId="07DDE50B" w14:textId="77777777" w:rsidR="004B0C37" w:rsidRPr="007E0B31" w:rsidRDefault="004B0C37" w:rsidP="004B0C37">
            <w:pPr>
              <w:pStyle w:val="TableArial11"/>
              <w:rPr>
                <w:rFonts w:cs="Arial"/>
              </w:rPr>
            </w:pPr>
            <w:r w:rsidRPr="007E0B31">
              <w:rPr>
                <w:rFonts w:cs="Arial"/>
              </w:rPr>
              <w:t>In the case of:-</w:t>
            </w:r>
          </w:p>
          <w:p w14:paraId="66A87D35" w14:textId="7466F12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8C0657" w:rsidRPr="007E0B31" w14:paraId="7B9B7031" w14:textId="77777777" w:rsidTr="00C60095">
        <w:trPr>
          <w:cantSplit/>
          <w:trPrChange w:id="1696" w:author="Stuart McLarnon" w:date="2025-12-10T12:53:00Z" w16du:dateUtc="2025-12-10T12:53:00Z">
            <w:trPr>
              <w:gridBefore w:val="1"/>
              <w:gridAfter w:val="0"/>
              <w:wAfter w:w="255" w:type="dxa"/>
              <w:cantSplit/>
            </w:trPr>
          </w:trPrChange>
        </w:trPr>
        <w:tc>
          <w:tcPr>
            <w:tcW w:w="2884" w:type="dxa"/>
            <w:tcPrChange w:id="1697" w:author="Stuart McLarnon" w:date="2025-12-10T12:53:00Z" w16du:dateUtc="2025-12-10T12:53:00Z">
              <w:tcPr>
                <w:tcW w:w="2884" w:type="dxa"/>
                <w:gridSpan w:val="3"/>
              </w:tcPr>
            </w:tcPrChange>
          </w:tcPr>
          <w:p w14:paraId="20A69062" w14:textId="6974D298" w:rsidR="004B0C37" w:rsidRPr="007E0B31" w:rsidRDefault="004B0C37" w:rsidP="004B0C37">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Change w:id="1698" w:author="Stuart McLarnon" w:date="2025-12-10T12:53:00Z" w16du:dateUtc="2025-12-10T12:53:00Z">
              <w:tcPr>
                <w:tcW w:w="6634" w:type="dxa"/>
                <w:gridSpan w:val="4"/>
              </w:tcPr>
            </w:tcPrChange>
          </w:tcPr>
          <w:p w14:paraId="555CDC4B" w14:textId="75FEC68C" w:rsidR="004B0C37" w:rsidRPr="00785E5F" w:rsidRDefault="004B0C37" w:rsidP="004B0C37">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B0C37" w:rsidRPr="00785E5F" w:rsidRDefault="004B0C37" w:rsidP="004B0C37">
            <w:pPr>
              <w:pStyle w:val="Default"/>
              <w:jc w:val="both"/>
              <w:rPr>
                <w:sz w:val="20"/>
                <w:szCs w:val="20"/>
              </w:rPr>
            </w:pPr>
          </w:p>
          <w:p w14:paraId="30FDBA32" w14:textId="585B9D16" w:rsidR="004B0C37" w:rsidRPr="00BA1BD4" w:rsidRDefault="004B0C37" w:rsidP="004B0C37">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8C0657" w:rsidRPr="007E0B31" w14:paraId="664F02B9" w14:textId="77777777" w:rsidTr="00C60095">
        <w:trPr>
          <w:cantSplit/>
          <w:trPrChange w:id="1699" w:author="Stuart McLarnon" w:date="2025-12-10T12:53:00Z" w16du:dateUtc="2025-12-10T12:53:00Z">
            <w:trPr>
              <w:gridBefore w:val="1"/>
              <w:gridAfter w:val="0"/>
              <w:wAfter w:w="255" w:type="dxa"/>
              <w:cantSplit/>
            </w:trPr>
          </w:trPrChange>
        </w:trPr>
        <w:tc>
          <w:tcPr>
            <w:tcW w:w="2884" w:type="dxa"/>
            <w:tcPrChange w:id="1700" w:author="Stuart McLarnon" w:date="2025-12-10T12:53:00Z" w16du:dateUtc="2025-12-10T12:53:00Z">
              <w:tcPr>
                <w:tcW w:w="2884" w:type="dxa"/>
                <w:gridSpan w:val="3"/>
              </w:tcPr>
            </w:tcPrChange>
          </w:tcPr>
          <w:p w14:paraId="0E0F222D" w14:textId="77777777" w:rsidR="004B0C37" w:rsidRPr="007E0B31" w:rsidRDefault="004B0C37" w:rsidP="004B0C37">
            <w:pPr>
              <w:pStyle w:val="Arial11Bold"/>
              <w:rPr>
                <w:rFonts w:cs="Arial"/>
              </w:rPr>
            </w:pPr>
            <w:r w:rsidRPr="007E0B31">
              <w:rPr>
                <w:rFonts w:cs="Arial"/>
              </w:rPr>
              <w:t>Offshore Non-Synchronous Generating Unit</w:t>
            </w:r>
          </w:p>
        </w:tc>
        <w:tc>
          <w:tcPr>
            <w:tcW w:w="6634" w:type="dxa"/>
            <w:tcPrChange w:id="1701" w:author="Stuart McLarnon" w:date="2025-12-10T12:53:00Z" w16du:dateUtc="2025-12-10T12:53:00Z">
              <w:tcPr>
                <w:tcW w:w="6634" w:type="dxa"/>
                <w:gridSpan w:val="4"/>
              </w:tcPr>
            </w:tcPrChange>
          </w:tcPr>
          <w:p w14:paraId="759EC095" w14:textId="12A9D85E" w:rsidR="004B0C37" w:rsidRPr="007E0B31" w:rsidRDefault="004B0C37" w:rsidP="004B0C37">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8C0657" w:rsidRPr="007E0B31" w14:paraId="549C699C" w14:textId="77777777" w:rsidTr="00C60095">
        <w:trPr>
          <w:cantSplit/>
          <w:trPrChange w:id="1702" w:author="Stuart McLarnon" w:date="2025-12-10T12:53:00Z" w16du:dateUtc="2025-12-10T12:53:00Z">
            <w:trPr>
              <w:gridBefore w:val="1"/>
              <w:gridAfter w:val="0"/>
              <w:wAfter w:w="255" w:type="dxa"/>
              <w:cantSplit/>
            </w:trPr>
          </w:trPrChange>
        </w:trPr>
        <w:tc>
          <w:tcPr>
            <w:tcW w:w="2884" w:type="dxa"/>
            <w:tcPrChange w:id="1703" w:author="Stuart McLarnon" w:date="2025-12-10T12:53:00Z" w16du:dateUtc="2025-12-10T12:53:00Z">
              <w:tcPr>
                <w:tcW w:w="2884" w:type="dxa"/>
                <w:gridSpan w:val="3"/>
              </w:tcPr>
            </w:tcPrChange>
          </w:tcPr>
          <w:p w14:paraId="002850F2" w14:textId="77777777" w:rsidR="004B0C37" w:rsidRPr="007E0B31" w:rsidRDefault="004B0C37" w:rsidP="004B0C37">
            <w:pPr>
              <w:pStyle w:val="Arial11Bold"/>
              <w:rPr>
                <w:rFonts w:cs="Arial"/>
              </w:rPr>
            </w:pPr>
            <w:r w:rsidRPr="007E0B31">
              <w:rPr>
                <w:rFonts w:cs="Arial"/>
              </w:rPr>
              <w:t>Offshore Platform</w:t>
            </w:r>
          </w:p>
        </w:tc>
        <w:tc>
          <w:tcPr>
            <w:tcW w:w="6634" w:type="dxa"/>
            <w:tcPrChange w:id="1704" w:author="Stuart McLarnon" w:date="2025-12-10T12:53:00Z" w16du:dateUtc="2025-12-10T12:53:00Z">
              <w:tcPr>
                <w:tcW w:w="6634" w:type="dxa"/>
                <w:gridSpan w:val="4"/>
              </w:tcPr>
            </w:tcPrChange>
          </w:tcPr>
          <w:p w14:paraId="25B6104F" w14:textId="77777777" w:rsidR="004B0C37" w:rsidRPr="007E0B31" w:rsidRDefault="004B0C37" w:rsidP="004B0C37">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8C0657" w:rsidRPr="007E0B31" w14:paraId="76D5DA50" w14:textId="77777777" w:rsidTr="00C60095">
        <w:trPr>
          <w:cantSplit/>
          <w:trPrChange w:id="1705" w:author="Stuart McLarnon" w:date="2025-12-10T12:53:00Z" w16du:dateUtc="2025-12-10T12:53:00Z">
            <w:trPr>
              <w:gridBefore w:val="1"/>
              <w:gridAfter w:val="0"/>
              <w:wAfter w:w="255" w:type="dxa"/>
              <w:cantSplit/>
            </w:trPr>
          </w:trPrChange>
        </w:trPr>
        <w:tc>
          <w:tcPr>
            <w:tcW w:w="2884" w:type="dxa"/>
            <w:tcPrChange w:id="1706" w:author="Stuart McLarnon" w:date="2025-12-10T12:53:00Z" w16du:dateUtc="2025-12-10T12:53:00Z">
              <w:tcPr>
                <w:tcW w:w="2884" w:type="dxa"/>
                <w:gridSpan w:val="3"/>
              </w:tcPr>
            </w:tcPrChange>
          </w:tcPr>
          <w:p w14:paraId="0F8C75C5" w14:textId="77777777" w:rsidR="004B0C37" w:rsidRPr="007E0B31" w:rsidRDefault="004B0C37" w:rsidP="004B0C37">
            <w:pPr>
              <w:pStyle w:val="Arial11Bold"/>
              <w:rPr>
                <w:rFonts w:cs="Arial"/>
              </w:rPr>
            </w:pPr>
            <w:r w:rsidRPr="007E0B31">
              <w:rPr>
                <w:rFonts w:cs="Arial"/>
              </w:rPr>
              <w:lastRenderedPageBreak/>
              <w:t>Offshore Power Park Module</w:t>
            </w:r>
          </w:p>
        </w:tc>
        <w:tc>
          <w:tcPr>
            <w:tcW w:w="6634" w:type="dxa"/>
            <w:tcPrChange w:id="1707" w:author="Stuart McLarnon" w:date="2025-12-10T12:53:00Z" w16du:dateUtc="2025-12-10T12:53:00Z">
              <w:tcPr>
                <w:tcW w:w="6634" w:type="dxa"/>
                <w:gridSpan w:val="4"/>
              </w:tcPr>
            </w:tcPrChange>
          </w:tcPr>
          <w:p w14:paraId="1A8EAFDB" w14:textId="77777777" w:rsidR="004B0C37" w:rsidRPr="007E0B31" w:rsidRDefault="004B0C37" w:rsidP="004B0C37">
            <w:pPr>
              <w:pStyle w:val="TableArial11"/>
              <w:rPr>
                <w:rFonts w:cs="Arial"/>
              </w:rPr>
            </w:pPr>
            <w:bookmarkStart w:id="1708"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708"/>
          </w:p>
        </w:tc>
      </w:tr>
      <w:tr w:rsidR="008C0657" w:rsidRPr="007E0B31" w14:paraId="3532A847" w14:textId="77777777" w:rsidTr="00C60095">
        <w:trPr>
          <w:cantSplit/>
          <w:trPrChange w:id="1709" w:author="Stuart McLarnon" w:date="2025-12-10T12:53:00Z" w16du:dateUtc="2025-12-10T12:53:00Z">
            <w:trPr>
              <w:gridBefore w:val="1"/>
              <w:gridAfter w:val="0"/>
              <w:wAfter w:w="255" w:type="dxa"/>
              <w:cantSplit/>
            </w:trPr>
          </w:trPrChange>
        </w:trPr>
        <w:tc>
          <w:tcPr>
            <w:tcW w:w="2884" w:type="dxa"/>
            <w:tcPrChange w:id="1710" w:author="Stuart McLarnon" w:date="2025-12-10T12:53:00Z" w16du:dateUtc="2025-12-10T12:53:00Z">
              <w:tcPr>
                <w:tcW w:w="2884" w:type="dxa"/>
                <w:gridSpan w:val="3"/>
              </w:tcPr>
            </w:tcPrChange>
          </w:tcPr>
          <w:p w14:paraId="05251472" w14:textId="77777777" w:rsidR="004B0C37" w:rsidRPr="007E0B31" w:rsidRDefault="004B0C37" w:rsidP="004B0C37">
            <w:pPr>
              <w:pStyle w:val="Arial11Bold"/>
              <w:rPr>
                <w:rFonts w:cs="Arial"/>
              </w:rPr>
            </w:pPr>
            <w:r w:rsidRPr="007E0B31">
              <w:rPr>
                <w:rFonts w:cs="Arial"/>
              </w:rPr>
              <w:t>Offshore Power Park String</w:t>
            </w:r>
          </w:p>
        </w:tc>
        <w:tc>
          <w:tcPr>
            <w:tcW w:w="6634" w:type="dxa"/>
            <w:tcPrChange w:id="1711" w:author="Stuart McLarnon" w:date="2025-12-10T12:53:00Z" w16du:dateUtc="2025-12-10T12:53:00Z">
              <w:tcPr>
                <w:tcW w:w="6634" w:type="dxa"/>
                <w:gridSpan w:val="4"/>
              </w:tcPr>
            </w:tcPrChange>
          </w:tcPr>
          <w:p w14:paraId="7A8E03BF" w14:textId="4A4B8989" w:rsidR="004B0C37" w:rsidRPr="007E0B31" w:rsidRDefault="004B0C37" w:rsidP="004B0C37">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8C0657" w:rsidRPr="007E0B31" w14:paraId="1B55EDF9" w14:textId="77777777" w:rsidTr="00C60095">
        <w:trPr>
          <w:cantSplit/>
          <w:trPrChange w:id="1712" w:author="Stuart McLarnon" w:date="2025-12-10T12:53:00Z" w16du:dateUtc="2025-12-10T12:53:00Z">
            <w:trPr>
              <w:gridBefore w:val="1"/>
              <w:gridAfter w:val="0"/>
              <w:wAfter w:w="255" w:type="dxa"/>
              <w:cantSplit/>
            </w:trPr>
          </w:trPrChange>
        </w:trPr>
        <w:tc>
          <w:tcPr>
            <w:tcW w:w="2884" w:type="dxa"/>
            <w:tcPrChange w:id="1713" w:author="Stuart McLarnon" w:date="2025-12-10T12:53:00Z" w16du:dateUtc="2025-12-10T12:53:00Z">
              <w:tcPr>
                <w:tcW w:w="2884" w:type="dxa"/>
                <w:gridSpan w:val="3"/>
              </w:tcPr>
            </w:tcPrChange>
          </w:tcPr>
          <w:p w14:paraId="736E893A" w14:textId="77777777" w:rsidR="004B0C37" w:rsidRPr="007E0B31" w:rsidRDefault="004B0C37" w:rsidP="004B0C37">
            <w:pPr>
              <w:pStyle w:val="Arial11Bold"/>
              <w:rPr>
                <w:rFonts w:cs="Arial"/>
              </w:rPr>
            </w:pPr>
            <w:r w:rsidRPr="007E0B31">
              <w:rPr>
                <w:rFonts w:cs="Arial"/>
              </w:rPr>
              <w:t>Offshore Synchronous Generating Unit</w:t>
            </w:r>
          </w:p>
        </w:tc>
        <w:tc>
          <w:tcPr>
            <w:tcW w:w="6634" w:type="dxa"/>
            <w:tcPrChange w:id="1714" w:author="Stuart McLarnon" w:date="2025-12-10T12:53:00Z" w16du:dateUtc="2025-12-10T12:53:00Z">
              <w:tcPr>
                <w:tcW w:w="6634" w:type="dxa"/>
                <w:gridSpan w:val="4"/>
              </w:tcPr>
            </w:tcPrChange>
          </w:tcPr>
          <w:p w14:paraId="72936350" w14:textId="1BEFFF2B" w:rsidR="004B0C37" w:rsidRPr="007E0B31" w:rsidRDefault="004B0C37" w:rsidP="004B0C37">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8C0657" w:rsidRPr="007E0B31" w14:paraId="62F839C9" w14:textId="77777777" w:rsidTr="00C60095">
        <w:trPr>
          <w:cantSplit/>
          <w:trPrChange w:id="1715" w:author="Stuart McLarnon" w:date="2025-12-10T12:53:00Z" w16du:dateUtc="2025-12-10T12:53:00Z">
            <w:trPr>
              <w:gridBefore w:val="1"/>
              <w:gridAfter w:val="0"/>
              <w:wAfter w:w="255" w:type="dxa"/>
              <w:cantSplit/>
            </w:trPr>
          </w:trPrChange>
        </w:trPr>
        <w:tc>
          <w:tcPr>
            <w:tcW w:w="2884" w:type="dxa"/>
            <w:tcPrChange w:id="1716" w:author="Stuart McLarnon" w:date="2025-12-10T12:53:00Z" w16du:dateUtc="2025-12-10T12:53:00Z">
              <w:tcPr>
                <w:tcW w:w="2884" w:type="dxa"/>
                <w:gridSpan w:val="3"/>
              </w:tcPr>
            </w:tcPrChange>
          </w:tcPr>
          <w:p w14:paraId="4A973150" w14:textId="77777777" w:rsidR="004B0C37" w:rsidRPr="007E0B31" w:rsidRDefault="004B0C37" w:rsidP="004B0C37">
            <w:pPr>
              <w:pStyle w:val="Arial11Bold"/>
              <w:spacing w:before="0"/>
              <w:rPr>
                <w:rFonts w:cs="Arial"/>
              </w:rPr>
            </w:pPr>
            <w:r w:rsidRPr="007E0B31">
              <w:rPr>
                <w:rFonts w:cs="Arial"/>
              </w:rPr>
              <w:t>Offshore Synchronous Power Generating Module</w:t>
            </w:r>
          </w:p>
        </w:tc>
        <w:tc>
          <w:tcPr>
            <w:tcW w:w="6634" w:type="dxa"/>
            <w:tcPrChange w:id="1717" w:author="Stuart McLarnon" w:date="2025-12-10T12:53:00Z" w16du:dateUtc="2025-12-10T12:53:00Z">
              <w:tcPr>
                <w:tcW w:w="6634" w:type="dxa"/>
                <w:gridSpan w:val="4"/>
              </w:tcPr>
            </w:tcPrChange>
          </w:tcPr>
          <w:p w14:paraId="3E6A84C6" w14:textId="77777777" w:rsidR="004B0C37" w:rsidRDefault="004B0C37" w:rsidP="004B0C37">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B0C37" w:rsidRPr="007E0B31" w:rsidDel="004B6FBB" w:rsidRDefault="004B0C37" w:rsidP="004B0C37">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8C0657" w:rsidRPr="007E0B31" w14:paraId="2A9A58D2" w14:textId="77777777" w:rsidTr="00C60095">
        <w:trPr>
          <w:cantSplit/>
          <w:trPrChange w:id="1718" w:author="Stuart McLarnon" w:date="2025-12-10T12:53:00Z" w16du:dateUtc="2025-12-10T12:53:00Z">
            <w:trPr>
              <w:gridBefore w:val="1"/>
              <w:gridAfter w:val="0"/>
              <w:wAfter w:w="255" w:type="dxa"/>
              <w:cantSplit/>
            </w:trPr>
          </w:trPrChange>
        </w:trPr>
        <w:tc>
          <w:tcPr>
            <w:tcW w:w="2884" w:type="dxa"/>
            <w:tcPrChange w:id="1719" w:author="Stuart McLarnon" w:date="2025-12-10T12:53:00Z" w16du:dateUtc="2025-12-10T12:53:00Z">
              <w:tcPr>
                <w:tcW w:w="2884" w:type="dxa"/>
                <w:gridSpan w:val="3"/>
              </w:tcPr>
            </w:tcPrChange>
          </w:tcPr>
          <w:p w14:paraId="67CDBB6B" w14:textId="77777777" w:rsidR="004B0C37" w:rsidRPr="007E0B31" w:rsidRDefault="004B0C37" w:rsidP="004B0C37">
            <w:pPr>
              <w:pStyle w:val="Arial11Bold"/>
              <w:rPr>
                <w:rFonts w:cs="Arial"/>
              </w:rPr>
            </w:pPr>
            <w:r w:rsidRPr="007E0B31">
              <w:rPr>
                <w:rFonts w:cs="Arial"/>
              </w:rPr>
              <w:t>Offshore Tender Process</w:t>
            </w:r>
          </w:p>
        </w:tc>
        <w:tc>
          <w:tcPr>
            <w:tcW w:w="6634" w:type="dxa"/>
            <w:tcPrChange w:id="1720" w:author="Stuart McLarnon" w:date="2025-12-10T12:53:00Z" w16du:dateUtc="2025-12-10T12:53:00Z">
              <w:tcPr>
                <w:tcW w:w="6634" w:type="dxa"/>
                <w:gridSpan w:val="4"/>
              </w:tcPr>
            </w:tcPrChange>
          </w:tcPr>
          <w:p w14:paraId="5A9BEB2F" w14:textId="77777777" w:rsidR="004B0C37" w:rsidRPr="007E0B31" w:rsidRDefault="004B0C37" w:rsidP="004B0C37">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8C0657" w:rsidRPr="007E0B31" w14:paraId="3A48C7BE" w14:textId="77777777" w:rsidTr="00C60095">
        <w:trPr>
          <w:cantSplit/>
          <w:trPrChange w:id="1721" w:author="Stuart McLarnon" w:date="2025-12-10T12:53:00Z" w16du:dateUtc="2025-12-10T12:53:00Z">
            <w:trPr>
              <w:gridBefore w:val="1"/>
              <w:gridAfter w:val="0"/>
              <w:wAfter w:w="255" w:type="dxa"/>
              <w:cantSplit/>
            </w:trPr>
          </w:trPrChange>
        </w:trPr>
        <w:tc>
          <w:tcPr>
            <w:tcW w:w="2884" w:type="dxa"/>
            <w:tcPrChange w:id="1722" w:author="Stuart McLarnon" w:date="2025-12-10T12:53:00Z" w16du:dateUtc="2025-12-10T12:53:00Z">
              <w:tcPr>
                <w:tcW w:w="2884" w:type="dxa"/>
                <w:gridSpan w:val="3"/>
              </w:tcPr>
            </w:tcPrChange>
          </w:tcPr>
          <w:p w14:paraId="7E4E3598" w14:textId="77777777" w:rsidR="004B0C37" w:rsidRPr="007E0B31" w:rsidRDefault="004B0C37" w:rsidP="004B0C37">
            <w:pPr>
              <w:pStyle w:val="Arial11Bold"/>
              <w:rPr>
                <w:rFonts w:cs="Arial"/>
                <w:highlight w:val="yellow"/>
              </w:rPr>
            </w:pPr>
            <w:r w:rsidRPr="007E0B31">
              <w:rPr>
                <w:rFonts w:cs="Arial"/>
              </w:rPr>
              <w:t>Offshore Transmission Distribution Connection Agreement</w:t>
            </w:r>
          </w:p>
        </w:tc>
        <w:tc>
          <w:tcPr>
            <w:tcW w:w="6634" w:type="dxa"/>
            <w:tcPrChange w:id="1723" w:author="Stuart McLarnon" w:date="2025-12-10T12:53:00Z" w16du:dateUtc="2025-12-10T12:53:00Z">
              <w:tcPr>
                <w:tcW w:w="6634" w:type="dxa"/>
                <w:gridSpan w:val="4"/>
              </w:tcPr>
            </w:tcPrChange>
          </w:tcPr>
          <w:p w14:paraId="196B0919" w14:textId="1C3D4F10" w:rsidR="004B0C37" w:rsidRPr="007E0B31" w:rsidRDefault="004B0C37" w:rsidP="004B0C37">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8C0657" w:rsidRPr="007E0B31" w14:paraId="10413532" w14:textId="77777777" w:rsidTr="00C60095">
        <w:trPr>
          <w:cantSplit/>
          <w:trPrChange w:id="1724" w:author="Stuart McLarnon" w:date="2025-12-10T12:53:00Z" w16du:dateUtc="2025-12-10T12:53:00Z">
            <w:trPr>
              <w:gridBefore w:val="1"/>
              <w:gridAfter w:val="0"/>
              <w:wAfter w:w="255" w:type="dxa"/>
              <w:cantSplit/>
            </w:trPr>
          </w:trPrChange>
        </w:trPr>
        <w:tc>
          <w:tcPr>
            <w:tcW w:w="2884" w:type="dxa"/>
            <w:tcPrChange w:id="1725" w:author="Stuart McLarnon" w:date="2025-12-10T12:53:00Z" w16du:dateUtc="2025-12-10T12:53:00Z">
              <w:tcPr>
                <w:tcW w:w="2884" w:type="dxa"/>
                <w:gridSpan w:val="3"/>
              </w:tcPr>
            </w:tcPrChange>
          </w:tcPr>
          <w:p w14:paraId="15239EB1" w14:textId="77777777" w:rsidR="004B0C37" w:rsidRPr="007E0B31" w:rsidRDefault="004B0C37" w:rsidP="004B0C37">
            <w:pPr>
              <w:pStyle w:val="Arial11Bold"/>
              <w:rPr>
                <w:rFonts w:cs="Arial"/>
              </w:rPr>
            </w:pPr>
            <w:r w:rsidRPr="007E0B31">
              <w:rPr>
                <w:rFonts w:cs="Arial"/>
              </w:rPr>
              <w:t>Offshore Transmission Licensee</w:t>
            </w:r>
          </w:p>
        </w:tc>
        <w:tc>
          <w:tcPr>
            <w:tcW w:w="6634" w:type="dxa"/>
            <w:tcPrChange w:id="1726" w:author="Stuart McLarnon" w:date="2025-12-10T12:53:00Z" w16du:dateUtc="2025-12-10T12:53:00Z">
              <w:tcPr>
                <w:tcW w:w="6634" w:type="dxa"/>
                <w:gridSpan w:val="4"/>
              </w:tcPr>
            </w:tcPrChange>
          </w:tcPr>
          <w:p w14:paraId="128B978A" w14:textId="77777777" w:rsidR="004B0C37" w:rsidRPr="007E0B31" w:rsidRDefault="004B0C37" w:rsidP="004B0C37">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8C0657" w:rsidRPr="007E0B31" w14:paraId="1CDE4693" w14:textId="77777777" w:rsidTr="00C60095">
        <w:trPr>
          <w:cantSplit/>
          <w:trPrChange w:id="1727" w:author="Stuart McLarnon" w:date="2025-12-10T12:53:00Z" w16du:dateUtc="2025-12-10T12:53:00Z">
            <w:trPr>
              <w:gridBefore w:val="1"/>
              <w:gridAfter w:val="0"/>
              <w:wAfter w:w="255" w:type="dxa"/>
              <w:cantSplit/>
            </w:trPr>
          </w:trPrChange>
        </w:trPr>
        <w:tc>
          <w:tcPr>
            <w:tcW w:w="2884" w:type="dxa"/>
            <w:tcPrChange w:id="1728" w:author="Stuart McLarnon" w:date="2025-12-10T12:53:00Z" w16du:dateUtc="2025-12-10T12:53:00Z">
              <w:tcPr>
                <w:tcW w:w="2884" w:type="dxa"/>
                <w:gridSpan w:val="3"/>
              </w:tcPr>
            </w:tcPrChange>
          </w:tcPr>
          <w:p w14:paraId="30A26B26" w14:textId="77777777" w:rsidR="004B0C37" w:rsidRPr="007E0B31" w:rsidRDefault="004B0C37" w:rsidP="004B0C37">
            <w:pPr>
              <w:pStyle w:val="Arial11Bold"/>
              <w:rPr>
                <w:rFonts w:cs="Arial"/>
                <w:highlight w:val="yellow"/>
              </w:rPr>
            </w:pPr>
            <w:r w:rsidRPr="007E0B31">
              <w:rPr>
                <w:rFonts w:cs="Arial"/>
              </w:rPr>
              <w:t>Offshore Transmission System</w:t>
            </w:r>
          </w:p>
        </w:tc>
        <w:tc>
          <w:tcPr>
            <w:tcW w:w="6634" w:type="dxa"/>
            <w:tcPrChange w:id="1729" w:author="Stuart McLarnon" w:date="2025-12-10T12:53:00Z" w16du:dateUtc="2025-12-10T12:53:00Z">
              <w:tcPr>
                <w:tcW w:w="6634" w:type="dxa"/>
                <w:gridSpan w:val="4"/>
              </w:tcPr>
            </w:tcPrChange>
          </w:tcPr>
          <w:p w14:paraId="61F55C2E" w14:textId="77777777" w:rsidR="004B0C37" w:rsidRPr="007E0B31" w:rsidRDefault="004B0C37" w:rsidP="004B0C37">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8C0657" w:rsidRPr="007E0B31" w14:paraId="77766430" w14:textId="77777777" w:rsidTr="00C60095">
        <w:trPr>
          <w:cantSplit/>
          <w:trPrChange w:id="1730" w:author="Stuart McLarnon" w:date="2025-12-10T12:53:00Z" w16du:dateUtc="2025-12-10T12:53:00Z">
            <w:trPr>
              <w:gridBefore w:val="1"/>
              <w:gridAfter w:val="0"/>
              <w:wAfter w:w="255" w:type="dxa"/>
              <w:cantSplit/>
            </w:trPr>
          </w:trPrChange>
        </w:trPr>
        <w:tc>
          <w:tcPr>
            <w:tcW w:w="2884" w:type="dxa"/>
            <w:tcPrChange w:id="1731" w:author="Stuart McLarnon" w:date="2025-12-10T12:53:00Z" w16du:dateUtc="2025-12-10T12:53:00Z">
              <w:tcPr>
                <w:tcW w:w="2884" w:type="dxa"/>
                <w:gridSpan w:val="3"/>
              </w:tcPr>
            </w:tcPrChange>
          </w:tcPr>
          <w:p w14:paraId="16464488" w14:textId="77777777" w:rsidR="004B0C37" w:rsidRPr="007E0B31" w:rsidRDefault="004B0C37" w:rsidP="004B0C37">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Change w:id="1732" w:author="Stuart McLarnon" w:date="2025-12-10T12:53:00Z" w16du:dateUtc="2025-12-10T12:53:00Z">
              <w:tcPr>
                <w:tcW w:w="6634" w:type="dxa"/>
                <w:gridSpan w:val="4"/>
              </w:tcPr>
            </w:tcPrChange>
          </w:tcPr>
          <w:p w14:paraId="20BFC1B1"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8C0657" w:rsidRPr="007E0B31" w14:paraId="47AC59A7" w14:textId="77777777" w:rsidTr="00C60095">
        <w:trPr>
          <w:cantSplit/>
          <w:trPrChange w:id="1733" w:author="Stuart McLarnon" w:date="2025-12-10T12:53:00Z" w16du:dateUtc="2025-12-10T12:53:00Z">
            <w:trPr>
              <w:gridBefore w:val="1"/>
              <w:gridAfter w:val="0"/>
              <w:wAfter w:w="255" w:type="dxa"/>
              <w:cantSplit/>
            </w:trPr>
          </w:trPrChange>
        </w:trPr>
        <w:tc>
          <w:tcPr>
            <w:tcW w:w="2884" w:type="dxa"/>
            <w:tcPrChange w:id="1734" w:author="Stuart McLarnon" w:date="2025-12-10T12:53:00Z" w16du:dateUtc="2025-12-10T12:53:00Z">
              <w:tcPr>
                <w:tcW w:w="2884" w:type="dxa"/>
                <w:gridSpan w:val="3"/>
              </w:tcPr>
            </w:tcPrChange>
          </w:tcPr>
          <w:p w14:paraId="13EE6AD2" w14:textId="77777777" w:rsidR="004B0C37" w:rsidRPr="007E0B31" w:rsidRDefault="004B0C37" w:rsidP="004B0C37">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Change w:id="1735" w:author="Stuart McLarnon" w:date="2025-12-10T12:53:00Z" w16du:dateUtc="2025-12-10T12:53:00Z">
              <w:tcPr>
                <w:tcW w:w="6634" w:type="dxa"/>
                <w:gridSpan w:val="4"/>
              </w:tcPr>
            </w:tcPrChange>
          </w:tcPr>
          <w:p w14:paraId="3C84A4A0" w14:textId="77777777" w:rsidR="004B0C37" w:rsidRPr="007E0B31" w:rsidRDefault="004B0C37" w:rsidP="004B0C37">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8C0657" w:rsidRPr="007E0B31" w14:paraId="3C6964B2" w14:textId="77777777" w:rsidTr="00C60095">
        <w:trPr>
          <w:cantSplit/>
          <w:trPrChange w:id="1736" w:author="Stuart McLarnon" w:date="2025-12-10T12:53:00Z" w16du:dateUtc="2025-12-10T12:53:00Z">
            <w:trPr>
              <w:gridBefore w:val="1"/>
              <w:gridAfter w:val="0"/>
              <w:wAfter w:w="255" w:type="dxa"/>
              <w:cantSplit/>
            </w:trPr>
          </w:trPrChange>
        </w:trPr>
        <w:tc>
          <w:tcPr>
            <w:tcW w:w="2884" w:type="dxa"/>
            <w:tcPrChange w:id="1737" w:author="Stuart McLarnon" w:date="2025-12-10T12:53:00Z" w16du:dateUtc="2025-12-10T12:53:00Z">
              <w:tcPr>
                <w:tcW w:w="2884" w:type="dxa"/>
                <w:gridSpan w:val="3"/>
              </w:tcPr>
            </w:tcPrChange>
          </w:tcPr>
          <w:p w14:paraId="39F8391B" w14:textId="77777777" w:rsidR="004B0C37" w:rsidRPr="007E0B31" w:rsidRDefault="004B0C37" w:rsidP="004B0C37">
            <w:pPr>
              <w:pStyle w:val="Arial11Bold"/>
              <w:rPr>
                <w:rFonts w:cs="Arial"/>
                <w:highlight w:val="yellow"/>
              </w:rPr>
            </w:pPr>
            <w:r w:rsidRPr="007E0B31">
              <w:rPr>
                <w:rFonts w:cs="Arial"/>
              </w:rPr>
              <w:t>Offshore Waters</w:t>
            </w:r>
          </w:p>
        </w:tc>
        <w:tc>
          <w:tcPr>
            <w:tcW w:w="6634" w:type="dxa"/>
            <w:tcPrChange w:id="1738" w:author="Stuart McLarnon" w:date="2025-12-10T12:53:00Z" w16du:dateUtc="2025-12-10T12:53:00Z">
              <w:tcPr>
                <w:tcW w:w="6634" w:type="dxa"/>
                <w:gridSpan w:val="4"/>
              </w:tcPr>
            </w:tcPrChange>
          </w:tcPr>
          <w:p w14:paraId="02B387B2" w14:textId="77777777" w:rsidR="004B0C37" w:rsidRPr="007E0B31" w:rsidRDefault="004B0C37" w:rsidP="004B0C37">
            <w:pPr>
              <w:pStyle w:val="TableArial11"/>
              <w:rPr>
                <w:rFonts w:cs="Arial"/>
              </w:rPr>
            </w:pPr>
            <w:r w:rsidRPr="007E0B31">
              <w:rPr>
                <w:rFonts w:cs="Arial"/>
              </w:rPr>
              <w:t>Has the meaning given to “offshore waters” in Section 90(9) of the Energy Act 2004.</w:t>
            </w:r>
          </w:p>
        </w:tc>
      </w:tr>
      <w:tr w:rsidR="008C0657" w:rsidRPr="007E0B31" w14:paraId="466BFA2A" w14:textId="77777777" w:rsidTr="00C60095">
        <w:trPr>
          <w:cantSplit/>
          <w:trPrChange w:id="1739" w:author="Stuart McLarnon" w:date="2025-12-10T12:53:00Z" w16du:dateUtc="2025-12-10T12:53:00Z">
            <w:trPr>
              <w:gridBefore w:val="1"/>
              <w:gridAfter w:val="0"/>
              <w:wAfter w:w="255" w:type="dxa"/>
              <w:cantSplit/>
            </w:trPr>
          </w:trPrChange>
        </w:trPr>
        <w:tc>
          <w:tcPr>
            <w:tcW w:w="2884" w:type="dxa"/>
            <w:tcPrChange w:id="1740" w:author="Stuart McLarnon" w:date="2025-12-10T12:53:00Z" w16du:dateUtc="2025-12-10T12:53:00Z">
              <w:tcPr>
                <w:tcW w:w="2884" w:type="dxa"/>
                <w:gridSpan w:val="3"/>
              </w:tcPr>
            </w:tcPrChange>
          </w:tcPr>
          <w:p w14:paraId="3248E0E0" w14:textId="77777777" w:rsidR="004B0C37" w:rsidRPr="007E0B31" w:rsidRDefault="004B0C37" w:rsidP="004B0C37">
            <w:pPr>
              <w:pStyle w:val="Arial11Bold"/>
              <w:rPr>
                <w:rFonts w:cs="Arial"/>
              </w:rPr>
            </w:pPr>
            <w:r w:rsidRPr="007E0B31">
              <w:rPr>
                <w:rFonts w:cs="Arial"/>
              </w:rPr>
              <w:t>Offshore Works Assumptions</w:t>
            </w:r>
          </w:p>
        </w:tc>
        <w:tc>
          <w:tcPr>
            <w:tcW w:w="6634" w:type="dxa"/>
            <w:tcPrChange w:id="1741" w:author="Stuart McLarnon" w:date="2025-12-10T12:53:00Z" w16du:dateUtc="2025-12-10T12:53:00Z">
              <w:tcPr>
                <w:tcW w:w="6634" w:type="dxa"/>
                <w:gridSpan w:val="4"/>
              </w:tcPr>
            </w:tcPrChange>
          </w:tcPr>
          <w:p w14:paraId="30E7C48C"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8C0657" w:rsidRPr="007E0B31" w14:paraId="2CC977C3" w14:textId="77777777" w:rsidTr="00C60095">
        <w:trPr>
          <w:cantSplit/>
          <w:trPrChange w:id="1742" w:author="Stuart McLarnon" w:date="2025-12-10T12:53:00Z" w16du:dateUtc="2025-12-10T12:53:00Z">
            <w:trPr>
              <w:gridBefore w:val="1"/>
              <w:gridAfter w:val="0"/>
              <w:wAfter w:w="255" w:type="dxa"/>
              <w:cantSplit/>
            </w:trPr>
          </w:trPrChange>
        </w:trPr>
        <w:tc>
          <w:tcPr>
            <w:tcW w:w="2884" w:type="dxa"/>
            <w:tcPrChange w:id="1743" w:author="Stuart McLarnon" w:date="2025-12-10T12:53:00Z" w16du:dateUtc="2025-12-10T12:53:00Z">
              <w:tcPr>
                <w:tcW w:w="2884" w:type="dxa"/>
                <w:gridSpan w:val="3"/>
              </w:tcPr>
            </w:tcPrChange>
          </w:tcPr>
          <w:p w14:paraId="3768E5CA" w14:textId="77777777" w:rsidR="004B0C37" w:rsidRPr="007E0B31" w:rsidRDefault="004B0C37" w:rsidP="004B0C37">
            <w:pPr>
              <w:pStyle w:val="Arial11Bold"/>
              <w:rPr>
                <w:rFonts w:cs="Arial"/>
                <w:highlight w:val="yellow"/>
              </w:rPr>
            </w:pPr>
            <w:r w:rsidRPr="007E0B31">
              <w:rPr>
                <w:rFonts w:cs="Arial"/>
              </w:rPr>
              <w:t>Onshore</w:t>
            </w:r>
          </w:p>
        </w:tc>
        <w:tc>
          <w:tcPr>
            <w:tcW w:w="6634" w:type="dxa"/>
            <w:tcPrChange w:id="1744" w:author="Stuart McLarnon" w:date="2025-12-10T12:53:00Z" w16du:dateUtc="2025-12-10T12:53:00Z">
              <w:tcPr>
                <w:tcW w:w="6634" w:type="dxa"/>
                <w:gridSpan w:val="4"/>
              </w:tcPr>
            </w:tcPrChange>
          </w:tcPr>
          <w:p w14:paraId="4E4449A1" w14:textId="77777777" w:rsidR="004B0C37" w:rsidRPr="007E0B31" w:rsidRDefault="004B0C37" w:rsidP="004B0C37">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8C0657" w:rsidRPr="007E0B31" w14:paraId="36B6B3C3" w14:textId="77777777" w:rsidTr="00C60095">
        <w:trPr>
          <w:cantSplit/>
          <w:trPrChange w:id="1745" w:author="Stuart McLarnon" w:date="2025-12-10T12:53:00Z" w16du:dateUtc="2025-12-10T12:53:00Z">
            <w:trPr>
              <w:gridBefore w:val="1"/>
              <w:gridAfter w:val="0"/>
              <w:wAfter w:w="255" w:type="dxa"/>
              <w:cantSplit/>
            </w:trPr>
          </w:trPrChange>
        </w:trPr>
        <w:tc>
          <w:tcPr>
            <w:tcW w:w="2884" w:type="dxa"/>
            <w:tcPrChange w:id="1746" w:author="Stuart McLarnon" w:date="2025-12-10T12:53:00Z" w16du:dateUtc="2025-12-10T12:53:00Z">
              <w:tcPr>
                <w:tcW w:w="2884" w:type="dxa"/>
                <w:gridSpan w:val="3"/>
              </w:tcPr>
            </w:tcPrChange>
          </w:tcPr>
          <w:p w14:paraId="48043840" w14:textId="77777777" w:rsidR="004B0C37" w:rsidRPr="007E0B31" w:rsidRDefault="004B0C37" w:rsidP="004B0C37">
            <w:pPr>
              <w:pStyle w:val="Arial11Bold"/>
              <w:rPr>
                <w:rFonts w:cs="Arial"/>
                <w:highlight w:val="yellow"/>
              </w:rPr>
            </w:pPr>
            <w:r w:rsidRPr="007E0B31">
              <w:rPr>
                <w:rFonts w:cs="Arial"/>
              </w:rPr>
              <w:t>Onshore DC Converter</w:t>
            </w:r>
          </w:p>
        </w:tc>
        <w:tc>
          <w:tcPr>
            <w:tcW w:w="6634" w:type="dxa"/>
            <w:tcPrChange w:id="1747" w:author="Stuart McLarnon" w:date="2025-12-10T12:53:00Z" w16du:dateUtc="2025-12-10T12:53:00Z">
              <w:tcPr>
                <w:tcW w:w="6634" w:type="dxa"/>
                <w:gridSpan w:val="4"/>
              </w:tcPr>
            </w:tcPrChange>
          </w:tcPr>
          <w:p w14:paraId="64EEC2D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8C0657" w:rsidRPr="007E0B31" w14:paraId="4A68E7D9" w14:textId="77777777" w:rsidTr="00C60095">
        <w:trPr>
          <w:cantSplit/>
          <w:trPrChange w:id="1748" w:author="Stuart McLarnon" w:date="2025-12-10T12:53:00Z" w16du:dateUtc="2025-12-10T12:53:00Z">
            <w:trPr>
              <w:gridBefore w:val="1"/>
              <w:gridAfter w:val="0"/>
              <w:wAfter w:w="255" w:type="dxa"/>
              <w:cantSplit/>
            </w:trPr>
          </w:trPrChange>
        </w:trPr>
        <w:tc>
          <w:tcPr>
            <w:tcW w:w="2884" w:type="dxa"/>
            <w:tcPrChange w:id="1749" w:author="Stuart McLarnon" w:date="2025-12-10T12:53:00Z" w16du:dateUtc="2025-12-10T12:53:00Z">
              <w:tcPr>
                <w:tcW w:w="2884" w:type="dxa"/>
                <w:gridSpan w:val="3"/>
              </w:tcPr>
            </w:tcPrChange>
          </w:tcPr>
          <w:p w14:paraId="1A1B1603" w14:textId="77777777" w:rsidR="004B0C37" w:rsidRPr="007E0B31" w:rsidRDefault="004B0C37" w:rsidP="004B0C37">
            <w:pPr>
              <w:pStyle w:val="Arial11Bold"/>
              <w:rPr>
                <w:rFonts w:cs="Arial"/>
              </w:rPr>
            </w:pPr>
            <w:r w:rsidRPr="007E0B31">
              <w:rPr>
                <w:rFonts w:cs="Arial"/>
              </w:rPr>
              <w:t>Onshore Generating Unit</w:t>
            </w:r>
          </w:p>
        </w:tc>
        <w:tc>
          <w:tcPr>
            <w:tcW w:w="6634" w:type="dxa"/>
            <w:tcPrChange w:id="1750" w:author="Stuart McLarnon" w:date="2025-12-10T12:53:00Z" w16du:dateUtc="2025-12-10T12:53:00Z">
              <w:tcPr>
                <w:tcW w:w="6634" w:type="dxa"/>
                <w:gridSpan w:val="4"/>
              </w:tcPr>
            </w:tcPrChange>
          </w:tcPr>
          <w:p w14:paraId="1C282039" w14:textId="3958CEB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8C0657" w:rsidRPr="007E0B31" w14:paraId="35FFB4AD" w14:textId="77777777" w:rsidTr="00C60095">
        <w:trPr>
          <w:cantSplit/>
          <w:trPrChange w:id="1751" w:author="Stuart McLarnon" w:date="2025-12-10T12:53:00Z" w16du:dateUtc="2025-12-10T12:53:00Z">
            <w:trPr>
              <w:gridBefore w:val="1"/>
              <w:gridAfter w:val="0"/>
              <w:wAfter w:w="255" w:type="dxa"/>
              <w:cantSplit/>
            </w:trPr>
          </w:trPrChange>
        </w:trPr>
        <w:tc>
          <w:tcPr>
            <w:tcW w:w="2884" w:type="dxa"/>
            <w:tcPrChange w:id="1752" w:author="Stuart McLarnon" w:date="2025-12-10T12:53:00Z" w16du:dateUtc="2025-12-10T12:53:00Z">
              <w:tcPr>
                <w:tcW w:w="2884" w:type="dxa"/>
                <w:gridSpan w:val="3"/>
              </w:tcPr>
            </w:tcPrChange>
          </w:tcPr>
          <w:p w14:paraId="35935210" w14:textId="77777777" w:rsidR="004B0C37" w:rsidRPr="007E0B31" w:rsidRDefault="004B0C37" w:rsidP="004B0C37">
            <w:pPr>
              <w:pStyle w:val="Arial11Bold"/>
              <w:rPr>
                <w:rFonts w:cs="Arial"/>
              </w:rPr>
            </w:pPr>
            <w:r w:rsidRPr="007E0B31">
              <w:rPr>
                <w:rFonts w:cs="Arial"/>
              </w:rPr>
              <w:t>Onshore Grid Entry Point</w:t>
            </w:r>
          </w:p>
        </w:tc>
        <w:tc>
          <w:tcPr>
            <w:tcW w:w="6634" w:type="dxa"/>
            <w:tcPrChange w:id="1753" w:author="Stuart McLarnon" w:date="2025-12-10T12:53:00Z" w16du:dateUtc="2025-12-10T12:53:00Z">
              <w:tcPr>
                <w:tcW w:w="6634" w:type="dxa"/>
                <w:gridSpan w:val="4"/>
              </w:tcPr>
            </w:tcPrChange>
          </w:tcPr>
          <w:p w14:paraId="6FC00EAB" w14:textId="6552310D" w:rsidR="004B0C37" w:rsidRPr="007E0B31" w:rsidRDefault="004B0C37" w:rsidP="004B0C37">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8C0657" w:rsidRPr="007E0B31" w14:paraId="7ABD28A6" w14:textId="77777777" w:rsidTr="00C60095">
        <w:trPr>
          <w:cantSplit/>
          <w:trPrChange w:id="1754" w:author="Stuart McLarnon" w:date="2025-12-10T12:53:00Z" w16du:dateUtc="2025-12-10T12:53:00Z">
            <w:trPr>
              <w:gridBefore w:val="1"/>
              <w:gridAfter w:val="0"/>
              <w:wAfter w:w="255" w:type="dxa"/>
              <w:cantSplit/>
            </w:trPr>
          </w:trPrChange>
        </w:trPr>
        <w:tc>
          <w:tcPr>
            <w:tcW w:w="2884" w:type="dxa"/>
            <w:tcPrChange w:id="1755" w:author="Stuart McLarnon" w:date="2025-12-10T12:53:00Z" w16du:dateUtc="2025-12-10T12:53:00Z">
              <w:tcPr>
                <w:tcW w:w="2884" w:type="dxa"/>
                <w:gridSpan w:val="3"/>
              </w:tcPr>
            </w:tcPrChange>
          </w:tcPr>
          <w:p w14:paraId="2DC322BF" w14:textId="77777777" w:rsidR="004B0C37" w:rsidRPr="007E0B31" w:rsidRDefault="004B0C37" w:rsidP="004B0C37">
            <w:pPr>
              <w:pStyle w:val="Arial11Bold"/>
              <w:rPr>
                <w:rFonts w:cs="Arial"/>
                <w:highlight w:val="yellow"/>
              </w:rPr>
            </w:pPr>
            <w:r w:rsidRPr="007E0B31">
              <w:rPr>
                <w:rFonts w:cs="Arial"/>
              </w:rPr>
              <w:t>Onshore HVDC Converter</w:t>
            </w:r>
          </w:p>
        </w:tc>
        <w:tc>
          <w:tcPr>
            <w:tcW w:w="6634" w:type="dxa"/>
            <w:tcPrChange w:id="1756" w:author="Stuart McLarnon" w:date="2025-12-10T12:53:00Z" w16du:dateUtc="2025-12-10T12:53:00Z">
              <w:tcPr>
                <w:tcW w:w="6634" w:type="dxa"/>
                <w:gridSpan w:val="4"/>
              </w:tcPr>
            </w:tcPrChange>
          </w:tcPr>
          <w:p w14:paraId="3218C152"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8C0657" w:rsidRPr="007E0B31" w14:paraId="47B1C59A" w14:textId="77777777" w:rsidTr="00C60095">
        <w:trPr>
          <w:cantSplit/>
          <w:trPrChange w:id="1757" w:author="Stuart McLarnon" w:date="2025-12-10T12:53:00Z" w16du:dateUtc="2025-12-10T12:53:00Z">
            <w:trPr>
              <w:gridBefore w:val="1"/>
              <w:gridAfter w:val="0"/>
              <w:wAfter w:w="255" w:type="dxa"/>
              <w:cantSplit/>
            </w:trPr>
          </w:trPrChange>
        </w:trPr>
        <w:tc>
          <w:tcPr>
            <w:tcW w:w="2884" w:type="dxa"/>
            <w:tcPrChange w:id="1758" w:author="Stuart McLarnon" w:date="2025-12-10T12:53:00Z" w16du:dateUtc="2025-12-10T12:53:00Z">
              <w:tcPr>
                <w:tcW w:w="2884" w:type="dxa"/>
                <w:gridSpan w:val="3"/>
              </w:tcPr>
            </w:tcPrChange>
          </w:tcPr>
          <w:p w14:paraId="45CD5B8B" w14:textId="77777777" w:rsidR="004B0C37" w:rsidRPr="007E0B31" w:rsidRDefault="004B0C37" w:rsidP="004B0C37">
            <w:pPr>
              <w:pStyle w:val="Arial11Bold"/>
              <w:rPr>
                <w:rFonts w:cs="Arial"/>
              </w:rPr>
            </w:pPr>
            <w:r w:rsidRPr="007E0B31">
              <w:rPr>
                <w:rFonts w:cs="Arial"/>
              </w:rPr>
              <w:lastRenderedPageBreak/>
              <w:t>Onshore Non-Synchronous Generating Unit</w:t>
            </w:r>
          </w:p>
        </w:tc>
        <w:tc>
          <w:tcPr>
            <w:tcW w:w="6634" w:type="dxa"/>
            <w:tcPrChange w:id="1759" w:author="Stuart McLarnon" w:date="2025-12-10T12:53:00Z" w16du:dateUtc="2025-12-10T12:53:00Z">
              <w:tcPr>
                <w:tcW w:w="6634" w:type="dxa"/>
                <w:gridSpan w:val="4"/>
              </w:tcPr>
            </w:tcPrChange>
          </w:tcPr>
          <w:p w14:paraId="723DCB6B" w14:textId="4724C80E"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8C0657" w:rsidRPr="007E0B31" w14:paraId="5C54790F" w14:textId="77777777" w:rsidTr="00C60095">
        <w:trPr>
          <w:cantSplit/>
          <w:trPrChange w:id="1760" w:author="Stuart McLarnon" w:date="2025-12-10T12:53:00Z" w16du:dateUtc="2025-12-10T12:53:00Z">
            <w:trPr>
              <w:gridBefore w:val="1"/>
              <w:gridAfter w:val="0"/>
              <w:wAfter w:w="255" w:type="dxa"/>
              <w:cantSplit/>
            </w:trPr>
          </w:trPrChange>
        </w:trPr>
        <w:tc>
          <w:tcPr>
            <w:tcW w:w="2884" w:type="dxa"/>
            <w:tcPrChange w:id="1761" w:author="Stuart McLarnon" w:date="2025-12-10T12:53:00Z" w16du:dateUtc="2025-12-10T12:53:00Z">
              <w:tcPr>
                <w:tcW w:w="2884" w:type="dxa"/>
                <w:gridSpan w:val="3"/>
              </w:tcPr>
            </w:tcPrChange>
          </w:tcPr>
          <w:p w14:paraId="09F676FF" w14:textId="77777777" w:rsidR="004B0C37" w:rsidRPr="007E0B31" w:rsidRDefault="004B0C37" w:rsidP="004B0C37">
            <w:pPr>
              <w:pStyle w:val="Arial11Bold"/>
              <w:rPr>
                <w:rFonts w:cs="Arial"/>
              </w:rPr>
            </w:pPr>
            <w:r w:rsidRPr="007E0B31">
              <w:rPr>
                <w:rFonts w:cs="Arial"/>
              </w:rPr>
              <w:t>Onshore Power Park Module</w:t>
            </w:r>
          </w:p>
        </w:tc>
        <w:tc>
          <w:tcPr>
            <w:tcW w:w="6634" w:type="dxa"/>
            <w:tcPrChange w:id="1762" w:author="Stuart McLarnon" w:date="2025-12-10T12:53:00Z" w16du:dateUtc="2025-12-10T12:53:00Z">
              <w:tcPr>
                <w:tcW w:w="6634" w:type="dxa"/>
                <w:gridSpan w:val="4"/>
              </w:tcPr>
            </w:tcPrChange>
          </w:tcPr>
          <w:p w14:paraId="4F3FC424" w14:textId="4AD18E75" w:rsidR="004B0C37" w:rsidRPr="007E0B31" w:rsidRDefault="004B0C37" w:rsidP="004B0C37">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8C0657" w:rsidRPr="007E0B31" w14:paraId="67BDC2D1" w14:textId="77777777" w:rsidTr="00C60095">
        <w:trPr>
          <w:cantSplit/>
          <w:trPrChange w:id="1763" w:author="Stuart McLarnon" w:date="2025-12-10T12:53:00Z" w16du:dateUtc="2025-12-10T12:53:00Z">
            <w:trPr>
              <w:gridBefore w:val="1"/>
              <w:gridAfter w:val="0"/>
              <w:wAfter w:w="255" w:type="dxa"/>
              <w:cantSplit/>
            </w:trPr>
          </w:trPrChange>
        </w:trPr>
        <w:tc>
          <w:tcPr>
            <w:tcW w:w="2884" w:type="dxa"/>
            <w:tcPrChange w:id="1764" w:author="Stuart McLarnon" w:date="2025-12-10T12:53:00Z" w16du:dateUtc="2025-12-10T12:53:00Z">
              <w:tcPr>
                <w:tcW w:w="2884" w:type="dxa"/>
                <w:gridSpan w:val="3"/>
              </w:tcPr>
            </w:tcPrChange>
          </w:tcPr>
          <w:p w14:paraId="2FB52871" w14:textId="77777777" w:rsidR="004B0C37" w:rsidRPr="007E0B31" w:rsidRDefault="004B0C37" w:rsidP="004B0C37">
            <w:pPr>
              <w:pStyle w:val="Arial11Bold"/>
              <w:rPr>
                <w:rFonts w:cs="Arial"/>
              </w:rPr>
            </w:pPr>
            <w:r w:rsidRPr="007E0B31">
              <w:rPr>
                <w:rFonts w:cs="Arial"/>
              </w:rPr>
              <w:t>Onshore Synchronous Generating Unit</w:t>
            </w:r>
          </w:p>
        </w:tc>
        <w:tc>
          <w:tcPr>
            <w:tcW w:w="6634" w:type="dxa"/>
            <w:tcPrChange w:id="1765" w:author="Stuart McLarnon" w:date="2025-12-10T12:53:00Z" w16du:dateUtc="2025-12-10T12:53:00Z">
              <w:tcPr>
                <w:tcW w:w="6634" w:type="dxa"/>
                <w:gridSpan w:val="4"/>
              </w:tcPr>
            </w:tcPrChange>
          </w:tcPr>
          <w:p w14:paraId="53DD316B" w14:textId="296089E4" w:rsidR="004B0C37" w:rsidRPr="007E0B31" w:rsidRDefault="004B0C37" w:rsidP="004B0C37">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8C0657" w:rsidRPr="007E0B31" w14:paraId="322DBDDD" w14:textId="77777777" w:rsidTr="00C60095">
        <w:trPr>
          <w:cantSplit/>
          <w:trPrChange w:id="1766" w:author="Stuart McLarnon" w:date="2025-12-10T12:53:00Z" w16du:dateUtc="2025-12-10T12:53:00Z">
            <w:trPr>
              <w:gridBefore w:val="1"/>
              <w:gridAfter w:val="0"/>
              <w:wAfter w:w="255" w:type="dxa"/>
              <w:cantSplit/>
            </w:trPr>
          </w:trPrChange>
        </w:trPr>
        <w:tc>
          <w:tcPr>
            <w:tcW w:w="2884" w:type="dxa"/>
            <w:tcPrChange w:id="1767" w:author="Stuart McLarnon" w:date="2025-12-10T12:53:00Z" w16du:dateUtc="2025-12-10T12:53:00Z">
              <w:tcPr>
                <w:tcW w:w="2884" w:type="dxa"/>
                <w:gridSpan w:val="3"/>
              </w:tcPr>
            </w:tcPrChange>
          </w:tcPr>
          <w:p w14:paraId="75E7A9CF" w14:textId="77777777" w:rsidR="004B0C37" w:rsidRPr="007E0B31" w:rsidDel="004B6FBB" w:rsidRDefault="004B0C37" w:rsidP="004B0C37">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Change w:id="1768" w:author="Stuart McLarnon" w:date="2025-12-10T12:53:00Z" w16du:dateUtc="2025-12-10T12:53:00Z">
              <w:tcPr>
                <w:tcW w:w="6634" w:type="dxa"/>
                <w:gridSpan w:val="4"/>
              </w:tcPr>
            </w:tcPrChange>
          </w:tcPr>
          <w:p w14:paraId="3DABEE66" w14:textId="7CF5D79C" w:rsidR="004B0C37" w:rsidRDefault="004B0C37" w:rsidP="004B0C37">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B0C37" w:rsidRPr="00A87826" w:rsidDel="004B6FBB" w:rsidRDefault="004B0C37" w:rsidP="004B0C37">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8C0657" w:rsidRPr="007E0B31" w14:paraId="57567868" w14:textId="77777777" w:rsidTr="00C60095">
        <w:trPr>
          <w:cantSplit/>
          <w:trPrChange w:id="1769" w:author="Stuart McLarnon" w:date="2025-12-10T12:53:00Z" w16du:dateUtc="2025-12-10T12:53:00Z">
            <w:trPr>
              <w:gridBefore w:val="1"/>
              <w:gridAfter w:val="0"/>
              <w:wAfter w:w="255" w:type="dxa"/>
              <w:cantSplit/>
            </w:trPr>
          </w:trPrChange>
        </w:trPr>
        <w:tc>
          <w:tcPr>
            <w:tcW w:w="2884" w:type="dxa"/>
            <w:tcPrChange w:id="1770" w:author="Stuart McLarnon" w:date="2025-12-10T12:53:00Z" w16du:dateUtc="2025-12-10T12:53:00Z">
              <w:tcPr>
                <w:tcW w:w="2884" w:type="dxa"/>
                <w:gridSpan w:val="3"/>
              </w:tcPr>
            </w:tcPrChange>
          </w:tcPr>
          <w:p w14:paraId="1FD98361" w14:textId="77777777" w:rsidR="004B0C37" w:rsidRPr="007E0B31" w:rsidRDefault="004B0C37" w:rsidP="004B0C37">
            <w:pPr>
              <w:pStyle w:val="Arial11Bold"/>
              <w:rPr>
                <w:rFonts w:cs="Arial"/>
              </w:rPr>
            </w:pPr>
            <w:r w:rsidRPr="007E0B31">
              <w:rPr>
                <w:rFonts w:cs="Arial"/>
              </w:rPr>
              <w:t>Onshore Transmission Licensee</w:t>
            </w:r>
          </w:p>
        </w:tc>
        <w:tc>
          <w:tcPr>
            <w:tcW w:w="6634" w:type="dxa"/>
            <w:tcPrChange w:id="1771" w:author="Stuart McLarnon" w:date="2025-12-10T12:53:00Z" w16du:dateUtc="2025-12-10T12:53:00Z">
              <w:tcPr>
                <w:tcW w:w="6634" w:type="dxa"/>
                <w:gridSpan w:val="4"/>
              </w:tcPr>
            </w:tcPrChange>
          </w:tcPr>
          <w:p w14:paraId="7691EDA3" w14:textId="2EBD7EE0" w:rsidR="004B0C37" w:rsidRPr="007E0B31" w:rsidRDefault="004B0C37" w:rsidP="004B0C37">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8C0657" w:rsidRPr="007E0B31" w14:paraId="0953DDC7" w14:textId="77777777" w:rsidTr="00C60095">
        <w:trPr>
          <w:cantSplit/>
          <w:trPrChange w:id="1772" w:author="Stuart McLarnon" w:date="2025-12-10T12:53:00Z" w16du:dateUtc="2025-12-10T12:53:00Z">
            <w:trPr>
              <w:gridBefore w:val="1"/>
              <w:gridAfter w:val="0"/>
              <w:wAfter w:w="255" w:type="dxa"/>
              <w:cantSplit/>
            </w:trPr>
          </w:trPrChange>
        </w:trPr>
        <w:tc>
          <w:tcPr>
            <w:tcW w:w="2884" w:type="dxa"/>
            <w:tcPrChange w:id="1773" w:author="Stuart McLarnon" w:date="2025-12-10T12:53:00Z" w16du:dateUtc="2025-12-10T12:53:00Z">
              <w:tcPr>
                <w:tcW w:w="2884" w:type="dxa"/>
                <w:gridSpan w:val="3"/>
              </w:tcPr>
            </w:tcPrChange>
          </w:tcPr>
          <w:p w14:paraId="2B5600BA" w14:textId="77777777" w:rsidR="004B0C37" w:rsidRPr="007E0B31" w:rsidRDefault="004B0C37" w:rsidP="004B0C37">
            <w:pPr>
              <w:pStyle w:val="Arial11Bold"/>
              <w:rPr>
                <w:rFonts w:cs="Arial"/>
              </w:rPr>
            </w:pPr>
            <w:r w:rsidRPr="007E0B31">
              <w:rPr>
                <w:rFonts w:cs="Arial"/>
              </w:rPr>
              <w:t>Onshore Transmission System</w:t>
            </w:r>
          </w:p>
        </w:tc>
        <w:tc>
          <w:tcPr>
            <w:tcW w:w="6634" w:type="dxa"/>
            <w:tcPrChange w:id="1774" w:author="Stuart McLarnon" w:date="2025-12-10T12:53:00Z" w16du:dateUtc="2025-12-10T12:53:00Z">
              <w:tcPr>
                <w:tcW w:w="6634" w:type="dxa"/>
                <w:gridSpan w:val="4"/>
              </w:tcPr>
            </w:tcPrChange>
          </w:tcPr>
          <w:p w14:paraId="1D66BC55" w14:textId="3B198D30" w:rsidR="004B0C37" w:rsidRPr="007E0B31" w:rsidRDefault="004B0C37" w:rsidP="004B0C37">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8C0657" w:rsidRPr="007E0B31" w14:paraId="31EBBBE3" w14:textId="77777777" w:rsidTr="00C60095">
        <w:trPr>
          <w:cantSplit/>
          <w:trPrChange w:id="1775" w:author="Stuart McLarnon" w:date="2025-12-10T12:53:00Z" w16du:dateUtc="2025-12-10T12:53:00Z">
            <w:trPr>
              <w:gridBefore w:val="1"/>
              <w:gridAfter w:val="0"/>
              <w:wAfter w:w="255" w:type="dxa"/>
              <w:cantSplit/>
            </w:trPr>
          </w:trPrChange>
        </w:trPr>
        <w:tc>
          <w:tcPr>
            <w:tcW w:w="2884" w:type="dxa"/>
            <w:tcPrChange w:id="1776" w:author="Stuart McLarnon" w:date="2025-12-10T12:53:00Z" w16du:dateUtc="2025-12-10T12:53:00Z">
              <w:tcPr>
                <w:tcW w:w="2884" w:type="dxa"/>
                <w:gridSpan w:val="3"/>
              </w:tcPr>
            </w:tcPrChange>
          </w:tcPr>
          <w:p w14:paraId="716FC70C" w14:textId="77777777" w:rsidR="004B0C37" w:rsidRPr="007E0B31" w:rsidRDefault="004B0C37" w:rsidP="004B0C37">
            <w:pPr>
              <w:pStyle w:val="Arial11Bold"/>
              <w:rPr>
                <w:rFonts w:cs="Arial"/>
              </w:rPr>
            </w:pPr>
            <w:r w:rsidRPr="007E0B31">
              <w:rPr>
                <w:rFonts w:cs="Arial"/>
              </w:rPr>
              <w:t>On-Site Generator Site</w:t>
            </w:r>
          </w:p>
        </w:tc>
        <w:tc>
          <w:tcPr>
            <w:tcW w:w="6634" w:type="dxa"/>
            <w:tcPrChange w:id="1777" w:author="Stuart McLarnon" w:date="2025-12-10T12:53:00Z" w16du:dateUtc="2025-12-10T12:53:00Z">
              <w:tcPr>
                <w:tcW w:w="6634" w:type="dxa"/>
                <w:gridSpan w:val="4"/>
              </w:tcPr>
            </w:tcPrChange>
          </w:tcPr>
          <w:p w14:paraId="68341A8F" w14:textId="77777777" w:rsidR="004B0C37" w:rsidRPr="007E0B31" w:rsidRDefault="004B0C37" w:rsidP="004B0C37">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8C0657" w:rsidRPr="007E0B31" w14:paraId="6EC47238" w14:textId="77777777" w:rsidTr="00C60095">
        <w:trPr>
          <w:cantSplit/>
          <w:trPrChange w:id="1778" w:author="Stuart McLarnon" w:date="2025-12-10T12:53:00Z" w16du:dateUtc="2025-12-10T12:53:00Z">
            <w:trPr>
              <w:gridBefore w:val="1"/>
              <w:gridAfter w:val="0"/>
              <w:wAfter w:w="255" w:type="dxa"/>
              <w:cantSplit/>
            </w:trPr>
          </w:trPrChange>
        </w:trPr>
        <w:tc>
          <w:tcPr>
            <w:tcW w:w="2884" w:type="dxa"/>
            <w:tcPrChange w:id="1779" w:author="Stuart McLarnon" w:date="2025-12-10T12:53:00Z" w16du:dateUtc="2025-12-10T12:53:00Z">
              <w:tcPr>
                <w:tcW w:w="2884" w:type="dxa"/>
                <w:gridSpan w:val="3"/>
              </w:tcPr>
            </w:tcPrChange>
          </w:tcPr>
          <w:p w14:paraId="3B93C86F" w14:textId="77777777" w:rsidR="004B0C37" w:rsidRPr="007E0B31" w:rsidRDefault="004B0C37" w:rsidP="004B0C37">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Change w:id="1780" w:author="Stuart McLarnon" w:date="2025-12-10T12:53:00Z" w16du:dateUtc="2025-12-10T12:53:00Z">
              <w:tcPr>
                <w:tcW w:w="6634" w:type="dxa"/>
                <w:gridSpan w:val="4"/>
              </w:tcPr>
            </w:tcPrChange>
          </w:tcPr>
          <w:p w14:paraId="2F7D236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8C0657" w:rsidRPr="007E0B31" w14:paraId="0706312C" w14:textId="77777777" w:rsidTr="00C60095">
        <w:trPr>
          <w:cantSplit/>
          <w:trPrChange w:id="1781" w:author="Stuart McLarnon" w:date="2025-12-10T12:53:00Z" w16du:dateUtc="2025-12-10T12:53:00Z">
            <w:trPr>
              <w:gridBefore w:val="1"/>
              <w:gridAfter w:val="0"/>
              <w:wAfter w:w="255" w:type="dxa"/>
              <w:cantSplit/>
            </w:trPr>
          </w:trPrChange>
        </w:trPr>
        <w:tc>
          <w:tcPr>
            <w:tcW w:w="2884" w:type="dxa"/>
            <w:tcPrChange w:id="1782" w:author="Stuart McLarnon" w:date="2025-12-10T12:53:00Z" w16du:dateUtc="2025-12-10T12:53:00Z">
              <w:tcPr>
                <w:tcW w:w="2884" w:type="dxa"/>
                <w:gridSpan w:val="3"/>
              </w:tcPr>
            </w:tcPrChange>
          </w:tcPr>
          <w:p w14:paraId="015ED0F3" w14:textId="77777777" w:rsidR="004B0C37" w:rsidRPr="007E0B31" w:rsidRDefault="004B0C37" w:rsidP="004B0C37">
            <w:pPr>
              <w:pStyle w:val="Arial11Bold"/>
              <w:rPr>
                <w:rFonts w:cs="Arial"/>
              </w:rPr>
            </w:pPr>
            <w:r w:rsidRPr="007E0B31">
              <w:rPr>
                <w:rFonts w:cs="Arial"/>
              </w:rPr>
              <w:t>Operating Margin</w:t>
            </w:r>
          </w:p>
        </w:tc>
        <w:tc>
          <w:tcPr>
            <w:tcW w:w="6634" w:type="dxa"/>
            <w:tcPrChange w:id="1783" w:author="Stuart McLarnon" w:date="2025-12-10T12:53:00Z" w16du:dateUtc="2025-12-10T12:53:00Z">
              <w:tcPr>
                <w:tcW w:w="6634" w:type="dxa"/>
                <w:gridSpan w:val="4"/>
              </w:tcPr>
            </w:tcPrChange>
          </w:tcPr>
          <w:p w14:paraId="2D829E78" w14:textId="77777777" w:rsidR="004B0C37" w:rsidRPr="007E0B31" w:rsidRDefault="004B0C37" w:rsidP="004B0C37">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8C0657" w:rsidRPr="007E0B31" w14:paraId="6399AF34" w14:textId="77777777" w:rsidTr="00C60095">
        <w:trPr>
          <w:cantSplit/>
          <w:trPrChange w:id="1784" w:author="Stuart McLarnon" w:date="2025-12-10T12:53:00Z" w16du:dateUtc="2025-12-10T12:53:00Z">
            <w:trPr>
              <w:gridBefore w:val="1"/>
              <w:gridAfter w:val="0"/>
              <w:wAfter w:w="255" w:type="dxa"/>
              <w:cantSplit/>
            </w:trPr>
          </w:trPrChange>
        </w:trPr>
        <w:tc>
          <w:tcPr>
            <w:tcW w:w="2884" w:type="dxa"/>
            <w:tcPrChange w:id="1785" w:author="Stuart McLarnon" w:date="2025-12-10T12:53:00Z" w16du:dateUtc="2025-12-10T12:53:00Z">
              <w:tcPr>
                <w:tcW w:w="2884" w:type="dxa"/>
                <w:gridSpan w:val="3"/>
              </w:tcPr>
            </w:tcPrChange>
          </w:tcPr>
          <w:p w14:paraId="13992038" w14:textId="77777777" w:rsidR="004B0C37" w:rsidRPr="007E0B31" w:rsidRDefault="004B0C37" w:rsidP="004B0C37">
            <w:pPr>
              <w:pStyle w:val="Arial11Bold"/>
              <w:rPr>
                <w:rFonts w:cs="Arial"/>
              </w:rPr>
            </w:pPr>
            <w:r w:rsidRPr="007E0B31">
              <w:rPr>
                <w:rFonts w:cs="Arial"/>
              </w:rPr>
              <w:t>Operating Reserve</w:t>
            </w:r>
          </w:p>
        </w:tc>
        <w:tc>
          <w:tcPr>
            <w:tcW w:w="6634" w:type="dxa"/>
            <w:tcPrChange w:id="1786" w:author="Stuart McLarnon" w:date="2025-12-10T12:53:00Z" w16du:dateUtc="2025-12-10T12:53:00Z">
              <w:tcPr>
                <w:tcW w:w="6634" w:type="dxa"/>
                <w:gridSpan w:val="4"/>
              </w:tcPr>
            </w:tcPrChange>
          </w:tcPr>
          <w:p w14:paraId="7475BB27" w14:textId="77777777" w:rsidR="004B0C37" w:rsidRPr="007E0B31" w:rsidRDefault="004B0C37" w:rsidP="004B0C37">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8C0657" w:rsidRPr="007E0B31" w14:paraId="7103EDE6" w14:textId="77777777" w:rsidTr="00C60095">
        <w:trPr>
          <w:cantSplit/>
          <w:trPrChange w:id="1787" w:author="Stuart McLarnon" w:date="2025-12-10T12:53:00Z" w16du:dateUtc="2025-12-10T12:53:00Z">
            <w:trPr>
              <w:gridBefore w:val="1"/>
              <w:gridAfter w:val="0"/>
              <w:wAfter w:w="255" w:type="dxa"/>
              <w:cantSplit/>
            </w:trPr>
          </w:trPrChange>
        </w:trPr>
        <w:tc>
          <w:tcPr>
            <w:tcW w:w="2884" w:type="dxa"/>
            <w:tcPrChange w:id="1788" w:author="Stuart McLarnon" w:date="2025-12-10T12:53:00Z" w16du:dateUtc="2025-12-10T12:53:00Z">
              <w:tcPr>
                <w:tcW w:w="2884" w:type="dxa"/>
                <w:gridSpan w:val="3"/>
              </w:tcPr>
            </w:tcPrChange>
          </w:tcPr>
          <w:p w14:paraId="19E35302" w14:textId="77777777" w:rsidR="004B0C37" w:rsidRPr="007E0B31" w:rsidRDefault="004B0C37" w:rsidP="004B0C37">
            <w:pPr>
              <w:pStyle w:val="Arial11Bold"/>
              <w:rPr>
                <w:rFonts w:cs="Arial"/>
              </w:rPr>
            </w:pPr>
            <w:r w:rsidRPr="007E0B31">
              <w:rPr>
                <w:rFonts w:cs="Arial"/>
              </w:rPr>
              <w:t>Operation</w:t>
            </w:r>
          </w:p>
        </w:tc>
        <w:tc>
          <w:tcPr>
            <w:tcW w:w="6634" w:type="dxa"/>
            <w:tcPrChange w:id="1789" w:author="Stuart McLarnon" w:date="2025-12-10T12:53:00Z" w16du:dateUtc="2025-12-10T12:53:00Z">
              <w:tcPr>
                <w:tcW w:w="6634" w:type="dxa"/>
                <w:gridSpan w:val="4"/>
              </w:tcPr>
            </w:tcPrChange>
          </w:tcPr>
          <w:p w14:paraId="40F42388" w14:textId="77777777" w:rsidR="004B0C37" w:rsidRPr="007E0B31" w:rsidRDefault="004B0C37" w:rsidP="004B0C37">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8C0657" w:rsidRPr="007E0B31" w14:paraId="7F250311" w14:textId="77777777" w:rsidTr="00C60095">
        <w:trPr>
          <w:cantSplit/>
          <w:trPrChange w:id="1790" w:author="Stuart McLarnon" w:date="2025-12-10T12:53:00Z" w16du:dateUtc="2025-12-10T12:53:00Z">
            <w:trPr>
              <w:gridBefore w:val="1"/>
              <w:gridAfter w:val="0"/>
              <w:wAfter w:w="255" w:type="dxa"/>
              <w:cantSplit/>
            </w:trPr>
          </w:trPrChange>
        </w:trPr>
        <w:tc>
          <w:tcPr>
            <w:tcW w:w="2884" w:type="dxa"/>
            <w:tcPrChange w:id="1791" w:author="Stuart McLarnon" w:date="2025-12-10T12:53:00Z" w16du:dateUtc="2025-12-10T12:53:00Z">
              <w:tcPr>
                <w:tcW w:w="2884" w:type="dxa"/>
                <w:gridSpan w:val="3"/>
              </w:tcPr>
            </w:tcPrChange>
          </w:tcPr>
          <w:p w14:paraId="3ECA740F" w14:textId="77777777" w:rsidR="004B0C37" w:rsidRPr="007E0B31" w:rsidRDefault="004B0C37" w:rsidP="004B0C37">
            <w:pPr>
              <w:pStyle w:val="Arial11Bold"/>
              <w:rPr>
                <w:rFonts w:cs="Arial"/>
              </w:rPr>
            </w:pPr>
            <w:r w:rsidRPr="007E0B31">
              <w:rPr>
                <w:rFonts w:cs="Arial"/>
              </w:rPr>
              <w:lastRenderedPageBreak/>
              <w:t>Operational Data</w:t>
            </w:r>
          </w:p>
        </w:tc>
        <w:tc>
          <w:tcPr>
            <w:tcW w:w="6634" w:type="dxa"/>
            <w:tcPrChange w:id="1792" w:author="Stuart McLarnon" w:date="2025-12-10T12:53:00Z" w16du:dateUtc="2025-12-10T12:53:00Z">
              <w:tcPr>
                <w:tcW w:w="6634" w:type="dxa"/>
                <w:gridSpan w:val="4"/>
              </w:tcPr>
            </w:tcPrChange>
          </w:tcPr>
          <w:p w14:paraId="77D345AD" w14:textId="77777777" w:rsidR="004B0C37" w:rsidRPr="007E0B31" w:rsidRDefault="004B0C37" w:rsidP="004B0C37">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8C0657" w:rsidRPr="007E0B31" w14:paraId="72A00B17" w14:textId="77777777" w:rsidTr="00C60095">
        <w:trPr>
          <w:cantSplit/>
          <w:trPrChange w:id="1793" w:author="Stuart McLarnon" w:date="2025-12-10T12:53:00Z" w16du:dateUtc="2025-12-10T12:53:00Z">
            <w:trPr>
              <w:gridBefore w:val="1"/>
              <w:gridAfter w:val="0"/>
              <w:wAfter w:w="255" w:type="dxa"/>
              <w:cantSplit/>
            </w:trPr>
          </w:trPrChange>
        </w:trPr>
        <w:tc>
          <w:tcPr>
            <w:tcW w:w="2884" w:type="dxa"/>
            <w:tcPrChange w:id="1794" w:author="Stuart McLarnon" w:date="2025-12-10T12:53:00Z" w16du:dateUtc="2025-12-10T12:53:00Z">
              <w:tcPr>
                <w:tcW w:w="2884" w:type="dxa"/>
                <w:gridSpan w:val="3"/>
              </w:tcPr>
            </w:tcPrChange>
          </w:tcPr>
          <w:p w14:paraId="49F3A1E1" w14:textId="77777777" w:rsidR="004B0C37" w:rsidRPr="007E0B31" w:rsidRDefault="004B0C37" w:rsidP="004B0C37">
            <w:pPr>
              <w:pStyle w:val="Arial11Bold"/>
              <w:rPr>
                <w:rFonts w:cs="Arial"/>
              </w:rPr>
            </w:pPr>
            <w:r w:rsidRPr="007E0B31">
              <w:rPr>
                <w:rFonts w:cs="Arial"/>
              </w:rPr>
              <w:t>Operational Day</w:t>
            </w:r>
          </w:p>
        </w:tc>
        <w:tc>
          <w:tcPr>
            <w:tcW w:w="6634" w:type="dxa"/>
            <w:tcPrChange w:id="1795" w:author="Stuart McLarnon" w:date="2025-12-10T12:53:00Z" w16du:dateUtc="2025-12-10T12:53:00Z">
              <w:tcPr>
                <w:tcW w:w="6634" w:type="dxa"/>
                <w:gridSpan w:val="4"/>
              </w:tcPr>
            </w:tcPrChange>
          </w:tcPr>
          <w:p w14:paraId="22961493" w14:textId="77777777" w:rsidR="004B0C37" w:rsidRPr="007E0B31" w:rsidRDefault="004B0C37" w:rsidP="004B0C37">
            <w:pPr>
              <w:pStyle w:val="TableArial11"/>
              <w:rPr>
                <w:rFonts w:cs="Arial"/>
              </w:rPr>
            </w:pPr>
            <w:r w:rsidRPr="007E0B31">
              <w:rPr>
                <w:rFonts w:cs="Arial"/>
              </w:rPr>
              <w:t>The period from 0500 hours on one day to 0500 on the following day.</w:t>
            </w:r>
          </w:p>
        </w:tc>
      </w:tr>
      <w:tr w:rsidR="008C0657" w:rsidRPr="007E0B31" w14:paraId="4B79EEEB" w14:textId="77777777" w:rsidTr="00C60095">
        <w:trPr>
          <w:cantSplit/>
          <w:trPrChange w:id="1796" w:author="Stuart McLarnon" w:date="2025-12-10T12:53:00Z" w16du:dateUtc="2025-12-10T12:53:00Z">
            <w:trPr>
              <w:gridBefore w:val="1"/>
              <w:gridAfter w:val="0"/>
              <w:wAfter w:w="255" w:type="dxa"/>
              <w:cantSplit/>
            </w:trPr>
          </w:trPrChange>
        </w:trPr>
        <w:tc>
          <w:tcPr>
            <w:tcW w:w="2884" w:type="dxa"/>
            <w:tcPrChange w:id="1797" w:author="Stuart McLarnon" w:date="2025-12-10T12:53:00Z" w16du:dateUtc="2025-12-10T12:53:00Z">
              <w:tcPr>
                <w:tcW w:w="2884" w:type="dxa"/>
                <w:gridSpan w:val="3"/>
              </w:tcPr>
            </w:tcPrChange>
          </w:tcPr>
          <w:p w14:paraId="00D65A56" w14:textId="77777777" w:rsidR="004B0C37" w:rsidRPr="007E0B31" w:rsidRDefault="004B0C37" w:rsidP="004B0C37">
            <w:pPr>
              <w:pStyle w:val="Arial11Bold"/>
              <w:rPr>
                <w:rFonts w:cs="Arial"/>
              </w:rPr>
            </w:pPr>
            <w:r w:rsidRPr="007E0B31">
              <w:rPr>
                <w:rFonts w:cs="Arial"/>
              </w:rPr>
              <w:t>Operation Diagrams</w:t>
            </w:r>
          </w:p>
        </w:tc>
        <w:tc>
          <w:tcPr>
            <w:tcW w:w="6634" w:type="dxa"/>
            <w:tcPrChange w:id="1798" w:author="Stuart McLarnon" w:date="2025-12-10T12:53:00Z" w16du:dateUtc="2025-12-10T12:53:00Z">
              <w:tcPr>
                <w:tcW w:w="6634" w:type="dxa"/>
                <w:gridSpan w:val="4"/>
              </w:tcPr>
            </w:tcPrChange>
          </w:tcPr>
          <w:p w14:paraId="3A5434CA" w14:textId="77777777" w:rsidR="004B0C37" w:rsidRPr="007E0B31" w:rsidRDefault="004B0C37" w:rsidP="004B0C37">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8C0657" w:rsidRPr="007E0B31" w14:paraId="605B3609" w14:textId="77777777" w:rsidTr="00C60095">
        <w:trPr>
          <w:cantSplit/>
          <w:trPrChange w:id="1799" w:author="Stuart McLarnon" w:date="2025-12-10T12:53:00Z" w16du:dateUtc="2025-12-10T12:53:00Z">
            <w:trPr>
              <w:gridBefore w:val="1"/>
              <w:gridAfter w:val="0"/>
              <w:wAfter w:w="255" w:type="dxa"/>
              <w:cantSplit/>
            </w:trPr>
          </w:trPrChange>
        </w:trPr>
        <w:tc>
          <w:tcPr>
            <w:tcW w:w="2884" w:type="dxa"/>
            <w:tcPrChange w:id="1800" w:author="Stuart McLarnon" w:date="2025-12-10T12:53:00Z" w16du:dateUtc="2025-12-10T12:53:00Z">
              <w:tcPr>
                <w:tcW w:w="2884" w:type="dxa"/>
                <w:gridSpan w:val="3"/>
              </w:tcPr>
            </w:tcPrChange>
          </w:tcPr>
          <w:p w14:paraId="1FCF81E4" w14:textId="77777777" w:rsidR="004B0C37" w:rsidRPr="007E0B31" w:rsidRDefault="004B0C37" w:rsidP="004B0C37">
            <w:pPr>
              <w:pStyle w:val="Arial11Bold"/>
              <w:rPr>
                <w:rFonts w:cs="Arial"/>
              </w:rPr>
            </w:pPr>
            <w:r w:rsidRPr="007E0B31">
              <w:rPr>
                <w:rFonts w:cs="Arial"/>
              </w:rPr>
              <w:t>Operational Effect</w:t>
            </w:r>
          </w:p>
        </w:tc>
        <w:tc>
          <w:tcPr>
            <w:tcW w:w="6634" w:type="dxa"/>
            <w:tcPrChange w:id="1801" w:author="Stuart McLarnon" w:date="2025-12-10T12:53:00Z" w16du:dateUtc="2025-12-10T12:53:00Z">
              <w:tcPr>
                <w:tcW w:w="6634" w:type="dxa"/>
                <w:gridSpan w:val="4"/>
              </w:tcPr>
            </w:tcPrChange>
          </w:tcPr>
          <w:p w14:paraId="76B6DD78" w14:textId="77777777" w:rsidR="004B0C37" w:rsidRPr="007E0B31" w:rsidRDefault="004B0C37" w:rsidP="004B0C37">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8C0657" w:rsidRPr="007E0B31" w14:paraId="1CAC0F6C" w14:textId="77777777" w:rsidTr="00C60095">
        <w:trPr>
          <w:cantSplit/>
          <w:trPrChange w:id="1802" w:author="Stuart McLarnon" w:date="2025-12-10T12:53:00Z" w16du:dateUtc="2025-12-10T12:53:00Z">
            <w:trPr>
              <w:gridBefore w:val="1"/>
              <w:gridAfter w:val="0"/>
              <w:wAfter w:w="255" w:type="dxa"/>
              <w:cantSplit/>
            </w:trPr>
          </w:trPrChange>
        </w:trPr>
        <w:tc>
          <w:tcPr>
            <w:tcW w:w="2884" w:type="dxa"/>
            <w:tcPrChange w:id="1803" w:author="Stuart McLarnon" w:date="2025-12-10T12:53:00Z" w16du:dateUtc="2025-12-10T12:53:00Z">
              <w:tcPr>
                <w:tcW w:w="2884" w:type="dxa"/>
                <w:gridSpan w:val="3"/>
              </w:tcPr>
            </w:tcPrChange>
          </w:tcPr>
          <w:p w14:paraId="2634D169" w14:textId="77777777" w:rsidR="004B0C37" w:rsidRPr="007E0B31" w:rsidRDefault="004B0C37" w:rsidP="004B0C37">
            <w:pPr>
              <w:pStyle w:val="Arial11Bold"/>
              <w:rPr>
                <w:rFonts w:cs="Arial"/>
              </w:rPr>
            </w:pPr>
            <w:r w:rsidRPr="007E0B31">
              <w:rPr>
                <w:rFonts w:cs="Arial"/>
              </w:rPr>
              <w:t>Operational Intertripping</w:t>
            </w:r>
          </w:p>
        </w:tc>
        <w:tc>
          <w:tcPr>
            <w:tcW w:w="6634" w:type="dxa"/>
            <w:tcPrChange w:id="1804" w:author="Stuart McLarnon" w:date="2025-12-10T12:53:00Z" w16du:dateUtc="2025-12-10T12:53:00Z">
              <w:tcPr>
                <w:tcW w:w="6634" w:type="dxa"/>
                <w:gridSpan w:val="4"/>
              </w:tcPr>
            </w:tcPrChange>
          </w:tcPr>
          <w:p w14:paraId="53527053" w14:textId="59F2C50B" w:rsidR="004B0C37" w:rsidRPr="007E0B31" w:rsidRDefault="004B0C37" w:rsidP="004B0C37">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8C0657" w:rsidRPr="007E0B31" w14:paraId="6473278D" w14:textId="77777777" w:rsidTr="00C60095">
        <w:trPr>
          <w:cantSplit/>
          <w:trPrChange w:id="1805" w:author="Stuart McLarnon" w:date="2025-12-10T12:53:00Z" w16du:dateUtc="2025-12-10T12:53:00Z">
            <w:trPr>
              <w:gridBefore w:val="1"/>
              <w:gridAfter w:val="0"/>
              <w:wAfter w:w="255" w:type="dxa"/>
              <w:cantSplit/>
            </w:trPr>
          </w:trPrChange>
        </w:trPr>
        <w:tc>
          <w:tcPr>
            <w:tcW w:w="2884" w:type="dxa"/>
            <w:tcPrChange w:id="1806" w:author="Stuart McLarnon" w:date="2025-12-10T12:53:00Z" w16du:dateUtc="2025-12-10T12:53:00Z">
              <w:tcPr>
                <w:tcW w:w="2884" w:type="dxa"/>
                <w:gridSpan w:val="3"/>
              </w:tcPr>
            </w:tcPrChange>
          </w:tcPr>
          <w:p w14:paraId="0FD871F6" w14:textId="5FABA3D0" w:rsidR="004B0C37" w:rsidRPr="007E0B31" w:rsidRDefault="004B0C37" w:rsidP="004B0C37">
            <w:pPr>
              <w:pStyle w:val="Arial11Bold"/>
              <w:rPr>
                <w:rFonts w:cs="Arial"/>
              </w:rPr>
            </w:pPr>
            <w:bookmarkStart w:id="1807" w:name="_DV_C41"/>
            <w:r w:rsidRPr="007E0B31">
              <w:rPr>
                <w:rFonts w:cs="Arial"/>
              </w:rPr>
              <w:t>Operational Notifications</w:t>
            </w:r>
            <w:bookmarkEnd w:id="1807"/>
          </w:p>
        </w:tc>
        <w:tc>
          <w:tcPr>
            <w:tcW w:w="6634" w:type="dxa"/>
            <w:tcPrChange w:id="1808" w:author="Stuart McLarnon" w:date="2025-12-10T12:53:00Z" w16du:dateUtc="2025-12-10T12:53:00Z">
              <w:tcPr>
                <w:tcW w:w="6634" w:type="dxa"/>
                <w:gridSpan w:val="4"/>
              </w:tcPr>
            </w:tcPrChange>
          </w:tcPr>
          <w:p w14:paraId="7D98A808" w14:textId="07D64618" w:rsidR="004B0C37" w:rsidRPr="007E0B31" w:rsidRDefault="004B0C37" w:rsidP="004B0C37">
            <w:pPr>
              <w:pStyle w:val="TableArial11"/>
              <w:rPr>
                <w:rFonts w:cs="Arial"/>
              </w:rPr>
            </w:pPr>
            <w:bookmarkStart w:id="1809"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809"/>
          </w:p>
        </w:tc>
      </w:tr>
      <w:tr w:rsidR="008C0657" w:rsidRPr="007E0B31" w14:paraId="5A6E5201" w14:textId="77777777" w:rsidTr="00C60095">
        <w:trPr>
          <w:cantSplit/>
          <w:trPrChange w:id="1810" w:author="Stuart McLarnon" w:date="2025-12-10T12:53:00Z" w16du:dateUtc="2025-12-10T12:53:00Z">
            <w:trPr>
              <w:gridBefore w:val="1"/>
              <w:gridAfter w:val="0"/>
              <w:wAfter w:w="255" w:type="dxa"/>
              <w:cantSplit/>
            </w:trPr>
          </w:trPrChange>
        </w:trPr>
        <w:tc>
          <w:tcPr>
            <w:tcW w:w="2884" w:type="dxa"/>
            <w:tcPrChange w:id="1811" w:author="Stuart McLarnon" w:date="2025-12-10T12:53:00Z" w16du:dateUtc="2025-12-10T12:53:00Z">
              <w:tcPr>
                <w:tcW w:w="2884" w:type="dxa"/>
                <w:gridSpan w:val="3"/>
              </w:tcPr>
            </w:tcPrChange>
          </w:tcPr>
          <w:p w14:paraId="30C134C0" w14:textId="77777777" w:rsidR="004B0C37" w:rsidRPr="007E0B31" w:rsidRDefault="004B0C37" w:rsidP="004B0C37">
            <w:pPr>
              <w:pStyle w:val="Arial11Bold"/>
              <w:rPr>
                <w:rFonts w:cs="Arial"/>
              </w:rPr>
            </w:pPr>
            <w:r w:rsidRPr="007E0B31">
              <w:rPr>
                <w:rFonts w:cs="Arial"/>
              </w:rPr>
              <w:t>Operational Planning</w:t>
            </w:r>
          </w:p>
        </w:tc>
        <w:tc>
          <w:tcPr>
            <w:tcW w:w="6634" w:type="dxa"/>
            <w:tcPrChange w:id="1812" w:author="Stuart McLarnon" w:date="2025-12-10T12:53:00Z" w16du:dateUtc="2025-12-10T12:53:00Z">
              <w:tcPr>
                <w:tcW w:w="6634" w:type="dxa"/>
                <w:gridSpan w:val="4"/>
              </w:tcPr>
            </w:tcPrChange>
          </w:tcPr>
          <w:p w14:paraId="7F116C22" w14:textId="65769247" w:rsidR="004B0C37" w:rsidRPr="007E0B31" w:rsidRDefault="004B0C37" w:rsidP="004B0C37">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8C0657" w:rsidRPr="007E0B31" w14:paraId="2391955F" w14:textId="77777777" w:rsidTr="00C60095">
        <w:trPr>
          <w:cantSplit/>
          <w:trPrChange w:id="1813" w:author="Stuart McLarnon" w:date="2025-12-10T12:53:00Z" w16du:dateUtc="2025-12-10T12:53:00Z">
            <w:trPr>
              <w:gridBefore w:val="1"/>
              <w:gridAfter w:val="0"/>
              <w:wAfter w:w="255" w:type="dxa"/>
              <w:cantSplit/>
            </w:trPr>
          </w:trPrChange>
        </w:trPr>
        <w:tc>
          <w:tcPr>
            <w:tcW w:w="2884" w:type="dxa"/>
            <w:tcPrChange w:id="1814" w:author="Stuart McLarnon" w:date="2025-12-10T12:53:00Z" w16du:dateUtc="2025-12-10T12:53:00Z">
              <w:tcPr>
                <w:tcW w:w="2884" w:type="dxa"/>
                <w:gridSpan w:val="3"/>
              </w:tcPr>
            </w:tcPrChange>
          </w:tcPr>
          <w:p w14:paraId="554CE1BB" w14:textId="77777777" w:rsidR="004B0C37" w:rsidRPr="007E0B31" w:rsidRDefault="004B0C37" w:rsidP="004B0C37">
            <w:pPr>
              <w:pStyle w:val="Arial11Bold"/>
              <w:rPr>
                <w:rFonts w:cs="Arial"/>
              </w:rPr>
            </w:pPr>
            <w:r w:rsidRPr="007E0B31">
              <w:rPr>
                <w:rFonts w:cs="Arial"/>
              </w:rPr>
              <w:t xml:space="preserve">Operational Planning Margin </w:t>
            </w:r>
          </w:p>
        </w:tc>
        <w:tc>
          <w:tcPr>
            <w:tcW w:w="6634" w:type="dxa"/>
            <w:tcPrChange w:id="1815" w:author="Stuart McLarnon" w:date="2025-12-10T12:53:00Z" w16du:dateUtc="2025-12-10T12:53:00Z">
              <w:tcPr>
                <w:tcW w:w="6634" w:type="dxa"/>
                <w:gridSpan w:val="4"/>
              </w:tcPr>
            </w:tcPrChange>
          </w:tcPr>
          <w:p w14:paraId="017C95F5" w14:textId="0ABFFC9A" w:rsidR="004B0C37" w:rsidRPr="007E0B31" w:rsidRDefault="004B0C37" w:rsidP="004B0C37">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8C0657" w:rsidRPr="007E0B31" w14:paraId="2C70A3EB" w14:textId="77777777" w:rsidTr="00C60095">
        <w:trPr>
          <w:cantSplit/>
          <w:trPrChange w:id="1816" w:author="Stuart McLarnon" w:date="2025-12-10T12:53:00Z" w16du:dateUtc="2025-12-10T12:53:00Z">
            <w:trPr>
              <w:gridBefore w:val="1"/>
              <w:gridAfter w:val="0"/>
              <w:wAfter w:w="255" w:type="dxa"/>
              <w:cantSplit/>
            </w:trPr>
          </w:trPrChange>
        </w:trPr>
        <w:tc>
          <w:tcPr>
            <w:tcW w:w="2884" w:type="dxa"/>
            <w:tcPrChange w:id="1817" w:author="Stuart McLarnon" w:date="2025-12-10T12:53:00Z" w16du:dateUtc="2025-12-10T12:53:00Z">
              <w:tcPr>
                <w:tcW w:w="2884" w:type="dxa"/>
                <w:gridSpan w:val="3"/>
              </w:tcPr>
            </w:tcPrChange>
          </w:tcPr>
          <w:p w14:paraId="231C2E4A" w14:textId="77777777" w:rsidR="004B0C37" w:rsidRPr="007E0B31" w:rsidRDefault="004B0C37" w:rsidP="004B0C37">
            <w:pPr>
              <w:pStyle w:val="Arial11Bold"/>
              <w:rPr>
                <w:rFonts w:cs="Arial"/>
              </w:rPr>
            </w:pPr>
            <w:r w:rsidRPr="007E0B31">
              <w:rPr>
                <w:rFonts w:cs="Arial"/>
              </w:rPr>
              <w:t>Operational Planning Phase</w:t>
            </w:r>
          </w:p>
        </w:tc>
        <w:tc>
          <w:tcPr>
            <w:tcW w:w="6634" w:type="dxa"/>
            <w:tcPrChange w:id="1818" w:author="Stuart McLarnon" w:date="2025-12-10T12:53:00Z" w16du:dateUtc="2025-12-10T12:53:00Z">
              <w:tcPr>
                <w:tcW w:w="6634" w:type="dxa"/>
                <w:gridSpan w:val="4"/>
              </w:tcPr>
            </w:tcPrChange>
          </w:tcPr>
          <w:p w14:paraId="0B288485" w14:textId="77777777" w:rsidR="004B0C37" w:rsidRPr="007E0B31" w:rsidRDefault="004B0C37" w:rsidP="004B0C37">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8C0657" w:rsidRPr="007E0B31" w14:paraId="5168CED3" w14:textId="77777777" w:rsidTr="00C60095">
        <w:trPr>
          <w:cantSplit/>
          <w:trPrChange w:id="1819" w:author="Stuart McLarnon" w:date="2025-12-10T12:53:00Z" w16du:dateUtc="2025-12-10T12:53:00Z">
            <w:trPr>
              <w:gridBefore w:val="1"/>
              <w:gridAfter w:val="0"/>
              <w:wAfter w:w="255" w:type="dxa"/>
              <w:cantSplit/>
            </w:trPr>
          </w:trPrChange>
        </w:trPr>
        <w:tc>
          <w:tcPr>
            <w:tcW w:w="2884" w:type="dxa"/>
            <w:tcPrChange w:id="1820" w:author="Stuart McLarnon" w:date="2025-12-10T12:53:00Z" w16du:dateUtc="2025-12-10T12:53:00Z">
              <w:tcPr>
                <w:tcW w:w="2884" w:type="dxa"/>
                <w:gridSpan w:val="3"/>
              </w:tcPr>
            </w:tcPrChange>
          </w:tcPr>
          <w:p w14:paraId="784D3609" w14:textId="77777777" w:rsidR="004B0C37" w:rsidRPr="007E0B31" w:rsidRDefault="004B0C37" w:rsidP="004B0C37">
            <w:pPr>
              <w:pStyle w:val="Arial11Bold"/>
              <w:rPr>
                <w:rFonts w:cs="Arial"/>
              </w:rPr>
            </w:pPr>
            <w:r w:rsidRPr="007E0B31">
              <w:rPr>
                <w:rFonts w:cs="Arial"/>
              </w:rPr>
              <w:t>Operational Procedures</w:t>
            </w:r>
          </w:p>
        </w:tc>
        <w:tc>
          <w:tcPr>
            <w:tcW w:w="6634" w:type="dxa"/>
            <w:tcPrChange w:id="1821" w:author="Stuart McLarnon" w:date="2025-12-10T12:53:00Z" w16du:dateUtc="2025-12-10T12:53:00Z">
              <w:tcPr>
                <w:tcW w:w="6634" w:type="dxa"/>
                <w:gridSpan w:val="4"/>
              </w:tcPr>
            </w:tcPrChange>
          </w:tcPr>
          <w:p w14:paraId="451F00A7" w14:textId="77777777" w:rsidR="004B0C37" w:rsidRPr="007E0B31" w:rsidRDefault="004B0C37" w:rsidP="004B0C37">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8C0657" w:rsidRPr="007E0B31" w14:paraId="756B3E49" w14:textId="77777777" w:rsidTr="00C60095">
        <w:trPr>
          <w:cantSplit/>
          <w:trPrChange w:id="1822" w:author="Stuart McLarnon" w:date="2025-12-10T12:53:00Z" w16du:dateUtc="2025-12-10T12:53:00Z">
            <w:trPr>
              <w:gridBefore w:val="1"/>
              <w:gridAfter w:val="0"/>
              <w:wAfter w:w="255" w:type="dxa"/>
              <w:cantSplit/>
            </w:trPr>
          </w:trPrChange>
        </w:trPr>
        <w:tc>
          <w:tcPr>
            <w:tcW w:w="2884" w:type="dxa"/>
            <w:tcPrChange w:id="1823" w:author="Stuart McLarnon" w:date="2025-12-10T12:53:00Z" w16du:dateUtc="2025-12-10T12:53:00Z">
              <w:tcPr>
                <w:tcW w:w="2884" w:type="dxa"/>
                <w:gridSpan w:val="3"/>
              </w:tcPr>
            </w:tcPrChange>
          </w:tcPr>
          <w:p w14:paraId="3CD34B6B" w14:textId="77777777" w:rsidR="004B0C37" w:rsidRPr="007E0B31" w:rsidRDefault="004B0C37" w:rsidP="004B0C37">
            <w:pPr>
              <w:pStyle w:val="Arial11Bold"/>
              <w:rPr>
                <w:rFonts w:cs="Arial"/>
              </w:rPr>
            </w:pPr>
            <w:r w:rsidRPr="007E0B31">
              <w:rPr>
                <w:rFonts w:cs="Arial"/>
              </w:rPr>
              <w:t>Operational Switching</w:t>
            </w:r>
          </w:p>
        </w:tc>
        <w:tc>
          <w:tcPr>
            <w:tcW w:w="6634" w:type="dxa"/>
            <w:tcPrChange w:id="1824" w:author="Stuart McLarnon" w:date="2025-12-10T12:53:00Z" w16du:dateUtc="2025-12-10T12:53:00Z">
              <w:tcPr>
                <w:tcW w:w="6634" w:type="dxa"/>
                <w:gridSpan w:val="4"/>
              </w:tcPr>
            </w:tcPrChange>
          </w:tcPr>
          <w:p w14:paraId="11012EC0" w14:textId="782A13A7" w:rsidR="004B0C37" w:rsidRPr="007E0B31" w:rsidRDefault="004B0C37" w:rsidP="004B0C37">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8C0657" w:rsidRPr="007E0B31" w14:paraId="19E6505D" w14:textId="77777777" w:rsidTr="00C60095">
        <w:trPr>
          <w:cantSplit/>
          <w:trPrChange w:id="1825" w:author="Stuart McLarnon" w:date="2025-12-10T12:53:00Z" w16du:dateUtc="2025-12-10T12:53:00Z">
            <w:trPr>
              <w:gridBefore w:val="1"/>
              <w:gridAfter w:val="0"/>
              <w:wAfter w:w="255" w:type="dxa"/>
              <w:cantSplit/>
            </w:trPr>
          </w:trPrChange>
        </w:trPr>
        <w:tc>
          <w:tcPr>
            <w:tcW w:w="2884" w:type="dxa"/>
            <w:tcPrChange w:id="1826" w:author="Stuart McLarnon" w:date="2025-12-10T12:53:00Z" w16du:dateUtc="2025-12-10T12:53:00Z">
              <w:tcPr>
                <w:tcW w:w="2884" w:type="dxa"/>
                <w:gridSpan w:val="3"/>
              </w:tcPr>
            </w:tcPrChange>
          </w:tcPr>
          <w:p w14:paraId="2E415BC0" w14:textId="77777777" w:rsidR="004B0C37" w:rsidRPr="007E0B31" w:rsidRDefault="004B0C37" w:rsidP="004B0C37">
            <w:pPr>
              <w:pStyle w:val="Arial11Bold"/>
              <w:rPr>
                <w:rFonts w:cs="Arial"/>
              </w:rPr>
            </w:pPr>
            <w:r w:rsidRPr="007E0B31">
              <w:rPr>
                <w:rFonts w:cs="Arial"/>
              </w:rPr>
              <w:lastRenderedPageBreak/>
              <w:t>Other Relevant Data</w:t>
            </w:r>
          </w:p>
        </w:tc>
        <w:tc>
          <w:tcPr>
            <w:tcW w:w="6634" w:type="dxa"/>
            <w:tcPrChange w:id="1827" w:author="Stuart McLarnon" w:date="2025-12-10T12:53:00Z" w16du:dateUtc="2025-12-10T12:53:00Z">
              <w:tcPr>
                <w:tcW w:w="6634" w:type="dxa"/>
                <w:gridSpan w:val="4"/>
              </w:tcPr>
            </w:tcPrChange>
          </w:tcPr>
          <w:p w14:paraId="1C699783" w14:textId="77777777" w:rsidR="004B0C37" w:rsidRPr="007E0B31" w:rsidRDefault="004B0C37" w:rsidP="004B0C37">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8C0657" w:rsidRPr="007E0B31" w14:paraId="24B77B54" w14:textId="77777777" w:rsidTr="00C60095">
        <w:trPr>
          <w:cantSplit/>
          <w:trPrChange w:id="1828" w:author="Stuart McLarnon" w:date="2025-12-10T12:53:00Z" w16du:dateUtc="2025-12-10T12:53:00Z">
            <w:trPr>
              <w:gridBefore w:val="1"/>
              <w:gridAfter w:val="0"/>
              <w:wAfter w:w="255" w:type="dxa"/>
              <w:cantSplit/>
            </w:trPr>
          </w:trPrChange>
        </w:trPr>
        <w:tc>
          <w:tcPr>
            <w:tcW w:w="2884" w:type="dxa"/>
            <w:tcPrChange w:id="1829" w:author="Stuart McLarnon" w:date="2025-12-10T12:53:00Z" w16du:dateUtc="2025-12-10T12:53:00Z">
              <w:tcPr>
                <w:tcW w:w="2884" w:type="dxa"/>
                <w:gridSpan w:val="3"/>
              </w:tcPr>
            </w:tcPrChange>
          </w:tcPr>
          <w:p w14:paraId="33A5B61C" w14:textId="77777777" w:rsidR="004B0C37" w:rsidRPr="007E0B31" w:rsidRDefault="004B0C37" w:rsidP="004B0C37">
            <w:pPr>
              <w:pStyle w:val="Arial11Bold"/>
              <w:rPr>
                <w:rFonts w:cs="Arial"/>
              </w:rPr>
            </w:pPr>
            <w:r w:rsidRPr="007E0B31">
              <w:rPr>
                <w:rFonts w:cs="Arial"/>
              </w:rPr>
              <w:t>OTSDUW Arrangements</w:t>
            </w:r>
          </w:p>
        </w:tc>
        <w:tc>
          <w:tcPr>
            <w:tcW w:w="6634" w:type="dxa"/>
            <w:tcPrChange w:id="1830" w:author="Stuart McLarnon" w:date="2025-12-10T12:53:00Z" w16du:dateUtc="2025-12-10T12:53:00Z">
              <w:tcPr>
                <w:tcW w:w="6634" w:type="dxa"/>
                <w:gridSpan w:val="4"/>
              </w:tcPr>
            </w:tcPrChange>
          </w:tcPr>
          <w:p w14:paraId="77481E18" w14:textId="77777777" w:rsidR="004B0C37" w:rsidRPr="007E0B31" w:rsidRDefault="004B0C37" w:rsidP="004B0C37">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8C0657" w:rsidRPr="007E0B31" w14:paraId="6566765E" w14:textId="77777777" w:rsidTr="00C60095">
        <w:trPr>
          <w:cantSplit/>
          <w:trPrChange w:id="1831" w:author="Stuart McLarnon" w:date="2025-12-10T12:53:00Z" w16du:dateUtc="2025-12-10T12:53:00Z">
            <w:trPr>
              <w:gridBefore w:val="1"/>
              <w:gridAfter w:val="0"/>
              <w:wAfter w:w="255" w:type="dxa"/>
              <w:cantSplit/>
            </w:trPr>
          </w:trPrChange>
        </w:trPr>
        <w:tc>
          <w:tcPr>
            <w:tcW w:w="2884" w:type="dxa"/>
            <w:tcPrChange w:id="1832" w:author="Stuart McLarnon" w:date="2025-12-10T12:53:00Z" w16du:dateUtc="2025-12-10T12:53:00Z">
              <w:tcPr>
                <w:tcW w:w="2884" w:type="dxa"/>
                <w:gridSpan w:val="3"/>
              </w:tcPr>
            </w:tcPrChange>
          </w:tcPr>
          <w:p w14:paraId="2E02FBB1" w14:textId="77777777" w:rsidR="004B0C37" w:rsidRPr="007E0B31" w:rsidRDefault="004B0C37" w:rsidP="004B0C37">
            <w:pPr>
              <w:pStyle w:val="Arial11Bold"/>
              <w:rPr>
                <w:rFonts w:cs="Arial"/>
              </w:rPr>
            </w:pPr>
            <w:r w:rsidRPr="007E0B31">
              <w:rPr>
                <w:rFonts w:cs="Arial"/>
              </w:rPr>
              <w:t>OTSDUW Data and Information</w:t>
            </w:r>
          </w:p>
        </w:tc>
        <w:tc>
          <w:tcPr>
            <w:tcW w:w="6634" w:type="dxa"/>
            <w:tcPrChange w:id="1833" w:author="Stuart McLarnon" w:date="2025-12-10T12:53:00Z" w16du:dateUtc="2025-12-10T12:53:00Z">
              <w:tcPr>
                <w:tcW w:w="6634" w:type="dxa"/>
                <w:gridSpan w:val="4"/>
              </w:tcPr>
            </w:tcPrChange>
          </w:tcPr>
          <w:p w14:paraId="437E754A" w14:textId="7B9123D2" w:rsidR="004B0C37" w:rsidRPr="007E0B31" w:rsidRDefault="004B0C37" w:rsidP="004B0C37">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8C0657" w:rsidRPr="007E0B31" w14:paraId="0DFC68CA" w14:textId="77777777" w:rsidTr="00C60095">
        <w:trPr>
          <w:cantSplit/>
          <w:trPrChange w:id="1834" w:author="Stuart McLarnon" w:date="2025-12-10T12:53:00Z" w16du:dateUtc="2025-12-10T12:53:00Z">
            <w:trPr>
              <w:gridBefore w:val="1"/>
              <w:gridAfter w:val="0"/>
              <w:wAfter w:w="255" w:type="dxa"/>
              <w:cantSplit/>
            </w:trPr>
          </w:trPrChange>
        </w:trPr>
        <w:tc>
          <w:tcPr>
            <w:tcW w:w="2884" w:type="dxa"/>
            <w:tcPrChange w:id="1835" w:author="Stuart McLarnon" w:date="2025-12-10T12:53:00Z" w16du:dateUtc="2025-12-10T12:53:00Z">
              <w:tcPr>
                <w:tcW w:w="2884" w:type="dxa"/>
                <w:gridSpan w:val="3"/>
              </w:tcPr>
            </w:tcPrChange>
          </w:tcPr>
          <w:p w14:paraId="26D7CFDD" w14:textId="77777777" w:rsidR="004B0C37" w:rsidRPr="007E0B31" w:rsidRDefault="004B0C37" w:rsidP="004B0C37">
            <w:pPr>
              <w:pStyle w:val="Arial11Bold"/>
              <w:rPr>
                <w:rFonts w:cs="Arial"/>
              </w:rPr>
            </w:pPr>
            <w:r w:rsidRPr="007E0B31">
              <w:rPr>
                <w:rFonts w:cs="Arial"/>
              </w:rPr>
              <w:t>OTSDUW DC Converter</w:t>
            </w:r>
          </w:p>
        </w:tc>
        <w:tc>
          <w:tcPr>
            <w:tcW w:w="6634" w:type="dxa"/>
            <w:tcPrChange w:id="1836" w:author="Stuart McLarnon" w:date="2025-12-10T12:53:00Z" w16du:dateUtc="2025-12-10T12:53:00Z">
              <w:tcPr>
                <w:tcW w:w="6634" w:type="dxa"/>
                <w:gridSpan w:val="4"/>
              </w:tcPr>
            </w:tcPrChange>
          </w:tcPr>
          <w:p w14:paraId="404E1159" w14:textId="77777777" w:rsidR="004B0C37" w:rsidRPr="007E0B31" w:rsidRDefault="004B0C37" w:rsidP="004B0C37">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8C0657" w:rsidRPr="007E0B31" w14:paraId="1F5DFCE4" w14:textId="77777777" w:rsidTr="00C60095">
        <w:trPr>
          <w:cantSplit/>
          <w:trPrChange w:id="1837" w:author="Stuart McLarnon" w:date="2025-12-10T12:53:00Z" w16du:dateUtc="2025-12-10T12:53:00Z">
            <w:trPr>
              <w:gridBefore w:val="1"/>
              <w:gridAfter w:val="0"/>
              <w:wAfter w:w="255" w:type="dxa"/>
              <w:cantSplit/>
            </w:trPr>
          </w:trPrChange>
        </w:trPr>
        <w:tc>
          <w:tcPr>
            <w:tcW w:w="2884" w:type="dxa"/>
            <w:tcPrChange w:id="1838" w:author="Stuart McLarnon" w:date="2025-12-10T12:53:00Z" w16du:dateUtc="2025-12-10T12:53:00Z">
              <w:tcPr>
                <w:tcW w:w="2884" w:type="dxa"/>
                <w:gridSpan w:val="3"/>
              </w:tcPr>
            </w:tcPrChange>
          </w:tcPr>
          <w:p w14:paraId="274CBE9D" w14:textId="77777777" w:rsidR="004B0C37" w:rsidRPr="007E0B31" w:rsidRDefault="004B0C37" w:rsidP="004B0C37">
            <w:pPr>
              <w:pStyle w:val="Arial11Bold"/>
              <w:rPr>
                <w:rFonts w:cs="Arial"/>
              </w:rPr>
            </w:pPr>
            <w:r w:rsidRPr="007E0B31">
              <w:rPr>
                <w:rFonts w:cs="Arial"/>
              </w:rPr>
              <w:t>OTSDUW Development and Data Timetable</w:t>
            </w:r>
          </w:p>
        </w:tc>
        <w:tc>
          <w:tcPr>
            <w:tcW w:w="6634" w:type="dxa"/>
            <w:tcPrChange w:id="1839" w:author="Stuart McLarnon" w:date="2025-12-10T12:53:00Z" w16du:dateUtc="2025-12-10T12:53:00Z">
              <w:tcPr>
                <w:tcW w:w="6634" w:type="dxa"/>
                <w:gridSpan w:val="4"/>
              </w:tcPr>
            </w:tcPrChange>
          </w:tcPr>
          <w:p w14:paraId="46394D79" w14:textId="77777777" w:rsidR="004B0C37" w:rsidRPr="007E0B31" w:rsidRDefault="004B0C37" w:rsidP="004B0C37">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8C0657" w:rsidRPr="007E0B31" w14:paraId="12983990" w14:textId="77777777" w:rsidTr="00C60095">
        <w:trPr>
          <w:cantSplit/>
          <w:trPrChange w:id="1840" w:author="Stuart McLarnon" w:date="2025-12-10T12:53:00Z" w16du:dateUtc="2025-12-10T12:53:00Z">
            <w:trPr>
              <w:gridBefore w:val="1"/>
              <w:gridAfter w:val="0"/>
              <w:wAfter w:w="255" w:type="dxa"/>
              <w:cantSplit/>
            </w:trPr>
          </w:trPrChange>
        </w:trPr>
        <w:tc>
          <w:tcPr>
            <w:tcW w:w="2884" w:type="dxa"/>
            <w:tcPrChange w:id="1841" w:author="Stuart McLarnon" w:date="2025-12-10T12:53:00Z" w16du:dateUtc="2025-12-10T12:53:00Z">
              <w:tcPr>
                <w:tcW w:w="2884" w:type="dxa"/>
                <w:gridSpan w:val="3"/>
              </w:tcPr>
            </w:tcPrChange>
          </w:tcPr>
          <w:p w14:paraId="73BB79D0" w14:textId="77777777" w:rsidR="004B0C37" w:rsidRPr="007E0B31" w:rsidRDefault="004B0C37" w:rsidP="004B0C37">
            <w:pPr>
              <w:pStyle w:val="Arial11Bold"/>
              <w:rPr>
                <w:rFonts w:cs="Arial"/>
              </w:rPr>
            </w:pPr>
            <w:r w:rsidRPr="007E0B31">
              <w:rPr>
                <w:rFonts w:cs="Arial"/>
              </w:rPr>
              <w:t xml:space="preserve">OTSDUW Network Data and Information </w:t>
            </w:r>
          </w:p>
        </w:tc>
        <w:tc>
          <w:tcPr>
            <w:tcW w:w="6634" w:type="dxa"/>
            <w:tcPrChange w:id="1842" w:author="Stuart McLarnon" w:date="2025-12-10T12:53:00Z" w16du:dateUtc="2025-12-10T12:53:00Z">
              <w:tcPr>
                <w:tcW w:w="6634" w:type="dxa"/>
                <w:gridSpan w:val="4"/>
              </w:tcPr>
            </w:tcPrChange>
          </w:tcPr>
          <w:p w14:paraId="7A3D093C" w14:textId="0A18302C" w:rsidR="004B0C37" w:rsidRPr="007E0B31" w:rsidRDefault="004B0C37" w:rsidP="004B0C37">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8C0657" w:rsidRPr="007E0B31" w14:paraId="2F357AF2" w14:textId="77777777" w:rsidTr="00C60095">
        <w:trPr>
          <w:cantSplit/>
          <w:trPrChange w:id="1843" w:author="Stuart McLarnon" w:date="2025-12-10T12:53:00Z" w16du:dateUtc="2025-12-10T12:53:00Z">
            <w:trPr>
              <w:gridBefore w:val="1"/>
              <w:gridAfter w:val="0"/>
              <w:wAfter w:w="255" w:type="dxa"/>
              <w:cantSplit/>
            </w:trPr>
          </w:trPrChange>
        </w:trPr>
        <w:tc>
          <w:tcPr>
            <w:tcW w:w="2884" w:type="dxa"/>
            <w:tcPrChange w:id="1844" w:author="Stuart McLarnon" w:date="2025-12-10T12:53:00Z" w16du:dateUtc="2025-12-10T12:53:00Z">
              <w:tcPr>
                <w:tcW w:w="2884" w:type="dxa"/>
                <w:gridSpan w:val="3"/>
              </w:tcPr>
            </w:tcPrChange>
          </w:tcPr>
          <w:p w14:paraId="74E4F90A" w14:textId="77777777" w:rsidR="004B0C37" w:rsidRPr="007E0B31" w:rsidRDefault="004B0C37" w:rsidP="004B0C37">
            <w:pPr>
              <w:pStyle w:val="Arial11Bold"/>
              <w:rPr>
                <w:rFonts w:cs="Arial"/>
              </w:rPr>
            </w:pPr>
            <w:r w:rsidRPr="007E0B31">
              <w:rPr>
                <w:rFonts w:cs="Arial"/>
              </w:rPr>
              <w:t>OTSDUW Plant and Apparatus</w:t>
            </w:r>
          </w:p>
        </w:tc>
        <w:tc>
          <w:tcPr>
            <w:tcW w:w="6634" w:type="dxa"/>
            <w:tcPrChange w:id="1845" w:author="Stuart McLarnon" w:date="2025-12-10T12:53:00Z" w16du:dateUtc="2025-12-10T12:53:00Z">
              <w:tcPr>
                <w:tcW w:w="6634" w:type="dxa"/>
                <w:gridSpan w:val="4"/>
              </w:tcPr>
            </w:tcPrChange>
          </w:tcPr>
          <w:p w14:paraId="0F32E986"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8C0657" w:rsidRPr="007E0B31" w14:paraId="365142B1" w14:textId="77777777" w:rsidTr="00C60095">
        <w:trPr>
          <w:cantSplit/>
          <w:trPrChange w:id="1846" w:author="Stuart McLarnon" w:date="2025-12-10T12:53:00Z" w16du:dateUtc="2025-12-10T12:53:00Z">
            <w:trPr>
              <w:gridBefore w:val="1"/>
              <w:gridAfter w:val="0"/>
              <w:wAfter w:w="255" w:type="dxa"/>
              <w:cantSplit/>
            </w:trPr>
          </w:trPrChange>
        </w:trPr>
        <w:tc>
          <w:tcPr>
            <w:tcW w:w="2884" w:type="dxa"/>
            <w:tcPrChange w:id="1847" w:author="Stuart McLarnon" w:date="2025-12-10T12:53:00Z" w16du:dateUtc="2025-12-10T12:53:00Z">
              <w:tcPr>
                <w:tcW w:w="2884" w:type="dxa"/>
                <w:gridSpan w:val="3"/>
              </w:tcPr>
            </w:tcPrChange>
          </w:tcPr>
          <w:p w14:paraId="31BA5169" w14:textId="77777777" w:rsidR="004B0C37" w:rsidRPr="007E0B31" w:rsidRDefault="004B0C37" w:rsidP="004B0C37">
            <w:pPr>
              <w:pStyle w:val="Arial11Bold"/>
              <w:rPr>
                <w:rFonts w:cs="Arial"/>
              </w:rPr>
            </w:pPr>
            <w:r w:rsidRPr="007E0B31">
              <w:rPr>
                <w:rFonts w:cs="Arial"/>
              </w:rPr>
              <w:t>OTSUA Transfer Time</w:t>
            </w:r>
          </w:p>
        </w:tc>
        <w:tc>
          <w:tcPr>
            <w:tcW w:w="6634" w:type="dxa"/>
            <w:tcPrChange w:id="1848" w:author="Stuart McLarnon" w:date="2025-12-10T12:53:00Z" w16du:dateUtc="2025-12-10T12:53:00Z">
              <w:tcPr>
                <w:tcW w:w="6634" w:type="dxa"/>
                <w:gridSpan w:val="4"/>
              </w:tcPr>
            </w:tcPrChange>
          </w:tcPr>
          <w:p w14:paraId="53D1E529" w14:textId="77777777" w:rsidR="004B0C37" w:rsidRPr="007E0B31" w:rsidRDefault="004B0C37" w:rsidP="004B0C37">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8C0657" w:rsidRPr="007E0B31" w14:paraId="3D6D4D93" w14:textId="77777777" w:rsidTr="00C60095">
        <w:trPr>
          <w:cantSplit/>
          <w:trPrChange w:id="1849" w:author="Stuart McLarnon" w:date="2025-12-10T12:53:00Z" w16du:dateUtc="2025-12-10T12:53:00Z">
            <w:trPr>
              <w:gridBefore w:val="1"/>
              <w:gridAfter w:val="0"/>
              <w:wAfter w:w="255" w:type="dxa"/>
              <w:cantSplit/>
            </w:trPr>
          </w:trPrChange>
        </w:trPr>
        <w:tc>
          <w:tcPr>
            <w:tcW w:w="2884" w:type="dxa"/>
            <w:tcPrChange w:id="1850" w:author="Stuart McLarnon" w:date="2025-12-10T12:53:00Z" w16du:dateUtc="2025-12-10T12:53:00Z">
              <w:tcPr>
                <w:tcW w:w="2884" w:type="dxa"/>
                <w:gridSpan w:val="3"/>
              </w:tcPr>
            </w:tcPrChange>
          </w:tcPr>
          <w:p w14:paraId="6678503F" w14:textId="77777777" w:rsidR="004B0C37" w:rsidRPr="007E0B31" w:rsidRDefault="004B0C37" w:rsidP="004B0C37">
            <w:pPr>
              <w:pStyle w:val="Arial11Bold"/>
              <w:rPr>
                <w:rFonts w:cs="Arial"/>
              </w:rPr>
            </w:pPr>
            <w:r w:rsidRPr="007E0B31">
              <w:rPr>
                <w:rFonts w:cs="Arial"/>
              </w:rPr>
              <w:t>Out of Synchronism</w:t>
            </w:r>
          </w:p>
        </w:tc>
        <w:tc>
          <w:tcPr>
            <w:tcW w:w="6634" w:type="dxa"/>
            <w:tcPrChange w:id="1851" w:author="Stuart McLarnon" w:date="2025-12-10T12:53:00Z" w16du:dateUtc="2025-12-10T12:53:00Z">
              <w:tcPr>
                <w:tcW w:w="6634" w:type="dxa"/>
                <w:gridSpan w:val="4"/>
              </w:tcPr>
            </w:tcPrChange>
          </w:tcPr>
          <w:p w14:paraId="30AB79D2" w14:textId="77777777" w:rsidR="004B0C37" w:rsidRPr="007E0B31" w:rsidRDefault="004B0C37" w:rsidP="004B0C37">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8C0657" w:rsidRPr="007E0B31" w14:paraId="04D20161" w14:textId="77777777" w:rsidTr="00C60095">
        <w:trPr>
          <w:cantSplit/>
          <w:trPrChange w:id="1852" w:author="Stuart McLarnon" w:date="2025-12-10T12:53:00Z" w16du:dateUtc="2025-12-10T12:53:00Z">
            <w:trPr>
              <w:gridBefore w:val="1"/>
              <w:gridAfter w:val="0"/>
              <w:wAfter w:w="255" w:type="dxa"/>
              <w:cantSplit/>
            </w:trPr>
          </w:trPrChange>
        </w:trPr>
        <w:tc>
          <w:tcPr>
            <w:tcW w:w="2884" w:type="dxa"/>
            <w:tcPrChange w:id="1853" w:author="Stuart McLarnon" w:date="2025-12-10T12:53:00Z" w16du:dateUtc="2025-12-10T12:53:00Z">
              <w:tcPr>
                <w:tcW w:w="2884" w:type="dxa"/>
                <w:gridSpan w:val="3"/>
              </w:tcPr>
            </w:tcPrChange>
          </w:tcPr>
          <w:p w14:paraId="2545C38A" w14:textId="77777777" w:rsidR="004B0C37" w:rsidRPr="007E0B31" w:rsidRDefault="004B0C37" w:rsidP="004B0C37">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Change w:id="1854" w:author="Stuart McLarnon" w:date="2025-12-10T12:53:00Z" w16du:dateUtc="2025-12-10T12:53:00Z">
              <w:tcPr>
                <w:tcW w:w="6634" w:type="dxa"/>
                <w:gridSpan w:val="4"/>
              </w:tcPr>
            </w:tcPrChange>
          </w:tcPr>
          <w:p w14:paraId="006B5563" w14:textId="175D7D2A" w:rsidR="004B0C37" w:rsidRPr="007E0B31" w:rsidRDefault="004B0C37" w:rsidP="004B0C37">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B0C37" w:rsidRPr="007E0B31" w:rsidRDefault="004B0C37" w:rsidP="004B0C37">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8C0657" w:rsidRPr="007E0B31" w14:paraId="4CD6C7B7" w14:textId="77777777" w:rsidTr="00C60095">
        <w:trPr>
          <w:cantSplit/>
          <w:trPrChange w:id="1855" w:author="Stuart McLarnon" w:date="2025-12-10T12:53:00Z" w16du:dateUtc="2025-12-10T12:53:00Z">
            <w:trPr>
              <w:gridBefore w:val="1"/>
              <w:gridAfter w:val="0"/>
              <w:wAfter w:w="255" w:type="dxa"/>
              <w:cantSplit/>
            </w:trPr>
          </w:trPrChange>
        </w:trPr>
        <w:tc>
          <w:tcPr>
            <w:tcW w:w="2884" w:type="dxa"/>
            <w:tcPrChange w:id="1856" w:author="Stuart McLarnon" w:date="2025-12-10T12:53:00Z" w16du:dateUtc="2025-12-10T12:53:00Z">
              <w:tcPr>
                <w:tcW w:w="2884" w:type="dxa"/>
                <w:gridSpan w:val="3"/>
              </w:tcPr>
            </w:tcPrChange>
          </w:tcPr>
          <w:p w14:paraId="078B9004" w14:textId="77777777" w:rsidR="004B0C37" w:rsidRPr="007E0B31" w:rsidRDefault="004B0C37" w:rsidP="004B0C37">
            <w:pPr>
              <w:pStyle w:val="Arial11Bold"/>
              <w:rPr>
                <w:rFonts w:cs="Arial"/>
              </w:rPr>
            </w:pPr>
            <w:r w:rsidRPr="007E0B31">
              <w:rPr>
                <w:rFonts w:cs="Arial"/>
              </w:rPr>
              <w:t>Over-excitation Limiter</w:t>
            </w:r>
          </w:p>
        </w:tc>
        <w:tc>
          <w:tcPr>
            <w:tcW w:w="6634" w:type="dxa"/>
            <w:tcPrChange w:id="1857" w:author="Stuart McLarnon" w:date="2025-12-10T12:53:00Z" w16du:dateUtc="2025-12-10T12:53:00Z">
              <w:tcPr>
                <w:tcW w:w="6634" w:type="dxa"/>
                <w:gridSpan w:val="4"/>
              </w:tcPr>
            </w:tcPrChange>
          </w:tcPr>
          <w:p w14:paraId="102093E7" w14:textId="2C3E59FC"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C0657" w:rsidRPr="007E0B31" w14:paraId="30243EFA" w14:textId="77777777" w:rsidTr="00C60095">
        <w:trPr>
          <w:cantSplit/>
          <w:trPrChange w:id="1858" w:author="Stuart McLarnon" w:date="2025-12-10T12:53:00Z" w16du:dateUtc="2025-12-10T12:53:00Z">
            <w:trPr>
              <w:gridBefore w:val="1"/>
              <w:gridAfter w:val="0"/>
              <w:wAfter w:w="255" w:type="dxa"/>
              <w:cantSplit/>
            </w:trPr>
          </w:trPrChange>
        </w:trPr>
        <w:tc>
          <w:tcPr>
            <w:tcW w:w="2884" w:type="dxa"/>
            <w:tcPrChange w:id="1859" w:author="Stuart McLarnon" w:date="2025-12-10T12:53:00Z" w16du:dateUtc="2025-12-10T12:53:00Z">
              <w:tcPr>
                <w:tcW w:w="2884" w:type="dxa"/>
                <w:gridSpan w:val="3"/>
              </w:tcPr>
            </w:tcPrChange>
          </w:tcPr>
          <w:p w14:paraId="66B8A1EA" w14:textId="0810689B" w:rsidR="004B0C37" w:rsidRPr="007E0B31" w:rsidRDefault="004B0C37" w:rsidP="004B0C37">
            <w:pPr>
              <w:pStyle w:val="Arial11Bold"/>
              <w:rPr>
                <w:rFonts w:cs="Arial"/>
              </w:rPr>
            </w:pPr>
            <w:r w:rsidRPr="007E0B31">
              <w:rPr>
                <w:rFonts w:cs="Arial"/>
              </w:rPr>
              <w:t>Panel Chair</w:t>
            </w:r>
            <w:r>
              <w:rPr>
                <w:rFonts w:cs="Arial"/>
              </w:rPr>
              <w:t>person</w:t>
            </w:r>
          </w:p>
        </w:tc>
        <w:tc>
          <w:tcPr>
            <w:tcW w:w="6634" w:type="dxa"/>
            <w:tcPrChange w:id="1860" w:author="Stuart McLarnon" w:date="2025-12-10T12:53:00Z" w16du:dateUtc="2025-12-10T12:53:00Z">
              <w:tcPr>
                <w:tcW w:w="6634" w:type="dxa"/>
                <w:gridSpan w:val="4"/>
              </w:tcPr>
            </w:tcPrChange>
          </w:tcPr>
          <w:p w14:paraId="54287BDA" w14:textId="77777777" w:rsidR="004B0C37" w:rsidRPr="007E0B31" w:rsidRDefault="004B0C37" w:rsidP="004B0C37">
            <w:pPr>
              <w:pStyle w:val="TableArial11"/>
              <w:rPr>
                <w:rFonts w:cs="Arial"/>
              </w:rPr>
            </w:pPr>
            <w:r w:rsidRPr="007E0B31">
              <w:rPr>
                <w:rFonts w:cs="Arial"/>
              </w:rPr>
              <w:t>A person appointed as such in accordance with GR.4.1.</w:t>
            </w:r>
          </w:p>
        </w:tc>
      </w:tr>
      <w:tr w:rsidR="008C0657" w:rsidRPr="007E0B31" w14:paraId="407A0574" w14:textId="77777777" w:rsidTr="00C60095">
        <w:trPr>
          <w:cantSplit/>
          <w:trPrChange w:id="1861" w:author="Stuart McLarnon" w:date="2025-12-10T12:53:00Z" w16du:dateUtc="2025-12-10T12:53:00Z">
            <w:trPr>
              <w:gridBefore w:val="1"/>
              <w:gridAfter w:val="0"/>
              <w:wAfter w:w="255" w:type="dxa"/>
              <w:cantSplit/>
            </w:trPr>
          </w:trPrChange>
        </w:trPr>
        <w:tc>
          <w:tcPr>
            <w:tcW w:w="2884" w:type="dxa"/>
            <w:tcPrChange w:id="1862" w:author="Stuart McLarnon" w:date="2025-12-10T12:53:00Z" w16du:dateUtc="2025-12-10T12:53:00Z">
              <w:tcPr>
                <w:tcW w:w="2884" w:type="dxa"/>
                <w:gridSpan w:val="3"/>
              </w:tcPr>
            </w:tcPrChange>
          </w:tcPr>
          <w:p w14:paraId="7990BC0E" w14:textId="77777777" w:rsidR="004B0C37" w:rsidRPr="007E0B31" w:rsidRDefault="004B0C37" w:rsidP="004B0C37">
            <w:pPr>
              <w:pStyle w:val="Arial11Bold"/>
              <w:rPr>
                <w:rFonts w:cs="Arial"/>
              </w:rPr>
            </w:pPr>
            <w:r w:rsidRPr="007E0B31">
              <w:rPr>
                <w:rFonts w:cs="Arial"/>
              </w:rPr>
              <w:t>Panel Member</w:t>
            </w:r>
          </w:p>
        </w:tc>
        <w:tc>
          <w:tcPr>
            <w:tcW w:w="6634" w:type="dxa"/>
            <w:tcPrChange w:id="1863" w:author="Stuart McLarnon" w:date="2025-12-10T12:53:00Z" w16du:dateUtc="2025-12-10T12:53:00Z">
              <w:tcPr>
                <w:tcW w:w="6634" w:type="dxa"/>
                <w:gridSpan w:val="4"/>
              </w:tcPr>
            </w:tcPrChange>
          </w:tcPr>
          <w:p w14:paraId="408B70FA" w14:textId="77777777" w:rsidR="004B0C37" w:rsidRPr="007E0B31" w:rsidRDefault="004B0C37" w:rsidP="004B0C37">
            <w:pPr>
              <w:pStyle w:val="TableArial11"/>
              <w:rPr>
                <w:rFonts w:cs="Arial"/>
              </w:rPr>
            </w:pPr>
            <w:r w:rsidRPr="007E0B31">
              <w:rPr>
                <w:rFonts w:cs="Arial"/>
              </w:rPr>
              <w:t>Any of the persons identified as such in GR.4.</w:t>
            </w:r>
          </w:p>
        </w:tc>
      </w:tr>
      <w:tr w:rsidR="008C0657" w:rsidRPr="007E0B31" w14:paraId="4408AF49" w14:textId="77777777" w:rsidTr="00C60095">
        <w:trPr>
          <w:cantSplit/>
          <w:trPrChange w:id="1864" w:author="Stuart McLarnon" w:date="2025-12-10T12:53:00Z" w16du:dateUtc="2025-12-10T12:53:00Z">
            <w:trPr>
              <w:gridBefore w:val="1"/>
              <w:gridAfter w:val="0"/>
              <w:wAfter w:w="255" w:type="dxa"/>
              <w:cantSplit/>
            </w:trPr>
          </w:trPrChange>
        </w:trPr>
        <w:tc>
          <w:tcPr>
            <w:tcW w:w="2884" w:type="dxa"/>
            <w:tcPrChange w:id="1865" w:author="Stuart McLarnon" w:date="2025-12-10T12:53:00Z" w16du:dateUtc="2025-12-10T12:53:00Z">
              <w:tcPr>
                <w:tcW w:w="2884" w:type="dxa"/>
                <w:gridSpan w:val="3"/>
              </w:tcPr>
            </w:tcPrChange>
          </w:tcPr>
          <w:p w14:paraId="24301CCB" w14:textId="77777777" w:rsidR="004B0C37" w:rsidRPr="007E0B31" w:rsidRDefault="004B0C37" w:rsidP="004B0C37">
            <w:pPr>
              <w:pStyle w:val="Arial11Bold"/>
              <w:rPr>
                <w:rFonts w:cs="Arial"/>
              </w:rPr>
            </w:pPr>
            <w:r w:rsidRPr="007E0B31">
              <w:rPr>
                <w:rFonts w:cs="Arial"/>
              </w:rPr>
              <w:t>Panel Members’</w:t>
            </w:r>
          </w:p>
          <w:p w14:paraId="64CD4F91" w14:textId="77777777" w:rsidR="004B0C37" w:rsidRPr="007E0B31" w:rsidRDefault="004B0C37" w:rsidP="004B0C37">
            <w:pPr>
              <w:pStyle w:val="Arial11Bold"/>
              <w:rPr>
                <w:rFonts w:cs="Arial"/>
              </w:rPr>
            </w:pPr>
            <w:r w:rsidRPr="007E0B31">
              <w:rPr>
                <w:rFonts w:cs="Arial"/>
              </w:rPr>
              <w:t>Recommendation</w:t>
            </w:r>
          </w:p>
        </w:tc>
        <w:tc>
          <w:tcPr>
            <w:tcW w:w="6634" w:type="dxa"/>
            <w:tcPrChange w:id="1866" w:author="Stuart McLarnon" w:date="2025-12-10T12:53:00Z" w16du:dateUtc="2025-12-10T12:53:00Z">
              <w:tcPr>
                <w:tcW w:w="6634" w:type="dxa"/>
                <w:gridSpan w:val="4"/>
              </w:tcPr>
            </w:tcPrChange>
          </w:tcPr>
          <w:p w14:paraId="337253E1" w14:textId="33E0395A" w:rsidR="004B0C37" w:rsidRPr="007E0B31" w:rsidRDefault="004B0C37" w:rsidP="004B0C37">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8C0657" w:rsidRPr="007E0B31" w14:paraId="73919D58" w14:textId="77777777" w:rsidTr="00C60095">
        <w:trPr>
          <w:cantSplit/>
          <w:trPrChange w:id="1867" w:author="Stuart McLarnon" w:date="2025-12-10T12:53:00Z" w16du:dateUtc="2025-12-10T12:53:00Z">
            <w:trPr>
              <w:gridBefore w:val="1"/>
              <w:gridAfter w:val="0"/>
              <w:wAfter w:w="255" w:type="dxa"/>
              <w:cantSplit/>
            </w:trPr>
          </w:trPrChange>
        </w:trPr>
        <w:tc>
          <w:tcPr>
            <w:tcW w:w="2884" w:type="dxa"/>
            <w:tcPrChange w:id="1868" w:author="Stuart McLarnon" w:date="2025-12-10T12:53:00Z" w16du:dateUtc="2025-12-10T12:53:00Z">
              <w:tcPr>
                <w:tcW w:w="2884" w:type="dxa"/>
                <w:gridSpan w:val="3"/>
              </w:tcPr>
            </w:tcPrChange>
          </w:tcPr>
          <w:p w14:paraId="1C39677A" w14:textId="77777777" w:rsidR="004B0C37" w:rsidRPr="007E0B31" w:rsidRDefault="004B0C37" w:rsidP="004B0C37">
            <w:pPr>
              <w:pStyle w:val="Arial11Bold"/>
              <w:rPr>
                <w:rFonts w:cs="Arial"/>
              </w:rPr>
            </w:pPr>
            <w:r w:rsidRPr="007E0B31">
              <w:rPr>
                <w:rFonts w:cs="Arial"/>
              </w:rPr>
              <w:lastRenderedPageBreak/>
              <w:t>Panel Secretary</w:t>
            </w:r>
          </w:p>
        </w:tc>
        <w:tc>
          <w:tcPr>
            <w:tcW w:w="6634" w:type="dxa"/>
            <w:tcPrChange w:id="1869" w:author="Stuart McLarnon" w:date="2025-12-10T12:53:00Z" w16du:dateUtc="2025-12-10T12:53:00Z">
              <w:tcPr>
                <w:tcW w:w="6634" w:type="dxa"/>
                <w:gridSpan w:val="4"/>
              </w:tcPr>
            </w:tcPrChange>
          </w:tcPr>
          <w:p w14:paraId="614372A2" w14:textId="77777777" w:rsidR="004B0C37" w:rsidRPr="007E0B31" w:rsidRDefault="004B0C37" w:rsidP="004B0C37">
            <w:pPr>
              <w:pStyle w:val="TableArial11"/>
              <w:rPr>
                <w:rFonts w:cs="Arial"/>
              </w:rPr>
            </w:pPr>
            <w:r w:rsidRPr="007E0B31">
              <w:rPr>
                <w:rFonts w:cs="Arial"/>
              </w:rPr>
              <w:t>A person appointed as such in accordance with GR.3.1.2(d).</w:t>
            </w:r>
          </w:p>
        </w:tc>
      </w:tr>
      <w:tr w:rsidR="008C0657" w:rsidRPr="007E0B31" w14:paraId="1D7F1B6B" w14:textId="77777777" w:rsidTr="00C60095">
        <w:trPr>
          <w:cantSplit/>
          <w:trPrChange w:id="1870" w:author="Stuart McLarnon" w:date="2025-12-10T12:53:00Z" w16du:dateUtc="2025-12-10T12:53:00Z">
            <w:trPr>
              <w:gridBefore w:val="1"/>
              <w:gridAfter w:val="0"/>
              <w:wAfter w:w="255" w:type="dxa"/>
              <w:cantSplit/>
            </w:trPr>
          </w:trPrChange>
        </w:trPr>
        <w:tc>
          <w:tcPr>
            <w:tcW w:w="2884" w:type="dxa"/>
            <w:tcPrChange w:id="1871" w:author="Stuart McLarnon" w:date="2025-12-10T12:53:00Z" w16du:dateUtc="2025-12-10T12:53:00Z">
              <w:tcPr>
                <w:tcW w:w="2884" w:type="dxa"/>
                <w:gridSpan w:val="3"/>
              </w:tcPr>
            </w:tcPrChange>
          </w:tcPr>
          <w:p w14:paraId="344E39C6" w14:textId="77777777" w:rsidR="004B0C37" w:rsidRPr="007E0B31" w:rsidRDefault="004B0C37" w:rsidP="004B0C37">
            <w:pPr>
              <w:pStyle w:val="Arial11Bold"/>
              <w:rPr>
                <w:rFonts w:cs="Arial"/>
              </w:rPr>
            </w:pPr>
            <w:r w:rsidRPr="007E0B31">
              <w:rPr>
                <w:rFonts w:cs="Arial"/>
              </w:rPr>
              <w:t>Part 1 System Ancillary Services</w:t>
            </w:r>
          </w:p>
        </w:tc>
        <w:tc>
          <w:tcPr>
            <w:tcW w:w="6634" w:type="dxa"/>
            <w:tcPrChange w:id="1872" w:author="Stuart McLarnon" w:date="2025-12-10T12:53:00Z" w16du:dateUtc="2025-12-10T12:53:00Z">
              <w:tcPr>
                <w:tcW w:w="6634" w:type="dxa"/>
                <w:gridSpan w:val="4"/>
              </w:tcPr>
            </w:tcPrChange>
          </w:tcPr>
          <w:p w14:paraId="380B1DB3" w14:textId="09F84F33"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8C0657" w:rsidRPr="007E0B31" w14:paraId="0D7E215D" w14:textId="77777777" w:rsidTr="00C60095">
        <w:trPr>
          <w:cantSplit/>
          <w:trPrChange w:id="1873" w:author="Stuart McLarnon" w:date="2025-12-10T12:53:00Z" w16du:dateUtc="2025-12-10T12:53:00Z">
            <w:trPr>
              <w:gridBefore w:val="1"/>
              <w:gridAfter w:val="0"/>
              <w:wAfter w:w="255" w:type="dxa"/>
              <w:cantSplit/>
            </w:trPr>
          </w:trPrChange>
        </w:trPr>
        <w:tc>
          <w:tcPr>
            <w:tcW w:w="2884" w:type="dxa"/>
            <w:tcPrChange w:id="1874" w:author="Stuart McLarnon" w:date="2025-12-10T12:53:00Z" w16du:dateUtc="2025-12-10T12:53:00Z">
              <w:tcPr>
                <w:tcW w:w="2884" w:type="dxa"/>
                <w:gridSpan w:val="3"/>
              </w:tcPr>
            </w:tcPrChange>
          </w:tcPr>
          <w:p w14:paraId="304BA4F9" w14:textId="77777777" w:rsidR="004B0C37" w:rsidRPr="007E0B31" w:rsidRDefault="004B0C37" w:rsidP="004B0C37">
            <w:pPr>
              <w:pStyle w:val="Arial11Bold"/>
              <w:rPr>
                <w:rFonts w:cs="Arial"/>
              </w:rPr>
            </w:pPr>
            <w:r w:rsidRPr="007E0B31">
              <w:rPr>
                <w:rFonts w:cs="Arial"/>
              </w:rPr>
              <w:t>Part 2 System Ancillary Services</w:t>
            </w:r>
          </w:p>
        </w:tc>
        <w:tc>
          <w:tcPr>
            <w:tcW w:w="6634" w:type="dxa"/>
            <w:tcPrChange w:id="1875" w:author="Stuart McLarnon" w:date="2025-12-10T12:53:00Z" w16du:dateUtc="2025-12-10T12:53:00Z">
              <w:tcPr>
                <w:tcW w:w="6634" w:type="dxa"/>
                <w:gridSpan w:val="4"/>
              </w:tcPr>
            </w:tcPrChange>
          </w:tcPr>
          <w:p w14:paraId="6104BAC6" w14:textId="77777777"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8C0657" w:rsidRPr="007E0B31" w14:paraId="15BCB468" w14:textId="77777777" w:rsidTr="00C60095">
        <w:trPr>
          <w:cantSplit/>
          <w:trPrChange w:id="1876" w:author="Stuart McLarnon" w:date="2025-12-10T12:53:00Z" w16du:dateUtc="2025-12-10T12:53:00Z">
            <w:trPr>
              <w:gridBefore w:val="1"/>
              <w:gridAfter w:val="0"/>
              <w:wAfter w:w="255" w:type="dxa"/>
              <w:cantSplit/>
            </w:trPr>
          </w:trPrChange>
        </w:trPr>
        <w:tc>
          <w:tcPr>
            <w:tcW w:w="2884" w:type="dxa"/>
            <w:tcPrChange w:id="1877" w:author="Stuart McLarnon" w:date="2025-12-10T12:53:00Z" w16du:dateUtc="2025-12-10T12:53:00Z">
              <w:tcPr>
                <w:tcW w:w="2884" w:type="dxa"/>
                <w:gridSpan w:val="3"/>
              </w:tcPr>
            </w:tcPrChange>
          </w:tcPr>
          <w:p w14:paraId="3AD2A1AF" w14:textId="77777777" w:rsidR="004B0C37" w:rsidRPr="007E0B31" w:rsidRDefault="004B0C37" w:rsidP="004B0C37">
            <w:pPr>
              <w:pStyle w:val="Arial11Bold"/>
              <w:rPr>
                <w:rFonts w:cs="Arial"/>
              </w:rPr>
            </w:pPr>
            <w:r w:rsidRPr="007E0B31">
              <w:rPr>
                <w:rFonts w:cs="Arial"/>
              </w:rPr>
              <w:t>Part Load</w:t>
            </w:r>
          </w:p>
        </w:tc>
        <w:tc>
          <w:tcPr>
            <w:tcW w:w="6634" w:type="dxa"/>
            <w:tcPrChange w:id="1878" w:author="Stuart McLarnon" w:date="2025-12-10T12:53:00Z" w16du:dateUtc="2025-12-10T12:53:00Z">
              <w:tcPr>
                <w:tcW w:w="6634" w:type="dxa"/>
                <w:gridSpan w:val="4"/>
              </w:tcPr>
            </w:tcPrChange>
          </w:tcPr>
          <w:p w14:paraId="3D91998E" w14:textId="77777777" w:rsidR="004B0C37" w:rsidRPr="007E0B31" w:rsidRDefault="004B0C37" w:rsidP="004B0C37">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8C0657" w:rsidRPr="007E0B31" w14:paraId="2651AA6E" w14:textId="77777777" w:rsidTr="00C60095">
        <w:trPr>
          <w:cantSplit/>
          <w:trPrChange w:id="1879" w:author="Stuart McLarnon" w:date="2025-12-10T12:53:00Z" w16du:dateUtc="2025-12-10T12:53:00Z">
            <w:trPr>
              <w:gridBefore w:val="1"/>
              <w:gridAfter w:val="0"/>
              <w:wAfter w:w="255" w:type="dxa"/>
              <w:cantSplit/>
            </w:trPr>
          </w:trPrChange>
        </w:trPr>
        <w:tc>
          <w:tcPr>
            <w:tcW w:w="2884" w:type="dxa"/>
            <w:tcPrChange w:id="1880" w:author="Stuart McLarnon" w:date="2025-12-10T12:53:00Z" w16du:dateUtc="2025-12-10T12:53:00Z">
              <w:tcPr>
                <w:tcW w:w="2884" w:type="dxa"/>
                <w:gridSpan w:val="3"/>
              </w:tcPr>
            </w:tcPrChange>
          </w:tcPr>
          <w:p w14:paraId="18C02C4B" w14:textId="05548110" w:rsidR="004B0C37" w:rsidRPr="0053170A" w:rsidRDefault="004B0C37" w:rsidP="004B0C37">
            <w:pPr>
              <w:pStyle w:val="Arial11Bold"/>
              <w:rPr>
                <w:rFonts w:cs="Arial"/>
              </w:rPr>
            </w:pPr>
            <w:r w:rsidRPr="002510FF">
              <w:rPr>
                <w:rFonts w:cs="Arial"/>
              </w:rPr>
              <w:t>Peak Current Rating</w:t>
            </w:r>
          </w:p>
        </w:tc>
        <w:tc>
          <w:tcPr>
            <w:tcW w:w="6634" w:type="dxa"/>
            <w:tcPrChange w:id="1881" w:author="Stuart McLarnon" w:date="2025-12-10T12:53:00Z" w16du:dateUtc="2025-12-10T12:53:00Z">
              <w:tcPr>
                <w:tcW w:w="6634" w:type="dxa"/>
                <w:gridSpan w:val="4"/>
              </w:tcPr>
            </w:tcPrChange>
          </w:tcPr>
          <w:p w14:paraId="15E7F46B" w14:textId="77777777" w:rsidR="004B0C37" w:rsidRPr="002510FF" w:rsidRDefault="004B0C37" w:rsidP="004B0C37">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B0C37" w:rsidRPr="0053170A" w:rsidRDefault="004B0C37" w:rsidP="004B0C37">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8C0657" w:rsidRPr="007E0B31" w14:paraId="55F461B9" w14:textId="77777777" w:rsidTr="00C60095">
        <w:trPr>
          <w:cantSplit/>
          <w:trPrChange w:id="1882" w:author="Stuart McLarnon" w:date="2025-12-10T12:53:00Z" w16du:dateUtc="2025-12-10T12:53:00Z">
            <w:trPr>
              <w:gridBefore w:val="1"/>
              <w:gridAfter w:val="0"/>
              <w:wAfter w:w="255" w:type="dxa"/>
              <w:cantSplit/>
            </w:trPr>
          </w:trPrChange>
        </w:trPr>
        <w:tc>
          <w:tcPr>
            <w:tcW w:w="2884" w:type="dxa"/>
            <w:tcPrChange w:id="1883" w:author="Stuart McLarnon" w:date="2025-12-10T12:53:00Z" w16du:dateUtc="2025-12-10T12:53:00Z">
              <w:tcPr>
                <w:tcW w:w="2884" w:type="dxa"/>
                <w:gridSpan w:val="3"/>
              </w:tcPr>
            </w:tcPrChange>
          </w:tcPr>
          <w:p w14:paraId="0361A8C4" w14:textId="77777777" w:rsidR="004B0C37" w:rsidRPr="007E0B31" w:rsidRDefault="004B0C37" w:rsidP="004B0C37">
            <w:pPr>
              <w:pStyle w:val="Arial11Bold"/>
              <w:rPr>
                <w:rFonts w:cs="Arial"/>
              </w:rPr>
            </w:pPr>
            <w:r w:rsidRPr="007E0B31">
              <w:rPr>
                <w:rFonts w:cs="Arial"/>
              </w:rPr>
              <w:t>Permit for Work for proximity work</w:t>
            </w:r>
          </w:p>
        </w:tc>
        <w:tc>
          <w:tcPr>
            <w:tcW w:w="6634" w:type="dxa"/>
            <w:tcPrChange w:id="1884" w:author="Stuart McLarnon" w:date="2025-12-10T12:53:00Z" w16du:dateUtc="2025-12-10T12:53:00Z">
              <w:tcPr>
                <w:tcW w:w="6634" w:type="dxa"/>
                <w:gridSpan w:val="4"/>
              </w:tcPr>
            </w:tcPrChange>
          </w:tcPr>
          <w:p w14:paraId="54941668"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8C0657" w:rsidRPr="007E0B31" w14:paraId="1F8F8A6D" w14:textId="77777777" w:rsidTr="00C60095">
        <w:trPr>
          <w:cantSplit/>
          <w:trPrChange w:id="1885" w:author="Stuart McLarnon" w:date="2025-12-10T12:53:00Z" w16du:dateUtc="2025-12-10T12:53:00Z">
            <w:trPr>
              <w:gridBefore w:val="1"/>
              <w:gridAfter w:val="0"/>
              <w:wAfter w:w="255" w:type="dxa"/>
              <w:cantSplit/>
            </w:trPr>
          </w:trPrChange>
        </w:trPr>
        <w:tc>
          <w:tcPr>
            <w:tcW w:w="2884" w:type="dxa"/>
            <w:tcPrChange w:id="1886" w:author="Stuart McLarnon" w:date="2025-12-10T12:53:00Z" w16du:dateUtc="2025-12-10T12:53:00Z">
              <w:tcPr>
                <w:tcW w:w="2884" w:type="dxa"/>
                <w:gridSpan w:val="3"/>
              </w:tcPr>
            </w:tcPrChange>
          </w:tcPr>
          <w:p w14:paraId="1B55D572" w14:textId="77777777" w:rsidR="004B0C37" w:rsidRPr="007E0B31" w:rsidRDefault="004B0C37" w:rsidP="004B0C37">
            <w:pPr>
              <w:pStyle w:val="Arial11Bold"/>
              <w:rPr>
                <w:rFonts w:cs="Arial"/>
              </w:rPr>
            </w:pPr>
            <w:r w:rsidRPr="007E0B31">
              <w:rPr>
                <w:rFonts w:cs="Arial"/>
              </w:rPr>
              <w:t>Partial Shutdown</w:t>
            </w:r>
          </w:p>
        </w:tc>
        <w:tc>
          <w:tcPr>
            <w:tcW w:w="6634" w:type="dxa"/>
            <w:tcPrChange w:id="1887" w:author="Stuart McLarnon" w:date="2025-12-10T12:53:00Z" w16du:dateUtc="2025-12-10T12:53:00Z">
              <w:tcPr>
                <w:tcW w:w="6634" w:type="dxa"/>
                <w:gridSpan w:val="4"/>
              </w:tcPr>
            </w:tcPrChange>
          </w:tcPr>
          <w:p w14:paraId="46EA24B8" w14:textId="50C4B317" w:rsidR="004B0C37" w:rsidRPr="007E0B31" w:rsidRDefault="004B0C37" w:rsidP="004B0C37">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8C0657" w:rsidRPr="007E0B31" w14:paraId="01813162" w14:textId="77777777" w:rsidTr="00C60095">
        <w:trPr>
          <w:cantSplit/>
          <w:trPrChange w:id="1888" w:author="Stuart McLarnon" w:date="2025-12-10T12:53:00Z" w16du:dateUtc="2025-12-10T12:53:00Z">
            <w:trPr>
              <w:gridBefore w:val="1"/>
              <w:gridAfter w:val="0"/>
              <w:wAfter w:w="255" w:type="dxa"/>
              <w:cantSplit/>
            </w:trPr>
          </w:trPrChange>
        </w:trPr>
        <w:tc>
          <w:tcPr>
            <w:tcW w:w="2884" w:type="dxa"/>
            <w:tcPrChange w:id="1889" w:author="Stuart McLarnon" w:date="2025-12-10T12:53:00Z" w16du:dateUtc="2025-12-10T12:53:00Z">
              <w:tcPr>
                <w:tcW w:w="2884" w:type="dxa"/>
                <w:gridSpan w:val="3"/>
              </w:tcPr>
            </w:tcPrChange>
          </w:tcPr>
          <w:p w14:paraId="60BE3A6F" w14:textId="77777777" w:rsidR="004B0C37" w:rsidRPr="007E0B31" w:rsidRDefault="004B0C37" w:rsidP="004B0C37">
            <w:pPr>
              <w:pStyle w:val="Arial11Bold"/>
              <w:rPr>
                <w:rFonts w:cs="Arial"/>
              </w:rPr>
            </w:pPr>
            <w:r w:rsidRPr="007E0B31">
              <w:rPr>
                <w:rFonts w:cs="Arial"/>
              </w:rPr>
              <w:lastRenderedPageBreak/>
              <w:t>Pending Grid Code Modification Proposal</w:t>
            </w:r>
          </w:p>
        </w:tc>
        <w:tc>
          <w:tcPr>
            <w:tcW w:w="6634" w:type="dxa"/>
            <w:tcPrChange w:id="1890" w:author="Stuart McLarnon" w:date="2025-12-10T12:53:00Z" w16du:dateUtc="2025-12-10T12:53:00Z">
              <w:tcPr>
                <w:tcW w:w="6634" w:type="dxa"/>
                <w:gridSpan w:val="4"/>
              </w:tcPr>
            </w:tcPrChange>
          </w:tcPr>
          <w:p w14:paraId="7CD48F0F" w14:textId="10D6A4B5" w:rsidR="004B0C37" w:rsidRPr="007E0B31" w:rsidRDefault="004B0C37" w:rsidP="004B0C37">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8C0657" w:rsidRPr="007E0B31" w14:paraId="6FD50AA9" w14:textId="77777777" w:rsidTr="00C60095">
        <w:trPr>
          <w:cantSplit/>
          <w:trPrChange w:id="1891" w:author="Stuart McLarnon" w:date="2025-12-10T12:53:00Z" w16du:dateUtc="2025-12-10T12:53:00Z">
            <w:trPr>
              <w:gridBefore w:val="1"/>
              <w:gridAfter w:val="0"/>
              <w:wAfter w:w="255" w:type="dxa"/>
              <w:cantSplit/>
            </w:trPr>
          </w:trPrChange>
        </w:trPr>
        <w:tc>
          <w:tcPr>
            <w:tcW w:w="2884" w:type="dxa"/>
            <w:tcPrChange w:id="1892" w:author="Stuart McLarnon" w:date="2025-12-10T12:53:00Z" w16du:dateUtc="2025-12-10T12:53:00Z">
              <w:tcPr>
                <w:tcW w:w="2884" w:type="dxa"/>
                <w:gridSpan w:val="3"/>
              </w:tcPr>
            </w:tcPrChange>
          </w:tcPr>
          <w:p w14:paraId="18519627" w14:textId="64385BF6" w:rsidR="004B0C37" w:rsidRPr="00247DBF" w:rsidRDefault="004B0C37" w:rsidP="004B0C37">
            <w:pPr>
              <w:pStyle w:val="Arial11Bold"/>
              <w:rPr>
                <w:rFonts w:cs="Arial"/>
              </w:rPr>
            </w:pPr>
            <w:r w:rsidRPr="002510FF">
              <w:rPr>
                <w:rFonts w:cs="Arial"/>
              </w:rPr>
              <w:t>Phase Jump Angle</w:t>
            </w:r>
          </w:p>
        </w:tc>
        <w:tc>
          <w:tcPr>
            <w:tcW w:w="6634" w:type="dxa"/>
            <w:tcPrChange w:id="1893" w:author="Stuart McLarnon" w:date="2025-12-10T12:53:00Z" w16du:dateUtc="2025-12-10T12:53:00Z">
              <w:tcPr>
                <w:tcW w:w="6634" w:type="dxa"/>
                <w:gridSpan w:val="4"/>
              </w:tcPr>
            </w:tcPrChange>
          </w:tcPr>
          <w:p w14:paraId="0CFA0D18" w14:textId="612CCA40" w:rsidR="004B0C37" w:rsidRPr="00247DBF" w:rsidRDefault="004B0C37" w:rsidP="004B0C37">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8C0657" w:rsidRPr="007E0B31" w14:paraId="4A36544F" w14:textId="77777777" w:rsidTr="00C60095">
        <w:trPr>
          <w:cantSplit/>
          <w:trPrChange w:id="1894" w:author="Stuart McLarnon" w:date="2025-12-10T12:53:00Z" w16du:dateUtc="2025-12-10T12:53:00Z">
            <w:trPr>
              <w:gridBefore w:val="1"/>
              <w:gridAfter w:val="0"/>
              <w:wAfter w:w="255" w:type="dxa"/>
              <w:cantSplit/>
            </w:trPr>
          </w:trPrChange>
        </w:trPr>
        <w:tc>
          <w:tcPr>
            <w:tcW w:w="2884" w:type="dxa"/>
            <w:tcPrChange w:id="1895" w:author="Stuart McLarnon" w:date="2025-12-10T12:53:00Z" w16du:dateUtc="2025-12-10T12:53:00Z">
              <w:tcPr>
                <w:tcW w:w="2884" w:type="dxa"/>
                <w:gridSpan w:val="3"/>
              </w:tcPr>
            </w:tcPrChange>
          </w:tcPr>
          <w:p w14:paraId="4B64D01C" w14:textId="0E57E9F2" w:rsidR="004B0C37" w:rsidRPr="00247DBF" w:rsidRDefault="004B0C37" w:rsidP="004B0C37">
            <w:pPr>
              <w:pStyle w:val="Arial11Bold"/>
              <w:rPr>
                <w:rFonts w:cs="Arial"/>
              </w:rPr>
            </w:pPr>
            <w:r w:rsidRPr="002510FF">
              <w:rPr>
                <w:rFonts w:cs="Arial"/>
              </w:rPr>
              <w:t xml:space="preserve">Phase Jump Angle Limit </w:t>
            </w:r>
          </w:p>
        </w:tc>
        <w:tc>
          <w:tcPr>
            <w:tcW w:w="6634" w:type="dxa"/>
            <w:tcPrChange w:id="1896" w:author="Stuart McLarnon" w:date="2025-12-10T12:53:00Z" w16du:dateUtc="2025-12-10T12:53:00Z">
              <w:tcPr>
                <w:tcW w:w="6634" w:type="dxa"/>
                <w:gridSpan w:val="4"/>
              </w:tcPr>
            </w:tcPrChange>
          </w:tcPr>
          <w:p w14:paraId="7590AC7E" w14:textId="5DB6A39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8C0657" w:rsidRPr="007E0B31" w14:paraId="6A5A8541" w14:textId="77777777" w:rsidTr="00C60095">
        <w:trPr>
          <w:cantSplit/>
          <w:trPrChange w:id="1897" w:author="Stuart McLarnon" w:date="2025-12-10T12:53:00Z" w16du:dateUtc="2025-12-10T12:53:00Z">
            <w:trPr>
              <w:gridBefore w:val="1"/>
              <w:gridAfter w:val="0"/>
              <w:wAfter w:w="255" w:type="dxa"/>
              <w:cantSplit/>
            </w:trPr>
          </w:trPrChange>
        </w:trPr>
        <w:tc>
          <w:tcPr>
            <w:tcW w:w="2884" w:type="dxa"/>
            <w:tcPrChange w:id="1898" w:author="Stuart McLarnon" w:date="2025-12-10T12:53:00Z" w16du:dateUtc="2025-12-10T12:53:00Z">
              <w:tcPr>
                <w:tcW w:w="2884" w:type="dxa"/>
                <w:gridSpan w:val="3"/>
              </w:tcPr>
            </w:tcPrChange>
          </w:tcPr>
          <w:p w14:paraId="22CECB1C" w14:textId="42AE6D96" w:rsidR="004B0C37" w:rsidRPr="00247DBF" w:rsidRDefault="004B0C37" w:rsidP="004B0C37">
            <w:pPr>
              <w:pStyle w:val="Arial11Bold"/>
              <w:rPr>
                <w:rFonts w:cs="Arial"/>
              </w:rPr>
            </w:pPr>
            <w:r w:rsidRPr="002510FF">
              <w:rPr>
                <w:rFonts w:cs="Arial"/>
              </w:rPr>
              <w:t>Phase Jump Angle Withstand</w:t>
            </w:r>
          </w:p>
        </w:tc>
        <w:tc>
          <w:tcPr>
            <w:tcW w:w="6634" w:type="dxa"/>
            <w:tcPrChange w:id="1899" w:author="Stuart McLarnon" w:date="2025-12-10T12:53:00Z" w16du:dateUtc="2025-12-10T12:53:00Z">
              <w:tcPr>
                <w:tcW w:w="6634" w:type="dxa"/>
                <w:gridSpan w:val="4"/>
              </w:tcPr>
            </w:tcPrChange>
          </w:tcPr>
          <w:p w14:paraId="7252B79A" w14:textId="38AEE0E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8C0657" w:rsidRPr="007E0B31" w14:paraId="05663CAA" w14:textId="77777777" w:rsidTr="00C60095">
        <w:trPr>
          <w:cantSplit/>
          <w:trPrChange w:id="1900" w:author="Stuart McLarnon" w:date="2025-12-10T12:53:00Z" w16du:dateUtc="2025-12-10T12:53:00Z">
            <w:trPr>
              <w:gridBefore w:val="1"/>
              <w:gridAfter w:val="0"/>
              <w:wAfter w:w="255" w:type="dxa"/>
              <w:cantSplit/>
            </w:trPr>
          </w:trPrChange>
        </w:trPr>
        <w:tc>
          <w:tcPr>
            <w:tcW w:w="2884" w:type="dxa"/>
            <w:tcPrChange w:id="1901" w:author="Stuart McLarnon" w:date="2025-12-10T12:53:00Z" w16du:dateUtc="2025-12-10T12:53:00Z">
              <w:tcPr>
                <w:tcW w:w="2884" w:type="dxa"/>
                <w:gridSpan w:val="3"/>
              </w:tcPr>
            </w:tcPrChange>
          </w:tcPr>
          <w:p w14:paraId="545024B0" w14:textId="77777777" w:rsidR="004B0C37" w:rsidRPr="007E0B31" w:rsidRDefault="004B0C37" w:rsidP="004B0C37">
            <w:pPr>
              <w:pStyle w:val="Arial11Bold"/>
              <w:rPr>
                <w:rFonts w:cs="Arial"/>
              </w:rPr>
            </w:pPr>
            <w:r w:rsidRPr="007E0B31">
              <w:rPr>
                <w:rFonts w:cs="Arial"/>
              </w:rPr>
              <w:t>Phase (Voltage) Unbalance</w:t>
            </w:r>
          </w:p>
        </w:tc>
        <w:tc>
          <w:tcPr>
            <w:tcW w:w="6634" w:type="dxa"/>
            <w:tcPrChange w:id="1902" w:author="Stuart McLarnon" w:date="2025-12-10T12:53:00Z" w16du:dateUtc="2025-12-10T12:53:00Z">
              <w:tcPr>
                <w:tcW w:w="6634" w:type="dxa"/>
                <w:gridSpan w:val="4"/>
              </w:tcPr>
            </w:tcPrChange>
          </w:tcPr>
          <w:p w14:paraId="219C5499" w14:textId="77777777" w:rsidR="004B0C37" w:rsidRPr="007E0B31" w:rsidRDefault="004B0C37" w:rsidP="004B0C37">
            <w:pPr>
              <w:pStyle w:val="TableArial11"/>
              <w:rPr>
                <w:rFonts w:cs="Arial"/>
              </w:rPr>
            </w:pPr>
            <w:r w:rsidRPr="007E0B31">
              <w:rPr>
                <w:rFonts w:cs="Arial"/>
              </w:rPr>
              <w:t>The ratio (in percent) between the rms values of the negative sequence component and the positive sequence component of the voltage.</w:t>
            </w:r>
          </w:p>
        </w:tc>
      </w:tr>
      <w:tr w:rsidR="008C0657" w:rsidRPr="007E0B31" w14:paraId="0C635CC5" w14:textId="77777777" w:rsidTr="00C60095">
        <w:trPr>
          <w:cantSplit/>
          <w:trPrChange w:id="1903" w:author="Stuart McLarnon" w:date="2025-12-10T12:53:00Z" w16du:dateUtc="2025-12-10T12:53:00Z">
            <w:trPr>
              <w:gridBefore w:val="1"/>
              <w:gridAfter w:val="0"/>
              <w:wAfter w:w="255" w:type="dxa"/>
              <w:cantSplit/>
            </w:trPr>
          </w:trPrChange>
        </w:trPr>
        <w:tc>
          <w:tcPr>
            <w:tcW w:w="2884" w:type="dxa"/>
            <w:tcPrChange w:id="1904" w:author="Stuart McLarnon" w:date="2025-12-10T12:53:00Z" w16du:dateUtc="2025-12-10T12:53:00Z">
              <w:tcPr>
                <w:tcW w:w="2884" w:type="dxa"/>
                <w:gridSpan w:val="3"/>
              </w:tcPr>
            </w:tcPrChange>
          </w:tcPr>
          <w:p w14:paraId="3E31F962" w14:textId="77777777" w:rsidR="004B0C37" w:rsidRPr="007E0B31" w:rsidRDefault="004B0C37" w:rsidP="004B0C37">
            <w:pPr>
              <w:pStyle w:val="Arial11Bold"/>
              <w:rPr>
                <w:rFonts w:cs="Arial"/>
              </w:rPr>
            </w:pPr>
            <w:r w:rsidRPr="007E0B31">
              <w:rPr>
                <w:rFonts w:cs="Arial"/>
              </w:rPr>
              <w:t>Physical Notification</w:t>
            </w:r>
          </w:p>
        </w:tc>
        <w:tc>
          <w:tcPr>
            <w:tcW w:w="6634" w:type="dxa"/>
            <w:tcPrChange w:id="1905" w:author="Stuart McLarnon" w:date="2025-12-10T12:53:00Z" w16du:dateUtc="2025-12-10T12:53:00Z">
              <w:tcPr>
                <w:tcW w:w="6634" w:type="dxa"/>
                <w:gridSpan w:val="4"/>
              </w:tcPr>
            </w:tcPrChange>
          </w:tcPr>
          <w:p w14:paraId="1E390436" w14:textId="77777777" w:rsidR="004B0C37" w:rsidRPr="007E0B31" w:rsidRDefault="004B0C37" w:rsidP="004B0C37">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8C0657" w:rsidRPr="007E0B31" w14:paraId="583C475D" w14:textId="77777777" w:rsidTr="00C60095">
        <w:trPr>
          <w:cantSplit/>
          <w:trPrChange w:id="1906" w:author="Stuart McLarnon" w:date="2025-12-10T12:53:00Z" w16du:dateUtc="2025-12-10T12:53:00Z">
            <w:trPr>
              <w:gridBefore w:val="1"/>
              <w:gridAfter w:val="0"/>
              <w:wAfter w:w="255" w:type="dxa"/>
              <w:cantSplit/>
            </w:trPr>
          </w:trPrChange>
        </w:trPr>
        <w:tc>
          <w:tcPr>
            <w:tcW w:w="2884" w:type="dxa"/>
            <w:tcPrChange w:id="1907" w:author="Stuart McLarnon" w:date="2025-12-10T12:53:00Z" w16du:dateUtc="2025-12-10T12:53:00Z">
              <w:tcPr>
                <w:tcW w:w="2884" w:type="dxa"/>
                <w:gridSpan w:val="3"/>
              </w:tcPr>
            </w:tcPrChange>
          </w:tcPr>
          <w:p w14:paraId="5AEA9A2D" w14:textId="77777777" w:rsidR="004B0C37" w:rsidRPr="007E0B31" w:rsidRDefault="004B0C37" w:rsidP="004B0C37">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Change w:id="1908" w:author="Stuart McLarnon" w:date="2025-12-10T12:53:00Z" w16du:dateUtc="2025-12-10T12:53:00Z">
              <w:tcPr>
                <w:tcW w:w="6634" w:type="dxa"/>
                <w:gridSpan w:val="4"/>
              </w:tcPr>
            </w:tcPrChange>
          </w:tcPr>
          <w:p w14:paraId="75299B6B"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8C0657" w:rsidRPr="007E0B31" w14:paraId="5058EEC1" w14:textId="77777777" w:rsidTr="00C60095">
        <w:trPr>
          <w:cantSplit/>
          <w:trPrChange w:id="1909" w:author="Stuart McLarnon" w:date="2025-12-10T12:53:00Z" w16du:dateUtc="2025-12-10T12:53:00Z">
            <w:trPr>
              <w:gridBefore w:val="1"/>
              <w:gridAfter w:val="0"/>
              <w:wAfter w:w="255" w:type="dxa"/>
              <w:cantSplit/>
            </w:trPr>
          </w:trPrChange>
        </w:trPr>
        <w:tc>
          <w:tcPr>
            <w:tcW w:w="2884" w:type="dxa"/>
            <w:tcPrChange w:id="1910" w:author="Stuart McLarnon" w:date="2025-12-10T12:53:00Z" w16du:dateUtc="2025-12-10T12:53:00Z">
              <w:tcPr>
                <w:tcW w:w="2884" w:type="dxa"/>
                <w:gridSpan w:val="3"/>
              </w:tcPr>
            </w:tcPrChange>
          </w:tcPr>
          <w:p w14:paraId="1B8A9F6B" w14:textId="77777777" w:rsidR="004B0C37" w:rsidRPr="007E0B31" w:rsidRDefault="004B0C37" w:rsidP="004B0C37">
            <w:pPr>
              <w:pStyle w:val="Arial11Bold"/>
              <w:rPr>
                <w:rFonts w:cs="Arial"/>
              </w:rPr>
            </w:pPr>
            <w:r w:rsidRPr="007E0B31">
              <w:rPr>
                <w:rFonts w:cs="Arial"/>
              </w:rPr>
              <w:t>Planned Maintenance Outage</w:t>
            </w:r>
          </w:p>
        </w:tc>
        <w:tc>
          <w:tcPr>
            <w:tcW w:w="6634" w:type="dxa"/>
            <w:tcPrChange w:id="1911" w:author="Stuart McLarnon" w:date="2025-12-10T12:53:00Z" w16du:dateUtc="2025-12-10T12:53:00Z">
              <w:tcPr>
                <w:tcW w:w="6634" w:type="dxa"/>
                <w:gridSpan w:val="4"/>
              </w:tcPr>
            </w:tcPrChange>
          </w:tcPr>
          <w:p w14:paraId="30127D2D" w14:textId="435FEC76" w:rsidR="004B0C37" w:rsidRPr="007E0B31" w:rsidRDefault="004B0C37" w:rsidP="004B0C37">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8C0657" w:rsidRPr="007E0B31" w14:paraId="0012AFBC" w14:textId="77777777" w:rsidTr="00C60095">
        <w:trPr>
          <w:cantSplit/>
          <w:trPrChange w:id="1912" w:author="Stuart McLarnon" w:date="2025-12-10T12:53:00Z" w16du:dateUtc="2025-12-10T12:53:00Z">
            <w:trPr>
              <w:gridBefore w:val="1"/>
              <w:gridAfter w:val="0"/>
              <w:wAfter w:w="255" w:type="dxa"/>
              <w:cantSplit/>
            </w:trPr>
          </w:trPrChange>
        </w:trPr>
        <w:tc>
          <w:tcPr>
            <w:tcW w:w="2884" w:type="dxa"/>
            <w:tcPrChange w:id="1913" w:author="Stuart McLarnon" w:date="2025-12-10T12:53:00Z" w16du:dateUtc="2025-12-10T12:53:00Z">
              <w:tcPr>
                <w:tcW w:w="2884" w:type="dxa"/>
                <w:gridSpan w:val="3"/>
              </w:tcPr>
            </w:tcPrChange>
          </w:tcPr>
          <w:p w14:paraId="7ECC3FEC" w14:textId="77777777" w:rsidR="004B0C37" w:rsidRPr="007E0B31" w:rsidRDefault="004B0C37" w:rsidP="004B0C37">
            <w:pPr>
              <w:pStyle w:val="Arial11Bold"/>
              <w:rPr>
                <w:rFonts w:cs="Arial"/>
              </w:rPr>
            </w:pPr>
            <w:r w:rsidRPr="007E0B31">
              <w:rPr>
                <w:rFonts w:cs="Arial"/>
              </w:rPr>
              <w:t>Planned Outage</w:t>
            </w:r>
          </w:p>
        </w:tc>
        <w:tc>
          <w:tcPr>
            <w:tcW w:w="6634" w:type="dxa"/>
            <w:tcPrChange w:id="1914" w:author="Stuart McLarnon" w:date="2025-12-10T12:53:00Z" w16du:dateUtc="2025-12-10T12:53:00Z">
              <w:tcPr>
                <w:tcW w:w="6634" w:type="dxa"/>
                <w:gridSpan w:val="4"/>
              </w:tcPr>
            </w:tcPrChange>
          </w:tcPr>
          <w:p w14:paraId="7CBD2A74" w14:textId="51FF4C20" w:rsidR="004B0C37" w:rsidRPr="007E0B31" w:rsidRDefault="004B0C37" w:rsidP="004B0C37">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8C0657" w:rsidRPr="007E0B31" w14:paraId="5F0D47AA" w14:textId="77777777" w:rsidTr="00C60095">
        <w:trPr>
          <w:cantSplit/>
          <w:trPrChange w:id="1915" w:author="Stuart McLarnon" w:date="2025-12-10T12:53:00Z" w16du:dateUtc="2025-12-10T12:53:00Z">
            <w:trPr>
              <w:gridBefore w:val="1"/>
              <w:gridAfter w:val="0"/>
              <w:wAfter w:w="255" w:type="dxa"/>
              <w:cantSplit/>
            </w:trPr>
          </w:trPrChange>
        </w:trPr>
        <w:tc>
          <w:tcPr>
            <w:tcW w:w="2884" w:type="dxa"/>
            <w:tcPrChange w:id="1916" w:author="Stuart McLarnon" w:date="2025-12-10T12:53:00Z" w16du:dateUtc="2025-12-10T12:53:00Z">
              <w:tcPr>
                <w:tcW w:w="2884" w:type="dxa"/>
                <w:gridSpan w:val="3"/>
              </w:tcPr>
            </w:tcPrChange>
          </w:tcPr>
          <w:p w14:paraId="67EC820E" w14:textId="77777777" w:rsidR="004B0C37" w:rsidRPr="007E0B31" w:rsidRDefault="004B0C37" w:rsidP="004B0C37">
            <w:pPr>
              <w:pStyle w:val="Arial11Bold"/>
              <w:rPr>
                <w:rFonts w:cs="Arial"/>
              </w:rPr>
            </w:pPr>
            <w:r w:rsidRPr="007E0B31">
              <w:rPr>
                <w:rFonts w:cs="Arial"/>
              </w:rPr>
              <w:t>Plant</w:t>
            </w:r>
          </w:p>
        </w:tc>
        <w:tc>
          <w:tcPr>
            <w:tcW w:w="6634" w:type="dxa"/>
            <w:tcPrChange w:id="1917" w:author="Stuart McLarnon" w:date="2025-12-10T12:53:00Z" w16du:dateUtc="2025-12-10T12:53:00Z">
              <w:tcPr>
                <w:tcW w:w="6634" w:type="dxa"/>
                <w:gridSpan w:val="4"/>
              </w:tcPr>
            </w:tcPrChange>
          </w:tcPr>
          <w:p w14:paraId="77464D38" w14:textId="77777777" w:rsidR="004B0C37" w:rsidRPr="007E0B31" w:rsidRDefault="004B0C37" w:rsidP="004B0C37">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8C0657" w:rsidRPr="007E0B31" w14:paraId="78245E04" w14:textId="77777777" w:rsidTr="00C60095">
        <w:trPr>
          <w:cantSplit/>
          <w:trPrChange w:id="1918" w:author="Stuart McLarnon" w:date="2025-12-10T12:53:00Z" w16du:dateUtc="2025-12-10T12:53:00Z">
            <w:trPr>
              <w:gridBefore w:val="1"/>
              <w:gridAfter w:val="0"/>
              <w:wAfter w:w="255" w:type="dxa"/>
              <w:cantSplit/>
            </w:trPr>
          </w:trPrChange>
        </w:trPr>
        <w:tc>
          <w:tcPr>
            <w:tcW w:w="2884" w:type="dxa"/>
            <w:tcPrChange w:id="1919" w:author="Stuart McLarnon" w:date="2025-12-10T12:53:00Z" w16du:dateUtc="2025-12-10T12:53:00Z">
              <w:tcPr>
                <w:tcW w:w="2884" w:type="dxa"/>
                <w:gridSpan w:val="3"/>
              </w:tcPr>
            </w:tcPrChange>
          </w:tcPr>
          <w:p w14:paraId="1B833B5F" w14:textId="77777777" w:rsidR="004B0C37" w:rsidRPr="007E0B31" w:rsidRDefault="004B0C37" w:rsidP="004B0C37">
            <w:pPr>
              <w:pStyle w:val="Arial11Bold"/>
              <w:rPr>
                <w:rFonts w:cs="Arial"/>
              </w:rPr>
            </w:pPr>
            <w:r w:rsidRPr="007E0B31">
              <w:rPr>
                <w:rFonts w:cs="Arial"/>
              </w:rPr>
              <w:lastRenderedPageBreak/>
              <w:t>Point of Common Coupling</w:t>
            </w:r>
          </w:p>
        </w:tc>
        <w:tc>
          <w:tcPr>
            <w:tcW w:w="6634" w:type="dxa"/>
            <w:tcPrChange w:id="1920" w:author="Stuart McLarnon" w:date="2025-12-10T12:53:00Z" w16du:dateUtc="2025-12-10T12:53:00Z">
              <w:tcPr>
                <w:tcW w:w="6634" w:type="dxa"/>
                <w:gridSpan w:val="4"/>
              </w:tcPr>
            </w:tcPrChange>
          </w:tcPr>
          <w:p w14:paraId="14897399" w14:textId="77777777" w:rsidR="004B0C37" w:rsidRPr="007E0B31" w:rsidRDefault="004B0C37" w:rsidP="004B0C37">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8C0657" w:rsidRPr="007E0B31" w14:paraId="5E9A00B9" w14:textId="77777777" w:rsidTr="00C60095">
        <w:trPr>
          <w:cantSplit/>
          <w:trPrChange w:id="1921" w:author="Stuart McLarnon" w:date="2025-12-10T12:53:00Z" w16du:dateUtc="2025-12-10T12:53:00Z">
            <w:trPr>
              <w:gridBefore w:val="1"/>
              <w:gridAfter w:val="0"/>
              <w:wAfter w:w="255" w:type="dxa"/>
              <w:cantSplit/>
            </w:trPr>
          </w:trPrChange>
        </w:trPr>
        <w:tc>
          <w:tcPr>
            <w:tcW w:w="2884" w:type="dxa"/>
            <w:tcPrChange w:id="1922" w:author="Stuart McLarnon" w:date="2025-12-10T12:53:00Z" w16du:dateUtc="2025-12-10T12:53:00Z">
              <w:tcPr>
                <w:tcW w:w="2884" w:type="dxa"/>
                <w:gridSpan w:val="3"/>
              </w:tcPr>
            </w:tcPrChange>
          </w:tcPr>
          <w:p w14:paraId="2637AA74" w14:textId="77777777" w:rsidR="004B0C37" w:rsidRPr="007E0B31" w:rsidRDefault="004B0C37" w:rsidP="004B0C37">
            <w:pPr>
              <w:pStyle w:val="Arial11Bold"/>
              <w:rPr>
                <w:rFonts w:cs="Arial"/>
              </w:rPr>
            </w:pPr>
            <w:r w:rsidRPr="007E0B31">
              <w:rPr>
                <w:rFonts w:cs="Arial"/>
              </w:rPr>
              <w:t>Point of Connection</w:t>
            </w:r>
          </w:p>
        </w:tc>
        <w:tc>
          <w:tcPr>
            <w:tcW w:w="6634" w:type="dxa"/>
            <w:tcPrChange w:id="1923" w:author="Stuart McLarnon" w:date="2025-12-10T12:53:00Z" w16du:dateUtc="2025-12-10T12:53:00Z">
              <w:tcPr>
                <w:tcW w:w="6634" w:type="dxa"/>
                <w:gridSpan w:val="4"/>
              </w:tcPr>
            </w:tcPrChange>
          </w:tcPr>
          <w:p w14:paraId="4092E64D" w14:textId="77777777" w:rsidR="004B0C37" w:rsidRPr="007E0B31" w:rsidRDefault="004B0C37" w:rsidP="004B0C37">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8C0657" w:rsidRPr="007E0B31" w14:paraId="12DBCD04" w14:textId="77777777" w:rsidTr="00C60095">
        <w:trPr>
          <w:cantSplit/>
          <w:trPrChange w:id="1924" w:author="Stuart McLarnon" w:date="2025-12-10T12:53:00Z" w16du:dateUtc="2025-12-10T12:53:00Z">
            <w:trPr>
              <w:gridBefore w:val="1"/>
              <w:gridAfter w:val="0"/>
              <w:wAfter w:w="255" w:type="dxa"/>
              <w:cantSplit/>
            </w:trPr>
          </w:trPrChange>
        </w:trPr>
        <w:tc>
          <w:tcPr>
            <w:tcW w:w="2884" w:type="dxa"/>
            <w:tcPrChange w:id="1925" w:author="Stuart McLarnon" w:date="2025-12-10T12:53:00Z" w16du:dateUtc="2025-12-10T12:53:00Z">
              <w:tcPr>
                <w:tcW w:w="2884" w:type="dxa"/>
                <w:gridSpan w:val="3"/>
              </w:tcPr>
            </w:tcPrChange>
          </w:tcPr>
          <w:p w14:paraId="551A907F" w14:textId="77777777" w:rsidR="004B0C37" w:rsidRPr="007E0B31" w:rsidRDefault="004B0C37" w:rsidP="004B0C37">
            <w:pPr>
              <w:pStyle w:val="Arial11Bold"/>
              <w:rPr>
                <w:rFonts w:cs="Arial"/>
              </w:rPr>
            </w:pPr>
            <w:r w:rsidRPr="007E0B31">
              <w:rPr>
                <w:rFonts w:cs="Arial"/>
              </w:rPr>
              <w:t>Point of Isolation</w:t>
            </w:r>
          </w:p>
        </w:tc>
        <w:tc>
          <w:tcPr>
            <w:tcW w:w="6634" w:type="dxa"/>
            <w:tcPrChange w:id="1926" w:author="Stuart McLarnon" w:date="2025-12-10T12:53:00Z" w16du:dateUtc="2025-12-10T12:53:00Z">
              <w:tcPr>
                <w:tcW w:w="6634" w:type="dxa"/>
                <w:gridSpan w:val="4"/>
              </w:tcPr>
            </w:tcPrChange>
          </w:tcPr>
          <w:p w14:paraId="7726496D" w14:textId="77777777" w:rsidR="004B0C37" w:rsidRPr="007E0B31" w:rsidRDefault="004B0C37" w:rsidP="004B0C37">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8C0657" w:rsidRPr="007E0B31" w14:paraId="79CC6E2F" w14:textId="77777777" w:rsidTr="00C60095">
        <w:trPr>
          <w:cantSplit/>
          <w:trPrChange w:id="1927" w:author="Stuart McLarnon" w:date="2025-12-10T12:53:00Z" w16du:dateUtc="2025-12-10T12:53:00Z">
            <w:trPr>
              <w:gridBefore w:val="1"/>
              <w:gridAfter w:val="0"/>
              <w:wAfter w:w="255" w:type="dxa"/>
              <w:cantSplit/>
            </w:trPr>
          </w:trPrChange>
        </w:trPr>
        <w:tc>
          <w:tcPr>
            <w:tcW w:w="2884" w:type="dxa"/>
            <w:tcPrChange w:id="1928" w:author="Stuart McLarnon" w:date="2025-12-10T12:53:00Z" w16du:dateUtc="2025-12-10T12:53:00Z">
              <w:tcPr>
                <w:tcW w:w="2884" w:type="dxa"/>
                <w:gridSpan w:val="3"/>
              </w:tcPr>
            </w:tcPrChange>
          </w:tcPr>
          <w:p w14:paraId="1554D405" w14:textId="77777777" w:rsidR="004B0C37" w:rsidRPr="007E0B31" w:rsidRDefault="004B0C37" w:rsidP="004B0C37">
            <w:pPr>
              <w:pStyle w:val="Arial11Bold"/>
              <w:rPr>
                <w:rFonts w:cs="Arial"/>
              </w:rPr>
            </w:pPr>
            <w:r w:rsidRPr="007E0B31">
              <w:rPr>
                <w:rFonts w:cs="Arial"/>
              </w:rPr>
              <w:t>Post-Control Phase</w:t>
            </w:r>
          </w:p>
        </w:tc>
        <w:tc>
          <w:tcPr>
            <w:tcW w:w="6634" w:type="dxa"/>
            <w:tcPrChange w:id="1929" w:author="Stuart McLarnon" w:date="2025-12-10T12:53:00Z" w16du:dateUtc="2025-12-10T12:53:00Z">
              <w:tcPr>
                <w:tcW w:w="6634" w:type="dxa"/>
                <w:gridSpan w:val="4"/>
              </w:tcPr>
            </w:tcPrChange>
          </w:tcPr>
          <w:p w14:paraId="725674D1" w14:textId="77777777" w:rsidR="004B0C37" w:rsidRPr="007E0B31" w:rsidRDefault="004B0C37" w:rsidP="004B0C37">
            <w:pPr>
              <w:pStyle w:val="TableArial11"/>
              <w:rPr>
                <w:rFonts w:cs="Arial"/>
              </w:rPr>
            </w:pPr>
            <w:r w:rsidRPr="007E0B31">
              <w:rPr>
                <w:rFonts w:cs="Arial"/>
              </w:rPr>
              <w:t>The period following real time operation.</w:t>
            </w:r>
          </w:p>
        </w:tc>
      </w:tr>
      <w:tr w:rsidR="008C0657" w:rsidRPr="007E0B31" w14:paraId="6D586683" w14:textId="77777777" w:rsidTr="00C60095">
        <w:trPr>
          <w:cantSplit/>
          <w:trPrChange w:id="1930" w:author="Stuart McLarnon" w:date="2025-12-10T12:53:00Z" w16du:dateUtc="2025-12-10T12:53:00Z">
            <w:trPr>
              <w:gridBefore w:val="1"/>
              <w:gridAfter w:val="0"/>
              <w:wAfter w:w="255" w:type="dxa"/>
              <w:cantSplit/>
            </w:trPr>
          </w:trPrChange>
        </w:trPr>
        <w:tc>
          <w:tcPr>
            <w:tcW w:w="2884" w:type="dxa"/>
            <w:tcPrChange w:id="1931" w:author="Stuart McLarnon" w:date="2025-12-10T12:53:00Z" w16du:dateUtc="2025-12-10T12:53:00Z">
              <w:tcPr>
                <w:tcW w:w="2884" w:type="dxa"/>
                <w:gridSpan w:val="3"/>
              </w:tcPr>
            </w:tcPrChange>
          </w:tcPr>
          <w:p w14:paraId="32ABEF72" w14:textId="77777777" w:rsidR="004B0C37" w:rsidRPr="007E0B31" w:rsidRDefault="004B0C37" w:rsidP="004B0C37">
            <w:pPr>
              <w:pStyle w:val="Arial11Bold"/>
              <w:rPr>
                <w:rFonts w:cs="Arial"/>
              </w:rPr>
            </w:pPr>
            <w:r w:rsidRPr="007E0B31">
              <w:rPr>
                <w:rFonts w:cs="Arial"/>
              </w:rPr>
              <w:t>Power Available</w:t>
            </w:r>
          </w:p>
        </w:tc>
        <w:tc>
          <w:tcPr>
            <w:tcW w:w="6634" w:type="dxa"/>
            <w:tcPrChange w:id="1932" w:author="Stuart McLarnon" w:date="2025-12-10T12:53:00Z" w16du:dateUtc="2025-12-10T12:53:00Z">
              <w:tcPr>
                <w:tcW w:w="6634" w:type="dxa"/>
                <w:gridSpan w:val="4"/>
              </w:tcPr>
            </w:tcPrChange>
          </w:tcPr>
          <w:p w14:paraId="090DB153" w14:textId="783F911A" w:rsidR="004B0C37" w:rsidRPr="007E0B31" w:rsidRDefault="004B0C37" w:rsidP="004B0C37">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8C0657" w:rsidRPr="007E0B31" w14:paraId="345CCB51" w14:textId="77777777" w:rsidTr="00C60095">
        <w:trPr>
          <w:cantSplit/>
          <w:trPrChange w:id="1933" w:author="Stuart McLarnon" w:date="2025-12-10T12:53:00Z" w16du:dateUtc="2025-12-10T12:53:00Z">
            <w:trPr>
              <w:gridBefore w:val="1"/>
              <w:gridAfter w:val="0"/>
              <w:wAfter w:w="255" w:type="dxa"/>
              <w:cantSplit/>
            </w:trPr>
          </w:trPrChange>
        </w:trPr>
        <w:tc>
          <w:tcPr>
            <w:tcW w:w="2884" w:type="dxa"/>
            <w:tcPrChange w:id="1934" w:author="Stuart McLarnon" w:date="2025-12-10T12:53:00Z" w16du:dateUtc="2025-12-10T12:53:00Z">
              <w:tcPr>
                <w:tcW w:w="2884" w:type="dxa"/>
                <w:gridSpan w:val="3"/>
              </w:tcPr>
            </w:tcPrChange>
          </w:tcPr>
          <w:p w14:paraId="7361939E" w14:textId="77777777" w:rsidR="004B0C37" w:rsidRPr="007E0B31" w:rsidRDefault="004B0C37" w:rsidP="004B0C37">
            <w:pPr>
              <w:pStyle w:val="Arial11Bold"/>
              <w:rPr>
                <w:rFonts w:cs="Arial"/>
              </w:rPr>
            </w:pPr>
            <w:r w:rsidRPr="007E0B31">
              <w:rPr>
                <w:rFonts w:cs="Arial"/>
              </w:rPr>
              <w:t>Power Factor</w:t>
            </w:r>
          </w:p>
        </w:tc>
        <w:tc>
          <w:tcPr>
            <w:tcW w:w="6634" w:type="dxa"/>
            <w:tcPrChange w:id="1935" w:author="Stuart McLarnon" w:date="2025-12-10T12:53:00Z" w16du:dateUtc="2025-12-10T12:53:00Z">
              <w:tcPr>
                <w:tcW w:w="6634" w:type="dxa"/>
                <w:gridSpan w:val="4"/>
              </w:tcPr>
            </w:tcPrChange>
          </w:tcPr>
          <w:p w14:paraId="01690120" w14:textId="77777777" w:rsidR="004B0C37" w:rsidRPr="007E0B31" w:rsidRDefault="004B0C37" w:rsidP="004B0C37">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8C0657" w:rsidRPr="007E0B31" w14:paraId="2852E6E0" w14:textId="77777777" w:rsidTr="00C60095">
        <w:trPr>
          <w:cantSplit/>
          <w:trPrChange w:id="1936" w:author="Stuart McLarnon" w:date="2025-12-10T12:53:00Z" w16du:dateUtc="2025-12-10T12:53:00Z">
            <w:trPr>
              <w:gridBefore w:val="1"/>
              <w:gridAfter w:val="0"/>
              <w:wAfter w:w="255" w:type="dxa"/>
              <w:cantSplit/>
            </w:trPr>
          </w:trPrChange>
        </w:trPr>
        <w:tc>
          <w:tcPr>
            <w:tcW w:w="2884" w:type="dxa"/>
            <w:tcPrChange w:id="1937" w:author="Stuart McLarnon" w:date="2025-12-10T12:53:00Z" w16du:dateUtc="2025-12-10T12:53:00Z">
              <w:tcPr>
                <w:tcW w:w="2884" w:type="dxa"/>
                <w:gridSpan w:val="3"/>
              </w:tcPr>
            </w:tcPrChange>
          </w:tcPr>
          <w:p w14:paraId="66F0C016" w14:textId="77777777" w:rsidR="004B0C37" w:rsidRPr="007E0B31" w:rsidRDefault="004B0C37" w:rsidP="004B0C37">
            <w:pPr>
              <w:pStyle w:val="Level1Text"/>
              <w:tabs>
                <w:tab w:val="left" w:pos="0"/>
              </w:tabs>
              <w:ind w:left="0" w:firstLine="0"/>
              <w:rPr>
                <w:rFonts w:cs="Arial"/>
                <w:color w:val="auto"/>
              </w:rPr>
            </w:pPr>
            <w:r w:rsidRPr="007E0B31">
              <w:rPr>
                <w:rFonts w:cs="Arial"/>
                <w:b/>
                <w:color w:val="auto"/>
              </w:rPr>
              <w:t>Power-Generating Module</w:t>
            </w:r>
          </w:p>
        </w:tc>
        <w:tc>
          <w:tcPr>
            <w:tcW w:w="6634" w:type="dxa"/>
            <w:tcPrChange w:id="1938" w:author="Stuart McLarnon" w:date="2025-12-10T12:53:00Z" w16du:dateUtc="2025-12-10T12:53:00Z">
              <w:tcPr>
                <w:tcW w:w="6634" w:type="dxa"/>
                <w:gridSpan w:val="4"/>
              </w:tcPr>
            </w:tcPrChange>
          </w:tcPr>
          <w:p w14:paraId="3D05F348" w14:textId="5F3F9D1E"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8C0657" w:rsidRPr="007E0B31" w14:paraId="562ACF6D" w14:textId="77777777" w:rsidTr="00C60095">
        <w:trPr>
          <w:cantSplit/>
          <w:trPrChange w:id="1939" w:author="Stuart McLarnon" w:date="2025-12-10T12:53:00Z" w16du:dateUtc="2025-12-10T12:53:00Z">
            <w:trPr>
              <w:gridBefore w:val="1"/>
              <w:gridAfter w:val="0"/>
              <w:wAfter w:w="255" w:type="dxa"/>
              <w:cantSplit/>
            </w:trPr>
          </w:trPrChange>
        </w:trPr>
        <w:tc>
          <w:tcPr>
            <w:tcW w:w="2884" w:type="dxa"/>
            <w:tcPrChange w:id="1940" w:author="Stuart McLarnon" w:date="2025-12-10T12:53:00Z" w16du:dateUtc="2025-12-10T12:53:00Z">
              <w:tcPr>
                <w:tcW w:w="2884" w:type="dxa"/>
                <w:gridSpan w:val="3"/>
              </w:tcPr>
            </w:tcPrChange>
          </w:tcPr>
          <w:p w14:paraId="0F6FF16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Change w:id="1941" w:author="Stuart McLarnon" w:date="2025-12-10T12:53:00Z" w16du:dateUtc="2025-12-10T12:53:00Z">
              <w:tcPr>
                <w:tcW w:w="6634" w:type="dxa"/>
                <w:gridSpan w:val="4"/>
              </w:tcPr>
            </w:tcPrChange>
          </w:tcPr>
          <w:p w14:paraId="548D921A" w14:textId="1E41132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8C0657" w:rsidRPr="007E0B31" w14:paraId="53E0E2A7" w14:textId="77777777" w:rsidTr="00C60095">
        <w:trPr>
          <w:cantSplit/>
          <w:trPrChange w:id="1942" w:author="Stuart McLarnon" w:date="2025-12-10T12:53:00Z" w16du:dateUtc="2025-12-10T12:53:00Z">
            <w:trPr>
              <w:gridBefore w:val="1"/>
              <w:gridAfter w:val="0"/>
              <w:wAfter w:w="255" w:type="dxa"/>
              <w:cantSplit/>
            </w:trPr>
          </w:trPrChange>
        </w:trPr>
        <w:tc>
          <w:tcPr>
            <w:tcW w:w="2884" w:type="dxa"/>
            <w:tcPrChange w:id="1943" w:author="Stuart McLarnon" w:date="2025-12-10T12:53:00Z" w16du:dateUtc="2025-12-10T12:53:00Z">
              <w:tcPr>
                <w:tcW w:w="2884" w:type="dxa"/>
                <w:gridSpan w:val="3"/>
              </w:tcPr>
            </w:tcPrChange>
          </w:tcPr>
          <w:p w14:paraId="43647C9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Change w:id="1944" w:author="Stuart McLarnon" w:date="2025-12-10T12:53:00Z" w16du:dateUtc="2025-12-10T12:53:00Z">
              <w:tcPr>
                <w:tcW w:w="6634" w:type="dxa"/>
                <w:gridSpan w:val="4"/>
              </w:tcPr>
            </w:tcPrChange>
          </w:tcPr>
          <w:p w14:paraId="010C673B" w14:textId="4A9B9BD0"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8C0657" w:rsidRPr="007E0B31" w14:paraId="06D65955" w14:textId="77777777" w:rsidTr="00C60095">
        <w:trPr>
          <w:cantSplit/>
          <w:trPrChange w:id="1945" w:author="Stuart McLarnon" w:date="2025-12-10T12:53:00Z" w16du:dateUtc="2025-12-10T12:53:00Z">
            <w:trPr>
              <w:gridBefore w:val="1"/>
              <w:gridAfter w:val="0"/>
              <w:wAfter w:w="255" w:type="dxa"/>
              <w:cantSplit/>
            </w:trPr>
          </w:trPrChange>
        </w:trPr>
        <w:tc>
          <w:tcPr>
            <w:tcW w:w="2884" w:type="dxa"/>
            <w:tcPrChange w:id="1946" w:author="Stuart McLarnon" w:date="2025-12-10T12:53:00Z" w16du:dateUtc="2025-12-10T12:53:00Z">
              <w:tcPr>
                <w:tcW w:w="2884" w:type="dxa"/>
                <w:gridSpan w:val="3"/>
              </w:tcPr>
            </w:tcPrChange>
          </w:tcPr>
          <w:p w14:paraId="7563FE8D" w14:textId="77777777" w:rsidR="004B0C37" w:rsidRPr="007E0B31" w:rsidRDefault="004B0C37" w:rsidP="004B0C37">
            <w:pPr>
              <w:pStyle w:val="Arial11Bold"/>
              <w:rPr>
                <w:rFonts w:cs="Arial"/>
              </w:rPr>
            </w:pPr>
            <w:r w:rsidRPr="007E0B31">
              <w:rPr>
                <w:rFonts w:cs="Arial"/>
              </w:rPr>
              <w:t>Power Island</w:t>
            </w:r>
          </w:p>
        </w:tc>
        <w:tc>
          <w:tcPr>
            <w:tcW w:w="6634" w:type="dxa"/>
            <w:tcPrChange w:id="1947" w:author="Stuart McLarnon" w:date="2025-12-10T12:53:00Z" w16du:dateUtc="2025-12-10T12:53:00Z">
              <w:tcPr>
                <w:tcW w:w="6634" w:type="dxa"/>
                <w:gridSpan w:val="4"/>
              </w:tcPr>
            </w:tcPrChange>
          </w:tcPr>
          <w:p w14:paraId="18296362" w14:textId="0B558EC0" w:rsidR="004B0C37" w:rsidRPr="007E0B31" w:rsidRDefault="004B0C37" w:rsidP="004B0C37">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8C0657" w:rsidRPr="007E0B31" w14:paraId="7C3D7BF6" w14:textId="77777777" w:rsidTr="00C60095">
        <w:trPr>
          <w:cantSplit/>
          <w:trPrChange w:id="1948" w:author="Stuart McLarnon" w:date="2025-12-10T12:53:00Z" w16du:dateUtc="2025-12-10T12:53:00Z">
            <w:trPr>
              <w:gridBefore w:val="1"/>
              <w:gridAfter w:val="0"/>
              <w:wAfter w:w="255" w:type="dxa"/>
              <w:cantSplit/>
            </w:trPr>
          </w:trPrChange>
        </w:trPr>
        <w:tc>
          <w:tcPr>
            <w:tcW w:w="2884" w:type="dxa"/>
            <w:tcPrChange w:id="1949" w:author="Stuart McLarnon" w:date="2025-12-10T12:53:00Z" w16du:dateUtc="2025-12-10T12:53:00Z">
              <w:tcPr>
                <w:tcW w:w="2884" w:type="dxa"/>
                <w:gridSpan w:val="3"/>
              </w:tcPr>
            </w:tcPrChange>
          </w:tcPr>
          <w:p w14:paraId="682DC43B" w14:textId="77777777" w:rsidR="004B0C37" w:rsidRPr="007E0B31" w:rsidRDefault="004B0C37" w:rsidP="004B0C37">
            <w:pPr>
              <w:pStyle w:val="Arial11Bold"/>
              <w:rPr>
                <w:rFonts w:cs="Arial"/>
              </w:rPr>
            </w:pPr>
            <w:r w:rsidRPr="007E0B31">
              <w:rPr>
                <w:rFonts w:cs="Arial"/>
              </w:rPr>
              <w:t>Power Park Module</w:t>
            </w:r>
          </w:p>
        </w:tc>
        <w:tc>
          <w:tcPr>
            <w:tcW w:w="6634" w:type="dxa"/>
            <w:tcPrChange w:id="1950" w:author="Stuart McLarnon" w:date="2025-12-10T12:53:00Z" w16du:dateUtc="2025-12-10T12:53:00Z">
              <w:tcPr>
                <w:tcW w:w="6634" w:type="dxa"/>
                <w:gridSpan w:val="4"/>
              </w:tcPr>
            </w:tcPrChange>
          </w:tcPr>
          <w:p w14:paraId="3ECDE7AC"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8C0657" w:rsidRPr="007E0B31" w14:paraId="6D897286" w14:textId="77777777" w:rsidTr="00C60095">
        <w:trPr>
          <w:cantSplit/>
          <w:trPrChange w:id="1951" w:author="Stuart McLarnon" w:date="2025-12-10T12:53:00Z" w16du:dateUtc="2025-12-10T12:53:00Z">
            <w:trPr>
              <w:gridBefore w:val="1"/>
              <w:gridAfter w:val="0"/>
              <w:wAfter w:w="255" w:type="dxa"/>
              <w:cantSplit/>
            </w:trPr>
          </w:trPrChange>
        </w:trPr>
        <w:tc>
          <w:tcPr>
            <w:tcW w:w="2884" w:type="dxa"/>
            <w:tcPrChange w:id="1952" w:author="Stuart McLarnon" w:date="2025-12-10T12:53:00Z" w16du:dateUtc="2025-12-10T12:53:00Z">
              <w:tcPr>
                <w:tcW w:w="2884" w:type="dxa"/>
                <w:gridSpan w:val="3"/>
              </w:tcPr>
            </w:tcPrChange>
          </w:tcPr>
          <w:p w14:paraId="5DC97B56" w14:textId="77777777" w:rsidR="004B0C37" w:rsidRPr="007E0B31" w:rsidRDefault="004B0C37" w:rsidP="004B0C37">
            <w:pPr>
              <w:pStyle w:val="Arial11Bold"/>
              <w:rPr>
                <w:rFonts w:cs="Arial"/>
              </w:rPr>
            </w:pPr>
            <w:r w:rsidRPr="007E0B31">
              <w:rPr>
                <w:rFonts w:cs="Arial"/>
              </w:rPr>
              <w:t>Power Park Module Availability Matrix</w:t>
            </w:r>
          </w:p>
        </w:tc>
        <w:tc>
          <w:tcPr>
            <w:tcW w:w="6634" w:type="dxa"/>
            <w:tcPrChange w:id="1953" w:author="Stuart McLarnon" w:date="2025-12-10T12:53:00Z" w16du:dateUtc="2025-12-10T12:53:00Z">
              <w:tcPr>
                <w:tcW w:w="6634" w:type="dxa"/>
                <w:gridSpan w:val="4"/>
              </w:tcPr>
            </w:tcPrChange>
          </w:tcPr>
          <w:p w14:paraId="158D6C89" w14:textId="77777777" w:rsidR="004B0C37" w:rsidRPr="007E0B31" w:rsidRDefault="004B0C37" w:rsidP="004B0C37">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8C0657" w:rsidRPr="007E0B31" w14:paraId="4C2DEAED" w14:textId="77777777" w:rsidTr="00C60095">
        <w:trPr>
          <w:cantSplit/>
          <w:trPrChange w:id="1954" w:author="Stuart McLarnon" w:date="2025-12-10T12:53:00Z" w16du:dateUtc="2025-12-10T12:53:00Z">
            <w:trPr>
              <w:gridBefore w:val="1"/>
              <w:gridAfter w:val="0"/>
              <w:wAfter w:w="255" w:type="dxa"/>
              <w:cantSplit/>
            </w:trPr>
          </w:trPrChange>
        </w:trPr>
        <w:tc>
          <w:tcPr>
            <w:tcW w:w="2884" w:type="dxa"/>
            <w:tcPrChange w:id="1955" w:author="Stuart McLarnon" w:date="2025-12-10T12:53:00Z" w16du:dateUtc="2025-12-10T12:53:00Z">
              <w:tcPr>
                <w:tcW w:w="2884" w:type="dxa"/>
                <w:gridSpan w:val="3"/>
              </w:tcPr>
            </w:tcPrChange>
          </w:tcPr>
          <w:p w14:paraId="4CFB65B5" w14:textId="77777777" w:rsidR="004B0C37" w:rsidRPr="007E0B31" w:rsidRDefault="004B0C37" w:rsidP="004B0C37">
            <w:pPr>
              <w:pStyle w:val="Arial11Bold"/>
              <w:rPr>
                <w:rFonts w:cs="Arial"/>
              </w:rPr>
            </w:pPr>
            <w:r w:rsidRPr="007E0B31">
              <w:rPr>
                <w:rFonts w:cs="Arial"/>
              </w:rPr>
              <w:lastRenderedPageBreak/>
              <w:t>Power Park Module Planning Matrix</w:t>
            </w:r>
          </w:p>
        </w:tc>
        <w:tc>
          <w:tcPr>
            <w:tcW w:w="6634" w:type="dxa"/>
            <w:tcPrChange w:id="1956" w:author="Stuart McLarnon" w:date="2025-12-10T12:53:00Z" w16du:dateUtc="2025-12-10T12:53:00Z">
              <w:tcPr>
                <w:tcW w:w="6634" w:type="dxa"/>
                <w:gridSpan w:val="4"/>
              </w:tcPr>
            </w:tcPrChange>
          </w:tcPr>
          <w:p w14:paraId="6379A14D" w14:textId="77777777" w:rsidR="004B0C37" w:rsidRPr="007E0B31" w:rsidRDefault="004B0C37" w:rsidP="004B0C37">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8C0657" w:rsidRPr="007E0B31" w14:paraId="73636B09" w14:textId="77777777" w:rsidTr="00C60095">
        <w:trPr>
          <w:cantSplit/>
          <w:trPrChange w:id="1957" w:author="Stuart McLarnon" w:date="2025-12-10T12:53:00Z" w16du:dateUtc="2025-12-10T12:53:00Z">
            <w:trPr>
              <w:gridBefore w:val="1"/>
              <w:gridAfter w:val="0"/>
              <w:wAfter w:w="255" w:type="dxa"/>
              <w:cantSplit/>
            </w:trPr>
          </w:trPrChange>
        </w:trPr>
        <w:tc>
          <w:tcPr>
            <w:tcW w:w="2884" w:type="dxa"/>
            <w:tcPrChange w:id="1958" w:author="Stuart McLarnon" w:date="2025-12-10T12:53:00Z" w16du:dateUtc="2025-12-10T12:53:00Z">
              <w:tcPr>
                <w:tcW w:w="2884" w:type="dxa"/>
                <w:gridSpan w:val="3"/>
              </w:tcPr>
            </w:tcPrChange>
          </w:tcPr>
          <w:p w14:paraId="189A6BC7" w14:textId="77777777" w:rsidR="004B0C37" w:rsidRPr="007E0B31" w:rsidRDefault="004B0C37" w:rsidP="004B0C37">
            <w:pPr>
              <w:pStyle w:val="Arial11Bold"/>
              <w:rPr>
                <w:rFonts w:cs="Arial"/>
              </w:rPr>
            </w:pPr>
            <w:r w:rsidRPr="007E0B31">
              <w:rPr>
                <w:rFonts w:cs="Arial"/>
              </w:rPr>
              <w:t>Power Park Unit</w:t>
            </w:r>
          </w:p>
        </w:tc>
        <w:tc>
          <w:tcPr>
            <w:tcW w:w="6634" w:type="dxa"/>
            <w:tcPrChange w:id="1959" w:author="Stuart McLarnon" w:date="2025-12-10T12:53:00Z" w16du:dateUtc="2025-12-10T12:53:00Z">
              <w:tcPr>
                <w:tcW w:w="6634" w:type="dxa"/>
                <w:gridSpan w:val="4"/>
              </w:tcPr>
            </w:tcPrChange>
          </w:tcPr>
          <w:p w14:paraId="7725776C"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8C0657" w:rsidRPr="007E0B31" w14:paraId="45419B2C" w14:textId="77777777" w:rsidTr="00C60095">
        <w:trPr>
          <w:cantSplit/>
          <w:trPrChange w:id="1960" w:author="Stuart McLarnon" w:date="2025-12-10T12:53:00Z" w16du:dateUtc="2025-12-10T12:53:00Z">
            <w:trPr>
              <w:gridBefore w:val="1"/>
              <w:gridAfter w:val="0"/>
              <w:wAfter w:w="255" w:type="dxa"/>
              <w:cantSplit/>
            </w:trPr>
          </w:trPrChange>
        </w:trPr>
        <w:tc>
          <w:tcPr>
            <w:tcW w:w="2884" w:type="dxa"/>
            <w:tcPrChange w:id="1961" w:author="Stuart McLarnon" w:date="2025-12-10T12:53:00Z" w16du:dateUtc="2025-12-10T12:53:00Z">
              <w:tcPr>
                <w:tcW w:w="2884" w:type="dxa"/>
                <w:gridSpan w:val="3"/>
              </w:tcPr>
            </w:tcPrChange>
          </w:tcPr>
          <w:p w14:paraId="480E1B66" w14:textId="77777777" w:rsidR="004B0C37" w:rsidRPr="007E0B31" w:rsidRDefault="004B0C37" w:rsidP="004B0C37">
            <w:pPr>
              <w:pStyle w:val="Arial11Bold"/>
              <w:rPr>
                <w:rFonts w:cs="Arial"/>
              </w:rPr>
            </w:pPr>
            <w:r w:rsidRPr="007E0B31">
              <w:rPr>
                <w:rFonts w:cs="Arial"/>
              </w:rPr>
              <w:t xml:space="preserve">Power Station </w:t>
            </w:r>
          </w:p>
        </w:tc>
        <w:tc>
          <w:tcPr>
            <w:tcW w:w="6634" w:type="dxa"/>
            <w:tcPrChange w:id="1962" w:author="Stuart McLarnon" w:date="2025-12-10T12:53:00Z" w16du:dateUtc="2025-12-10T12:53:00Z">
              <w:tcPr>
                <w:tcW w:w="6634" w:type="dxa"/>
                <w:gridSpan w:val="4"/>
              </w:tcPr>
            </w:tcPrChange>
          </w:tcPr>
          <w:p w14:paraId="603DFDE1" w14:textId="32880D9B"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8C0657" w:rsidRPr="00497D1F" w14:paraId="7D7745F5" w14:textId="77777777" w:rsidTr="00C60095">
        <w:trPr>
          <w:cantSplit/>
          <w:ins w:id="1963" w:author="Stuart McLarnon" w:date="2025-12-10T11:57:00Z"/>
          <w:trPrChange w:id="1964"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1965"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38454F10" w14:textId="77777777" w:rsidR="008C0657" w:rsidRPr="00497D1F" w:rsidRDefault="008C0657" w:rsidP="00F150CA">
            <w:pPr>
              <w:pStyle w:val="Arial11Bold"/>
              <w:rPr>
                <w:ins w:id="1966" w:author="Stuart McLarnon" w:date="2025-12-10T11:57:00Z" w16du:dateUtc="2025-12-10T11:57:00Z"/>
                <w:rFonts w:cs="Arial"/>
              </w:rPr>
            </w:pPr>
            <w:ins w:id="1967" w:author="Stuart McLarnon" w:date="2025-12-10T11:57:00Z" w16du:dateUtc="2025-12-10T11:57:00Z">
              <w:r w:rsidRPr="002101F7">
                <w:t>Power System Difference Model (PSDM)</w:t>
              </w:r>
            </w:ins>
          </w:p>
        </w:tc>
        <w:tc>
          <w:tcPr>
            <w:tcW w:w="6634" w:type="dxa"/>
            <w:tcBorders>
              <w:top w:val="single" w:sz="4" w:space="0" w:color="auto"/>
              <w:left w:val="single" w:sz="4" w:space="0" w:color="auto"/>
              <w:bottom w:val="single" w:sz="4" w:space="0" w:color="auto"/>
              <w:right w:val="single" w:sz="4" w:space="0" w:color="auto"/>
            </w:tcBorders>
            <w:tcPrChange w:id="1968"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55F6F08D" w14:textId="77777777" w:rsidR="008C0657" w:rsidRPr="00497D1F" w:rsidRDefault="008C0657" w:rsidP="00F150CA">
            <w:pPr>
              <w:pStyle w:val="TableArial11"/>
              <w:rPr>
                <w:ins w:id="1969" w:author="Stuart McLarnon" w:date="2025-12-10T11:57:00Z" w16du:dateUtc="2025-12-10T11:57:00Z"/>
                <w:rFonts w:cs="Arial"/>
              </w:rPr>
            </w:pPr>
            <w:ins w:id="1970" w:author="Stuart McLarnon" w:date="2025-12-10T11:57:00Z" w16du:dateUtc="2025-12-10T11:57:00Z">
              <w:r w:rsidRPr="002101F7">
                <w:t xml:space="preserve">A digital model that describes changes to the </w:t>
              </w:r>
              <w:r w:rsidRPr="002101F7">
                <w:rPr>
                  <w:b/>
                </w:rPr>
                <w:t>Structural Data</w:t>
              </w:r>
              <w:r w:rsidRPr="002101F7">
                <w:t xml:space="preserve"> of a </w:t>
              </w:r>
              <w:r w:rsidRPr="002101F7">
                <w:rPr>
                  <w:b/>
                </w:rPr>
                <w:t>PSM</w:t>
              </w:r>
              <w:r w:rsidRPr="002101F7">
                <w:t>.</w:t>
              </w:r>
            </w:ins>
          </w:p>
        </w:tc>
      </w:tr>
      <w:tr w:rsidR="008C0657" w:rsidRPr="007E0B31" w14:paraId="415CEB94" w14:textId="77777777" w:rsidTr="00C60095">
        <w:trPr>
          <w:cantSplit/>
          <w:ins w:id="1971" w:author="Stuart McLarnon" w:date="2025-12-10T11:57:00Z"/>
          <w:trPrChange w:id="1972"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1973"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63C3C80E" w14:textId="77777777" w:rsidR="008C0657" w:rsidRPr="007E0B31" w:rsidRDefault="008C0657" w:rsidP="00F150CA">
            <w:pPr>
              <w:pStyle w:val="Arial11Bold"/>
              <w:rPr>
                <w:ins w:id="1974" w:author="Stuart McLarnon" w:date="2025-12-10T11:57:00Z" w16du:dateUtc="2025-12-10T11:57:00Z"/>
                <w:rFonts w:cs="Arial"/>
              </w:rPr>
            </w:pPr>
            <w:ins w:id="1975" w:author="Stuart McLarnon" w:date="2025-12-10T11:57:00Z" w16du:dateUtc="2025-12-10T11:57:00Z">
              <w:r w:rsidRPr="009D62AD">
                <w:rPr>
                  <w:bCs/>
                </w:rPr>
                <w:t>Power System Model (PSM)</w:t>
              </w:r>
            </w:ins>
          </w:p>
        </w:tc>
        <w:tc>
          <w:tcPr>
            <w:tcW w:w="6634" w:type="dxa"/>
            <w:tcBorders>
              <w:top w:val="single" w:sz="4" w:space="0" w:color="auto"/>
              <w:left w:val="single" w:sz="4" w:space="0" w:color="auto"/>
              <w:bottom w:val="single" w:sz="4" w:space="0" w:color="auto"/>
              <w:right w:val="single" w:sz="4" w:space="0" w:color="auto"/>
            </w:tcBorders>
            <w:tcPrChange w:id="1976"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68DEAB42" w14:textId="77777777" w:rsidR="008C0657" w:rsidRPr="007E0B31" w:rsidRDefault="008C0657" w:rsidP="00F150CA">
            <w:pPr>
              <w:pStyle w:val="TableArial11"/>
              <w:rPr>
                <w:ins w:id="1977" w:author="Stuart McLarnon" w:date="2025-12-10T11:57:00Z" w16du:dateUtc="2025-12-10T11:57:00Z"/>
                <w:rFonts w:cs="Arial"/>
              </w:rPr>
            </w:pPr>
            <w:ins w:id="1978" w:author="Stuart McLarnon" w:date="2025-12-10T11:57:00Z" w16du:dateUtc="2025-12-10T11:57:00Z">
              <w:r w:rsidRPr="009D62AD">
                <w:t>A digital model of an electricity transmission and/or distribution system created for the purpose of performing studies.</w:t>
              </w:r>
              <w:r>
                <w:t xml:space="preserve"> </w:t>
              </w:r>
              <w:r w:rsidRPr="009D62AD">
                <w:t xml:space="preserve">It organises the relevant data into: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 and facilitates data exchange between relevant parties.</w:t>
              </w:r>
            </w:ins>
          </w:p>
        </w:tc>
      </w:tr>
      <w:tr w:rsidR="008C0657" w:rsidRPr="007E0B31" w14:paraId="6AE088B1" w14:textId="77777777" w:rsidTr="00C60095">
        <w:trPr>
          <w:cantSplit/>
          <w:trPrChange w:id="1979" w:author="Stuart McLarnon" w:date="2025-12-10T12:53:00Z" w16du:dateUtc="2025-12-10T12:53:00Z">
            <w:trPr>
              <w:gridBefore w:val="1"/>
              <w:gridAfter w:val="0"/>
              <w:wAfter w:w="255" w:type="dxa"/>
              <w:cantSplit/>
            </w:trPr>
          </w:trPrChange>
        </w:trPr>
        <w:tc>
          <w:tcPr>
            <w:tcW w:w="2884" w:type="dxa"/>
            <w:tcPrChange w:id="1980" w:author="Stuart McLarnon" w:date="2025-12-10T12:53:00Z" w16du:dateUtc="2025-12-10T12:53:00Z">
              <w:tcPr>
                <w:tcW w:w="2884" w:type="dxa"/>
                <w:gridSpan w:val="3"/>
              </w:tcPr>
            </w:tcPrChange>
          </w:tcPr>
          <w:p w14:paraId="00EAB92F" w14:textId="77777777" w:rsidR="004B0C37" w:rsidRPr="007E0B31" w:rsidRDefault="004B0C37" w:rsidP="004B0C37">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Change w:id="1981" w:author="Stuart McLarnon" w:date="2025-12-10T12:53:00Z" w16du:dateUtc="2025-12-10T12:53:00Z">
              <w:tcPr>
                <w:tcW w:w="6634" w:type="dxa"/>
                <w:gridSpan w:val="4"/>
              </w:tcPr>
            </w:tcPrChange>
          </w:tcPr>
          <w:p w14:paraId="47CEFD84" w14:textId="77777777" w:rsidR="004B0C37" w:rsidRPr="007E0B31" w:rsidRDefault="004B0C37" w:rsidP="004B0C37">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8C0657" w:rsidRPr="007E0B31" w14:paraId="4E0EED07" w14:textId="77777777" w:rsidTr="00C60095">
        <w:trPr>
          <w:cantSplit/>
          <w:trPrChange w:id="1982" w:author="Stuart McLarnon" w:date="2025-12-10T12:53:00Z" w16du:dateUtc="2025-12-10T12:53:00Z">
            <w:trPr>
              <w:gridBefore w:val="1"/>
              <w:gridAfter w:val="0"/>
              <w:wAfter w:w="255" w:type="dxa"/>
              <w:cantSplit/>
            </w:trPr>
          </w:trPrChange>
        </w:trPr>
        <w:tc>
          <w:tcPr>
            <w:tcW w:w="2884" w:type="dxa"/>
            <w:tcPrChange w:id="1983" w:author="Stuart McLarnon" w:date="2025-12-10T12:53:00Z" w16du:dateUtc="2025-12-10T12:53:00Z">
              <w:tcPr>
                <w:tcW w:w="2884" w:type="dxa"/>
                <w:gridSpan w:val="3"/>
              </w:tcPr>
            </w:tcPrChange>
          </w:tcPr>
          <w:p w14:paraId="42E8EE81" w14:textId="77777777" w:rsidR="004B0C37" w:rsidRPr="007E0B31" w:rsidRDefault="004B0C37" w:rsidP="004B0C37">
            <w:pPr>
              <w:pStyle w:val="Arial11Bold"/>
              <w:rPr>
                <w:rFonts w:cs="Arial"/>
              </w:rPr>
            </w:pPr>
            <w:r w:rsidRPr="007E0B31">
              <w:rPr>
                <w:rFonts w:cs="Arial"/>
              </w:rPr>
              <w:t>Preface</w:t>
            </w:r>
          </w:p>
        </w:tc>
        <w:tc>
          <w:tcPr>
            <w:tcW w:w="6634" w:type="dxa"/>
            <w:tcPrChange w:id="1984" w:author="Stuart McLarnon" w:date="2025-12-10T12:53:00Z" w16du:dateUtc="2025-12-10T12:53:00Z">
              <w:tcPr>
                <w:tcW w:w="6634" w:type="dxa"/>
                <w:gridSpan w:val="4"/>
              </w:tcPr>
            </w:tcPrChange>
          </w:tcPr>
          <w:p w14:paraId="7D129C9B" w14:textId="77777777" w:rsidR="004B0C37" w:rsidRPr="007E0B31" w:rsidRDefault="004B0C37" w:rsidP="004B0C37">
            <w:pPr>
              <w:pStyle w:val="TableArial11"/>
              <w:rPr>
                <w:rFonts w:cs="Arial"/>
              </w:rPr>
            </w:pPr>
            <w:r w:rsidRPr="007E0B31">
              <w:rPr>
                <w:rFonts w:cs="Arial"/>
              </w:rPr>
              <w:t>The preface to the Grid Code (which does not form part of the Grid Code and therefore is not binding).</w:t>
            </w:r>
          </w:p>
        </w:tc>
      </w:tr>
      <w:tr w:rsidR="008C0657" w:rsidRPr="007E0B31" w14:paraId="1E032995" w14:textId="77777777" w:rsidTr="00C60095">
        <w:trPr>
          <w:cantSplit/>
          <w:trPrChange w:id="1985" w:author="Stuart McLarnon" w:date="2025-12-10T12:53:00Z" w16du:dateUtc="2025-12-10T12:53:00Z">
            <w:trPr>
              <w:gridBefore w:val="1"/>
              <w:gridAfter w:val="0"/>
              <w:wAfter w:w="255" w:type="dxa"/>
              <w:cantSplit/>
            </w:trPr>
          </w:trPrChange>
        </w:trPr>
        <w:tc>
          <w:tcPr>
            <w:tcW w:w="2884" w:type="dxa"/>
            <w:tcPrChange w:id="1986" w:author="Stuart McLarnon" w:date="2025-12-10T12:53:00Z" w16du:dateUtc="2025-12-10T12:53:00Z">
              <w:tcPr>
                <w:tcW w:w="2884" w:type="dxa"/>
                <w:gridSpan w:val="3"/>
              </w:tcPr>
            </w:tcPrChange>
          </w:tcPr>
          <w:p w14:paraId="2DA81629" w14:textId="77777777" w:rsidR="004B0C37" w:rsidRPr="007E0B31" w:rsidRDefault="004B0C37" w:rsidP="004B0C37">
            <w:pPr>
              <w:pStyle w:val="Arial11Bold"/>
              <w:rPr>
                <w:rFonts w:cs="Arial"/>
              </w:rPr>
            </w:pPr>
            <w:r w:rsidRPr="007E0B31">
              <w:rPr>
                <w:rFonts w:cs="Arial"/>
              </w:rPr>
              <w:t>Preliminary Notice</w:t>
            </w:r>
          </w:p>
        </w:tc>
        <w:tc>
          <w:tcPr>
            <w:tcW w:w="6634" w:type="dxa"/>
            <w:tcPrChange w:id="1987" w:author="Stuart McLarnon" w:date="2025-12-10T12:53:00Z" w16du:dateUtc="2025-12-10T12:53:00Z">
              <w:tcPr>
                <w:tcW w:w="6634" w:type="dxa"/>
                <w:gridSpan w:val="4"/>
              </w:tcPr>
            </w:tcPrChange>
          </w:tcPr>
          <w:p w14:paraId="2466FCF6" w14:textId="4188FF36" w:rsidR="004B0C37" w:rsidRPr="007E0B31" w:rsidRDefault="004B0C37" w:rsidP="004B0C37">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8C0657" w:rsidRPr="007E0B31" w14:paraId="717ACE5D" w14:textId="77777777" w:rsidTr="00C60095">
        <w:trPr>
          <w:cantSplit/>
          <w:trPrChange w:id="1988" w:author="Stuart McLarnon" w:date="2025-12-10T12:53:00Z" w16du:dateUtc="2025-12-10T12:53:00Z">
            <w:trPr>
              <w:gridBefore w:val="1"/>
              <w:gridAfter w:val="0"/>
              <w:wAfter w:w="255" w:type="dxa"/>
              <w:cantSplit/>
            </w:trPr>
          </w:trPrChange>
        </w:trPr>
        <w:tc>
          <w:tcPr>
            <w:tcW w:w="2884" w:type="dxa"/>
            <w:tcPrChange w:id="1989" w:author="Stuart McLarnon" w:date="2025-12-10T12:53:00Z" w16du:dateUtc="2025-12-10T12:53:00Z">
              <w:tcPr>
                <w:tcW w:w="2884" w:type="dxa"/>
                <w:gridSpan w:val="3"/>
              </w:tcPr>
            </w:tcPrChange>
          </w:tcPr>
          <w:p w14:paraId="7A5F0627" w14:textId="77777777" w:rsidR="004B0C37" w:rsidRPr="007E0B31" w:rsidRDefault="004B0C37" w:rsidP="004B0C37">
            <w:pPr>
              <w:pStyle w:val="Arial11Bold"/>
              <w:rPr>
                <w:rFonts w:cs="Arial"/>
              </w:rPr>
            </w:pPr>
            <w:r w:rsidRPr="007E0B31">
              <w:rPr>
                <w:rFonts w:cs="Arial"/>
              </w:rPr>
              <w:t>Preliminary Project Planning Data</w:t>
            </w:r>
          </w:p>
        </w:tc>
        <w:tc>
          <w:tcPr>
            <w:tcW w:w="6634" w:type="dxa"/>
            <w:tcPrChange w:id="1990" w:author="Stuart McLarnon" w:date="2025-12-10T12:53:00Z" w16du:dateUtc="2025-12-10T12:53:00Z">
              <w:tcPr>
                <w:tcW w:w="6634" w:type="dxa"/>
                <w:gridSpan w:val="4"/>
              </w:tcPr>
            </w:tcPrChange>
          </w:tcPr>
          <w:p w14:paraId="2A7BFBE2" w14:textId="77777777" w:rsidR="004B0C37" w:rsidRPr="007E0B31" w:rsidRDefault="004B0C37" w:rsidP="004B0C37">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8C0657" w:rsidRPr="007E0B31" w14:paraId="3A69BCE4" w14:textId="77777777" w:rsidTr="00C60095">
        <w:trPr>
          <w:cantSplit/>
          <w:trPrChange w:id="1991" w:author="Stuart McLarnon" w:date="2025-12-10T12:53:00Z" w16du:dateUtc="2025-12-10T12:53:00Z">
            <w:trPr>
              <w:gridBefore w:val="1"/>
              <w:gridAfter w:val="0"/>
              <w:wAfter w:w="255" w:type="dxa"/>
              <w:cantSplit/>
            </w:trPr>
          </w:trPrChange>
        </w:trPr>
        <w:tc>
          <w:tcPr>
            <w:tcW w:w="2884" w:type="dxa"/>
            <w:tcPrChange w:id="1992" w:author="Stuart McLarnon" w:date="2025-12-10T12:53:00Z" w16du:dateUtc="2025-12-10T12:53:00Z">
              <w:tcPr>
                <w:tcW w:w="2884" w:type="dxa"/>
                <w:gridSpan w:val="3"/>
              </w:tcPr>
            </w:tcPrChange>
          </w:tcPr>
          <w:p w14:paraId="7E5AC1B9" w14:textId="77777777" w:rsidR="004B0C37" w:rsidRPr="007E0B31" w:rsidRDefault="004B0C37" w:rsidP="004B0C37">
            <w:pPr>
              <w:pStyle w:val="Arial11Bold"/>
              <w:rPr>
                <w:rFonts w:cs="Arial"/>
              </w:rPr>
            </w:pPr>
            <w:r w:rsidRPr="007E0B31">
              <w:rPr>
                <w:rFonts w:cs="Arial"/>
              </w:rPr>
              <w:t>Primary Response</w:t>
            </w:r>
          </w:p>
        </w:tc>
        <w:tc>
          <w:tcPr>
            <w:tcW w:w="6634" w:type="dxa"/>
            <w:tcPrChange w:id="1993" w:author="Stuart McLarnon" w:date="2025-12-10T12:53:00Z" w16du:dateUtc="2025-12-10T12:53:00Z">
              <w:tcPr>
                <w:tcW w:w="6634" w:type="dxa"/>
                <w:gridSpan w:val="4"/>
              </w:tcPr>
            </w:tcPrChange>
          </w:tcPr>
          <w:p w14:paraId="7AC6DF19"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8C0657" w:rsidRPr="007E0B31" w14:paraId="2901EA52" w14:textId="77777777" w:rsidTr="00C60095">
        <w:trPr>
          <w:cantSplit/>
          <w:trPrChange w:id="1994" w:author="Stuart McLarnon" w:date="2025-12-10T12:53:00Z" w16du:dateUtc="2025-12-10T12:53:00Z">
            <w:trPr>
              <w:gridBefore w:val="1"/>
              <w:gridAfter w:val="0"/>
              <w:wAfter w:w="255" w:type="dxa"/>
              <w:cantSplit/>
            </w:trPr>
          </w:trPrChange>
        </w:trPr>
        <w:tc>
          <w:tcPr>
            <w:tcW w:w="2884" w:type="dxa"/>
            <w:tcPrChange w:id="1995" w:author="Stuart McLarnon" w:date="2025-12-10T12:53:00Z" w16du:dateUtc="2025-12-10T12:53:00Z">
              <w:tcPr>
                <w:tcW w:w="2884" w:type="dxa"/>
                <w:gridSpan w:val="3"/>
              </w:tcPr>
            </w:tcPrChange>
          </w:tcPr>
          <w:p w14:paraId="05804595" w14:textId="77777777" w:rsidR="004B0C37" w:rsidRPr="007E0B31" w:rsidRDefault="004B0C37" w:rsidP="004B0C37">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Change w:id="1996" w:author="Stuart McLarnon" w:date="2025-12-10T12:53:00Z" w16du:dateUtc="2025-12-10T12:53:00Z">
              <w:tcPr>
                <w:tcW w:w="6634" w:type="dxa"/>
                <w:gridSpan w:val="4"/>
              </w:tcPr>
            </w:tcPrChange>
          </w:tcPr>
          <w:p w14:paraId="24FA14EF" w14:textId="6F0ED2EA" w:rsidR="004B0C37" w:rsidRPr="007E0B31" w:rsidRDefault="004B0C37" w:rsidP="004B0C37">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8C0657" w:rsidRPr="007E0B31" w14:paraId="147F892A" w14:textId="77777777" w:rsidTr="00C60095">
        <w:trPr>
          <w:cantSplit/>
          <w:trPrChange w:id="1997" w:author="Stuart McLarnon" w:date="2025-12-10T12:53:00Z" w16du:dateUtc="2025-12-10T12:53:00Z">
            <w:trPr>
              <w:gridBefore w:val="1"/>
              <w:gridAfter w:val="0"/>
              <w:wAfter w:w="255" w:type="dxa"/>
              <w:cantSplit/>
            </w:trPr>
          </w:trPrChange>
        </w:trPr>
        <w:tc>
          <w:tcPr>
            <w:tcW w:w="2884" w:type="dxa"/>
            <w:tcPrChange w:id="1998" w:author="Stuart McLarnon" w:date="2025-12-10T12:53:00Z" w16du:dateUtc="2025-12-10T12:53:00Z">
              <w:tcPr>
                <w:tcW w:w="2884" w:type="dxa"/>
                <w:gridSpan w:val="3"/>
              </w:tcPr>
            </w:tcPrChange>
          </w:tcPr>
          <w:p w14:paraId="498708EE" w14:textId="77777777" w:rsidR="004B0C37" w:rsidRPr="007E0B31" w:rsidRDefault="004B0C37" w:rsidP="004B0C37">
            <w:pPr>
              <w:pStyle w:val="Arial11Bold"/>
              <w:rPr>
                <w:rFonts w:cs="Arial"/>
              </w:rPr>
            </w:pPr>
            <w:r w:rsidRPr="007E0B31">
              <w:rPr>
                <w:rFonts w:cs="Arial"/>
              </w:rPr>
              <w:t>Programming Phase</w:t>
            </w:r>
          </w:p>
        </w:tc>
        <w:tc>
          <w:tcPr>
            <w:tcW w:w="6634" w:type="dxa"/>
            <w:tcPrChange w:id="1999" w:author="Stuart McLarnon" w:date="2025-12-10T12:53:00Z" w16du:dateUtc="2025-12-10T12:53:00Z">
              <w:tcPr>
                <w:tcW w:w="6634" w:type="dxa"/>
                <w:gridSpan w:val="4"/>
              </w:tcPr>
            </w:tcPrChange>
          </w:tcPr>
          <w:p w14:paraId="5C6E74B1" w14:textId="77777777" w:rsidR="004B0C37" w:rsidRPr="007E0B31" w:rsidRDefault="004B0C37" w:rsidP="004B0C37">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8C0657" w:rsidRPr="007E0B31" w14:paraId="528BEDE3" w14:textId="77777777" w:rsidTr="00C60095">
        <w:trPr>
          <w:cantSplit/>
          <w:trPrChange w:id="2000" w:author="Stuart McLarnon" w:date="2025-12-10T12:53:00Z" w16du:dateUtc="2025-12-10T12:53:00Z">
            <w:trPr>
              <w:gridBefore w:val="1"/>
              <w:gridAfter w:val="0"/>
              <w:wAfter w:w="255" w:type="dxa"/>
              <w:cantSplit/>
            </w:trPr>
          </w:trPrChange>
        </w:trPr>
        <w:tc>
          <w:tcPr>
            <w:tcW w:w="2884" w:type="dxa"/>
            <w:tcPrChange w:id="2001" w:author="Stuart McLarnon" w:date="2025-12-10T12:53:00Z" w16du:dateUtc="2025-12-10T12:53:00Z">
              <w:tcPr>
                <w:tcW w:w="2884" w:type="dxa"/>
                <w:gridSpan w:val="3"/>
              </w:tcPr>
            </w:tcPrChange>
          </w:tcPr>
          <w:p w14:paraId="7BBDC215" w14:textId="77777777" w:rsidR="004B0C37" w:rsidRPr="007E0B31" w:rsidRDefault="004B0C37" w:rsidP="004B0C37">
            <w:pPr>
              <w:pStyle w:val="Arial11Bold"/>
              <w:rPr>
                <w:rFonts w:cs="Arial"/>
              </w:rPr>
            </w:pPr>
            <w:r w:rsidRPr="007E0B31">
              <w:rPr>
                <w:rFonts w:cs="Arial"/>
              </w:rPr>
              <w:lastRenderedPageBreak/>
              <w:t>Proposal Notice</w:t>
            </w:r>
          </w:p>
        </w:tc>
        <w:tc>
          <w:tcPr>
            <w:tcW w:w="6634" w:type="dxa"/>
            <w:tcPrChange w:id="2002" w:author="Stuart McLarnon" w:date="2025-12-10T12:53:00Z" w16du:dateUtc="2025-12-10T12:53:00Z">
              <w:tcPr>
                <w:tcW w:w="6634" w:type="dxa"/>
                <w:gridSpan w:val="4"/>
              </w:tcPr>
            </w:tcPrChange>
          </w:tcPr>
          <w:p w14:paraId="39CB97D1" w14:textId="64B55C4F" w:rsidR="004B0C37" w:rsidRPr="007E0B31" w:rsidRDefault="004B0C37" w:rsidP="004B0C37">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8C0657" w:rsidRPr="007E0B31" w14:paraId="432EF504" w14:textId="77777777" w:rsidTr="00C60095">
        <w:trPr>
          <w:cantSplit/>
          <w:trPrChange w:id="2003" w:author="Stuart McLarnon" w:date="2025-12-10T12:53:00Z" w16du:dateUtc="2025-12-10T12:53:00Z">
            <w:trPr>
              <w:gridBefore w:val="1"/>
              <w:gridAfter w:val="0"/>
              <w:wAfter w:w="255" w:type="dxa"/>
              <w:cantSplit/>
            </w:trPr>
          </w:trPrChange>
        </w:trPr>
        <w:tc>
          <w:tcPr>
            <w:tcW w:w="2884" w:type="dxa"/>
            <w:tcPrChange w:id="2004" w:author="Stuart McLarnon" w:date="2025-12-10T12:53:00Z" w16du:dateUtc="2025-12-10T12:53:00Z">
              <w:tcPr>
                <w:tcW w:w="2884" w:type="dxa"/>
                <w:gridSpan w:val="3"/>
              </w:tcPr>
            </w:tcPrChange>
          </w:tcPr>
          <w:p w14:paraId="5D3209CF" w14:textId="77777777" w:rsidR="004B0C37" w:rsidRPr="007E0B31" w:rsidRDefault="004B0C37" w:rsidP="004B0C37">
            <w:pPr>
              <w:pStyle w:val="Arial11Bold"/>
              <w:rPr>
                <w:rFonts w:cs="Arial"/>
              </w:rPr>
            </w:pPr>
            <w:r w:rsidRPr="007E0B31">
              <w:rPr>
                <w:rFonts w:cs="Arial"/>
              </w:rPr>
              <w:t>Proposal Report</w:t>
            </w:r>
          </w:p>
        </w:tc>
        <w:tc>
          <w:tcPr>
            <w:tcW w:w="6634" w:type="dxa"/>
            <w:tcPrChange w:id="2005" w:author="Stuart McLarnon" w:date="2025-12-10T12:53:00Z" w16du:dateUtc="2025-12-10T12:53:00Z">
              <w:tcPr>
                <w:tcW w:w="6634" w:type="dxa"/>
                <w:gridSpan w:val="4"/>
              </w:tcPr>
            </w:tcPrChange>
          </w:tcPr>
          <w:p w14:paraId="63AF3D10" w14:textId="77777777" w:rsidR="004B0C37" w:rsidRPr="007E0B31" w:rsidRDefault="004B0C37" w:rsidP="004B0C37">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B0C37" w:rsidRPr="007E0B31" w:rsidRDefault="004B0C37" w:rsidP="004B0C37">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8C0657" w:rsidRPr="007E0B31" w14:paraId="6C46AF56" w14:textId="77777777" w:rsidTr="00C60095">
        <w:trPr>
          <w:cantSplit/>
          <w:trPrChange w:id="2006" w:author="Stuart McLarnon" w:date="2025-12-10T12:53:00Z" w16du:dateUtc="2025-12-10T12:53:00Z">
            <w:trPr>
              <w:gridBefore w:val="1"/>
              <w:gridAfter w:val="0"/>
              <w:wAfter w:w="255" w:type="dxa"/>
              <w:cantSplit/>
            </w:trPr>
          </w:trPrChange>
        </w:trPr>
        <w:tc>
          <w:tcPr>
            <w:tcW w:w="2884" w:type="dxa"/>
            <w:tcPrChange w:id="2007" w:author="Stuart McLarnon" w:date="2025-12-10T12:53:00Z" w16du:dateUtc="2025-12-10T12:53:00Z">
              <w:tcPr>
                <w:tcW w:w="2884" w:type="dxa"/>
                <w:gridSpan w:val="3"/>
              </w:tcPr>
            </w:tcPrChange>
          </w:tcPr>
          <w:p w14:paraId="7B7A60CF" w14:textId="77777777" w:rsidR="004B0C37" w:rsidRPr="007E0B31" w:rsidRDefault="004B0C37" w:rsidP="004B0C37">
            <w:pPr>
              <w:pStyle w:val="Arial11Bold"/>
              <w:rPr>
                <w:rFonts w:cs="Arial"/>
              </w:rPr>
            </w:pPr>
            <w:r w:rsidRPr="007E0B31">
              <w:rPr>
                <w:rFonts w:cs="Arial"/>
              </w:rPr>
              <w:t>Proposed Implementation Date</w:t>
            </w:r>
          </w:p>
        </w:tc>
        <w:tc>
          <w:tcPr>
            <w:tcW w:w="6634" w:type="dxa"/>
            <w:tcPrChange w:id="2008" w:author="Stuart McLarnon" w:date="2025-12-10T12:53:00Z" w16du:dateUtc="2025-12-10T12:53:00Z">
              <w:tcPr>
                <w:tcW w:w="6634" w:type="dxa"/>
                <w:gridSpan w:val="4"/>
              </w:tcPr>
            </w:tcPrChange>
          </w:tcPr>
          <w:p w14:paraId="20E0D48B"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8C0657" w:rsidRPr="007E0B31" w14:paraId="600FA7E2" w14:textId="77777777" w:rsidTr="00C60095">
        <w:trPr>
          <w:cantSplit/>
          <w:trPrChange w:id="2009" w:author="Stuart McLarnon" w:date="2025-12-10T12:53:00Z" w16du:dateUtc="2025-12-10T12:53:00Z">
            <w:trPr>
              <w:gridBefore w:val="1"/>
              <w:gridAfter w:val="0"/>
              <w:wAfter w:w="255" w:type="dxa"/>
              <w:cantSplit/>
            </w:trPr>
          </w:trPrChange>
        </w:trPr>
        <w:tc>
          <w:tcPr>
            <w:tcW w:w="2884" w:type="dxa"/>
            <w:tcPrChange w:id="2010" w:author="Stuart McLarnon" w:date="2025-12-10T12:53:00Z" w16du:dateUtc="2025-12-10T12:53:00Z">
              <w:tcPr>
                <w:tcW w:w="2884" w:type="dxa"/>
                <w:gridSpan w:val="3"/>
              </w:tcPr>
            </w:tcPrChange>
          </w:tcPr>
          <w:p w14:paraId="2EF9FB68" w14:textId="57079F41" w:rsidR="004B0C37" w:rsidRPr="007E0B31" w:rsidRDefault="004B0C37" w:rsidP="004B0C37">
            <w:pPr>
              <w:pStyle w:val="Arial11Bold"/>
              <w:rPr>
                <w:rFonts w:cs="Arial"/>
              </w:rPr>
            </w:pPr>
            <w:r w:rsidRPr="00090EF5">
              <w:rPr>
                <w:rFonts w:eastAsia="Calibri" w:cs="Arial"/>
                <w:lang w:val="en-US"/>
              </w:rPr>
              <w:t>Proposer</w:t>
            </w:r>
          </w:p>
        </w:tc>
        <w:tc>
          <w:tcPr>
            <w:tcW w:w="6634" w:type="dxa"/>
            <w:tcPrChange w:id="2011" w:author="Stuart McLarnon" w:date="2025-12-10T12:53:00Z" w16du:dateUtc="2025-12-10T12:53:00Z">
              <w:tcPr>
                <w:tcW w:w="6634" w:type="dxa"/>
                <w:gridSpan w:val="4"/>
              </w:tcPr>
            </w:tcPrChange>
          </w:tcPr>
          <w:p w14:paraId="472E8E23" w14:textId="5A7572BA" w:rsidR="004B0C37" w:rsidRPr="007E0B31" w:rsidRDefault="004B0C37" w:rsidP="004B0C37">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8C0657" w:rsidRPr="007E0B31" w14:paraId="2FDD1EFD" w14:textId="77777777" w:rsidTr="00C60095">
        <w:trPr>
          <w:cantSplit/>
          <w:trPrChange w:id="2012" w:author="Stuart McLarnon" w:date="2025-12-10T12:53:00Z" w16du:dateUtc="2025-12-10T12:53:00Z">
            <w:trPr>
              <w:gridBefore w:val="1"/>
              <w:gridAfter w:val="0"/>
              <w:wAfter w:w="255" w:type="dxa"/>
              <w:cantSplit/>
            </w:trPr>
          </w:trPrChange>
        </w:trPr>
        <w:tc>
          <w:tcPr>
            <w:tcW w:w="2884" w:type="dxa"/>
            <w:tcPrChange w:id="2013" w:author="Stuart McLarnon" w:date="2025-12-10T12:53:00Z" w16du:dateUtc="2025-12-10T12:53:00Z">
              <w:tcPr>
                <w:tcW w:w="2884" w:type="dxa"/>
                <w:gridSpan w:val="3"/>
              </w:tcPr>
            </w:tcPrChange>
          </w:tcPr>
          <w:p w14:paraId="6EC16416" w14:textId="77777777" w:rsidR="004B0C37" w:rsidRPr="007E0B31" w:rsidRDefault="004B0C37" w:rsidP="004B0C37">
            <w:pPr>
              <w:pStyle w:val="Arial11Bold"/>
              <w:rPr>
                <w:rFonts w:cs="Arial"/>
              </w:rPr>
            </w:pPr>
            <w:r w:rsidRPr="007E0B31">
              <w:rPr>
                <w:rFonts w:cs="Arial"/>
              </w:rPr>
              <w:t>Protection</w:t>
            </w:r>
          </w:p>
        </w:tc>
        <w:tc>
          <w:tcPr>
            <w:tcW w:w="6634" w:type="dxa"/>
            <w:tcPrChange w:id="2014" w:author="Stuart McLarnon" w:date="2025-12-10T12:53:00Z" w16du:dateUtc="2025-12-10T12:53:00Z">
              <w:tcPr>
                <w:tcW w:w="6634" w:type="dxa"/>
                <w:gridSpan w:val="4"/>
              </w:tcPr>
            </w:tcPrChange>
          </w:tcPr>
          <w:p w14:paraId="0C2984ED" w14:textId="77777777" w:rsidR="004B0C37" w:rsidRPr="007E0B31" w:rsidRDefault="004B0C37" w:rsidP="004B0C37">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8C0657" w:rsidRPr="007E0B31" w14:paraId="339E4B68" w14:textId="77777777" w:rsidTr="00C60095">
        <w:trPr>
          <w:cantSplit/>
          <w:trPrChange w:id="2015" w:author="Stuart McLarnon" w:date="2025-12-10T12:53:00Z" w16du:dateUtc="2025-12-10T12:53:00Z">
            <w:trPr>
              <w:gridBefore w:val="1"/>
              <w:gridAfter w:val="0"/>
              <w:wAfter w:w="255" w:type="dxa"/>
              <w:cantSplit/>
            </w:trPr>
          </w:trPrChange>
        </w:trPr>
        <w:tc>
          <w:tcPr>
            <w:tcW w:w="2884" w:type="dxa"/>
            <w:tcPrChange w:id="2016" w:author="Stuart McLarnon" w:date="2025-12-10T12:53:00Z" w16du:dateUtc="2025-12-10T12:53:00Z">
              <w:tcPr>
                <w:tcW w:w="2884" w:type="dxa"/>
                <w:gridSpan w:val="3"/>
              </w:tcPr>
            </w:tcPrChange>
          </w:tcPr>
          <w:p w14:paraId="50FA8DCD" w14:textId="77777777" w:rsidR="004B0C37" w:rsidRPr="007E0B31" w:rsidRDefault="004B0C37" w:rsidP="004B0C37">
            <w:pPr>
              <w:pStyle w:val="Arial11Bold"/>
              <w:rPr>
                <w:rFonts w:cs="Arial"/>
              </w:rPr>
            </w:pPr>
            <w:r w:rsidRPr="007E0B31">
              <w:rPr>
                <w:rFonts w:cs="Arial"/>
              </w:rPr>
              <w:t>Protection Apparatus</w:t>
            </w:r>
          </w:p>
        </w:tc>
        <w:tc>
          <w:tcPr>
            <w:tcW w:w="6634" w:type="dxa"/>
            <w:tcPrChange w:id="2017" w:author="Stuart McLarnon" w:date="2025-12-10T12:53:00Z" w16du:dateUtc="2025-12-10T12:53:00Z">
              <w:tcPr>
                <w:tcW w:w="6634" w:type="dxa"/>
                <w:gridSpan w:val="4"/>
              </w:tcPr>
            </w:tcPrChange>
          </w:tcPr>
          <w:p w14:paraId="371ECCA9" w14:textId="77777777" w:rsidR="004B0C37" w:rsidRPr="007E0B31" w:rsidRDefault="004B0C37" w:rsidP="004B0C37">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8C0657" w:rsidRPr="007E0B31" w14:paraId="21CDB519" w14:textId="77777777" w:rsidTr="00C60095">
        <w:trPr>
          <w:cantSplit/>
          <w:ins w:id="2018" w:author="Stuart McLarnon" w:date="2025-12-10T11:58:00Z"/>
          <w:trPrChange w:id="2019"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020"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776A175A" w14:textId="77777777" w:rsidR="008C0657" w:rsidRPr="007E0B31" w:rsidRDefault="008C0657" w:rsidP="00F150CA">
            <w:pPr>
              <w:pStyle w:val="Arial11Bold"/>
              <w:rPr>
                <w:ins w:id="2021" w:author="Stuart McLarnon" w:date="2025-12-10T11:58:00Z" w16du:dateUtc="2025-12-10T11:58:00Z"/>
                <w:rFonts w:cs="Arial"/>
              </w:rPr>
            </w:pPr>
            <w:ins w:id="2022" w:author="Stuart McLarnon" w:date="2025-12-10T11:58:00Z" w16du:dateUtc="2025-12-10T11:58:00Z">
              <w:r>
                <w:t>PSM Change Document</w:t>
              </w:r>
            </w:ins>
          </w:p>
        </w:tc>
        <w:tc>
          <w:tcPr>
            <w:tcW w:w="6634" w:type="dxa"/>
            <w:tcBorders>
              <w:top w:val="single" w:sz="4" w:space="0" w:color="auto"/>
              <w:left w:val="single" w:sz="4" w:space="0" w:color="auto"/>
              <w:bottom w:val="single" w:sz="4" w:space="0" w:color="auto"/>
              <w:right w:val="single" w:sz="4" w:space="0" w:color="auto"/>
            </w:tcBorders>
            <w:tcPrChange w:id="2023"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3C0EE0AA" w14:textId="77777777" w:rsidR="008C0657" w:rsidRPr="007E0B31" w:rsidRDefault="008C0657" w:rsidP="00F150CA">
            <w:pPr>
              <w:pStyle w:val="TableArial11"/>
              <w:rPr>
                <w:ins w:id="2024" w:author="Stuart McLarnon" w:date="2025-12-10T11:58:00Z" w16du:dateUtc="2025-12-10T11:58:00Z"/>
                <w:rFonts w:cs="Arial"/>
              </w:rPr>
            </w:pPr>
            <w:ins w:id="2025" w:author="Stuart McLarnon" w:date="2025-12-10T11:58:00Z" w16du:dateUtc="2025-12-10T11:58:00Z">
              <w:r w:rsidRPr="1FD6FC69">
                <w:rPr>
                  <w:noProof/>
                </w:rPr>
                <w:t xml:space="preserve">A document associated with a submission </w:t>
              </w:r>
              <w:r>
                <w:t xml:space="preserve">describing changes to the </w:t>
              </w:r>
              <w:r w:rsidRPr="1FD6FC69">
                <w:rPr>
                  <w:b/>
                  <w:bCs/>
                </w:rPr>
                <w:t>NETS</w:t>
              </w:r>
              <w:r>
                <w:t xml:space="preserve"> or </w:t>
              </w:r>
              <w:r w:rsidRPr="1FD6FC69">
                <w:rPr>
                  <w:b/>
                  <w:bCs/>
                </w:rPr>
                <w:t>Network Operator’s</w:t>
              </w:r>
              <w:r>
                <w:t xml:space="preserve"> system or its operation and changes to the assumptions, as described in the </w:t>
              </w:r>
              <w:r w:rsidRPr="1FD6FC69">
                <w:rPr>
                  <w:b/>
                  <w:bCs/>
                </w:rPr>
                <w:t>PSM Scenario Document</w:t>
              </w:r>
              <w:r>
                <w:t xml:space="preserve">, used in the creation of a </w:t>
              </w:r>
              <w:r w:rsidRPr="1FD6FC69">
                <w:rPr>
                  <w:b/>
                  <w:bCs/>
                </w:rPr>
                <w:t>Solved PSM</w:t>
              </w:r>
              <w:r>
                <w:t xml:space="preserve"> and/or the associated schedules forming part of the periodic information exchanges.  </w:t>
              </w:r>
              <w:r w:rsidRPr="1FD6FC69">
                <w:rPr>
                  <w:noProof/>
                </w:rPr>
                <w:t>Additional detail is provided in PC.G.6.</w:t>
              </w:r>
            </w:ins>
          </w:p>
        </w:tc>
      </w:tr>
      <w:tr w:rsidR="008C0657" w:rsidRPr="007E0B31" w14:paraId="289289B8" w14:textId="77777777" w:rsidTr="00C60095">
        <w:trPr>
          <w:cantSplit/>
          <w:ins w:id="2026" w:author="Stuart McLarnon" w:date="2025-12-10T11:58:00Z"/>
          <w:trPrChange w:id="2027"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028"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6BA943AA" w14:textId="77777777" w:rsidR="008C0657" w:rsidRPr="007E0B31" w:rsidRDefault="008C0657" w:rsidP="00F150CA">
            <w:pPr>
              <w:pStyle w:val="Arial11Bold"/>
              <w:rPr>
                <w:ins w:id="2029" w:author="Stuart McLarnon" w:date="2025-12-10T11:58:00Z" w16du:dateUtc="2025-12-10T11:58:00Z"/>
                <w:rFonts w:cs="Arial"/>
              </w:rPr>
            </w:pPr>
            <w:ins w:id="2030" w:author="Stuart McLarnon" w:date="2025-12-10T11:58:00Z" w16du:dateUtc="2025-12-10T11:58:00Z">
              <w:r w:rsidRPr="009D62AD">
                <w:rPr>
                  <w:bCs/>
                </w:rPr>
                <w:t>PSM Implementation Date</w:t>
              </w:r>
            </w:ins>
          </w:p>
        </w:tc>
        <w:tc>
          <w:tcPr>
            <w:tcW w:w="6634" w:type="dxa"/>
            <w:tcBorders>
              <w:top w:val="single" w:sz="4" w:space="0" w:color="auto"/>
              <w:left w:val="single" w:sz="4" w:space="0" w:color="auto"/>
              <w:bottom w:val="single" w:sz="4" w:space="0" w:color="auto"/>
              <w:right w:val="single" w:sz="4" w:space="0" w:color="auto"/>
            </w:tcBorders>
            <w:tcPrChange w:id="2031"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5795CAD1" w14:textId="77777777" w:rsidR="008C0657" w:rsidRPr="007E0B31" w:rsidRDefault="008C0657" w:rsidP="00F150CA">
            <w:pPr>
              <w:pStyle w:val="TableArial11"/>
              <w:rPr>
                <w:ins w:id="2032" w:author="Stuart McLarnon" w:date="2025-12-10T11:58:00Z" w16du:dateUtc="2025-12-10T11:58:00Z"/>
                <w:rFonts w:cs="Arial"/>
              </w:rPr>
            </w:pPr>
            <w:ins w:id="2033" w:author="Stuart McLarnon" w:date="2025-12-10T11:58:00Z" w16du:dateUtc="2025-12-10T11:58:00Z">
              <w:r w:rsidRPr="00765F42">
                <w:rPr>
                  <w:rFonts w:cs="Arial"/>
                  <w:lang w:eastAsia="en-GB"/>
                </w:rPr>
                <w:t>1</w:t>
              </w:r>
              <w:r w:rsidRPr="00765F42">
                <w:rPr>
                  <w:rFonts w:cs="Arial"/>
                  <w:vertAlign w:val="superscript"/>
                  <w:lang w:eastAsia="en-GB"/>
                </w:rPr>
                <w:t>st</w:t>
              </w:r>
              <w:r w:rsidRPr="00765F42">
                <w:rPr>
                  <w:rFonts w:cs="Arial"/>
                  <w:lang w:eastAsia="en-GB"/>
                </w:rPr>
                <w:t xml:space="preserve"> January 2027</w:t>
              </w:r>
              <w:r w:rsidRPr="1FD6FC69">
                <w:rPr>
                  <w:rFonts w:cs="Arial"/>
                  <w:lang w:eastAsia="en-GB"/>
                </w:rPr>
                <w:t xml:space="preserve"> unless otherwise agreed in accordance with PC</w:t>
              </w:r>
              <w:r>
                <w:rPr>
                  <w:rFonts w:cs="Arial"/>
                  <w:lang w:eastAsia="en-GB"/>
                </w:rPr>
                <w:t>.</w:t>
              </w:r>
              <w:r w:rsidRPr="1FD6FC69">
                <w:rPr>
                  <w:rFonts w:cs="Arial"/>
                  <w:lang w:eastAsia="en-GB"/>
                </w:rPr>
                <w:t>3.1.1.2.</w:t>
              </w:r>
            </w:ins>
          </w:p>
        </w:tc>
      </w:tr>
      <w:tr w:rsidR="008C0657" w:rsidRPr="007E0B31" w14:paraId="763E357A" w14:textId="77777777" w:rsidTr="00C60095">
        <w:trPr>
          <w:cantSplit/>
          <w:ins w:id="2034" w:author="Stuart McLarnon" w:date="2025-12-10T11:58:00Z"/>
          <w:trPrChange w:id="2035"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036"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18BA30DC" w14:textId="77777777" w:rsidR="008C0657" w:rsidRPr="007E0B31" w:rsidRDefault="008C0657" w:rsidP="00F150CA">
            <w:pPr>
              <w:pStyle w:val="Arial11Bold"/>
              <w:rPr>
                <w:ins w:id="2037" w:author="Stuart McLarnon" w:date="2025-12-10T11:58:00Z" w16du:dateUtc="2025-12-10T11:58:00Z"/>
                <w:rFonts w:cs="Arial"/>
              </w:rPr>
            </w:pPr>
            <w:ins w:id="2038" w:author="Stuart McLarnon" w:date="2025-12-10T11:58:00Z" w16du:dateUtc="2025-12-10T11:58:00Z">
              <w:r w:rsidRPr="009D62AD">
                <w:rPr>
                  <w:bCs/>
                </w:rPr>
                <w:t>PSM Interface Node</w:t>
              </w:r>
            </w:ins>
          </w:p>
        </w:tc>
        <w:tc>
          <w:tcPr>
            <w:tcW w:w="6634" w:type="dxa"/>
            <w:tcBorders>
              <w:top w:val="single" w:sz="4" w:space="0" w:color="auto"/>
              <w:left w:val="single" w:sz="4" w:space="0" w:color="auto"/>
              <w:bottom w:val="single" w:sz="4" w:space="0" w:color="auto"/>
              <w:right w:val="single" w:sz="4" w:space="0" w:color="auto"/>
            </w:tcBorders>
            <w:tcPrChange w:id="2039"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39F139AB" w14:textId="77777777" w:rsidR="008C0657" w:rsidRPr="007E0B31" w:rsidRDefault="008C0657" w:rsidP="00F150CA">
            <w:pPr>
              <w:pStyle w:val="TableArial11"/>
              <w:rPr>
                <w:ins w:id="2040" w:author="Stuart McLarnon" w:date="2025-12-10T11:58:00Z" w16du:dateUtc="2025-12-10T11:58:00Z"/>
                <w:rFonts w:cs="Arial"/>
              </w:rPr>
            </w:pPr>
            <w:ins w:id="2041" w:author="Stuart McLarnon" w:date="2025-12-10T11:58:00Z" w16du:dateUtc="2025-12-10T11:58:00Z">
              <w:r w:rsidRPr="009D62AD">
                <w:t>A point in an interconnected electrical system model that defines the boundary either side of which different parties are responsible for data.</w:t>
              </w:r>
            </w:ins>
          </w:p>
        </w:tc>
      </w:tr>
      <w:tr w:rsidR="008C0657" w:rsidRPr="007E0B31" w14:paraId="15C877EB" w14:textId="77777777" w:rsidTr="00C60095">
        <w:trPr>
          <w:cantSplit/>
          <w:ins w:id="2042" w:author="Stuart McLarnon" w:date="2025-12-10T11:58:00Z"/>
          <w:trPrChange w:id="2043"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044"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4B9679CA" w14:textId="77777777" w:rsidR="008C0657" w:rsidRPr="007E0B31" w:rsidRDefault="008C0657" w:rsidP="00F150CA">
            <w:pPr>
              <w:pStyle w:val="Arial11Bold"/>
              <w:rPr>
                <w:ins w:id="2045" w:author="Stuart McLarnon" w:date="2025-12-10T11:58:00Z" w16du:dateUtc="2025-12-10T11:58:00Z"/>
                <w:rFonts w:cs="Arial"/>
              </w:rPr>
            </w:pPr>
            <w:ins w:id="2046" w:author="Stuart McLarnon" w:date="2025-12-10T11:58:00Z" w16du:dateUtc="2025-12-10T11:58:00Z">
              <w:r w:rsidRPr="009D62AD">
                <w:rPr>
                  <w:bCs/>
                  <w:noProof/>
                </w:rPr>
                <w:t>PSM Scenario Document</w:t>
              </w:r>
            </w:ins>
          </w:p>
        </w:tc>
        <w:tc>
          <w:tcPr>
            <w:tcW w:w="6634" w:type="dxa"/>
            <w:tcBorders>
              <w:top w:val="single" w:sz="4" w:space="0" w:color="auto"/>
              <w:left w:val="single" w:sz="4" w:space="0" w:color="auto"/>
              <w:bottom w:val="single" w:sz="4" w:space="0" w:color="auto"/>
              <w:right w:val="single" w:sz="4" w:space="0" w:color="auto"/>
            </w:tcBorders>
            <w:tcPrChange w:id="2047"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66CB0695" w14:textId="77777777" w:rsidR="008C0657" w:rsidRPr="007E0B31" w:rsidRDefault="008C0657" w:rsidP="00F150CA">
            <w:pPr>
              <w:pStyle w:val="TableArial11"/>
              <w:rPr>
                <w:ins w:id="2048" w:author="Stuart McLarnon" w:date="2025-12-10T11:58:00Z" w16du:dateUtc="2025-12-10T11:58:00Z"/>
                <w:rFonts w:cs="Arial"/>
              </w:rPr>
            </w:pPr>
            <w:ins w:id="2049" w:author="Stuart McLarnon" w:date="2025-12-10T11:58:00Z" w16du:dateUtc="2025-12-10T11:58:00Z">
              <w:r w:rsidRPr="57E8CC90">
                <w:rPr>
                  <w:noProof/>
                </w:rPr>
                <w:t>A document associated with a submission which provides</w:t>
              </w:r>
              <w:r>
                <w:t xml:space="preserve"> information relating to the assumptions used in preparation of the </w:t>
              </w:r>
              <w:r>
                <w:rPr>
                  <w:b/>
                  <w:bCs/>
                </w:rPr>
                <w:t>S</w:t>
              </w:r>
              <w:r w:rsidRPr="004D43D9">
                <w:rPr>
                  <w:b/>
                  <w:bCs/>
                </w:rPr>
                <w:t>olved</w:t>
              </w:r>
              <w:r>
                <w:t xml:space="preserve"> </w:t>
              </w:r>
              <w:r w:rsidRPr="57E8CC90">
                <w:rPr>
                  <w:b/>
                  <w:bCs/>
                </w:rPr>
                <w:t>PSM</w:t>
              </w:r>
              <w:r>
                <w:t xml:space="preserve"> and the associated schedules. Additional detail is provided in PC.G.5</w:t>
              </w:r>
              <w:r w:rsidRPr="57E8CC90">
                <w:rPr>
                  <w:noProof/>
                </w:rPr>
                <w:t>.</w:t>
              </w:r>
            </w:ins>
          </w:p>
        </w:tc>
      </w:tr>
      <w:tr w:rsidR="008C0657" w:rsidRPr="007E0B31" w14:paraId="0D949FA8" w14:textId="77777777" w:rsidTr="00C60095">
        <w:trPr>
          <w:cantSplit/>
          <w:trPrChange w:id="2050" w:author="Stuart McLarnon" w:date="2025-12-10T12:53:00Z" w16du:dateUtc="2025-12-10T12:53:00Z">
            <w:trPr>
              <w:gridBefore w:val="1"/>
              <w:gridAfter w:val="0"/>
              <w:wAfter w:w="255" w:type="dxa"/>
              <w:cantSplit/>
            </w:trPr>
          </w:trPrChange>
        </w:trPr>
        <w:tc>
          <w:tcPr>
            <w:tcW w:w="2884" w:type="dxa"/>
            <w:tcPrChange w:id="2051" w:author="Stuart McLarnon" w:date="2025-12-10T12:53:00Z" w16du:dateUtc="2025-12-10T12:53:00Z">
              <w:tcPr>
                <w:tcW w:w="2884" w:type="dxa"/>
                <w:gridSpan w:val="3"/>
              </w:tcPr>
            </w:tcPrChange>
          </w:tcPr>
          <w:p w14:paraId="5ABFB0B8" w14:textId="1B073C6D" w:rsidR="004B0C37" w:rsidRPr="007E0B31" w:rsidRDefault="004B0C37" w:rsidP="004B0C37">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Change w:id="2052" w:author="Stuart McLarnon" w:date="2025-12-10T12:53:00Z" w16du:dateUtc="2025-12-10T12:53:00Z">
              <w:tcPr>
                <w:tcW w:w="6634" w:type="dxa"/>
                <w:gridSpan w:val="4"/>
              </w:tcPr>
            </w:tcPrChange>
          </w:tcPr>
          <w:p w14:paraId="06EB57D1" w14:textId="63818717" w:rsidR="004B0C37" w:rsidRPr="007E0B31" w:rsidRDefault="004B0C37" w:rsidP="004B0C37">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ins w:id="2053" w:author="Stuart McLarnon" w:date="2025-12-10T11:58:00Z" w16du:dateUtc="2025-12-10T11:58:00Z">
              <w:r w:rsidR="008C0657">
                <w:rPr>
                  <w:rFonts w:cs="Arial"/>
                </w:rPr>
                <w:t>.</w:t>
              </w:r>
            </w:ins>
            <w:del w:id="2054" w:author="Stuart McLarnon" w:date="2025-12-10T11:58:00Z" w16du:dateUtc="2025-12-10T11:58:00Z">
              <w:r w:rsidRPr="007E0B31" w:rsidDel="008C0657">
                <w:rPr>
                  <w:rFonts w:cs="Arial"/>
                </w:rPr>
                <w:delText>;</w:delText>
              </w:r>
            </w:del>
          </w:p>
        </w:tc>
      </w:tr>
      <w:tr w:rsidR="008C0657" w:rsidRPr="007E0B31" w14:paraId="763F95A9" w14:textId="77777777" w:rsidTr="00C60095">
        <w:trPr>
          <w:cantSplit/>
          <w:trPrChange w:id="2055" w:author="Stuart McLarnon" w:date="2025-12-10T12:53:00Z" w16du:dateUtc="2025-12-10T12:53:00Z">
            <w:trPr>
              <w:gridBefore w:val="1"/>
              <w:gridAfter w:val="0"/>
              <w:wAfter w:w="255" w:type="dxa"/>
              <w:cantSplit/>
            </w:trPr>
          </w:trPrChange>
        </w:trPr>
        <w:tc>
          <w:tcPr>
            <w:tcW w:w="2884" w:type="dxa"/>
            <w:tcPrChange w:id="2056" w:author="Stuart McLarnon" w:date="2025-12-10T12:53:00Z" w16du:dateUtc="2025-12-10T12:53:00Z">
              <w:tcPr>
                <w:tcW w:w="2884" w:type="dxa"/>
                <w:gridSpan w:val="3"/>
              </w:tcPr>
            </w:tcPrChange>
          </w:tcPr>
          <w:p w14:paraId="3489E2F3" w14:textId="4937B4CF" w:rsidR="004B0C37" w:rsidRPr="007E0B31" w:rsidRDefault="004B0C37" w:rsidP="004B0C37">
            <w:pPr>
              <w:pStyle w:val="Arial11Bold"/>
              <w:rPr>
                <w:rFonts w:cs="Arial"/>
              </w:rPr>
            </w:pPr>
            <w:r>
              <w:t>Pumped Storage Generating Unit</w:t>
            </w:r>
          </w:p>
        </w:tc>
        <w:tc>
          <w:tcPr>
            <w:tcW w:w="6634" w:type="dxa"/>
            <w:tcPrChange w:id="2057" w:author="Stuart McLarnon" w:date="2025-12-10T12:53:00Z" w16du:dateUtc="2025-12-10T12:53:00Z">
              <w:tcPr>
                <w:tcW w:w="6634" w:type="dxa"/>
                <w:gridSpan w:val="4"/>
              </w:tcPr>
            </w:tcPrChange>
          </w:tcPr>
          <w:p w14:paraId="28D45EA5" w14:textId="07EA3C83" w:rsidR="004B0C37" w:rsidRPr="008C0657" w:rsidRDefault="004B0C37">
            <w:pPr>
              <w:pStyle w:val="TableArial11"/>
              <w:tabs>
                <w:tab w:val="left" w:pos="5055"/>
              </w:tabs>
              <w:rPr>
                <w:rFonts w:cs="Arial"/>
                <w:bCs/>
              </w:rPr>
              <w:pPrChange w:id="2058" w:author="Stuart McLarnon" w:date="2025-12-10T11:59:00Z" w16du:dateUtc="2025-12-10T11:59:00Z">
                <w:pPr>
                  <w:pStyle w:val="TableArial11"/>
                </w:pPr>
              </w:pPrChange>
            </w:pPr>
            <w:r>
              <w:t xml:space="preserve">A </w:t>
            </w:r>
            <w:r w:rsidRPr="00C67361">
              <w:rPr>
                <w:b/>
              </w:rPr>
              <w:t>Generating Unit</w:t>
            </w:r>
            <w:r>
              <w:t xml:space="preserve"> at a </w:t>
            </w:r>
            <w:r w:rsidRPr="00C67361">
              <w:rPr>
                <w:b/>
              </w:rPr>
              <w:t>Pumped Storage Plant</w:t>
            </w:r>
            <w:ins w:id="2059" w:author="Stuart McLarnon" w:date="2025-12-10T11:59:00Z" w16du:dateUtc="2025-12-10T11:59:00Z">
              <w:r w:rsidR="008C0657">
                <w:rPr>
                  <w:bCs/>
                </w:rPr>
                <w:t>.</w:t>
              </w:r>
            </w:ins>
          </w:p>
        </w:tc>
      </w:tr>
      <w:tr w:rsidR="008C0657" w:rsidRPr="007E0B31" w14:paraId="1F4EB396" w14:textId="77777777" w:rsidTr="00C60095">
        <w:trPr>
          <w:cantSplit/>
          <w:trPrChange w:id="2060" w:author="Stuart McLarnon" w:date="2025-12-10T12:53:00Z" w16du:dateUtc="2025-12-10T12:53:00Z">
            <w:trPr>
              <w:gridBefore w:val="1"/>
              <w:gridAfter w:val="0"/>
              <w:wAfter w:w="255" w:type="dxa"/>
              <w:cantSplit/>
            </w:trPr>
          </w:trPrChange>
        </w:trPr>
        <w:tc>
          <w:tcPr>
            <w:tcW w:w="2884" w:type="dxa"/>
            <w:tcPrChange w:id="2061" w:author="Stuart McLarnon" w:date="2025-12-10T12:53:00Z" w16du:dateUtc="2025-12-10T12:53:00Z">
              <w:tcPr>
                <w:tcW w:w="2884" w:type="dxa"/>
                <w:gridSpan w:val="3"/>
              </w:tcPr>
            </w:tcPrChange>
          </w:tcPr>
          <w:p w14:paraId="19BDA263" w14:textId="77777777" w:rsidR="004B0C37" w:rsidRPr="007E0B31" w:rsidRDefault="004B0C37" w:rsidP="004B0C37">
            <w:pPr>
              <w:pStyle w:val="Arial11Bold"/>
              <w:rPr>
                <w:rFonts w:cs="Arial"/>
              </w:rPr>
            </w:pPr>
            <w:r w:rsidRPr="007E0B31">
              <w:rPr>
                <w:rFonts w:cs="Arial"/>
              </w:rPr>
              <w:t>Pumped Storage Generator</w:t>
            </w:r>
          </w:p>
        </w:tc>
        <w:tc>
          <w:tcPr>
            <w:tcW w:w="6634" w:type="dxa"/>
            <w:tcPrChange w:id="2062" w:author="Stuart McLarnon" w:date="2025-12-10T12:53:00Z" w16du:dateUtc="2025-12-10T12:53:00Z">
              <w:tcPr>
                <w:tcW w:w="6634" w:type="dxa"/>
                <w:gridSpan w:val="4"/>
              </w:tcPr>
            </w:tcPrChange>
          </w:tcPr>
          <w:p w14:paraId="1B0B65D7" w14:textId="77777777" w:rsidR="004B0C37" w:rsidRPr="007E0B31" w:rsidRDefault="004B0C37" w:rsidP="004B0C37">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8C0657" w:rsidRPr="007E0B31" w14:paraId="5C5DE0C2" w14:textId="77777777" w:rsidTr="00C60095">
        <w:trPr>
          <w:cantSplit/>
          <w:trPrChange w:id="2063" w:author="Stuart McLarnon" w:date="2025-12-10T12:53:00Z" w16du:dateUtc="2025-12-10T12:53:00Z">
            <w:trPr>
              <w:gridBefore w:val="1"/>
              <w:gridAfter w:val="0"/>
              <w:wAfter w:w="255" w:type="dxa"/>
              <w:cantSplit/>
            </w:trPr>
          </w:trPrChange>
        </w:trPr>
        <w:tc>
          <w:tcPr>
            <w:tcW w:w="2884" w:type="dxa"/>
            <w:tcPrChange w:id="2064" w:author="Stuart McLarnon" w:date="2025-12-10T12:53:00Z" w16du:dateUtc="2025-12-10T12:53:00Z">
              <w:tcPr>
                <w:tcW w:w="2884" w:type="dxa"/>
                <w:gridSpan w:val="3"/>
              </w:tcPr>
            </w:tcPrChange>
          </w:tcPr>
          <w:p w14:paraId="294C4A19" w14:textId="77777777" w:rsidR="004B0C37" w:rsidRPr="007E0B31" w:rsidRDefault="004B0C37" w:rsidP="004B0C37">
            <w:pPr>
              <w:pStyle w:val="Arial11Bold"/>
              <w:rPr>
                <w:rFonts w:cs="Arial"/>
              </w:rPr>
            </w:pPr>
            <w:r w:rsidRPr="007E0B31">
              <w:rPr>
                <w:rFonts w:cs="Arial"/>
              </w:rPr>
              <w:t>Pumped Storage Plant</w:t>
            </w:r>
          </w:p>
        </w:tc>
        <w:tc>
          <w:tcPr>
            <w:tcW w:w="6634" w:type="dxa"/>
            <w:tcPrChange w:id="2065" w:author="Stuart McLarnon" w:date="2025-12-10T12:53:00Z" w16du:dateUtc="2025-12-10T12:53:00Z">
              <w:tcPr>
                <w:tcW w:w="6634" w:type="dxa"/>
                <w:gridSpan w:val="4"/>
              </w:tcPr>
            </w:tcPrChange>
          </w:tcPr>
          <w:p w14:paraId="6EC37B4B" w14:textId="3205A98B" w:rsidR="004B0C37" w:rsidRPr="007E0B31" w:rsidRDefault="004B0C37" w:rsidP="004B0C37">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8C0657" w:rsidRPr="007E0B31" w14:paraId="374B3C1B" w14:textId="77777777" w:rsidTr="00C60095">
        <w:trPr>
          <w:cantSplit/>
          <w:trPrChange w:id="2066" w:author="Stuart McLarnon" w:date="2025-12-10T12:53:00Z" w16du:dateUtc="2025-12-10T12:53:00Z">
            <w:trPr>
              <w:gridBefore w:val="1"/>
              <w:gridAfter w:val="0"/>
              <w:wAfter w:w="255" w:type="dxa"/>
              <w:cantSplit/>
            </w:trPr>
          </w:trPrChange>
        </w:trPr>
        <w:tc>
          <w:tcPr>
            <w:tcW w:w="2884" w:type="dxa"/>
            <w:tcPrChange w:id="2067" w:author="Stuart McLarnon" w:date="2025-12-10T12:53:00Z" w16du:dateUtc="2025-12-10T12:53:00Z">
              <w:tcPr>
                <w:tcW w:w="2884" w:type="dxa"/>
                <w:gridSpan w:val="3"/>
              </w:tcPr>
            </w:tcPrChange>
          </w:tcPr>
          <w:p w14:paraId="18845DB4" w14:textId="77777777" w:rsidR="004B0C37" w:rsidRPr="007E0B31" w:rsidRDefault="004B0C37" w:rsidP="004B0C37">
            <w:pPr>
              <w:pStyle w:val="Arial11Bold"/>
              <w:rPr>
                <w:rFonts w:cs="Arial"/>
              </w:rPr>
            </w:pPr>
            <w:r w:rsidRPr="007E0B31">
              <w:rPr>
                <w:rFonts w:cs="Arial"/>
              </w:rPr>
              <w:lastRenderedPageBreak/>
              <w:t>Pumped Storage Unit</w:t>
            </w:r>
          </w:p>
        </w:tc>
        <w:tc>
          <w:tcPr>
            <w:tcW w:w="6634" w:type="dxa"/>
            <w:tcPrChange w:id="2068" w:author="Stuart McLarnon" w:date="2025-12-10T12:53:00Z" w16du:dateUtc="2025-12-10T12:53:00Z">
              <w:tcPr>
                <w:tcW w:w="6634" w:type="dxa"/>
                <w:gridSpan w:val="4"/>
              </w:tcPr>
            </w:tcPrChange>
          </w:tcPr>
          <w:p w14:paraId="290B7319" w14:textId="7CE3B4C0"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8C0657" w:rsidRPr="007E0B31" w14:paraId="449CBA4A" w14:textId="77777777" w:rsidTr="00C60095">
        <w:trPr>
          <w:cantSplit/>
          <w:trPrChange w:id="2069" w:author="Stuart McLarnon" w:date="2025-12-10T12:53:00Z" w16du:dateUtc="2025-12-10T12:53:00Z">
            <w:trPr>
              <w:gridBefore w:val="1"/>
              <w:gridAfter w:val="0"/>
              <w:wAfter w:w="255" w:type="dxa"/>
              <w:cantSplit/>
            </w:trPr>
          </w:trPrChange>
        </w:trPr>
        <w:tc>
          <w:tcPr>
            <w:tcW w:w="2884" w:type="dxa"/>
            <w:tcPrChange w:id="2070" w:author="Stuart McLarnon" w:date="2025-12-10T12:53:00Z" w16du:dateUtc="2025-12-10T12:53:00Z">
              <w:tcPr>
                <w:tcW w:w="2884" w:type="dxa"/>
                <w:gridSpan w:val="3"/>
              </w:tcPr>
            </w:tcPrChange>
          </w:tcPr>
          <w:p w14:paraId="5C4DB039" w14:textId="77777777" w:rsidR="004B0C37" w:rsidRPr="007E0B31" w:rsidRDefault="004B0C37" w:rsidP="004B0C37">
            <w:pPr>
              <w:pStyle w:val="Arial11Bold"/>
              <w:rPr>
                <w:rFonts w:cs="Arial"/>
              </w:rPr>
            </w:pPr>
            <w:r w:rsidRPr="007E0B31">
              <w:rPr>
                <w:rFonts w:cs="Arial"/>
              </w:rPr>
              <w:t>Purchase Contracts</w:t>
            </w:r>
          </w:p>
        </w:tc>
        <w:tc>
          <w:tcPr>
            <w:tcW w:w="6634" w:type="dxa"/>
            <w:tcPrChange w:id="2071" w:author="Stuart McLarnon" w:date="2025-12-10T12:53:00Z" w16du:dateUtc="2025-12-10T12:53:00Z">
              <w:tcPr>
                <w:tcW w:w="6634" w:type="dxa"/>
                <w:gridSpan w:val="4"/>
              </w:tcPr>
            </w:tcPrChange>
          </w:tcPr>
          <w:p w14:paraId="2B6E616F" w14:textId="77777777" w:rsidR="004B0C37" w:rsidRPr="007E0B31" w:rsidRDefault="004B0C37" w:rsidP="004B0C37">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8C0657" w:rsidRPr="007E0B31" w14:paraId="169C7FAB" w14:textId="77777777" w:rsidTr="00C60095">
        <w:trPr>
          <w:cantSplit/>
          <w:trPrChange w:id="2072" w:author="Stuart McLarnon" w:date="2025-12-10T12:53:00Z" w16du:dateUtc="2025-12-10T12:53:00Z">
            <w:trPr>
              <w:gridBefore w:val="1"/>
              <w:gridAfter w:val="0"/>
              <w:wAfter w:w="255" w:type="dxa"/>
              <w:cantSplit/>
            </w:trPr>
          </w:trPrChange>
        </w:trPr>
        <w:tc>
          <w:tcPr>
            <w:tcW w:w="2884" w:type="dxa"/>
            <w:tcPrChange w:id="2073" w:author="Stuart McLarnon" w:date="2025-12-10T12:53:00Z" w16du:dateUtc="2025-12-10T12:53:00Z">
              <w:tcPr>
                <w:tcW w:w="2884" w:type="dxa"/>
                <w:gridSpan w:val="3"/>
              </w:tcPr>
            </w:tcPrChange>
          </w:tcPr>
          <w:p w14:paraId="4BA36FFD"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Change w:id="2074" w:author="Stuart McLarnon" w:date="2025-12-10T12:53:00Z" w16du:dateUtc="2025-12-10T12:53:00Z">
              <w:tcPr>
                <w:tcW w:w="6634" w:type="dxa"/>
                <w:gridSpan w:val="4"/>
              </w:tcPr>
            </w:tcPrChange>
          </w:tcPr>
          <w:p w14:paraId="580C2536"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B0C37" w:rsidRPr="007E0B31" w:rsidRDefault="004B0C37" w:rsidP="004B0C37">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B0C37" w:rsidRPr="007E0B31" w:rsidRDefault="004B0C37" w:rsidP="004B0C37">
            <w:pPr>
              <w:pStyle w:val="Level1Text"/>
              <w:tabs>
                <w:tab w:val="left" w:pos="0"/>
              </w:tabs>
              <w:ind w:left="0" w:firstLine="0"/>
              <w:rPr>
                <w:rFonts w:cs="Arial"/>
                <w:color w:val="auto"/>
              </w:rPr>
            </w:pPr>
          </w:p>
          <w:p w14:paraId="3CF8247C" w14:textId="77777777" w:rsidR="004B0C37" w:rsidRPr="007E0B31" w:rsidDel="00FD6436" w:rsidRDefault="004B0C37" w:rsidP="004B0C37">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8C0657" w:rsidRPr="007E0B31" w14:paraId="7C2E6242" w14:textId="77777777" w:rsidTr="00C60095">
        <w:trPr>
          <w:cantSplit/>
          <w:trPrChange w:id="2075" w:author="Stuart McLarnon" w:date="2025-12-10T12:53:00Z" w16du:dateUtc="2025-12-10T12:53:00Z">
            <w:trPr>
              <w:gridBefore w:val="1"/>
              <w:gridAfter w:val="0"/>
              <w:wAfter w:w="255" w:type="dxa"/>
              <w:cantSplit/>
            </w:trPr>
          </w:trPrChange>
        </w:trPr>
        <w:tc>
          <w:tcPr>
            <w:tcW w:w="2884" w:type="dxa"/>
            <w:tcPrChange w:id="2076" w:author="Stuart McLarnon" w:date="2025-12-10T12:53:00Z" w16du:dateUtc="2025-12-10T12:53:00Z">
              <w:tcPr>
                <w:tcW w:w="2884" w:type="dxa"/>
                <w:gridSpan w:val="3"/>
              </w:tcPr>
            </w:tcPrChange>
          </w:tcPr>
          <w:p w14:paraId="68D71726" w14:textId="238986E0" w:rsidR="004B0C37" w:rsidRPr="000B675D" w:rsidRDefault="004B0C37" w:rsidP="004B0C37">
            <w:pPr>
              <w:pStyle w:val="Level1Text"/>
              <w:tabs>
                <w:tab w:val="left" w:pos="0"/>
              </w:tabs>
              <w:ind w:left="0" w:firstLine="0"/>
              <w:rPr>
                <w:bCs/>
              </w:rPr>
            </w:pPr>
            <w:r w:rsidRPr="005C20E3">
              <w:rPr>
                <w:b/>
                <w:bCs/>
              </w:rPr>
              <w:t>Quick Resynchronisation Capability</w:t>
            </w:r>
          </w:p>
        </w:tc>
        <w:tc>
          <w:tcPr>
            <w:tcW w:w="6634" w:type="dxa"/>
            <w:tcPrChange w:id="2077" w:author="Stuart McLarnon" w:date="2025-12-10T12:53:00Z" w16du:dateUtc="2025-12-10T12:53:00Z">
              <w:tcPr>
                <w:tcW w:w="6634" w:type="dxa"/>
                <w:gridSpan w:val="4"/>
              </w:tcPr>
            </w:tcPrChange>
          </w:tcPr>
          <w:p w14:paraId="1EA006B7" w14:textId="6C521691" w:rsidR="004B0C37" w:rsidRPr="000B675D" w:rsidRDefault="004B0C37" w:rsidP="004B0C37">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8C0657" w:rsidRPr="007E0B31" w14:paraId="2E8D30AC" w14:textId="77777777" w:rsidTr="00C60095">
        <w:trPr>
          <w:cantSplit/>
          <w:trPrChange w:id="2078" w:author="Stuart McLarnon" w:date="2025-12-10T12:53:00Z" w16du:dateUtc="2025-12-10T12:53:00Z">
            <w:trPr>
              <w:gridBefore w:val="1"/>
              <w:gridAfter w:val="0"/>
              <w:wAfter w:w="255" w:type="dxa"/>
              <w:cantSplit/>
            </w:trPr>
          </w:trPrChange>
        </w:trPr>
        <w:tc>
          <w:tcPr>
            <w:tcW w:w="2884" w:type="dxa"/>
            <w:tcPrChange w:id="2079" w:author="Stuart McLarnon" w:date="2025-12-10T12:53:00Z" w16du:dateUtc="2025-12-10T12:53:00Z">
              <w:tcPr>
                <w:tcW w:w="2884" w:type="dxa"/>
                <w:gridSpan w:val="3"/>
              </w:tcPr>
            </w:tcPrChange>
          </w:tcPr>
          <w:p w14:paraId="2AB6F035" w14:textId="5D123789" w:rsidR="004B0C37" w:rsidRPr="000B675D" w:rsidRDefault="004B0C37" w:rsidP="004B0C37">
            <w:pPr>
              <w:pStyle w:val="Level1Text"/>
              <w:tabs>
                <w:tab w:val="left" w:pos="0"/>
              </w:tabs>
              <w:ind w:left="0" w:firstLine="0"/>
              <w:rPr>
                <w:bCs/>
              </w:rPr>
            </w:pPr>
            <w:r w:rsidRPr="005C20E3">
              <w:rPr>
                <w:b/>
                <w:bCs/>
              </w:rPr>
              <w:t>Quick Resynchronisation Unit Test</w:t>
            </w:r>
          </w:p>
        </w:tc>
        <w:tc>
          <w:tcPr>
            <w:tcW w:w="6634" w:type="dxa"/>
            <w:tcPrChange w:id="2080" w:author="Stuart McLarnon" w:date="2025-12-10T12:53:00Z" w16du:dateUtc="2025-12-10T12:53:00Z">
              <w:tcPr>
                <w:tcW w:w="6634" w:type="dxa"/>
                <w:gridSpan w:val="4"/>
              </w:tcPr>
            </w:tcPrChange>
          </w:tcPr>
          <w:p w14:paraId="4729ED9B" w14:textId="2438A912" w:rsidR="004B0C37" w:rsidRPr="000B675D" w:rsidRDefault="004B0C37" w:rsidP="004B0C37">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8C0657" w:rsidRPr="007E0B31" w14:paraId="42E6F9C6" w14:textId="77777777" w:rsidTr="00C60095">
        <w:trPr>
          <w:cantSplit/>
          <w:trPrChange w:id="2081" w:author="Stuart McLarnon" w:date="2025-12-10T12:53:00Z" w16du:dateUtc="2025-12-10T12:53:00Z">
            <w:trPr>
              <w:gridBefore w:val="1"/>
              <w:gridAfter w:val="0"/>
              <w:wAfter w:w="255" w:type="dxa"/>
              <w:cantSplit/>
            </w:trPr>
          </w:trPrChange>
        </w:trPr>
        <w:tc>
          <w:tcPr>
            <w:tcW w:w="2884" w:type="dxa"/>
            <w:tcPrChange w:id="2082" w:author="Stuart McLarnon" w:date="2025-12-10T12:53:00Z" w16du:dateUtc="2025-12-10T12:53:00Z">
              <w:tcPr>
                <w:tcW w:w="2884" w:type="dxa"/>
                <w:gridSpan w:val="3"/>
              </w:tcPr>
            </w:tcPrChange>
          </w:tcPr>
          <w:p w14:paraId="07A05229" w14:textId="77777777" w:rsidR="004B0C37" w:rsidRPr="007E0B31" w:rsidRDefault="004B0C37" w:rsidP="004B0C37">
            <w:pPr>
              <w:pStyle w:val="Arial11Bold"/>
              <w:rPr>
                <w:rFonts w:cs="Arial"/>
              </w:rPr>
            </w:pPr>
            <w:r w:rsidRPr="007E0B31">
              <w:rPr>
                <w:rFonts w:cs="Arial"/>
              </w:rPr>
              <w:t>Range CCGT Module</w:t>
            </w:r>
          </w:p>
        </w:tc>
        <w:tc>
          <w:tcPr>
            <w:tcW w:w="6634" w:type="dxa"/>
            <w:tcPrChange w:id="2083" w:author="Stuart McLarnon" w:date="2025-12-10T12:53:00Z" w16du:dateUtc="2025-12-10T12:53:00Z">
              <w:tcPr>
                <w:tcW w:w="6634" w:type="dxa"/>
                <w:gridSpan w:val="4"/>
              </w:tcPr>
            </w:tcPrChange>
          </w:tcPr>
          <w:p w14:paraId="2C7C982E"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8C0657" w:rsidRPr="007E0B31" w14:paraId="7556AD12" w14:textId="77777777" w:rsidTr="00C60095">
        <w:trPr>
          <w:cantSplit/>
          <w:trPrChange w:id="2084" w:author="Stuart McLarnon" w:date="2025-12-10T12:53:00Z" w16du:dateUtc="2025-12-10T12:53:00Z">
            <w:trPr>
              <w:gridBefore w:val="1"/>
              <w:gridAfter w:val="0"/>
              <w:wAfter w:w="255" w:type="dxa"/>
              <w:cantSplit/>
            </w:trPr>
          </w:trPrChange>
        </w:trPr>
        <w:tc>
          <w:tcPr>
            <w:tcW w:w="2884" w:type="dxa"/>
            <w:tcPrChange w:id="2085" w:author="Stuart McLarnon" w:date="2025-12-10T12:53:00Z" w16du:dateUtc="2025-12-10T12:53:00Z">
              <w:tcPr>
                <w:tcW w:w="2884" w:type="dxa"/>
                <w:gridSpan w:val="3"/>
              </w:tcPr>
            </w:tcPrChange>
          </w:tcPr>
          <w:p w14:paraId="3208EB56" w14:textId="77777777" w:rsidR="004B0C37" w:rsidRPr="007E0B31" w:rsidRDefault="004B0C37" w:rsidP="004B0C37">
            <w:pPr>
              <w:pStyle w:val="Arial11Bold"/>
              <w:rPr>
                <w:rFonts w:cs="Arial"/>
              </w:rPr>
            </w:pPr>
            <w:r w:rsidRPr="007E0B31">
              <w:rPr>
                <w:rFonts w:cs="Arial"/>
              </w:rPr>
              <w:t>Rated Field Voltage</w:t>
            </w:r>
          </w:p>
        </w:tc>
        <w:tc>
          <w:tcPr>
            <w:tcW w:w="6634" w:type="dxa"/>
            <w:tcPrChange w:id="2086" w:author="Stuart McLarnon" w:date="2025-12-10T12:53:00Z" w16du:dateUtc="2025-12-10T12:53:00Z">
              <w:tcPr>
                <w:tcW w:w="6634" w:type="dxa"/>
                <w:gridSpan w:val="4"/>
              </w:tcPr>
            </w:tcPrChange>
          </w:tcPr>
          <w:p w14:paraId="1B3903E2" w14:textId="26BE47F5" w:rsidR="004B0C37" w:rsidRPr="007E0B31" w:rsidRDefault="004B0C37" w:rsidP="004B0C37">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C0657" w:rsidRPr="007E0B31" w14:paraId="51D42A6E" w14:textId="77777777" w:rsidTr="00C60095">
        <w:trPr>
          <w:cantSplit/>
          <w:trPrChange w:id="2087" w:author="Stuart McLarnon" w:date="2025-12-10T12:53:00Z" w16du:dateUtc="2025-12-10T12:53:00Z">
            <w:trPr>
              <w:gridBefore w:val="1"/>
              <w:gridAfter w:val="0"/>
              <w:wAfter w:w="255" w:type="dxa"/>
              <w:cantSplit/>
            </w:trPr>
          </w:trPrChange>
        </w:trPr>
        <w:tc>
          <w:tcPr>
            <w:tcW w:w="2884" w:type="dxa"/>
            <w:tcPrChange w:id="2088" w:author="Stuart McLarnon" w:date="2025-12-10T12:53:00Z" w16du:dateUtc="2025-12-10T12:53:00Z">
              <w:tcPr>
                <w:tcW w:w="2884" w:type="dxa"/>
                <w:gridSpan w:val="3"/>
              </w:tcPr>
            </w:tcPrChange>
          </w:tcPr>
          <w:p w14:paraId="193A7FAE" w14:textId="77777777" w:rsidR="004B0C37" w:rsidRPr="007E0B31" w:rsidRDefault="004B0C37" w:rsidP="004B0C37">
            <w:pPr>
              <w:pStyle w:val="Arial11Bold"/>
              <w:rPr>
                <w:rFonts w:cs="Arial"/>
              </w:rPr>
            </w:pPr>
            <w:r w:rsidRPr="007E0B31">
              <w:rPr>
                <w:rFonts w:cs="Arial"/>
              </w:rPr>
              <w:lastRenderedPageBreak/>
              <w:t>Rated MW</w:t>
            </w:r>
          </w:p>
        </w:tc>
        <w:tc>
          <w:tcPr>
            <w:tcW w:w="6634" w:type="dxa"/>
            <w:tcPrChange w:id="2089" w:author="Stuart McLarnon" w:date="2025-12-10T12:53:00Z" w16du:dateUtc="2025-12-10T12:53:00Z">
              <w:tcPr>
                <w:tcW w:w="6634" w:type="dxa"/>
                <w:gridSpan w:val="4"/>
              </w:tcPr>
            </w:tcPrChange>
          </w:tcPr>
          <w:p w14:paraId="7440FEAA" w14:textId="5AE0AD7F" w:rsidR="004B0C37" w:rsidRPr="007E0B31" w:rsidRDefault="004B0C37" w:rsidP="004B0C37">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B0C37" w:rsidRDefault="004B0C37" w:rsidP="004B0C3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B0C37" w:rsidRDefault="004B0C37" w:rsidP="004B0C37">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4B0C37" w:rsidRDefault="004B0C37" w:rsidP="004B0C37">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B0C37" w:rsidRPr="007E0B31" w:rsidRDefault="004B0C37" w:rsidP="004B0C37">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8C0657" w:rsidRPr="007E0B31" w14:paraId="273F78B3" w14:textId="77777777" w:rsidTr="00C60095">
        <w:trPr>
          <w:cantSplit/>
          <w:trPrChange w:id="2090" w:author="Stuart McLarnon" w:date="2025-12-10T12:53:00Z" w16du:dateUtc="2025-12-10T12:53:00Z">
            <w:trPr>
              <w:gridBefore w:val="1"/>
              <w:gridAfter w:val="0"/>
              <w:wAfter w:w="255" w:type="dxa"/>
              <w:cantSplit/>
            </w:trPr>
          </w:trPrChange>
        </w:trPr>
        <w:tc>
          <w:tcPr>
            <w:tcW w:w="2884" w:type="dxa"/>
            <w:tcPrChange w:id="2091" w:author="Stuart McLarnon" w:date="2025-12-10T12:53:00Z" w16du:dateUtc="2025-12-10T12:53:00Z">
              <w:tcPr>
                <w:tcW w:w="2884" w:type="dxa"/>
                <w:gridSpan w:val="3"/>
              </w:tcPr>
            </w:tcPrChange>
          </w:tcPr>
          <w:p w14:paraId="536CA4E9" w14:textId="77777777" w:rsidR="004B0C37" w:rsidRPr="007E0B31" w:rsidRDefault="004B0C37" w:rsidP="004B0C37">
            <w:pPr>
              <w:pStyle w:val="Arial11Bold"/>
              <w:rPr>
                <w:rFonts w:cs="Arial"/>
              </w:rPr>
            </w:pPr>
            <w:r w:rsidRPr="007E0B31">
              <w:rPr>
                <w:rFonts w:cs="Arial"/>
              </w:rPr>
              <w:t>Reactive Despatch Instruction</w:t>
            </w:r>
          </w:p>
        </w:tc>
        <w:tc>
          <w:tcPr>
            <w:tcW w:w="6634" w:type="dxa"/>
            <w:tcPrChange w:id="2092" w:author="Stuart McLarnon" w:date="2025-12-10T12:53:00Z" w16du:dateUtc="2025-12-10T12:53:00Z">
              <w:tcPr>
                <w:tcW w:w="6634" w:type="dxa"/>
                <w:gridSpan w:val="4"/>
              </w:tcPr>
            </w:tcPrChange>
          </w:tcPr>
          <w:p w14:paraId="09FF6E84"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C0657" w:rsidRPr="007E0B31" w14:paraId="109CC66C" w14:textId="77777777" w:rsidTr="00C60095">
        <w:trPr>
          <w:cantSplit/>
          <w:trPrChange w:id="2093" w:author="Stuart McLarnon" w:date="2025-12-10T12:53:00Z" w16du:dateUtc="2025-12-10T12:53:00Z">
            <w:trPr>
              <w:gridBefore w:val="1"/>
              <w:gridAfter w:val="0"/>
              <w:wAfter w:w="255" w:type="dxa"/>
              <w:cantSplit/>
            </w:trPr>
          </w:trPrChange>
        </w:trPr>
        <w:tc>
          <w:tcPr>
            <w:tcW w:w="2884" w:type="dxa"/>
            <w:tcPrChange w:id="2094" w:author="Stuart McLarnon" w:date="2025-12-10T12:53:00Z" w16du:dateUtc="2025-12-10T12:53:00Z">
              <w:tcPr>
                <w:tcW w:w="2884" w:type="dxa"/>
                <w:gridSpan w:val="3"/>
              </w:tcPr>
            </w:tcPrChange>
          </w:tcPr>
          <w:p w14:paraId="49062E17" w14:textId="77777777" w:rsidR="004B0C37" w:rsidRPr="007E0B31" w:rsidRDefault="004B0C37" w:rsidP="004B0C37">
            <w:pPr>
              <w:pStyle w:val="Arial11Bold"/>
              <w:rPr>
                <w:rFonts w:cs="Arial"/>
              </w:rPr>
            </w:pPr>
            <w:r w:rsidRPr="007E0B31">
              <w:rPr>
                <w:rFonts w:cs="Arial"/>
              </w:rPr>
              <w:t>Reactive Despatch Network Restriction</w:t>
            </w:r>
          </w:p>
        </w:tc>
        <w:tc>
          <w:tcPr>
            <w:tcW w:w="6634" w:type="dxa"/>
            <w:tcPrChange w:id="2095" w:author="Stuart McLarnon" w:date="2025-12-10T12:53:00Z" w16du:dateUtc="2025-12-10T12:53:00Z">
              <w:tcPr>
                <w:tcW w:w="6634" w:type="dxa"/>
                <w:gridSpan w:val="4"/>
              </w:tcPr>
            </w:tcPrChange>
          </w:tcPr>
          <w:p w14:paraId="0D22F1A4" w14:textId="6CDB39AC" w:rsidR="004B0C37" w:rsidRPr="007E0B31" w:rsidRDefault="004B0C37" w:rsidP="004B0C37">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8C0657" w:rsidRPr="0079139F" w14:paraId="41F1D243" w14:textId="77777777" w:rsidTr="00C60095">
        <w:trPr>
          <w:cantSplit/>
          <w:trPrChange w:id="2096" w:author="Stuart McLarnon" w:date="2025-12-10T12:53:00Z" w16du:dateUtc="2025-12-10T12:53:00Z">
            <w:trPr>
              <w:gridBefore w:val="1"/>
              <w:gridAfter w:val="0"/>
              <w:wAfter w:w="255" w:type="dxa"/>
              <w:cantSplit/>
            </w:trPr>
          </w:trPrChange>
        </w:trPr>
        <w:tc>
          <w:tcPr>
            <w:tcW w:w="2884" w:type="dxa"/>
            <w:tcPrChange w:id="2097" w:author="Stuart McLarnon" w:date="2025-12-10T12:53:00Z" w16du:dateUtc="2025-12-10T12:53:00Z">
              <w:tcPr>
                <w:tcW w:w="2884" w:type="dxa"/>
                <w:gridSpan w:val="3"/>
              </w:tcPr>
            </w:tcPrChange>
          </w:tcPr>
          <w:p w14:paraId="09E990EB" w14:textId="53E66CB7" w:rsidR="004B0C37" w:rsidRPr="0079139F" w:rsidRDefault="004B0C37" w:rsidP="004B0C37">
            <w:pPr>
              <w:pStyle w:val="Arial11Bold"/>
              <w:rPr>
                <w:rFonts w:cs="Arial"/>
              </w:rPr>
            </w:pPr>
            <w:r>
              <w:rPr>
                <w:rFonts w:cs="Arial"/>
              </w:rPr>
              <w:t>Reactive Despatch to Zero Mvar Network Restriction</w:t>
            </w:r>
          </w:p>
        </w:tc>
        <w:tc>
          <w:tcPr>
            <w:tcW w:w="6634" w:type="dxa"/>
            <w:tcPrChange w:id="2098" w:author="Stuart McLarnon" w:date="2025-12-10T12:53:00Z" w16du:dateUtc="2025-12-10T12:53:00Z">
              <w:tcPr>
                <w:tcW w:w="6634" w:type="dxa"/>
                <w:gridSpan w:val="4"/>
              </w:tcPr>
            </w:tcPrChange>
          </w:tcPr>
          <w:p w14:paraId="606947BC" w14:textId="0AF66AB6" w:rsidR="004B0C37" w:rsidRPr="0079139F" w:rsidRDefault="004B0C37" w:rsidP="004B0C37">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8C0657" w:rsidRPr="007E0B31" w14:paraId="46314AF8" w14:textId="77777777" w:rsidTr="00C60095">
        <w:trPr>
          <w:cantSplit/>
          <w:trPrChange w:id="2099" w:author="Stuart McLarnon" w:date="2025-12-10T12:53:00Z" w16du:dateUtc="2025-12-10T12:53:00Z">
            <w:trPr>
              <w:gridBefore w:val="1"/>
              <w:gridAfter w:val="0"/>
              <w:wAfter w:w="255" w:type="dxa"/>
              <w:cantSplit/>
            </w:trPr>
          </w:trPrChange>
        </w:trPr>
        <w:tc>
          <w:tcPr>
            <w:tcW w:w="2884" w:type="dxa"/>
            <w:tcPrChange w:id="2100" w:author="Stuart McLarnon" w:date="2025-12-10T12:53:00Z" w16du:dateUtc="2025-12-10T12:53:00Z">
              <w:tcPr>
                <w:tcW w:w="2884" w:type="dxa"/>
                <w:gridSpan w:val="3"/>
              </w:tcPr>
            </w:tcPrChange>
          </w:tcPr>
          <w:p w14:paraId="6974C64B" w14:textId="77777777" w:rsidR="004B0C37" w:rsidRPr="007E0B31" w:rsidRDefault="004B0C37" w:rsidP="004B0C37">
            <w:pPr>
              <w:pStyle w:val="Arial11Bold"/>
              <w:rPr>
                <w:rFonts w:cs="Arial"/>
              </w:rPr>
            </w:pPr>
            <w:r w:rsidRPr="007E0B31">
              <w:rPr>
                <w:rFonts w:cs="Arial"/>
              </w:rPr>
              <w:t>Reactive Energy</w:t>
            </w:r>
          </w:p>
        </w:tc>
        <w:tc>
          <w:tcPr>
            <w:tcW w:w="6634" w:type="dxa"/>
            <w:tcPrChange w:id="2101" w:author="Stuart McLarnon" w:date="2025-12-10T12:53:00Z" w16du:dateUtc="2025-12-10T12:53:00Z">
              <w:tcPr>
                <w:tcW w:w="6634" w:type="dxa"/>
                <w:gridSpan w:val="4"/>
              </w:tcPr>
            </w:tcPrChange>
          </w:tcPr>
          <w:p w14:paraId="3FE819C4" w14:textId="77777777" w:rsidR="004B0C37" w:rsidRPr="007E0B31" w:rsidRDefault="004B0C37" w:rsidP="004B0C37">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8C0657" w:rsidRPr="007E0B31" w14:paraId="4C6A9206" w14:textId="77777777" w:rsidTr="00C60095">
        <w:trPr>
          <w:cantSplit/>
          <w:trPrChange w:id="2102" w:author="Stuart McLarnon" w:date="2025-12-10T12:53:00Z" w16du:dateUtc="2025-12-10T12:53:00Z">
            <w:trPr>
              <w:gridBefore w:val="1"/>
              <w:gridAfter w:val="0"/>
              <w:wAfter w:w="255" w:type="dxa"/>
              <w:cantSplit/>
            </w:trPr>
          </w:trPrChange>
        </w:trPr>
        <w:tc>
          <w:tcPr>
            <w:tcW w:w="2884" w:type="dxa"/>
            <w:tcPrChange w:id="2103" w:author="Stuart McLarnon" w:date="2025-12-10T12:53:00Z" w16du:dateUtc="2025-12-10T12:53:00Z">
              <w:tcPr>
                <w:tcW w:w="2884" w:type="dxa"/>
                <w:gridSpan w:val="3"/>
              </w:tcPr>
            </w:tcPrChange>
          </w:tcPr>
          <w:p w14:paraId="6C15F2F8" w14:textId="77777777" w:rsidR="004B0C37" w:rsidRPr="007E0B31" w:rsidRDefault="004B0C37" w:rsidP="004B0C37">
            <w:pPr>
              <w:pStyle w:val="Arial11Bold"/>
              <w:rPr>
                <w:rFonts w:cs="Arial"/>
              </w:rPr>
            </w:pPr>
            <w:r w:rsidRPr="007E0B31">
              <w:rPr>
                <w:rFonts w:cs="Arial"/>
              </w:rPr>
              <w:lastRenderedPageBreak/>
              <w:t>Reactive Power</w:t>
            </w:r>
          </w:p>
        </w:tc>
        <w:tc>
          <w:tcPr>
            <w:tcW w:w="6634" w:type="dxa"/>
            <w:tcPrChange w:id="2104" w:author="Stuart McLarnon" w:date="2025-12-10T12:53:00Z" w16du:dateUtc="2025-12-10T12:53:00Z">
              <w:tcPr>
                <w:tcW w:w="6634" w:type="dxa"/>
                <w:gridSpan w:val="4"/>
              </w:tcPr>
            </w:tcPrChange>
          </w:tcPr>
          <w:p w14:paraId="2116FCFF" w14:textId="77777777" w:rsidR="004B0C37" w:rsidRPr="007E0B31" w:rsidRDefault="004B0C37" w:rsidP="004B0C37">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4B0C37" w:rsidRPr="007E0B31" w:rsidRDefault="004B0C37" w:rsidP="004B0C37">
            <w:pPr>
              <w:pStyle w:val="TableArial11"/>
              <w:rPr>
                <w:rFonts w:cs="Arial"/>
              </w:rPr>
            </w:pPr>
            <w:r w:rsidRPr="007E0B31">
              <w:rPr>
                <w:rFonts w:cs="Arial"/>
              </w:rPr>
              <w:t>1000 VAr = 1 kVAr</w:t>
            </w:r>
          </w:p>
          <w:p w14:paraId="0418F48E" w14:textId="31407A1D" w:rsidR="004B0C37" w:rsidRPr="007E0B31" w:rsidRDefault="004B0C37" w:rsidP="004B0C37">
            <w:pPr>
              <w:pStyle w:val="TableArial11"/>
              <w:rPr>
                <w:rFonts w:cs="Arial"/>
              </w:rPr>
            </w:pPr>
            <w:r w:rsidRPr="007E0B31">
              <w:rPr>
                <w:rFonts w:cs="Arial"/>
              </w:rPr>
              <w:t xml:space="preserve">1000 kVAr = 1 </w:t>
            </w:r>
            <w:r w:rsidRPr="0079139F">
              <w:rPr>
                <w:rFonts w:cs="Arial"/>
              </w:rPr>
              <w:t>MVAr</w:t>
            </w:r>
          </w:p>
        </w:tc>
      </w:tr>
      <w:tr w:rsidR="008C0657" w:rsidRPr="007E0B31" w14:paraId="3CD853A2" w14:textId="77777777" w:rsidTr="00C60095">
        <w:trPr>
          <w:cantSplit/>
          <w:trPrChange w:id="2105" w:author="Stuart McLarnon" w:date="2025-12-10T12:53:00Z" w16du:dateUtc="2025-12-10T12:53:00Z">
            <w:trPr>
              <w:gridBefore w:val="1"/>
              <w:gridAfter w:val="0"/>
              <w:wAfter w:w="255" w:type="dxa"/>
              <w:cantSplit/>
            </w:trPr>
          </w:trPrChange>
        </w:trPr>
        <w:tc>
          <w:tcPr>
            <w:tcW w:w="2884" w:type="dxa"/>
            <w:tcPrChange w:id="2106" w:author="Stuart McLarnon" w:date="2025-12-10T12:53:00Z" w16du:dateUtc="2025-12-10T12:53:00Z">
              <w:tcPr>
                <w:tcW w:w="2884" w:type="dxa"/>
                <w:gridSpan w:val="3"/>
              </w:tcPr>
            </w:tcPrChange>
          </w:tcPr>
          <w:p w14:paraId="2F70D0FD" w14:textId="77777777" w:rsidR="004B0C37" w:rsidRPr="007E0B31" w:rsidRDefault="004B0C37" w:rsidP="004B0C37">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Change w:id="2107" w:author="Stuart McLarnon" w:date="2025-12-10T12:53:00Z" w16du:dateUtc="2025-12-10T12:53:00Z">
              <w:tcPr>
                <w:tcW w:w="6634" w:type="dxa"/>
                <w:gridSpan w:val="4"/>
              </w:tcPr>
            </w:tcPrChange>
          </w:tcPr>
          <w:p w14:paraId="160E4777" w14:textId="77777777" w:rsidR="004B0C37" w:rsidRPr="007E0B31" w:rsidRDefault="004B0C37" w:rsidP="004B0C37">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8C0657" w:rsidRPr="007E0B31" w14:paraId="0FE2CCF3" w14:textId="77777777" w:rsidTr="00C60095">
        <w:trPr>
          <w:cantSplit/>
          <w:trPrChange w:id="2108" w:author="Stuart McLarnon" w:date="2025-12-10T12:53:00Z" w16du:dateUtc="2025-12-10T12:53:00Z">
            <w:trPr>
              <w:gridBefore w:val="1"/>
              <w:gridAfter w:val="0"/>
              <w:wAfter w:w="255" w:type="dxa"/>
              <w:cantSplit/>
            </w:trPr>
          </w:trPrChange>
        </w:trPr>
        <w:tc>
          <w:tcPr>
            <w:tcW w:w="2884" w:type="dxa"/>
            <w:tcPrChange w:id="2109" w:author="Stuart McLarnon" w:date="2025-12-10T12:53:00Z" w16du:dateUtc="2025-12-10T12:53:00Z">
              <w:tcPr>
                <w:tcW w:w="2884" w:type="dxa"/>
                <w:gridSpan w:val="3"/>
              </w:tcPr>
            </w:tcPrChange>
          </w:tcPr>
          <w:p w14:paraId="4CA01335" w14:textId="11F1E4DD" w:rsidR="004B0C37" w:rsidRPr="007E0B31" w:rsidRDefault="004B0C37" w:rsidP="004B0C37">
            <w:pPr>
              <w:pStyle w:val="Arial11Bold"/>
              <w:rPr>
                <w:rFonts w:cs="Arial"/>
              </w:rPr>
            </w:pPr>
            <w:r>
              <w:t>Regenerative Braking</w:t>
            </w:r>
          </w:p>
        </w:tc>
        <w:tc>
          <w:tcPr>
            <w:tcW w:w="6634" w:type="dxa"/>
            <w:tcPrChange w:id="2110" w:author="Stuart McLarnon" w:date="2025-12-10T12:53:00Z" w16du:dateUtc="2025-12-10T12:53:00Z">
              <w:tcPr>
                <w:tcW w:w="6634" w:type="dxa"/>
                <w:gridSpan w:val="4"/>
              </w:tcPr>
            </w:tcPrChange>
          </w:tcPr>
          <w:p w14:paraId="340DC8F2" w14:textId="18ACDBC8" w:rsidR="004B0C37" w:rsidRPr="007E0B31" w:rsidRDefault="004B0C37" w:rsidP="004B0C37">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8C0657" w:rsidRPr="007E0B31" w14:paraId="02810D1E" w14:textId="77777777" w:rsidTr="00C60095">
        <w:trPr>
          <w:cantSplit/>
          <w:trPrChange w:id="2111" w:author="Stuart McLarnon" w:date="2025-12-10T12:53:00Z" w16du:dateUtc="2025-12-10T12:53:00Z">
            <w:trPr>
              <w:gridBefore w:val="1"/>
              <w:gridAfter w:val="0"/>
              <w:wAfter w:w="255" w:type="dxa"/>
              <w:cantSplit/>
            </w:trPr>
          </w:trPrChange>
        </w:trPr>
        <w:tc>
          <w:tcPr>
            <w:tcW w:w="2884" w:type="dxa"/>
            <w:tcPrChange w:id="2112" w:author="Stuart McLarnon" w:date="2025-12-10T12:53:00Z" w16du:dateUtc="2025-12-10T12:53:00Z">
              <w:tcPr>
                <w:tcW w:w="2884" w:type="dxa"/>
                <w:gridSpan w:val="3"/>
              </w:tcPr>
            </w:tcPrChange>
          </w:tcPr>
          <w:p w14:paraId="520D388E" w14:textId="77777777" w:rsidR="004B0C37" w:rsidRPr="007E0B31" w:rsidRDefault="004B0C37" w:rsidP="004B0C37">
            <w:pPr>
              <w:pStyle w:val="Arial11Bold"/>
              <w:rPr>
                <w:rFonts w:cs="Arial"/>
              </w:rPr>
            </w:pPr>
            <w:r w:rsidRPr="007E0B31">
              <w:rPr>
                <w:rFonts w:cs="Arial"/>
              </w:rPr>
              <w:lastRenderedPageBreak/>
              <w:t>Registered Capacity</w:t>
            </w:r>
          </w:p>
        </w:tc>
        <w:tc>
          <w:tcPr>
            <w:tcW w:w="6634" w:type="dxa"/>
            <w:tcPrChange w:id="2113" w:author="Stuart McLarnon" w:date="2025-12-10T12:53:00Z" w16du:dateUtc="2025-12-10T12:53:00Z">
              <w:tcPr>
                <w:tcW w:w="6634" w:type="dxa"/>
                <w:gridSpan w:val="4"/>
              </w:tcPr>
            </w:tcPrChange>
          </w:tcPr>
          <w:p w14:paraId="603F7D1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B0C37" w:rsidRDefault="004B0C37" w:rsidP="004B0C37">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B0C37" w:rsidRPr="007E0B31" w:rsidRDefault="004B0C37" w:rsidP="004B0C37">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8C0657" w:rsidRPr="007E0B31" w14:paraId="28E3B2E3" w14:textId="77777777" w:rsidTr="00C60095">
        <w:trPr>
          <w:cantSplit/>
          <w:trPrChange w:id="2114" w:author="Stuart McLarnon" w:date="2025-12-10T12:53:00Z" w16du:dateUtc="2025-12-10T12:53:00Z">
            <w:trPr>
              <w:gridBefore w:val="1"/>
              <w:gridAfter w:val="0"/>
              <w:wAfter w:w="255" w:type="dxa"/>
              <w:cantSplit/>
            </w:trPr>
          </w:trPrChange>
        </w:trPr>
        <w:tc>
          <w:tcPr>
            <w:tcW w:w="2884" w:type="dxa"/>
            <w:tcPrChange w:id="2115" w:author="Stuart McLarnon" w:date="2025-12-10T12:53:00Z" w16du:dateUtc="2025-12-10T12:53:00Z">
              <w:tcPr>
                <w:tcW w:w="2884" w:type="dxa"/>
                <w:gridSpan w:val="3"/>
              </w:tcPr>
            </w:tcPrChange>
          </w:tcPr>
          <w:p w14:paraId="2BE0DBDE" w14:textId="77777777" w:rsidR="004B0C37" w:rsidRPr="007E0B31" w:rsidRDefault="004B0C37" w:rsidP="004B0C37">
            <w:pPr>
              <w:pStyle w:val="Arial11Bold"/>
              <w:rPr>
                <w:rFonts w:cs="Arial"/>
              </w:rPr>
            </w:pPr>
            <w:r w:rsidRPr="007E0B31">
              <w:rPr>
                <w:rFonts w:cs="Arial"/>
              </w:rPr>
              <w:lastRenderedPageBreak/>
              <w:t>Registered Data</w:t>
            </w:r>
          </w:p>
        </w:tc>
        <w:tc>
          <w:tcPr>
            <w:tcW w:w="6634" w:type="dxa"/>
            <w:tcPrChange w:id="2116" w:author="Stuart McLarnon" w:date="2025-12-10T12:53:00Z" w16du:dateUtc="2025-12-10T12:53:00Z">
              <w:tcPr>
                <w:tcW w:w="6634" w:type="dxa"/>
                <w:gridSpan w:val="4"/>
              </w:tcPr>
            </w:tcPrChange>
          </w:tcPr>
          <w:p w14:paraId="6C5F8E51"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8C0657" w:rsidRPr="007E0B31" w14:paraId="6D4F3B34" w14:textId="77777777" w:rsidTr="00C60095">
        <w:trPr>
          <w:cantSplit/>
          <w:trPrChange w:id="2117" w:author="Stuart McLarnon" w:date="2025-12-10T12:53:00Z" w16du:dateUtc="2025-12-10T12:53:00Z">
            <w:trPr>
              <w:gridBefore w:val="1"/>
              <w:gridAfter w:val="0"/>
              <w:wAfter w:w="255" w:type="dxa"/>
              <w:cantSplit/>
            </w:trPr>
          </w:trPrChange>
        </w:trPr>
        <w:tc>
          <w:tcPr>
            <w:tcW w:w="2884" w:type="dxa"/>
            <w:tcPrChange w:id="2118" w:author="Stuart McLarnon" w:date="2025-12-10T12:53:00Z" w16du:dateUtc="2025-12-10T12:53:00Z">
              <w:tcPr>
                <w:tcW w:w="2884" w:type="dxa"/>
                <w:gridSpan w:val="3"/>
              </w:tcPr>
            </w:tcPrChange>
          </w:tcPr>
          <w:p w14:paraId="425272E0" w14:textId="77777777" w:rsidR="004B0C37" w:rsidRPr="007E0B31" w:rsidRDefault="004B0C37" w:rsidP="004B0C37">
            <w:pPr>
              <w:pStyle w:val="Arial11Bold"/>
              <w:rPr>
                <w:rFonts w:cs="Arial"/>
              </w:rPr>
            </w:pPr>
            <w:r w:rsidRPr="007E0B31">
              <w:rPr>
                <w:rFonts w:cs="Arial"/>
              </w:rPr>
              <w:t>Registered Import Capability</w:t>
            </w:r>
          </w:p>
        </w:tc>
        <w:tc>
          <w:tcPr>
            <w:tcW w:w="6634" w:type="dxa"/>
            <w:tcPrChange w:id="2119" w:author="Stuart McLarnon" w:date="2025-12-10T12:53:00Z" w16du:dateUtc="2025-12-10T12:53:00Z">
              <w:tcPr>
                <w:tcW w:w="6634" w:type="dxa"/>
                <w:gridSpan w:val="4"/>
              </w:tcPr>
            </w:tcPrChange>
          </w:tcPr>
          <w:p w14:paraId="700DCEFE" w14:textId="77777777" w:rsidR="004B0C37" w:rsidRPr="007E0B31" w:rsidRDefault="004B0C37" w:rsidP="004B0C37">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B0C37" w:rsidRDefault="004B0C37" w:rsidP="004B0C37">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B0C37" w:rsidRPr="007E0B31" w:rsidRDefault="004B0C37" w:rsidP="004B0C37">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8C0657" w:rsidRPr="007E0B31" w14:paraId="2F4B1BA2" w14:textId="77777777" w:rsidTr="00C60095">
        <w:trPr>
          <w:cantSplit/>
          <w:trPrChange w:id="2120" w:author="Stuart McLarnon" w:date="2025-12-10T12:53:00Z" w16du:dateUtc="2025-12-10T12:53:00Z">
            <w:trPr>
              <w:gridBefore w:val="1"/>
              <w:gridAfter w:val="0"/>
              <w:wAfter w:w="255" w:type="dxa"/>
              <w:cantSplit/>
            </w:trPr>
          </w:trPrChange>
        </w:trPr>
        <w:tc>
          <w:tcPr>
            <w:tcW w:w="2884" w:type="dxa"/>
            <w:tcPrChange w:id="2121" w:author="Stuart McLarnon" w:date="2025-12-10T12:53:00Z" w16du:dateUtc="2025-12-10T12:53:00Z">
              <w:tcPr>
                <w:tcW w:w="2884" w:type="dxa"/>
                <w:gridSpan w:val="3"/>
              </w:tcPr>
            </w:tcPrChange>
          </w:tcPr>
          <w:p w14:paraId="139F3CB8" w14:textId="77777777" w:rsidR="004B0C37" w:rsidRPr="007E0B31" w:rsidRDefault="004B0C37" w:rsidP="004B0C37">
            <w:pPr>
              <w:pStyle w:val="Arial11Bold"/>
              <w:rPr>
                <w:rFonts w:cs="Arial"/>
              </w:rPr>
            </w:pPr>
            <w:r w:rsidRPr="007E0B31">
              <w:rPr>
                <w:rFonts w:cs="Arial"/>
              </w:rPr>
              <w:t>Regulations</w:t>
            </w:r>
          </w:p>
        </w:tc>
        <w:tc>
          <w:tcPr>
            <w:tcW w:w="6634" w:type="dxa"/>
            <w:tcPrChange w:id="2122" w:author="Stuart McLarnon" w:date="2025-12-10T12:53:00Z" w16du:dateUtc="2025-12-10T12:53:00Z">
              <w:tcPr>
                <w:tcW w:w="6634" w:type="dxa"/>
                <w:gridSpan w:val="4"/>
              </w:tcPr>
            </w:tcPrChange>
          </w:tcPr>
          <w:p w14:paraId="5EE91803" w14:textId="77777777" w:rsidR="004B0C37" w:rsidRPr="007E0B31" w:rsidRDefault="004B0C37" w:rsidP="004B0C37">
            <w:pPr>
              <w:pStyle w:val="TableArial11"/>
              <w:rPr>
                <w:rFonts w:cs="Arial"/>
              </w:rPr>
            </w:pPr>
            <w:r w:rsidRPr="007E0B31">
              <w:rPr>
                <w:rFonts w:cs="Arial"/>
              </w:rPr>
              <w:t>The Utilities Contracts Regulations 1996, as amended from time to time.</w:t>
            </w:r>
          </w:p>
        </w:tc>
      </w:tr>
      <w:tr w:rsidR="008C0657" w:rsidRPr="00DE788D" w14:paraId="2B2A16BA" w14:textId="77777777" w:rsidTr="00C60095">
        <w:trPr>
          <w:cantSplit/>
          <w:trPrChange w:id="2123" w:author="Stuart McLarnon" w:date="2025-12-10T12:53:00Z" w16du:dateUtc="2025-12-10T12:53:00Z">
            <w:trPr>
              <w:gridBefore w:val="1"/>
              <w:gridAfter w:val="0"/>
              <w:wAfter w:w="255" w:type="dxa"/>
              <w:cantSplit/>
            </w:trPr>
          </w:trPrChange>
        </w:trPr>
        <w:tc>
          <w:tcPr>
            <w:tcW w:w="2884" w:type="dxa"/>
            <w:tcPrChange w:id="2124" w:author="Stuart McLarnon" w:date="2025-12-10T12:53:00Z" w16du:dateUtc="2025-12-10T12:53:00Z">
              <w:tcPr>
                <w:tcW w:w="2884" w:type="dxa"/>
                <w:gridSpan w:val="3"/>
              </w:tcPr>
            </w:tcPrChange>
          </w:tcPr>
          <w:p w14:paraId="07E0207E" w14:textId="00F1704F" w:rsidR="004B0C37" w:rsidRPr="00845BD2" w:rsidRDefault="004B0C37" w:rsidP="004B0C37">
            <w:pPr>
              <w:pStyle w:val="Arial11Bold"/>
              <w:rPr>
                <w:rFonts w:cs="Arial"/>
              </w:rPr>
            </w:pPr>
            <w:r w:rsidRPr="00845BD2">
              <w:rPr>
                <w:rFonts w:cs="Arial"/>
                <w:snapToGrid/>
                <w:lang w:val="x-none" w:eastAsia="en-GB"/>
              </w:rPr>
              <w:t>Regulated Sections</w:t>
            </w:r>
          </w:p>
        </w:tc>
        <w:tc>
          <w:tcPr>
            <w:tcW w:w="6634" w:type="dxa"/>
            <w:tcPrChange w:id="2125" w:author="Stuart McLarnon" w:date="2025-12-10T12:53:00Z" w16du:dateUtc="2025-12-10T12:53:00Z">
              <w:tcPr>
                <w:tcW w:w="6634" w:type="dxa"/>
                <w:gridSpan w:val="4"/>
              </w:tcPr>
            </w:tcPrChange>
          </w:tcPr>
          <w:p w14:paraId="198AE7F5" w14:textId="77777777" w:rsidR="004B0C37" w:rsidRPr="00845BD2" w:rsidRDefault="004B0C37" w:rsidP="004B0C37">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B0C37" w:rsidRPr="00845BD2" w:rsidRDefault="004B0C37" w:rsidP="004B0C37">
            <w:pPr>
              <w:widowControl/>
              <w:autoSpaceDE w:val="0"/>
              <w:autoSpaceDN w:val="0"/>
              <w:adjustRightInd w:val="0"/>
              <w:snapToGrid w:val="0"/>
              <w:rPr>
                <w:rFonts w:cs="Arial"/>
              </w:rPr>
            </w:pPr>
          </w:p>
        </w:tc>
      </w:tr>
      <w:tr w:rsidR="008C0657" w:rsidRPr="00DE788D" w14:paraId="7DFB31AF" w14:textId="77777777" w:rsidTr="00C60095">
        <w:trPr>
          <w:cantSplit/>
          <w:trPrChange w:id="2126" w:author="Stuart McLarnon" w:date="2025-12-10T12:53:00Z" w16du:dateUtc="2025-12-10T12:53:00Z">
            <w:trPr>
              <w:gridBefore w:val="1"/>
              <w:gridAfter w:val="0"/>
              <w:wAfter w:w="255" w:type="dxa"/>
              <w:cantSplit/>
            </w:trPr>
          </w:trPrChange>
        </w:trPr>
        <w:tc>
          <w:tcPr>
            <w:tcW w:w="2884" w:type="dxa"/>
            <w:tcPrChange w:id="2127" w:author="Stuart McLarnon" w:date="2025-12-10T12:53:00Z" w16du:dateUtc="2025-12-10T12:53:00Z">
              <w:tcPr>
                <w:tcW w:w="2884" w:type="dxa"/>
                <w:gridSpan w:val="3"/>
              </w:tcPr>
            </w:tcPrChange>
          </w:tcPr>
          <w:p w14:paraId="6F6FE8F2" w14:textId="77777777" w:rsidR="004B0C37" w:rsidRPr="00DE788D" w:rsidRDefault="004B0C37" w:rsidP="004B0C37">
            <w:pPr>
              <w:pStyle w:val="Arial11Bold"/>
              <w:rPr>
                <w:rFonts w:cs="Arial"/>
              </w:rPr>
            </w:pPr>
            <w:r w:rsidRPr="00DE788D">
              <w:rPr>
                <w:rFonts w:cs="Arial"/>
              </w:rPr>
              <w:t>Reheater Time Constant</w:t>
            </w:r>
          </w:p>
        </w:tc>
        <w:tc>
          <w:tcPr>
            <w:tcW w:w="6634" w:type="dxa"/>
            <w:tcPrChange w:id="2128" w:author="Stuart McLarnon" w:date="2025-12-10T12:53:00Z" w16du:dateUtc="2025-12-10T12:53:00Z">
              <w:tcPr>
                <w:tcW w:w="6634" w:type="dxa"/>
                <w:gridSpan w:val="4"/>
              </w:tcPr>
            </w:tcPrChange>
          </w:tcPr>
          <w:p w14:paraId="3348769D" w14:textId="77777777" w:rsidR="004B0C37" w:rsidRPr="00DE788D" w:rsidRDefault="004B0C37" w:rsidP="004B0C37">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8C0657" w:rsidRPr="007E0B31" w14:paraId="23631208" w14:textId="77777777" w:rsidTr="00C60095">
        <w:trPr>
          <w:cantSplit/>
          <w:trPrChange w:id="2129" w:author="Stuart McLarnon" w:date="2025-12-10T12:53:00Z" w16du:dateUtc="2025-12-10T12:53:00Z">
            <w:trPr>
              <w:gridBefore w:val="1"/>
              <w:gridAfter w:val="0"/>
              <w:wAfter w:w="255" w:type="dxa"/>
              <w:cantSplit/>
            </w:trPr>
          </w:trPrChange>
        </w:trPr>
        <w:tc>
          <w:tcPr>
            <w:tcW w:w="2884" w:type="dxa"/>
            <w:tcPrChange w:id="2130" w:author="Stuart McLarnon" w:date="2025-12-10T12:53:00Z" w16du:dateUtc="2025-12-10T12:53:00Z">
              <w:tcPr>
                <w:tcW w:w="2884" w:type="dxa"/>
                <w:gridSpan w:val="3"/>
              </w:tcPr>
            </w:tcPrChange>
          </w:tcPr>
          <w:p w14:paraId="28ADFFCF" w14:textId="77777777" w:rsidR="004B0C37" w:rsidRPr="007E0B31" w:rsidRDefault="004B0C37" w:rsidP="004B0C37">
            <w:pPr>
              <w:pStyle w:val="Arial11Bold"/>
              <w:rPr>
                <w:rFonts w:cs="Arial"/>
              </w:rPr>
            </w:pPr>
            <w:r w:rsidRPr="007E0B31">
              <w:rPr>
                <w:rFonts w:cs="Arial"/>
              </w:rPr>
              <w:t>Rejected Grid Code Modification Proposal</w:t>
            </w:r>
          </w:p>
        </w:tc>
        <w:tc>
          <w:tcPr>
            <w:tcW w:w="6634" w:type="dxa"/>
            <w:tcPrChange w:id="2131" w:author="Stuart McLarnon" w:date="2025-12-10T12:53:00Z" w16du:dateUtc="2025-12-10T12:53:00Z">
              <w:tcPr>
                <w:tcW w:w="6634" w:type="dxa"/>
                <w:gridSpan w:val="4"/>
              </w:tcPr>
            </w:tcPrChange>
          </w:tcPr>
          <w:p w14:paraId="363B7E25" w14:textId="0CABE5AF" w:rsidR="004B0C37" w:rsidRPr="007E0B31" w:rsidRDefault="004B0C37" w:rsidP="004B0C37">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8C0657" w:rsidRPr="007E0B31" w14:paraId="35CFBFAD" w14:textId="77777777" w:rsidTr="00C60095">
        <w:trPr>
          <w:cantSplit/>
          <w:trPrChange w:id="2132" w:author="Stuart McLarnon" w:date="2025-12-10T12:53:00Z" w16du:dateUtc="2025-12-10T12:53:00Z">
            <w:trPr>
              <w:gridBefore w:val="1"/>
              <w:gridAfter w:val="0"/>
              <w:wAfter w:w="255" w:type="dxa"/>
              <w:cantSplit/>
            </w:trPr>
          </w:trPrChange>
        </w:trPr>
        <w:tc>
          <w:tcPr>
            <w:tcW w:w="2884" w:type="dxa"/>
            <w:tcPrChange w:id="2133" w:author="Stuart McLarnon" w:date="2025-12-10T12:53:00Z" w16du:dateUtc="2025-12-10T12:53:00Z">
              <w:tcPr>
                <w:tcW w:w="2884" w:type="dxa"/>
                <w:gridSpan w:val="3"/>
              </w:tcPr>
            </w:tcPrChange>
          </w:tcPr>
          <w:p w14:paraId="2AB7866A" w14:textId="77777777" w:rsidR="004B0C37" w:rsidRPr="007E0B31" w:rsidRDefault="004B0C37" w:rsidP="004B0C37">
            <w:pPr>
              <w:pStyle w:val="Arial11Bold"/>
              <w:rPr>
                <w:rFonts w:cs="Arial"/>
              </w:rPr>
            </w:pPr>
            <w:r w:rsidRPr="007E0B31">
              <w:rPr>
                <w:rFonts w:cs="Arial"/>
              </w:rPr>
              <w:t>Related Person</w:t>
            </w:r>
          </w:p>
        </w:tc>
        <w:tc>
          <w:tcPr>
            <w:tcW w:w="6634" w:type="dxa"/>
            <w:tcPrChange w:id="2134" w:author="Stuart McLarnon" w:date="2025-12-10T12:53:00Z" w16du:dateUtc="2025-12-10T12:53:00Z">
              <w:tcPr>
                <w:tcW w:w="6634" w:type="dxa"/>
                <w:gridSpan w:val="4"/>
              </w:tcPr>
            </w:tcPrChange>
          </w:tcPr>
          <w:p w14:paraId="5DAC4B40" w14:textId="088FFBC5" w:rsidR="004B0C37" w:rsidRPr="007E0B31" w:rsidRDefault="004B0C37" w:rsidP="004B0C37">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8C0657" w:rsidRPr="007E0B31" w14:paraId="09C3CE4E" w14:textId="77777777" w:rsidTr="00C60095">
        <w:trPr>
          <w:cantSplit/>
          <w:trPrChange w:id="2135" w:author="Stuart McLarnon" w:date="2025-12-10T12:53:00Z" w16du:dateUtc="2025-12-10T12:53:00Z">
            <w:trPr>
              <w:gridBefore w:val="1"/>
              <w:gridAfter w:val="0"/>
              <w:wAfter w:w="255" w:type="dxa"/>
              <w:cantSplit/>
            </w:trPr>
          </w:trPrChange>
        </w:trPr>
        <w:tc>
          <w:tcPr>
            <w:tcW w:w="2884" w:type="dxa"/>
            <w:tcPrChange w:id="2136" w:author="Stuart McLarnon" w:date="2025-12-10T12:53:00Z" w16du:dateUtc="2025-12-10T12:53:00Z">
              <w:tcPr>
                <w:tcW w:w="2884" w:type="dxa"/>
                <w:gridSpan w:val="3"/>
              </w:tcPr>
            </w:tcPrChange>
          </w:tcPr>
          <w:p w14:paraId="7DF91920" w14:textId="77777777" w:rsidR="004B0C37" w:rsidRPr="007E0B31" w:rsidRDefault="004B0C37" w:rsidP="004B0C37">
            <w:pPr>
              <w:pStyle w:val="Arial11Bold"/>
              <w:rPr>
                <w:rFonts w:cs="Arial"/>
              </w:rPr>
            </w:pPr>
            <w:r w:rsidRPr="007E0B31">
              <w:rPr>
                <w:rFonts w:cs="Arial"/>
              </w:rPr>
              <w:t>Relevant E&amp;W Transmission Licensee</w:t>
            </w:r>
          </w:p>
        </w:tc>
        <w:tc>
          <w:tcPr>
            <w:tcW w:w="6634" w:type="dxa"/>
            <w:tcPrChange w:id="2137" w:author="Stuart McLarnon" w:date="2025-12-10T12:53:00Z" w16du:dateUtc="2025-12-10T12:53:00Z">
              <w:tcPr>
                <w:tcW w:w="6634" w:type="dxa"/>
                <w:gridSpan w:val="4"/>
              </w:tcPr>
            </w:tcPrChange>
          </w:tcPr>
          <w:p w14:paraId="5845D330" w14:textId="36DF6C01" w:rsidR="004B0C37" w:rsidRPr="007E0B31" w:rsidRDefault="004B0C37" w:rsidP="004B0C37">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8C0657" w:rsidRPr="007E0B31" w14:paraId="00495AD3" w14:textId="77777777" w:rsidTr="00C60095">
        <w:trPr>
          <w:cantSplit/>
          <w:trPrChange w:id="2138" w:author="Stuart McLarnon" w:date="2025-12-10T12:53:00Z" w16du:dateUtc="2025-12-10T12:53:00Z">
            <w:trPr>
              <w:gridBefore w:val="1"/>
              <w:gridAfter w:val="0"/>
              <w:wAfter w:w="255" w:type="dxa"/>
              <w:cantSplit/>
            </w:trPr>
          </w:trPrChange>
        </w:trPr>
        <w:tc>
          <w:tcPr>
            <w:tcW w:w="2884" w:type="dxa"/>
            <w:tcPrChange w:id="2139" w:author="Stuart McLarnon" w:date="2025-12-10T12:53:00Z" w16du:dateUtc="2025-12-10T12:53:00Z">
              <w:tcPr>
                <w:tcW w:w="2884" w:type="dxa"/>
                <w:gridSpan w:val="3"/>
              </w:tcPr>
            </w:tcPrChange>
          </w:tcPr>
          <w:p w14:paraId="37CE2F19" w14:textId="77777777" w:rsidR="004B0C37" w:rsidRPr="007E0B31" w:rsidRDefault="004B0C37" w:rsidP="004B0C37">
            <w:pPr>
              <w:pStyle w:val="Arial11Bold"/>
              <w:rPr>
                <w:rFonts w:cs="Arial"/>
              </w:rPr>
            </w:pPr>
            <w:r w:rsidRPr="007E0B31">
              <w:rPr>
                <w:rFonts w:cs="Arial"/>
              </w:rPr>
              <w:t>Relevant Party</w:t>
            </w:r>
          </w:p>
        </w:tc>
        <w:tc>
          <w:tcPr>
            <w:tcW w:w="6634" w:type="dxa"/>
            <w:tcPrChange w:id="2140" w:author="Stuart McLarnon" w:date="2025-12-10T12:53:00Z" w16du:dateUtc="2025-12-10T12:53:00Z">
              <w:tcPr>
                <w:tcW w:w="6634" w:type="dxa"/>
                <w:gridSpan w:val="4"/>
              </w:tcPr>
            </w:tcPrChange>
          </w:tcPr>
          <w:p w14:paraId="7BF1A4B9" w14:textId="77777777" w:rsidR="004B0C37" w:rsidRPr="007E0B31" w:rsidRDefault="004B0C37" w:rsidP="004B0C37">
            <w:pPr>
              <w:pStyle w:val="TableArial11"/>
              <w:rPr>
                <w:rFonts w:cs="Arial"/>
              </w:rPr>
            </w:pPr>
            <w:r w:rsidRPr="007E0B31">
              <w:rPr>
                <w:rFonts w:cs="Arial"/>
              </w:rPr>
              <w:t>Has the meaning given in GR15.10(a).</w:t>
            </w:r>
          </w:p>
        </w:tc>
      </w:tr>
      <w:tr w:rsidR="008C0657" w:rsidRPr="007E0B31" w14:paraId="0089BD19" w14:textId="77777777" w:rsidTr="00C60095">
        <w:trPr>
          <w:cantSplit/>
          <w:trPrChange w:id="2141" w:author="Stuart McLarnon" w:date="2025-12-10T12:53:00Z" w16du:dateUtc="2025-12-10T12:53:00Z">
            <w:trPr>
              <w:gridBefore w:val="1"/>
              <w:gridAfter w:val="0"/>
              <w:wAfter w:w="255" w:type="dxa"/>
              <w:cantSplit/>
            </w:trPr>
          </w:trPrChange>
        </w:trPr>
        <w:tc>
          <w:tcPr>
            <w:tcW w:w="2884" w:type="dxa"/>
            <w:tcPrChange w:id="2142" w:author="Stuart McLarnon" w:date="2025-12-10T12:53:00Z" w16du:dateUtc="2025-12-10T12:53:00Z">
              <w:tcPr>
                <w:tcW w:w="2884" w:type="dxa"/>
                <w:gridSpan w:val="3"/>
              </w:tcPr>
            </w:tcPrChange>
          </w:tcPr>
          <w:p w14:paraId="192E0FD2" w14:textId="77777777" w:rsidR="004B0C37" w:rsidRPr="007E0B31" w:rsidRDefault="004B0C37" w:rsidP="004B0C37">
            <w:pPr>
              <w:pStyle w:val="Arial11Bold"/>
              <w:rPr>
                <w:rFonts w:cs="Arial"/>
              </w:rPr>
            </w:pPr>
            <w:r w:rsidRPr="007E0B31">
              <w:rPr>
                <w:rFonts w:cs="Arial"/>
              </w:rPr>
              <w:lastRenderedPageBreak/>
              <w:t>Relevant Scottish Transmission Licensee</w:t>
            </w:r>
          </w:p>
        </w:tc>
        <w:tc>
          <w:tcPr>
            <w:tcW w:w="6634" w:type="dxa"/>
            <w:tcPrChange w:id="2143" w:author="Stuart McLarnon" w:date="2025-12-10T12:53:00Z" w16du:dateUtc="2025-12-10T12:53:00Z">
              <w:tcPr>
                <w:tcW w:w="6634" w:type="dxa"/>
                <w:gridSpan w:val="4"/>
              </w:tcPr>
            </w:tcPrChange>
          </w:tcPr>
          <w:p w14:paraId="1721A37D" w14:textId="6B2C7D3B" w:rsidR="004B0C37" w:rsidRPr="007E0B31" w:rsidRDefault="004B0C37" w:rsidP="004B0C3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8C0657" w:rsidRPr="007E0B31" w14:paraId="1E25E753" w14:textId="77777777" w:rsidTr="00C60095">
        <w:trPr>
          <w:cantSplit/>
          <w:trPrChange w:id="2144" w:author="Stuart McLarnon" w:date="2025-12-10T12:53:00Z" w16du:dateUtc="2025-12-10T12:53:00Z">
            <w:trPr>
              <w:gridBefore w:val="1"/>
              <w:gridAfter w:val="0"/>
              <w:wAfter w:w="255" w:type="dxa"/>
              <w:cantSplit/>
            </w:trPr>
          </w:trPrChange>
        </w:trPr>
        <w:tc>
          <w:tcPr>
            <w:tcW w:w="2884" w:type="dxa"/>
            <w:tcPrChange w:id="2145" w:author="Stuart McLarnon" w:date="2025-12-10T12:53:00Z" w16du:dateUtc="2025-12-10T12:53:00Z">
              <w:tcPr>
                <w:tcW w:w="2884" w:type="dxa"/>
                <w:gridSpan w:val="3"/>
              </w:tcPr>
            </w:tcPrChange>
          </w:tcPr>
          <w:p w14:paraId="3F282714" w14:textId="77777777" w:rsidR="004B0C37" w:rsidRPr="007E0B31" w:rsidRDefault="004B0C37" w:rsidP="004B0C37">
            <w:pPr>
              <w:pStyle w:val="Arial11Bold"/>
              <w:rPr>
                <w:rFonts w:cs="Arial"/>
              </w:rPr>
            </w:pPr>
            <w:r w:rsidRPr="007E0B31">
              <w:rPr>
                <w:rFonts w:cs="Arial"/>
              </w:rPr>
              <w:t>Relevant Transmission Licensee</w:t>
            </w:r>
          </w:p>
        </w:tc>
        <w:tc>
          <w:tcPr>
            <w:tcW w:w="6634" w:type="dxa"/>
            <w:tcPrChange w:id="2146" w:author="Stuart McLarnon" w:date="2025-12-10T12:53:00Z" w16du:dateUtc="2025-12-10T12:53:00Z">
              <w:tcPr>
                <w:tcW w:w="6634" w:type="dxa"/>
                <w:gridSpan w:val="4"/>
              </w:tcPr>
            </w:tcPrChange>
          </w:tcPr>
          <w:p w14:paraId="027002BE" w14:textId="200291F1" w:rsidR="004B0C37" w:rsidRPr="007E0B31" w:rsidRDefault="004B0C37" w:rsidP="004B0C37">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8C0657" w:rsidRPr="007E0B31" w14:paraId="2C38A6A1" w14:textId="77777777" w:rsidTr="00C60095">
        <w:trPr>
          <w:cantSplit/>
          <w:trPrChange w:id="2147" w:author="Stuart McLarnon" w:date="2025-12-10T12:53:00Z" w16du:dateUtc="2025-12-10T12:53:00Z">
            <w:trPr>
              <w:gridBefore w:val="1"/>
              <w:gridAfter w:val="0"/>
              <w:wAfter w:w="255" w:type="dxa"/>
              <w:cantSplit/>
            </w:trPr>
          </w:trPrChange>
        </w:trPr>
        <w:tc>
          <w:tcPr>
            <w:tcW w:w="2884" w:type="dxa"/>
            <w:tcPrChange w:id="2148" w:author="Stuart McLarnon" w:date="2025-12-10T12:53:00Z" w16du:dateUtc="2025-12-10T12:53:00Z">
              <w:tcPr>
                <w:tcW w:w="2884" w:type="dxa"/>
                <w:gridSpan w:val="3"/>
              </w:tcPr>
            </w:tcPrChange>
          </w:tcPr>
          <w:p w14:paraId="2F282CC1" w14:textId="77777777" w:rsidR="004B0C37" w:rsidRPr="007E0B31" w:rsidRDefault="004B0C37" w:rsidP="004B0C37">
            <w:pPr>
              <w:pStyle w:val="Arial11Bold"/>
              <w:rPr>
                <w:rFonts w:cs="Arial"/>
              </w:rPr>
            </w:pPr>
            <w:r w:rsidRPr="007E0B31">
              <w:rPr>
                <w:rFonts w:cs="Arial"/>
              </w:rPr>
              <w:t>Relevant Unit</w:t>
            </w:r>
          </w:p>
        </w:tc>
        <w:tc>
          <w:tcPr>
            <w:tcW w:w="6634" w:type="dxa"/>
            <w:tcPrChange w:id="2149" w:author="Stuart McLarnon" w:date="2025-12-10T12:53:00Z" w16du:dateUtc="2025-12-10T12:53:00Z">
              <w:tcPr>
                <w:tcW w:w="6634" w:type="dxa"/>
                <w:gridSpan w:val="4"/>
              </w:tcPr>
            </w:tcPrChange>
          </w:tcPr>
          <w:p w14:paraId="3349AB2D" w14:textId="77777777" w:rsidR="004B0C37" w:rsidRPr="007E0B31" w:rsidRDefault="004B0C37" w:rsidP="004B0C3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8C0657" w:rsidRPr="007E0B31" w14:paraId="661512B9" w14:textId="77777777" w:rsidTr="00C60095">
        <w:trPr>
          <w:cantSplit/>
          <w:trPrChange w:id="2150" w:author="Stuart McLarnon" w:date="2025-12-10T12:53:00Z" w16du:dateUtc="2025-12-10T12:53:00Z">
            <w:trPr>
              <w:gridBefore w:val="1"/>
              <w:gridAfter w:val="0"/>
              <w:wAfter w:w="255" w:type="dxa"/>
              <w:cantSplit/>
            </w:trPr>
          </w:trPrChange>
        </w:trPr>
        <w:tc>
          <w:tcPr>
            <w:tcW w:w="2884" w:type="dxa"/>
            <w:tcPrChange w:id="2151" w:author="Stuart McLarnon" w:date="2025-12-10T12:53:00Z" w16du:dateUtc="2025-12-10T12:53:00Z">
              <w:tcPr>
                <w:tcW w:w="2884" w:type="dxa"/>
                <w:gridSpan w:val="3"/>
              </w:tcPr>
            </w:tcPrChange>
          </w:tcPr>
          <w:p w14:paraId="145D3AB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Change w:id="2152" w:author="Stuart McLarnon" w:date="2025-12-10T12:53:00Z" w16du:dateUtc="2025-12-10T12:53:00Z">
              <w:tcPr>
                <w:tcW w:w="6634" w:type="dxa"/>
                <w:gridSpan w:val="4"/>
              </w:tcPr>
            </w:tcPrChange>
          </w:tcPr>
          <w:p w14:paraId="57A167B9" w14:textId="77777777" w:rsidR="004B0C37" w:rsidRPr="007E0B31" w:rsidRDefault="004B0C37" w:rsidP="004B0C3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8C0657" w:rsidRPr="007E0B31" w14:paraId="0FC4184C" w14:textId="77777777" w:rsidTr="00C60095">
        <w:trPr>
          <w:cantSplit/>
          <w:trPrChange w:id="2153" w:author="Stuart McLarnon" w:date="2025-12-10T12:53:00Z" w16du:dateUtc="2025-12-10T12:53:00Z">
            <w:trPr>
              <w:gridBefore w:val="1"/>
              <w:gridAfter w:val="0"/>
              <w:wAfter w:w="255" w:type="dxa"/>
              <w:cantSplit/>
            </w:trPr>
          </w:trPrChange>
        </w:trPr>
        <w:tc>
          <w:tcPr>
            <w:tcW w:w="2884" w:type="dxa"/>
            <w:tcPrChange w:id="2154" w:author="Stuart McLarnon" w:date="2025-12-10T12:53:00Z" w16du:dateUtc="2025-12-10T12:53:00Z">
              <w:tcPr>
                <w:tcW w:w="2884" w:type="dxa"/>
                <w:gridSpan w:val="3"/>
              </w:tcPr>
            </w:tcPrChange>
          </w:tcPr>
          <w:p w14:paraId="517C4056" w14:textId="77777777" w:rsidR="004B0C37" w:rsidRPr="007E0B31" w:rsidRDefault="004B0C37" w:rsidP="004B0C37">
            <w:pPr>
              <w:pStyle w:val="Arial11Bold"/>
              <w:rPr>
                <w:rFonts w:cs="Arial"/>
              </w:rPr>
            </w:pPr>
            <w:r w:rsidRPr="007E0B31">
              <w:rPr>
                <w:rFonts w:cs="Arial"/>
              </w:rPr>
              <w:t>Remote Transmission Assets</w:t>
            </w:r>
          </w:p>
        </w:tc>
        <w:tc>
          <w:tcPr>
            <w:tcW w:w="6634" w:type="dxa"/>
            <w:tcPrChange w:id="2155" w:author="Stuart McLarnon" w:date="2025-12-10T12:53:00Z" w16du:dateUtc="2025-12-10T12:53:00Z">
              <w:tcPr>
                <w:tcW w:w="6634" w:type="dxa"/>
                <w:gridSpan w:val="4"/>
              </w:tcPr>
            </w:tcPrChange>
          </w:tcPr>
          <w:p w14:paraId="26BD0A1F" w14:textId="402ED181" w:rsidR="004B0C37" w:rsidRPr="007E0B31" w:rsidRDefault="004B0C37" w:rsidP="004B0C3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B0C37" w:rsidRPr="007E0B31" w:rsidRDefault="004B0C37" w:rsidP="004B0C3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8C0657" w:rsidRPr="007E0B31" w14:paraId="4A5E7BA6" w14:textId="77777777" w:rsidTr="00C60095">
        <w:trPr>
          <w:cantSplit/>
          <w:trPrChange w:id="2156" w:author="Stuart McLarnon" w:date="2025-12-10T12:53:00Z" w16du:dateUtc="2025-12-10T12:53:00Z">
            <w:trPr>
              <w:gridBefore w:val="1"/>
              <w:gridAfter w:val="0"/>
              <w:wAfter w:w="255" w:type="dxa"/>
              <w:cantSplit/>
            </w:trPr>
          </w:trPrChange>
        </w:trPr>
        <w:tc>
          <w:tcPr>
            <w:tcW w:w="2884" w:type="dxa"/>
            <w:tcPrChange w:id="2157" w:author="Stuart McLarnon" w:date="2025-12-10T12:53:00Z" w16du:dateUtc="2025-12-10T12:53:00Z">
              <w:tcPr>
                <w:tcW w:w="2884" w:type="dxa"/>
                <w:gridSpan w:val="3"/>
              </w:tcPr>
            </w:tcPrChange>
          </w:tcPr>
          <w:p w14:paraId="57C0BDFF" w14:textId="339174F7" w:rsidR="004B0C37" w:rsidRPr="007E0B31" w:rsidRDefault="004B0C37" w:rsidP="004B0C37">
            <w:pPr>
              <w:pStyle w:val="Arial11Bold"/>
              <w:rPr>
                <w:rFonts w:cs="Arial"/>
              </w:rPr>
            </w:pPr>
            <w:r>
              <w:rPr>
                <w:rFonts w:cs="Arial"/>
              </w:rPr>
              <w:t>Replacement Reserves (RR)</w:t>
            </w:r>
          </w:p>
        </w:tc>
        <w:tc>
          <w:tcPr>
            <w:tcW w:w="6634" w:type="dxa"/>
            <w:tcPrChange w:id="2158" w:author="Stuart McLarnon" w:date="2025-12-10T12:53:00Z" w16du:dateUtc="2025-12-10T12:53:00Z">
              <w:tcPr>
                <w:tcW w:w="6634" w:type="dxa"/>
                <w:gridSpan w:val="4"/>
              </w:tcPr>
            </w:tcPrChange>
          </w:tcPr>
          <w:p w14:paraId="1845D73A" w14:textId="2F61E8A5" w:rsidR="004B0C37" w:rsidRPr="007E0B31" w:rsidRDefault="004B0C37" w:rsidP="004B0C3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8C0657" w:rsidRPr="007E0B31" w14:paraId="3E793E1A" w14:textId="77777777" w:rsidTr="00C60095">
        <w:trPr>
          <w:cantSplit/>
          <w:trPrChange w:id="2159" w:author="Stuart McLarnon" w:date="2025-12-10T12:53:00Z" w16du:dateUtc="2025-12-10T12:53:00Z">
            <w:trPr>
              <w:gridBefore w:val="1"/>
              <w:gridAfter w:val="0"/>
              <w:wAfter w:w="255" w:type="dxa"/>
              <w:cantSplit/>
            </w:trPr>
          </w:trPrChange>
        </w:trPr>
        <w:tc>
          <w:tcPr>
            <w:tcW w:w="2884" w:type="dxa"/>
            <w:tcPrChange w:id="2160" w:author="Stuart McLarnon" w:date="2025-12-10T12:53:00Z" w16du:dateUtc="2025-12-10T12:53:00Z">
              <w:tcPr>
                <w:tcW w:w="2884" w:type="dxa"/>
                <w:gridSpan w:val="3"/>
              </w:tcPr>
            </w:tcPrChange>
          </w:tcPr>
          <w:p w14:paraId="70E4C232" w14:textId="77777777" w:rsidR="004B0C37" w:rsidRPr="007E0B31" w:rsidRDefault="004B0C37" w:rsidP="004B0C37">
            <w:pPr>
              <w:pStyle w:val="Arial11Bold"/>
              <w:rPr>
                <w:rFonts w:cs="Arial"/>
              </w:rPr>
            </w:pPr>
            <w:r w:rsidRPr="007E0B31">
              <w:rPr>
                <w:rFonts w:cs="Arial"/>
              </w:rPr>
              <w:t>Requesting Safety Co-ordinator</w:t>
            </w:r>
          </w:p>
        </w:tc>
        <w:tc>
          <w:tcPr>
            <w:tcW w:w="6634" w:type="dxa"/>
            <w:tcPrChange w:id="2161" w:author="Stuart McLarnon" w:date="2025-12-10T12:53:00Z" w16du:dateUtc="2025-12-10T12:53:00Z">
              <w:tcPr>
                <w:tcW w:w="6634" w:type="dxa"/>
                <w:gridSpan w:val="4"/>
              </w:tcPr>
            </w:tcPrChange>
          </w:tcPr>
          <w:p w14:paraId="12FAE6E9" w14:textId="77777777" w:rsidR="004B0C37" w:rsidRPr="007E0B31" w:rsidRDefault="004B0C37" w:rsidP="004B0C3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8C0657" w:rsidRPr="007E0B31" w14:paraId="221B80DF" w14:textId="77777777" w:rsidTr="00C60095">
        <w:trPr>
          <w:cantSplit/>
          <w:trPrChange w:id="2162" w:author="Stuart McLarnon" w:date="2025-12-10T12:53:00Z" w16du:dateUtc="2025-12-10T12:53:00Z">
            <w:trPr>
              <w:gridBefore w:val="1"/>
              <w:gridAfter w:val="0"/>
              <w:wAfter w:w="255" w:type="dxa"/>
              <w:cantSplit/>
            </w:trPr>
          </w:trPrChange>
        </w:trPr>
        <w:tc>
          <w:tcPr>
            <w:tcW w:w="2884" w:type="dxa"/>
            <w:tcPrChange w:id="2163" w:author="Stuart McLarnon" w:date="2025-12-10T12:53:00Z" w16du:dateUtc="2025-12-10T12:53:00Z">
              <w:tcPr>
                <w:tcW w:w="2884" w:type="dxa"/>
                <w:gridSpan w:val="3"/>
              </w:tcPr>
            </w:tcPrChange>
          </w:tcPr>
          <w:p w14:paraId="4C5053E5" w14:textId="77777777" w:rsidR="004B0C37" w:rsidRPr="007E0B31" w:rsidRDefault="004B0C37" w:rsidP="004B0C37">
            <w:pPr>
              <w:pStyle w:val="Arial11Bold"/>
              <w:rPr>
                <w:rFonts w:cs="Arial"/>
              </w:rPr>
            </w:pPr>
            <w:r w:rsidRPr="007E0B31">
              <w:rPr>
                <w:rFonts w:cs="Arial"/>
              </w:rPr>
              <w:t>Responsible Engineer/ Operator</w:t>
            </w:r>
          </w:p>
        </w:tc>
        <w:tc>
          <w:tcPr>
            <w:tcW w:w="6634" w:type="dxa"/>
            <w:tcPrChange w:id="2164" w:author="Stuart McLarnon" w:date="2025-12-10T12:53:00Z" w16du:dateUtc="2025-12-10T12:53:00Z">
              <w:tcPr>
                <w:tcW w:w="6634" w:type="dxa"/>
                <w:gridSpan w:val="4"/>
              </w:tcPr>
            </w:tcPrChange>
          </w:tcPr>
          <w:p w14:paraId="40AF59F9" w14:textId="77777777" w:rsidR="004B0C37" w:rsidRPr="007E0B31" w:rsidRDefault="004B0C37" w:rsidP="004B0C3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8C0657" w:rsidRPr="007E0B31" w14:paraId="43B07A92" w14:textId="77777777" w:rsidTr="00C60095">
        <w:trPr>
          <w:cantSplit/>
          <w:trPrChange w:id="2165" w:author="Stuart McLarnon" w:date="2025-12-10T12:53:00Z" w16du:dateUtc="2025-12-10T12:53:00Z">
            <w:trPr>
              <w:gridBefore w:val="1"/>
              <w:gridAfter w:val="0"/>
              <w:wAfter w:w="255" w:type="dxa"/>
              <w:cantSplit/>
            </w:trPr>
          </w:trPrChange>
        </w:trPr>
        <w:tc>
          <w:tcPr>
            <w:tcW w:w="2884" w:type="dxa"/>
            <w:tcPrChange w:id="2166" w:author="Stuart McLarnon" w:date="2025-12-10T12:53:00Z" w16du:dateUtc="2025-12-10T12:53:00Z">
              <w:tcPr>
                <w:tcW w:w="2884" w:type="dxa"/>
                <w:gridSpan w:val="3"/>
              </w:tcPr>
            </w:tcPrChange>
          </w:tcPr>
          <w:p w14:paraId="142BB592" w14:textId="77777777" w:rsidR="004B0C37" w:rsidRPr="007E0B31" w:rsidRDefault="004B0C37" w:rsidP="004B0C37">
            <w:pPr>
              <w:pStyle w:val="Arial11Bold"/>
              <w:rPr>
                <w:rFonts w:cs="Arial"/>
              </w:rPr>
            </w:pPr>
            <w:r w:rsidRPr="007E0B31">
              <w:rPr>
                <w:rFonts w:cs="Arial"/>
              </w:rPr>
              <w:t>Responsible Manager</w:t>
            </w:r>
          </w:p>
        </w:tc>
        <w:tc>
          <w:tcPr>
            <w:tcW w:w="6634" w:type="dxa"/>
            <w:tcPrChange w:id="2167" w:author="Stuart McLarnon" w:date="2025-12-10T12:53:00Z" w16du:dateUtc="2025-12-10T12:53:00Z">
              <w:tcPr>
                <w:tcW w:w="6634" w:type="dxa"/>
                <w:gridSpan w:val="4"/>
              </w:tcPr>
            </w:tcPrChange>
          </w:tcPr>
          <w:p w14:paraId="3D10AC58" w14:textId="010E800C" w:rsidR="004B0C37" w:rsidRPr="007E0B31" w:rsidRDefault="004B0C37" w:rsidP="004B0C3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8C0657" w:rsidRPr="007E0B31" w14:paraId="6833C556" w14:textId="77777777" w:rsidTr="00C60095">
        <w:trPr>
          <w:cantSplit/>
          <w:trPrChange w:id="2168" w:author="Stuart McLarnon" w:date="2025-12-10T12:53:00Z" w16du:dateUtc="2025-12-10T12:53:00Z">
            <w:trPr>
              <w:gridBefore w:val="1"/>
              <w:gridAfter w:val="0"/>
              <w:wAfter w:w="255" w:type="dxa"/>
              <w:cantSplit/>
            </w:trPr>
          </w:trPrChange>
        </w:trPr>
        <w:tc>
          <w:tcPr>
            <w:tcW w:w="2884" w:type="dxa"/>
            <w:tcPrChange w:id="2169" w:author="Stuart McLarnon" w:date="2025-12-10T12:53:00Z" w16du:dateUtc="2025-12-10T12:53:00Z">
              <w:tcPr>
                <w:tcW w:w="2884" w:type="dxa"/>
                <w:gridSpan w:val="3"/>
              </w:tcPr>
            </w:tcPrChange>
          </w:tcPr>
          <w:p w14:paraId="78C5A95A" w14:textId="03432A01" w:rsidR="004B0C37" w:rsidRPr="007E0B31" w:rsidRDefault="004B0C37" w:rsidP="004B0C37">
            <w:pPr>
              <w:pStyle w:val="Arial11Bold"/>
              <w:rPr>
                <w:rFonts w:cs="Arial"/>
              </w:rPr>
            </w:pPr>
            <w:r>
              <w:rPr>
                <w:rFonts w:cs="Arial"/>
              </w:rPr>
              <w:t>Restoration Contractor</w:t>
            </w:r>
          </w:p>
        </w:tc>
        <w:tc>
          <w:tcPr>
            <w:tcW w:w="6634" w:type="dxa"/>
            <w:tcPrChange w:id="2170" w:author="Stuart McLarnon" w:date="2025-12-10T12:53:00Z" w16du:dateUtc="2025-12-10T12:53:00Z">
              <w:tcPr>
                <w:tcW w:w="6634" w:type="dxa"/>
                <w:gridSpan w:val="4"/>
              </w:tcPr>
            </w:tcPrChange>
          </w:tcPr>
          <w:p w14:paraId="51FEE20C" w14:textId="73B0FBED" w:rsidR="004B0C37" w:rsidRPr="007E0B31" w:rsidRDefault="004B0C37" w:rsidP="004B0C3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8C0657" w:rsidRPr="007E0B31" w14:paraId="06F23606" w14:textId="77777777" w:rsidTr="00C60095">
        <w:trPr>
          <w:cantSplit/>
          <w:trPrChange w:id="2171" w:author="Stuart McLarnon" w:date="2025-12-10T12:53:00Z" w16du:dateUtc="2025-12-10T12:53:00Z">
            <w:trPr>
              <w:gridBefore w:val="1"/>
              <w:gridAfter w:val="0"/>
              <w:wAfter w:w="255" w:type="dxa"/>
              <w:cantSplit/>
            </w:trPr>
          </w:trPrChange>
        </w:trPr>
        <w:tc>
          <w:tcPr>
            <w:tcW w:w="2884" w:type="dxa"/>
            <w:tcPrChange w:id="2172" w:author="Stuart McLarnon" w:date="2025-12-10T12:53:00Z" w16du:dateUtc="2025-12-10T12:53:00Z">
              <w:tcPr>
                <w:tcW w:w="2884" w:type="dxa"/>
                <w:gridSpan w:val="3"/>
              </w:tcPr>
            </w:tcPrChange>
          </w:tcPr>
          <w:p w14:paraId="40195733" w14:textId="7E5F900B" w:rsidR="004B0C37" w:rsidRPr="007E0B31" w:rsidRDefault="004B0C37" w:rsidP="004B0C37">
            <w:pPr>
              <w:pStyle w:val="Arial11Bold"/>
              <w:rPr>
                <w:rFonts w:cs="Arial"/>
              </w:rPr>
            </w:pPr>
            <w:r>
              <w:rPr>
                <w:rFonts w:cs="Arial"/>
              </w:rPr>
              <w:t>Restoration Plan</w:t>
            </w:r>
          </w:p>
        </w:tc>
        <w:tc>
          <w:tcPr>
            <w:tcW w:w="6634" w:type="dxa"/>
            <w:tcPrChange w:id="2173" w:author="Stuart McLarnon" w:date="2025-12-10T12:53:00Z" w16du:dateUtc="2025-12-10T12:53:00Z">
              <w:tcPr>
                <w:tcW w:w="6634" w:type="dxa"/>
                <w:gridSpan w:val="4"/>
              </w:tcPr>
            </w:tcPrChange>
          </w:tcPr>
          <w:p w14:paraId="27330630" w14:textId="2932C2DD" w:rsidR="004B0C37" w:rsidRPr="007E0B31" w:rsidRDefault="004B0C37" w:rsidP="004B0C3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8C0657" w:rsidRPr="007E0B31" w14:paraId="359C52EC" w14:textId="77777777" w:rsidTr="00C60095">
        <w:trPr>
          <w:cantSplit/>
          <w:trPrChange w:id="2174" w:author="Stuart McLarnon" w:date="2025-12-10T12:53:00Z" w16du:dateUtc="2025-12-10T12:53:00Z">
            <w:trPr>
              <w:gridBefore w:val="1"/>
              <w:gridAfter w:val="0"/>
              <w:wAfter w:w="255" w:type="dxa"/>
              <w:cantSplit/>
            </w:trPr>
          </w:trPrChange>
        </w:trPr>
        <w:tc>
          <w:tcPr>
            <w:tcW w:w="2884" w:type="dxa"/>
            <w:tcPrChange w:id="2175" w:author="Stuart McLarnon" w:date="2025-12-10T12:53:00Z" w16du:dateUtc="2025-12-10T12:53:00Z">
              <w:tcPr>
                <w:tcW w:w="2884" w:type="dxa"/>
                <w:gridSpan w:val="3"/>
              </w:tcPr>
            </w:tcPrChange>
          </w:tcPr>
          <w:p w14:paraId="600D70C7" w14:textId="2CA36F4C" w:rsidR="004B0C37" w:rsidRPr="007E0B31" w:rsidRDefault="004B0C37" w:rsidP="004B0C37">
            <w:pPr>
              <w:pStyle w:val="Arial11Bold"/>
              <w:rPr>
                <w:rFonts w:cs="Arial"/>
              </w:rPr>
            </w:pPr>
            <w:r w:rsidRPr="00C95F94">
              <w:rPr>
                <w:rFonts w:cs="Arial"/>
              </w:rPr>
              <w:t>Restoration Service Provider</w:t>
            </w:r>
          </w:p>
        </w:tc>
        <w:tc>
          <w:tcPr>
            <w:tcW w:w="6634" w:type="dxa"/>
            <w:tcPrChange w:id="2176" w:author="Stuart McLarnon" w:date="2025-12-10T12:53:00Z" w16du:dateUtc="2025-12-10T12:53:00Z">
              <w:tcPr>
                <w:tcW w:w="6634" w:type="dxa"/>
                <w:gridSpan w:val="4"/>
              </w:tcPr>
            </w:tcPrChange>
          </w:tcPr>
          <w:p w14:paraId="7EAC5DED" w14:textId="41096B5E" w:rsidR="004B0C37" w:rsidRPr="00A87826" w:rsidRDefault="004B0C37" w:rsidP="004B0C3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8C0657" w:rsidRPr="007E0B31" w14:paraId="7A57EE5C" w14:textId="77777777" w:rsidTr="00C60095">
        <w:trPr>
          <w:cantSplit/>
          <w:trPrChange w:id="2177" w:author="Stuart McLarnon" w:date="2025-12-10T12:53:00Z" w16du:dateUtc="2025-12-10T12:53:00Z">
            <w:trPr>
              <w:gridBefore w:val="1"/>
              <w:gridAfter w:val="0"/>
              <w:wAfter w:w="255" w:type="dxa"/>
              <w:cantSplit/>
            </w:trPr>
          </w:trPrChange>
        </w:trPr>
        <w:tc>
          <w:tcPr>
            <w:tcW w:w="2884" w:type="dxa"/>
            <w:tcPrChange w:id="2178" w:author="Stuart McLarnon" w:date="2025-12-10T12:53:00Z" w16du:dateUtc="2025-12-10T12:53:00Z">
              <w:tcPr>
                <w:tcW w:w="2884" w:type="dxa"/>
                <w:gridSpan w:val="3"/>
              </w:tcPr>
            </w:tcPrChange>
          </w:tcPr>
          <w:p w14:paraId="31F5E0E2" w14:textId="0C4C577D" w:rsidR="004B0C37" w:rsidRPr="007E0B31" w:rsidRDefault="004B0C37" w:rsidP="004B0C37">
            <w:pPr>
              <w:pStyle w:val="Arial11Bold"/>
              <w:rPr>
                <w:rFonts w:cs="Arial"/>
              </w:rPr>
            </w:pPr>
            <w:r w:rsidRPr="00C23BCB">
              <w:rPr>
                <w:rFonts w:cs="Arial"/>
              </w:rPr>
              <w:t>Restoration Service</w:t>
            </w:r>
            <w:r>
              <w:rPr>
                <w:rFonts w:cs="Arial"/>
              </w:rPr>
              <w:t xml:space="preserve"> Test</w:t>
            </w:r>
          </w:p>
        </w:tc>
        <w:tc>
          <w:tcPr>
            <w:tcW w:w="6634" w:type="dxa"/>
            <w:tcPrChange w:id="2179" w:author="Stuart McLarnon" w:date="2025-12-10T12:53:00Z" w16du:dateUtc="2025-12-10T12:53:00Z">
              <w:tcPr>
                <w:tcW w:w="6634" w:type="dxa"/>
                <w:gridSpan w:val="4"/>
              </w:tcPr>
            </w:tcPrChange>
          </w:tcPr>
          <w:p w14:paraId="40C10BCD" w14:textId="78CE767E" w:rsidR="004B0C37" w:rsidRPr="007E0B31" w:rsidRDefault="004B0C37" w:rsidP="004B0C3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8C0657" w:rsidRPr="007E0B31" w14:paraId="200F923B" w14:textId="77777777" w:rsidTr="00C60095">
        <w:trPr>
          <w:cantSplit/>
          <w:trPrChange w:id="2180" w:author="Stuart McLarnon" w:date="2025-12-10T12:53:00Z" w16du:dateUtc="2025-12-10T12:53:00Z">
            <w:trPr>
              <w:gridBefore w:val="1"/>
              <w:gridAfter w:val="0"/>
              <w:wAfter w:w="255" w:type="dxa"/>
              <w:cantSplit/>
            </w:trPr>
          </w:trPrChange>
        </w:trPr>
        <w:tc>
          <w:tcPr>
            <w:tcW w:w="2884" w:type="dxa"/>
            <w:tcPrChange w:id="2181" w:author="Stuart McLarnon" w:date="2025-12-10T12:53:00Z" w16du:dateUtc="2025-12-10T12:53:00Z">
              <w:tcPr>
                <w:tcW w:w="2884" w:type="dxa"/>
                <w:gridSpan w:val="3"/>
              </w:tcPr>
            </w:tcPrChange>
          </w:tcPr>
          <w:p w14:paraId="645AFB45" w14:textId="77777777" w:rsidR="004B0C37" w:rsidRPr="007E0B31" w:rsidRDefault="004B0C37" w:rsidP="004B0C37">
            <w:pPr>
              <w:pStyle w:val="Arial11Bold"/>
              <w:rPr>
                <w:rFonts w:cs="Arial"/>
              </w:rPr>
            </w:pPr>
            <w:r w:rsidRPr="008B64D0">
              <w:rPr>
                <w:rFonts w:cs="Arial"/>
              </w:rPr>
              <w:lastRenderedPageBreak/>
              <w:t>Re-synchronisation</w:t>
            </w:r>
          </w:p>
        </w:tc>
        <w:tc>
          <w:tcPr>
            <w:tcW w:w="6634" w:type="dxa"/>
            <w:tcPrChange w:id="2182" w:author="Stuart McLarnon" w:date="2025-12-10T12:53:00Z" w16du:dateUtc="2025-12-10T12:53:00Z">
              <w:tcPr>
                <w:tcW w:w="6634" w:type="dxa"/>
                <w:gridSpan w:val="4"/>
              </w:tcPr>
            </w:tcPrChange>
          </w:tcPr>
          <w:p w14:paraId="116663CE" w14:textId="77777777" w:rsidR="004B0C37" w:rsidRPr="007E0B31" w:rsidRDefault="004B0C37" w:rsidP="004B0C3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8C0657" w:rsidRPr="007E0B31" w14:paraId="5C8B475C" w14:textId="77777777" w:rsidTr="00C60095">
        <w:trPr>
          <w:cantSplit/>
          <w:trPrChange w:id="2183" w:author="Stuart McLarnon" w:date="2025-12-10T12:53:00Z" w16du:dateUtc="2025-12-10T12:53:00Z">
            <w:trPr>
              <w:gridBefore w:val="1"/>
              <w:gridAfter w:val="0"/>
              <w:wAfter w:w="255" w:type="dxa"/>
              <w:cantSplit/>
            </w:trPr>
          </w:trPrChange>
        </w:trPr>
        <w:tc>
          <w:tcPr>
            <w:tcW w:w="2884" w:type="dxa"/>
            <w:tcPrChange w:id="2184" w:author="Stuart McLarnon" w:date="2025-12-10T12:53:00Z" w16du:dateUtc="2025-12-10T12:53:00Z">
              <w:tcPr>
                <w:tcW w:w="2884" w:type="dxa"/>
                <w:gridSpan w:val="3"/>
              </w:tcPr>
            </w:tcPrChange>
          </w:tcPr>
          <w:p w14:paraId="7A0A7098" w14:textId="399722FF" w:rsidR="004B0C37" w:rsidRPr="00A24C6C" w:rsidRDefault="004B0C37" w:rsidP="004B0C37">
            <w:pPr>
              <w:pStyle w:val="Arial11Bold"/>
              <w:rPr>
                <w:rFonts w:cs="Arial"/>
              </w:rPr>
            </w:pPr>
          </w:p>
        </w:tc>
        <w:tc>
          <w:tcPr>
            <w:tcW w:w="6634" w:type="dxa"/>
            <w:tcPrChange w:id="2185" w:author="Stuart McLarnon" w:date="2025-12-10T12:53:00Z" w16du:dateUtc="2025-12-10T12:53:00Z">
              <w:tcPr>
                <w:tcW w:w="6634" w:type="dxa"/>
                <w:gridSpan w:val="4"/>
              </w:tcPr>
            </w:tcPrChange>
          </w:tcPr>
          <w:p w14:paraId="7D8E70D3" w14:textId="762661DB" w:rsidR="004B0C37" w:rsidRPr="00A24C6C" w:rsidRDefault="004B0C37" w:rsidP="004B0C37">
            <w:pPr>
              <w:pStyle w:val="TableArial11"/>
              <w:rPr>
                <w:rFonts w:cs="Arial"/>
              </w:rPr>
            </w:pPr>
          </w:p>
        </w:tc>
      </w:tr>
      <w:tr w:rsidR="008C0657" w:rsidRPr="007E0B31" w14:paraId="6CA184A0" w14:textId="77777777" w:rsidTr="00C60095">
        <w:trPr>
          <w:cantSplit/>
          <w:trPrChange w:id="2186" w:author="Stuart McLarnon" w:date="2025-12-10T12:53:00Z" w16du:dateUtc="2025-12-10T12:53:00Z">
            <w:trPr>
              <w:gridBefore w:val="1"/>
              <w:gridAfter w:val="0"/>
              <w:wAfter w:w="255" w:type="dxa"/>
              <w:cantSplit/>
            </w:trPr>
          </w:trPrChange>
        </w:trPr>
        <w:tc>
          <w:tcPr>
            <w:tcW w:w="2884" w:type="dxa"/>
            <w:tcPrChange w:id="2187" w:author="Stuart McLarnon" w:date="2025-12-10T12:53:00Z" w16du:dateUtc="2025-12-10T12:53:00Z">
              <w:tcPr>
                <w:tcW w:w="2884" w:type="dxa"/>
                <w:gridSpan w:val="3"/>
              </w:tcPr>
            </w:tcPrChange>
          </w:tcPr>
          <w:p w14:paraId="0F616CE0" w14:textId="68331982" w:rsidR="004B0C37" w:rsidRPr="007E0B31" w:rsidRDefault="004B0C37" w:rsidP="004B0C37">
            <w:pPr>
              <w:pStyle w:val="Arial11Bold"/>
              <w:rPr>
                <w:rFonts w:cs="Arial"/>
              </w:rPr>
            </w:pPr>
            <w:r>
              <w:rPr>
                <w:rFonts w:cs="Arial"/>
              </w:rPr>
              <w:t>RR Acceptance</w:t>
            </w:r>
          </w:p>
        </w:tc>
        <w:tc>
          <w:tcPr>
            <w:tcW w:w="6634" w:type="dxa"/>
            <w:tcPrChange w:id="2188" w:author="Stuart McLarnon" w:date="2025-12-10T12:53:00Z" w16du:dateUtc="2025-12-10T12:53:00Z">
              <w:tcPr>
                <w:tcW w:w="6634" w:type="dxa"/>
                <w:gridSpan w:val="4"/>
              </w:tcPr>
            </w:tcPrChange>
          </w:tcPr>
          <w:p w14:paraId="279A7C5B" w14:textId="3CF00C6B" w:rsidR="004B0C37" w:rsidRPr="007E0B31" w:rsidRDefault="004B0C37" w:rsidP="004B0C37">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8C0657" w:rsidRPr="007E0B31" w14:paraId="375C4E00" w14:textId="77777777" w:rsidTr="00C60095">
        <w:trPr>
          <w:cantSplit/>
          <w:trPrChange w:id="2189" w:author="Stuart McLarnon" w:date="2025-12-10T12:53:00Z" w16du:dateUtc="2025-12-10T12:53:00Z">
            <w:trPr>
              <w:gridBefore w:val="1"/>
              <w:gridAfter w:val="0"/>
              <w:wAfter w:w="255" w:type="dxa"/>
              <w:cantSplit/>
            </w:trPr>
          </w:trPrChange>
        </w:trPr>
        <w:tc>
          <w:tcPr>
            <w:tcW w:w="2884" w:type="dxa"/>
            <w:tcPrChange w:id="2190" w:author="Stuart McLarnon" w:date="2025-12-10T12:53:00Z" w16du:dateUtc="2025-12-10T12:53:00Z">
              <w:tcPr>
                <w:tcW w:w="2884" w:type="dxa"/>
                <w:gridSpan w:val="3"/>
              </w:tcPr>
            </w:tcPrChange>
          </w:tcPr>
          <w:p w14:paraId="1EAC68C5" w14:textId="2FCFB406" w:rsidR="004B0C37" w:rsidRDefault="004B0C37" w:rsidP="004B0C37">
            <w:pPr>
              <w:pStyle w:val="Arial11Bold"/>
              <w:rPr>
                <w:rFonts w:cs="Arial"/>
              </w:rPr>
            </w:pPr>
            <w:r>
              <w:rPr>
                <w:rFonts w:cs="Arial"/>
              </w:rPr>
              <w:t>Restricted</w:t>
            </w:r>
          </w:p>
        </w:tc>
        <w:tc>
          <w:tcPr>
            <w:tcW w:w="6634" w:type="dxa"/>
            <w:tcPrChange w:id="2191" w:author="Stuart McLarnon" w:date="2025-12-10T12:53:00Z" w16du:dateUtc="2025-12-10T12:53:00Z">
              <w:tcPr>
                <w:tcW w:w="6634" w:type="dxa"/>
                <w:gridSpan w:val="4"/>
              </w:tcPr>
            </w:tcPrChange>
          </w:tcPr>
          <w:p w14:paraId="573C1772" w14:textId="01CB4CF7" w:rsidR="004B0C37" w:rsidRPr="008D5BEE" w:rsidRDefault="004B0C37" w:rsidP="004B0C37">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8C0657" w:rsidRPr="007E0B31" w14:paraId="43440108" w14:textId="77777777" w:rsidTr="00C60095">
        <w:trPr>
          <w:cantSplit/>
          <w:trPrChange w:id="2192" w:author="Stuart McLarnon" w:date="2025-12-10T12:53:00Z" w16du:dateUtc="2025-12-10T12:53:00Z">
            <w:trPr>
              <w:gridBefore w:val="1"/>
              <w:gridAfter w:val="0"/>
              <w:wAfter w:w="255" w:type="dxa"/>
              <w:cantSplit/>
            </w:trPr>
          </w:trPrChange>
        </w:trPr>
        <w:tc>
          <w:tcPr>
            <w:tcW w:w="2884" w:type="dxa"/>
            <w:tcPrChange w:id="2193" w:author="Stuart McLarnon" w:date="2025-12-10T12:53:00Z" w16du:dateUtc="2025-12-10T12:53:00Z">
              <w:tcPr>
                <w:tcW w:w="2884" w:type="dxa"/>
                <w:gridSpan w:val="3"/>
              </w:tcPr>
            </w:tcPrChange>
          </w:tcPr>
          <w:p w14:paraId="2D0B4C2D" w14:textId="026534D0" w:rsidR="004B0C37" w:rsidRPr="000B7208" w:rsidRDefault="004B0C37" w:rsidP="004B0C37">
            <w:pPr>
              <w:pStyle w:val="Arial11Bold"/>
              <w:rPr>
                <w:rFonts w:cs="Arial"/>
              </w:rPr>
            </w:pPr>
            <w:r w:rsidRPr="002510FF">
              <w:rPr>
                <w:rFonts w:cs="Arial"/>
                <w:bCs/>
              </w:rPr>
              <w:t>ROCOF</w:t>
            </w:r>
          </w:p>
        </w:tc>
        <w:tc>
          <w:tcPr>
            <w:tcW w:w="6634" w:type="dxa"/>
            <w:tcPrChange w:id="2194" w:author="Stuart McLarnon" w:date="2025-12-10T12:53:00Z" w16du:dateUtc="2025-12-10T12:53:00Z">
              <w:tcPr>
                <w:tcW w:w="6634" w:type="dxa"/>
                <w:gridSpan w:val="4"/>
              </w:tcPr>
            </w:tcPrChange>
          </w:tcPr>
          <w:p w14:paraId="257637B6" w14:textId="7FA7C548" w:rsidR="004B0C37" w:rsidRPr="000B7208" w:rsidRDefault="004B0C37" w:rsidP="004B0C37">
            <w:pPr>
              <w:pStyle w:val="TableArial11"/>
              <w:rPr>
                <w:rFonts w:cs="Arial"/>
                <w:b/>
              </w:rPr>
            </w:pPr>
            <w:r w:rsidRPr="002510FF">
              <w:rPr>
                <w:rFonts w:cs="Arial"/>
                <w:b/>
              </w:rPr>
              <w:t>Rate of Change of Frequency</w:t>
            </w:r>
          </w:p>
        </w:tc>
      </w:tr>
      <w:tr w:rsidR="008C0657" w:rsidRPr="007E0B31" w14:paraId="724EBAD0" w14:textId="77777777" w:rsidTr="00C60095">
        <w:trPr>
          <w:cantSplit/>
          <w:trPrChange w:id="2195" w:author="Stuart McLarnon" w:date="2025-12-10T12:53:00Z" w16du:dateUtc="2025-12-10T12:53:00Z">
            <w:trPr>
              <w:gridBefore w:val="1"/>
              <w:gridAfter w:val="0"/>
              <w:wAfter w:w="255" w:type="dxa"/>
              <w:cantSplit/>
            </w:trPr>
          </w:trPrChange>
        </w:trPr>
        <w:tc>
          <w:tcPr>
            <w:tcW w:w="2884" w:type="dxa"/>
            <w:tcPrChange w:id="2196" w:author="Stuart McLarnon" w:date="2025-12-10T12:53:00Z" w16du:dateUtc="2025-12-10T12:53:00Z">
              <w:tcPr>
                <w:tcW w:w="2884" w:type="dxa"/>
                <w:gridSpan w:val="3"/>
              </w:tcPr>
            </w:tcPrChange>
          </w:tcPr>
          <w:p w14:paraId="389CD79A" w14:textId="38EDBFB4" w:rsidR="004B0C37" w:rsidRDefault="004B0C37" w:rsidP="004B0C37">
            <w:pPr>
              <w:pStyle w:val="Arial11Bold"/>
              <w:rPr>
                <w:rFonts w:cs="Arial"/>
              </w:rPr>
            </w:pPr>
            <w:r>
              <w:rPr>
                <w:rFonts w:cs="Arial"/>
              </w:rPr>
              <w:t>RR Instruction</w:t>
            </w:r>
          </w:p>
        </w:tc>
        <w:tc>
          <w:tcPr>
            <w:tcW w:w="6634" w:type="dxa"/>
            <w:tcPrChange w:id="2197" w:author="Stuart McLarnon" w:date="2025-12-10T12:53:00Z" w16du:dateUtc="2025-12-10T12:53:00Z">
              <w:tcPr>
                <w:tcW w:w="6634" w:type="dxa"/>
                <w:gridSpan w:val="4"/>
              </w:tcPr>
            </w:tcPrChange>
          </w:tcPr>
          <w:p w14:paraId="74080257" w14:textId="66AE87CD" w:rsidR="004B0C37" w:rsidRPr="008D5BEE" w:rsidRDefault="004B0C37" w:rsidP="004B0C37">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8C0657" w:rsidRPr="007E0B31" w14:paraId="0F2AB24C" w14:textId="77777777" w:rsidTr="00C60095">
        <w:trPr>
          <w:cantSplit/>
          <w:trPrChange w:id="2198" w:author="Stuart McLarnon" w:date="2025-12-10T12:53:00Z" w16du:dateUtc="2025-12-10T12:53:00Z">
            <w:trPr>
              <w:gridBefore w:val="1"/>
              <w:gridAfter w:val="0"/>
              <w:wAfter w:w="255" w:type="dxa"/>
              <w:cantSplit/>
            </w:trPr>
          </w:trPrChange>
        </w:trPr>
        <w:tc>
          <w:tcPr>
            <w:tcW w:w="2884" w:type="dxa"/>
            <w:tcPrChange w:id="2199" w:author="Stuart McLarnon" w:date="2025-12-10T12:53:00Z" w16du:dateUtc="2025-12-10T12:53:00Z">
              <w:tcPr>
                <w:tcW w:w="2884" w:type="dxa"/>
                <w:gridSpan w:val="3"/>
              </w:tcPr>
            </w:tcPrChange>
          </w:tcPr>
          <w:p w14:paraId="1069A459" w14:textId="77777777" w:rsidR="004B0C37" w:rsidRPr="007E0B31" w:rsidRDefault="004B0C37" w:rsidP="004B0C37">
            <w:pPr>
              <w:pStyle w:val="Arial11Bold"/>
              <w:rPr>
                <w:rFonts w:cs="Arial"/>
              </w:rPr>
            </w:pPr>
            <w:r w:rsidRPr="007E0B31">
              <w:rPr>
                <w:rFonts w:cs="Arial"/>
              </w:rPr>
              <w:t>Safety Co-ordinator</w:t>
            </w:r>
          </w:p>
        </w:tc>
        <w:tc>
          <w:tcPr>
            <w:tcW w:w="6634" w:type="dxa"/>
            <w:tcPrChange w:id="2200" w:author="Stuart McLarnon" w:date="2025-12-10T12:53:00Z" w16du:dateUtc="2025-12-10T12:53:00Z">
              <w:tcPr>
                <w:tcW w:w="6634" w:type="dxa"/>
                <w:gridSpan w:val="4"/>
              </w:tcPr>
            </w:tcPrChange>
          </w:tcPr>
          <w:p w14:paraId="3FD2A5AD" w14:textId="77777777" w:rsidR="004B0C37" w:rsidRPr="007E0B31" w:rsidRDefault="004B0C37" w:rsidP="004B0C3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8C0657" w:rsidRPr="007E0B31" w14:paraId="3A1DC384" w14:textId="77777777" w:rsidTr="00C60095">
        <w:trPr>
          <w:cantSplit/>
          <w:trPrChange w:id="2201" w:author="Stuart McLarnon" w:date="2025-12-10T12:53:00Z" w16du:dateUtc="2025-12-10T12:53:00Z">
            <w:trPr>
              <w:gridBefore w:val="1"/>
              <w:gridAfter w:val="0"/>
              <w:wAfter w:w="255" w:type="dxa"/>
              <w:cantSplit/>
            </w:trPr>
          </w:trPrChange>
        </w:trPr>
        <w:tc>
          <w:tcPr>
            <w:tcW w:w="2884" w:type="dxa"/>
            <w:tcPrChange w:id="2202" w:author="Stuart McLarnon" w:date="2025-12-10T12:53:00Z" w16du:dateUtc="2025-12-10T12:53:00Z">
              <w:tcPr>
                <w:tcW w:w="2884" w:type="dxa"/>
                <w:gridSpan w:val="3"/>
              </w:tcPr>
            </w:tcPrChange>
          </w:tcPr>
          <w:p w14:paraId="7406B5EB" w14:textId="77777777" w:rsidR="004B0C37" w:rsidRPr="007E0B31" w:rsidRDefault="004B0C37" w:rsidP="004B0C37">
            <w:pPr>
              <w:pStyle w:val="Arial11Bold"/>
              <w:rPr>
                <w:rFonts w:cs="Arial"/>
              </w:rPr>
            </w:pPr>
            <w:r w:rsidRPr="007E0B31">
              <w:rPr>
                <w:rFonts w:cs="Arial"/>
              </w:rPr>
              <w:t>Safety From The System</w:t>
            </w:r>
          </w:p>
        </w:tc>
        <w:tc>
          <w:tcPr>
            <w:tcW w:w="6634" w:type="dxa"/>
            <w:tcPrChange w:id="2203" w:author="Stuart McLarnon" w:date="2025-12-10T12:53:00Z" w16du:dateUtc="2025-12-10T12:53:00Z">
              <w:tcPr>
                <w:tcW w:w="6634" w:type="dxa"/>
                <w:gridSpan w:val="4"/>
              </w:tcPr>
            </w:tcPrChange>
          </w:tcPr>
          <w:p w14:paraId="407DEDEF" w14:textId="77777777" w:rsidR="004B0C37" w:rsidRPr="007E0B31" w:rsidRDefault="004B0C37" w:rsidP="004B0C3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8C0657" w:rsidRPr="007E0B31" w14:paraId="70243D83" w14:textId="77777777" w:rsidTr="00C60095">
        <w:trPr>
          <w:cantSplit/>
          <w:trPrChange w:id="2204" w:author="Stuart McLarnon" w:date="2025-12-10T12:53:00Z" w16du:dateUtc="2025-12-10T12:53:00Z">
            <w:trPr>
              <w:gridBefore w:val="1"/>
              <w:gridAfter w:val="0"/>
              <w:wAfter w:w="255" w:type="dxa"/>
              <w:cantSplit/>
            </w:trPr>
          </w:trPrChange>
        </w:trPr>
        <w:tc>
          <w:tcPr>
            <w:tcW w:w="2884" w:type="dxa"/>
            <w:tcPrChange w:id="2205" w:author="Stuart McLarnon" w:date="2025-12-10T12:53:00Z" w16du:dateUtc="2025-12-10T12:53:00Z">
              <w:tcPr>
                <w:tcW w:w="2884" w:type="dxa"/>
                <w:gridSpan w:val="3"/>
              </w:tcPr>
            </w:tcPrChange>
          </w:tcPr>
          <w:p w14:paraId="22E262B1" w14:textId="77777777" w:rsidR="004B0C37" w:rsidRPr="007E0B31" w:rsidRDefault="004B0C37" w:rsidP="004B0C37">
            <w:pPr>
              <w:pStyle w:val="Arial11Bold"/>
              <w:rPr>
                <w:rFonts w:cs="Arial"/>
              </w:rPr>
            </w:pPr>
            <w:r w:rsidRPr="007E0B31">
              <w:rPr>
                <w:rFonts w:cs="Arial"/>
              </w:rPr>
              <w:t xml:space="preserve">Safety Key </w:t>
            </w:r>
          </w:p>
        </w:tc>
        <w:tc>
          <w:tcPr>
            <w:tcW w:w="6634" w:type="dxa"/>
            <w:tcPrChange w:id="2206" w:author="Stuart McLarnon" w:date="2025-12-10T12:53:00Z" w16du:dateUtc="2025-12-10T12:53:00Z">
              <w:tcPr>
                <w:tcW w:w="6634" w:type="dxa"/>
                <w:gridSpan w:val="4"/>
              </w:tcPr>
            </w:tcPrChange>
          </w:tcPr>
          <w:p w14:paraId="61F0DB91" w14:textId="77777777" w:rsidR="004B0C37" w:rsidRPr="007E0B31" w:rsidRDefault="004B0C37" w:rsidP="004B0C3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8C0657" w:rsidRPr="007E0B31" w14:paraId="30E0A369" w14:textId="77777777" w:rsidTr="00C60095">
        <w:trPr>
          <w:cantSplit/>
          <w:trPrChange w:id="2207" w:author="Stuart McLarnon" w:date="2025-12-10T12:53:00Z" w16du:dateUtc="2025-12-10T12:53:00Z">
            <w:trPr>
              <w:gridBefore w:val="1"/>
              <w:gridAfter w:val="0"/>
              <w:wAfter w:w="255" w:type="dxa"/>
              <w:cantSplit/>
            </w:trPr>
          </w:trPrChange>
        </w:trPr>
        <w:tc>
          <w:tcPr>
            <w:tcW w:w="2884" w:type="dxa"/>
            <w:tcPrChange w:id="2208" w:author="Stuart McLarnon" w:date="2025-12-10T12:53:00Z" w16du:dateUtc="2025-12-10T12:53:00Z">
              <w:tcPr>
                <w:tcW w:w="2884" w:type="dxa"/>
                <w:gridSpan w:val="3"/>
              </w:tcPr>
            </w:tcPrChange>
          </w:tcPr>
          <w:p w14:paraId="3958C3C0" w14:textId="77777777" w:rsidR="004B0C37" w:rsidRPr="007E0B31" w:rsidRDefault="004B0C37" w:rsidP="004B0C37">
            <w:pPr>
              <w:pStyle w:val="Arial11Bold"/>
              <w:rPr>
                <w:rFonts w:cs="Arial"/>
              </w:rPr>
            </w:pPr>
            <w:r w:rsidRPr="007E0B31">
              <w:rPr>
                <w:rFonts w:cs="Arial"/>
              </w:rPr>
              <w:t>Safety Log</w:t>
            </w:r>
          </w:p>
        </w:tc>
        <w:tc>
          <w:tcPr>
            <w:tcW w:w="6634" w:type="dxa"/>
            <w:tcPrChange w:id="2209" w:author="Stuart McLarnon" w:date="2025-12-10T12:53:00Z" w16du:dateUtc="2025-12-10T12:53:00Z">
              <w:tcPr>
                <w:tcW w:w="6634" w:type="dxa"/>
                <w:gridSpan w:val="4"/>
              </w:tcPr>
            </w:tcPrChange>
          </w:tcPr>
          <w:p w14:paraId="1D5A6BA7" w14:textId="77777777" w:rsidR="004B0C37" w:rsidRPr="007E0B31" w:rsidRDefault="004B0C37" w:rsidP="004B0C3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8C0657" w:rsidRPr="007E0B31" w14:paraId="7B8B0D19" w14:textId="77777777" w:rsidTr="00C60095">
        <w:trPr>
          <w:cantSplit/>
          <w:trPrChange w:id="2210" w:author="Stuart McLarnon" w:date="2025-12-10T12:53:00Z" w16du:dateUtc="2025-12-10T12:53:00Z">
            <w:trPr>
              <w:gridBefore w:val="1"/>
              <w:gridAfter w:val="0"/>
              <w:wAfter w:w="255" w:type="dxa"/>
              <w:cantSplit/>
            </w:trPr>
          </w:trPrChange>
        </w:trPr>
        <w:tc>
          <w:tcPr>
            <w:tcW w:w="2884" w:type="dxa"/>
            <w:tcPrChange w:id="2211" w:author="Stuart McLarnon" w:date="2025-12-10T12:53:00Z" w16du:dateUtc="2025-12-10T12:53:00Z">
              <w:tcPr>
                <w:tcW w:w="2884" w:type="dxa"/>
                <w:gridSpan w:val="3"/>
              </w:tcPr>
            </w:tcPrChange>
          </w:tcPr>
          <w:p w14:paraId="34E9C066" w14:textId="77777777" w:rsidR="004B0C37" w:rsidRPr="007E0B31" w:rsidRDefault="004B0C37" w:rsidP="004B0C37">
            <w:pPr>
              <w:pStyle w:val="Arial11Bold"/>
              <w:rPr>
                <w:rFonts w:cs="Arial"/>
              </w:rPr>
            </w:pPr>
            <w:r w:rsidRPr="007E0B31">
              <w:rPr>
                <w:rFonts w:cs="Arial"/>
              </w:rPr>
              <w:t>Safety Precautions</w:t>
            </w:r>
          </w:p>
        </w:tc>
        <w:tc>
          <w:tcPr>
            <w:tcW w:w="6634" w:type="dxa"/>
            <w:tcPrChange w:id="2212" w:author="Stuart McLarnon" w:date="2025-12-10T12:53:00Z" w16du:dateUtc="2025-12-10T12:53:00Z">
              <w:tcPr>
                <w:tcW w:w="6634" w:type="dxa"/>
                <w:gridSpan w:val="4"/>
              </w:tcPr>
            </w:tcPrChange>
          </w:tcPr>
          <w:p w14:paraId="0686C6F3" w14:textId="77777777" w:rsidR="004B0C37" w:rsidRPr="007E0B31" w:rsidRDefault="004B0C37" w:rsidP="004B0C3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8C0657" w:rsidRPr="007E0B31" w14:paraId="5883E205" w14:textId="77777777" w:rsidTr="00C60095">
        <w:trPr>
          <w:cantSplit/>
          <w:trPrChange w:id="2213" w:author="Stuart McLarnon" w:date="2025-12-10T12:53:00Z" w16du:dateUtc="2025-12-10T12:53:00Z">
            <w:trPr>
              <w:gridBefore w:val="1"/>
              <w:gridAfter w:val="0"/>
              <w:wAfter w:w="255" w:type="dxa"/>
              <w:cantSplit/>
            </w:trPr>
          </w:trPrChange>
        </w:trPr>
        <w:tc>
          <w:tcPr>
            <w:tcW w:w="2884" w:type="dxa"/>
            <w:tcPrChange w:id="2214" w:author="Stuart McLarnon" w:date="2025-12-10T12:53:00Z" w16du:dateUtc="2025-12-10T12:53:00Z">
              <w:tcPr>
                <w:tcW w:w="2884" w:type="dxa"/>
                <w:gridSpan w:val="3"/>
              </w:tcPr>
            </w:tcPrChange>
          </w:tcPr>
          <w:p w14:paraId="20827A76" w14:textId="77777777" w:rsidR="004B0C37" w:rsidRPr="007E0B31" w:rsidRDefault="004B0C37" w:rsidP="004B0C37">
            <w:pPr>
              <w:pStyle w:val="Arial11Bold"/>
              <w:rPr>
                <w:rFonts w:cs="Arial"/>
              </w:rPr>
            </w:pPr>
            <w:r w:rsidRPr="007E0B31">
              <w:rPr>
                <w:rFonts w:cs="Arial"/>
              </w:rPr>
              <w:t>Safety Rules</w:t>
            </w:r>
          </w:p>
        </w:tc>
        <w:tc>
          <w:tcPr>
            <w:tcW w:w="6634" w:type="dxa"/>
            <w:tcPrChange w:id="2215" w:author="Stuart McLarnon" w:date="2025-12-10T12:53:00Z" w16du:dateUtc="2025-12-10T12:53:00Z">
              <w:tcPr>
                <w:tcW w:w="6634" w:type="dxa"/>
                <w:gridSpan w:val="4"/>
              </w:tcPr>
            </w:tcPrChange>
          </w:tcPr>
          <w:p w14:paraId="48A0B671" w14:textId="174D5A7A" w:rsidR="004B0C37" w:rsidRPr="007E0B31" w:rsidRDefault="004B0C37" w:rsidP="004B0C3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8C0657" w:rsidRPr="007E0B31" w14:paraId="44AE80E0" w14:textId="77777777" w:rsidTr="00C60095">
        <w:trPr>
          <w:cantSplit/>
          <w:trPrChange w:id="2216" w:author="Stuart McLarnon" w:date="2025-12-10T12:53:00Z" w16du:dateUtc="2025-12-10T12:53:00Z">
            <w:trPr>
              <w:gridBefore w:val="1"/>
              <w:gridAfter w:val="0"/>
              <w:wAfter w:w="255" w:type="dxa"/>
              <w:cantSplit/>
            </w:trPr>
          </w:trPrChange>
        </w:trPr>
        <w:tc>
          <w:tcPr>
            <w:tcW w:w="2884" w:type="dxa"/>
            <w:tcPrChange w:id="2217" w:author="Stuart McLarnon" w:date="2025-12-10T12:53:00Z" w16du:dateUtc="2025-12-10T12:53:00Z">
              <w:tcPr>
                <w:tcW w:w="2884" w:type="dxa"/>
                <w:gridSpan w:val="3"/>
              </w:tcPr>
            </w:tcPrChange>
          </w:tcPr>
          <w:p w14:paraId="5682B2E8" w14:textId="77777777" w:rsidR="004B0C37" w:rsidRPr="007E0B31" w:rsidRDefault="004B0C37" w:rsidP="004B0C37">
            <w:pPr>
              <w:pStyle w:val="Arial11Bold"/>
              <w:rPr>
                <w:rFonts w:cs="Arial"/>
              </w:rPr>
            </w:pPr>
            <w:r w:rsidRPr="007E0B31">
              <w:rPr>
                <w:rFonts w:cs="Arial"/>
              </w:rPr>
              <w:t>Scottish Offshore Transmission System</w:t>
            </w:r>
          </w:p>
        </w:tc>
        <w:tc>
          <w:tcPr>
            <w:tcW w:w="6634" w:type="dxa"/>
            <w:tcPrChange w:id="2218" w:author="Stuart McLarnon" w:date="2025-12-10T12:53:00Z" w16du:dateUtc="2025-12-10T12:53:00Z">
              <w:tcPr>
                <w:tcW w:w="6634" w:type="dxa"/>
                <w:gridSpan w:val="4"/>
              </w:tcPr>
            </w:tcPrChange>
          </w:tcPr>
          <w:p w14:paraId="6F1646FE" w14:textId="77777777" w:rsidR="004B0C37" w:rsidRPr="007E0B31" w:rsidRDefault="004B0C37" w:rsidP="004B0C3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8C0657" w:rsidRPr="007E0B31" w14:paraId="4EC37483" w14:textId="77777777" w:rsidTr="00C60095">
        <w:trPr>
          <w:cantSplit/>
          <w:trPrChange w:id="2219" w:author="Stuart McLarnon" w:date="2025-12-10T12:53:00Z" w16du:dateUtc="2025-12-10T12:53:00Z">
            <w:trPr>
              <w:gridBefore w:val="1"/>
              <w:gridAfter w:val="0"/>
              <w:wAfter w:w="255" w:type="dxa"/>
              <w:cantSplit/>
            </w:trPr>
          </w:trPrChange>
        </w:trPr>
        <w:tc>
          <w:tcPr>
            <w:tcW w:w="2884" w:type="dxa"/>
            <w:tcPrChange w:id="2220" w:author="Stuart McLarnon" w:date="2025-12-10T12:53:00Z" w16du:dateUtc="2025-12-10T12:53:00Z">
              <w:tcPr>
                <w:tcW w:w="2884" w:type="dxa"/>
                <w:gridSpan w:val="3"/>
              </w:tcPr>
            </w:tcPrChange>
          </w:tcPr>
          <w:p w14:paraId="7592DBED" w14:textId="77777777" w:rsidR="004B0C37" w:rsidRPr="007E0B31" w:rsidRDefault="004B0C37" w:rsidP="004B0C37">
            <w:pPr>
              <w:pStyle w:val="Arial11Bold"/>
              <w:rPr>
                <w:rFonts w:cs="Arial"/>
              </w:rPr>
            </w:pPr>
            <w:r w:rsidRPr="007E0B31">
              <w:rPr>
                <w:rFonts w:cs="Arial"/>
              </w:rPr>
              <w:t>Scottish Offshore Transmission Licensee</w:t>
            </w:r>
          </w:p>
        </w:tc>
        <w:tc>
          <w:tcPr>
            <w:tcW w:w="6634" w:type="dxa"/>
            <w:tcPrChange w:id="2221" w:author="Stuart McLarnon" w:date="2025-12-10T12:53:00Z" w16du:dateUtc="2025-12-10T12:53:00Z">
              <w:tcPr>
                <w:tcW w:w="6634" w:type="dxa"/>
                <w:gridSpan w:val="4"/>
              </w:tcPr>
            </w:tcPrChange>
          </w:tcPr>
          <w:p w14:paraId="1E0C090A" w14:textId="77777777" w:rsidR="004B0C37" w:rsidRPr="007E0B31" w:rsidRDefault="004B0C37" w:rsidP="004B0C3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8C0657" w:rsidRPr="007E0B31" w14:paraId="46996A6A" w14:textId="77777777" w:rsidTr="00C60095">
        <w:trPr>
          <w:cantSplit/>
          <w:trPrChange w:id="2222" w:author="Stuart McLarnon" w:date="2025-12-10T12:53:00Z" w16du:dateUtc="2025-12-10T12:53:00Z">
            <w:trPr>
              <w:gridBefore w:val="1"/>
              <w:gridAfter w:val="0"/>
              <w:wAfter w:w="255" w:type="dxa"/>
              <w:cantSplit/>
            </w:trPr>
          </w:trPrChange>
        </w:trPr>
        <w:tc>
          <w:tcPr>
            <w:tcW w:w="2884" w:type="dxa"/>
            <w:tcPrChange w:id="2223" w:author="Stuart McLarnon" w:date="2025-12-10T12:53:00Z" w16du:dateUtc="2025-12-10T12:53:00Z">
              <w:tcPr>
                <w:tcW w:w="2884" w:type="dxa"/>
                <w:gridSpan w:val="3"/>
              </w:tcPr>
            </w:tcPrChange>
          </w:tcPr>
          <w:p w14:paraId="3B59A20D" w14:textId="77777777" w:rsidR="004B0C37" w:rsidRPr="007E0B31" w:rsidRDefault="004B0C37" w:rsidP="004B0C37">
            <w:pPr>
              <w:pStyle w:val="Arial11Bold"/>
              <w:rPr>
                <w:rFonts w:cs="Arial"/>
              </w:rPr>
            </w:pPr>
            <w:r w:rsidRPr="007E0B31">
              <w:rPr>
                <w:rFonts w:cs="Arial"/>
              </w:rPr>
              <w:lastRenderedPageBreak/>
              <w:t>Scottish Transmission System</w:t>
            </w:r>
          </w:p>
        </w:tc>
        <w:tc>
          <w:tcPr>
            <w:tcW w:w="6634" w:type="dxa"/>
            <w:tcPrChange w:id="2224" w:author="Stuart McLarnon" w:date="2025-12-10T12:53:00Z" w16du:dateUtc="2025-12-10T12:53:00Z">
              <w:tcPr>
                <w:tcW w:w="6634" w:type="dxa"/>
                <w:gridSpan w:val="4"/>
              </w:tcPr>
            </w:tcPrChange>
          </w:tcPr>
          <w:p w14:paraId="78AAAC1A" w14:textId="22CCEEEC" w:rsidR="004B0C37" w:rsidRPr="007E0B31" w:rsidRDefault="004B0C37" w:rsidP="004B0C37">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8C0657" w:rsidRPr="007E0B31" w14:paraId="51287B91" w14:textId="77777777" w:rsidTr="00C60095">
        <w:trPr>
          <w:cantSplit/>
          <w:trPrChange w:id="2225" w:author="Stuart McLarnon" w:date="2025-12-10T12:53:00Z" w16du:dateUtc="2025-12-10T12:53:00Z">
            <w:trPr>
              <w:gridBefore w:val="1"/>
              <w:gridAfter w:val="0"/>
              <w:wAfter w:w="255" w:type="dxa"/>
              <w:cantSplit/>
            </w:trPr>
          </w:trPrChange>
        </w:trPr>
        <w:tc>
          <w:tcPr>
            <w:tcW w:w="2884" w:type="dxa"/>
            <w:tcPrChange w:id="2226" w:author="Stuart McLarnon" w:date="2025-12-10T12:53:00Z" w16du:dateUtc="2025-12-10T12:53:00Z">
              <w:tcPr>
                <w:tcW w:w="2884" w:type="dxa"/>
                <w:gridSpan w:val="3"/>
              </w:tcPr>
            </w:tcPrChange>
          </w:tcPr>
          <w:p w14:paraId="06943FD9" w14:textId="77777777" w:rsidR="004B0C37" w:rsidRPr="007E0B31" w:rsidRDefault="004B0C37" w:rsidP="004B0C37">
            <w:pPr>
              <w:pStyle w:val="Arial11Bold"/>
              <w:rPr>
                <w:rFonts w:cs="Arial"/>
              </w:rPr>
            </w:pPr>
            <w:r w:rsidRPr="007E0B31">
              <w:rPr>
                <w:rFonts w:cs="Arial"/>
              </w:rPr>
              <w:t>Scottish User</w:t>
            </w:r>
          </w:p>
        </w:tc>
        <w:tc>
          <w:tcPr>
            <w:tcW w:w="6634" w:type="dxa"/>
            <w:tcPrChange w:id="2227" w:author="Stuart McLarnon" w:date="2025-12-10T12:53:00Z" w16du:dateUtc="2025-12-10T12:53:00Z">
              <w:tcPr>
                <w:tcW w:w="6634" w:type="dxa"/>
                <w:gridSpan w:val="4"/>
              </w:tcPr>
            </w:tcPrChange>
          </w:tcPr>
          <w:p w14:paraId="00622B6C"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8C0657" w:rsidRPr="007E0B31" w14:paraId="3C0B3E03" w14:textId="77777777" w:rsidTr="00C60095">
        <w:trPr>
          <w:cantSplit/>
          <w:trPrChange w:id="2228" w:author="Stuart McLarnon" w:date="2025-12-10T12:53:00Z" w16du:dateUtc="2025-12-10T12:53:00Z">
            <w:trPr>
              <w:gridBefore w:val="1"/>
              <w:gridAfter w:val="0"/>
              <w:wAfter w:w="255" w:type="dxa"/>
              <w:cantSplit/>
            </w:trPr>
          </w:trPrChange>
        </w:trPr>
        <w:tc>
          <w:tcPr>
            <w:tcW w:w="2884" w:type="dxa"/>
            <w:tcPrChange w:id="2229" w:author="Stuart McLarnon" w:date="2025-12-10T12:53:00Z" w16du:dateUtc="2025-12-10T12:53:00Z">
              <w:tcPr>
                <w:tcW w:w="2884" w:type="dxa"/>
                <w:gridSpan w:val="3"/>
              </w:tcPr>
            </w:tcPrChange>
          </w:tcPr>
          <w:p w14:paraId="0790467A" w14:textId="0FEE74A2" w:rsidR="004B0C37" w:rsidRPr="007E0B31" w:rsidRDefault="004B0C37" w:rsidP="004B0C37">
            <w:pPr>
              <w:pStyle w:val="Arial11Bold"/>
              <w:rPr>
                <w:rFonts w:cs="Arial"/>
              </w:rPr>
            </w:pPr>
            <w:r>
              <w:rPr>
                <w:rFonts w:cs="Arial"/>
              </w:rPr>
              <w:t>Secondary BM Unit</w:t>
            </w:r>
          </w:p>
        </w:tc>
        <w:tc>
          <w:tcPr>
            <w:tcW w:w="6634" w:type="dxa"/>
            <w:tcPrChange w:id="2230" w:author="Stuart McLarnon" w:date="2025-12-10T12:53:00Z" w16du:dateUtc="2025-12-10T12:53:00Z">
              <w:tcPr>
                <w:tcW w:w="6634" w:type="dxa"/>
                <w:gridSpan w:val="4"/>
              </w:tcPr>
            </w:tcPrChange>
          </w:tcPr>
          <w:p w14:paraId="44EC65D4" w14:textId="2371A3C1" w:rsidR="004B0C37" w:rsidRPr="007E0B31" w:rsidRDefault="004B0C37" w:rsidP="004B0C3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8C0657" w:rsidRPr="007E0B31" w14:paraId="76062AB2" w14:textId="77777777" w:rsidTr="00C60095">
        <w:trPr>
          <w:cantSplit/>
          <w:trPrChange w:id="2231" w:author="Stuart McLarnon" w:date="2025-12-10T12:53:00Z" w16du:dateUtc="2025-12-10T12:53:00Z">
            <w:trPr>
              <w:gridBefore w:val="1"/>
              <w:gridAfter w:val="0"/>
              <w:wAfter w:w="255" w:type="dxa"/>
              <w:cantSplit/>
            </w:trPr>
          </w:trPrChange>
        </w:trPr>
        <w:tc>
          <w:tcPr>
            <w:tcW w:w="2884" w:type="dxa"/>
            <w:tcPrChange w:id="2232" w:author="Stuart McLarnon" w:date="2025-12-10T12:53:00Z" w16du:dateUtc="2025-12-10T12:53:00Z">
              <w:tcPr>
                <w:tcW w:w="2884" w:type="dxa"/>
                <w:gridSpan w:val="3"/>
              </w:tcPr>
            </w:tcPrChange>
          </w:tcPr>
          <w:p w14:paraId="19193F66" w14:textId="77777777" w:rsidR="004B0C37" w:rsidRPr="007E0B31" w:rsidRDefault="004B0C37" w:rsidP="004B0C37">
            <w:pPr>
              <w:pStyle w:val="Arial11Bold"/>
              <w:rPr>
                <w:rFonts w:cs="Arial"/>
              </w:rPr>
            </w:pPr>
            <w:r w:rsidRPr="007E0B31">
              <w:rPr>
                <w:rFonts w:cs="Arial"/>
              </w:rPr>
              <w:t>Secondary Response</w:t>
            </w:r>
          </w:p>
        </w:tc>
        <w:tc>
          <w:tcPr>
            <w:tcW w:w="6634" w:type="dxa"/>
            <w:tcPrChange w:id="2233" w:author="Stuart McLarnon" w:date="2025-12-10T12:53:00Z" w16du:dateUtc="2025-12-10T12:53:00Z">
              <w:tcPr>
                <w:tcW w:w="6634" w:type="dxa"/>
                <w:gridSpan w:val="4"/>
              </w:tcPr>
            </w:tcPrChange>
          </w:tcPr>
          <w:p w14:paraId="78A1E61F"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8C0657" w:rsidRPr="007E0B31" w14:paraId="564540DA" w14:textId="77777777" w:rsidTr="00C60095">
        <w:trPr>
          <w:cantSplit/>
          <w:trPrChange w:id="2234" w:author="Stuart McLarnon" w:date="2025-12-10T12:53:00Z" w16du:dateUtc="2025-12-10T12:53:00Z">
            <w:trPr>
              <w:gridBefore w:val="1"/>
              <w:gridAfter w:val="0"/>
              <w:wAfter w:w="255" w:type="dxa"/>
              <w:cantSplit/>
            </w:trPr>
          </w:trPrChange>
        </w:trPr>
        <w:tc>
          <w:tcPr>
            <w:tcW w:w="2884" w:type="dxa"/>
            <w:tcPrChange w:id="2235" w:author="Stuart McLarnon" w:date="2025-12-10T12:53:00Z" w16du:dateUtc="2025-12-10T12:53:00Z">
              <w:tcPr>
                <w:tcW w:w="2884" w:type="dxa"/>
                <w:gridSpan w:val="3"/>
              </w:tcPr>
            </w:tcPrChange>
          </w:tcPr>
          <w:p w14:paraId="65A0DD2E" w14:textId="77777777" w:rsidR="004B0C37" w:rsidRPr="007E0B31" w:rsidRDefault="004B0C37" w:rsidP="004B0C37">
            <w:pPr>
              <w:pStyle w:val="Arial11Bold"/>
              <w:rPr>
                <w:rFonts w:cs="Arial"/>
              </w:rPr>
            </w:pPr>
            <w:r w:rsidRPr="007E0B31">
              <w:rPr>
                <w:rFonts w:cs="Arial"/>
              </w:rPr>
              <w:t>Secretary of State</w:t>
            </w:r>
          </w:p>
        </w:tc>
        <w:tc>
          <w:tcPr>
            <w:tcW w:w="6634" w:type="dxa"/>
            <w:tcPrChange w:id="2236" w:author="Stuart McLarnon" w:date="2025-12-10T12:53:00Z" w16du:dateUtc="2025-12-10T12:53:00Z">
              <w:tcPr>
                <w:tcW w:w="6634" w:type="dxa"/>
                <w:gridSpan w:val="4"/>
              </w:tcPr>
            </w:tcPrChange>
          </w:tcPr>
          <w:p w14:paraId="67522AEA" w14:textId="77777777" w:rsidR="004B0C37" w:rsidRPr="007E0B31" w:rsidRDefault="004B0C37" w:rsidP="004B0C3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8C0657" w:rsidRPr="007E0B31" w14:paraId="240349FB" w14:textId="77777777" w:rsidTr="00C60095">
        <w:trPr>
          <w:cantSplit/>
          <w:trPrChange w:id="2237" w:author="Stuart McLarnon" w:date="2025-12-10T12:53:00Z" w16du:dateUtc="2025-12-10T12:53:00Z">
            <w:trPr>
              <w:gridBefore w:val="1"/>
              <w:gridAfter w:val="0"/>
              <w:wAfter w:w="255" w:type="dxa"/>
              <w:cantSplit/>
            </w:trPr>
          </w:trPrChange>
        </w:trPr>
        <w:tc>
          <w:tcPr>
            <w:tcW w:w="2884" w:type="dxa"/>
            <w:tcPrChange w:id="2238" w:author="Stuart McLarnon" w:date="2025-12-10T12:53:00Z" w16du:dateUtc="2025-12-10T12:53:00Z">
              <w:tcPr>
                <w:tcW w:w="2884" w:type="dxa"/>
                <w:gridSpan w:val="3"/>
              </w:tcPr>
            </w:tcPrChange>
          </w:tcPr>
          <w:p w14:paraId="39D5CFF9" w14:textId="77777777" w:rsidR="004B0C37" w:rsidRPr="007E0B31" w:rsidRDefault="004B0C37" w:rsidP="004B0C37">
            <w:pPr>
              <w:pStyle w:val="Arial11Bold"/>
              <w:rPr>
                <w:rFonts w:cs="Arial"/>
              </w:rPr>
            </w:pPr>
            <w:r w:rsidRPr="007E0B31">
              <w:rPr>
                <w:rFonts w:cs="Arial"/>
              </w:rPr>
              <w:t>Secured Event</w:t>
            </w:r>
          </w:p>
        </w:tc>
        <w:tc>
          <w:tcPr>
            <w:tcW w:w="6634" w:type="dxa"/>
            <w:tcPrChange w:id="2239" w:author="Stuart McLarnon" w:date="2025-12-10T12:53:00Z" w16du:dateUtc="2025-12-10T12:53:00Z">
              <w:tcPr>
                <w:tcW w:w="6634" w:type="dxa"/>
                <w:gridSpan w:val="4"/>
              </w:tcPr>
            </w:tcPrChange>
          </w:tcPr>
          <w:p w14:paraId="5A98690F"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8C0657" w:rsidRPr="007E0B31" w14:paraId="646622AD" w14:textId="77777777" w:rsidTr="00C60095">
        <w:trPr>
          <w:cantSplit/>
          <w:trPrChange w:id="2240" w:author="Stuart McLarnon" w:date="2025-12-10T12:53:00Z" w16du:dateUtc="2025-12-10T12:53:00Z">
            <w:trPr>
              <w:gridBefore w:val="1"/>
              <w:gridAfter w:val="0"/>
              <w:wAfter w:w="255" w:type="dxa"/>
              <w:cantSplit/>
            </w:trPr>
          </w:trPrChange>
        </w:trPr>
        <w:tc>
          <w:tcPr>
            <w:tcW w:w="2884" w:type="dxa"/>
            <w:tcPrChange w:id="2241" w:author="Stuart McLarnon" w:date="2025-12-10T12:53:00Z" w16du:dateUtc="2025-12-10T12:53:00Z">
              <w:tcPr>
                <w:tcW w:w="2884" w:type="dxa"/>
                <w:gridSpan w:val="3"/>
              </w:tcPr>
            </w:tcPrChange>
          </w:tcPr>
          <w:p w14:paraId="2D39DA62" w14:textId="77777777" w:rsidR="004B0C37" w:rsidRPr="007E0B31" w:rsidRDefault="004B0C37" w:rsidP="004B0C37">
            <w:pPr>
              <w:pStyle w:val="Arial11Bold"/>
              <w:rPr>
                <w:rFonts w:cs="Arial"/>
              </w:rPr>
            </w:pPr>
            <w:r w:rsidRPr="007E0B31">
              <w:rPr>
                <w:rFonts w:cs="Arial"/>
              </w:rPr>
              <w:t>Security and Quality of Supply Standard (SQSS)</w:t>
            </w:r>
          </w:p>
        </w:tc>
        <w:tc>
          <w:tcPr>
            <w:tcW w:w="6634" w:type="dxa"/>
            <w:tcPrChange w:id="2242" w:author="Stuart McLarnon" w:date="2025-12-10T12:53:00Z" w16du:dateUtc="2025-12-10T12:53:00Z">
              <w:tcPr>
                <w:tcW w:w="6634" w:type="dxa"/>
                <w:gridSpan w:val="4"/>
              </w:tcPr>
            </w:tcPrChange>
          </w:tcPr>
          <w:p w14:paraId="1F7B9DEC" w14:textId="31796422" w:rsidR="004B0C37" w:rsidRPr="007E0B31" w:rsidRDefault="004B0C37" w:rsidP="004B0C37">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8C0657" w:rsidRPr="007E0B31" w14:paraId="6D1F96AD" w14:textId="77777777" w:rsidTr="00C60095">
        <w:trPr>
          <w:cantSplit/>
          <w:trPrChange w:id="2243" w:author="Stuart McLarnon" w:date="2025-12-10T12:53:00Z" w16du:dateUtc="2025-12-10T12:53:00Z">
            <w:trPr>
              <w:gridBefore w:val="1"/>
              <w:gridAfter w:val="0"/>
              <w:wAfter w:w="255" w:type="dxa"/>
              <w:cantSplit/>
            </w:trPr>
          </w:trPrChange>
        </w:trPr>
        <w:tc>
          <w:tcPr>
            <w:tcW w:w="2884" w:type="dxa"/>
            <w:tcPrChange w:id="2244" w:author="Stuart McLarnon" w:date="2025-12-10T12:53:00Z" w16du:dateUtc="2025-12-10T12:53:00Z">
              <w:tcPr>
                <w:tcW w:w="2884" w:type="dxa"/>
                <w:gridSpan w:val="3"/>
              </w:tcPr>
            </w:tcPrChange>
          </w:tcPr>
          <w:p w14:paraId="3D4D2CAD" w14:textId="77777777" w:rsidR="004B0C37" w:rsidRPr="007E0B31" w:rsidRDefault="004B0C37" w:rsidP="004B0C37">
            <w:pPr>
              <w:pStyle w:val="Arial11Bold"/>
              <w:rPr>
                <w:rFonts w:cs="Arial"/>
              </w:rPr>
            </w:pPr>
            <w:r w:rsidRPr="007E0B31">
              <w:rPr>
                <w:rFonts w:cs="Arial"/>
              </w:rPr>
              <w:t>Self-Governance Criteria</w:t>
            </w:r>
          </w:p>
        </w:tc>
        <w:tc>
          <w:tcPr>
            <w:tcW w:w="6634" w:type="dxa"/>
            <w:tcPrChange w:id="2245" w:author="Stuart McLarnon" w:date="2025-12-10T12:53:00Z" w16du:dateUtc="2025-12-10T12:53:00Z">
              <w:tcPr>
                <w:tcW w:w="6634" w:type="dxa"/>
                <w:gridSpan w:val="4"/>
              </w:tcPr>
            </w:tcPrChange>
          </w:tcPr>
          <w:p w14:paraId="54B7BCEB" w14:textId="77777777" w:rsidR="004B0C37" w:rsidRPr="007E0B31" w:rsidRDefault="004B0C37" w:rsidP="004B0C3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B0C37" w:rsidRPr="007E0B31" w:rsidRDefault="004B0C37" w:rsidP="004B0C37">
            <w:pPr>
              <w:pStyle w:val="TableArial11"/>
              <w:numPr>
                <w:ilvl w:val="0"/>
                <w:numId w:val="8"/>
              </w:numPr>
              <w:rPr>
                <w:rFonts w:cs="Arial"/>
              </w:rPr>
            </w:pPr>
            <w:r w:rsidRPr="007E0B31">
              <w:rPr>
                <w:rFonts w:cs="Arial"/>
              </w:rPr>
              <w:t>is unlikely to have a material effect on:</w:t>
            </w:r>
          </w:p>
          <w:p w14:paraId="0AFA7F7C" w14:textId="77777777" w:rsidR="004B0C37" w:rsidRPr="007E0B31" w:rsidRDefault="004B0C37" w:rsidP="004B0C37">
            <w:pPr>
              <w:pStyle w:val="TableArial11"/>
              <w:numPr>
                <w:ilvl w:val="0"/>
                <w:numId w:val="9"/>
              </w:numPr>
              <w:rPr>
                <w:rFonts w:cs="Arial"/>
              </w:rPr>
            </w:pPr>
            <w:r w:rsidRPr="007E0B31">
              <w:rPr>
                <w:rFonts w:cs="Arial"/>
              </w:rPr>
              <w:t>existing or future electricity consumers; and</w:t>
            </w:r>
          </w:p>
          <w:p w14:paraId="46F9696D" w14:textId="29B1C8A6" w:rsidR="004B0C37" w:rsidRPr="007E0B31" w:rsidRDefault="004B0C37" w:rsidP="004B0C3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B0C37" w:rsidRPr="007E0B31" w:rsidRDefault="004B0C37" w:rsidP="004B0C3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B0C37" w:rsidRPr="007E0B31" w:rsidRDefault="004B0C37" w:rsidP="004B0C3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B0C37" w:rsidRPr="007E0B31" w:rsidRDefault="004B0C37" w:rsidP="004B0C3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B0C37" w:rsidRPr="00612E81" w:rsidRDefault="004B0C37" w:rsidP="004B0C37">
            <w:pPr>
              <w:pStyle w:val="TableArial11"/>
              <w:numPr>
                <w:ilvl w:val="0"/>
                <w:numId w:val="8"/>
              </w:numPr>
              <w:rPr>
                <w:rFonts w:cs="Arial"/>
              </w:rPr>
            </w:pPr>
            <w:r w:rsidRPr="00612E81">
              <w:rPr>
                <w:rFonts w:cs="Arial"/>
              </w:rPr>
              <w:t>is unlikely to discriminate between different classes of Users.</w:t>
            </w:r>
          </w:p>
          <w:p w14:paraId="766072C3" w14:textId="0AB255AC" w:rsidR="004B0C37" w:rsidRPr="007E0B31" w:rsidRDefault="004B0C37" w:rsidP="004B0C3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8C0657" w:rsidRPr="007E0B31" w14:paraId="519D0516" w14:textId="77777777" w:rsidTr="00C60095">
        <w:trPr>
          <w:cantSplit/>
          <w:trPrChange w:id="2246" w:author="Stuart McLarnon" w:date="2025-12-10T12:53:00Z" w16du:dateUtc="2025-12-10T12:53:00Z">
            <w:trPr>
              <w:gridBefore w:val="1"/>
              <w:gridAfter w:val="0"/>
              <w:wAfter w:w="255" w:type="dxa"/>
              <w:cantSplit/>
            </w:trPr>
          </w:trPrChange>
        </w:trPr>
        <w:tc>
          <w:tcPr>
            <w:tcW w:w="2884" w:type="dxa"/>
            <w:tcPrChange w:id="2247" w:author="Stuart McLarnon" w:date="2025-12-10T12:53:00Z" w16du:dateUtc="2025-12-10T12:53:00Z">
              <w:tcPr>
                <w:tcW w:w="2884" w:type="dxa"/>
                <w:gridSpan w:val="3"/>
              </w:tcPr>
            </w:tcPrChange>
          </w:tcPr>
          <w:p w14:paraId="6FE46427" w14:textId="77777777" w:rsidR="004B0C37" w:rsidRPr="007E0B31" w:rsidRDefault="004B0C37" w:rsidP="004B0C37">
            <w:pPr>
              <w:pStyle w:val="Arial11Bold"/>
              <w:rPr>
                <w:rFonts w:cs="Arial"/>
              </w:rPr>
            </w:pPr>
            <w:r w:rsidRPr="007E0B31">
              <w:rPr>
                <w:rFonts w:cs="Arial"/>
              </w:rPr>
              <w:lastRenderedPageBreak/>
              <w:t>Self-Governance Modifications</w:t>
            </w:r>
          </w:p>
        </w:tc>
        <w:tc>
          <w:tcPr>
            <w:tcW w:w="6634" w:type="dxa"/>
            <w:tcPrChange w:id="2248" w:author="Stuart McLarnon" w:date="2025-12-10T12:53:00Z" w16du:dateUtc="2025-12-10T12:53:00Z">
              <w:tcPr>
                <w:tcW w:w="6634" w:type="dxa"/>
                <w:gridSpan w:val="4"/>
              </w:tcPr>
            </w:tcPrChange>
          </w:tcPr>
          <w:p w14:paraId="27E32F5F"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8C0657" w:rsidRPr="007E0B31" w14:paraId="6A0ED69B" w14:textId="77777777" w:rsidTr="00C60095">
        <w:trPr>
          <w:cantSplit/>
          <w:trPrChange w:id="2249" w:author="Stuart McLarnon" w:date="2025-12-10T12:53:00Z" w16du:dateUtc="2025-12-10T12:53:00Z">
            <w:trPr>
              <w:gridBefore w:val="1"/>
              <w:gridAfter w:val="0"/>
              <w:wAfter w:w="255" w:type="dxa"/>
              <w:cantSplit/>
            </w:trPr>
          </w:trPrChange>
        </w:trPr>
        <w:tc>
          <w:tcPr>
            <w:tcW w:w="2884" w:type="dxa"/>
            <w:tcPrChange w:id="2250" w:author="Stuart McLarnon" w:date="2025-12-10T12:53:00Z" w16du:dateUtc="2025-12-10T12:53:00Z">
              <w:tcPr>
                <w:tcW w:w="2884" w:type="dxa"/>
                <w:gridSpan w:val="3"/>
              </w:tcPr>
            </w:tcPrChange>
          </w:tcPr>
          <w:p w14:paraId="0FD8F1F7" w14:textId="77777777" w:rsidR="004B0C37" w:rsidRPr="007E0B31" w:rsidRDefault="004B0C37" w:rsidP="004B0C37">
            <w:pPr>
              <w:pStyle w:val="Arial11Bold"/>
              <w:rPr>
                <w:rFonts w:cs="Arial"/>
              </w:rPr>
            </w:pPr>
            <w:r w:rsidRPr="007E0B31">
              <w:rPr>
                <w:rFonts w:cs="Arial"/>
              </w:rPr>
              <w:t>Self-Governance Statement</w:t>
            </w:r>
          </w:p>
        </w:tc>
        <w:tc>
          <w:tcPr>
            <w:tcW w:w="6634" w:type="dxa"/>
            <w:tcPrChange w:id="2251" w:author="Stuart McLarnon" w:date="2025-12-10T12:53:00Z" w16du:dateUtc="2025-12-10T12:53:00Z">
              <w:tcPr>
                <w:tcW w:w="6634" w:type="dxa"/>
                <w:gridSpan w:val="4"/>
              </w:tcPr>
            </w:tcPrChange>
          </w:tcPr>
          <w:p w14:paraId="10C74376" w14:textId="77777777" w:rsidR="004B0C37" w:rsidRPr="007E0B31" w:rsidRDefault="004B0C37" w:rsidP="004B0C3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B0C37" w:rsidRPr="007E0B31" w:rsidRDefault="004B0C37" w:rsidP="004B0C3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B0C37" w:rsidRPr="007E0B31" w:rsidRDefault="004B0C37" w:rsidP="004B0C3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8C0657" w:rsidRPr="007E0B31" w14:paraId="136D3FE1" w14:textId="77777777" w:rsidTr="00C60095">
        <w:trPr>
          <w:cantSplit/>
          <w:trPrChange w:id="2252" w:author="Stuart McLarnon" w:date="2025-12-10T12:53:00Z" w16du:dateUtc="2025-12-10T12:53:00Z">
            <w:trPr>
              <w:gridBefore w:val="1"/>
              <w:gridAfter w:val="0"/>
              <w:wAfter w:w="255" w:type="dxa"/>
              <w:cantSplit/>
            </w:trPr>
          </w:trPrChange>
        </w:trPr>
        <w:tc>
          <w:tcPr>
            <w:tcW w:w="2884" w:type="dxa"/>
            <w:tcPrChange w:id="2253" w:author="Stuart McLarnon" w:date="2025-12-10T12:53:00Z" w16du:dateUtc="2025-12-10T12:53:00Z">
              <w:tcPr>
                <w:tcW w:w="2884" w:type="dxa"/>
                <w:gridSpan w:val="3"/>
              </w:tcPr>
            </w:tcPrChange>
          </w:tcPr>
          <w:p w14:paraId="564BE747" w14:textId="77777777" w:rsidR="004B0C37" w:rsidRPr="007E0B31" w:rsidRDefault="004B0C37" w:rsidP="004B0C37">
            <w:pPr>
              <w:pStyle w:val="Arial11Bold"/>
              <w:rPr>
                <w:rFonts w:cs="Arial"/>
              </w:rPr>
            </w:pPr>
            <w:r w:rsidRPr="007E0B31">
              <w:rPr>
                <w:rFonts w:cs="Arial"/>
              </w:rPr>
              <w:t>Setpoint Voltage</w:t>
            </w:r>
          </w:p>
        </w:tc>
        <w:tc>
          <w:tcPr>
            <w:tcW w:w="6634" w:type="dxa"/>
            <w:tcPrChange w:id="2254" w:author="Stuart McLarnon" w:date="2025-12-10T12:53:00Z" w16du:dateUtc="2025-12-10T12:53:00Z">
              <w:tcPr>
                <w:tcW w:w="6634" w:type="dxa"/>
                <w:gridSpan w:val="4"/>
              </w:tcPr>
            </w:tcPrChange>
          </w:tcPr>
          <w:p w14:paraId="38F46902" w14:textId="77777777" w:rsidR="004B0C37" w:rsidRPr="007E0B31" w:rsidRDefault="004B0C37" w:rsidP="004B0C3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8C0657" w:rsidRPr="007E0B31" w14:paraId="2C5B1DCD" w14:textId="77777777" w:rsidTr="00C60095">
        <w:trPr>
          <w:cantSplit/>
          <w:trPrChange w:id="2255" w:author="Stuart McLarnon" w:date="2025-12-10T12:53:00Z" w16du:dateUtc="2025-12-10T12:53:00Z">
            <w:trPr>
              <w:gridBefore w:val="1"/>
              <w:gridAfter w:val="0"/>
              <w:wAfter w:w="255" w:type="dxa"/>
              <w:cantSplit/>
            </w:trPr>
          </w:trPrChange>
        </w:trPr>
        <w:tc>
          <w:tcPr>
            <w:tcW w:w="2884" w:type="dxa"/>
            <w:tcPrChange w:id="2256" w:author="Stuart McLarnon" w:date="2025-12-10T12:53:00Z" w16du:dateUtc="2025-12-10T12:53:00Z">
              <w:tcPr>
                <w:tcW w:w="2884" w:type="dxa"/>
                <w:gridSpan w:val="3"/>
              </w:tcPr>
            </w:tcPrChange>
          </w:tcPr>
          <w:p w14:paraId="61385F85" w14:textId="77777777" w:rsidR="004B0C37" w:rsidRPr="007E0B31" w:rsidRDefault="004B0C37" w:rsidP="004B0C37">
            <w:pPr>
              <w:pStyle w:val="Arial11Bold"/>
              <w:rPr>
                <w:rFonts w:cs="Arial"/>
              </w:rPr>
            </w:pPr>
            <w:r w:rsidRPr="007E0B31">
              <w:rPr>
                <w:rFonts w:cs="Arial"/>
              </w:rPr>
              <w:t>Settlement Period</w:t>
            </w:r>
          </w:p>
        </w:tc>
        <w:tc>
          <w:tcPr>
            <w:tcW w:w="6634" w:type="dxa"/>
            <w:tcPrChange w:id="2257" w:author="Stuart McLarnon" w:date="2025-12-10T12:53:00Z" w16du:dateUtc="2025-12-10T12:53:00Z">
              <w:tcPr>
                <w:tcW w:w="6634" w:type="dxa"/>
                <w:gridSpan w:val="4"/>
              </w:tcPr>
            </w:tcPrChange>
          </w:tcPr>
          <w:p w14:paraId="4AB567C7" w14:textId="77777777" w:rsidR="004B0C37" w:rsidRPr="007E0B31" w:rsidRDefault="004B0C37" w:rsidP="004B0C37">
            <w:pPr>
              <w:pStyle w:val="TableArial11"/>
              <w:rPr>
                <w:rFonts w:cs="Arial"/>
              </w:rPr>
            </w:pPr>
            <w:r w:rsidRPr="007E0B31">
              <w:rPr>
                <w:rFonts w:cs="Arial"/>
              </w:rPr>
              <w:t>A period of 30 minutes ending on the hour and half-hour in each hour during a day.</w:t>
            </w:r>
          </w:p>
        </w:tc>
      </w:tr>
      <w:tr w:rsidR="008C0657" w:rsidRPr="007E0B31" w14:paraId="2C952150" w14:textId="77777777" w:rsidTr="00C60095">
        <w:trPr>
          <w:cantSplit/>
          <w:trPrChange w:id="2258" w:author="Stuart McLarnon" w:date="2025-12-10T12:53:00Z" w16du:dateUtc="2025-12-10T12:53:00Z">
            <w:trPr>
              <w:gridBefore w:val="1"/>
              <w:gridAfter w:val="0"/>
              <w:wAfter w:w="255" w:type="dxa"/>
              <w:cantSplit/>
            </w:trPr>
          </w:trPrChange>
        </w:trPr>
        <w:tc>
          <w:tcPr>
            <w:tcW w:w="2884" w:type="dxa"/>
            <w:tcPrChange w:id="2259" w:author="Stuart McLarnon" w:date="2025-12-10T12:53:00Z" w16du:dateUtc="2025-12-10T12:53:00Z">
              <w:tcPr>
                <w:tcW w:w="2884" w:type="dxa"/>
                <w:gridSpan w:val="3"/>
              </w:tcPr>
            </w:tcPrChange>
          </w:tcPr>
          <w:p w14:paraId="3E931984" w14:textId="39850ADE" w:rsidR="004B0C37" w:rsidRPr="007E0B31" w:rsidRDefault="004B0C37" w:rsidP="004B0C37">
            <w:pPr>
              <w:pStyle w:val="Arial11Bold"/>
              <w:rPr>
                <w:rFonts w:cs="Arial"/>
              </w:rPr>
            </w:pPr>
          </w:p>
        </w:tc>
        <w:tc>
          <w:tcPr>
            <w:tcW w:w="6634" w:type="dxa"/>
            <w:tcPrChange w:id="2260" w:author="Stuart McLarnon" w:date="2025-12-10T12:53:00Z" w16du:dateUtc="2025-12-10T12:53:00Z">
              <w:tcPr>
                <w:tcW w:w="6634" w:type="dxa"/>
                <w:gridSpan w:val="4"/>
              </w:tcPr>
            </w:tcPrChange>
          </w:tcPr>
          <w:p w14:paraId="2C46A0D7" w14:textId="229F6998" w:rsidR="004B0C37" w:rsidRPr="007E0B31" w:rsidRDefault="004B0C37" w:rsidP="004B0C37">
            <w:pPr>
              <w:pStyle w:val="TableArial11"/>
              <w:rPr>
                <w:rFonts w:cs="Arial"/>
              </w:rPr>
            </w:pPr>
          </w:p>
        </w:tc>
      </w:tr>
      <w:tr w:rsidR="008C0657" w:rsidRPr="007E0B31" w14:paraId="6A64B863" w14:textId="77777777" w:rsidTr="00C60095">
        <w:trPr>
          <w:cantSplit/>
          <w:trPrChange w:id="2261" w:author="Stuart McLarnon" w:date="2025-12-10T12:53:00Z" w16du:dateUtc="2025-12-10T12:53:00Z">
            <w:trPr>
              <w:gridBefore w:val="1"/>
              <w:gridAfter w:val="0"/>
              <w:wAfter w:w="255" w:type="dxa"/>
              <w:cantSplit/>
            </w:trPr>
          </w:trPrChange>
        </w:trPr>
        <w:tc>
          <w:tcPr>
            <w:tcW w:w="2884" w:type="dxa"/>
            <w:tcPrChange w:id="2262" w:author="Stuart McLarnon" w:date="2025-12-10T12:53:00Z" w16du:dateUtc="2025-12-10T12:53:00Z">
              <w:tcPr>
                <w:tcW w:w="2884" w:type="dxa"/>
                <w:gridSpan w:val="3"/>
              </w:tcPr>
            </w:tcPrChange>
          </w:tcPr>
          <w:p w14:paraId="702BBF4B" w14:textId="77777777" w:rsidR="004B0C37" w:rsidRPr="007E0B31" w:rsidRDefault="004B0C37" w:rsidP="004B0C3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Change w:id="2263" w:author="Stuart McLarnon" w:date="2025-12-10T12:53:00Z" w16du:dateUtc="2025-12-10T12:53:00Z">
              <w:tcPr>
                <w:tcW w:w="6634" w:type="dxa"/>
                <w:gridSpan w:val="4"/>
              </w:tcPr>
            </w:tcPrChange>
          </w:tcPr>
          <w:p w14:paraId="59569A27" w14:textId="77777777" w:rsidR="004B0C37" w:rsidRPr="007E0B31" w:rsidRDefault="004B0C37" w:rsidP="004B0C3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8C0657" w:rsidRPr="007E0B31" w14:paraId="510136CA" w14:textId="77777777" w:rsidTr="00C60095">
        <w:trPr>
          <w:cantSplit/>
          <w:trPrChange w:id="2264" w:author="Stuart McLarnon" w:date="2025-12-10T12:53:00Z" w16du:dateUtc="2025-12-10T12:53:00Z">
            <w:trPr>
              <w:gridBefore w:val="1"/>
              <w:gridAfter w:val="0"/>
              <w:wAfter w:w="255" w:type="dxa"/>
              <w:cantSplit/>
            </w:trPr>
          </w:trPrChange>
        </w:trPr>
        <w:tc>
          <w:tcPr>
            <w:tcW w:w="2884" w:type="dxa"/>
            <w:tcPrChange w:id="2265" w:author="Stuart McLarnon" w:date="2025-12-10T12:53:00Z" w16du:dateUtc="2025-12-10T12:53:00Z">
              <w:tcPr>
                <w:tcW w:w="2884" w:type="dxa"/>
                <w:gridSpan w:val="3"/>
              </w:tcPr>
            </w:tcPrChange>
          </w:tcPr>
          <w:p w14:paraId="35028F39" w14:textId="77777777" w:rsidR="004B0C37" w:rsidRPr="007E0B31" w:rsidRDefault="004B0C37" w:rsidP="004B0C37">
            <w:pPr>
              <w:pStyle w:val="Arial11Bold"/>
              <w:rPr>
                <w:rFonts w:cs="Arial"/>
                <w:lang w:val="en-US"/>
              </w:rPr>
            </w:pPr>
            <w:r w:rsidRPr="007E0B31">
              <w:rPr>
                <w:rFonts w:cs="Arial"/>
                <w:lang w:val="en-US"/>
              </w:rPr>
              <w:t>SHETL</w:t>
            </w:r>
          </w:p>
        </w:tc>
        <w:tc>
          <w:tcPr>
            <w:tcW w:w="6634" w:type="dxa"/>
            <w:tcPrChange w:id="2266" w:author="Stuart McLarnon" w:date="2025-12-10T12:53:00Z" w16du:dateUtc="2025-12-10T12:53:00Z">
              <w:tcPr>
                <w:tcW w:w="6634" w:type="dxa"/>
                <w:gridSpan w:val="4"/>
              </w:tcPr>
            </w:tcPrChange>
          </w:tcPr>
          <w:p w14:paraId="3E3D4EB4" w14:textId="77777777" w:rsidR="004B0C37" w:rsidRPr="007E0B31" w:rsidRDefault="004B0C37" w:rsidP="004B0C37">
            <w:pPr>
              <w:pStyle w:val="TableArial11"/>
              <w:rPr>
                <w:rFonts w:cs="Arial"/>
              </w:rPr>
            </w:pPr>
            <w:r w:rsidRPr="007E0B31">
              <w:rPr>
                <w:rFonts w:cs="Arial"/>
              </w:rPr>
              <w:t>Scottish Hydro-Electric Transmission Limited</w:t>
            </w:r>
            <w:r>
              <w:rPr>
                <w:rFonts w:cs="Arial"/>
              </w:rPr>
              <w:t>.</w:t>
            </w:r>
          </w:p>
        </w:tc>
      </w:tr>
      <w:tr w:rsidR="008C0657" w:rsidRPr="007E0B31" w14:paraId="67FED673" w14:textId="77777777" w:rsidTr="00C60095">
        <w:trPr>
          <w:cantSplit/>
          <w:trPrChange w:id="2267" w:author="Stuart McLarnon" w:date="2025-12-10T12:53:00Z" w16du:dateUtc="2025-12-10T12:53:00Z">
            <w:trPr>
              <w:gridBefore w:val="1"/>
              <w:gridAfter w:val="0"/>
              <w:wAfter w:w="255" w:type="dxa"/>
              <w:cantSplit/>
            </w:trPr>
          </w:trPrChange>
        </w:trPr>
        <w:tc>
          <w:tcPr>
            <w:tcW w:w="2884" w:type="dxa"/>
            <w:tcPrChange w:id="2268" w:author="Stuart McLarnon" w:date="2025-12-10T12:53:00Z" w16du:dateUtc="2025-12-10T12:53:00Z">
              <w:tcPr>
                <w:tcW w:w="2884" w:type="dxa"/>
                <w:gridSpan w:val="3"/>
              </w:tcPr>
            </w:tcPrChange>
          </w:tcPr>
          <w:p w14:paraId="369FD6B3" w14:textId="77777777" w:rsidR="004B0C37" w:rsidRPr="007E0B31" w:rsidRDefault="004B0C37" w:rsidP="004B0C37">
            <w:pPr>
              <w:pStyle w:val="Arial11Bold"/>
              <w:rPr>
                <w:rFonts w:cs="Arial"/>
              </w:rPr>
            </w:pPr>
            <w:r w:rsidRPr="007E0B31">
              <w:rPr>
                <w:rFonts w:cs="Arial"/>
              </w:rPr>
              <w:t>Shutdown</w:t>
            </w:r>
          </w:p>
        </w:tc>
        <w:tc>
          <w:tcPr>
            <w:tcW w:w="6634" w:type="dxa"/>
            <w:tcPrChange w:id="2269" w:author="Stuart McLarnon" w:date="2025-12-10T12:53:00Z" w16du:dateUtc="2025-12-10T12:53:00Z">
              <w:tcPr>
                <w:tcW w:w="6634" w:type="dxa"/>
                <w:gridSpan w:val="4"/>
              </w:tcPr>
            </w:tcPrChange>
          </w:tcPr>
          <w:p w14:paraId="6E389810" w14:textId="39840711" w:rsidR="004B0C37" w:rsidRPr="000B675D" w:rsidRDefault="004B0C37" w:rsidP="004B0C3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B0C37" w:rsidRPr="00105C6E" w:rsidRDefault="004B0C37" w:rsidP="004B0C37">
            <w:pPr>
              <w:pStyle w:val="Default"/>
              <w:jc w:val="both"/>
              <w:rPr>
                <w:sz w:val="20"/>
                <w:szCs w:val="20"/>
              </w:rPr>
            </w:pPr>
          </w:p>
          <w:p w14:paraId="15309EA0" w14:textId="77777777" w:rsidR="004B0C37" w:rsidRDefault="004B0C37" w:rsidP="004B0C3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B0C37" w:rsidRDefault="004B0C37" w:rsidP="004B0C37">
            <w:pPr>
              <w:pStyle w:val="Default"/>
              <w:jc w:val="both"/>
              <w:rPr>
                <w:sz w:val="20"/>
                <w:szCs w:val="20"/>
              </w:rPr>
            </w:pPr>
          </w:p>
          <w:p w14:paraId="6125EFD5" w14:textId="77777777" w:rsidR="004B0C37" w:rsidRDefault="004B0C37" w:rsidP="004B0C3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B0C37" w:rsidRPr="002A73E9" w:rsidRDefault="004B0C37" w:rsidP="004B0C37">
            <w:pPr>
              <w:pStyle w:val="Default"/>
              <w:jc w:val="both"/>
              <w:rPr>
                <w:sz w:val="20"/>
              </w:rPr>
            </w:pPr>
          </w:p>
        </w:tc>
      </w:tr>
      <w:tr w:rsidR="008C0657" w:rsidRPr="007E0B31" w14:paraId="7BC2DAF6" w14:textId="77777777" w:rsidTr="00C60095">
        <w:trPr>
          <w:cantSplit/>
          <w:trPrChange w:id="2270" w:author="Stuart McLarnon" w:date="2025-12-10T12:53:00Z" w16du:dateUtc="2025-12-10T12:53:00Z">
            <w:trPr>
              <w:gridBefore w:val="1"/>
              <w:gridAfter w:val="0"/>
              <w:wAfter w:w="255" w:type="dxa"/>
              <w:cantSplit/>
            </w:trPr>
          </w:trPrChange>
        </w:trPr>
        <w:tc>
          <w:tcPr>
            <w:tcW w:w="2884" w:type="dxa"/>
            <w:tcPrChange w:id="2271" w:author="Stuart McLarnon" w:date="2025-12-10T12:53:00Z" w16du:dateUtc="2025-12-10T12:53:00Z">
              <w:tcPr>
                <w:tcW w:w="2884" w:type="dxa"/>
                <w:gridSpan w:val="3"/>
              </w:tcPr>
            </w:tcPrChange>
          </w:tcPr>
          <w:p w14:paraId="3675FAA8" w14:textId="77777777" w:rsidR="004B0C37" w:rsidRPr="007E0B31" w:rsidRDefault="004B0C37" w:rsidP="004B0C37">
            <w:pPr>
              <w:pStyle w:val="Arial11Bold"/>
              <w:rPr>
                <w:rFonts w:cs="Arial"/>
                <w:lang w:val="en-US"/>
              </w:rPr>
            </w:pPr>
            <w:r w:rsidRPr="007E0B31">
              <w:rPr>
                <w:rFonts w:cs="Arial"/>
                <w:lang w:val="en-US"/>
              </w:rPr>
              <w:t>Significant Code Review</w:t>
            </w:r>
          </w:p>
        </w:tc>
        <w:tc>
          <w:tcPr>
            <w:tcW w:w="6634" w:type="dxa"/>
            <w:tcPrChange w:id="2272" w:author="Stuart McLarnon" w:date="2025-12-10T12:53:00Z" w16du:dateUtc="2025-12-10T12:53:00Z">
              <w:tcPr>
                <w:tcW w:w="6634" w:type="dxa"/>
                <w:gridSpan w:val="4"/>
              </w:tcPr>
            </w:tcPrChange>
          </w:tcPr>
          <w:p w14:paraId="671DC2B0"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8C0657" w:rsidRPr="007E0B31" w14:paraId="1B5DF07B" w14:textId="77777777" w:rsidTr="00C60095">
        <w:trPr>
          <w:cantSplit/>
          <w:trHeight w:val="844"/>
          <w:trPrChange w:id="2273" w:author="Stuart McLarnon" w:date="2025-12-10T12:53:00Z" w16du:dateUtc="2025-12-10T12:53:00Z">
            <w:trPr>
              <w:gridBefore w:val="1"/>
              <w:gridAfter w:val="0"/>
              <w:wAfter w:w="255" w:type="dxa"/>
              <w:cantSplit/>
              <w:trHeight w:val="844"/>
            </w:trPr>
          </w:trPrChange>
        </w:trPr>
        <w:tc>
          <w:tcPr>
            <w:tcW w:w="2884" w:type="dxa"/>
            <w:tcPrChange w:id="2274" w:author="Stuart McLarnon" w:date="2025-12-10T12:53:00Z" w16du:dateUtc="2025-12-10T12:53:00Z">
              <w:tcPr>
                <w:tcW w:w="2884" w:type="dxa"/>
                <w:gridSpan w:val="3"/>
              </w:tcPr>
            </w:tcPrChange>
          </w:tcPr>
          <w:p w14:paraId="7D570753" w14:textId="77777777" w:rsidR="004B0C37" w:rsidRPr="007E0B31" w:rsidRDefault="004B0C37" w:rsidP="004B0C37">
            <w:pPr>
              <w:pStyle w:val="Arial11Bold"/>
              <w:rPr>
                <w:rFonts w:cs="Arial"/>
                <w:lang w:val="en-US"/>
              </w:rPr>
            </w:pPr>
            <w:r w:rsidRPr="007E0B31">
              <w:rPr>
                <w:rFonts w:cs="Arial"/>
                <w:lang w:val="en-US"/>
              </w:rPr>
              <w:t>Significant Code Review Phase</w:t>
            </w:r>
          </w:p>
        </w:tc>
        <w:tc>
          <w:tcPr>
            <w:tcW w:w="6634" w:type="dxa"/>
            <w:tcPrChange w:id="2275" w:author="Stuart McLarnon" w:date="2025-12-10T12:53:00Z" w16du:dateUtc="2025-12-10T12:53:00Z">
              <w:tcPr>
                <w:tcW w:w="6634" w:type="dxa"/>
                <w:gridSpan w:val="4"/>
              </w:tcPr>
            </w:tcPrChange>
          </w:tcPr>
          <w:p w14:paraId="0EC0F404"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8C0657" w:rsidRPr="007E0B31" w14:paraId="5ADB841A" w14:textId="77777777" w:rsidTr="00C60095">
        <w:trPr>
          <w:cantSplit/>
          <w:trHeight w:val="391"/>
          <w:trPrChange w:id="2276" w:author="Stuart McLarnon" w:date="2025-12-10T12:53:00Z" w16du:dateUtc="2025-12-10T12:53:00Z">
            <w:trPr>
              <w:gridBefore w:val="1"/>
              <w:gridAfter w:val="0"/>
              <w:wAfter w:w="255" w:type="dxa"/>
              <w:cantSplit/>
              <w:trHeight w:val="391"/>
            </w:trPr>
          </w:trPrChange>
        </w:trPr>
        <w:tc>
          <w:tcPr>
            <w:tcW w:w="2884" w:type="dxa"/>
            <w:tcPrChange w:id="2277" w:author="Stuart McLarnon" w:date="2025-12-10T12:53:00Z" w16du:dateUtc="2025-12-10T12:53:00Z">
              <w:tcPr>
                <w:tcW w:w="2884" w:type="dxa"/>
                <w:gridSpan w:val="3"/>
              </w:tcPr>
            </w:tcPrChange>
          </w:tcPr>
          <w:p w14:paraId="7F34926A" w14:textId="77777777" w:rsidR="004B0C37" w:rsidRPr="005A3DF9" w:rsidRDefault="004B0C37" w:rsidP="004B0C37">
            <w:pPr>
              <w:rPr>
                <w:b/>
                <w:bCs/>
              </w:rPr>
            </w:pPr>
            <w:r w:rsidRPr="005A3DF9">
              <w:rPr>
                <w:b/>
                <w:bCs/>
              </w:rPr>
              <w:t>Significant Event</w:t>
            </w:r>
          </w:p>
        </w:tc>
        <w:tc>
          <w:tcPr>
            <w:tcW w:w="6634" w:type="dxa"/>
            <w:tcPrChange w:id="2278" w:author="Stuart McLarnon" w:date="2025-12-10T12:53:00Z" w16du:dateUtc="2025-12-10T12:53:00Z">
              <w:tcPr>
                <w:tcW w:w="6634" w:type="dxa"/>
                <w:gridSpan w:val="4"/>
              </w:tcPr>
            </w:tcPrChange>
          </w:tcPr>
          <w:p w14:paraId="1EE1E359" w14:textId="77777777" w:rsidR="004B0C37" w:rsidRPr="005A3DF9" w:rsidRDefault="004B0C37" w:rsidP="004B0C37">
            <w:r w:rsidRPr="005A3DF9">
              <w:t xml:space="preserve">An </w:t>
            </w:r>
            <w:r w:rsidRPr="005A3DF9">
              <w:rPr>
                <w:b/>
                <w:bCs/>
              </w:rPr>
              <w:t>Event</w:t>
            </w:r>
            <w:r w:rsidRPr="005A3DF9">
              <w:t>, as defined in OC3.4.1.</w:t>
            </w:r>
          </w:p>
        </w:tc>
      </w:tr>
      <w:tr w:rsidR="008C0657" w:rsidRPr="007E0B31" w14:paraId="1BEA81BE" w14:textId="77777777" w:rsidTr="00C60095">
        <w:trPr>
          <w:cantSplit/>
          <w:trPrChange w:id="2279" w:author="Stuart McLarnon" w:date="2025-12-10T12:53:00Z" w16du:dateUtc="2025-12-10T12:53:00Z">
            <w:trPr>
              <w:gridBefore w:val="1"/>
              <w:gridAfter w:val="0"/>
              <w:wAfter w:w="255" w:type="dxa"/>
              <w:cantSplit/>
            </w:trPr>
          </w:trPrChange>
        </w:trPr>
        <w:tc>
          <w:tcPr>
            <w:tcW w:w="2884" w:type="dxa"/>
            <w:tcPrChange w:id="2280" w:author="Stuart McLarnon" w:date="2025-12-10T12:53:00Z" w16du:dateUtc="2025-12-10T12:53:00Z">
              <w:tcPr>
                <w:tcW w:w="2884" w:type="dxa"/>
                <w:gridSpan w:val="3"/>
              </w:tcPr>
            </w:tcPrChange>
          </w:tcPr>
          <w:p w14:paraId="7DDF6CE8" w14:textId="77777777" w:rsidR="004B0C37" w:rsidRPr="007E0B31" w:rsidRDefault="004B0C37" w:rsidP="004B0C37">
            <w:pPr>
              <w:pStyle w:val="Arial11Bold"/>
              <w:rPr>
                <w:rFonts w:cs="Arial"/>
              </w:rPr>
            </w:pPr>
            <w:r w:rsidRPr="007E0B31">
              <w:rPr>
                <w:rFonts w:cs="Arial"/>
              </w:rPr>
              <w:lastRenderedPageBreak/>
              <w:t>Significant Incident</w:t>
            </w:r>
          </w:p>
        </w:tc>
        <w:tc>
          <w:tcPr>
            <w:tcW w:w="6634" w:type="dxa"/>
            <w:tcPrChange w:id="2281" w:author="Stuart McLarnon" w:date="2025-12-10T12:53:00Z" w16du:dateUtc="2025-12-10T12:53:00Z">
              <w:tcPr>
                <w:tcW w:w="6634" w:type="dxa"/>
                <w:gridSpan w:val="4"/>
              </w:tcPr>
            </w:tcPrChange>
          </w:tcPr>
          <w:p w14:paraId="7F61F265" w14:textId="77777777"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8C0657" w:rsidRPr="007E0B31" w14:paraId="3E055DF2" w14:textId="77777777" w:rsidTr="00C60095">
        <w:trPr>
          <w:cantSplit/>
          <w:trPrChange w:id="2282" w:author="Stuart McLarnon" w:date="2025-12-10T12:53:00Z" w16du:dateUtc="2025-12-10T12:53:00Z">
            <w:trPr>
              <w:gridBefore w:val="1"/>
              <w:gridAfter w:val="0"/>
              <w:wAfter w:w="255" w:type="dxa"/>
              <w:cantSplit/>
            </w:trPr>
          </w:trPrChange>
        </w:trPr>
        <w:tc>
          <w:tcPr>
            <w:tcW w:w="2884" w:type="dxa"/>
            <w:tcPrChange w:id="2283" w:author="Stuart McLarnon" w:date="2025-12-10T12:53:00Z" w16du:dateUtc="2025-12-10T12:53:00Z">
              <w:tcPr>
                <w:tcW w:w="2884" w:type="dxa"/>
                <w:gridSpan w:val="3"/>
              </w:tcPr>
            </w:tcPrChange>
          </w:tcPr>
          <w:p w14:paraId="0E800888" w14:textId="77777777" w:rsidR="004B0C37" w:rsidRPr="007E0B31" w:rsidRDefault="004B0C37" w:rsidP="004B0C37">
            <w:pPr>
              <w:pStyle w:val="Arial11Bold"/>
              <w:rPr>
                <w:rFonts w:cs="Arial"/>
              </w:rPr>
            </w:pPr>
            <w:r w:rsidRPr="007E0B31">
              <w:rPr>
                <w:rFonts w:cs="Arial"/>
              </w:rPr>
              <w:t>Simultaneous Tap Change</w:t>
            </w:r>
          </w:p>
        </w:tc>
        <w:tc>
          <w:tcPr>
            <w:tcW w:w="6634" w:type="dxa"/>
            <w:tcPrChange w:id="2284" w:author="Stuart McLarnon" w:date="2025-12-10T12:53:00Z" w16du:dateUtc="2025-12-10T12:53:00Z">
              <w:tcPr>
                <w:tcW w:w="6634" w:type="dxa"/>
                <w:gridSpan w:val="4"/>
              </w:tcPr>
            </w:tcPrChange>
          </w:tcPr>
          <w:p w14:paraId="60D3F25A" w14:textId="2377F85E" w:rsidR="004B0C37" w:rsidRPr="007E0B31" w:rsidRDefault="004B0C37" w:rsidP="004B0C3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8C0657" w:rsidRPr="007E0B31" w14:paraId="328E6979" w14:textId="77777777" w:rsidTr="00C60095">
        <w:trPr>
          <w:cantSplit/>
          <w:trPrChange w:id="2285" w:author="Stuart McLarnon" w:date="2025-12-10T12:53:00Z" w16du:dateUtc="2025-12-10T12:53:00Z">
            <w:trPr>
              <w:gridBefore w:val="1"/>
              <w:gridAfter w:val="0"/>
              <w:wAfter w:w="255" w:type="dxa"/>
              <w:cantSplit/>
            </w:trPr>
          </w:trPrChange>
        </w:trPr>
        <w:tc>
          <w:tcPr>
            <w:tcW w:w="2884" w:type="dxa"/>
            <w:tcPrChange w:id="2286" w:author="Stuart McLarnon" w:date="2025-12-10T12:53:00Z" w16du:dateUtc="2025-12-10T12:53:00Z">
              <w:tcPr>
                <w:tcW w:w="2884" w:type="dxa"/>
                <w:gridSpan w:val="3"/>
              </w:tcPr>
            </w:tcPrChange>
          </w:tcPr>
          <w:p w14:paraId="7DB29454" w14:textId="260E372C" w:rsidR="004B0C37" w:rsidRPr="009A551F" w:rsidRDefault="004B0C37" w:rsidP="004B0C37">
            <w:pPr>
              <w:pStyle w:val="Arial11Bold"/>
              <w:rPr>
                <w:rFonts w:cs="Arial"/>
              </w:rPr>
            </w:pPr>
            <w:r w:rsidRPr="009A551F">
              <w:rPr>
                <w:lang w:val="en-US"/>
              </w:rPr>
              <w:t>Single Intraday Coupling</w:t>
            </w:r>
          </w:p>
        </w:tc>
        <w:tc>
          <w:tcPr>
            <w:tcW w:w="6634" w:type="dxa"/>
            <w:tcPrChange w:id="2287" w:author="Stuart McLarnon" w:date="2025-12-10T12:53:00Z" w16du:dateUtc="2025-12-10T12:53:00Z">
              <w:tcPr>
                <w:tcW w:w="6634" w:type="dxa"/>
                <w:gridSpan w:val="4"/>
              </w:tcPr>
            </w:tcPrChange>
          </w:tcPr>
          <w:p w14:paraId="46F14FC7" w14:textId="686B1D19" w:rsidR="004B0C37" w:rsidRPr="009A551F" w:rsidRDefault="004B0C37" w:rsidP="004B0C37">
            <w:pPr>
              <w:pStyle w:val="TableArial11"/>
              <w:rPr>
                <w:rFonts w:cs="Arial"/>
              </w:rPr>
            </w:pPr>
            <w:r w:rsidRPr="009A551F">
              <w:t>The continuous process where collected orders are matched and cross-zonal capacity is allocated simultaneously for different bidding zones in the intraday market.</w:t>
            </w:r>
          </w:p>
        </w:tc>
      </w:tr>
      <w:tr w:rsidR="008C0657" w:rsidRPr="007E0B31" w14:paraId="5AFB48FD" w14:textId="77777777" w:rsidTr="00C60095">
        <w:trPr>
          <w:cantSplit/>
          <w:trPrChange w:id="2288" w:author="Stuart McLarnon" w:date="2025-12-10T12:53:00Z" w16du:dateUtc="2025-12-10T12:53:00Z">
            <w:trPr>
              <w:gridBefore w:val="1"/>
              <w:gridAfter w:val="0"/>
              <w:wAfter w:w="255" w:type="dxa"/>
              <w:cantSplit/>
            </w:trPr>
          </w:trPrChange>
        </w:trPr>
        <w:tc>
          <w:tcPr>
            <w:tcW w:w="2884" w:type="dxa"/>
            <w:tcPrChange w:id="2289" w:author="Stuart McLarnon" w:date="2025-12-10T12:53:00Z" w16du:dateUtc="2025-12-10T12:53:00Z">
              <w:tcPr>
                <w:tcW w:w="2884" w:type="dxa"/>
                <w:gridSpan w:val="3"/>
              </w:tcPr>
            </w:tcPrChange>
          </w:tcPr>
          <w:p w14:paraId="6EF1D6A4" w14:textId="77777777" w:rsidR="004B0C37" w:rsidRPr="007E0B31" w:rsidRDefault="004B0C37" w:rsidP="004B0C37">
            <w:pPr>
              <w:pStyle w:val="Arial11Bold"/>
              <w:rPr>
                <w:rFonts w:cs="Arial"/>
              </w:rPr>
            </w:pPr>
            <w:r w:rsidRPr="007E0B31">
              <w:rPr>
                <w:rFonts w:cs="Arial"/>
              </w:rPr>
              <w:t>Single Line Diagram</w:t>
            </w:r>
          </w:p>
        </w:tc>
        <w:tc>
          <w:tcPr>
            <w:tcW w:w="6634" w:type="dxa"/>
            <w:tcPrChange w:id="2290" w:author="Stuart McLarnon" w:date="2025-12-10T12:53:00Z" w16du:dateUtc="2025-12-10T12:53:00Z">
              <w:tcPr>
                <w:tcW w:w="6634" w:type="dxa"/>
                <w:gridSpan w:val="4"/>
              </w:tcPr>
            </w:tcPrChange>
          </w:tcPr>
          <w:p w14:paraId="4EC44797" w14:textId="77777777" w:rsidR="004B0C37" w:rsidRPr="007E0B31" w:rsidRDefault="004B0C37" w:rsidP="004B0C3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8C0657" w:rsidRPr="007E0B31" w14:paraId="465C7113" w14:textId="77777777" w:rsidTr="00C60095">
        <w:trPr>
          <w:cantSplit/>
          <w:trPrChange w:id="2291" w:author="Stuart McLarnon" w:date="2025-12-10T12:53:00Z" w16du:dateUtc="2025-12-10T12:53:00Z">
            <w:trPr>
              <w:gridBefore w:val="1"/>
              <w:gridAfter w:val="0"/>
              <w:wAfter w:w="255" w:type="dxa"/>
              <w:cantSplit/>
            </w:trPr>
          </w:trPrChange>
        </w:trPr>
        <w:tc>
          <w:tcPr>
            <w:tcW w:w="2884" w:type="dxa"/>
            <w:tcPrChange w:id="2292" w:author="Stuart McLarnon" w:date="2025-12-10T12:53:00Z" w16du:dateUtc="2025-12-10T12:53:00Z">
              <w:tcPr>
                <w:tcW w:w="2884" w:type="dxa"/>
                <w:gridSpan w:val="3"/>
              </w:tcPr>
            </w:tcPrChange>
          </w:tcPr>
          <w:p w14:paraId="752C09A5" w14:textId="77777777" w:rsidR="004B0C37" w:rsidRPr="007E0B31" w:rsidRDefault="004B0C37" w:rsidP="004B0C37">
            <w:pPr>
              <w:pStyle w:val="Arial11Bold"/>
              <w:rPr>
                <w:rFonts w:cs="Arial"/>
              </w:rPr>
            </w:pPr>
            <w:r w:rsidRPr="007E0B31">
              <w:rPr>
                <w:rFonts w:cs="Arial"/>
              </w:rPr>
              <w:t>Single Point of Connection</w:t>
            </w:r>
          </w:p>
        </w:tc>
        <w:tc>
          <w:tcPr>
            <w:tcW w:w="6634" w:type="dxa"/>
            <w:tcPrChange w:id="2293" w:author="Stuart McLarnon" w:date="2025-12-10T12:53:00Z" w16du:dateUtc="2025-12-10T12:53:00Z">
              <w:tcPr>
                <w:tcW w:w="6634" w:type="dxa"/>
                <w:gridSpan w:val="4"/>
              </w:tcPr>
            </w:tcPrChange>
          </w:tcPr>
          <w:p w14:paraId="357AE2D2" w14:textId="77777777" w:rsidR="004B0C37" w:rsidRPr="007E0B31" w:rsidRDefault="004B0C37" w:rsidP="004B0C3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8C0657" w:rsidRPr="007E0B31" w14:paraId="6F54CDA0" w14:textId="77777777" w:rsidTr="00C60095">
        <w:trPr>
          <w:cantSplit/>
          <w:trPrChange w:id="2294" w:author="Stuart McLarnon" w:date="2025-12-10T12:53:00Z" w16du:dateUtc="2025-12-10T12:53:00Z">
            <w:trPr>
              <w:gridBefore w:val="1"/>
              <w:gridAfter w:val="0"/>
              <w:wAfter w:w="255" w:type="dxa"/>
              <w:cantSplit/>
            </w:trPr>
          </w:trPrChange>
        </w:trPr>
        <w:tc>
          <w:tcPr>
            <w:tcW w:w="2884" w:type="dxa"/>
            <w:tcPrChange w:id="2295" w:author="Stuart McLarnon" w:date="2025-12-10T12:53:00Z" w16du:dateUtc="2025-12-10T12:53:00Z">
              <w:tcPr>
                <w:tcW w:w="2884" w:type="dxa"/>
                <w:gridSpan w:val="3"/>
              </w:tcPr>
            </w:tcPrChange>
          </w:tcPr>
          <w:p w14:paraId="636AB71F" w14:textId="77777777" w:rsidR="004B0C37" w:rsidRPr="007E0B31" w:rsidRDefault="004B0C37" w:rsidP="004B0C37">
            <w:pPr>
              <w:pStyle w:val="Arial11Bold"/>
              <w:rPr>
                <w:rFonts w:cs="Arial"/>
              </w:rPr>
            </w:pPr>
            <w:r w:rsidRPr="007E0B31">
              <w:rPr>
                <w:rFonts w:cs="Arial"/>
              </w:rPr>
              <w:t>Site Common Drawings</w:t>
            </w:r>
          </w:p>
        </w:tc>
        <w:tc>
          <w:tcPr>
            <w:tcW w:w="6634" w:type="dxa"/>
            <w:tcPrChange w:id="2296" w:author="Stuart McLarnon" w:date="2025-12-10T12:53:00Z" w16du:dateUtc="2025-12-10T12:53:00Z">
              <w:tcPr>
                <w:tcW w:w="6634" w:type="dxa"/>
                <w:gridSpan w:val="4"/>
              </w:tcPr>
            </w:tcPrChange>
          </w:tcPr>
          <w:p w14:paraId="10001C92" w14:textId="77777777" w:rsidR="004B0C37" w:rsidRPr="007E0B31" w:rsidRDefault="004B0C37" w:rsidP="004B0C3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8C0657" w:rsidRPr="007E0B31" w14:paraId="5735D188" w14:textId="77777777" w:rsidTr="00C60095">
        <w:trPr>
          <w:cantSplit/>
          <w:trPrChange w:id="2297" w:author="Stuart McLarnon" w:date="2025-12-10T12:53:00Z" w16du:dateUtc="2025-12-10T12:53:00Z">
            <w:trPr>
              <w:gridBefore w:val="1"/>
              <w:gridAfter w:val="0"/>
              <w:wAfter w:w="255" w:type="dxa"/>
              <w:cantSplit/>
            </w:trPr>
          </w:trPrChange>
        </w:trPr>
        <w:tc>
          <w:tcPr>
            <w:tcW w:w="2884" w:type="dxa"/>
            <w:tcPrChange w:id="2298" w:author="Stuart McLarnon" w:date="2025-12-10T12:53:00Z" w16du:dateUtc="2025-12-10T12:53:00Z">
              <w:tcPr>
                <w:tcW w:w="2884" w:type="dxa"/>
                <w:gridSpan w:val="3"/>
              </w:tcPr>
            </w:tcPrChange>
          </w:tcPr>
          <w:p w14:paraId="236162FF" w14:textId="77777777" w:rsidR="004B0C37" w:rsidRPr="007E0B31" w:rsidRDefault="004B0C37" w:rsidP="004B0C37">
            <w:pPr>
              <w:pStyle w:val="Arial11Bold"/>
              <w:rPr>
                <w:rFonts w:cs="Arial"/>
              </w:rPr>
            </w:pPr>
            <w:r w:rsidRPr="007E0B31">
              <w:rPr>
                <w:rFonts w:cs="Arial"/>
              </w:rPr>
              <w:t xml:space="preserve">Site Responsibility Schedule </w:t>
            </w:r>
          </w:p>
        </w:tc>
        <w:tc>
          <w:tcPr>
            <w:tcW w:w="6634" w:type="dxa"/>
            <w:tcPrChange w:id="2299" w:author="Stuart McLarnon" w:date="2025-12-10T12:53:00Z" w16du:dateUtc="2025-12-10T12:53:00Z">
              <w:tcPr>
                <w:tcW w:w="6634" w:type="dxa"/>
                <w:gridSpan w:val="4"/>
              </w:tcPr>
            </w:tcPrChange>
          </w:tcPr>
          <w:p w14:paraId="6A1F8B74" w14:textId="77777777" w:rsidR="004B0C37" w:rsidRPr="007E0B31" w:rsidRDefault="004B0C37" w:rsidP="004B0C3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C60095" w:rsidRPr="007E0B31" w14:paraId="22A330D4" w14:textId="77777777" w:rsidTr="00820663">
        <w:trPr>
          <w:cantSplit/>
          <w:ins w:id="2300" w:author="Stuart McLarnon" w:date="2025-12-10T11:59:00Z"/>
          <w:trPrChange w:id="2301" w:author="Stuart McLarnon" w:date="2025-12-10T13:01:00Z" w16du:dateUtc="2025-12-10T13:01: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302" w:author="Stuart McLarnon" w:date="2025-12-10T13:01:00Z" w16du:dateUtc="2025-12-10T13:01:00Z">
              <w:tcPr>
                <w:tcW w:w="2977" w:type="dxa"/>
                <w:gridSpan w:val="4"/>
                <w:tcBorders>
                  <w:top w:val="single" w:sz="4" w:space="0" w:color="auto"/>
                  <w:left w:val="single" w:sz="4" w:space="0" w:color="auto"/>
                  <w:bottom w:val="single" w:sz="4" w:space="0" w:color="auto"/>
                  <w:right w:val="single" w:sz="4" w:space="0" w:color="auto"/>
                </w:tcBorders>
              </w:tcPr>
            </w:tcPrChange>
          </w:tcPr>
          <w:p w14:paraId="5C5167EF" w14:textId="77777777" w:rsidR="008C0657" w:rsidRPr="007E0B31" w:rsidRDefault="008C0657" w:rsidP="00F150CA">
            <w:pPr>
              <w:pStyle w:val="Arial11Bold"/>
              <w:rPr>
                <w:ins w:id="2303" w:author="Stuart McLarnon" w:date="2025-12-10T11:59:00Z" w16du:dateUtc="2025-12-10T11:59:00Z"/>
                <w:rFonts w:cs="Arial"/>
              </w:rPr>
            </w:pPr>
            <w:ins w:id="2304" w:author="Stuart McLarnon" w:date="2025-12-10T11:59:00Z" w16du:dateUtc="2025-12-10T11:59:00Z">
              <w:r w:rsidRPr="009D62AD">
                <w:rPr>
                  <w:bCs/>
                </w:rPr>
                <w:t>Situation Data</w:t>
              </w:r>
            </w:ins>
          </w:p>
        </w:tc>
        <w:tc>
          <w:tcPr>
            <w:tcW w:w="6634" w:type="dxa"/>
            <w:tcBorders>
              <w:top w:val="single" w:sz="4" w:space="0" w:color="auto"/>
              <w:left w:val="single" w:sz="4" w:space="0" w:color="auto"/>
              <w:bottom w:val="single" w:sz="4" w:space="0" w:color="auto"/>
              <w:right w:val="single" w:sz="4" w:space="0" w:color="auto"/>
            </w:tcBorders>
            <w:tcPrChange w:id="2305" w:author="Stuart McLarnon" w:date="2025-12-10T13:01:00Z" w16du:dateUtc="2025-12-10T13:01:00Z">
              <w:tcPr>
                <w:tcW w:w="6541" w:type="dxa"/>
                <w:gridSpan w:val="3"/>
                <w:tcBorders>
                  <w:top w:val="single" w:sz="4" w:space="0" w:color="auto"/>
                  <w:left w:val="single" w:sz="4" w:space="0" w:color="auto"/>
                  <w:bottom w:val="single" w:sz="4" w:space="0" w:color="auto"/>
                  <w:right w:val="single" w:sz="4" w:space="0" w:color="auto"/>
                </w:tcBorders>
              </w:tcPr>
            </w:tcPrChange>
          </w:tcPr>
          <w:p w14:paraId="3A0D131E" w14:textId="77777777" w:rsidR="008C0657" w:rsidRPr="007E0B31" w:rsidRDefault="008C0657" w:rsidP="00F150CA">
            <w:pPr>
              <w:pStyle w:val="TableArial11"/>
              <w:rPr>
                <w:ins w:id="2306" w:author="Stuart McLarnon" w:date="2025-12-10T11:59:00Z" w16du:dateUtc="2025-12-10T11:59:00Z"/>
                <w:rFonts w:cs="Arial"/>
              </w:rPr>
            </w:pPr>
            <w:ins w:id="2307" w:author="Stuart McLarnon" w:date="2025-12-10T11:59:00Z" w16du:dateUtc="2025-12-10T11:59:00Z">
              <w:r>
                <w:t xml:space="preserve">Data in a </w:t>
              </w:r>
              <w:r w:rsidRPr="004D43D9">
                <w:rPr>
                  <w:b/>
                  <w:bCs/>
                </w:rPr>
                <w:t>PSM</w:t>
              </w:r>
              <w:r>
                <w:t xml:space="preserve"> representing an operational state of an electricity system, including demand and generation output </w:t>
              </w:r>
              <w:r w:rsidRPr="004A3B3C">
                <w:t>and the operational position of relevant switching devices.</w:t>
              </w:r>
            </w:ins>
          </w:p>
        </w:tc>
      </w:tr>
      <w:tr w:rsidR="008C0657" w:rsidRPr="007E0B31" w14:paraId="45E94789" w14:textId="77777777" w:rsidTr="00C60095">
        <w:trPr>
          <w:cantSplit/>
          <w:trPrChange w:id="2308" w:author="Stuart McLarnon" w:date="2025-12-10T12:53:00Z" w16du:dateUtc="2025-12-10T12:53:00Z">
            <w:trPr>
              <w:gridBefore w:val="1"/>
              <w:gridAfter w:val="0"/>
              <w:wAfter w:w="255" w:type="dxa"/>
              <w:cantSplit/>
            </w:trPr>
          </w:trPrChange>
        </w:trPr>
        <w:tc>
          <w:tcPr>
            <w:tcW w:w="2884" w:type="dxa"/>
            <w:tcPrChange w:id="2309" w:author="Stuart McLarnon" w:date="2025-12-10T12:53:00Z" w16du:dateUtc="2025-12-10T12:53:00Z">
              <w:tcPr>
                <w:tcW w:w="2884" w:type="dxa"/>
                <w:gridSpan w:val="3"/>
              </w:tcPr>
            </w:tcPrChange>
          </w:tcPr>
          <w:p w14:paraId="46B439EE" w14:textId="77777777" w:rsidR="004B0C37" w:rsidRPr="007E0B31" w:rsidRDefault="004B0C37" w:rsidP="004B0C37">
            <w:pPr>
              <w:pStyle w:val="Arial11Bold"/>
              <w:rPr>
                <w:rFonts w:cs="Arial"/>
              </w:rPr>
            </w:pPr>
            <w:r w:rsidRPr="007E0B31">
              <w:rPr>
                <w:rFonts w:cs="Arial"/>
              </w:rPr>
              <w:t>Slope</w:t>
            </w:r>
          </w:p>
        </w:tc>
        <w:tc>
          <w:tcPr>
            <w:tcW w:w="6634" w:type="dxa"/>
            <w:tcPrChange w:id="2310" w:author="Stuart McLarnon" w:date="2025-12-10T12:53:00Z" w16du:dateUtc="2025-12-10T12:53:00Z">
              <w:tcPr>
                <w:tcW w:w="6634" w:type="dxa"/>
                <w:gridSpan w:val="4"/>
              </w:tcPr>
            </w:tcPrChange>
          </w:tcPr>
          <w:p w14:paraId="0B1F2C0B" w14:textId="77777777" w:rsidR="004B0C37" w:rsidRPr="007E0B31" w:rsidRDefault="004B0C37" w:rsidP="004B0C3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8C0657" w:rsidRPr="007E0B31" w14:paraId="37CB2940" w14:textId="77777777" w:rsidTr="00C60095">
        <w:trPr>
          <w:cantSplit/>
          <w:trPrChange w:id="2311" w:author="Stuart McLarnon" w:date="2025-12-10T12:53:00Z" w16du:dateUtc="2025-12-10T12:53:00Z">
            <w:trPr>
              <w:gridBefore w:val="1"/>
              <w:gridAfter w:val="0"/>
              <w:wAfter w:w="255" w:type="dxa"/>
              <w:cantSplit/>
            </w:trPr>
          </w:trPrChange>
        </w:trPr>
        <w:tc>
          <w:tcPr>
            <w:tcW w:w="2884" w:type="dxa"/>
            <w:tcPrChange w:id="2312" w:author="Stuart McLarnon" w:date="2025-12-10T12:53:00Z" w16du:dateUtc="2025-12-10T12:53:00Z">
              <w:tcPr>
                <w:tcW w:w="2884" w:type="dxa"/>
                <w:gridSpan w:val="3"/>
              </w:tcPr>
            </w:tcPrChange>
          </w:tcPr>
          <w:p w14:paraId="216A2CB0" w14:textId="77777777" w:rsidR="004B0C37" w:rsidRPr="007E0B31" w:rsidRDefault="004B0C37" w:rsidP="004B0C37">
            <w:pPr>
              <w:pStyle w:val="Arial11Bold"/>
              <w:rPr>
                <w:rFonts w:cs="Arial"/>
              </w:rPr>
            </w:pPr>
            <w:r w:rsidRPr="007E0B31">
              <w:rPr>
                <w:rFonts w:cs="Arial"/>
              </w:rPr>
              <w:t>Small Participant</w:t>
            </w:r>
          </w:p>
        </w:tc>
        <w:tc>
          <w:tcPr>
            <w:tcW w:w="6634" w:type="dxa"/>
            <w:tcPrChange w:id="2313" w:author="Stuart McLarnon" w:date="2025-12-10T12:53:00Z" w16du:dateUtc="2025-12-10T12:53:00Z">
              <w:tcPr>
                <w:tcW w:w="6634" w:type="dxa"/>
                <w:gridSpan w:val="4"/>
              </w:tcPr>
            </w:tcPrChange>
          </w:tcPr>
          <w:p w14:paraId="01410E38" w14:textId="77777777" w:rsidR="004B0C37" w:rsidRPr="007E0B31" w:rsidRDefault="004B0C37" w:rsidP="004B0C3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8C0657" w:rsidRPr="007E0B31" w14:paraId="1F395979" w14:textId="77777777" w:rsidTr="00C60095">
        <w:trPr>
          <w:cantSplit/>
          <w:trPrChange w:id="2314" w:author="Stuart McLarnon" w:date="2025-12-10T12:53:00Z" w16du:dateUtc="2025-12-10T12:53:00Z">
            <w:trPr>
              <w:gridBefore w:val="1"/>
              <w:gridAfter w:val="0"/>
              <w:wAfter w:w="255" w:type="dxa"/>
              <w:cantSplit/>
            </w:trPr>
          </w:trPrChange>
        </w:trPr>
        <w:tc>
          <w:tcPr>
            <w:tcW w:w="2884" w:type="dxa"/>
            <w:tcPrChange w:id="2315" w:author="Stuart McLarnon" w:date="2025-12-10T12:53:00Z" w16du:dateUtc="2025-12-10T12:53:00Z">
              <w:tcPr>
                <w:tcW w:w="2884" w:type="dxa"/>
                <w:gridSpan w:val="3"/>
              </w:tcPr>
            </w:tcPrChange>
          </w:tcPr>
          <w:p w14:paraId="07FA4ADB" w14:textId="77777777" w:rsidR="004B0C37" w:rsidRPr="007E0B31" w:rsidRDefault="004B0C37" w:rsidP="004B0C37">
            <w:pPr>
              <w:pStyle w:val="Arial11Bold"/>
              <w:rPr>
                <w:rFonts w:cs="Arial"/>
              </w:rPr>
            </w:pPr>
            <w:r w:rsidRPr="007E0B31">
              <w:rPr>
                <w:rFonts w:cs="Arial"/>
              </w:rPr>
              <w:lastRenderedPageBreak/>
              <w:t>Small Power Station</w:t>
            </w:r>
          </w:p>
        </w:tc>
        <w:tc>
          <w:tcPr>
            <w:tcW w:w="6634" w:type="dxa"/>
            <w:tcPrChange w:id="2316" w:author="Stuart McLarnon" w:date="2025-12-10T12:53:00Z" w16du:dateUtc="2025-12-10T12:53:00Z">
              <w:tcPr>
                <w:tcW w:w="6634" w:type="dxa"/>
                <w:gridSpan w:val="4"/>
              </w:tcPr>
            </w:tcPrChange>
          </w:tcPr>
          <w:p w14:paraId="281660E4" w14:textId="77777777" w:rsidR="004B0C37" w:rsidRPr="007E0B31" w:rsidRDefault="004B0C37" w:rsidP="004B0C3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3A62CE9" w14:textId="4218E8A6"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4B0C37" w:rsidRPr="007E0B31" w:rsidRDefault="004B0C37" w:rsidP="004B0C37">
            <w:pPr>
              <w:pStyle w:val="TableArial11"/>
              <w:ind w:left="567" w:hanging="567"/>
              <w:rPr>
                <w:rFonts w:cs="Arial"/>
              </w:rPr>
            </w:pPr>
            <w:r w:rsidRPr="007E0B31">
              <w:rPr>
                <w:rFonts w:cs="Arial"/>
              </w:rPr>
              <w:t>or,</w:t>
            </w:r>
          </w:p>
          <w:p w14:paraId="7EB0BBC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4B0C37" w:rsidRPr="007E0B31" w:rsidRDefault="004B0C37" w:rsidP="004B0C37">
            <w:pPr>
              <w:pStyle w:val="TableArial11"/>
              <w:ind w:left="567" w:hanging="567"/>
              <w:rPr>
                <w:rFonts w:cs="Arial"/>
              </w:rPr>
            </w:pPr>
            <w:r w:rsidRPr="007E0B31">
              <w:rPr>
                <w:rFonts w:cs="Arial"/>
              </w:rPr>
              <w:t>or,</w:t>
            </w:r>
          </w:p>
          <w:p w14:paraId="6997783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4B0C37" w:rsidRPr="007E0B31" w:rsidRDefault="004B0C37" w:rsidP="004B0C3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C60095" w:rsidRPr="007E0B31" w14:paraId="4236DEA4" w14:textId="77777777" w:rsidTr="00C60095">
        <w:trPr>
          <w:cantSplit/>
          <w:ins w:id="2317" w:author="Stuart McLarnon" w:date="2025-12-10T12:00:00Z"/>
          <w:trPrChange w:id="2318"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319"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7896C077" w14:textId="77777777" w:rsidR="008C0657" w:rsidRPr="007E0B31" w:rsidRDefault="008C0657" w:rsidP="00F150CA">
            <w:pPr>
              <w:pStyle w:val="Arial11Bold"/>
              <w:rPr>
                <w:ins w:id="2320" w:author="Stuart McLarnon" w:date="2025-12-10T12:00:00Z" w16du:dateUtc="2025-12-10T12:00:00Z"/>
                <w:rFonts w:cs="Arial"/>
              </w:rPr>
            </w:pPr>
            <w:ins w:id="2321" w:author="Stuart McLarnon" w:date="2025-12-10T12:00:00Z" w16du:dateUtc="2025-12-10T12:00:00Z">
              <w:r w:rsidRPr="009D62AD">
                <w:rPr>
                  <w:bCs/>
                </w:rPr>
                <w:t>Solved PSM</w:t>
              </w:r>
            </w:ins>
          </w:p>
        </w:tc>
        <w:tc>
          <w:tcPr>
            <w:tcW w:w="6634" w:type="dxa"/>
            <w:tcBorders>
              <w:top w:val="single" w:sz="4" w:space="0" w:color="auto"/>
              <w:left w:val="single" w:sz="4" w:space="0" w:color="auto"/>
              <w:bottom w:val="single" w:sz="4" w:space="0" w:color="auto"/>
              <w:right w:val="single" w:sz="4" w:space="0" w:color="auto"/>
            </w:tcBorders>
            <w:tcPrChange w:id="2322"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4A628FE3" w14:textId="77777777" w:rsidR="008C0657" w:rsidRPr="007E0B31" w:rsidRDefault="008C0657" w:rsidP="00F150CA">
            <w:pPr>
              <w:pStyle w:val="TableArial11"/>
              <w:jc w:val="left"/>
              <w:rPr>
                <w:ins w:id="2323" w:author="Stuart McLarnon" w:date="2025-12-10T12:00:00Z" w16du:dateUtc="2025-12-10T12:00:00Z"/>
                <w:rFonts w:cs="Arial"/>
              </w:rPr>
            </w:pPr>
            <w:ins w:id="2324" w:author="Stuart McLarnon" w:date="2025-12-10T12:00:00Z" w16du:dateUtc="2025-12-10T12:00:00Z">
              <w:r w:rsidRPr="009D62AD">
                <w:t xml:space="preserve">A </w:t>
              </w:r>
              <w:r w:rsidRPr="009D62AD">
                <w:rPr>
                  <w:b/>
                  <w:bCs/>
                </w:rPr>
                <w:t>PSM</w:t>
              </w:r>
              <w:r w:rsidRPr="009D62AD">
                <w:t xml:space="preserve"> which includes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w:t>
              </w:r>
            </w:ins>
          </w:p>
        </w:tc>
      </w:tr>
      <w:tr w:rsidR="00C60095" w:rsidRPr="007E0B31" w14:paraId="6B1E0637" w14:textId="77777777" w:rsidTr="00C60095">
        <w:trPr>
          <w:cantSplit/>
          <w:ins w:id="2325" w:author="Stuart McLarnon" w:date="2025-12-10T12:00:00Z"/>
          <w:trPrChange w:id="2326"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327"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4E0817FD" w14:textId="77777777" w:rsidR="008C0657" w:rsidRPr="007E0B31" w:rsidRDefault="008C0657" w:rsidP="00F150CA">
            <w:pPr>
              <w:pStyle w:val="Arial11Bold"/>
              <w:rPr>
                <w:ins w:id="2328" w:author="Stuart McLarnon" w:date="2025-12-10T12:00:00Z" w16du:dateUtc="2025-12-10T12:00:00Z"/>
                <w:rFonts w:cs="Arial"/>
              </w:rPr>
            </w:pPr>
            <w:ins w:id="2329" w:author="Stuart McLarnon" w:date="2025-12-10T12:00:00Z" w16du:dateUtc="2025-12-10T12:00:00Z">
              <w:r w:rsidRPr="009D62AD">
                <w:rPr>
                  <w:bCs/>
                </w:rPr>
                <w:t>Solution Data</w:t>
              </w:r>
            </w:ins>
          </w:p>
        </w:tc>
        <w:tc>
          <w:tcPr>
            <w:tcW w:w="6634" w:type="dxa"/>
            <w:tcBorders>
              <w:top w:val="single" w:sz="4" w:space="0" w:color="auto"/>
              <w:left w:val="single" w:sz="4" w:space="0" w:color="auto"/>
              <w:bottom w:val="single" w:sz="4" w:space="0" w:color="auto"/>
              <w:right w:val="single" w:sz="4" w:space="0" w:color="auto"/>
            </w:tcBorders>
            <w:tcPrChange w:id="2330"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278D19A8" w14:textId="77777777" w:rsidR="008C0657" w:rsidRPr="007E0B31" w:rsidRDefault="008C0657" w:rsidP="00F150CA">
            <w:pPr>
              <w:pStyle w:val="TableArial11"/>
              <w:rPr>
                <w:ins w:id="2331" w:author="Stuart McLarnon" w:date="2025-12-10T12:00:00Z" w16du:dateUtc="2025-12-10T12:00:00Z"/>
                <w:rFonts w:cs="Arial"/>
              </w:rPr>
            </w:pPr>
            <w:ins w:id="2332" w:author="Stuart McLarnon" w:date="2025-12-10T12:00:00Z" w16du:dateUtc="2025-12-10T12:00:00Z">
              <w:r w:rsidRPr="009D62AD">
                <w:t>Data</w:t>
              </w:r>
              <w:r>
                <w:t xml:space="preserve"> in a </w:t>
              </w:r>
              <w:r>
                <w:rPr>
                  <w:b/>
                  <w:bCs/>
                </w:rPr>
                <w:t>PSM</w:t>
              </w:r>
              <w:r w:rsidRPr="009D62AD">
                <w:t xml:space="preserve"> comprising the results of a steady-state power flow calculation and/or short circuit calculation, together with topology, voltage, and power flow data representing a steady-state solution using coordinated </w:t>
              </w:r>
              <w:r w:rsidRPr="009D62AD">
                <w:rPr>
                  <w:b/>
                  <w:bCs/>
                </w:rPr>
                <w:t>Structural Data</w:t>
              </w:r>
              <w:r w:rsidRPr="009D62AD">
                <w:t xml:space="preserve"> and </w:t>
              </w:r>
              <w:r w:rsidRPr="009D62AD">
                <w:rPr>
                  <w:b/>
                  <w:bCs/>
                </w:rPr>
                <w:t>Situation Data</w:t>
              </w:r>
              <w:r w:rsidRPr="009D62AD">
                <w:t>.</w:t>
              </w:r>
            </w:ins>
          </w:p>
        </w:tc>
      </w:tr>
      <w:tr w:rsidR="008C0657" w:rsidRPr="007E0B31" w14:paraId="21464662" w14:textId="77777777" w:rsidTr="00C60095">
        <w:trPr>
          <w:cantSplit/>
          <w:trPrChange w:id="2333" w:author="Stuart McLarnon" w:date="2025-12-10T12:53:00Z" w16du:dateUtc="2025-12-10T12:53:00Z">
            <w:trPr>
              <w:gridBefore w:val="1"/>
              <w:gridAfter w:val="0"/>
              <w:wAfter w:w="255" w:type="dxa"/>
              <w:cantSplit/>
            </w:trPr>
          </w:trPrChange>
        </w:trPr>
        <w:tc>
          <w:tcPr>
            <w:tcW w:w="2884" w:type="dxa"/>
            <w:tcPrChange w:id="2334" w:author="Stuart McLarnon" w:date="2025-12-10T12:53:00Z" w16du:dateUtc="2025-12-10T12:53:00Z">
              <w:tcPr>
                <w:tcW w:w="2884" w:type="dxa"/>
                <w:gridSpan w:val="3"/>
              </w:tcPr>
            </w:tcPrChange>
          </w:tcPr>
          <w:p w14:paraId="39EA72D0" w14:textId="700EFEF5" w:rsidR="00842850" w:rsidRPr="007E0B31" w:rsidRDefault="00842850" w:rsidP="00842850">
            <w:pPr>
              <w:pStyle w:val="Arial11Bold"/>
              <w:rPr>
                <w:rFonts w:cs="Arial"/>
              </w:rPr>
            </w:pPr>
            <w:r>
              <w:rPr>
                <w:bCs/>
              </w:rPr>
              <w:t>Space Weather Advisory Statement</w:t>
            </w:r>
          </w:p>
        </w:tc>
        <w:tc>
          <w:tcPr>
            <w:tcW w:w="6634" w:type="dxa"/>
            <w:tcPrChange w:id="2335" w:author="Stuart McLarnon" w:date="2025-12-10T12:53:00Z" w16du:dateUtc="2025-12-10T12:53:00Z">
              <w:tcPr>
                <w:tcW w:w="6634" w:type="dxa"/>
                <w:gridSpan w:val="4"/>
              </w:tcPr>
            </w:tcPrChange>
          </w:tcPr>
          <w:p w14:paraId="72437757" w14:textId="0A58029B" w:rsidR="00842850" w:rsidRPr="007E0B31" w:rsidRDefault="00842850" w:rsidP="00842850">
            <w:pPr>
              <w:pStyle w:val="TableArial11"/>
              <w:rPr>
                <w:rFonts w:cs="Arial"/>
              </w:rPr>
            </w:pPr>
            <w:r w:rsidRPr="00462B86">
              <w:t xml:space="preserve">A statement issued by </w:t>
            </w:r>
            <w:r w:rsidRPr="00462B86">
              <w:rPr>
                <w:b/>
                <w:bCs/>
              </w:rPr>
              <w:t xml:space="preserve">The Company </w:t>
            </w:r>
            <w:r w:rsidRPr="00462B86">
              <w:t>to advise of a space weather related matter for information and further consideration.</w:t>
            </w:r>
          </w:p>
        </w:tc>
      </w:tr>
      <w:tr w:rsidR="008C0657" w:rsidRPr="007E0B31" w14:paraId="0BF6E007" w14:textId="77777777" w:rsidTr="00C60095">
        <w:trPr>
          <w:cantSplit/>
          <w:trPrChange w:id="2336" w:author="Stuart McLarnon" w:date="2025-12-10T12:53:00Z" w16du:dateUtc="2025-12-10T12:53:00Z">
            <w:trPr>
              <w:gridBefore w:val="1"/>
              <w:gridAfter w:val="0"/>
              <w:wAfter w:w="255" w:type="dxa"/>
              <w:cantSplit/>
            </w:trPr>
          </w:trPrChange>
        </w:trPr>
        <w:tc>
          <w:tcPr>
            <w:tcW w:w="2884" w:type="dxa"/>
            <w:tcPrChange w:id="2337" w:author="Stuart McLarnon" w:date="2025-12-10T12:53:00Z" w16du:dateUtc="2025-12-10T12:53:00Z">
              <w:tcPr>
                <w:tcW w:w="2884" w:type="dxa"/>
                <w:gridSpan w:val="3"/>
              </w:tcPr>
            </w:tcPrChange>
          </w:tcPr>
          <w:p w14:paraId="624A38B0" w14:textId="4F01874D" w:rsidR="009F4523" w:rsidRPr="007E0B31" w:rsidRDefault="009F4523" w:rsidP="009F4523">
            <w:pPr>
              <w:pStyle w:val="Arial11Bold"/>
              <w:rPr>
                <w:rFonts w:cs="Arial"/>
              </w:rPr>
            </w:pPr>
            <w:r>
              <w:rPr>
                <w:rFonts w:cs="Arial"/>
                <w:bCs/>
              </w:rPr>
              <w:t>Space Weather Cancellation Notification</w:t>
            </w:r>
          </w:p>
        </w:tc>
        <w:tc>
          <w:tcPr>
            <w:tcW w:w="6634" w:type="dxa"/>
            <w:tcPrChange w:id="2338" w:author="Stuart McLarnon" w:date="2025-12-10T12:53:00Z" w16du:dateUtc="2025-12-10T12:53:00Z">
              <w:tcPr>
                <w:tcW w:w="6634" w:type="dxa"/>
                <w:gridSpan w:val="4"/>
              </w:tcPr>
            </w:tcPrChange>
          </w:tcPr>
          <w:p w14:paraId="546D9B97" w14:textId="08B0618E" w:rsidR="009F4523" w:rsidRPr="007E0B31" w:rsidRDefault="009F4523" w:rsidP="009F4523">
            <w:pPr>
              <w:pStyle w:val="TableArial11"/>
              <w:rPr>
                <w:rFonts w:cs="Arial"/>
              </w:rPr>
            </w:pPr>
            <w:r>
              <w:t xml:space="preserve">A notification issued by </w:t>
            </w:r>
            <w:r w:rsidRPr="744CE868">
              <w:rPr>
                <w:b/>
                <w:bCs/>
              </w:rPr>
              <w:t>The Company</w:t>
            </w:r>
            <w:r>
              <w:t xml:space="preserve"> following Met Office guidance signalling that a space weather situation has concluded.</w:t>
            </w:r>
          </w:p>
        </w:tc>
      </w:tr>
      <w:tr w:rsidR="008C0657" w:rsidRPr="007E0B31" w14:paraId="47D9BFFA" w14:textId="77777777" w:rsidTr="00C60095">
        <w:trPr>
          <w:cantSplit/>
          <w:trPrChange w:id="2339" w:author="Stuart McLarnon" w:date="2025-12-10T12:53:00Z" w16du:dateUtc="2025-12-10T12:53:00Z">
            <w:trPr>
              <w:gridBefore w:val="1"/>
              <w:gridAfter w:val="0"/>
              <w:wAfter w:w="255" w:type="dxa"/>
              <w:cantSplit/>
            </w:trPr>
          </w:trPrChange>
        </w:trPr>
        <w:tc>
          <w:tcPr>
            <w:tcW w:w="2884" w:type="dxa"/>
            <w:tcPrChange w:id="2340" w:author="Stuart McLarnon" w:date="2025-12-10T12:53:00Z" w16du:dateUtc="2025-12-10T12:53:00Z">
              <w:tcPr>
                <w:tcW w:w="2884" w:type="dxa"/>
                <w:gridSpan w:val="3"/>
              </w:tcPr>
            </w:tcPrChange>
          </w:tcPr>
          <w:p w14:paraId="6109D2AA" w14:textId="7F77CEB0" w:rsidR="00111C1F" w:rsidRPr="007E0B31" w:rsidRDefault="00111C1F" w:rsidP="00111C1F">
            <w:pPr>
              <w:pStyle w:val="Arial11Bold"/>
              <w:rPr>
                <w:rFonts w:cs="Arial"/>
              </w:rPr>
            </w:pPr>
            <w:r w:rsidRPr="00B550B5">
              <w:rPr>
                <w:rFonts w:cs="Arial"/>
                <w:bCs/>
              </w:rPr>
              <w:lastRenderedPageBreak/>
              <w:t>Space Weather Cessation Notification</w:t>
            </w:r>
          </w:p>
        </w:tc>
        <w:tc>
          <w:tcPr>
            <w:tcW w:w="6634" w:type="dxa"/>
            <w:tcPrChange w:id="2341" w:author="Stuart McLarnon" w:date="2025-12-10T12:53:00Z" w16du:dateUtc="2025-12-10T12:53:00Z">
              <w:tcPr>
                <w:tcW w:w="6634" w:type="dxa"/>
                <w:gridSpan w:val="4"/>
              </w:tcPr>
            </w:tcPrChange>
          </w:tcPr>
          <w:p w14:paraId="50E3A264" w14:textId="32412881" w:rsidR="00111C1F" w:rsidRPr="007E0B31" w:rsidRDefault="00111C1F" w:rsidP="00111C1F">
            <w:pPr>
              <w:pStyle w:val="TableArial11"/>
              <w:rPr>
                <w:rFonts w:cs="Arial"/>
              </w:rPr>
            </w:pPr>
            <w:r w:rsidRPr="004C0AF8">
              <w:t xml:space="preserve">A notification issued by </w:t>
            </w:r>
            <w:r w:rsidRPr="004C0AF8">
              <w:rPr>
                <w:b/>
                <w:bCs/>
              </w:rPr>
              <w:t>The Company</w:t>
            </w:r>
            <w:r>
              <w:t xml:space="preserve"> </w:t>
            </w:r>
            <w:r w:rsidRPr="004C0AF8">
              <w:t xml:space="preserve">following Met Office guidance signalling a return to a </w:t>
            </w:r>
            <w:r w:rsidRPr="004C0AF8">
              <w:rPr>
                <w:b/>
                <w:bCs/>
              </w:rPr>
              <w:t>Space Weather Prepare Notification</w:t>
            </w:r>
            <w:r w:rsidRPr="004C0AF8">
              <w:rPr>
                <w:i/>
                <w:iCs/>
              </w:rPr>
              <w:t xml:space="preserve"> </w:t>
            </w:r>
            <w:r w:rsidRPr="004C0AF8">
              <w:t xml:space="preserve">level.  </w:t>
            </w:r>
            <w:r>
              <w:t xml:space="preserve"> </w:t>
            </w:r>
          </w:p>
        </w:tc>
      </w:tr>
      <w:tr w:rsidR="008C0657" w:rsidRPr="007E0B31" w14:paraId="36A72AD4" w14:textId="77777777" w:rsidTr="00C60095">
        <w:trPr>
          <w:cantSplit/>
          <w:trPrChange w:id="2342" w:author="Stuart McLarnon" w:date="2025-12-10T12:53:00Z" w16du:dateUtc="2025-12-10T12:53:00Z">
            <w:trPr>
              <w:gridBefore w:val="1"/>
              <w:gridAfter w:val="0"/>
              <w:wAfter w:w="255" w:type="dxa"/>
              <w:cantSplit/>
            </w:trPr>
          </w:trPrChange>
        </w:trPr>
        <w:tc>
          <w:tcPr>
            <w:tcW w:w="2884" w:type="dxa"/>
            <w:tcPrChange w:id="2343" w:author="Stuart McLarnon" w:date="2025-12-10T12:53:00Z" w16du:dateUtc="2025-12-10T12:53:00Z">
              <w:tcPr>
                <w:tcW w:w="2884" w:type="dxa"/>
                <w:gridSpan w:val="3"/>
              </w:tcPr>
            </w:tcPrChange>
          </w:tcPr>
          <w:p w14:paraId="0D0D7B29" w14:textId="5A8BC67C" w:rsidR="00B073E1" w:rsidRPr="007E0B31" w:rsidRDefault="00B073E1" w:rsidP="00B073E1">
            <w:pPr>
              <w:pStyle w:val="Arial11Bold"/>
              <w:rPr>
                <w:rFonts w:cs="Arial"/>
              </w:rPr>
            </w:pPr>
            <w:r w:rsidRPr="00B550B5">
              <w:rPr>
                <w:rFonts w:cs="Arial"/>
                <w:bCs/>
              </w:rPr>
              <w:t xml:space="preserve">Space Weather </w:t>
            </w:r>
            <w:r>
              <w:rPr>
                <w:rFonts w:cs="Arial"/>
                <w:bCs/>
              </w:rPr>
              <w:t>Experienced</w:t>
            </w:r>
            <w:r w:rsidRPr="00B550B5">
              <w:rPr>
                <w:rFonts w:cs="Arial"/>
                <w:bCs/>
              </w:rPr>
              <w:t xml:space="preserve"> Notification</w:t>
            </w:r>
          </w:p>
        </w:tc>
        <w:tc>
          <w:tcPr>
            <w:tcW w:w="6634" w:type="dxa"/>
            <w:tcPrChange w:id="2344" w:author="Stuart McLarnon" w:date="2025-12-10T12:53:00Z" w16du:dateUtc="2025-12-10T12:53:00Z">
              <w:tcPr>
                <w:tcW w:w="6634" w:type="dxa"/>
                <w:gridSpan w:val="4"/>
              </w:tcPr>
            </w:tcPrChange>
          </w:tcPr>
          <w:p w14:paraId="593A8FB0" w14:textId="3F4A5D09" w:rsidR="00B073E1" w:rsidRPr="007E0B31" w:rsidRDefault="00B073E1" w:rsidP="00B073E1">
            <w:pPr>
              <w:pStyle w:val="TableArial11"/>
              <w:rPr>
                <w:rFonts w:cs="Arial"/>
              </w:rPr>
            </w:pPr>
            <w:r w:rsidRPr="00462B86">
              <w:t xml:space="preserve">A notification issued by </w:t>
            </w:r>
            <w:r w:rsidRPr="00462B86">
              <w:rPr>
                <w:b/>
                <w:bCs/>
              </w:rPr>
              <w:t xml:space="preserve">The Company </w:t>
            </w:r>
            <w:r>
              <w:t>following Met Office guidance</w:t>
            </w:r>
            <w:r w:rsidRPr="00462B86">
              <w:t xml:space="preserve"> that impacts</w:t>
            </w:r>
            <w:r>
              <w:t xml:space="preserve"> (</w:t>
            </w:r>
            <w:r w:rsidRPr="00462B86">
              <w:t>consistent with a space weather event</w:t>
            </w:r>
            <w:r>
              <w:t>)</w:t>
            </w:r>
            <w:r w:rsidRPr="00462B86">
              <w:t xml:space="preserve"> have been seen or experienced in </w:t>
            </w:r>
            <w:r w:rsidRPr="00462B86">
              <w:rPr>
                <w:b/>
                <w:bCs/>
              </w:rPr>
              <w:t>GB</w:t>
            </w:r>
            <w:r>
              <w:t>. This triggers the preparation and issuing of</w:t>
            </w:r>
            <w:r w:rsidRPr="00462B86">
              <w:t xml:space="preserve"> </w:t>
            </w:r>
            <w:r w:rsidRPr="00462B86">
              <w:rPr>
                <w:b/>
                <w:bCs/>
              </w:rPr>
              <w:t>Space Weather Outcome Statement</w:t>
            </w:r>
            <w:r>
              <w:rPr>
                <w:b/>
                <w:bCs/>
              </w:rPr>
              <w:t>s</w:t>
            </w:r>
            <w:r>
              <w:t>.</w:t>
            </w:r>
          </w:p>
        </w:tc>
      </w:tr>
      <w:tr w:rsidR="008C0657" w:rsidRPr="007E0B31" w14:paraId="5FFBCC3C" w14:textId="77777777" w:rsidTr="00C60095">
        <w:trPr>
          <w:cantSplit/>
          <w:trPrChange w:id="2345" w:author="Stuart McLarnon" w:date="2025-12-10T12:53:00Z" w16du:dateUtc="2025-12-10T12:53:00Z">
            <w:trPr>
              <w:gridBefore w:val="1"/>
              <w:gridAfter w:val="0"/>
              <w:wAfter w:w="255" w:type="dxa"/>
              <w:cantSplit/>
            </w:trPr>
          </w:trPrChange>
        </w:trPr>
        <w:tc>
          <w:tcPr>
            <w:tcW w:w="2884" w:type="dxa"/>
            <w:tcPrChange w:id="2346" w:author="Stuart McLarnon" w:date="2025-12-10T12:53:00Z" w16du:dateUtc="2025-12-10T12:53:00Z">
              <w:tcPr>
                <w:tcW w:w="2884" w:type="dxa"/>
                <w:gridSpan w:val="3"/>
              </w:tcPr>
            </w:tcPrChange>
          </w:tcPr>
          <w:p w14:paraId="714CA310" w14:textId="13799501" w:rsidR="009F5093" w:rsidRPr="007E0B31" w:rsidRDefault="009F5093" w:rsidP="009F5093">
            <w:pPr>
              <w:pStyle w:val="Arial11Bold"/>
              <w:rPr>
                <w:rFonts w:cs="Arial"/>
              </w:rPr>
            </w:pPr>
            <w:r w:rsidRPr="00EC334A">
              <w:rPr>
                <w:bCs/>
              </w:rPr>
              <w:t xml:space="preserve">Space Weather </w:t>
            </w:r>
            <w:r>
              <w:rPr>
                <w:bCs/>
              </w:rPr>
              <w:t>Imminent</w:t>
            </w:r>
            <w:r w:rsidRPr="00EC334A">
              <w:rPr>
                <w:bCs/>
              </w:rPr>
              <w:t xml:space="preserve"> Notification</w:t>
            </w:r>
          </w:p>
        </w:tc>
        <w:tc>
          <w:tcPr>
            <w:tcW w:w="6634" w:type="dxa"/>
            <w:tcPrChange w:id="2347" w:author="Stuart McLarnon" w:date="2025-12-10T12:53:00Z" w16du:dateUtc="2025-12-10T12:53:00Z">
              <w:tcPr>
                <w:tcW w:w="6634" w:type="dxa"/>
                <w:gridSpan w:val="4"/>
              </w:tcPr>
            </w:tcPrChange>
          </w:tcPr>
          <w:p w14:paraId="2418A196" w14:textId="3A5603C2" w:rsidR="009F5093" w:rsidRPr="007E0B31" w:rsidRDefault="009F5093" w:rsidP="009F5093">
            <w:pPr>
              <w:pStyle w:val="TableArial11"/>
              <w:rPr>
                <w:rFonts w:cs="Arial"/>
              </w:rPr>
            </w:pPr>
            <w:r w:rsidRPr="00462B86">
              <w:t xml:space="preserve">A notification issued by </w:t>
            </w:r>
            <w:r w:rsidRPr="00462B86">
              <w:rPr>
                <w:b/>
                <w:bCs/>
              </w:rPr>
              <w:t>The Company</w:t>
            </w:r>
            <w:r w:rsidRPr="00462B86">
              <w:t xml:space="preserve"> following Met Office </w:t>
            </w:r>
            <w:r>
              <w:t xml:space="preserve">guidance </w:t>
            </w:r>
            <w:r w:rsidRPr="00462B86">
              <w:t xml:space="preserve">of imminent space weather of a nature and anticipated level </w:t>
            </w:r>
            <w:r>
              <w:t xml:space="preserve">of G5 </w:t>
            </w:r>
            <w:r w:rsidRPr="00462B86">
              <w:t>(</w:t>
            </w:r>
            <w:r>
              <w:t>using the Met Office ranking</w:t>
            </w:r>
            <w:r w:rsidRPr="00462B86">
              <w:t>)</w:t>
            </w:r>
            <w:r>
              <w:t>.</w:t>
            </w:r>
            <w:r w:rsidRPr="00462B86">
              <w:t xml:space="preserve"> A </w:t>
            </w:r>
            <w:r w:rsidRPr="00462B86">
              <w:rPr>
                <w:b/>
                <w:bCs/>
              </w:rPr>
              <w:t xml:space="preserve">Space Weather </w:t>
            </w:r>
            <w:r>
              <w:rPr>
                <w:b/>
                <w:bCs/>
              </w:rPr>
              <w:t>Imminent</w:t>
            </w:r>
            <w:r w:rsidRPr="00462B86">
              <w:rPr>
                <w:b/>
                <w:bCs/>
              </w:rPr>
              <w:t xml:space="preserve"> Notification </w:t>
            </w:r>
            <w:r w:rsidRPr="00462B86">
              <w:t xml:space="preserve">is likely to be issued </w:t>
            </w:r>
            <w:r>
              <w:t>20</w:t>
            </w:r>
            <w:r w:rsidRPr="00462B86">
              <w:t xml:space="preserve"> to </w:t>
            </w:r>
            <w:r>
              <w:t>60</w:t>
            </w:r>
            <w:r w:rsidRPr="00462B86">
              <w:t xml:space="preserve"> minutes ahead of a space weather event being forecast to impact the </w:t>
            </w:r>
            <w:r w:rsidRPr="00462B86">
              <w:rPr>
                <w:b/>
                <w:bCs/>
              </w:rPr>
              <w:t>NETS</w:t>
            </w:r>
            <w:r w:rsidRPr="00462B86">
              <w:t>.</w:t>
            </w:r>
          </w:p>
        </w:tc>
      </w:tr>
      <w:tr w:rsidR="008C0657" w:rsidRPr="007E0B31" w14:paraId="166C6C7A" w14:textId="77777777" w:rsidTr="00C60095">
        <w:trPr>
          <w:cantSplit/>
          <w:trPrChange w:id="2348" w:author="Stuart McLarnon" w:date="2025-12-10T12:53:00Z" w16du:dateUtc="2025-12-10T12:53:00Z">
            <w:trPr>
              <w:gridBefore w:val="1"/>
              <w:gridAfter w:val="0"/>
              <w:wAfter w:w="255" w:type="dxa"/>
              <w:cantSplit/>
            </w:trPr>
          </w:trPrChange>
        </w:trPr>
        <w:tc>
          <w:tcPr>
            <w:tcW w:w="2884" w:type="dxa"/>
            <w:tcPrChange w:id="2349" w:author="Stuart McLarnon" w:date="2025-12-10T12:53:00Z" w16du:dateUtc="2025-12-10T12:53:00Z">
              <w:tcPr>
                <w:tcW w:w="2884" w:type="dxa"/>
                <w:gridSpan w:val="3"/>
              </w:tcPr>
            </w:tcPrChange>
          </w:tcPr>
          <w:p w14:paraId="59D70458" w14:textId="0E1296A7" w:rsidR="00FF2CFB" w:rsidRPr="007E0B31" w:rsidRDefault="00FF2CFB" w:rsidP="00FF2CFB">
            <w:pPr>
              <w:pStyle w:val="Arial11Bold"/>
              <w:rPr>
                <w:rFonts w:cs="Arial"/>
              </w:rPr>
            </w:pPr>
            <w:r w:rsidRPr="008B75E4">
              <w:rPr>
                <w:rFonts w:cs="Arial"/>
                <w:bCs/>
              </w:rPr>
              <w:t>Space Weather Outcome Statement</w:t>
            </w:r>
          </w:p>
        </w:tc>
        <w:tc>
          <w:tcPr>
            <w:tcW w:w="6634" w:type="dxa"/>
            <w:tcPrChange w:id="2350" w:author="Stuart McLarnon" w:date="2025-12-10T12:53:00Z" w16du:dateUtc="2025-12-10T12:53:00Z">
              <w:tcPr>
                <w:tcW w:w="6634" w:type="dxa"/>
                <w:gridSpan w:val="4"/>
              </w:tcPr>
            </w:tcPrChange>
          </w:tcPr>
          <w:p w14:paraId="28CE890C" w14:textId="7A2A31FF" w:rsidR="00FF2CFB" w:rsidRPr="007E0B31" w:rsidRDefault="00FF2CFB" w:rsidP="00FF2CFB">
            <w:pPr>
              <w:pStyle w:val="TableArial11"/>
              <w:rPr>
                <w:rFonts w:cs="Arial"/>
              </w:rPr>
            </w:pPr>
            <w:r w:rsidRPr="005165D2">
              <w:t xml:space="preserve">A statement that is issued by </w:t>
            </w:r>
            <w:r>
              <w:t>a</w:t>
            </w:r>
            <w:r w:rsidRPr="005165D2">
              <w:t xml:space="preserve"> </w:t>
            </w:r>
            <w:r w:rsidRPr="005165D2">
              <w:rPr>
                <w:b/>
                <w:bCs/>
              </w:rPr>
              <w:t>User</w:t>
            </w:r>
            <w:r w:rsidRPr="005165D2">
              <w:t xml:space="preserve"> to </w:t>
            </w:r>
            <w:r w:rsidRPr="005165D2">
              <w:rPr>
                <w:b/>
                <w:bCs/>
              </w:rPr>
              <w:t>The Company</w:t>
            </w:r>
            <w:r w:rsidRPr="005165D2">
              <w:t xml:space="preserve"> where</w:t>
            </w:r>
            <w:r>
              <w:t>,</w:t>
            </w:r>
            <w:r w:rsidRPr="005165D2">
              <w:t xml:space="preserve"> following the issuing of a </w:t>
            </w:r>
            <w:r w:rsidRPr="005165D2">
              <w:rPr>
                <w:b/>
                <w:bCs/>
              </w:rPr>
              <w:t xml:space="preserve">Space Weather </w:t>
            </w:r>
            <w:r>
              <w:rPr>
                <w:b/>
                <w:bCs/>
              </w:rPr>
              <w:t>Experienced</w:t>
            </w:r>
            <w:r w:rsidRPr="005165D2">
              <w:rPr>
                <w:b/>
                <w:bCs/>
              </w:rPr>
              <w:t xml:space="preserve"> Notification</w:t>
            </w:r>
            <w:r>
              <w:t>,</w:t>
            </w:r>
            <w:r w:rsidRPr="005165D2">
              <w:t xml:space="preserve"> their </w:t>
            </w:r>
            <w:r>
              <w:rPr>
                <w:b/>
                <w:bCs/>
              </w:rPr>
              <w:t>Plant</w:t>
            </w:r>
            <w:r>
              <w:t xml:space="preserve"> or </w:t>
            </w:r>
            <w:r>
              <w:rPr>
                <w:b/>
                <w:bCs/>
              </w:rPr>
              <w:t>Apparatus</w:t>
            </w:r>
            <w:r w:rsidRPr="005165D2">
              <w:t xml:space="preserve"> ha</w:t>
            </w:r>
            <w:r>
              <w:t>s</w:t>
            </w:r>
            <w:r w:rsidRPr="005165D2">
              <w:t xml:space="preserve"> seen or experienced impacts that they believe, at the time, are or may</w:t>
            </w:r>
            <w:r>
              <w:t xml:space="preserve"> </w:t>
            </w:r>
            <w:r w:rsidRPr="005165D2">
              <w:t>be of a nature consistent with a space weather event.</w:t>
            </w:r>
          </w:p>
        </w:tc>
      </w:tr>
      <w:tr w:rsidR="008C0657" w:rsidRPr="007E0B31" w14:paraId="71257F0A" w14:textId="77777777" w:rsidTr="00C60095">
        <w:trPr>
          <w:cantSplit/>
          <w:trPrChange w:id="2351" w:author="Stuart McLarnon" w:date="2025-12-10T12:53:00Z" w16du:dateUtc="2025-12-10T12:53:00Z">
            <w:trPr>
              <w:gridBefore w:val="1"/>
              <w:gridAfter w:val="0"/>
              <w:wAfter w:w="255" w:type="dxa"/>
              <w:cantSplit/>
            </w:trPr>
          </w:trPrChange>
        </w:trPr>
        <w:tc>
          <w:tcPr>
            <w:tcW w:w="2884" w:type="dxa"/>
            <w:tcPrChange w:id="2352" w:author="Stuart McLarnon" w:date="2025-12-10T12:53:00Z" w16du:dateUtc="2025-12-10T12:53:00Z">
              <w:tcPr>
                <w:tcW w:w="2884" w:type="dxa"/>
                <w:gridSpan w:val="3"/>
              </w:tcPr>
            </w:tcPrChange>
          </w:tcPr>
          <w:p w14:paraId="588A3300" w14:textId="11576FE2" w:rsidR="00F82023" w:rsidRPr="007E0B31" w:rsidRDefault="00F82023" w:rsidP="00F82023">
            <w:pPr>
              <w:pStyle w:val="Arial11Bold"/>
              <w:rPr>
                <w:rFonts w:cs="Arial"/>
              </w:rPr>
            </w:pPr>
            <w:r w:rsidRPr="0DEE1E6E">
              <w:rPr>
                <w:rFonts w:cs="Arial"/>
              </w:rPr>
              <w:t>Space Weather Output Usable</w:t>
            </w:r>
            <w:r>
              <w:rPr>
                <w:rFonts w:cs="Arial"/>
              </w:rPr>
              <w:t xml:space="preserve"> </w:t>
            </w:r>
            <w:r w:rsidRPr="0DEE1E6E">
              <w:rPr>
                <w:rFonts w:cs="Arial"/>
              </w:rPr>
              <w:t>Declaration</w:t>
            </w:r>
          </w:p>
        </w:tc>
        <w:tc>
          <w:tcPr>
            <w:tcW w:w="6634" w:type="dxa"/>
            <w:tcPrChange w:id="2353" w:author="Stuart McLarnon" w:date="2025-12-10T12:53:00Z" w16du:dateUtc="2025-12-10T12:53:00Z">
              <w:tcPr>
                <w:tcW w:w="6634" w:type="dxa"/>
                <w:gridSpan w:val="4"/>
              </w:tcPr>
            </w:tcPrChange>
          </w:tcPr>
          <w:p w14:paraId="48D3670F" w14:textId="626BDE0F" w:rsidR="00F82023" w:rsidRPr="007E0B31" w:rsidRDefault="00F82023" w:rsidP="00F82023">
            <w:pPr>
              <w:pStyle w:val="TableArial11"/>
              <w:rPr>
                <w:rFonts w:cs="Arial"/>
              </w:rPr>
            </w:pPr>
            <w:r>
              <w:t xml:space="preserve">A declaration of the </w:t>
            </w:r>
            <w:r w:rsidRPr="003A7CA3">
              <w:rPr>
                <w:b/>
                <w:bCs/>
              </w:rPr>
              <w:t>Output</w:t>
            </w:r>
            <w:r>
              <w:t xml:space="preserve"> </w:t>
            </w:r>
            <w:r w:rsidRPr="003A7CA3">
              <w:rPr>
                <w:b/>
                <w:bCs/>
              </w:rPr>
              <w:t>Usable</w:t>
            </w:r>
            <w:r>
              <w:t xml:space="preserve"> that would apply to a </w:t>
            </w:r>
            <w:r>
              <w:rPr>
                <w:b/>
              </w:rPr>
              <w:t>Generator</w:t>
            </w:r>
            <w:r>
              <w:rPr>
                <w:bCs/>
              </w:rPr>
              <w:t xml:space="preserve"> in respect of their </w:t>
            </w:r>
            <w:r w:rsidRPr="00122361">
              <w:rPr>
                <w:b/>
              </w:rPr>
              <w:t xml:space="preserve">Generating Unit </w:t>
            </w:r>
            <w:r w:rsidRPr="00122361">
              <w:t xml:space="preserve">and/or </w:t>
            </w:r>
            <w:r w:rsidRPr="00A5603B">
              <w:rPr>
                <w:b/>
              </w:rPr>
              <w:t xml:space="preserve">Power-Generating Module </w:t>
            </w:r>
            <w:r w:rsidRPr="00A5603B">
              <w:t>and/or</w:t>
            </w:r>
            <w:r w:rsidRPr="00C91DC1">
              <w:rPr>
                <w:b/>
              </w:rPr>
              <w:t xml:space="preserve"> </w:t>
            </w:r>
            <w:r w:rsidRPr="00400182">
              <w:rPr>
                <w:b/>
                <w:bCs/>
              </w:rPr>
              <w:t>Power Park Module</w:t>
            </w:r>
            <w:r>
              <w:t>, or</w:t>
            </w:r>
            <w:r>
              <w:rPr>
                <w:b/>
              </w:rPr>
              <w:t xml:space="preserve"> Interconnector </w:t>
            </w:r>
            <w:r w:rsidRPr="00BD0DF2">
              <w:rPr>
                <w:b/>
              </w:rPr>
              <w:t>Owner</w:t>
            </w:r>
            <w:r>
              <w:rPr>
                <w:bCs/>
              </w:rPr>
              <w:t xml:space="preserve"> in respect of their </w:t>
            </w:r>
            <w:r>
              <w:rPr>
                <w:b/>
              </w:rPr>
              <w:t xml:space="preserve">External Interconnection </w:t>
            </w:r>
            <w:r w:rsidRPr="00BD0DF2">
              <w:rPr>
                <w:b/>
              </w:rPr>
              <w:t>Circuits</w:t>
            </w:r>
            <w:r>
              <w:rPr>
                <w:bCs/>
              </w:rPr>
              <w:t xml:space="preserve"> or </w:t>
            </w:r>
            <w:r>
              <w:rPr>
                <w:b/>
              </w:rPr>
              <w:t>Restoration Contractor</w:t>
            </w:r>
            <w:r>
              <w:rPr>
                <w:bCs/>
              </w:rPr>
              <w:t xml:space="preserve"> in respect of their </w:t>
            </w:r>
            <w:r w:rsidRPr="000911FF">
              <w:rPr>
                <w:b/>
              </w:rPr>
              <w:t>Plant</w:t>
            </w:r>
            <w:r>
              <w:rPr>
                <w:bCs/>
              </w:rPr>
              <w:t xml:space="preserve"> and </w:t>
            </w:r>
            <w:r w:rsidRPr="003A7CA3">
              <w:rPr>
                <w:b/>
              </w:rPr>
              <w:t>Apparatus</w:t>
            </w:r>
            <w:r>
              <w:rPr>
                <w:bCs/>
              </w:rPr>
              <w:t xml:space="preserve"> following the issue of a </w:t>
            </w:r>
            <w:r w:rsidRPr="003A7CA3">
              <w:rPr>
                <w:b/>
              </w:rPr>
              <w:t>Space Weather Imminent Notification</w:t>
            </w:r>
            <w:r>
              <w:rPr>
                <w:bCs/>
              </w:rPr>
              <w:t xml:space="preserve"> until </w:t>
            </w:r>
            <w:r>
              <w:t>such time</w:t>
            </w:r>
            <w:r w:rsidRPr="005165D2">
              <w:t xml:space="preserve"> </w:t>
            </w:r>
            <w:r>
              <w:t xml:space="preserve">as specified by the </w:t>
            </w:r>
            <w:r w:rsidRPr="3C5F9C9E">
              <w:rPr>
                <w:b/>
                <w:bCs/>
              </w:rPr>
              <w:t>Generator</w:t>
            </w:r>
            <w:r w:rsidRPr="004C0AF8">
              <w:t xml:space="preserve">, </w:t>
            </w:r>
            <w:r w:rsidRPr="3C5F9C9E">
              <w:rPr>
                <w:b/>
                <w:bCs/>
              </w:rPr>
              <w:t>Interconnector</w:t>
            </w:r>
            <w:r>
              <w:rPr>
                <w:b/>
                <w:bCs/>
              </w:rPr>
              <w:t xml:space="preserve"> Owner</w:t>
            </w:r>
            <w:r w:rsidRPr="3C5F9C9E">
              <w:rPr>
                <w:b/>
                <w:bCs/>
              </w:rPr>
              <w:t xml:space="preserve"> </w:t>
            </w:r>
            <w:r>
              <w:t>or</w:t>
            </w:r>
            <w:r w:rsidRPr="3C5F9C9E">
              <w:rPr>
                <w:b/>
                <w:bCs/>
              </w:rPr>
              <w:t xml:space="preserve"> Restoration Contractor</w:t>
            </w:r>
            <w:r>
              <w:t xml:space="preserve"> </w:t>
            </w:r>
            <w:r w:rsidRPr="005165D2">
              <w:t xml:space="preserve">after </w:t>
            </w:r>
            <w:r>
              <w:t xml:space="preserve">either </w:t>
            </w:r>
            <w:r w:rsidRPr="005165D2">
              <w:t xml:space="preserve">a </w:t>
            </w:r>
            <w:r w:rsidRPr="005165D2">
              <w:rPr>
                <w:b/>
                <w:bCs/>
              </w:rPr>
              <w:t xml:space="preserve">Space Weather </w:t>
            </w:r>
            <w:r w:rsidRPr="004C0AF8">
              <w:rPr>
                <w:b/>
                <w:bCs/>
              </w:rPr>
              <w:t>Cessation</w:t>
            </w:r>
            <w:r w:rsidRPr="005165D2">
              <w:rPr>
                <w:b/>
                <w:bCs/>
              </w:rPr>
              <w:t xml:space="preserve"> Notification</w:t>
            </w:r>
            <w:r w:rsidRPr="005165D2">
              <w:t xml:space="preserve"> </w:t>
            </w:r>
            <w:r>
              <w:t xml:space="preserve">or a </w:t>
            </w:r>
            <w:r w:rsidRPr="3C5F9C9E">
              <w:rPr>
                <w:b/>
                <w:bCs/>
              </w:rPr>
              <w:t>Space Weather C</w:t>
            </w:r>
            <w:r>
              <w:rPr>
                <w:b/>
                <w:bCs/>
              </w:rPr>
              <w:t>ancellation</w:t>
            </w:r>
            <w:r w:rsidRPr="3C5F9C9E">
              <w:rPr>
                <w:b/>
                <w:bCs/>
              </w:rPr>
              <w:t xml:space="preserve"> Notification </w:t>
            </w:r>
            <w:r w:rsidRPr="005165D2">
              <w:t xml:space="preserve">being issued by </w:t>
            </w:r>
            <w:r w:rsidRPr="005165D2">
              <w:rPr>
                <w:b/>
                <w:bCs/>
              </w:rPr>
              <w:t>The Company</w:t>
            </w:r>
            <w:r>
              <w:t>.</w:t>
            </w:r>
          </w:p>
        </w:tc>
      </w:tr>
      <w:tr w:rsidR="008C0657" w:rsidRPr="007E0B31" w14:paraId="7562B2D9" w14:textId="77777777" w:rsidTr="00C60095">
        <w:trPr>
          <w:cantSplit/>
          <w:trPrChange w:id="2354" w:author="Stuart McLarnon" w:date="2025-12-10T12:53:00Z" w16du:dateUtc="2025-12-10T12:53:00Z">
            <w:trPr>
              <w:gridBefore w:val="1"/>
              <w:gridAfter w:val="0"/>
              <w:wAfter w:w="255" w:type="dxa"/>
              <w:cantSplit/>
            </w:trPr>
          </w:trPrChange>
        </w:trPr>
        <w:tc>
          <w:tcPr>
            <w:tcW w:w="2884" w:type="dxa"/>
            <w:tcPrChange w:id="2355" w:author="Stuart McLarnon" w:date="2025-12-10T12:53:00Z" w16du:dateUtc="2025-12-10T12:53:00Z">
              <w:tcPr>
                <w:tcW w:w="2884" w:type="dxa"/>
                <w:gridSpan w:val="3"/>
              </w:tcPr>
            </w:tcPrChange>
          </w:tcPr>
          <w:p w14:paraId="4687A59B" w14:textId="55934AC1" w:rsidR="00B508E9" w:rsidRPr="007E0B31" w:rsidRDefault="00B508E9" w:rsidP="00B508E9">
            <w:pPr>
              <w:pStyle w:val="Arial11Bold"/>
              <w:rPr>
                <w:rFonts w:cs="Arial"/>
              </w:rPr>
            </w:pPr>
            <w:r w:rsidRPr="00090C5D">
              <w:rPr>
                <w:bCs/>
              </w:rPr>
              <w:t>Space Weather Prepare Notification</w:t>
            </w:r>
          </w:p>
        </w:tc>
        <w:tc>
          <w:tcPr>
            <w:tcW w:w="6634" w:type="dxa"/>
            <w:tcPrChange w:id="2356" w:author="Stuart McLarnon" w:date="2025-12-10T12:53:00Z" w16du:dateUtc="2025-12-10T12:53:00Z">
              <w:tcPr>
                <w:tcW w:w="6634" w:type="dxa"/>
                <w:gridSpan w:val="4"/>
              </w:tcPr>
            </w:tcPrChange>
          </w:tcPr>
          <w:p w14:paraId="5CE918A1" w14:textId="0EA7B48B" w:rsidR="00B508E9" w:rsidRPr="007E0B31" w:rsidRDefault="00B508E9" w:rsidP="00B508E9">
            <w:pPr>
              <w:pStyle w:val="TableArial11"/>
              <w:rPr>
                <w:rFonts w:cs="Arial"/>
              </w:rPr>
            </w:pPr>
            <w:r w:rsidRPr="00462B86">
              <w:t xml:space="preserve">A notification issued by </w:t>
            </w:r>
            <w:r w:rsidRPr="00462B86">
              <w:rPr>
                <w:b/>
                <w:bCs/>
              </w:rPr>
              <w:t>The Company</w:t>
            </w:r>
            <w:r w:rsidRPr="00462B86">
              <w:t xml:space="preserve"> following Met Office</w:t>
            </w:r>
            <w:r>
              <w:t xml:space="preserve"> guidance</w:t>
            </w:r>
            <w:r w:rsidRPr="00462B86">
              <w:t xml:space="preserve"> of space weather related activity that is of a nature and anticipated level </w:t>
            </w:r>
            <w:r>
              <w:t xml:space="preserve">of G5 </w:t>
            </w:r>
            <w:r w:rsidRPr="00462B86">
              <w:t>(</w:t>
            </w:r>
            <w:r>
              <w:t>using the Met Office ranking</w:t>
            </w:r>
            <w:r w:rsidRPr="00462B86">
              <w:t xml:space="preserve">).  A </w:t>
            </w:r>
            <w:r w:rsidRPr="00462B86">
              <w:rPr>
                <w:b/>
                <w:bCs/>
              </w:rPr>
              <w:t xml:space="preserve">Space Weather Prepare Notification </w:t>
            </w:r>
            <w:r w:rsidRPr="00462B86">
              <w:t xml:space="preserve">is likely to be issued </w:t>
            </w:r>
            <w:r>
              <w:t>12</w:t>
            </w:r>
            <w:r w:rsidRPr="00462B86">
              <w:t xml:space="preserve"> to </w:t>
            </w:r>
            <w:r>
              <w:t>36</w:t>
            </w:r>
            <w:r w:rsidRPr="00462B86">
              <w:t xml:space="preserve"> hours ahead of a space weather event being forecast to impact the </w:t>
            </w:r>
            <w:r w:rsidRPr="00462B86">
              <w:rPr>
                <w:b/>
                <w:bCs/>
              </w:rPr>
              <w:t>NETS</w:t>
            </w:r>
            <w:r w:rsidRPr="00462B86">
              <w:t>.</w:t>
            </w:r>
          </w:p>
        </w:tc>
      </w:tr>
      <w:tr w:rsidR="008C0657" w:rsidRPr="007E0B31" w14:paraId="7573FBB9" w14:textId="77777777" w:rsidTr="00C60095">
        <w:trPr>
          <w:cantSplit/>
          <w:trPrChange w:id="2357" w:author="Stuart McLarnon" w:date="2025-12-10T12:53:00Z" w16du:dateUtc="2025-12-10T12:53:00Z">
            <w:trPr>
              <w:gridBefore w:val="1"/>
              <w:gridAfter w:val="0"/>
              <w:wAfter w:w="255" w:type="dxa"/>
              <w:cantSplit/>
            </w:trPr>
          </w:trPrChange>
        </w:trPr>
        <w:tc>
          <w:tcPr>
            <w:tcW w:w="2884" w:type="dxa"/>
            <w:tcPrChange w:id="2358" w:author="Stuart McLarnon" w:date="2025-12-10T12:53:00Z" w16du:dateUtc="2025-12-10T12:53:00Z">
              <w:tcPr>
                <w:tcW w:w="2884" w:type="dxa"/>
                <w:gridSpan w:val="3"/>
              </w:tcPr>
            </w:tcPrChange>
          </w:tcPr>
          <w:p w14:paraId="762A4B06" w14:textId="77777777" w:rsidR="00B508E9" w:rsidRPr="007E0B31" w:rsidRDefault="00B508E9" w:rsidP="00B508E9">
            <w:pPr>
              <w:pStyle w:val="Arial11Bold"/>
              <w:rPr>
                <w:rFonts w:cs="Arial"/>
              </w:rPr>
            </w:pPr>
            <w:r w:rsidRPr="007E0B31">
              <w:rPr>
                <w:rFonts w:cs="Arial"/>
              </w:rPr>
              <w:t>Speeder Motor Setting Range</w:t>
            </w:r>
          </w:p>
        </w:tc>
        <w:tc>
          <w:tcPr>
            <w:tcW w:w="6634" w:type="dxa"/>
            <w:tcPrChange w:id="2359" w:author="Stuart McLarnon" w:date="2025-12-10T12:53:00Z" w16du:dateUtc="2025-12-10T12:53:00Z">
              <w:tcPr>
                <w:tcW w:w="6634" w:type="dxa"/>
                <w:gridSpan w:val="4"/>
              </w:tcPr>
            </w:tcPrChange>
          </w:tcPr>
          <w:p w14:paraId="4F8D293D" w14:textId="77777777" w:rsidR="00B508E9" w:rsidRPr="007E0B31" w:rsidRDefault="00B508E9" w:rsidP="00B508E9">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8C0657" w:rsidRPr="007E0B31" w14:paraId="04280D98" w14:textId="77777777" w:rsidTr="00C60095">
        <w:trPr>
          <w:cantSplit/>
          <w:trPrChange w:id="2360" w:author="Stuart McLarnon" w:date="2025-12-10T12:53:00Z" w16du:dateUtc="2025-12-10T12:53:00Z">
            <w:trPr>
              <w:gridBefore w:val="1"/>
              <w:gridAfter w:val="0"/>
              <w:wAfter w:w="255" w:type="dxa"/>
              <w:cantSplit/>
            </w:trPr>
          </w:trPrChange>
        </w:trPr>
        <w:tc>
          <w:tcPr>
            <w:tcW w:w="2884" w:type="dxa"/>
            <w:tcPrChange w:id="2361" w:author="Stuart McLarnon" w:date="2025-12-10T12:53:00Z" w16du:dateUtc="2025-12-10T12:53:00Z">
              <w:tcPr>
                <w:tcW w:w="2884" w:type="dxa"/>
                <w:gridSpan w:val="3"/>
              </w:tcPr>
            </w:tcPrChange>
          </w:tcPr>
          <w:p w14:paraId="7D8CDDFE" w14:textId="77777777" w:rsidR="00B508E9" w:rsidRPr="007E0B31" w:rsidRDefault="00B508E9" w:rsidP="00B508E9">
            <w:pPr>
              <w:pStyle w:val="Arial11Bold"/>
              <w:rPr>
                <w:rFonts w:cs="Arial"/>
              </w:rPr>
            </w:pPr>
            <w:r w:rsidRPr="007E0B31">
              <w:rPr>
                <w:rFonts w:cs="Arial"/>
              </w:rPr>
              <w:t>SPT</w:t>
            </w:r>
          </w:p>
        </w:tc>
        <w:tc>
          <w:tcPr>
            <w:tcW w:w="6634" w:type="dxa"/>
            <w:tcPrChange w:id="2362" w:author="Stuart McLarnon" w:date="2025-12-10T12:53:00Z" w16du:dateUtc="2025-12-10T12:53:00Z">
              <w:tcPr>
                <w:tcW w:w="6634" w:type="dxa"/>
                <w:gridSpan w:val="4"/>
              </w:tcPr>
            </w:tcPrChange>
          </w:tcPr>
          <w:p w14:paraId="202D47CC" w14:textId="77777777" w:rsidR="00B508E9" w:rsidRPr="007E0B31" w:rsidRDefault="00B508E9" w:rsidP="00B508E9">
            <w:pPr>
              <w:pStyle w:val="TableArial11"/>
              <w:rPr>
                <w:rFonts w:cs="Arial"/>
              </w:rPr>
            </w:pPr>
            <w:r w:rsidRPr="007E0B31">
              <w:rPr>
                <w:rFonts w:cs="Arial"/>
              </w:rPr>
              <w:t>SP Transmission Limited</w:t>
            </w:r>
            <w:r>
              <w:rPr>
                <w:rFonts w:cs="Arial"/>
              </w:rPr>
              <w:t xml:space="preserve"> plc</w:t>
            </w:r>
          </w:p>
        </w:tc>
      </w:tr>
      <w:tr w:rsidR="008C0657" w:rsidRPr="007E0B31" w14:paraId="2DA67376" w14:textId="77777777" w:rsidTr="00C60095">
        <w:trPr>
          <w:cantSplit/>
          <w:trPrChange w:id="2363" w:author="Stuart McLarnon" w:date="2025-12-10T12:53:00Z" w16du:dateUtc="2025-12-10T12:53:00Z">
            <w:trPr>
              <w:gridBefore w:val="1"/>
              <w:gridAfter w:val="0"/>
              <w:wAfter w:w="255" w:type="dxa"/>
              <w:cantSplit/>
            </w:trPr>
          </w:trPrChange>
        </w:trPr>
        <w:tc>
          <w:tcPr>
            <w:tcW w:w="2884" w:type="dxa"/>
            <w:tcPrChange w:id="2364" w:author="Stuart McLarnon" w:date="2025-12-10T12:53:00Z" w16du:dateUtc="2025-12-10T12:53:00Z">
              <w:tcPr>
                <w:tcW w:w="2884" w:type="dxa"/>
                <w:gridSpan w:val="3"/>
              </w:tcPr>
            </w:tcPrChange>
          </w:tcPr>
          <w:p w14:paraId="22F630E2" w14:textId="084D3F3B" w:rsidR="00B508E9" w:rsidRPr="004F1DF0" w:rsidRDefault="00B508E9" w:rsidP="00B508E9">
            <w:pPr>
              <w:rPr>
                <w:b/>
              </w:rPr>
            </w:pPr>
            <w:r w:rsidRPr="004F1DF0">
              <w:rPr>
                <w:rFonts w:cs="Arial"/>
                <w:b/>
              </w:rPr>
              <w:t>Standard Contract Terms</w:t>
            </w:r>
          </w:p>
        </w:tc>
        <w:tc>
          <w:tcPr>
            <w:tcW w:w="6634" w:type="dxa"/>
            <w:tcPrChange w:id="2365" w:author="Stuart McLarnon" w:date="2025-12-10T12:53:00Z" w16du:dateUtc="2025-12-10T12:53:00Z">
              <w:tcPr>
                <w:tcW w:w="6634" w:type="dxa"/>
                <w:gridSpan w:val="4"/>
              </w:tcPr>
            </w:tcPrChange>
          </w:tcPr>
          <w:p w14:paraId="5D840AFD" w14:textId="4E3A5439" w:rsidR="00B508E9" w:rsidRPr="00DD7E1A" w:rsidRDefault="00B508E9" w:rsidP="00B508E9">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8C0657" w:rsidRPr="007E0B31" w14:paraId="67A0366B" w14:textId="77777777" w:rsidTr="00C60095">
        <w:trPr>
          <w:cantSplit/>
          <w:trPrChange w:id="2366" w:author="Stuart McLarnon" w:date="2025-12-10T12:53:00Z" w16du:dateUtc="2025-12-10T12:53:00Z">
            <w:trPr>
              <w:gridBefore w:val="1"/>
              <w:gridAfter w:val="0"/>
              <w:wAfter w:w="255" w:type="dxa"/>
              <w:cantSplit/>
            </w:trPr>
          </w:trPrChange>
        </w:trPr>
        <w:tc>
          <w:tcPr>
            <w:tcW w:w="2884" w:type="dxa"/>
            <w:tcPrChange w:id="2367" w:author="Stuart McLarnon" w:date="2025-12-10T12:53:00Z" w16du:dateUtc="2025-12-10T12:53:00Z">
              <w:tcPr>
                <w:tcW w:w="2884" w:type="dxa"/>
                <w:gridSpan w:val="3"/>
              </w:tcPr>
            </w:tcPrChange>
          </w:tcPr>
          <w:p w14:paraId="0F9E2157" w14:textId="5498E044" w:rsidR="00B508E9" w:rsidRDefault="00B508E9" w:rsidP="00B508E9">
            <w:pPr>
              <w:pStyle w:val="Arial11Bold"/>
              <w:rPr>
                <w:rFonts w:cs="Arial"/>
              </w:rPr>
            </w:pPr>
            <w:r w:rsidRPr="007E0B31">
              <w:rPr>
                <w:rFonts w:cs="Arial"/>
              </w:rPr>
              <w:t>Standard Modifications</w:t>
            </w:r>
          </w:p>
          <w:p w14:paraId="07E084EC" w14:textId="7E4794BD" w:rsidR="00B508E9" w:rsidRPr="00FB43E1" w:rsidRDefault="00B508E9" w:rsidP="00B508E9"/>
        </w:tc>
        <w:tc>
          <w:tcPr>
            <w:tcW w:w="6634" w:type="dxa"/>
            <w:tcPrChange w:id="2368" w:author="Stuart McLarnon" w:date="2025-12-10T12:53:00Z" w16du:dateUtc="2025-12-10T12:53:00Z">
              <w:tcPr>
                <w:tcW w:w="6634" w:type="dxa"/>
                <w:gridSpan w:val="4"/>
              </w:tcPr>
            </w:tcPrChange>
          </w:tcPr>
          <w:p w14:paraId="46989946" w14:textId="77777777" w:rsidR="00B508E9" w:rsidRPr="005C20E3" w:rsidRDefault="00B508E9" w:rsidP="00B508E9">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B508E9" w:rsidRPr="007E0B31" w:rsidRDefault="00B508E9" w:rsidP="00B508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8C0657" w:rsidRPr="007E0B31" w14:paraId="0BE680B8" w14:textId="77777777" w:rsidTr="00C60095">
        <w:trPr>
          <w:cantSplit/>
          <w:trPrChange w:id="2369" w:author="Stuart McLarnon" w:date="2025-12-10T12:53:00Z" w16du:dateUtc="2025-12-10T12:53:00Z">
            <w:trPr>
              <w:gridBefore w:val="1"/>
              <w:gridAfter w:val="0"/>
              <w:wAfter w:w="255" w:type="dxa"/>
              <w:cantSplit/>
            </w:trPr>
          </w:trPrChange>
        </w:trPr>
        <w:tc>
          <w:tcPr>
            <w:tcW w:w="2884" w:type="dxa"/>
            <w:tcPrChange w:id="2370" w:author="Stuart McLarnon" w:date="2025-12-10T12:53:00Z" w16du:dateUtc="2025-12-10T12:53:00Z">
              <w:tcPr>
                <w:tcW w:w="2884" w:type="dxa"/>
                <w:gridSpan w:val="3"/>
              </w:tcPr>
            </w:tcPrChange>
          </w:tcPr>
          <w:p w14:paraId="08548C67" w14:textId="77777777" w:rsidR="00B508E9" w:rsidRPr="007E0B31" w:rsidRDefault="00B508E9" w:rsidP="00B508E9">
            <w:pPr>
              <w:pStyle w:val="Arial11Bold"/>
              <w:rPr>
                <w:rFonts w:cs="Arial"/>
              </w:rPr>
            </w:pPr>
            <w:r w:rsidRPr="007E0B31">
              <w:rPr>
                <w:rFonts w:cs="Arial"/>
              </w:rPr>
              <w:lastRenderedPageBreak/>
              <w:t>Standard Planning Data</w:t>
            </w:r>
          </w:p>
        </w:tc>
        <w:tc>
          <w:tcPr>
            <w:tcW w:w="6634" w:type="dxa"/>
            <w:tcPrChange w:id="2371" w:author="Stuart McLarnon" w:date="2025-12-10T12:53:00Z" w16du:dateUtc="2025-12-10T12:53:00Z">
              <w:tcPr>
                <w:tcW w:w="6634" w:type="dxa"/>
                <w:gridSpan w:val="4"/>
              </w:tcPr>
            </w:tcPrChange>
          </w:tcPr>
          <w:p w14:paraId="2E9B039E" w14:textId="4F20BEE7" w:rsidR="00B508E9" w:rsidRPr="007E0B31" w:rsidRDefault="00B508E9" w:rsidP="00B508E9">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8C0657" w:rsidRPr="007E0B31" w14:paraId="50C48905" w14:textId="77777777" w:rsidTr="00C60095">
        <w:trPr>
          <w:cantSplit/>
          <w:trPrChange w:id="2372" w:author="Stuart McLarnon" w:date="2025-12-10T12:53:00Z" w16du:dateUtc="2025-12-10T12:53:00Z">
            <w:trPr>
              <w:gridBefore w:val="1"/>
              <w:gridAfter w:val="0"/>
              <w:wAfter w:w="255" w:type="dxa"/>
              <w:cantSplit/>
            </w:trPr>
          </w:trPrChange>
        </w:trPr>
        <w:tc>
          <w:tcPr>
            <w:tcW w:w="2884" w:type="dxa"/>
            <w:tcPrChange w:id="2373" w:author="Stuart McLarnon" w:date="2025-12-10T12:53:00Z" w16du:dateUtc="2025-12-10T12:53:00Z">
              <w:tcPr>
                <w:tcW w:w="2884" w:type="dxa"/>
                <w:gridSpan w:val="3"/>
              </w:tcPr>
            </w:tcPrChange>
          </w:tcPr>
          <w:p w14:paraId="2AB06ACF" w14:textId="35A4C384" w:rsidR="00B508E9" w:rsidRPr="007E0B31" w:rsidRDefault="00B508E9" w:rsidP="00B508E9">
            <w:pPr>
              <w:pStyle w:val="Arial11Bold"/>
              <w:rPr>
                <w:rFonts w:cs="Arial"/>
              </w:rPr>
            </w:pPr>
            <w:r>
              <w:rPr>
                <w:rFonts w:cs="Arial"/>
              </w:rPr>
              <w:t>Standard Product</w:t>
            </w:r>
          </w:p>
        </w:tc>
        <w:tc>
          <w:tcPr>
            <w:tcW w:w="6634" w:type="dxa"/>
            <w:tcPrChange w:id="2374" w:author="Stuart McLarnon" w:date="2025-12-10T12:53:00Z" w16du:dateUtc="2025-12-10T12:53:00Z">
              <w:tcPr>
                <w:tcW w:w="6634" w:type="dxa"/>
                <w:gridSpan w:val="4"/>
              </w:tcPr>
            </w:tcPrChange>
          </w:tcPr>
          <w:p w14:paraId="4CFE3F05" w14:textId="3648906A" w:rsidR="00B508E9" w:rsidRPr="007E0B31" w:rsidRDefault="00B508E9" w:rsidP="00B508E9">
            <w:pPr>
              <w:pStyle w:val="TableArial11"/>
              <w:rPr>
                <w:rFonts w:cs="Arial"/>
              </w:rPr>
            </w:pPr>
            <w:r>
              <w:rPr>
                <w:rFonts w:cs="Arial"/>
              </w:rPr>
              <w:t>Means a harmonised balancing product defined by all EU TSOs for the exchange of balance services.</w:t>
            </w:r>
          </w:p>
        </w:tc>
      </w:tr>
      <w:tr w:rsidR="008C0657" w:rsidRPr="007E0B31" w14:paraId="4044E3F1" w14:textId="77777777" w:rsidTr="00C60095">
        <w:trPr>
          <w:cantSplit/>
          <w:trPrChange w:id="2375" w:author="Stuart McLarnon" w:date="2025-12-10T12:53:00Z" w16du:dateUtc="2025-12-10T12:53:00Z">
            <w:trPr>
              <w:gridBefore w:val="1"/>
              <w:gridAfter w:val="0"/>
              <w:wAfter w:w="255" w:type="dxa"/>
              <w:cantSplit/>
            </w:trPr>
          </w:trPrChange>
        </w:trPr>
        <w:tc>
          <w:tcPr>
            <w:tcW w:w="2884" w:type="dxa"/>
            <w:tcPrChange w:id="2376" w:author="Stuart McLarnon" w:date="2025-12-10T12:53:00Z" w16du:dateUtc="2025-12-10T12:53:00Z">
              <w:tcPr>
                <w:tcW w:w="2884" w:type="dxa"/>
                <w:gridSpan w:val="3"/>
              </w:tcPr>
            </w:tcPrChange>
          </w:tcPr>
          <w:p w14:paraId="1595BA77" w14:textId="0A36263B" w:rsidR="00B508E9" w:rsidRPr="007E0B31" w:rsidRDefault="00B508E9" w:rsidP="00B508E9">
            <w:pPr>
              <w:pStyle w:val="Arial11Bold"/>
              <w:rPr>
                <w:rFonts w:cs="Arial"/>
              </w:rPr>
            </w:pPr>
            <w:r>
              <w:rPr>
                <w:rFonts w:cs="Arial"/>
              </w:rPr>
              <w:t>Specific Product</w:t>
            </w:r>
          </w:p>
        </w:tc>
        <w:tc>
          <w:tcPr>
            <w:tcW w:w="6634" w:type="dxa"/>
            <w:tcPrChange w:id="2377" w:author="Stuart McLarnon" w:date="2025-12-10T12:53:00Z" w16du:dateUtc="2025-12-10T12:53:00Z">
              <w:tcPr>
                <w:tcW w:w="6634" w:type="dxa"/>
                <w:gridSpan w:val="4"/>
              </w:tcPr>
            </w:tcPrChange>
          </w:tcPr>
          <w:p w14:paraId="2C1F1A68" w14:textId="18D90CF3" w:rsidR="00B508E9" w:rsidRPr="007E0B31" w:rsidRDefault="00B508E9" w:rsidP="00B508E9">
            <w:pPr>
              <w:pStyle w:val="TableArial11"/>
              <w:rPr>
                <w:rFonts w:cs="Arial"/>
              </w:rPr>
            </w:pPr>
            <w:r>
              <w:rPr>
                <w:rFonts w:cs="Arial"/>
              </w:rPr>
              <w:t>Means in the context of Balancing Services a product that is not a standard product.</w:t>
            </w:r>
          </w:p>
        </w:tc>
      </w:tr>
      <w:tr w:rsidR="00C60095" w14:paraId="02DC8A5F" w14:textId="77777777" w:rsidTr="00C60095">
        <w:trPr>
          <w:cantSplit/>
          <w:ins w:id="2378" w:author="Stuart McLarnon" w:date="2025-12-10T12:01:00Z"/>
          <w:trPrChange w:id="2379" w:author="Stuart McLarnon" w:date="2025-12-10T12:53:00Z" w16du:dateUtc="2025-12-10T12:53:00Z">
            <w:trPr>
              <w:gridBefore w:val="1"/>
              <w:gridAfter w:val="0"/>
              <w:wAfter w:w="255"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380" w:author="Stuart McLarnon" w:date="2025-12-10T12:53:00Z" w16du:dateUtc="2025-12-10T12:53:00Z">
              <w:tcPr>
                <w:tcW w:w="2884" w:type="dxa"/>
                <w:gridSpan w:val="3"/>
                <w:tcBorders>
                  <w:top w:val="single" w:sz="4" w:space="0" w:color="auto"/>
                  <w:left w:val="single" w:sz="4" w:space="0" w:color="auto"/>
                  <w:bottom w:val="single" w:sz="4" w:space="0" w:color="auto"/>
                  <w:right w:val="single" w:sz="4" w:space="0" w:color="auto"/>
                </w:tcBorders>
              </w:tcPr>
            </w:tcPrChange>
          </w:tcPr>
          <w:p w14:paraId="4BFB84AB" w14:textId="77777777" w:rsidR="008C0657" w:rsidRDefault="008C0657" w:rsidP="00F150CA">
            <w:pPr>
              <w:pStyle w:val="Arial11Bold"/>
              <w:rPr>
                <w:ins w:id="2381" w:author="Stuart McLarnon" w:date="2025-12-10T12:01:00Z" w16du:dateUtc="2025-12-10T12:01:00Z"/>
                <w:rFonts w:cs="Arial"/>
              </w:rPr>
            </w:pPr>
            <w:ins w:id="2382" w:author="Stuart McLarnon" w:date="2025-12-10T12:01:00Z" w16du:dateUtc="2025-12-10T12:01:00Z">
              <w:r w:rsidRPr="009D62AD">
                <w:rPr>
                  <w:bCs/>
                </w:rPr>
                <w:t>Structural Data</w:t>
              </w:r>
            </w:ins>
          </w:p>
        </w:tc>
        <w:tc>
          <w:tcPr>
            <w:tcW w:w="6634" w:type="dxa"/>
            <w:tcBorders>
              <w:top w:val="single" w:sz="4" w:space="0" w:color="auto"/>
              <w:left w:val="single" w:sz="4" w:space="0" w:color="auto"/>
              <w:bottom w:val="single" w:sz="4" w:space="0" w:color="auto"/>
              <w:right w:val="single" w:sz="4" w:space="0" w:color="auto"/>
            </w:tcBorders>
            <w:tcPrChange w:id="2383" w:author="Stuart McLarnon" w:date="2025-12-10T12:53:00Z" w16du:dateUtc="2025-12-10T12:53:00Z">
              <w:tcPr>
                <w:tcW w:w="6634" w:type="dxa"/>
                <w:gridSpan w:val="4"/>
                <w:tcBorders>
                  <w:top w:val="single" w:sz="4" w:space="0" w:color="auto"/>
                  <w:left w:val="single" w:sz="4" w:space="0" w:color="auto"/>
                  <w:bottom w:val="single" w:sz="4" w:space="0" w:color="auto"/>
                  <w:right w:val="single" w:sz="4" w:space="0" w:color="auto"/>
                </w:tcBorders>
              </w:tcPr>
            </w:tcPrChange>
          </w:tcPr>
          <w:p w14:paraId="0B1D6C9D" w14:textId="77777777" w:rsidR="008C0657" w:rsidRDefault="008C0657" w:rsidP="00F150CA">
            <w:pPr>
              <w:pStyle w:val="TableArial11"/>
              <w:rPr>
                <w:ins w:id="2384" w:author="Stuart McLarnon" w:date="2025-12-10T12:01:00Z" w16du:dateUtc="2025-12-10T12:01:00Z"/>
                <w:rFonts w:cs="Arial"/>
              </w:rPr>
            </w:pPr>
            <w:ins w:id="2385" w:author="Stuart McLarnon" w:date="2025-12-10T12:01:00Z" w16du:dateUtc="2025-12-10T12:01:00Z">
              <w:r>
                <w:t xml:space="preserve">Data in a </w:t>
              </w:r>
              <w:r>
                <w:rPr>
                  <w:b/>
                  <w:bCs/>
                </w:rPr>
                <w:t>PSM</w:t>
              </w:r>
              <w:r>
                <w:t xml:space="preserve"> representing the characteristics of electricity system assets, including their capabilities and connectivity.</w:t>
              </w:r>
            </w:ins>
          </w:p>
        </w:tc>
      </w:tr>
      <w:tr w:rsidR="008C0657" w:rsidRPr="007E0B31" w14:paraId="72218AE6" w14:textId="77777777" w:rsidTr="00C60095">
        <w:trPr>
          <w:cantSplit/>
          <w:trPrChange w:id="2386" w:author="Stuart McLarnon" w:date="2025-12-10T12:53:00Z" w16du:dateUtc="2025-12-10T12:53:00Z">
            <w:trPr>
              <w:gridBefore w:val="1"/>
              <w:gridAfter w:val="0"/>
              <w:wAfter w:w="255" w:type="dxa"/>
              <w:cantSplit/>
            </w:trPr>
          </w:trPrChange>
        </w:trPr>
        <w:tc>
          <w:tcPr>
            <w:tcW w:w="2884" w:type="dxa"/>
            <w:tcPrChange w:id="2387" w:author="Stuart McLarnon" w:date="2025-12-10T12:53:00Z" w16du:dateUtc="2025-12-10T12:53:00Z">
              <w:tcPr>
                <w:tcW w:w="2884" w:type="dxa"/>
                <w:gridSpan w:val="3"/>
              </w:tcPr>
            </w:tcPrChange>
          </w:tcPr>
          <w:p w14:paraId="24E4CECA" w14:textId="77777777" w:rsidR="00B508E9" w:rsidRPr="007E0B31" w:rsidRDefault="00B508E9" w:rsidP="00B508E9">
            <w:pPr>
              <w:pStyle w:val="Arial11Bold"/>
              <w:rPr>
                <w:rFonts w:cs="Arial"/>
              </w:rPr>
            </w:pPr>
            <w:r w:rsidRPr="007E0B31">
              <w:rPr>
                <w:rFonts w:cs="Arial"/>
              </w:rPr>
              <w:t>Start Time</w:t>
            </w:r>
          </w:p>
        </w:tc>
        <w:tc>
          <w:tcPr>
            <w:tcW w:w="6634" w:type="dxa"/>
            <w:tcPrChange w:id="2388" w:author="Stuart McLarnon" w:date="2025-12-10T12:53:00Z" w16du:dateUtc="2025-12-10T12:53:00Z">
              <w:tcPr>
                <w:tcW w:w="6634" w:type="dxa"/>
                <w:gridSpan w:val="4"/>
              </w:tcPr>
            </w:tcPrChange>
          </w:tcPr>
          <w:p w14:paraId="78DDDAD8" w14:textId="508DFE7C" w:rsidR="00B508E9" w:rsidRPr="007E0B31" w:rsidRDefault="00B508E9" w:rsidP="00B508E9">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8C0657" w:rsidRPr="007E0B31" w14:paraId="763B02FF" w14:textId="77777777" w:rsidTr="00C60095">
        <w:trPr>
          <w:cantSplit/>
          <w:trPrChange w:id="2389" w:author="Stuart McLarnon" w:date="2025-12-10T12:53:00Z" w16du:dateUtc="2025-12-10T12:53:00Z">
            <w:trPr>
              <w:gridBefore w:val="1"/>
              <w:gridAfter w:val="0"/>
              <w:wAfter w:w="255" w:type="dxa"/>
              <w:cantSplit/>
            </w:trPr>
          </w:trPrChange>
        </w:trPr>
        <w:tc>
          <w:tcPr>
            <w:tcW w:w="2884" w:type="dxa"/>
            <w:tcPrChange w:id="2390" w:author="Stuart McLarnon" w:date="2025-12-10T12:53:00Z" w16du:dateUtc="2025-12-10T12:53:00Z">
              <w:tcPr>
                <w:tcW w:w="2884" w:type="dxa"/>
                <w:gridSpan w:val="3"/>
              </w:tcPr>
            </w:tcPrChange>
          </w:tcPr>
          <w:p w14:paraId="0BDA9245" w14:textId="77777777" w:rsidR="00B508E9" w:rsidRPr="007E0B31" w:rsidRDefault="00B508E9" w:rsidP="00B508E9">
            <w:pPr>
              <w:pStyle w:val="Arial11Bold"/>
              <w:rPr>
                <w:rFonts w:cs="Arial"/>
              </w:rPr>
            </w:pPr>
            <w:r w:rsidRPr="007E0B31">
              <w:rPr>
                <w:rFonts w:cs="Arial"/>
              </w:rPr>
              <w:t>Start-Up</w:t>
            </w:r>
          </w:p>
        </w:tc>
        <w:tc>
          <w:tcPr>
            <w:tcW w:w="6634" w:type="dxa"/>
            <w:tcPrChange w:id="2391" w:author="Stuart McLarnon" w:date="2025-12-10T12:53:00Z" w16du:dateUtc="2025-12-10T12:53:00Z">
              <w:tcPr>
                <w:tcW w:w="6634" w:type="dxa"/>
                <w:gridSpan w:val="4"/>
              </w:tcPr>
            </w:tcPrChange>
          </w:tcPr>
          <w:p w14:paraId="4FEE3525" w14:textId="0B945479" w:rsidR="00B508E9" w:rsidRPr="000B675D" w:rsidRDefault="00B508E9" w:rsidP="00B508E9">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B508E9" w:rsidRPr="00020048" w:rsidRDefault="00B508E9" w:rsidP="00B508E9">
            <w:pPr>
              <w:pStyle w:val="Default"/>
              <w:jc w:val="both"/>
              <w:rPr>
                <w:sz w:val="20"/>
                <w:szCs w:val="20"/>
              </w:rPr>
            </w:pPr>
          </w:p>
          <w:p w14:paraId="5B2A0628" w14:textId="4DE42AEA" w:rsidR="00B508E9" w:rsidRPr="00020048" w:rsidRDefault="00B508E9" w:rsidP="00B508E9">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8C0657" w:rsidRPr="007E0B31" w14:paraId="62345A33" w14:textId="77777777" w:rsidTr="00C60095">
        <w:trPr>
          <w:cantSplit/>
          <w:trPrChange w:id="2392" w:author="Stuart McLarnon" w:date="2025-12-10T12:53:00Z" w16du:dateUtc="2025-12-10T12:53:00Z">
            <w:trPr>
              <w:gridBefore w:val="1"/>
              <w:gridAfter w:val="0"/>
              <w:wAfter w:w="255" w:type="dxa"/>
              <w:cantSplit/>
            </w:trPr>
          </w:trPrChange>
        </w:trPr>
        <w:tc>
          <w:tcPr>
            <w:tcW w:w="2884" w:type="dxa"/>
            <w:tcPrChange w:id="2393" w:author="Stuart McLarnon" w:date="2025-12-10T12:53:00Z" w16du:dateUtc="2025-12-10T12:53:00Z">
              <w:tcPr>
                <w:tcW w:w="2884" w:type="dxa"/>
                <w:gridSpan w:val="3"/>
              </w:tcPr>
            </w:tcPrChange>
          </w:tcPr>
          <w:p w14:paraId="50EEE201" w14:textId="77777777" w:rsidR="00B508E9" w:rsidRPr="007E0B31" w:rsidRDefault="00B508E9" w:rsidP="00B508E9">
            <w:pPr>
              <w:pStyle w:val="Arial11Bold"/>
              <w:rPr>
                <w:rFonts w:cs="Arial"/>
              </w:rPr>
            </w:pPr>
            <w:r w:rsidRPr="007E0B31">
              <w:rPr>
                <w:rFonts w:cs="Arial"/>
              </w:rPr>
              <w:t>Statement of Readiness</w:t>
            </w:r>
          </w:p>
        </w:tc>
        <w:tc>
          <w:tcPr>
            <w:tcW w:w="6634" w:type="dxa"/>
            <w:tcPrChange w:id="2394" w:author="Stuart McLarnon" w:date="2025-12-10T12:53:00Z" w16du:dateUtc="2025-12-10T12:53:00Z">
              <w:tcPr>
                <w:tcW w:w="6634" w:type="dxa"/>
                <w:gridSpan w:val="4"/>
              </w:tcPr>
            </w:tcPrChange>
          </w:tcPr>
          <w:p w14:paraId="77611375" w14:textId="77777777" w:rsidR="00B508E9" w:rsidRPr="007E0B31" w:rsidRDefault="00B508E9" w:rsidP="00B508E9">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8C0657" w:rsidRPr="007E0B31" w14:paraId="1419E7F2" w14:textId="77777777" w:rsidTr="00C60095">
        <w:trPr>
          <w:cantSplit/>
          <w:trPrChange w:id="2395" w:author="Stuart McLarnon" w:date="2025-12-10T12:53:00Z" w16du:dateUtc="2025-12-10T12:53:00Z">
            <w:trPr>
              <w:gridBefore w:val="1"/>
              <w:gridAfter w:val="0"/>
              <w:wAfter w:w="255" w:type="dxa"/>
              <w:cantSplit/>
            </w:trPr>
          </w:trPrChange>
        </w:trPr>
        <w:tc>
          <w:tcPr>
            <w:tcW w:w="2884" w:type="dxa"/>
            <w:tcPrChange w:id="2396" w:author="Stuart McLarnon" w:date="2025-12-10T12:53:00Z" w16du:dateUtc="2025-12-10T12:53:00Z">
              <w:tcPr>
                <w:tcW w:w="2884" w:type="dxa"/>
                <w:gridSpan w:val="3"/>
              </w:tcPr>
            </w:tcPrChange>
          </w:tcPr>
          <w:p w14:paraId="0D75498C" w14:textId="77777777" w:rsidR="00B508E9" w:rsidRPr="007E0B31" w:rsidRDefault="00B508E9" w:rsidP="00B508E9">
            <w:pPr>
              <w:pStyle w:val="Arial11Bold"/>
              <w:rPr>
                <w:rFonts w:cs="Arial"/>
              </w:rPr>
            </w:pPr>
            <w:r w:rsidRPr="007E0B31">
              <w:rPr>
                <w:rFonts w:cs="Arial"/>
              </w:rPr>
              <w:t>Station Board</w:t>
            </w:r>
          </w:p>
        </w:tc>
        <w:tc>
          <w:tcPr>
            <w:tcW w:w="6634" w:type="dxa"/>
            <w:tcPrChange w:id="2397" w:author="Stuart McLarnon" w:date="2025-12-10T12:53:00Z" w16du:dateUtc="2025-12-10T12:53:00Z">
              <w:tcPr>
                <w:tcW w:w="6634" w:type="dxa"/>
                <w:gridSpan w:val="4"/>
              </w:tcPr>
            </w:tcPrChange>
          </w:tcPr>
          <w:p w14:paraId="67932C5D" w14:textId="77777777" w:rsidR="00B508E9" w:rsidRPr="007E0B31" w:rsidRDefault="00B508E9" w:rsidP="00B508E9">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8C0657" w:rsidRPr="007E0B31" w14:paraId="600D28C8" w14:textId="77777777" w:rsidTr="00C60095">
        <w:trPr>
          <w:cantSplit/>
          <w:trPrChange w:id="2398" w:author="Stuart McLarnon" w:date="2025-12-10T12:53:00Z" w16du:dateUtc="2025-12-10T12:53:00Z">
            <w:trPr>
              <w:gridBefore w:val="1"/>
              <w:gridAfter w:val="0"/>
              <w:wAfter w:w="255" w:type="dxa"/>
              <w:cantSplit/>
            </w:trPr>
          </w:trPrChange>
        </w:trPr>
        <w:tc>
          <w:tcPr>
            <w:tcW w:w="2884" w:type="dxa"/>
            <w:tcPrChange w:id="2399" w:author="Stuart McLarnon" w:date="2025-12-10T12:53:00Z" w16du:dateUtc="2025-12-10T12:53:00Z">
              <w:tcPr>
                <w:tcW w:w="2884" w:type="dxa"/>
                <w:gridSpan w:val="3"/>
              </w:tcPr>
            </w:tcPrChange>
          </w:tcPr>
          <w:p w14:paraId="40E3E191" w14:textId="77777777" w:rsidR="00B508E9" w:rsidRPr="007E0B31" w:rsidRDefault="00B508E9" w:rsidP="00B508E9">
            <w:pPr>
              <w:pStyle w:val="Arial11Bold"/>
              <w:rPr>
                <w:rFonts w:cs="Arial"/>
              </w:rPr>
            </w:pPr>
            <w:r w:rsidRPr="007E0B31">
              <w:rPr>
                <w:rFonts w:cs="Arial"/>
              </w:rPr>
              <w:t>Station Transformer</w:t>
            </w:r>
          </w:p>
        </w:tc>
        <w:tc>
          <w:tcPr>
            <w:tcW w:w="6634" w:type="dxa"/>
            <w:tcPrChange w:id="2400" w:author="Stuart McLarnon" w:date="2025-12-10T12:53:00Z" w16du:dateUtc="2025-12-10T12:53:00Z">
              <w:tcPr>
                <w:tcW w:w="6634" w:type="dxa"/>
                <w:gridSpan w:val="4"/>
              </w:tcPr>
            </w:tcPrChange>
          </w:tcPr>
          <w:p w14:paraId="0151496D" w14:textId="77777777" w:rsidR="00B508E9" w:rsidRPr="007E0B31" w:rsidRDefault="00B508E9" w:rsidP="00B508E9">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8C0657" w:rsidRPr="007E0B31" w14:paraId="7EF10FB5" w14:textId="77777777" w:rsidTr="00C60095">
        <w:trPr>
          <w:cantSplit/>
          <w:trPrChange w:id="2401" w:author="Stuart McLarnon" w:date="2025-12-10T12:53:00Z" w16du:dateUtc="2025-12-10T12:53:00Z">
            <w:trPr>
              <w:gridBefore w:val="1"/>
              <w:gridAfter w:val="0"/>
              <w:wAfter w:w="255" w:type="dxa"/>
              <w:cantSplit/>
            </w:trPr>
          </w:trPrChange>
        </w:trPr>
        <w:tc>
          <w:tcPr>
            <w:tcW w:w="2884" w:type="dxa"/>
            <w:tcPrChange w:id="2402" w:author="Stuart McLarnon" w:date="2025-12-10T12:53:00Z" w16du:dateUtc="2025-12-10T12:53:00Z">
              <w:tcPr>
                <w:tcW w:w="2884" w:type="dxa"/>
                <w:gridSpan w:val="3"/>
              </w:tcPr>
            </w:tcPrChange>
          </w:tcPr>
          <w:p w14:paraId="73E257B8" w14:textId="77777777" w:rsidR="00B508E9" w:rsidRPr="007E0B31" w:rsidRDefault="00B508E9" w:rsidP="00B508E9">
            <w:pPr>
              <w:pStyle w:val="Arial11Bold"/>
              <w:rPr>
                <w:rFonts w:cs="Arial"/>
              </w:rPr>
            </w:pPr>
            <w:r w:rsidRPr="007E0B31">
              <w:rPr>
                <w:rFonts w:cs="Arial"/>
              </w:rPr>
              <w:t>STC Committee</w:t>
            </w:r>
          </w:p>
        </w:tc>
        <w:tc>
          <w:tcPr>
            <w:tcW w:w="6634" w:type="dxa"/>
            <w:tcPrChange w:id="2403" w:author="Stuart McLarnon" w:date="2025-12-10T12:53:00Z" w16du:dateUtc="2025-12-10T12:53:00Z">
              <w:tcPr>
                <w:tcW w:w="6634" w:type="dxa"/>
                <w:gridSpan w:val="4"/>
              </w:tcPr>
            </w:tcPrChange>
          </w:tcPr>
          <w:p w14:paraId="4D4C3098" w14:textId="77777777" w:rsidR="00B508E9" w:rsidRPr="007E0B31" w:rsidRDefault="00B508E9" w:rsidP="00B508E9">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8C0657" w:rsidRPr="007E0B31" w14:paraId="2E35A53F" w14:textId="77777777" w:rsidTr="00C60095">
        <w:trPr>
          <w:cantSplit/>
          <w:trPrChange w:id="2404" w:author="Stuart McLarnon" w:date="2025-12-10T12:53:00Z" w16du:dateUtc="2025-12-10T12:53:00Z">
            <w:trPr>
              <w:gridBefore w:val="1"/>
              <w:gridAfter w:val="0"/>
              <w:wAfter w:w="255" w:type="dxa"/>
              <w:cantSplit/>
            </w:trPr>
          </w:trPrChange>
        </w:trPr>
        <w:tc>
          <w:tcPr>
            <w:tcW w:w="2884" w:type="dxa"/>
            <w:tcPrChange w:id="2405" w:author="Stuart McLarnon" w:date="2025-12-10T12:53:00Z" w16du:dateUtc="2025-12-10T12:53:00Z">
              <w:tcPr>
                <w:tcW w:w="2884" w:type="dxa"/>
                <w:gridSpan w:val="3"/>
              </w:tcPr>
            </w:tcPrChange>
          </w:tcPr>
          <w:p w14:paraId="00F48074" w14:textId="77777777" w:rsidR="00B508E9" w:rsidRPr="007E0B31" w:rsidRDefault="00B508E9" w:rsidP="00B508E9">
            <w:pPr>
              <w:pStyle w:val="Arial11Bold"/>
              <w:rPr>
                <w:rFonts w:cs="Arial"/>
              </w:rPr>
            </w:pPr>
            <w:r w:rsidRPr="007E0B31">
              <w:rPr>
                <w:rFonts w:cs="Arial"/>
              </w:rPr>
              <w:t>Steam Unit</w:t>
            </w:r>
          </w:p>
        </w:tc>
        <w:tc>
          <w:tcPr>
            <w:tcW w:w="6634" w:type="dxa"/>
            <w:tcPrChange w:id="2406" w:author="Stuart McLarnon" w:date="2025-12-10T12:53:00Z" w16du:dateUtc="2025-12-10T12:53:00Z">
              <w:tcPr>
                <w:tcW w:w="6634" w:type="dxa"/>
                <w:gridSpan w:val="4"/>
              </w:tcPr>
            </w:tcPrChange>
          </w:tcPr>
          <w:p w14:paraId="3EF0929F" w14:textId="77777777" w:rsidR="00B508E9" w:rsidRPr="007E0B31" w:rsidRDefault="00B508E9" w:rsidP="00B508E9">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8C0657" w:rsidRPr="007E0B31" w14:paraId="79BC204A" w14:textId="77777777" w:rsidTr="00C60095">
        <w:trPr>
          <w:cantSplit/>
          <w:trPrChange w:id="2407" w:author="Stuart McLarnon" w:date="2025-12-10T12:53:00Z" w16du:dateUtc="2025-12-10T12:53:00Z">
            <w:trPr>
              <w:gridBefore w:val="1"/>
              <w:gridAfter w:val="0"/>
              <w:wAfter w:w="255" w:type="dxa"/>
              <w:cantSplit/>
            </w:trPr>
          </w:trPrChange>
        </w:trPr>
        <w:tc>
          <w:tcPr>
            <w:tcW w:w="2884" w:type="dxa"/>
            <w:tcPrChange w:id="2408" w:author="Stuart McLarnon" w:date="2025-12-10T12:53:00Z" w16du:dateUtc="2025-12-10T12:53:00Z">
              <w:tcPr>
                <w:tcW w:w="2884" w:type="dxa"/>
                <w:gridSpan w:val="3"/>
              </w:tcPr>
            </w:tcPrChange>
          </w:tcPr>
          <w:p w14:paraId="6442283E" w14:textId="77777777" w:rsidR="00B508E9" w:rsidRPr="007E0B31" w:rsidRDefault="00B508E9" w:rsidP="00B508E9">
            <w:pPr>
              <w:pStyle w:val="Arial11Bold"/>
              <w:rPr>
                <w:rFonts w:cs="Arial"/>
              </w:rPr>
            </w:pPr>
            <w:r>
              <w:t>Storage User</w:t>
            </w:r>
          </w:p>
        </w:tc>
        <w:tc>
          <w:tcPr>
            <w:tcW w:w="6634" w:type="dxa"/>
            <w:tcPrChange w:id="2409" w:author="Stuart McLarnon" w:date="2025-12-10T12:53:00Z" w16du:dateUtc="2025-12-10T12:53:00Z">
              <w:tcPr>
                <w:tcW w:w="6634" w:type="dxa"/>
                <w:gridSpan w:val="4"/>
              </w:tcPr>
            </w:tcPrChange>
          </w:tcPr>
          <w:p w14:paraId="590EC982" w14:textId="77777777" w:rsidR="00B508E9" w:rsidRDefault="00B508E9" w:rsidP="00B508E9">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B508E9" w:rsidRDefault="00B508E9" w:rsidP="00B508E9">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B508E9" w:rsidRPr="007E0B31" w:rsidRDefault="00B508E9" w:rsidP="00B508E9">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C60095" w:rsidRPr="007E0B31" w14:paraId="735A73ED" w14:textId="77777777" w:rsidTr="00C60095">
        <w:trPr>
          <w:cantSplit/>
          <w:ins w:id="2410" w:author="Stuart McLarnon" w:date="2025-12-10T12:51:00Z"/>
        </w:trPr>
        <w:tc>
          <w:tcPr>
            <w:tcW w:w="2884" w:type="dxa"/>
            <w:tcBorders>
              <w:top w:val="single" w:sz="4" w:space="0" w:color="auto"/>
              <w:left w:val="single" w:sz="4" w:space="0" w:color="auto"/>
              <w:bottom w:val="single" w:sz="4" w:space="0" w:color="auto"/>
              <w:right w:val="single" w:sz="4" w:space="0" w:color="auto"/>
            </w:tcBorders>
          </w:tcPr>
          <w:p w14:paraId="691AC673" w14:textId="77777777" w:rsidR="00C60095" w:rsidRPr="007E0B31" w:rsidRDefault="00C60095" w:rsidP="00F150CA">
            <w:pPr>
              <w:pStyle w:val="Arial11Bold"/>
              <w:rPr>
                <w:ins w:id="2411" w:author="Stuart McLarnon" w:date="2025-12-10T12:51:00Z" w16du:dateUtc="2025-12-10T12:51:00Z"/>
                <w:rFonts w:cs="Arial"/>
              </w:rPr>
            </w:pPr>
            <w:ins w:id="2412" w:author="Stuart McLarnon" w:date="2025-12-10T12:51:00Z" w16du:dateUtc="2025-12-10T12:51:00Z">
              <w:r w:rsidRPr="009D62AD">
                <w:rPr>
                  <w:rFonts w:cs="Arial"/>
                  <w:bCs/>
                </w:rPr>
                <w:t>Subtransmission PSM</w:t>
              </w:r>
            </w:ins>
          </w:p>
        </w:tc>
        <w:tc>
          <w:tcPr>
            <w:tcW w:w="6634" w:type="dxa"/>
            <w:tcBorders>
              <w:top w:val="single" w:sz="4" w:space="0" w:color="auto"/>
              <w:left w:val="single" w:sz="4" w:space="0" w:color="auto"/>
              <w:bottom w:val="single" w:sz="4" w:space="0" w:color="auto"/>
              <w:right w:val="single" w:sz="4" w:space="0" w:color="auto"/>
            </w:tcBorders>
          </w:tcPr>
          <w:p w14:paraId="433C1766" w14:textId="77777777" w:rsidR="00C60095" w:rsidRPr="007E0B31" w:rsidRDefault="00C60095" w:rsidP="00F150CA">
            <w:pPr>
              <w:pStyle w:val="TableArial11"/>
              <w:rPr>
                <w:ins w:id="2413" w:author="Stuart McLarnon" w:date="2025-12-10T12:51:00Z" w16du:dateUtc="2025-12-10T12:51:00Z"/>
                <w:rFonts w:cs="Arial"/>
              </w:rPr>
            </w:pPr>
            <w:ins w:id="2414" w:author="Stuart McLarnon" w:date="2025-12-10T12:51:00Z" w16du:dateUtc="2025-12-10T12:51:00Z">
              <w:r w:rsidRPr="009D62AD">
                <w:rPr>
                  <w:rFonts w:cs="Arial"/>
                </w:rPr>
                <w:t xml:space="preserve">A </w:t>
              </w:r>
              <w:r w:rsidRPr="009D62AD">
                <w:rPr>
                  <w:rFonts w:cs="Arial"/>
                  <w:b/>
                  <w:bCs/>
                </w:rPr>
                <w:t>PSM</w:t>
              </w:r>
              <w:r w:rsidRPr="009D62AD">
                <w:rPr>
                  <w:rFonts w:cs="Arial"/>
                </w:rPr>
                <w:t xml:space="preserve"> with the scope as set out in PC.9.</w:t>
              </w:r>
              <w:r>
                <w:rPr>
                  <w:rFonts w:cs="Arial"/>
                </w:rPr>
                <w:t>4</w:t>
              </w:r>
              <w:r w:rsidRPr="009D62AD">
                <w:rPr>
                  <w:rFonts w:cs="Arial"/>
                </w:rPr>
                <w:t>.1</w:t>
              </w:r>
              <w:r>
                <w:rPr>
                  <w:rFonts w:cs="Arial"/>
                </w:rPr>
                <w:t>.</w:t>
              </w:r>
            </w:ins>
          </w:p>
        </w:tc>
      </w:tr>
      <w:tr w:rsidR="008C0657" w:rsidRPr="007E0B31" w14:paraId="00A4A935" w14:textId="77777777" w:rsidTr="00C60095">
        <w:trPr>
          <w:cantSplit/>
          <w:trPrChange w:id="2415" w:author="Stuart McLarnon" w:date="2025-12-10T12:53:00Z" w16du:dateUtc="2025-12-10T12:53:00Z">
            <w:trPr>
              <w:gridBefore w:val="1"/>
              <w:gridAfter w:val="0"/>
              <w:wAfter w:w="255" w:type="dxa"/>
              <w:cantSplit/>
            </w:trPr>
          </w:trPrChange>
        </w:trPr>
        <w:tc>
          <w:tcPr>
            <w:tcW w:w="2884" w:type="dxa"/>
            <w:tcPrChange w:id="2416" w:author="Stuart McLarnon" w:date="2025-12-10T12:53:00Z" w16du:dateUtc="2025-12-10T12:53:00Z">
              <w:tcPr>
                <w:tcW w:w="2884" w:type="dxa"/>
                <w:gridSpan w:val="3"/>
              </w:tcPr>
            </w:tcPrChange>
          </w:tcPr>
          <w:p w14:paraId="5B112BC4" w14:textId="77777777" w:rsidR="00B508E9" w:rsidRPr="007E0B31" w:rsidRDefault="00B508E9" w:rsidP="00B508E9">
            <w:pPr>
              <w:pStyle w:val="Arial11Bold"/>
              <w:rPr>
                <w:rFonts w:cs="Arial"/>
              </w:rPr>
            </w:pPr>
            <w:r w:rsidRPr="007E0B31">
              <w:rPr>
                <w:rFonts w:cs="Arial"/>
              </w:rPr>
              <w:t>Subtransmission System</w:t>
            </w:r>
          </w:p>
        </w:tc>
        <w:tc>
          <w:tcPr>
            <w:tcW w:w="6634" w:type="dxa"/>
            <w:tcPrChange w:id="2417" w:author="Stuart McLarnon" w:date="2025-12-10T12:53:00Z" w16du:dateUtc="2025-12-10T12:53:00Z">
              <w:tcPr>
                <w:tcW w:w="6634" w:type="dxa"/>
                <w:gridSpan w:val="4"/>
              </w:tcPr>
            </w:tcPrChange>
          </w:tcPr>
          <w:p w14:paraId="3CC8DBCA" w14:textId="77777777" w:rsidR="00B508E9" w:rsidRPr="007E0B31" w:rsidRDefault="00B508E9" w:rsidP="00B508E9">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8C0657" w:rsidRPr="007E0B31" w14:paraId="69833897" w14:textId="77777777" w:rsidTr="00C60095">
        <w:trPr>
          <w:cantSplit/>
          <w:trPrChange w:id="2418" w:author="Stuart McLarnon" w:date="2025-12-10T12:53:00Z" w16du:dateUtc="2025-12-10T12:53:00Z">
            <w:trPr>
              <w:gridBefore w:val="1"/>
              <w:gridAfter w:val="0"/>
              <w:wAfter w:w="255" w:type="dxa"/>
              <w:cantSplit/>
            </w:trPr>
          </w:trPrChange>
        </w:trPr>
        <w:tc>
          <w:tcPr>
            <w:tcW w:w="2884" w:type="dxa"/>
            <w:tcPrChange w:id="2419" w:author="Stuart McLarnon" w:date="2025-12-10T12:53:00Z" w16du:dateUtc="2025-12-10T12:53:00Z">
              <w:tcPr>
                <w:tcW w:w="2884" w:type="dxa"/>
                <w:gridSpan w:val="3"/>
              </w:tcPr>
            </w:tcPrChange>
          </w:tcPr>
          <w:p w14:paraId="47FBFB0B" w14:textId="77777777" w:rsidR="00B508E9" w:rsidRPr="007E0B31" w:rsidRDefault="00B508E9" w:rsidP="00B508E9">
            <w:pPr>
              <w:pStyle w:val="Arial11Bold"/>
              <w:rPr>
                <w:rFonts w:cs="Arial"/>
              </w:rPr>
            </w:pPr>
            <w:r w:rsidRPr="007E0B31">
              <w:rPr>
                <w:rFonts w:cs="Arial"/>
              </w:rPr>
              <w:lastRenderedPageBreak/>
              <w:t>Substantial Modification</w:t>
            </w:r>
          </w:p>
        </w:tc>
        <w:tc>
          <w:tcPr>
            <w:tcW w:w="6634" w:type="dxa"/>
            <w:tcPrChange w:id="2420" w:author="Stuart McLarnon" w:date="2025-12-10T12:53:00Z" w16du:dateUtc="2025-12-10T12:53:00Z">
              <w:tcPr>
                <w:tcW w:w="6634" w:type="dxa"/>
                <w:gridSpan w:val="4"/>
              </w:tcPr>
            </w:tcPrChange>
          </w:tcPr>
          <w:p w14:paraId="28DAB5F5" w14:textId="1B8D727B" w:rsidR="00B508E9" w:rsidRPr="007E0B31" w:rsidRDefault="00B508E9" w:rsidP="00B508E9">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8C0657" w:rsidRPr="007E0B31" w14:paraId="3B41007D" w14:textId="77777777" w:rsidTr="00C60095">
        <w:trPr>
          <w:cantSplit/>
          <w:trPrChange w:id="2421" w:author="Stuart McLarnon" w:date="2025-12-10T12:53:00Z" w16du:dateUtc="2025-12-10T12:53:00Z">
            <w:trPr>
              <w:gridBefore w:val="1"/>
              <w:gridAfter w:val="0"/>
              <w:wAfter w:w="255" w:type="dxa"/>
              <w:cantSplit/>
            </w:trPr>
          </w:trPrChange>
        </w:trPr>
        <w:tc>
          <w:tcPr>
            <w:tcW w:w="2884" w:type="dxa"/>
            <w:tcPrChange w:id="2422" w:author="Stuart McLarnon" w:date="2025-12-10T12:53:00Z" w16du:dateUtc="2025-12-10T12:53:00Z">
              <w:tcPr>
                <w:tcW w:w="2884" w:type="dxa"/>
                <w:gridSpan w:val="3"/>
              </w:tcPr>
            </w:tcPrChange>
          </w:tcPr>
          <w:p w14:paraId="6A1EE8B9" w14:textId="77777777" w:rsidR="00B508E9" w:rsidRPr="007E0B31" w:rsidRDefault="00B508E9" w:rsidP="00B508E9">
            <w:pPr>
              <w:pStyle w:val="Arial11Bold"/>
              <w:rPr>
                <w:rFonts w:cs="Arial"/>
              </w:rPr>
            </w:pPr>
            <w:r w:rsidRPr="007E0B31">
              <w:rPr>
                <w:rFonts w:cs="Arial"/>
              </w:rPr>
              <w:t>Supergrid Voltage</w:t>
            </w:r>
          </w:p>
        </w:tc>
        <w:tc>
          <w:tcPr>
            <w:tcW w:w="6634" w:type="dxa"/>
            <w:tcPrChange w:id="2423" w:author="Stuart McLarnon" w:date="2025-12-10T12:53:00Z" w16du:dateUtc="2025-12-10T12:53:00Z">
              <w:tcPr>
                <w:tcW w:w="6634" w:type="dxa"/>
                <w:gridSpan w:val="4"/>
              </w:tcPr>
            </w:tcPrChange>
          </w:tcPr>
          <w:p w14:paraId="3ED2E251" w14:textId="77777777" w:rsidR="00B508E9" w:rsidRPr="007E0B31" w:rsidRDefault="00B508E9" w:rsidP="00B508E9">
            <w:pPr>
              <w:pStyle w:val="TableArial11"/>
              <w:rPr>
                <w:rFonts w:cs="Arial"/>
              </w:rPr>
            </w:pPr>
            <w:r w:rsidRPr="007E0B31">
              <w:rPr>
                <w:rFonts w:cs="Arial"/>
              </w:rPr>
              <w:t>Any voltage greater than 200kV.</w:t>
            </w:r>
          </w:p>
        </w:tc>
      </w:tr>
      <w:tr w:rsidR="008C0657" w:rsidRPr="007E0B31" w14:paraId="207CFB67" w14:textId="77777777" w:rsidTr="00C60095">
        <w:trPr>
          <w:cantSplit/>
          <w:trPrChange w:id="2424" w:author="Stuart McLarnon" w:date="2025-12-10T12:53:00Z" w16du:dateUtc="2025-12-10T12:53:00Z">
            <w:trPr>
              <w:gridBefore w:val="1"/>
              <w:gridAfter w:val="0"/>
              <w:wAfter w:w="255" w:type="dxa"/>
              <w:cantSplit/>
            </w:trPr>
          </w:trPrChange>
        </w:trPr>
        <w:tc>
          <w:tcPr>
            <w:tcW w:w="2884" w:type="dxa"/>
            <w:tcPrChange w:id="2425" w:author="Stuart McLarnon" w:date="2025-12-10T12:53:00Z" w16du:dateUtc="2025-12-10T12:53:00Z">
              <w:tcPr>
                <w:tcW w:w="2884" w:type="dxa"/>
                <w:gridSpan w:val="3"/>
              </w:tcPr>
            </w:tcPrChange>
          </w:tcPr>
          <w:p w14:paraId="47BC84B1" w14:textId="77777777" w:rsidR="00B508E9" w:rsidRPr="007E0B31" w:rsidRDefault="00B508E9" w:rsidP="00B508E9">
            <w:pPr>
              <w:pStyle w:val="Arial11Bold"/>
              <w:rPr>
                <w:rFonts w:cs="Arial"/>
              </w:rPr>
            </w:pPr>
            <w:r w:rsidRPr="007E0B31">
              <w:rPr>
                <w:rFonts w:cs="Arial"/>
              </w:rPr>
              <w:t>Supplier</w:t>
            </w:r>
          </w:p>
        </w:tc>
        <w:tc>
          <w:tcPr>
            <w:tcW w:w="6634" w:type="dxa"/>
            <w:tcPrChange w:id="2426" w:author="Stuart McLarnon" w:date="2025-12-10T12:53:00Z" w16du:dateUtc="2025-12-10T12:53:00Z">
              <w:tcPr>
                <w:tcW w:w="6634" w:type="dxa"/>
                <w:gridSpan w:val="4"/>
              </w:tcPr>
            </w:tcPrChange>
          </w:tcPr>
          <w:p w14:paraId="263B4681"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B508E9" w:rsidRPr="00EE567A" w:rsidRDefault="00B508E9" w:rsidP="00B508E9">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8C0657" w:rsidRPr="007E0B31" w14:paraId="17F58A80" w14:textId="77777777" w:rsidTr="00C60095">
        <w:trPr>
          <w:cantSplit/>
          <w:trPrChange w:id="2427" w:author="Stuart McLarnon" w:date="2025-12-10T12:53:00Z" w16du:dateUtc="2025-12-10T12:53:00Z">
            <w:trPr>
              <w:gridBefore w:val="1"/>
              <w:gridAfter w:val="0"/>
              <w:wAfter w:w="255" w:type="dxa"/>
              <w:cantSplit/>
            </w:trPr>
          </w:trPrChange>
        </w:trPr>
        <w:tc>
          <w:tcPr>
            <w:tcW w:w="2884" w:type="dxa"/>
            <w:tcPrChange w:id="2428" w:author="Stuart McLarnon" w:date="2025-12-10T12:53:00Z" w16du:dateUtc="2025-12-10T12:53:00Z">
              <w:tcPr>
                <w:tcW w:w="2884" w:type="dxa"/>
                <w:gridSpan w:val="3"/>
              </w:tcPr>
            </w:tcPrChange>
          </w:tcPr>
          <w:p w14:paraId="75C55EEE" w14:textId="77777777" w:rsidR="00B508E9" w:rsidRPr="007E0B31" w:rsidRDefault="00B508E9" w:rsidP="00B508E9">
            <w:pPr>
              <w:pStyle w:val="Arial11Bold"/>
              <w:rPr>
                <w:rFonts w:cs="Arial"/>
              </w:rPr>
            </w:pPr>
            <w:r w:rsidRPr="007E0B31">
              <w:rPr>
                <w:rFonts w:cs="Arial"/>
              </w:rPr>
              <w:t>Surplus</w:t>
            </w:r>
          </w:p>
        </w:tc>
        <w:tc>
          <w:tcPr>
            <w:tcW w:w="6634" w:type="dxa"/>
            <w:tcPrChange w:id="2429" w:author="Stuart McLarnon" w:date="2025-12-10T12:53:00Z" w16du:dateUtc="2025-12-10T12:53:00Z">
              <w:tcPr>
                <w:tcW w:w="6634" w:type="dxa"/>
                <w:gridSpan w:val="4"/>
              </w:tcPr>
            </w:tcPrChange>
          </w:tcPr>
          <w:p w14:paraId="2FD7B95D" w14:textId="421BC578" w:rsidR="00B508E9" w:rsidRPr="007E0B31" w:rsidRDefault="00B508E9" w:rsidP="00B508E9">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C60095" w:rsidRPr="007E0B31" w14:paraId="236C6641" w14:textId="77777777" w:rsidTr="00C60095">
        <w:trPr>
          <w:cantSplit/>
          <w:ins w:id="2430" w:author="Stuart McLarnon" w:date="2025-12-10T12:52:00Z"/>
          <w:trPrChange w:id="2431" w:author="Stuart McLarnon" w:date="2025-12-10T12:53:00Z" w16du:dateUtc="2025-12-10T12:53:00Z">
            <w:trPr>
              <w:gridBefore w:val="2"/>
              <w:wBefore w:w="34"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432" w:author="Stuart McLarnon" w:date="2025-12-10T12:53:00Z" w16du:dateUtc="2025-12-10T12:53:00Z">
              <w:tcPr>
                <w:tcW w:w="3105" w:type="dxa"/>
                <w:gridSpan w:val="4"/>
                <w:tcBorders>
                  <w:top w:val="single" w:sz="4" w:space="0" w:color="auto"/>
                  <w:left w:val="single" w:sz="4" w:space="0" w:color="auto"/>
                  <w:bottom w:val="single" w:sz="4" w:space="0" w:color="auto"/>
                  <w:right w:val="single" w:sz="4" w:space="0" w:color="auto"/>
                </w:tcBorders>
              </w:tcPr>
            </w:tcPrChange>
          </w:tcPr>
          <w:p w14:paraId="293E620B" w14:textId="77777777" w:rsidR="00C60095" w:rsidRPr="007E0B31" w:rsidRDefault="00C60095" w:rsidP="00F150CA">
            <w:pPr>
              <w:pStyle w:val="Arial11Bold"/>
              <w:rPr>
                <w:ins w:id="2433" w:author="Stuart McLarnon" w:date="2025-12-10T12:52:00Z" w16du:dateUtc="2025-12-10T12:52:00Z"/>
                <w:rFonts w:cs="Arial"/>
              </w:rPr>
            </w:pPr>
            <w:ins w:id="2434" w:author="Stuart McLarnon" w:date="2025-12-10T12:52:00Z" w16du:dateUtc="2025-12-10T12:52:00Z">
              <w:r w:rsidRPr="009D62AD">
                <w:rPr>
                  <w:bCs/>
                </w:rPr>
                <w:t>Switch-based Model</w:t>
              </w:r>
            </w:ins>
          </w:p>
        </w:tc>
        <w:tc>
          <w:tcPr>
            <w:tcW w:w="6634" w:type="dxa"/>
            <w:tcBorders>
              <w:top w:val="single" w:sz="4" w:space="0" w:color="auto"/>
              <w:left w:val="single" w:sz="4" w:space="0" w:color="auto"/>
              <w:bottom w:val="single" w:sz="4" w:space="0" w:color="auto"/>
              <w:right w:val="single" w:sz="4" w:space="0" w:color="auto"/>
            </w:tcBorders>
            <w:tcPrChange w:id="2435" w:author="Stuart McLarnon" w:date="2025-12-10T12:53:00Z" w16du:dateUtc="2025-12-10T12:53:00Z">
              <w:tcPr>
                <w:tcW w:w="6634" w:type="dxa"/>
                <w:gridSpan w:val="3"/>
                <w:tcBorders>
                  <w:top w:val="single" w:sz="4" w:space="0" w:color="auto"/>
                  <w:left w:val="single" w:sz="4" w:space="0" w:color="auto"/>
                  <w:bottom w:val="single" w:sz="4" w:space="0" w:color="auto"/>
                  <w:right w:val="single" w:sz="4" w:space="0" w:color="auto"/>
                </w:tcBorders>
              </w:tcPr>
            </w:tcPrChange>
          </w:tcPr>
          <w:p w14:paraId="594411D1" w14:textId="77777777" w:rsidR="00C60095" w:rsidRPr="007E0B31" w:rsidRDefault="00C60095" w:rsidP="00F150CA">
            <w:pPr>
              <w:pStyle w:val="TableArial11"/>
              <w:rPr>
                <w:ins w:id="2436" w:author="Stuart McLarnon" w:date="2025-12-10T12:52:00Z" w16du:dateUtc="2025-12-10T12:52:00Z"/>
                <w:rFonts w:cs="Arial"/>
              </w:rPr>
            </w:pPr>
            <w:ins w:id="2437" w:author="Stuart McLarnon" w:date="2025-12-10T12:52:00Z" w16du:dateUtc="2025-12-10T12:52:00Z">
              <w:r w:rsidRPr="009D62AD">
                <w:t xml:space="preserve">A </w:t>
              </w:r>
              <w:r w:rsidRPr="009D62AD">
                <w:rPr>
                  <w:b/>
                  <w:bCs/>
                </w:rPr>
                <w:t>PSM</w:t>
              </w:r>
              <w:r w:rsidRPr="009D62AD">
                <w:t xml:space="preserve"> that includes all relevant switching devices. Such a model can be used to represent different system topologies, compared to a node and branch model which generally only represents a single system topology.</w:t>
              </w:r>
            </w:ins>
          </w:p>
        </w:tc>
      </w:tr>
      <w:tr w:rsidR="008C0657" w:rsidRPr="007E0B31" w14:paraId="7F14BA30" w14:textId="77777777" w:rsidTr="00C60095">
        <w:trPr>
          <w:cantSplit/>
          <w:trHeight w:val="2631"/>
          <w:trPrChange w:id="2438" w:author="Stuart McLarnon" w:date="2025-12-10T12:53:00Z" w16du:dateUtc="2025-12-10T12:53:00Z">
            <w:trPr>
              <w:gridBefore w:val="1"/>
              <w:gridAfter w:val="0"/>
              <w:wAfter w:w="255" w:type="dxa"/>
              <w:cantSplit/>
              <w:trHeight w:val="2631"/>
            </w:trPr>
          </w:trPrChange>
        </w:trPr>
        <w:tc>
          <w:tcPr>
            <w:tcW w:w="2884" w:type="dxa"/>
            <w:tcPrChange w:id="2439" w:author="Stuart McLarnon" w:date="2025-12-10T12:53:00Z" w16du:dateUtc="2025-12-10T12:53:00Z">
              <w:tcPr>
                <w:tcW w:w="2884" w:type="dxa"/>
                <w:gridSpan w:val="3"/>
              </w:tcPr>
            </w:tcPrChange>
          </w:tcPr>
          <w:p w14:paraId="41CEFC1C" w14:textId="77777777" w:rsidR="00B508E9" w:rsidRPr="007E0B31" w:rsidRDefault="00B508E9" w:rsidP="00B508E9">
            <w:pPr>
              <w:pStyle w:val="Arial11Bold"/>
              <w:rPr>
                <w:rFonts w:cs="Arial"/>
              </w:rPr>
            </w:pPr>
            <w:r w:rsidRPr="007E0B31">
              <w:rPr>
                <w:rFonts w:cs="Arial"/>
              </w:rPr>
              <w:t>Synchronised</w:t>
            </w:r>
          </w:p>
        </w:tc>
        <w:tc>
          <w:tcPr>
            <w:tcW w:w="6634" w:type="dxa"/>
            <w:tcPrChange w:id="2440" w:author="Stuart McLarnon" w:date="2025-12-10T12:53:00Z" w16du:dateUtc="2025-12-10T12:53:00Z">
              <w:tcPr>
                <w:tcW w:w="6634" w:type="dxa"/>
                <w:gridSpan w:val="4"/>
              </w:tcPr>
            </w:tcPrChange>
          </w:tcPr>
          <w:p w14:paraId="3CAA8D12"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B508E9" w:rsidRDefault="00B508E9" w:rsidP="00B508E9">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B508E9" w:rsidRPr="000F734A" w:rsidRDefault="00B508E9" w:rsidP="00B508E9"/>
          <w:p w14:paraId="75F2CFA4" w14:textId="7AF4E47E" w:rsidR="00B508E9" w:rsidRPr="000F734A" w:rsidRDefault="00B508E9" w:rsidP="00B508E9">
            <w:pPr>
              <w:jc w:val="center"/>
            </w:pPr>
          </w:p>
        </w:tc>
      </w:tr>
      <w:tr w:rsidR="008C0657" w:rsidRPr="007E0B31" w14:paraId="17661C2E" w14:textId="77777777" w:rsidTr="00C60095">
        <w:trPr>
          <w:cantSplit/>
          <w:trPrChange w:id="2441" w:author="Stuart McLarnon" w:date="2025-12-10T12:53:00Z" w16du:dateUtc="2025-12-10T12:53:00Z">
            <w:trPr>
              <w:gridBefore w:val="1"/>
              <w:gridAfter w:val="0"/>
              <w:wAfter w:w="255" w:type="dxa"/>
              <w:cantSplit/>
            </w:trPr>
          </w:trPrChange>
        </w:trPr>
        <w:tc>
          <w:tcPr>
            <w:tcW w:w="2884" w:type="dxa"/>
            <w:tcPrChange w:id="2442" w:author="Stuart McLarnon" w:date="2025-12-10T12:53:00Z" w16du:dateUtc="2025-12-10T12:53:00Z">
              <w:tcPr>
                <w:tcW w:w="2884" w:type="dxa"/>
                <w:gridSpan w:val="3"/>
              </w:tcPr>
            </w:tcPrChange>
          </w:tcPr>
          <w:p w14:paraId="36D58C8A" w14:textId="77777777" w:rsidR="00B508E9" w:rsidRPr="007E0B31" w:rsidRDefault="00B508E9" w:rsidP="00B508E9">
            <w:pPr>
              <w:pStyle w:val="Arial11Bold"/>
              <w:rPr>
                <w:rFonts w:cs="Arial"/>
              </w:rPr>
            </w:pPr>
            <w:r w:rsidRPr="00DB341C">
              <w:rPr>
                <w:rFonts w:cs="Arial"/>
              </w:rPr>
              <w:t>Synchronous Electricity Storage Module</w:t>
            </w:r>
          </w:p>
        </w:tc>
        <w:tc>
          <w:tcPr>
            <w:tcW w:w="6634" w:type="dxa"/>
            <w:tcPrChange w:id="2443" w:author="Stuart McLarnon" w:date="2025-12-10T12:53:00Z" w16du:dateUtc="2025-12-10T12:53:00Z">
              <w:tcPr>
                <w:tcW w:w="6634" w:type="dxa"/>
                <w:gridSpan w:val="4"/>
              </w:tcPr>
            </w:tcPrChange>
          </w:tcPr>
          <w:p w14:paraId="397D4FAB" w14:textId="77777777" w:rsidR="00B508E9" w:rsidRPr="007E0B31" w:rsidRDefault="00B508E9" w:rsidP="00B508E9">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8C0657" w:rsidRPr="007E0B31" w14:paraId="52481EFC" w14:textId="77777777" w:rsidTr="00C60095">
        <w:trPr>
          <w:cantSplit/>
          <w:trPrChange w:id="2444" w:author="Stuart McLarnon" w:date="2025-12-10T12:53:00Z" w16du:dateUtc="2025-12-10T12:53:00Z">
            <w:trPr>
              <w:gridBefore w:val="1"/>
              <w:gridAfter w:val="0"/>
              <w:wAfter w:w="255" w:type="dxa"/>
              <w:cantSplit/>
            </w:trPr>
          </w:trPrChange>
        </w:trPr>
        <w:tc>
          <w:tcPr>
            <w:tcW w:w="2884" w:type="dxa"/>
            <w:tcPrChange w:id="2445" w:author="Stuart McLarnon" w:date="2025-12-10T12:53:00Z" w16du:dateUtc="2025-12-10T12:53:00Z">
              <w:tcPr>
                <w:tcW w:w="2884" w:type="dxa"/>
                <w:gridSpan w:val="3"/>
              </w:tcPr>
            </w:tcPrChange>
          </w:tcPr>
          <w:p w14:paraId="4353C802" w14:textId="77777777" w:rsidR="00B508E9" w:rsidRPr="007E0B31" w:rsidRDefault="00B508E9" w:rsidP="00B508E9">
            <w:pPr>
              <w:pStyle w:val="Arial11Bold"/>
              <w:rPr>
                <w:rFonts w:cs="Arial"/>
              </w:rPr>
            </w:pPr>
            <w:r w:rsidRPr="00DB341C">
              <w:rPr>
                <w:rFonts w:cs="Arial"/>
              </w:rPr>
              <w:t>Synchronous Electricity Storage Unit</w:t>
            </w:r>
          </w:p>
        </w:tc>
        <w:tc>
          <w:tcPr>
            <w:tcW w:w="6634" w:type="dxa"/>
            <w:tcPrChange w:id="2446" w:author="Stuart McLarnon" w:date="2025-12-10T12:53:00Z" w16du:dateUtc="2025-12-10T12:53:00Z">
              <w:tcPr>
                <w:tcW w:w="6634" w:type="dxa"/>
                <w:gridSpan w:val="4"/>
              </w:tcPr>
            </w:tcPrChange>
          </w:tcPr>
          <w:p w14:paraId="002CD085" w14:textId="77777777" w:rsidR="00B508E9" w:rsidRPr="007E0B31" w:rsidRDefault="00B508E9" w:rsidP="00B508E9">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8C0657" w:rsidRPr="007E0B31" w14:paraId="07EE0535" w14:textId="77777777" w:rsidTr="00C60095">
        <w:trPr>
          <w:cantSplit/>
          <w:trPrChange w:id="2447" w:author="Stuart McLarnon" w:date="2025-12-10T12:53:00Z" w16du:dateUtc="2025-12-10T12:53:00Z">
            <w:trPr>
              <w:gridBefore w:val="1"/>
              <w:gridAfter w:val="0"/>
              <w:wAfter w:w="255" w:type="dxa"/>
              <w:cantSplit/>
            </w:trPr>
          </w:trPrChange>
        </w:trPr>
        <w:tc>
          <w:tcPr>
            <w:tcW w:w="2884" w:type="dxa"/>
            <w:tcPrChange w:id="2448" w:author="Stuart McLarnon" w:date="2025-12-10T12:53:00Z" w16du:dateUtc="2025-12-10T12:53:00Z">
              <w:tcPr>
                <w:tcW w:w="2884" w:type="dxa"/>
                <w:gridSpan w:val="3"/>
              </w:tcPr>
            </w:tcPrChange>
          </w:tcPr>
          <w:p w14:paraId="5937CE21" w14:textId="77777777" w:rsidR="00B508E9" w:rsidRPr="007E0B31" w:rsidRDefault="00B508E9" w:rsidP="00B508E9">
            <w:pPr>
              <w:pStyle w:val="Arial11Bold"/>
              <w:rPr>
                <w:rFonts w:cs="Arial"/>
              </w:rPr>
            </w:pPr>
            <w:r w:rsidRPr="007E0B31">
              <w:rPr>
                <w:rFonts w:cs="Arial"/>
              </w:rPr>
              <w:t>Synchronising Generation</w:t>
            </w:r>
          </w:p>
        </w:tc>
        <w:tc>
          <w:tcPr>
            <w:tcW w:w="6634" w:type="dxa"/>
            <w:tcPrChange w:id="2449" w:author="Stuart McLarnon" w:date="2025-12-10T12:53:00Z" w16du:dateUtc="2025-12-10T12:53:00Z">
              <w:tcPr>
                <w:tcW w:w="6634" w:type="dxa"/>
                <w:gridSpan w:val="4"/>
              </w:tcPr>
            </w:tcPrChange>
          </w:tcPr>
          <w:p w14:paraId="4CEBAA38" w14:textId="77777777" w:rsidR="00B508E9" w:rsidRPr="007E0B31" w:rsidRDefault="00B508E9" w:rsidP="00B508E9">
            <w:pPr>
              <w:pStyle w:val="TableArial11"/>
              <w:rPr>
                <w:rFonts w:cs="Arial"/>
              </w:rPr>
            </w:pPr>
            <w:r w:rsidRPr="007E0B31">
              <w:rPr>
                <w:rFonts w:cs="Arial"/>
              </w:rPr>
              <w:t>The amount of MW (in whole MW) produced at the moment of synchronising.</w:t>
            </w:r>
          </w:p>
        </w:tc>
      </w:tr>
      <w:tr w:rsidR="008C0657" w:rsidRPr="007E0B31" w14:paraId="25ADF21B" w14:textId="77777777" w:rsidTr="00C60095">
        <w:trPr>
          <w:cantSplit/>
          <w:trPrChange w:id="2450" w:author="Stuart McLarnon" w:date="2025-12-10T12:53:00Z" w16du:dateUtc="2025-12-10T12:53:00Z">
            <w:trPr>
              <w:gridBefore w:val="1"/>
              <w:gridAfter w:val="0"/>
              <w:wAfter w:w="255" w:type="dxa"/>
              <w:cantSplit/>
            </w:trPr>
          </w:trPrChange>
        </w:trPr>
        <w:tc>
          <w:tcPr>
            <w:tcW w:w="2884" w:type="dxa"/>
            <w:tcPrChange w:id="2451" w:author="Stuart McLarnon" w:date="2025-12-10T12:53:00Z" w16du:dateUtc="2025-12-10T12:53:00Z">
              <w:tcPr>
                <w:tcW w:w="2884" w:type="dxa"/>
                <w:gridSpan w:val="3"/>
              </w:tcPr>
            </w:tcPrChange>
          </w:tcPr>
          <w:p w14:paraId="514A7415" w14:textId="77777777" w:rsidR="00B508E9" w:rsidRPr="007E0B31" w:rsidRDefault="00B508E9" w:rsidP="00B508E9">
            <w:pPr>
              <w:pStyle w:val="Arial11Bold"/>
              <w:rPr>
                <w:rFonts w:cs="Arial"/>
              </w:rPr>
            </w:pPr>
            <w:r w:rsidRPr="007E0B31">
              <w:rPr>
                <w:rFonts w:cs="Arial"/>
              </w:rPr>
              <w:t>Synchronising Group</w:t>
            </w:r>
          </w:p>
        </w:tc>
        <w:tc>
          <w:tcPr>
            <w:tcW w:w="6634" w:type="dxa"/>
            <w:tcPrChange w:id="2452" w:author="Stuart McLarnon" w:date="2025-12-10T12:53:00Z" w16du:dateUtc="2025-12-10T12:53:00Z">
              <w:tcPr>
                <w:tcW w:w="6634" w:type="dxa"/>
                <w:gridSpan w:val="4"/>
              </w:tcPr>
            </w:tcPrChange>
          </w:tcPr>
          <w:p w14:paraId="30541B74" w14:textId="77777777" w:rsidR="00B508E9" w:rsidRPr="007E0B31" w:rsidRDefault="00B508E9" w:rsidP="00B508E9">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8C0657" w:rsidRPr="007E0B31" w14:paraId="15108730" w14:textId="77777777" w:rsidTr="00C60095">
        <w:trPr>
          <w:cantSplit/>
          <w:trPrChange w:id="2453" w:author="Stuart McLarnon" w:date="2025-12-10T12:53:00Z" w16du:dateUtc="2025-12-10T12:53:00Z">
            <w:trPr>
              <w:gridBefore w:val="1"/>
              <w:gridAfter w:val="0"/>
              <w:wAfter w:w="255" w:type="dxa"/>
              <w:cantSplit/>
            </w:trPr>
          </w:trPrChange>
        </w:trPr>
        <w:tc>
          <w:tcPr>
            <w:tcW w:w="2884" w:type="dxa"/>
            <w:tcPrChange w:id="2454" w:author="Stuart McLarnon" w:date="2025-12-10T12:53:00Z" w16du:dateUtc="2025-12-10T12:53:00Z">
              <w:tcPr>
                <w:tcW w:w="2884" w:type="dxa"/>
                <w:gridSpan w:val="3"/>
              </w:tcPr>
            </w:tcPrChange>
          </w:tcPr>
          <w:p w14:paraId="1D2DBBCB" w14:textId="77777777" w:rsidR="00B508E9" w:rsidRPr="007E0B31" w:rsidRDefault="00B508E9" w:rsidP="00B508E9">
            <w:pPr>
              <w:pStyle w:val="Level1Text"/>
              <w:tabs>
                <w:tab w:val="left" w:pos="0"/>
              </w:tabs>
              <w:ind w:left="0" w:firstLine="0"/>
              <w:rPr>
                <w:rFonts w:cs="Arial"/>
                <w:b/>
                <w:color w:val="auto"/>
                <w:lang w:val="en-GB"/>
              </w:rPr>
            </w:pPr>
            <w:r w:rsidRPr="007E0B31">
              <w:rPr>
                <w:rFonts w:cs="Arial"/>
                <w:b/>
                <w:color w:val="auto"/>
                <w:lang w:val="en-GB"/>
              </w:rPr>
              <w:lastRenderedPageBreak/>
              <w:t>Synchronous Area</w:t>
            </w:r>
          </w:p>
        </w:tc>
        <w:tc>
          <w:tcPr>
            <w:tcW w:w="6634" w:type="dxa"/>
            <w:tcPrChange w:id="2455" w:author="Stuart McLarnon" w:date="2025-12-10T12:53:00Z" w16du:dateUtc="2025-12-10T12:53:00Z">
              <w:tcPr>
                <w:tcW w:w="6634" w:type="dxa"/>
                <w:gridSpan w:val="4"/>
              </w:tcPr>
            </w:tcPrChange>
          </w:tcPr>
          <w:p w14:paraId="7E8A273F" w14:textId="77777777" w:rsidR="00B508E9" w:rsidRPr="007E0B31" w:rsidRDefault="00B508E9" w:rsidP="00B508E9">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8C0657" w:rsidRPr="007E0B31" w14:paraId="5C3BD77A" w14:textId="77777777" w:rsidTr="00C60095">
        <w:trPr>
          <w:cantSplit/>
          <w:trPrChange w:id="2456" w:author="Stuart McLarnon" w:date="2025-12-10T12:53:00Z" w16du:dateUtc="2025-12-10T12:53:00Z">
            <w:trPr>
              <w:gridBefore w:val="1"/>
              <w:gridAfter w:val="0"/>
              <w:wAfter w:w="255" w:type="dxa"/>
              <w:cantSplit/>
            </w:trPr>
          </w:trPrChange>
        </w:trPr>
        <w:tc>
          <w:tcPr>
            <w:tcW w:w="2884" w:type="dxa"/>
            <w:tcPrChange w:id="2457" w:author="Stuart McLarnon" w:date="2025-12-10T12:53:00Z" w16du:dateUtc="2025-12-10T12:53:00Z">
              <w:tcPr>
                <w:tcW w:w="2884" w:type="dxa"/>
                <w:gridSpan w:val="3"/>
              </w:tcPr>
            </w:tcPrChange>
          </w:tcPr>
          <w:p w14:paraId="361EF41C" w14:textId="77777777" w:rsidR="00B508E9" w:rsidRPr="007E0B31" w:rsidRDefault="00B508E9" w:rsidP="00B508E9">
            <w:pPr>
              <w:pStyle w:val="Arial11Bold"/>
              <w:rPr>
                <w:rFonts w:cs="Arial"/>
              </w:rPr>
            </w:pPr>
            <w:r w:rsidRPr="007E0B31">
              <w:rPr>
                <w:rFonts w:cs="Arial"/>
              </w:rPr>
              <w:t>Synchronous Compensation</w:t>
            </w:r>
          </w:p>
        </w:tc>
        <w:tc>
          <w:tcPr>
            <w:tcW w:w="6634" w:type="dxa"/>
            <w:tcPrChange w:id="2458" w:author="Stuart McLarnon" w:date="2025-12-10T12:53:00Z" w16du:dateUtc="2025-12-10T12:53:00Z">
              <w:tcPr>
                <w:tcW w:w="6634" w:type="dxa"/>
                <w:gridSpan w:val="4"/>
              </w:tcPr>
            </w:tcPrChange>
          </w:tcPr>
          <w:p w14:paraId="5C87AE70" w14:textId="77777777" w:rsidR="00B508E9" w:rsidRPr="007E0B31" w:rsidRDefault="00B508E9" w:rsidP="00B508E9">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8C0657" w:rsidRPr="007E0B31" w14:paraId="09E76574" w14:textId="77777777" w:rsidTr="00C60095">
        <w:trPr>
          <w:cantSplit/>
          <w:trPrChange w:id="2459" w:author="Stuart McLarnon" w:date="2025-12-10T12:53:00Z" w16du:dateUtc="2025-12-10T12:53:00Z">
            <w:trPr>
              <w:gridBefore w:val="1"/>
              <w:gridAfter w:val="0"/>
              <w:wAfter w:w="255" w:type="dxa"/>
              <w:cantSplit/>
            </w:trPr>
          </w:trPrChange>
        </w:trPr>
        <w:tc>
          <w:tcPr>
            <w:tcW w:w="2884" w:type="dxa"/>
            <w:tcPrChange w:id="2460" w:author="Stuart McLarnon" w:date="2025-12-10T12:53:00Z" w16du:dateUtc="2025-12-10T12:53:00Z">
              <w:tcPr>
                <w:tcW w:w="2884" w:type="dxa"/>
                <w:gridSpan w:val="3"/>
              </w:tcPr>
            </w:tcPrChange>
          </w:tcPr>
          <w:p w14:paraId="7AD1E9C5" w14:textId="20EE06FA" w:rsidR="00B508E9" w:rsidRPr="007E0B31" w:rsidRDefault="00B508E9" w:rsidP="00B508E9">
            <w:pPr>
              <w:pStyle w:val="Arial11Bold"/>
              <w:rPr>
                <w:rFonts w:cs="Arial"/>
              </w:rPr>
            </w:pPr>
            <w:r>
              <w:t>Synchronous Compensation Equipment</w:t>
            </w:r>
          </w:p>
        </w:tc>
        <w:tc>
          <w:tcPr>
            <w:tcW w:w="6634" w:type="dxa"/>
            <w:tcPrChange w:id="2461" w:author="Stuart McLarnon" w:date="2025-12-10T12:53:00Z" w16du:dateUtc="2025-12-10T12:53:00Z">
              <w:tcPr>
                <w:tcW w:w="6634" w:type="dxa"/>
                <w:gridSpan w:val="4"/>
              </w:tcPr>
            </w:tcPrChange>
          </w:tcPr>
          <w:p w14:paraId="6202363B" w14:textId="06D11D6B" w:rsidR="00B508E9" w:rsidRPr="007E0B31" w:rsidRDefault="00B508E9" w:rsidP="00B508E9">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8C0657" w:rsidRPr="007E0B31" w14:paraId="44891D1E" w14:textId="77777777" w:rsidTr="00C60095">
        <w:trPr>
          <w:cantSplit/>
          <w:trPrChange w:id="2462" w:author="Stuart McLarnon" w:date="2025-12-10T12:53:00Z" w16du:dateUtc="2025-12-10T12:53:00Z">
            <w:trPr>
              <w:gridBefore w:val="1"/>
              <w:gridAfter w:val="0"/>
              <w:wAfter w:w="255" w:type="dxa"/>
              <w:cantSplit/>
            </w:trPr>
          </w:trPrChange>
        </w:trPr>
        <w:tc>
          <w:tcPr>
            <w:tcW w:w="2884" w:type="dxa"/>
            <w:tcPrChange w:id="2463" w:author="Stuart McLarnon" w:date="2025-12-10T12:53:00Z" w16du:dateUtc="2025-12-10T12:53:00Z">
              <w:tcPr>
                <w:tcW w:w="2884" w:type="dxa"/>
                <w:gridSpan w:val="3"/>
              </w:tcPr>
            </w:tcPrChange>
          </w:tcPr>
          <w:p w14:paraId="2C8F33FD" w14:textId="6717B83A" w:rsidR="00B508E9" w:rsidRPr="007E0B31" w:rsidRDefault="00B508E9" w:rsidP="00B508E9">
            <w:pPr>
              <w:pStyle w:val="Arial11Bold"/>
              <w:rPr>
                <w:rFonts w:cs="Arial"/>
              </w:rPr>
            </w:pPr>
            <w:r>
              <w:t>Synchronous Electricity Storage Module</w:t>
            </w:r>
          </w:p>
        </w:tc>
        <w:tc>
          <w:tcPr>
            <w:tcW w:w="6634" w:type="dxa"/>
            <w:tcPrChange w:id="2464" w:author="Stuart McLarnon" w:date="2025-12-10T12:53:00Z" w16du:dateUtc="2025-12-10T12:53:00Z">
              <w:tcPr>
                <w:tcW w:w="6634" w:type="dxa"/>
                <w:gridSpan w:val="4"/>
              </w:tcPr>
            </w:tcPrChange>
          </w:tcPr>
          <w:p w14:paraId="0CCA3613" w14:textId="3A085331" w:rsidR="00B508E9" w:rsidRPr="007E0B31" w:rsidRDefault="00B508E9" w:rsidP="00B508E9">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8C0657" w:rsidRPr="007E0B31" w14:paraId="2D43A999" w14:textId="77777777" w:rsidTr="00C60095">
        <w:trPr>
          <w:cantSplit/>
          <w:trPrChange w:id="2465" w:author="Stuart McLarnon" w:date="2025-12-10T12:53:00Z" w16du:dateUtc="2025-12-10T12:53:00Z">
            <w:trPr>
              <w:gridBefore w:val="1"/>
              <w:gridAfter w:val="0"/>
              <w:wAfter w:w="255" w:type="dxa"/>
              <w:cantSplit/>
            </w:trPr>
          </w:trPrChange>
        </w:trPr>
        <w:tc>
          <w:tcPr>
            <w:tcW w:w="2884" w:type="dxa"/>
            <w:tcPrChange w:id="2466" w:author="Stuart McLarnon" w:date="2025-12-10T12:53:00Z" w16du:dateUtc="2025-12-10T12:53:00Z">
              <w:tcPr>
                <w:tcW w:w="2884" w:type="dxa"/>
                <w:gridSpan w:val="3"/>
              </w:tcPr>
            </w:tcPrChange>
          </w:tcPr>
          <w:p w14:paraId="4F1100D1" w14:textId="1B9A5EDA" w:rsidR="00B508E9" w:rsidRPr="007E0B31" w:rsidRDefault="00B508E9" w:rsidP="00B508E9">
            <w:pPr>
              <w:pStyle w:val="Arial11Bold"/>
              <w:rPr>
                <w:rFonts w:cs="Arial"/>
              </w:rPr>
            </w:pPr>
            <w:r>
              <w:t>Synchronous Electricity Storage Unit</w:t>
            </w:r>
          </w:p>
        </w:tc>
        <w:tc>
          <w:tcPr>
            <w:tcW w:w="6634" w:type="dxa"/>
            <w:tcPrChange w:id="2467" w:author="Stuart McLarnon" w:date="2025-12-10T12:53:00Z" w16du:dateUtc="2025-12-10T12:53:00Z">
              <w:tcPr>
                <w:tcW w:w="6634" w:type="dxa"/>
                <w:gridSpan w:val="4"/>
              </w:tcPr>
            </w:tcPrChange>
          </w:tcPr>
          <w:p w14:paraId="5A5941F1" w14:textId="7A431EFA" w:rsidR="00B508E9" w:rsidRPr="007E0B31" w:rsidRDefault="00B508E9" w:rsidP="00B508E9">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8C0657" w:rsidRPr="007E0B31" w14:paraId="7B664425" w14:textId="77777777" w:rsidTr="00C60095">
        <w:trPr>
          <w:cantSplit/>
          <w:trPrChange w:id="2468" w:author="Stuart McLarnon" w:date="2025-12-10T12:53:00Z" w16du:dateUtc="2025-12-10T12:53:00Z">
            <w:trPr>
              <w:gridBefore w:val="1"/>
              <w:gridAfter w:val="0"/>
              <w:wAfter w:w="255" w:type="dxa"/>
              <w:cantSplit/>
            </w:trPr>
          </w:trPrChange>
        </w:trPr>
        <w:tc>
          <w:tcPr>
            <w:tcW w:w="2884" w:type="dxa"/>
            <w:tcPrChange w:id="2469" w:author="Stuart McLarnon" w:date="2025-12-10T12:53:00Z" w16du:dateUtc="2025-12-10T12:53:00Z">
              <w:tcPr>
                <w:tcW w:w="2884" w:type="dxa"/>
                <w:gridSpan w:val="3"/>
              </w:tcPr>
            </w:tcPrChange>
          </w:tcPr>
          <w:p w14:paraId="29B76C12" w14:textId="61773681" w:rsidR="00B508E9" w:rsidRPr="007E0B31" w:rsidRDefault="00B508E9" w:rsidP="00B508E9">
            <w:pPr>
              <w:pStyle w:val="Arial11Bold"/>
              <w:rPr>
                <w:rFonts w:cs="Arial"/>
              </w:rPr>
            </w:pPr>
            <w:r>
              <w:t>Synchronous Flywheel</w:t>
            </w:r>
          </w:p>
        </w:tc>
        <w:tc>
          <w:tcPr>
            <w:tcW w:w="6634" w:type="dxa"/>
            <w:tcPrChange w:id="2470" w:author="Stuart McLarnon" w:date="2025-12-10T12:53:00Z" w16du:dateUtc="2025-12-10T12:53:00Z">
              <w:tcPr>
                <w:tcW w:w="6634" w:type="dxa"/>
                <w:gridSpan w:val="4"/>
              </w:tcPr>
            </w:tcPrChange>
          </w:tcPr>
          <w:p w14:paraId="7CB9B51E" w14:textId="65FF6627" w:rsidR="00B508E9" w:rsidRPr="007E0B31" w:rsidRDefault="00B508E9" w:rsidP="00B508E9">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8C0657" w:rsidRPr="007E0B31" w14:paraId="019A8B7A" w14:textId="77777777" w:rsidTr="00C60095">
        <w:trPr>
          <w:cantSplit/>
          <w:trPrChange w:id="2471" w:author="Stuart McLarnon" w:date="2025-12-10T12:53:00Z" w16du:dateUtc="2025-12-10T12:53:00Z">
            <w:trPr>
              <w:gridBefore w:val="1"/>
              <w:gridAfter w:val="0"/>
              <w:wAfter w:w="255" w:type="dxa"/>
              <w:cantSplit/>
            </w:trPr>
          </w:trPrChange>
        </w:trPr>
        <w:tc>
          <w:tcPr>
            <w:tcW w:w="2884" w:type="dxa"/>
            <w:tcPrChange w:id="2472" w:author="Stuart McLarnon" w:date="2025-12-10T12:53:00Z" w16du:dateUtc="2025-12-10T12:53:00Z">
              <w:tcPr>
                <w:tcW w:w="2884" w:type="dxa"/>
                <w:gridSpan w:val="3"/>
              </w:tcPr>
            </w:tcPrChange>
          </w:tcPr>
          <w:p w14:paraId="7EC64686" w14:textId="77777777" w:rsidR="00B508E9" w:rsidRPr="007E0B31" w:rsidRDefault="00B508E9" w:rsidP="00B508E9">
            <w:pPr>
              <w:pStyle w:val="Arial11Bold"/>
              <w:rPr>
                <w:rFonts w:cs="Arial"/>
              </w:rPr>
            </w:pPr>
            <w:r w:rsidRPr="007E0B31">
              <w:rPr>
                <w:rFonts w:cs="Arial"/>
              </w:rPr>
              <w:t>Synchronous Generating Unit</w:t>
            </w:r>
          </w:p>
        </w:tc>
        <w:tc>
          <w:tcPr>
            <w:tcW w:w="6634" w:type="dxa"/>
            <w:tcPrChange w:id="2473" w:author="Stuart McLarnon" w:date="2025-12-10T12:53:00Z" w16du:dateUtc="2025-12-10T12:53:00Z">
              <w:tcPr>
                <w:tcW w:w="6634" w:type="dxa"/>
                <w:gridSpan w:val="4"/>
              </w:tcPr>
            </w:tcPrChange>
          </w:tcPr>
          <w:p w14:paraId="178C6F67" w14:textId="77777777" w:rsidR="00B508E9" w:rsidRPr="007E0B31" w:rsidRDefault="00B508E9" w:rsidP="00B508E9">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8C0657" w:rsidRPr="007E0B31" w14:paraId="27E5B6F9" w14:textId="77777777" w:rsidTr="00C60095">
        <w:trPr>
          <w:cantSplit/>
          <w:trPrChange w:id="2474" w:author="Stuart McLarnon" w:date="2025-12-10T12:53:00Z" w16du:dateUtc="2025-12-10T12:53:00Z">
            <w:trPr>
              <w:gridBefore w:val="1"/>
              <w:gridAfter w:val="0"/>
              <w:wAfter w:w="255" w:type="dxa"/>
              <w:cantSplit/>
            </w:trPr>
          </w:trPrChange>
        </w:trPr>
        <w:tc>
          <w:tcPr>
            <w:tcW w:w="2884" w:type="dxa"/>
            <w:tcPrChange w:id="2475" w:author="Stuart McLarnon" w:date="2025-12-10T12:53:00Z" w16du:dateUtc="2025-12-10T12:53:00Z">
              <w:tcPr>
                <w:tcW w:w="2884" w:type="dxa"/>
                <w:gridSpan w:val="3"/>
              </w:tcPr>
            </w:tcPrChange>
          </w:tcPr>
          <w:p w14:paraId="20E57E9F" w14:textId="77777777" w:rsidR="00B508E9" w:rsidRPr="007E0B31" w:rsidRDefault="00B508E9" w:rsidP="00B508E9">
            <w:pPr>
              <w:pStyle w:val="Arial11Bold"/>
              <w:rPr>
                <w:rFonts w:cs="Arial"/>
              </w:rPr>
            </w:pPr>
            <w:r w:rsidRPr="007E0B31">
              <w:rPr>
                <w:rFonts w:cs="Arial"/>
              </w:rPr>
              <w:t>Synchronous Generating Unit Performance Chart</w:t>
            </w:r>
          </w:p>
        </w:tc>
        <w:tc>
          <w:tcPr>
            <w:tcW w:w="6634" w:type="dxa"/>
            <w:tcPrChange w:id="2476" w:author="Stuart McLarnon" w:date="2025-12-10T12:53:00Z" w16du:dateUtc="2025-12-10T12:53:00Z">
              <w:tcPr>
                <w:tcW w:w="6634" w:type="dxa"/>
                <w:gridSpan w:val="4"/>
              </w:tcPr>
            </w:tcPrChange>
          </w:tcPr>
          <w:p w14:paraId="1F374F30" w14:textId="4EB5627D" w:rsidR="00B508E9" w:rsidRPr="007E0B31" w:rsidRDefault="00B508E9" w:rsidP="00B508E9">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8C0657" w:rsidRPr="007E0B31" w14:paraId="4145DF38" w14:textId="77777777" w:rsidTr="00C60095">
        <w:trPr>
          <w:cantSplit/>
          <w:trPrChange w:id="2477" w:author="Stuart McLarnon" w:date="2025-12-10T12:53:00Z" w16du:dateUtc="2025-12-10T12:53:00Z">
            <w:trPr>
              <w:gridBefore w:val="1"/>
              <w:gridAfter w:val="0"/>
              <w:wAfter w:w="255" w:type="dxa"/>
              <w:cantSplit/>
            </w:trPr>
          </w:trPrChange>
        </w:trPr>
        <w:tc>
          <w:tcPr>
            <w:tcW w:w="2884" w:type="dxa"/>
            <w:tcPrChange w:id="2478" w:author="Stuart McLarnon" w:date="2025-12-10T12:53:00Z" w16du:dateUtc="2025-12-10T12:53:00Z">
              <w:tcPr>
                <w:tcW w:w="2884" w:type="dxa"/>
                <w:gridSpan w:val="3"/>
              </w:tcPr>
            </w:tcPrChange>
          </w:tcPr>
          <w:p w14:paraId="32A93813"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Change w:id="2479" w:author="Stuart McLarnon" w:date="2025-12-10T12:53:00Z" w16du:dateUtc="2025-12-10T12:53:00Z">
              <w:tcPr>
                <w:tcW w:w="6634" w:type="dxa"/>
                <w:gridSpan w:val="4"/>
              </w:tcPr>
            </w:tcPrChange>
          </w:tcPr>
          <w:p w14:paraId="20D90948" w14:textId="6579D802" w:rsidR="00B508E9" w:rsidRPr="007E0B31" w:rsidRDefault="00B508E9" w:rsidP="00B508E9">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8C0657" w:rsidRPr="007E0B31" w14:paraId="4A56AE2F" w14:textId="77777777" w:rsidTr="00C60095">
        <w:trPr>
          <w:cantSplit/>
          <w:trPrChange w:id="2480" w:author="Stuart McLarnon" w:date="2025-12-10T12:53:00Z" w16du:dateUtc="2025-12-10T12:53:00Z">
            <w:trPr>
              <w:gridBefore w:val="1"/>
              <w:gridAfter w:val="0"/>
              <w:wAfter w:w="255" w:type="dxa"/>
              <w:cantSplit/>
            </w:trPr>
          </w:trPrChange>
        </w:trPr>
        <w:tc>
          <w:tcPr>
            <w:tcW w:w="2884" w:type="dxa"/>
            <w:tcPrChange w:id="2481" w:author="Stuart McLarnon" w:date="2025-12-10T12:53:00Z" w16du:dateUtc="2025-12-10T12:53:00Z">
              <w:tcPr>
                <w:tcW w:w="2884" w:type="dxa"/>
                <w:gridSpan w:val="3"/>
              </w:tcPr>
            </w:tcPrChange>
          </w:tcPr>
          <w:p w14:paraId="30913130"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Change w:id="2482" w:author="Stuart McLarnon" w:date="2025-12-10T12:53:00Z" w16du:dateUtc="2025-12-10T12:53:00Z">
              <w:tcPr>
                <w:tcW w:w="6634" w:type="dxa"/>
                <w:gridSpan w:val="4"/>
              </w:tcPr>
            </w:tcPrChange>
          </w:tcPr>
          <w:p w14:paraId="4D18C552"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8C0657" w:rsidRPr="007E0B31" w14:paraId="580C9961" w14:textId="77777777" w:rsidTr="00C60095">
        <w:trPr>
          <w:cantSplit/>
          <w:trPrChange w:id="2483" w:author="Stuart McLarnon" w:date="2025-12-10T12:53:00Z" w16du:dateUtc="2025-12-10T12:53:00Z">
            <w:trPr>
              <w:gridBefore w:val="1"/>
              <w:gridAfter w:val="0"/>
              <w:wAfter w:w="255" w:type="dxa"/>
              <w:cantSplit/>
            </w:trPr>
          </w:trPrChange>
        </w:trPr>
        <w:tc>
          <w:tcPr>
            <w:tcW w:w="2884" w:type="dxa"/>
            <w:tcPrChange w:id="2484" w:author="Stuart McLarnon" w:date="2025-12-10T12:53:00Z" w16du:dateUtc="2025-12-10T12:53:00Z">
              <w:tcPr>
                <w:tcW w:w="2884" w:type="dxa"/>
                <w:gridSpan w:val="3"/>
              </w:tcPr>
            </w:tcPrChange>
          </w:tcPr>
          <w:p w14:paraId="7A652147"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Change w:id="2485" w:author="Stuart McLarnon" w:date="2025-12-10T12:53:00Z" w16du:dateUtc="2025-12-10T12:53:00Z">
              <w:tcPr>
                <w:tcW w:w="6634" w:type="dxa"/>
                <w:gridSpan w:val="4"/>
              </w:tcPr>
            </w:tcPrChange>
          </w:tcPr>
          <w:p w14:paraId="14BAA9B1"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8C0657" w:rsidRPr="007E0B31" w14:paraId="2F063EF7" w14:textId="77777777" w:rsidTr="00C60095">
        <w:trPr>
          <w:cantSplit/>
          <w:trPrChange w:id="2486" w:author="Stuart McLarnon" w:date="2025-12-10T12:53:00Z" w16du:dateUtc="2025-12-10T12:53:00Z">
            <w:trPr>
              <w:gridBefore w:val="1"/>
              <w:gridAfter w:val="0"/>
              <w:wAfter w:w="255" w:type="dxa"/>
              <w:cantSplit/>
            </w:trPr>
          </w:trPrChange>
        </w:trPr>
        <w:tc>
          <w:tcPr>
            <w:tcW w:w="2884" w:type="dxa"/>
            <w:tcPrChange w:id="2487" w:author="Stuart McLarnon" w:date="2025-12-10T12:53:00Z" w16du:dateUtc="2025-12-10T12:53:00Z">
              <w:tcPr>
                <w:tcW w:w="2884" w:type="dxa"/>
                <w:gridSpan w:val="3"/>
              </w:tcPr>
            </w:tcPrChange>
          </w:tcPr>
          <w:p w14:paraId="76651346"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Change w:id="2488" w:author="Stuart McLarnon" w:date="2025-12-10T12:53:00Z" w16du:dateUtc="2025-12-10T12:53:00Z">
              <w:tcPr>
                <w:tcW w:w="6634" w:type="dxa"/>
                <w:gridSpan w:val="4"/>
              </w:tcPr>
            </w:tcPrChange>
          </w:tcPr>
          <w:p w14:paraId="1EA159FF"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8C0657" w:rsidRPr="007E0B31" w14:paraId="7CE97EC2" w14:textId="77777777" w:rsidTr="00C60095">
        <w:trPr>
          <w:cantSplit/>
          <w:trPrChange w:id="2489" w:author="Stuart McLarnon" w:date="2025-12-10T12:53:00Z" w16du:dateUtc="2025-12-10T12:53:00Z">
            <w:trPr>
              <w:gridBefore w:val="1"/>
              <w:gridAfter w:val="0"/>
              <w:wAfter w:w="255" w:type="dxa"/>
              <w:cantSplit/>
            </w:trPr>
          </w:trPrChange>
        </w:trPr>
        <w:tc>
          <w:tcPr>
            <w:tcW w:w="2884" w:type="dxa"/>
            <w:tcPrChange w:id="2490" w:author="Stuart McLarnon" w:date="2025-12-10T12:53:00Z" w16du:dateUtc="2025-12-10T12:53:00Z">
              <w:tcPr>
                <w:tcW w:w="2884" w:type="dxa"/>
                <w:gridSpan w:val="3"/>
              </w:tcPr>
            </w:tcPrChange>
          </w:tcPr>
          <w:p w14:paraId="1DAA4D78" w14:textId="77777777" w:rsidR="00B508E9" w:rsidRPr="007E0B31" w:rsidRDefault="00B508E9" w:rsidP="00B508E9">
            <w:pPr>
              <w:pStyle w:val="Arial11Bold"/>
              <w:rPr>
                <w:rFonts w:cs="Arial"/>
              </w:rPr>
            </w:pPr>
            <w:r w:rsidRPr="007E0B31">
              <w:rPr>
                <w:rFonts w:cs="Arial"/>
              </w:rPr>
              <w:lastRenderedPageBreak/>
              <w:t>Synchronous Speed</w:t>
            </w:r>
          </w:p>
        </w:tc>
        <w:tc>
          <w:tcPr>
            <w:tcW w:w="6634" w:type="dxa"/>
            <w:tcPrChange w:id="2491" w:author="Stuart McLarnon" w:date="2025-12-10T12:53:00Z" w16du:dateUtc="2025-12-10T12:53:00Z">
              <w:tcPr>
                <w:tcW w:w="6634" w:type="dxa"/>
                <w:gridSpan w:val="4"/>
              </w:tcPr>
            </w:tcPrChange>
          </w:tcPr>
          <w:p w14:paraId="296AAFDD" w14:textId="77777777" w:rsidR="00B508E9" w:rsidRPr="007E0B31" w:rsidRDefault="00B508E9" w:rsidP="00B508E9">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8C0657" w:rsidRPr="007E0B31" w14:paraId="46A121A4" w14:textId="77777777" w:rsidTr="00C60095">
        <w:trPr>
          <w:cantSplit/>
          <w:trPrChange w:id="2492" w:author="Stuart McLarnon" w:date="2025-12-10T12:53:00Z" w16du:dateUtc="2025-12-10T12:53:00Z">
            <w:trPr>
              <w:gridBefore w:val="1"/>
              <w:gridAfter w:val="0"/>
              <w:wAfter w:w="255" w:type="dxa"/>
              <w:cantSplit/>
            </w:trPr>
          </w:trPrChange>
        </w:trPr>
        <w:tc>
          <w:tcPr>
            <w:tcW w:w="2884" w:type="dxa"/>
            <w:tcPrChange w:id="2493" w:author="Stuart McLarnon" w:date="2025-12-10T12:53:00Z" w16du:dateUtc="2025-12-10T12:53:00Z">
              <w:tcPr>
                <w:tcW w:w="2884" w:type="dxa"/>
                <w:gridSpan w:val="3"/>
              </w:tcPr>
            </w:tcPrChange>
          </w:tcPr>
          <w:p w14:paraId="24B0D1A3" w14:textId="77777777" w:rsidR="00B508E9" w:rsidRPr="007E0B31" w:rsidRDefault="00B508E9" w:rsidP="00B508E9">
            <w:pPr>
              <w:pStyle w:val="Arial11Bold"/>
              <w:rPr>
                <w:rFonts w:cs="Arial"/>
              </w:rPr>
            </w:pPr>
            <w:r w:rsidRPr="007E0B31">
              <w:rPr>
                <w:rFonts w:cs="Arial"/>
              </w:rPr>
              <w:t>System</w:t>
            </w:r>
          </w:p>
        </w:tc>
        <w:tc>
          <w:tcPr>
            <w:tcW w:w="6634" w:type="dxa"/>
            <w:tcPrChange w:id="2494" w:author="Stuart McLarnon" w:date="2025-12-10T12:53:00Z" w16du:dateUtc="2025-12-10T12:53:00Z">
              <w:tcPr>
                <w:tcW w:w="6634" w:type="dxa"/>
                <w:gridSpan w:val="4"/>
              </w:tcPr>
            </w:tcPrChange>
          </w:tcPr>
          <w:p w14:paraId="2E67291E" w14:textId="77777777" w:rsidR="00B508E9" w:rsidRPr="007E0B31" w:rsidRDefault="00B508E9" w:rsidP="00B508E9">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8C0657" w:rsidRPr="007E0B31" w14:paraId="198C9C42" w14:textId="77777777" w:rsidTr="00C60095">
        <w:trPr>
          <w:cantSplit/>
          <w:trPrChange w:id="2495" w:author="Stuart McLarnon" w:date="2025-12-10T12:53:00Z" w16du:dateUtc="2025-12-10T12:53:00Z">
            <w:trPr>
              <w:gridBefore w:val="1"/>
              <w:gridAfter w:val="0"/>
              <w:wAfter w:w="255" w:type="dxa"/>
              <w:cantSplit/>
            </w:trPr>
          </w:trPrChange>
        </w:trPr>
        <w:tc>
          <w:tcPr>
            <w:tcW w:w="2884" w:type="dxa"/>
            <w:tcPrChange w:id="2496" w:author="Stuart McLarnon" w:date="2025-12-10T12:53:00Z" w16du:dateUtc="2025-12-10T12:53:00Z">
              <w:tcPr>
                <w:tcW w:w="2884" w:type="dxa"/>
                <w:gridSpan w:val="3"/>
              </w:tcPr>
            </w:tcPrChange>
          </w:tcPr>
          <w:p w14:paraId="2E945DD5" w14:textId="77777777" w:rsidR="00B508E9" w:rsidRPr="007E0B31" w:rsidRDefault="00B508E9" w:rsidP="00B508E9">
            <w:pPr>
              <w:pStyle w:val="Arial11Bold"/>
              <w:rPr>
                <w:rFonts w:cs="Arial"/>
              </w:rPr>
            </w:pPr>
            <w:r w:rsidRPr="007E0B31">
              <w:rPr>
                <w:rFonts w:cs="Arial"/>
              </w:rPr>
              <w:t>System Ancillary Services</w:t>
            </w:r>
          </w:p>
        </w:tc>
        <w:tc>
          <w:tcPr>
            <w:tcW w:w="6634" w:type="dxa"/>
            <w:tcPrChange w:id="2497" w:author="Stuart McLarnon" w:date="2025-12-10T12:53:00Z" w16du:dateUtc="2025-12-10T12:53:00Z">
              <w:tcPr>
                <w:tcW w:w="6634" w:type="dxa"/>
                <w:gridSpan w:val="4"/>
              </w:tcPr>
            </w:tcPrChange>
          </w:tcPr>
          <w:p w14:paraId="0CE07246" w14:textId="77777777" w:rsidR="00B508E9" w:rsidRPr="007E0B31" w:rsidRDefault="00B508E9" w:rsidP="00B508E9">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8C0657" w:rsidRPr="007E0B31" w14:paraId="778725C7" w14:textId="77777777" w:rsidTr="00C60095">
        <w:trPr>
          <w:cantSplit/>
          <w:trPrChange w:id="2498" w:author="Stuart McLarnon" w:date="2025-12-10T12:53:00Z" w16du:dateUtc="2025-12-10T12:53:00Z">
            <w:trPr>
              <w:gridBefore w:val="1"/>
              <w:gridAfter w:val="0"/>
              <w:wAfter w:w="255" w:type="dxa"/>
              <w:cantSplit/>
            </w:trPr>
          </w:trPrChange>
        </w:trPr>
        <w:tc>
          <w:tcPr>
            <w:tcW w:w="2884" w:type="dxa"/>
            <w:tcPrChange w:id="2499" w:author="Stuart McLarnon" w:date="2025-12-10T12:53:00Z" w16du:dateUtc="2025-12-10T12:53:00Z">
              <w:tcPr>
                <w:tcW w:w="2884" w:type="dxa"/>
                <w:gridSpan w:val="3"/>
              </w:tcPr>
            </w:tcPrChange>
          </w:tcPr>
          <w:p w14:paraId="425345A0" w14:textId="77777777" w:rsidR="00B508E9" w:rsidRPr="007E0B31" w:rsidRDefault="00B508E9" w:rsidP="00B508E9">
            <w:pPr>
              <w:pStyle w:val="Arial11Bold"/>
              <w:rPr>
                <w:rFonts w:cs="Arial"/>
              </w:rPr>
            </w:pPr>
            <w:r w:rsidRPr="007E0B31">
              <w:rPr>
                <w:rFonts w:cs="Arial"/>
              </w:rPr>
              <w:t>System Constraint</w:t>
            </w:r>
          </w:p>
        </w:tc>
        <w:tc>
          <w:tcPr>
            <w:tcW w:w="6634" w:type="dxa"/>
            <w:tcPrChange w:id="2500" w:author="Stuart McLarnon" w:date="2025-12-10T12:53:00Z" w16du:dateUtc="2025-12-10T12:53:00Z">
              <w:tcPr>
                <w:tcW w:w="6634" w:type="dxa"/>
                <w:gridSpan w:val="4"/>
              </w:tcPr>
            </w:tcPrChange>
          </w:tcPr>
          <w:p w14:paraId="0FA2E711" w14:textId="77777777" w:rsidR="00B508E9" w:rsidRPr="007E0B31" w:rsidRDefault="00B508E9" w:rsidP="00B508E9">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8C0657" w:rsidRPr="007E0B31" w14:paraId="6A6B0B8D" w14:textId="77777777" w:rsidTr="00C60095">
        <w:trPr>
          <w:cantSplit/>
          <w:trPrChange w:id="2501" w:author="Stuart McLarnon" w:date="2025-12-10T12:53:00Z" w16du:dateUtc="2025-12-10T12:53:00Z">
            <w:trPr>
              <w:gridBefore w:val="1"/>
              <w:gridAfter w:val="0"/>
              <w:wAfter w:w="255" w:type="dxa"/>
              <w:cantSplit/>
            </w:trPr>
          </w:trPrChange>
        </w:trPr>
        <w:tc>
          <w:tcPr>
            <w:tcW w:w="2884" w:type="dxa"/>
            <w:tcPrChange w:id="2502" w:author="Stuart McLarnon" w:date="2025-12-10T12:53:00Z" w16du:dateUtc="2025-12-10T12:53:00Z">
              <w:tcPr>
                <w:tcW w:w="2884" w:type="dxa"/>
                <w:gridSpan w:val="3"/>
              </w:tcPr>
            </w:tcPrChange>
          </w:tcPr>
          <w:p w14:paraId="16C142C0" w14:textId="77777777" w:rsidR="00B508E9" w:rsidRPr="007E0B31" w:rsidRDefault="00B508E9" w:rsidP="00B508E9">
            <w:pPr>
              <w:pStyle w:val="Arial11Bold"/>
              <w:rPr>
                <w:rFonts w:cs="Arial"/>
              </w:rPr>
            </w:pPr>
            <w:r w:rsidRPr="007E0B31">
              <w:rPr>
                <w:rFonts w:cs="Arial"/>
              </w:rPr>
              <w:t>System Constrained Capacity</w:t>
            </w:r>
          </w:p>
        </w:tc>
        <w:tc>
          <w:tcPr>
            <w:tcW w:w="6634" w:type="dxa"/>
            <w:tcPrChange w:id="2503" w:author="Stuart McLarnon" w:date="2025-12-10T12:53:00Z" w16du:dateUtc="2025-12-10T12:53:00Z">
              <w:tcPr>
                <w:tcW w:w="6634" w:type="dxa"/>
                <w:gridSpan w:val="4"/>
              </w:tcPr>
            </w:tcPrChange>
          </w:tcPr>
          <w:p w14:paraId="0F2A722E" w14:textId="77777777" w:rsidR="00B508E9" w:rsidRPr="007E0B31" w:rsidRDefault="00B508E9" w:rsidP="00B508E9">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8C0657" w:rsidRPr="007E0B31" w14:paraId="2DCCEFE3" w14:textId="77777777" w:rsidTr="00C60095">
        <w:trPr>
          <w:cantSplit/>
          <w:trPrChange w:id="2504" w:author="Stuart McLarnon" w:date="2025-12-10T12:53:00Z" w16du:dateUtc="2025-12-10T12:53:00Z">
            <w:trPr>
              <w:gridBefore w:val="1"/>
              <w:gridAfter w:val="0"/>
              <w:wAfter w:w="255" w:type="dxa"/>
              <w:cantSplit/>
            </w:trPr>
          </w:trPrChange>
        </w:trPr>
        <w:tc>
          <w:tcPr>
            <w:tcW w:w="2884" w:type="dxa"/>
            <w:tcPrChange w:id="2505" w:author="Stuart McLarnon" w:date="2025-12-10T12:53:00Z" w16du:dateUtc="2025-12-10T12:53:00Z">
              <w:tcPr>
                <w:tcW w:w="2884" w:type="dxa"/>
                <w:gridSpan w:val="3"/>
              </w:tcPr>
            </w:tcPrChange>
          </w:tcPr>
          <w:p w14:paraId="27A70CF2" w14:textId="77777777" w:rsidR="00B508E9" w:rsidRPr="007E0B31" w:rsidRDefault="00B508E9" w:rsidP="00B508E9">
            <w:pPr>
              <w:pStyle w:val="Arial11Bold"/>
              <w:rPr>
                <w:rFonts w:cs="Arial"/>
              </w:rPr>
            </w:pPr>
            <w:r w:rsidRPr="007E0B31">
              <w:rPr>
                <w:rFonts w:cs="Arial"/>
              </w:rPr>
              <w:t>System Constraint Group</w:t>
            </w:r>
          </w:p>
        </w:tc>
        <w:tc>
          <w:tcPr>
            <w:tcW w:w="6634" w:type="dxa"/>
            <w:tcPrChange w:id="2506" w:author="Stuart McLarnon" w:date="2025-12-10T12:53:00Z" w16du:dateUtc="2025-12-10T12:53:00Z">
              <w:tcPr>
                <w:tcW w:w="6634" w:type="dxa"/>
                <w:gridSpan w:val="4"/>
              </w:tcPr>
            </w:tcPrChange>
          </w:tcPr>
          <w:p w14:paraId="4EA868E5" w14:textId="77777777" w:rsidR="00B508E9" w:rsidRPr="007E0B31" w:rsidRDefault="00B508E9" w:rsidP="00B508E9">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8C0657" w:rsidRPr="007E0B31" w14:paraId="6A7E13AA" w14:textId="77777777" w:rsidTr="00C60095">
        <w:trPr>
          <w:cantSplit/>
          <w:trPrChange w:id="2507" w:author="Stuart McLarnon" w:date="2025-12-10T12:53:00Z" w16du:dateUtc="2025-12-10T12:53:00Z">
            <w:trPr>
              <w:gridBefore w:val="1"/>
              <w:gridAfter w:val="0"/>
              <w:wAfter w:w="255" w:type="dxa"/>
              <w:cantSplit/>
            </w:trPr>
          </w:trPrChange>
        </w:trPr>
        <w:tc>
          <w:tcPr>
            <w:tcW w:w="2884" w:type="dxa"/>
            <w:tcPrChange w:id="2508" w:author="Stuart McLarnon" w:date="2025-12-10T12:53:00Z" w16du:dateUtc="2025-12-10T12:53:00Z">
              <w:tcPr>
                <w:tcW w:w="2884" w:type="dxa"/>
                <w:gridSpan w:val="3"/>
              </w:tcPr>
            </w:tcPrChange>
          </w:tcPr>
          <w:p w14:paraId="58BAEEED" w14:textId="182D3352" w:rsidR="00B508E9" w:rsidRPr="007E0B31" w:rsidRDefault="00B508E9" w:rsidP="00B508E9">
            <w:pPr>
              <w:pStyle w:val="Arial11Bold"/>
              <w:rPr>
                <w:rFonts w:cs="Arial"/>
              </w:rPr>
            </w:pPr>
            <w:r w:rsidRPr="00636020">
              <w:rPr>
                <w:bCs/>
              </w:rPr>
              <w:t>System Defence Plan</w:t>
            </w:r>
          </w:p>
        </w:tc>
        <w:tc>
          <w:tcPr>
            <w:tcW w:w="6634" w:type="dxa"/>
            <w:tcPrChange w:id="2509" w:author="Stuart McLarnon" w:date="2025-12-10T12:53:00Z" w16du:dateUtc="2025-12-10T12:53:00Z">
              <w:tcPr>
                <w:tcW w:w="6634" w:type="dxa"/>
                <w:gridSpan w:val="4"/>
              </w:tcPr>
            </w:tcPrChange>
          </w:tcPr>
          <w:p w14:paraId="166CE446" w14:textId="74BDBFD6" w:rsidR="00B508E9" w:rsidRPr="007E0B31" w:rsidRDefault="00B508E9" w:rsidP="00B508E9">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8C0657" w:rsidRPr="007E0B31" w14:paraId="4B0C4096" w14:textId="77777777" w:rsidTr="00C60095">
        <w:trPr>
          <w:cantSplit/>
          <w:trPrChange w:id="2510" w:author="Stuart McLarnon" w:date="2025-12-10T12:53:00Z" w16du:dateUtc="2025-12-10T12:53:00Z">
            <w:trPr>
              <w:gridBefore w:val="1"/>
              <w:gridAfter w:val="0"/>
              <w:wAfter w:w="255" w:type="dxa"/>
              <w:cantSplit/>
            </w:trPr>
          </w:trPrChange>
        </w:trPr>
        <w:tc>
          <w:tcPr>
            <w:tcW w:w="2884" w:type="dxa"/>
            <w:tcPrChange w:id="2511" w:author="Stuart McLarnon" w:date="2025-12-10T12:53:00Z" w16du:dateUtc="2025-12-10T12:53:00Z">
              <w:tcPr>
                <w:tcW w:w="2884" w:type="dxa"/>
                <w:gridSpan w:val="3"/>
              </w:tcPr>
            </w:tcPrChange>
          </w:tcPr>
          <w:p w14:paraId="2A1B9103" w14:textId="77777777" w:rsidR="00B508E9" w:rsidRPr="007E0B31" w:rsidRDefault="00B508E9" w:rsidP="00B508E9">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Change w:id="2512" w:author="Stuart McLarnon" w:date="2025-12-10T12:53:00Z" w16du:dateUtc="2025-12-10T12:53:00Z">
              <w:tcPr>
                <w:tcW w:w="6634" w:type="dxa"/>
                <w:gridSpan w:val="4"/>
              </w:tcPr>
            </w:tcPrChange>
          </w:tcPr>
          <w:p w14:paraId="7E96E6BE" w14:textId="77777777" w:rsidR="00B508E9" w:rsidRPr="007E0B31" w:rsidRDefault="00B508E9" w:rsidP="00B508E9">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B508E9" w:rsidRPr="007E0B31" w:rsidRDefault="00B508E9" w:rsidP="00B508E9">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B508E9" w:rsidRPr="007E0B31" w:rsidRDefault="00B508E9" w:rsidP="00B508E9">
            <w:pPr>
              <w:pStyle w:val="TableArial11"/>
              <w:rPr>
                <w:rFonts w:cs="Arial"/>
              </w:rPr>
            </w:pPr>
            <w:r w:rsidRPr="007E0B31">
              <w:rPr>
                <w:rFonts w:cs="Arial"/>
              </w:rPr>
              <w:t>Where:</w:t>
            </w:r>
          </w:p>
          <w:p w14:paraId="1D419929" w14:textId="77777777" w:rsidR="00B508E9" w:rsidRPr="007E0B31" w:rsidRDefault="00B508E9" w:rsidP="00B508E9">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B508E9" w:rsidRPr="007E0B31" w:rsidRDefault="00B508E9" w:rsidP="00B508E9">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8C0657" w:rsidRPr="007E0B31" w14:paraId="4B14F526" w14:textId="77777777" w:rsidTr="00C60095">
        <w:trPr>
          <w:cantSplit/>
          <w:trHeight w:val="552"/>
          <w:trPrChange w:id="2513" w:author="Stuart McLarnon" w:date="2025-12-10T12:53:00Z" w16du:dateUtc="2025-12-10T12:53:00Z">
            <w:trPr>
              <w:gridBefore w:val="1"/>
              <w:gridAfter w:val="0"/>
              <w:wAfter w:w="255" w:type="dxa"/>
              <w:cantSplit/>
              <w:trHeight w:val="552"/>
            </w:trPr>
          </w:trPrChange>
        </w:trPr>
        <w:tc>
          <w:tcPr>
            <w:tcW w:w="2884" w:type="dxa"/>
            <w:tcPrChange w:id="2514" w:author="Stuart McLarnon" w:date="2025-12-10T12:53:00Z" w16du:dateUtc="2025-12-10T12:53:00Z">
              <w:tcPr>
                <w:tcW w:w="2884" w:type="dxa"/>
                <w:gridSpan w:val="3"/>
              </w:tcPr>
            </w:tcPrChange>
          </w:tcPr>
          <w:p w14:paraId="3549E3D2" w14:textId="77777777" w:rsidR="00B508E9" w:rsidRPr="001231D8" w:rsidRDefault="00B508E9" w:rsidP="00B508E9">
            <w:pPr>
              <w:rPr>
                <w:b/>
                <w:bCs/>
              </w:rPr>
            </w:pPr>
            <w:r w:rsidRPr="001231D8">
              <w:rPr>
                <w:b/>
                <w:bCs/>
              </w:rPr>
              <w:t>System Incidents Report</w:t>
            </w:r>
          </w:p>
        </w:tc>
        <w:tc>
          <w:tcPr>
            <w:tcW w:w="6634" w:type="dxa"/>
            <w:tcPrChange w:id="2515" w:author="Stuart McLarnon" w:date="2025-12-10T12:53:00Z" w16du:dateUtc="2025-12-10T12:53:00Z">
              <w:tcPr>
                <w:tcW w:w="6634" w:type="dxa"/>
                <w:gridSpan w:val="4"/>
              </w:tcPr>
            </w:tcPrChange>
          </w:tcPr>
          <w:p w14:paraId="6EB5AF5A" w14:textId="77777777" w:rsidR="00B508E9" w:rsidRPr="001231D8" w:rsidRDefault="00B508E9" w:rsidP="00B508E9">
            <w:r w:rsidRPr="001231D8">
              <w:t xml:space="preserve">A report submitted to the GCRP on a monthly basis, containing, but not limited to, a list of </w:t>
            </w:r>
            <w:r w:rsidRPr="001231D8">
              <w:rPr>
                <w:b/>
                <w:bCs/>
              </w:rPr>
              <w:t>Significant Events</w:t>
            </w:r>
            <w:r w:rsidRPr="001231D8">
              <w:t>, as detailed in OC3.4.1.</w:t>
            </w:r>
          </w:p>
        </w:tc>
      </w:tr>
      <w:tr w:rsidR="008C0657" w:rsidRPr="007E0B31" w14:paraId="64E976F1" w14:textId="77777777" w:rsidTr="00C60095">
        <w:trPr>
          <w:cantSplit/>
          <w:trPrChange w:id="2516" w:author="Stuart McLarnon" w:date="2025-12-10T12:53:00Z" w16du:dateUtc="2025-12-10T12:53:00Z">
            <w:trPr>
              <w:gridBefore w:val="1"/>
              <w:gridAfter w:val="0"/>
              <w:wAfter w:w="255" w:type="dxa"/>
              <w:cantSplit/>
            </w:trPr>
          </w:trPrChange>
        </w:trPr>
        <w:tc>
          <w:tcPr>
            <w:tcW w:w="2884" w:type="dxa"/>
            <w:tcPrChange w:id="2517" w:author="Stuart McLarnon" w:date="2025-12-10T12:53:00Z" w16du:dateUtc="2025-12-10T12:53:00Z">
              <w:tcPr>
                <w:tcW w:w="2884" w:type="dxa"/>
                <w:gridSpan w:val="3"/>
              </w:tcPr>
            </w:tcPrChange>
          </w:tcPr>
          <w:p w14:paraId="3016A7F7" w14:textId="77777777" w:rsidR="00B508E9" w:rsidRPr="007E0B31" w:rsidRDefault="00B508E9" w:rsidP="00B508E9">
            <w:pPr>
              <w:pStyle w:val="Arial11Bold"/>
              <w:rPr>
                <w:rFonts w:cs="Arial"/>
              </w:rPr>
            </w:pPr>
            <w:r w:rsidRPr="007E0B31">
              <w:rPr>
                <w:rFonts w:cs="Arial"/>
              </w:rPr>
              <w:t>System Margin</w:t>
            </w:r>
          </w:p>
        </w:tc>
        <w:tc>
          <w:tcPr>
            <w:tcW w:w="6634" w:type="dxa"/>
            <w:tcPrChange w:id="2518" w:author="Stuart McLarnon" w:date="2025-12-10T12:53:00Z" w16du:dateUtc="2025-12-10T12:53:00Z">
              <w:tcPr>
                <w:tcW w:w="6634" w:type="dxa"/>
                <w:gridSpan w:val="4"/>
              </w:tcPr>
            </w:tcPrChange>
          </w:tcPr>
          <w:p w14:paraId="703670AA" w14:textId="77777777" w:rsidR="00B508E9" w:rsidRPr="007E0B31" w:rsidRDefault="00B508E9" w:rsidP="00B508E9">
            <w:pPr>
              <w:pStyle w:val="TableArial11"/>
              <w:rPr>
                <w:rFonts w:cs="Arial"/>
              </w:rPr>
            </w:pPr>
            <w:r w:rsidRPr="007E0B31">
              <w:rPr>
                <w:rFonts w:cs="Arial"/>
              </w:rPr>
              <w:t xml:space="preserve">The margin in any period between </w:t>
            </w:r>
          </w:p>
          <w:p w14:paraId="738D23F7"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B508E9" w:rsidRPr="007E0B31" w:rsidRDefault="00B508E9" w:rsidP="00B508E9">
            <w:pPr>
              <w:pStyle w:val="TableArial11"/>
              <w:rPr>
                <w:rFonts w:cs="Arial"/>
                <w:b/>
              </w:rPr>
            </w:pPr>
            <w:r w:rsidRPr="007E0B31">
              <w:rPr>
                <w:rFonts w:cs="Arial"/>
              </w:rPr>
              <w:t>for that period.</w:t>
            </w:r>
          </w:p>
        </w:tc>
      </w:tr>
      <w:tr w:rsidR="008C0657" w:rsidRPr="007E0B31" w14:paraId="3099E31F" w14:textId="77777777" w:rsidTr="00C60095">
        <w:trPr>
          <w:cantSplit/>
          <w:trPrChange w:id="2519" w:author="Stuart McLarnon" w:date="2025-12-10T12:53:00Z" w16du:dateUtc="2025-12-10T12:53:00Z">
            <w:trPr>
              <w:gridBefore w:val="1"/>
              <w:gridAfter w:val="0"/>
              <w:wAfter w:w="255" w:type="dxa"/>
              <w:cantSplit/>
            </w:trPr>
          </w:trPrChange>
        </w:trPr>
        <w:tc>
          <w:tcPr>
            <w:tcW w:w="2884" w:type="dxa"/>
            <w:tcPrChange w:id="2520" w:author="Stuart McLarnon" w:date="2025-12-10T12:53:00Z" w16du:dateUtc="2025-12-10T12:53:00Z">
              <w:tcPr>
                <w:tcW w:w="2884" w:type="dxa"/>
                <w:gridSpan w:val="3"/>
              </w:tcPr>
            </w:tcPrChange>
          </w:tcPr>
          <w:p w14:paraId="6B84F741" w14:textId="77777777" w:rsidR="00B508E9" w:rsidRPr="007E0B31" w:rsidRDefault="00B508E9" w:rsidP="00B508E9">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Change w:id="2521" w:author="Stuart McLarnon" w:date="2025-12-10T12:53:00Z" w16du:dateUtc="2025-12-10T12:53:00Z">
              <w:tcPr>
                <w:tcW w:w="6634" w:type="dxa"/>
                <w:gridSpan w:val="4"/>
              </w:tcPr>
            </w:tcPrChange>
          </w:tcPr>
          <w:p w14:paraId="670E748B" w14:textId="77777777" w:rsidR="00B508E9" w:rsidRPr="007E0B31" w:rsidRDefault="00B508E9" w:rsidP="00B508E9">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8C0657" w:rsidRPr="007E0B31" w14:paraId="3D29B4B3" w14:textId="77777777" w:rsidTr="00C60095">
        <w:trPr>
          <w:cantSplit/>
          <w:trPrChange w:id="2522" w:author="Stuart McLarnon" w:date="2025-12-10T12:53:00Z" w16du:dateUtc="2025-12-10T12:53:00Z">
            <w:trPr>
              <w:gridBefore w:val="1"/>
              <w:gridAfter w:val="0"/>
              <w:wAfter w:w="255" w:type="dxa"/>
              <w:cantSplit/>
            </w:trPr>
          </w:trPrChange>
        </w:trPr>
        <w:tc>
          <w:tcPr>
            <w:tcW w:w="2884" w:type="dxa"/>
            <w:tcPrChange w:id="2523" w:author="Stuart McLarnon" w:date="2025-12-10T12:53:00Z" w16du:dateUtc="2025-12-10T12:53:00Z">
              <w:tcPr>
                <w:tcW w:w="2884" w:type="dxa"/>
                <w:gridSpan w:val="3"/>
              </w:tcPr>
            </w:tcPrChange>
          </w:tcPr>
          <w:p w14:paraId="1AAAE1F3" w14:textId="77777777" w:rsidR="00B508E9" w:rsidRPr="007E0B31" w:rsidRDefault="00B508E9" w:rsidP="00B508E9">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Change w:id="2524" w:author="Stuart McLarnon" w:date="2025-12-10T12:53:00Z" w16du:dateUtc="2025-12-10T12:53:00Z">
              <w:tcPr>
                <w:tcW w:w="6634" w:type="dxa"/>
                <w:gridSpan w:val="4"/>
              </w:tcPr>
            </w:tcPrChange>
          </w:tcPr>
          <w:p w14:paraId="28AAD7E8" w14:textId="55A235B6" w:rsidR="00B508E9" w:rsidRPr="007E0B31" w:rsidRDefault="00B508E9" w:rsidP="00B508E9">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8C0657" w:rsidRPr="007E0B31" w14:paraId="2E61AADE" w14:textId="77777777" w:rsidTr="00C60095">
        <w:trPr>
          <w:cantSplit/>
          <w:trPrChange w:id="2525" w:author="Stuart McLarnon" w:date="2025-12-10T12:53:00Z" w16du:dateUtc="2025-12-10T12:53:00Z">
            <w:trPr>
              <w:gridBefore w:val="1"/>
              <w:gridAfter w:val="0"/>
              <w:wAfter w:w="255" w:type="dxa"/>
              <w:cantSplit/>
            </w:trPr>
          </w:trPrChange>
        </w:trPr>
        <w:tc>
          <w:tcPr>
            <w:tcW w:w="2884" w:type="dxa"/>
            <w:tcPrChange w:id="2526" w:author="Stuart McLarnon" w:date="2025-12-10T12:53:00Z" w16du:dateUtc="2025-12-10T12:53:00Z">
              <w:tcPr>
                <w:tcW w:w="2884" w:type="dxa"/>
                <w:gridSpan w:val="3"/>
              </w:tcPr>
            </w:tcPrChange>
          </w:tcPr>
          <w:p w14:paraId="7FAE100E" w14:textId="5C92C90A" w:rsidR="00B508E9" w:rsidRPr="00636020" w:rsidRDefault="00B508E9" w:rsidP="00B508E9">
            <w:pPr>
              <w:pStyle w:val="Arial11Bold"/>
              <w:rPr>
                <w:bCs/>
              </w:rPr>
            </w:pPr>
            <w:r>
              <w:rPr>
                <w:rFonts w:cs="Arial"/>
              </w:rPr>
              <w:t>System Restoration</w:t>
            </w:r>
          </w:p>
        </w:tc>
        <w:tc>
          <w:tcPr>
            <w:tcW w:w="6634" w:type="dxa"/>
            <w:tcPrChange w:id="2527" w:author="Stuart McLarnon" w:date="2025-12-10T12:53:00Z" w16du:dateUtc="2025-12-10T12:53:00Z">
              <w:tcPr>
                <w:tcW w:w="6634" w:type="dxa"/>
                <w:gridSpan w:val="4"/>
              </w:tcPr>
            </w:tcPrChange>
          </w:tcPr>
          <w:p w14:paraId="53AAEE62" w14:textId="15529814" w:rsidR="00B508E9" w:rsidRPr="00E00BC7" w:rsidRDefault="00B508E9" w:rsidP="00B508E9">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8C0657" w:rsidRPr="007E0B31" w14:paraId="2CF3A043" w14:textId="77777777" w:rsidTr="00C60095">
        <w:trPr>
          <w:cantSplit/>
          <w:trPrChange w:id="2528" w:author="Stuart McLarnon" w:date="2025-12-10T12:53:00Z" w16du:dateUtc="2025-12-10T12:53:00Z">
            <w:trPr>
              <w:gridBefore w:val="1"/>
              <w:gridAfter w:val="0"/>
              <w:wAfter w:w="255" w:type="dxa"/>
              <w:cantSplit/>
            </w:trPr>
          </w:trPrChange>
        </w:trPr>
        <w:tc>
          <w:tcPr>
            <w:tcW w:w="2884" w:type="dxa"/>
            <w:tcPrChange w:id="2529" w:author="Stuart McLarnon" w:date="2025-12-10T12:53:00Z" w16du:dateUtc="2025-12-10T12:53:00Z">
              <w:tcPr>
                <w:tcW w:w="2884" w:type="dxa"/>
                <w:gridSpan w:val="3"/>
              </w:tcPr>
            </w:tcPrChange>
          </w:tcPr>
          <w:p w14:paraId="0120BCB8" w14:textId="3A83B8E2" w:rsidR="00B508E9" w:rsidRDefault="00B508E9" w:rsidP="00B508E9">
            <w:pPr>
              <w:pStyle w:val="Arial11Bold"/>
              <w:rPr>
                <w:rFonts w:cs="Arial"/>
              </w:rPr>
            </w:pPr>
            <w:r>
              <w:rPr>
                <w:rFonts w:cs="Arial"/>
              </w:rPr>
              <w:t>System Restoration Region</w:t>
            </w:r>
          </w:p>
        </w:tc>
        <w:tc>
          <w:tcPr>
            <w:tcW w:w="6634" w:type="dxa"/>
            <w:tcPrChange w:id="2530" w:author="Stuart McLarnon" w:date="2025-12-10T12:53:00Z" w16du:dateUtc="2025-12-10T12:53:00Z">
              <w:tcPr>
                <w:tcW w:w="6634" w:type="dxa"/>
                <w:gridSpan w:val="4"/>
              </w:tcPr>
            </w:tcPrChange>
          </w:tcPr>
          <w:p w14:paraId="5FF483DB" w14:textId="1B238D87" w:rsidR="00B508E9" w:rsidRPr="007E0B31" w:rsidRDefault="00B508E9" w:rsidP="00B508E9">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8C0657" w:rsidRPr="007E0B31" w14:paraId="3847C81E" w14:textId="77777777" w:rsidTr="00C60095">
        <w:trPr>
          <w:cantSplit/>
          <w:trPrChange w:id="2531" w:author="Stuart McLarnon" w:date="2025-12-10T12:53:00Z" w16du:dateUtc="2025-12-10T12:53:00Z">
            <w:trPr>
              <w:gridBefore w:val="1"/>
              <w:gridAfter w:val="0"/>
              <w:wAfter w:w="255" w:type="dxa"/>
              <w:cantSplit/>
            </w:trPr>
          </w:trPrChange>
        </w:trPr>
        <w:tc>
          <w:tcPr>
            <w:tcW w:w="2884" w:type="dxa"/>
            <w:tcPrChange w:id="2532" w:author="Stuart McLarnon" w:date="2025-12-10T12:53:00Z" w16du:dateUtc="2025-12-10T12:53:00Z">
              <w:tcPr>
                <w:tcW w:w="2884" w:type="dxa"/>
                <w:gridSpan w:val="3"/>
              </w:tcPr>
            </w:tcPrChange>
          </w:tcPr>
          <w:p w14:paraId="7FC4DAB5" w14:textId="7005E6F4" w:rsidR="00B508E9" w:rsidRPr="007E0B31" w:rsidRDefault="00B508E9" w:rsidP="00B508E9">
            <w:pPr>
              <w:pStyle w:val="Arial11Bold"/>
              <w:rPr>
                <w:rFonts w:cs="Arial"/>
              </w:rPr>
            </w:pPr>
            <w:r w:rsidRPr="00636020">
              <w:rPr>
                <w:bCs/>
              </w:rPr>
              <w:lastRenderedPageBreak/>
              <w:t>System Restoration Plan</w:t>
            </w:r>
          </w:p>
        </w:tc>
        <w:tc>
          <w:tcPr>
            <w:tcW w:w="6634" w:type="dxa"/>
            <w:tcPrChange w:id="2533" w:author="Stuart McLarnon" w:date="2025-12-10T12:53:00Z" w16du:dateUtc="2025-12-10T12:53:00Z">
              <w:tcPr>
                <w:tcW w:w="6634" w:type="dxa"/>
                <w:gridSpan w:val="4"/>
              </w:tcPr>
            </w:tcPrChange>
          </w:tcPr>
          <w:p w14:paraId="3E074751" w14:textId="4AF36860" w:rsidR="00B508E9" w:rsidRPr="007E0B31" w:rsidRDefault="00B508E9" w:rsidP="00B508E9">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8C0657" w:rsidRPr="007E0B31" w14:paraId="6694953E" w14:textId="77777777" w:rsidTr="00C60095">
        <w:trPr>
          <w:cantSplit/>
          <w:trPrChange w:id="2534" w:author="Stuart McLarnon" w:date="2025-12-10T12:53:00Z" w16du:dateUtc="2025-12-10T12:53:00Z">
            <w:trPr>
              <w:gridBefore w:val="1"/>
              <w:gridAfter w:val="0"/>
              <w:wAfter w:w="255" w:type="dxa"/>
              <w:cantSplit/>
            </w:trPr>
          </w:trPrChange>
        </w:trPr>
        <w:tc>
          <w:tcPr>
            <w:tcW w:w="2884" w:type="dxa"/>
            <w:tcPrChange w:id="2535" w:author="Stuart McLarnon" w:date="2025-12-10T12:53:00Z" w16du:dateUtc="2025-12-10T12:53:00Z">
              <w:tcPr>
                <w:tcW w:w="2884" w:type="dxa"/>
                <w:gridSpan w:val="3"/>
              </w:tcPr>
            </w:tcPrChange>
          </w:tcPr>
          <w:p w14:paraId="04061391" w14:textId="77777777" w:rsidR="00B508E9" w:rsidRPr="007E0B31" w:rsidRDefault="00B508E9" w:rsidP="00B508E9">
            <w:pPr>
              <w:pStyle w:val="Arial11Bold"/>
              <w:rPr>
                <w:rFonts w:cs="Arial"/>
              </w:rPr>
            </w:pPr>
            <w:r w:rsidRPr="007E0B31">
              <w:rPr>
                <w:rFonts w:cs="Arial"/>
              </w:rPr>
              <w:t>System Telephony</w:t>
            </w:r>
          </w:p>
        </w:tc>
        <w:tc>
          <w:tcPr>
            <w:tcW w:w="6634" w:type="dxa"/>
            <w:tcPrChange w:id="2536" w:author="Stuart McLarnon" w:date="2025-12-10T12:53:00Z" w16du:dateUtc="2025-12-10T12:53:00Z">
              <w:tcPr>
                <w:tcW w:w="6634" w:type="dxa"/>
                <w:gridSpan w:val="4"/>
              </w:tcPr>
            </w:tcPrChange>
          </w:tcPr>
          <w:p w14:paraId="782961A9" w14:textId="0DAB7FEF" w:rsidR="00B508E9" w:rsidRPr="007E0B31" w:rsidRDefault="00B508E9" w:rsidP="00B508E9">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8C0657" w:rsidRPr="007E0B31" w14:paraId="7CE86D0C" w14:textId="77777777" w:rsidTr="00C60095">
        <w:trPr>
          <w:cantSplit/>
          <w:trPrChange w:id="2537" w:author="Stuart McLarnon" w:date="2025-12-10T12:53:00Z" w16du:dateUtc="2025-12-10T12:53:00Z">
            <w:trPr>
              <w:gridBefore w:val="1"/>
              <w:gridAfter w:val="0"/>
              <w:wAfter w:w="255" w:type="dxa"/>
              <w:cantSplit/>
            </w:trPr>
          </w:trPrChange>
        </w:trPr>
        <w:tc>
          <w:tcPr>
            <w:tcW w:w="2884" w:type="dxa"/>
            <w:tcPrChange w:id="2538" w:author="Stuart McLarnon" w:date="2025-12-10T12:53:00Z" w16du:dateUtc="2025-12-10T12:53:00Z">
              <w:tcPr>
                <w:tcW w:w="2884" w:type="dxa"/>
                <w:gridSpan w:val="3"/>
              </w:tcPr>
            </w:tcPrChange>
          </w:tcPr>
          <w:p w14:paraId="6D2E474F" w14:textId="77777777" w:rsidR="00B508E9" w:rsidRPr="007E0B31" w:rsidRDefault="00B508E9" w:rsidP="00B508E9">
            <w:pPr>
              <w:pStyle w:val="Arial11Bold"/>
              <w:rPr>
                <w:rFonts w:cs="Arial"/>
              </w:rPr>
            </w:pPr>
            <w:r w:rsidRPr="007E0B31">
              <w:rPr>
                <w:rFonts w:cs="Arial"/>
              </w:rPr>
              <w:t>System Tests</w:t>
            </w:r>
          </w:p>
        </w:tc>
        <w:tc>
          <w:tcPr>
            <w:tcW w:w="6634" w:type="dxa"/>
            <w:tcPrChange w:id="2539" w:author="Stuart McLarnon" w:date="2025-12-10T12:53:00Z" w16du:dateUtc="2025-12-10T12:53:00Z">
              <w:tcPr>
                <w:tcW w:w="6634" w:type="dxa"/>
                <w:gridSpan w:val="4"/>
              </w:tcPr>
            </w:tcPrChange>
          </w:tcPr>
          <w:p w14:paraId="23728F19" w14:textId="77777777" w:rsidR="00B508E9" w:rsidRPr="007E0B31" w:rsidRDefault="00B508E9" w:rsidP="00B508E9">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8C0657" w:rsidRPr="007E0B31" w14:paraId="08C1037D" w14:textId="77777777" w:rsidTr="00C60095">
        <w:trPr>
          <w:cantSplit/>
          <w:trPrChange w:id="2540" w:author="Stuart McLarnon" w:date="2025-12-10T12:53:00Z" w16du:dateUtc="2025-12-10T12:53:00Z">
            <w:trPr>
              <w:gridBefore w:val="1"/>
              <w:gridAfter w:val="0"/>
              <w:wAfter w:w="255" w:type="dxa"/>
              <w:cantSplit/>
            </w:trPr>
          </w:trPrChange>
        </w:trPr>
        <w:tc>
          <w:tcPr>
            <w:tcW w:w="2884" w:type="dxa"/>
            <w:tcPrChange w:id="2541" w:author="Stuart McLarnon" w:date="2025-12-10T12:53:00Z" w16du:dateUtc="2025-12-10T12:53:00Z">
              <w:tcPr>
                <w:tcW w:w="2884" w:type="dxa"/>
                <w:gridSpan w:val="3"/>
              </w:tcPr>
            </w:tcPrChange>
          </w:tcPr>
          <w:p w14:paraId="7BAC63AF" w14:textId="77777777" w:rsidR="00B508E9" w:rsidRPr="007E0B31" w:rsidRDefault="00B508E9" w:rsidP="00B508E9">
            <w:pPr>
              <w:pStyle w:val="Arial11Bold"/>
              <w:rPr>
                <w:rFonts w:cs="Arial"/>
              </w:rPr>
            </w:pPr>
            <w:r w:rsidRPr="007E0B31">
              <w:rPr>
                <w:rFonts w:cs="Arial"/>
              </w:rPr>
              <w:t>System to Demand Intertrip Scheme</w:t>
            </w:r>
          </w:p>
        </w:tc>
        <w:tc>
          <w:tcPr>
            <w:tcW w:w="6634" w:type="dxa"/>
            <w:tcPrChange w:id="2542" w:author="Stuart McLarnon" w:date="2025-12-10T12:53:00Z" w16du:dateUtc="2025-12-10T12:53:00Z">
              <w:tcPr>
                <w:tcW w:w="6634" w:type="dxa"/>
                <w:gridSpan w:val="4"/>
              </w:tcPr>
            </w:tcPrChange>
          </w:tcPr>
          <w:p w14:paraId="1F793A5F" w14:textId="77777777" w:rsidR="00B508E9" w:rsidRPr="007E0B31" w:rsidRDefault="00B508E9" w:rsidP="00B508E9">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8C0657" w:rsidRPr="007E0B31" w14:paraId="0CFD31AD" w14:textId="77777777" w:rsidTr="00C60095">
        <w:trPr>
          <w:cantSplit/>
          <w:trPrChange w:id="2543" w:author="Stuart McLarnon" w:date="2025-12-10T12:53:00Z" w16du:dateUtc="2025-12-10T12:53:00Z">
            <w:trPr>
              <w:gridBefore w:val="1"/>
              <w:gridAfter w:val="0"/>
              <w:wAfter w:w="255" w:type="dxa"/>
              <w:cantSplit/>
            </w:trPr>
          </w:trPrChange>
        </w:trPr>
        <w:tc>
          <w:tcPr>
            <w:tcW w:w="2884" w:type="dxa"/>
            <w:tcPrChange w:id="2544" w:author="Stuart McLarnon" w:date="2025-12-10T12:53:00Z" w16du:dateUtc="2025-12-10T12:53:00Z">
              <w:tcPr>
                <w:tcW w:w="2884" w:type="dxa"/>
                <w:gridSpan w:val="3"/>
              </w:tcPr>
            </w:tcPrChange>
          </w:tcPr>
          <w:p w14:paraId="6FAF95FE" w14:textId="77777777" w:rsidR="00B508E9" w:rsidRPr="007E0B31" w:rsidRDefault="00B508E9" w:rsidP="00B508E9">
            <w:pPr>
              <w:pStyle w:val="Arial11Bold"/>
              <w:rPr>
                <w:rFonts w:cs="Arial"/>
              </w:rPr>
            </w:pPr>
            <w:r w:rsidRPr="007E0B31">
              <w:rPr>
                <w:rFonts w:cs="Arial"/>
              </w:rPr>
              <w:t>System to Generator Operational Intertripping</w:t>
            </w:r>
          </w:p>
        </w:tc>
        <w:tc>
          <w:tcPr>
            <w:tcW w:w="6634" w:type="dxa"/>
            <w:tcPrChange w:id="2545" w:author="Stuart McLarnon" w:date="2025-12-10T12:53:00Z" w16du:dateUtc="2025-12-10T12:53:00Z">
              <w:tcPr>
                <w:tcW w:w="6634" w:type="dxa"/>
                <w:gridSpan w:val="4"/>
              </w:tcPr>
            </w:tcPrChange>
          </w:tcPr>
          <w:p w14:paraId="3E1A2B55" w14:textId="61971953" w:rsidR="00B508E9" w:rsidRPr="007E0B31" w:rsidRDefault="00B508E9" w:rsidP="00B508E9">
            <w:pPr>
              <w:pStyle w:val="TableArial11"/>
              <w:rPr>
                <w:rFonts w:cs="Arial"/>
              </w:rPr>
            </w:pPr>
            <w:bookmarkStart w:id="2546"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546"/>
            <w:r w:rsidRPr="007E0B31">
              <w:rPr>
                <w:rFonts w:cs="Arial"/>
              </w:rPr>
              <w:t>.</w:t>
            </w:r>
          </w:p>
        </w:tc>
      </w:tr>
      <w:tr w:rsidR="008C0657" w:rsidRPr="007E0B31" w14:paraId="1DA61D3F" w14:textId="77777777" w:rsidTr="00C60095">
        <w:trPr>
          <w:cantSplit/>
          <w:trPrChange w:id="2547" w:author="Stuart McLarnon" w:date="2025-12-10T12:53:00Z" w16du:dateUtc="2025-12-10T12:53:00Z">
            <w:trPr>
              <w:gridBefore w:val="1"/>
              <w:gridAfter w:val="0"/>
              <w:wAfter w:w="255" w:type="dxa"/>
              <w:cantSplit/>
            </w:trPr>
          </w:trPrChange>
        </w:trPr>
        <w:tc>
          <w:tcPr>
            <w:tcW w:w="2884" w:type="dxa"/>
            <w:tcPrChange w:id="2548" w:author="Stuart McLarnon" w:date="2025-12-10T12:53:00Z" w16du:dateUtc="2025-12-10T12:53:00Z">
              <w:tcPr>
                <w:tcW w:w="2884" w:type="dxa"/>
                <w:gridSpan w:val="3"/>
              </w:tcPr>
            </w:tcPrChange>
          </w:tcPr>
          <w:p w14:paraId="68676C7F" w14:textId="77777777" w:rsidR="00B508E9" w:rsidRPr="007E0B31" w:rsidRDefault="00B508E9" w:rsidP="00B508E9">
            <w:pPr>
              <w:pStyle w:val="Arial11Bold"/>
              <w:rPr>
                <w:rFonts w:cs="Arial"/>
              </w:rPr>
            </w:pPr>
            <w:r w:rsidRPr="007E0B31">
              <w:rPr>
                <w:rFonts w:cs="Arial"/>
              </w:rPr>
              <w:t>System to Generator Operational Intertripping Scheme</w:t>
            </w:r>
          </w:p>
        </w:tc>
        <w:tc>
          <w:tcPr>
            <w:tcW w:w="6634" w:type="dxa"/>
            <w:tcPrChange w:id="2549" w:author="Stuart McLarnon" w:date="2025-12-10T12:53:00Z" w16du:dateUtc="2025-12-10T12:53:00Z">
              <w:tcPr>
                <w:tcW w:w="6634" w:type="dxa"/>
                <w:gridSpan w:val="4"/>
              </w:tcPr>
            </w:tcPrChange>
          </w:tcPr>
          <w:p w14:paraId="62BA3C3F" w14:textId="7BBA8F9D" w:rsidR="00B508E9" w:rsidRPr="007E0B31" w:rsidRDefault="00B508E9" w:rsidP="00B508E9">
            <w:pPr>
              <w:pStyle w:val="TableArial11"/>
              <w:rPr>
                <w:rFonts w:cs="Arial"/>
              </w:rPr>
            </w:pPr>
            <w:bookmarkStart w:id="255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2550"/>
          </w:p>
        </w:tc>
      </w:tr>
      <w:tr w:rsidR="008C0657" w:rsidRPr="007E0B31" w14:paraId="5E31ADD9" w14:textId="77777777" w:rsidTr="00C60095">
        <w:trPr>
          <w:cantSplit/>
          <w:trPrChange w:id="2551" w:author="Stuart McLarnon" w:date="2025-12-10T12:53:00Z" w16du:dateUtc="2025-12-10T12:53:00Z">
            <w:trPr>
              <w:gridBefore w:val="1"/>
              <w:gridAfter w:val="0"/>
              <w:wAfter w:w="255" w:type="dxa"/>
              <w:cantSplit/>
            </w:trPr>
          </w:trPrChange>
        </w:trPr>
        <w:tc>
          <w:tcPr>
            <w:tcW w:w="2884" w:type="dxa"/>
            <w:tcPrChange w:id="2552" w:author="Stuart McLarnon" w:date="2025-12-10T12:53:00Z" w16du:dateUtc="2025-12-10T12:53:00Z">
              <w:tcPr>
                <w:tcW w:w="2884" w:type="dxa"/>
                <w:gridSpan w:val="3"/>
              </w:tcPr>
            </w:tcPrChange>
          </w:tcPr>
          <w:p w14:paraId="0CFAE3A8" w14:textId="77777777" w:rsidR="00B508E9" w:rsidRPr="007E0B31" w:rsidRDefault="00B508E9" w:rsidP="00B508E9">
            <w:pPr>
              <w:pStyle w:val="Arial11Bold"/>
              <w:rPr>
                <w:rFonts w:cs="Arial"/>
              </w:rPr>
            </w:pPr>
            <w:r w:rsidRPr="0068623B">
              <w:rPr>
                <w:rFonts w:cs="Arial"/>
              </w:rPr>
              <w:t>Targe</w:t>
            </w:r>
            <w:r w:rsidRPr="00360F5B">
              <w:rPr>
                <w:rFonts w:cs="Arial"/>
              </w:rPr>
              <w:t>t Frequency</w:t>
            </w:r>
          </w:p>
        </w:tc>
        <w:tc>
          <w:tcPr>
            <w:tcW w:w="6634" w:type="dxa"/>
            <w:tcPrChange w:id="2553" w:author="Stuart McLarnon" w:date="2025-12-10T12:53:00Z" w16du:dateUtc="2025-12-10T12:53:00Z">
              <w:tcPr>
                <w:tcW w:w="6634" w:type="dxa"/>
                <w:gridSpan w:val="4"/>
              </w:tcPr>
            </w:tcPrChange>
          </w:tcPr>
          <w:p w14:paraId="0FFC5410" w14:textId="4149A4DC" w:rsidR="00B508E9" w:rsidRPr="007E0B31" w:rsidRDefault="00B508E9" w:rsidP="00B508E9">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8C0657" w:rsidRPr="007E0B31" w14:paraId="33638CB5" w14:textId="77777777" w:rsidTr="00C60095">
        <w:trPr>
          <w:cantSplit/>
          <w:trPrChange w:id="2554" w:author="Stuart McLarnon" w:date="2025-12-10T12:53:00Z" w16du:dateUtc="2025-12-10T12:53:00Z">
            <w:trPr>
              <w:gridBefore w:val="1"/>
              <w:gridAfter w:val="0"/>
              <w:wAfter w:w="255" w:type="dxa"/>
              <w:cantSplit/>
            </w:trPr>
          </w:trPrChange>
        </w:trPr>
        <w:tc>
          <w:tcPr>
            <w:tcW w:w="2884" w:type="dxa"/>
            <w:tcPrChange w:id="2555" w:author="Stuart McLarnon" w:date="2025-12-10T12:53:00Z" w16du:dateUtc="2025-12-10T12:53:00Z">
              <w:tcPr>
                <w:tcW w:w="2884" w:type="dxa"/>
                <w:gridSpan w:val="3"/>
              </w:tcPr>
            </w:tcPrChange>
          </w:tcPr>
          <w:p w14:paraId="32E734FA" w14:textId="77777777" w:rsidR="00B508E9" w:rsidRPr="007E0B31" w:rsidRDefault="00B508E9" w:rsidP="00B508E9">
            <w:pPr>
              <w:pStyle w:val="Arial11Bold"/>
              <w:rPr>
                <w:rFonts w:cs="Arial"/>
              </w:rPr>
            </w:pPr>
            <w:r w:rsidRPr="007E0B31">
              <w:rPr>
                <w:rFonts w:cs="Arial"/>
              </w:rPr>
              <w:t>Technical Specification</w:t>
            </w:r>
          </w:p>
        </w:tc>
        <w:tc>
          <w:tcPr>
            <w:tcW w:w="6634" w:type="dxa"/>
            <w:tcPrChange w:id="2556" w:author="Stuart McLarnon" w:date="2025-12-10T12:53:00Z" w16du:dateUtc="2025-12-10T12:53:00Z">
              <w:tcPr>
                <w:tcW w:w="6634" w:type="dxa"/>
                <w:gridSpan w:val="4"/>
              </w:tcPr>
            </w:tcPrChange>
          </w:tcPr>
          <w:p w14:paraId="6AE817CF" w14:textId="77777777" w:rsidR="00B508E9" w:rsidRPr="007E0B31" w:rsidRDefault="00B508E9" w:rsidP="00B508E9">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8C0657" w:rsidRPr="007E0B31" w14:paraId="4A337598" w14:textId="77777777" w:rsidTr="00C60095">
        <w:trPr>
          <w:cantSplit/>
          <w:trPrChange w:id="2557" w:author="Stuart McLarnon" w:date="2025-12-10T12:53:00Z" w16du:dateUtc="2025-12-10T12:53:00Z">
            <w:trPr>
              <w:gridBefore w:val="1"/>
              <w:gridAfter w:val="0"/>
              <w:wAfter w:w="255" w:type="dxa"/>
              <w:cantSplit/>
            </w:trPr>
          </w:trPrChange>
        </w:trPr>
        <w:tc>
          <w:tcPr>
            <w:tcW w:w="2884" w:type="dxa"/>
            <w:tcPrChange w:id="2558" w:author="Stuart McLarnon" w:date="2025-12-10T12:53:00Z" w16du:dateUtc="2025-12-10T12:53:00Z">
              <w:tcPr>
                <w:tcW w:w="2884" w:type="dxa"/>
                <w:gridSpan w:val="3"/>
              </w:tcPr>
            </w:tcPrChange>
          </w:tcPr>
          <w:p w14:paraId="39FDCA0F" w14:textId="51FF5C89" w:rsidR="00B508E9" w:rsidRPr="007E0B31" w:rsidRDefault="00B508E9" w:rsidP="00B508E9">
            <w:pPr>
              <w:pStyle w:val="Arial11Bold"/>
              <w:rPr>
                <w:rFonts w:cs="Arial"/>
              </w:rPr>
            </w:pPr>
            <w:r>
              <w:rPr>
                <w:rFonts w:cs="Arial"/>
              </w:rPr>
              <w:t>TERRE</w:t>
            </w:r>
          </w:p>
        </w:tc>
        <w:tc>
          <w:tcPr>
            <w:tcW w:w="6634" w:type="dxa"/>
            <w:tcPrChange w:id="2559" w:author="Stuart McLarnon" w:date="2025-12-10T12:53:00Z" w16du:dateUtc="2025-12-10T12:53:00Z">
              <w:tcPr>
                <w:tcW w:w="6634" w:type="dxa"/>
                <w:gridSpan w:val="4"/>
              </w:tcPr>
            </w:tcPrChange>
          </w:tcPr>
          <w:p w14:paraId="583D7EB9" w14:textId="2F95AC51" w:rsidR="00B508E9" w:rsidRPr="007E0B31" w:rsidRDefault="00B508E9" w:rsidP="00B508E9">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8C0657" w:rsidRPr="007E0B31" w14:paraId="5926AD32" w14:textId="77777777" w:rsidTr="00C60095">
        <w:trPr>
          <w:cantSplit/>
          <w:trPrChange w:id="2560" w:author="Stuart McLarnon" w:date="2025-12-10T12:53:00Z" w16du:dateUtc="2025-12-10T12:53:00Z">
            <w:trPr>
              <w:gridBefore w:val="1"/>
              <w:gridAfter w:val="0"/>
              <w:wAfter w:w="255" w:type="dxa"/>
              <w:cantSplit/>
            </w:trPr>
          </w:trPrChange>
        </w:trPr>
        <w:tc>
          <w:tcPr>
            <w:tcW w:w="2884" w:type="dxa"/>
            <w:tcPrChange w:id="2561" w:author="Stuart McLarnon" w:date="2025-12-10T12:53:00Z" w16du:dateUtc="2025-12-10T12:53:00Z">
              <w:tcPr>
                <w:tcW w:w="2884" w:type="dxa"/>
                <w:gridSpan w:val="3"/>
              </w:tcPr>
            </w:tcPrChange>
          </w:tcPr>
          <w:p w14:paraId="567E2BEF" w14:textId="695F4B81" w:rsidR="00B508E9" w:rsidRDefault="00B508E9" w:rsidP="00B508E9">
            <w:pPr>
              <w:pStyle w:val="Arial11Bold"/>
              <w:rPr>
                <w:rFonts w:cs="Arial"/>
              </w:rPr>
            </w:pPr>
            <w:r w:rsidRPr="0081264E">
              <w:rPr>
                <w:rFonts w:cs="Arial"/>
              </w:rPr>
              <w:lastRenderedPageBreak/>
              <w:t>TERRE Activation Period</w:t>
            </w:r>
          </w:p>
        </w:tc>
        <w:tc>
          <w:tcPr>
            <w:tcW w:w="6634" w:type="dxa"/>
            <w:tcPrChange w:id="2562" w:author="Stuart McLarnon" w:date="2025-12-10T12:53:00Z" w16du:dateUtc="2025-12-10T12:53:00Z">
              <w:tcPr>
                <w:tcW w:w="6634" w:type="dxa"/>
                <w:gridSpan w:val="4"/>
              </w:tcPr>
            </w:tcPrChange>
          </w:tcPr>
          <w:p w14:paraId="41684B89" w14:textId="1905B62B" w:rsidR="00B508E9" w:rsidRPr="0081264E" w:rsidRDefault="00B508E9" w:rsidP="00B508E9">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8C0657" w:rsidRPr="007E0B31" w14:paraId="49B52FEC" w14:textId="77777777" w:rsidTr="00C60095">
        <w:trPr>
          <w:cantSplit/>
          <w:trPrChange w:id="2563" w:author="Stuart McLarnon" w:date="2025-12-10T12:53:00Z" w16du:dateUtc="2025-12-10T12:53:00Z">
            <w:trPr>
              <w:gridBefore w:val="1"/>
              <w:gridAfter w:val="0"/>
              <w:wAfter w:w="255" w:type="dxa"/>
              <w:cantSplit/>
            </w:trPr>
          </w:trPrChange>
        </w:trPr>
        <w:tc>
          <w:tcPr>
            <w:tcW w:w="2884" w:type="dxa"/>
            <w:tcPrChange w:id="2564" w:author="Stuart McLarnon" w:date="2025-12-10T12:53:00Z" w16du:dateUtc="2025-12-10T12:53:00Z">
              <w:tcPr>
                <w:tcW w:w="2884" w:type="dxa"/>
                <w:gridSpan w:val="3"/>
              </w:tcPr>
            </w:tcPrChange>
          </w:tcPr>
          <w:p w14:paraId="1FED211F" w14:textId="533B6423" w:rsidR="00B508E9" w:rsidRPr="0081264E" w:rsidRDefault="00B508E9" w:rsidP="00B508E9">
            <w:pPr>
              <w:pStyle w:val="Arial11Bold"/>
              <w:rPr>
                <w:rFonts w:cs="Arial"/>
              </w:rPr>
            </w:pPr>
            <w:r w:rsidRPr="0081264E">
              <w:rPr>
                <w:rFonts w:cs="Arial"/>
              </w:rPr>
              <w:t>TERRE Auction Period</w:t>
            </w:r>
          </w:p>
        </w:tc>
        <w:tc>
          <w:tcPr>
            <w:tcW w:w="6634" w:type="dxa"/>
            <w:tcPrChange w:id="2565" w:author="Stuart McLarnon" w:date="2025-12-10T12:53:00Z" w16du:dateUtc="2025-12-10T12:53:00Z">
              <w:tcPr>
                <w:tcW w:w="6634" w:type="dxa"/>
                <w:gridSpan w:val="4"/>
              </w:tcPr>
            </w:tcPrChange>
          </w:tcPr>
          <w:p w14:paraId="671C74AE" w14:textId="7274A881" w:rsidR="00B508E9" w:rsidRPr="0081264E" w:rsidRDefault="00B508E9" w:rsidP="00B508E9">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8C0657" w:rsidRPr="007E0B31" w14:paraId="65701A2F" w14:textId="77777777" w:rsidTr="00C60095">
        <w:trPr>
          <w:cantSplit/>
          <w:trPrChange w:id="2566" w:author="Stuart McLarnon" w:date="2025-12-10T12:53:00Z" w16du:dateUtc="2025-12-10T12:53:00Z">
            <w:trPr>
              <w:gridBefore w:val="1"/>
              <w:gridAfter w:val="0"/>
              <w:wAfter w:w="255" w:type="dxa"/>
              <w:cantSplit/>
            </w:trPr>
          </w:trPrChange>
        </w:trPr>
        <w:tc>
          <w:tcPr>
            <w:tcW w:w="2884" w:type="dxa"/>
            <w:tcPrChange w:id="2567" w:author="Stuart McLarnon" w:date="2025-12-10T12:53:00Z" w16du:dateUtc="2025-12-10T12:53:00Z">
              <w:tcPr>
                <w:tcW w:w="2884" w:type="dxa"/>
                <w:gridSpan w:val="3"/>
              </w:tcPr>
            </w:tcPrChange>
          </w:tcPr>
          <w:p w14:paraId="7DA4E9BF" w14:textId="53EC5DBC" w:rsidR="00B508E9" w:rsidRPr="0081264E" w:rsidRDefault="00B508E9" w:rsidP="00B508E9">
            <w:pPr>
              <w:pStyle w:val="Arial11Bold"/>
              <w:rPr>
                <w:rFonts w:cs="Arial"/>
              </w:rPr>
            </w:pPr>
            <w:r w:rsidRPr="0081264E">
              <w:rPr>
                <w:rFonts w:cs="Arial"/>
              </w:rPr>
              <w:t>TERRE Bid</w:t>
            </w:r>
          </w:p>
        </w:tc>
        <w:tc>
          <w:tcPr>
            <w:tcW w:w="6634" w:type="dxa"/>
            <w:tcPrChange w:id="2568" w:author="Stuart McLarnon" w:date="2025-12-10T12:53:00Z" w16du:dateUtc="2025-12-10T12:53:00Z">
              <w:tcPr>
                <w:tcW w:w="6634" w:type="dxa"/>
                <w:gridSpan w:val="4"/>
              </w:tcPr>
            </w:tcPrChange>
          </w:tcPr>
          <w:p w14:paraId="3AA84BC8" w14:textId="59D282F8" w:rsidR="00B508E9" w:rsidRPr="0081264E" w:rsidRDefault="00B508E9" w:rsidP="00B508E9">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8C0657" w:rsidRPr="007E0B31" w14:paraId="55062C4A" w14:textId="77777777" w:rsidTr="00C60095">
        <w:trPr>
          <w:cantSplit/>
          <w:trPrChange w:id="2569" w:author="Stuart McLarnon" w:date="2025-12-10T12:53:00Z" w16du:dateUtc="2025-12-10T12:53:00Z">
            <w:trPr>
              <w:gridBefore w:val="1"/>
              <w:gridAfter w:val="0"/>
              <w:wAfter w:w="255" w:type="dxa"/>
              <w:cantSplit/>
            </w:trPr>
          </w:trPrChange>
        </w:trPr>
        <w:tc>
          <w:tcPr>
            <w:tcW w:w="2884" w:type="dxa"/>
            <w:tcPrChange w:id="2570" w:author="Stuart McLarnon" w:date="2025-12-10T12:53:00Z" w16du:dateUtc="2025-12-10T12:53:00Z">
              <w:tcPr>
                <w:tcW w:w="2884" w:type="dxa"/>
                <w:gridSpan w:val="3"/>
              </w:tcPr>
            </w:tcPrChange>
          </w:tcPr>
          <w:p w14:paraId="0E3BA98F" w14:textId="3DE6A8A3" w:rsidR="00B508E9" w:rsidRPr="0081264E" w:rsidRDefault="00B508E9" w:rsidP="00B508E9">
            <w:pPr>
              <w:pStyle w:val="Arial11Bold"/>
              <w:rPr>
                <w:rFonts w:cs="Arial"/>
              </w:rPr>
            </w:pPr>
            <w:r>
              <w:rPr>
                <w:rFonts w:cs="Arial"/>
              </w:rPr>
              <w:t>TERRE Central Platform</w:t>
            </w:r>
          </w:p>
        </w:tc>
        <w:tc>
          <w:tcPr>
            <w:tcW w:w="6634" w:type="dxa"/>
            <w:tcPrChange w:id="2571" w:author="Stuart McLarnon" w:date="2025-12-10T12:53:00Z" w16du:dateUtc="2025-12-10T12:53:00Z">
              <w:tcPr>
                <w:tcW w:w="6634" w:type="dxa"/>
                <w:gridSpan w:val="4"/>
              </w:tcPr>
            </w:tcPrChange>
          </w:tcPr>
          <w:p w14:paraId="21E47917" w14:textId="46FA1734" w:rsidR="00B508E9" w:rsidRPr="0081264E" w:rsidRDefault="00B508E9" w:rsidP="00B508E9">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8C0657" w:rsidRPr="0079139F" w14:paraId="275B43EB" w14:textId="77777777" w:rsidTr="00C60095">
        <w:trPr>
          <w:cantSplit/>
          <w:trPrChange w:id="2572" w:author="Stuart McLarnon" w:date="2025-12-10T12:53:00Z" w16du:dateUtc="2025-12-10T12:53:00Z">
            <w:trPr>
              <w:gridBefore w:val="1"/>
              <w:gridAfter w:val="0"/>
              <w:wAfter w:w="255" w:type="dxa"/>
              <w:cantSplit/>
            </w:trPr>
          </w:trPrChange>
        </w:trPr>
        <w:tc>
          <w:tcPr>
            <w:tcW w:w="2884" w:type="dxa"/>
            <w:tcPrChange w:id="2573" w:author="Stuart McLarnon" w:date="2025-12-10T12:53:00Z" w16du:dateUtc="2025-12-10T12:53:00Z">
              <w:tcPr>
                <w:tcW w:w="2884" w:type="dxa"/>
                <w:gridSpan w:val="3"/>
              </w:tcPr>
            </w:tcPrChange>
          </w:tcPr>
          <w:p w14:paraId="2CEC27FA" w14:textId="6D73E446" w:rsidR="00B508E9" w:rsidRPr="0079139F" w:rsidRDefault="00B508E9" w:rsidP="00B508E9">
            <w:pPr>
              <w:pStyle w:val="Arial11Bold"/>
              <w:rPr>
                <w:rFonts w:cs="Arial"/>
              </w:rPr>
            </w:pPr>
            <w:r w:rsidRPr="0079139F">
              <w:rPr>
                <w:rFonts w:cs="Arial"/>
              </w:rPr>
              <w:t>TERRE Data Validation and Consistency Rules</w:t>
            </w:r>
          </w:p>
        </w:tc>
        <w:tc>
          <w:tcPr>
            <w:tcW w:w="6634" w:type="dxa"/>
            <w:tcPrChange w:id="2574" w:author="Stuart McLarnon" w:date="2025-12-10T12:53:00Z" w16du:dateUtc="2025-12-10T12:53:00Z">
              <w:tcPr>
                <w:tcW w:w="6634" w:type="dxa"/>
                <w:gridSpan w:val="4"/>
              </w:tcPr>
            </w:tcPrChange>
          </w:tcPr>
          <w:p w14:paraId="7AC65FEF" w14:textId="12093011" w:rsidR="00B508E9" w:rsidRDefault="00B508E9" w:rsidP="00B508E9">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8C0657" w:rsidRPr="007E0B31" w14:paraId="377F57A2" w14:textId="77777777" w:rsidTr="00C60095">
        <w:trPr>
          <w:cantSplit/>
          <w:trPrChange w:id="2575" w:author="Stuart McLarnon" w:date="2025-12-10T12:53:00Z" w16du:dateUtc="2025-12-10T12:53:00Z">
            <w:trPr>
              <w:gridBefore w:val="1"/>
              <w:gridAfter w:val="0"/>
              <w:wAfter w:w="255" w:type="dxa"/>
              <w:cantSplit/>
            </w:trPr>
          </w:trPrChange>
        </w:trPr>
        <w:tc>
          <w:tcPr>
            <w:tcW w:w="2884" w:type="dxa"/>
            <w:tcPrChange w:id="2576" w:author="Stuart McLarnon" w:date="2025-12-10T12:53:00Z" w16du:dateUtc="2025-12-10T12:53:00Z">
              <w:tcPr>
                <w:tcW w:w="2884" w:type="dxa"/>
                <w:gridSpan w:val="3"/>
              </w:tcPr>
            </w:tcPrChange>
          </w:tcPr>
          <w:p w14:paraId="150333DE" w14:textId="33A1157A" w:rsidR="00B508E9" w:rsidRDefault="00B508E9" w:rsidP="00B508E9">
            <w:pPr>
              <w:pStyle w:val="Arial11Bold"/>
              <w:jc w:val="both"/>
              <w:rPr>
                <w:rFonts w:cs="Arial"/>
              </w:rPr>
            </w:pPr>
            <w:r w:rsidRPr="0081264E">
              <w:rPr>
                <w:rFonts w:cs="Arial"/>
              </w:rPr>
              <w:t>TERRE Gate Closure</w:t>
            </w:r>
          </w:p>
        </w:tc>
        <w:tc>
          <w:tcPr>
            <w:tcW w:w="6634" w:type="dxa"/>
            <w:tcPrChange w:id="2577" w:author="Stuart McLarnon" w:date="2025-12-10T12:53:00Z" w16du:dateUtc="2025-12-10T12:53:00Z">
              <w:tcPr>
                <w:tcW w:w="6634" w:type="dxa"/>
                <w:gridSpan w:val="4"/>
              </w:tcPr>
            </w:tcPrChange>
          </w:tcPr>
          <w:p w14:paraId="36E98425" w14:textId="7BF742E0" w:rsidR="00B508E9" w:rsidRPr="0081264E" w:rsidRDefault="00B508E9" w:rsidP="00B508E9">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8C0657" w:rsidRPr="007E0B31" w14:paraId="162A65B2" w14:textId="77777777" w:rsidTr="00C60095">
        <w:trPr>
          <w:cantSplit/>
          <w:trPrChange w:id="2578" w:author="Stuart McLarnon" w:date="2025-12-10T12:53:00Z" w16du:dateUtc="2025-12-10T12:53:00Z">
            <w:trPr>
              <w:gridBefore w:val="1"/>
              <w:gridAfter w:val="0"/>
              <w:wAfter w:w="255" w:type="dxa"/>
              <w:cantSplit/>
            </w:trPr>
          </w:trPrChange>
        </w:trPr>
        <w:tc>
          <w:tcPr>
            <w:tcW w:w="2884" w:type="dxa"/>
            <w:tcPrChange w:id="2579" w:author="Stuart McLarnon" w:date="2025-12-10T12:53:00Z" w16du:dateUtc="2025-12-10T12:53:00Z">
              <w:tcPr>
                <w:tcW w:w="2884" w:type="dxa"/>
                <w:gridSpan w:val="3"/>
              </w:tcPr>
            </w:tcPrChange>
          </w:tcPr>
          <w:p w14:paraId="1E8AEB6A" w14:textId="77777777" w:rsidR="00B508E9" w:rsidRDefault="00B508E9" w:rsidP="00B508E9">
            <w:pPr>
              <w:pStyle w:val="Arial11Bold"/>
              <w:jc w:val="both"/>
              <w:rPr>
                <w:rFonts w:cs="Arial"/>
              </w:rPr>
            </w:pPr>
            <w:r>
              <w:rPr>
                <w:rFonts w:cs="Arial"/>
              </w:rPr>
              <w:t>TERRE Instruction</w:t>
            </w:r>
          </w:p>
          <w:p w14:paraId="6C90D26B" w14:textId="1F6FC951" w:rsidR="00B508E9" w:rsidRPr="0081264E" w:rsidRDefault="00B508E9" w:rsidP="00B508E9">
            <w:pPr>
              <w:pStyle w:val="Arial11Bold"/>
              <w:jc w:val="both"/>
              <w:rPr>
                <w:rFonts w:cs="Arial"/>
              </w:rPr>
            </w:pPr>
            <w:r w:rsidRPr="0081264E">
              <w:rPr>
                <w:rFonts w:cs="Arial"/>
              </w:rPr>
              <w:t>Guide</w:t>
            </w:r>
          </w:p>
        </w:tc>
        <w:tc>
          <w:tcPr>
            <w:tcW w:w="6634" w:type="dxa"/>
            <w:tcPrChange w:id="2580" w:author="Stuart McLarnon" w:date="2025-12-10T12:53:00Z" w16du:dateUtc="2025-12-10T12:53:00Z">
              <w:tcPr>
                <w:tcW w:w="6634" w:type="dxa"/>
                <w:gridSpan w:val="4"/>
              </w:tcPr>
            </w:tcPrChange>
          </w:tcPr>
          <w:p w14:paraId="0AE534E2" w14:textId="203C4D64" w:rsidR="00B508E9" w:rsidRDefault="00B508E9" w:rsidP="00B508E9">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8C0657" w:rsidRPr="007E0B31" w14:paraId="3B8258A7" w14:textId="77777777" w:rsidTr="00C60095">
        <w:trPr>
          <w:cantSplit/>
          <w:trPrChange w:id="2581" w:author="Stuart McLarnon" w:date="2025-12-10T12:53:00Z" w16du:dateUtc="2025-12-10T12:53:00Z">
            <w:trPr>
              <w:gridBefore w:val="1"/>
              <w:gridAfter w:val="0"/>
              <w:wAfter w:w="255" w:type="dxa"/>
              <w:cantSplit/>
            </w:trPr>
          </w:trPrChange>
        </w:trPr>
        <w:tc>
          <w:tcPr>
            <w:tcW w:w="2884" w:type="dxa"/>
            <w:tcPrChange w:id="2582" w:author="Stuart McLarnon" w:date="2025-12-10T12:53:00Z" w16du:dateUtc="2025-12-10T12:53:00Z">
              <w:tcPr>
                <w:tcW w:w="2884" w:type="dxa"/>
                <w:gridSpan w:val="3"/>
              </w:tcPr>
            </w:tcPrChange>
          </w:tcPr>
          <w:p w14:paraId="0D19D080" w14:textId="77777777" w:rsidR="00B508E9" w:rsidRPr="007E0B31" w:rsidRDefault="00B508E9" w:rsidP="00B508E9">
            <w:pPr>
              <w:pStyle w:val="Arial11Bold"/>
              <w:rPr>
                <w:rFonts w:cs="Arial"/>
              </w:rPr>
            </w:pPr>
            <w:r w:rsidRPr="007E0B31">
              <w:rPr>
                <w:rFonts w:cs="Arial"/>
              </w:rPr>
              <w:t>Test Co-ordinator</w:t>
            </w:r>
          </w:p>
        </w:tc>
        <w:tc>
          <w:tcPr>
            <w:tcW w:w="6634" w:type="dxa"/>
            <w:tcPrChange w:id="2583" w:author="Stuart McLarnon" w:date="2025-12-10T12:53:00Z" w16du:dateUtc="2025-12-10T12:53:00Z">
              <w:tcPr>
                <w:tcW w:w="6634" w:type="dxa"/>
                <w:gridSpan w:val="4"/>
              </w:tcPr>
            </w:tcPrChange>
          </w:tcPr>
          <w:p w14:paraId="326082B0" w14:textId="77777777" w:rsidR="00B508E9" w:rsidRPr="007E0B31" w:rsidRDefault="00B508E9" w:rsidP="00B508E9">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8C0657" w:rsidRPr="007E0B31" w14:paraId="01488D17" w14:textId="77777777" w:rsidTr="00C60095">
        <w:trPr>
          <w:cantSplit/>
          <w:trPrChange w:id="2584" w:author="Stuart McLarnon" w:date="2025-12-10T12:53:00Z" w16du:dateUtc="2025-12-10T12:53:00Z">
            <w:trPr>
              <w:gridBefore w:val="1"/>
              <w:gridAfter w:val="0"/>
              <w:wAfter w:w="255" w:type="dxa"/>
              <w:cantSplit/>
            </w:trPr>
          </w:trPrChange>
        </w:trPr>
        <w:tc>
          <w:tcPr>
            <w:tcW w:w="2884" w:type="dxa"/>
            <w:tcPrChange w:id="2585" w:author="Stuart McLarnon" w:date="2025-12-10T12:53:00Z" w16du:dateUtc="2025-12-10T12:53:00Z">
              <w:tcPr>
                <w:tcW w:w="2884" w:type="dxa"/>
                <w:gridSpan w:val="3"/>
              </w:tcPr>
            </w:tcPrChange>
          </w:tcPr>
          <w:p w14:paraId="128FD9C9" w14:textId="77777777" w:rsidR="00B508E9" w:rsidRPr="007E0B31" w:rsidRDefault="00B508E9" w:rsidP="00B508E9">
            <w:pPr>
              <w:pStyle w:val="Arial11Bold"/>
              <w:rPr>
                <w:rFonts w:cs="Arial"/>
              </w:rPr>
            </w:pPr>
            <w:r w:rsidRPr="007E0B31">
              <w:rPr>
                <w:rFonts w:cs="Arial"/>
              </w:rPr>
              <w:t>Test Panel</w:t>
            </w:r>
          </w:p>
        </w:tc>
        <w:tc>
          <w:tcPr>
            <w:tcW w:w="6634" w:type="dxa"/>
            <w:tcPrChange w:id="2586" w:author="Stuart McLarnon" w:date="2025-12-10T12:53:00Z" w16du:dateUtc="2025-12-10T12:53:00Z">
              <w:tcPr>
                <w:tcW w:w="6634" w:type="dxa"/>
                <w:gridSpan w:val="4"/>
              </w:tcPr>
            </w:tcPrChange>
          </w:tcPr>
          <w:p w14:paraId="33A2A2B3" w14:textId="77777777" w:rsidR="00B508E9" w:rsidRPr="007E0B31" w:rsidRDefault="00B508E9" w:rsidP="00B508E9">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8C0657" w:rsidRPr="007E0B31" w14:paraId="2164A4E4" w14:textId="77777777" w:rsidTr="00C60095">
        <w:trPr>
          <w:cantSplit/>
          <w:trPrChange w:id="2587" w:author="Stuart McLarnon" w:date="2025-12-10T12:53:00Z" w16du:dateUtc="2025-12-10T12:53:00Z">
            <w:trPr>
              <w:gridBefore w:val="1"/>
              <w:gridAfter w:val="0"/>
              <w:wAfter w:w="255" w:type="dxa"/>
              <w:cantSplit/>
            </w:trPr>
          </w:trPrChange>
        </w:trPr>
        <w:tc>
          <w:tcPr>
            <w:tcW w:w="2884" w:type="dxa"/>
            <w:tcPrChange w:id="2588" w:author="Stuart McLarnon" w:date="2025-12-10T12:53:00Z" w16du:dateUtc="2025-12-10T12:53:00Z">
              <w:tcPr>
                <w:tcW w:w="2884" w:type="dxa"/>
                <w:gridSpan w:val="3"/>
              </w:tcPr>
            </w:tcPrChange>
          </w:tcPr>
          <w:p w14:paraId="1F60112F" w14:textId="41D5FEBC" w:rsidR="00B508E9" w:rsidRPr="00875FA6" w:rsidRDefault="00B508E9" w:rsidP="00B508E9">
            <w:pPr>
              <w:pStyle w:val="Arial11Bold"/>
            </w:pPr>
            <w:r w:rsidRPr="00875FA6">
              <w:t>Test Plan</w:t>
            </w:r>
          </w:p>
        </w:tc>
        <w:tc>
          <w:tcPr>
            <w:tcW w:w="6634" w:type="dxa"/>
            <w:tcPrChange w:id="2589" w:author="Stuart McLarnon" w:date="2025-12-10T12:53:00Z" w16du:dateUtc="2025-12-10T12:53:00Z">
              <w:tcPr>
                <w:tcW w:w="6634" w:type="dxa"/>
                <w:gridSpan w:val="4"/>
              </w:tcPr>
            </w:tcPrChange>
          </w:tcPr>
          <w:p w14:paraId="438005A0" w14:textId="76F7FBDF" w:rsidR="00B508E9" w:rsidRPr="00875FA6" w:rsidRDefault="00B508E9" w:rsidP="00B508E9">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8C0657" w:rsidRPr="007E0B31" w14:paraId="28AD5A3B" w14:textId="77777777" w:rsidTr="00C60095">
        <w:trPr>
          <w:cantSplit/>
          <w:trPrChange w:id="2590" w:author="Stuart McLarnon" w:date="2025-12-10T12:53:00Z" w16du:dateUtc="2025-12-10T12:53:00Z">
            <w:trPr>
              <w:gridBefore w:val="1"/>
              <w:gridAfter w:val="0"/>
              <w:wAfter w:w="255" w:type="dxa"/>
              <w:cantSplit/>
            </w:trPr>
          </w:trPrChange>
        </w:trPr>
        <w:tc>
          <w:tcPr>
            <w:tcW w:w="2884" w:type="dxa"/>
            <w:tcPrChange w:id="2591" w:author="Stuart McLarnon" w:date="2025-12-10T12:53:00Z" w16du:dateUtc="2025-12-10T12:53:00Z">
              <w:tcPr>
                <w:tcW w:w="2884" w:type="dxa"/>
                <w:gridSpan w:val="3"/>
              </w:tcPr>
            </w:tcPrChange>
          </w:tcPr>
          <w:p w14:paraId="57595996" w14:textId="77777777" w:rsidR="00B508E9" w:rsidRPr="007E0B31" w:rsidRDefault="00B508E9" w:rsidP="00B508E9">
            <w:pPr>
              <w:pStyle w:val="Arial11Bold"/>
              <w:rPr>
                <w:rFonts w:cs="Arial"/>
              </w:rPr>
            </w:pPr>
            <w:r w:rsidRPr="007E0B31">
              <w:rPr>
                <w:rFonts w:cs="Arial"/>
              </w:rPr>
              <w:t>Test Programme</w:t>
            </w:r>
          </w:p>
        </w:tc>
        <w:tc>
          <w:tcPr>
            <w:tcW w:w="6634" w:type="dxa"/>
            <w:tcPrChange w:id="2592" w:author="Stuart McLarnon" w:date="2025-12-10T12:53:00Z" w16du:dateUtc="2025-12-10T12:53:00Z">
              <w:tcPr>
                <w:tcW w:w="6634" w:type="dxa"/>
                <w:gridSpan w:val="4"/>
              </w:tcPr>
            </w:tcPrChange>
          </w:tcPr>
          <w:p w14:paraId="19CEAC1B" w14:textId="77C128C1" w:rsidR="00B508E9" w:rsidRPr="007E0B31" w:rsidRDefault="00B508E9" w:rsidP="00B508E9">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8C0657" w:rsidRPr="007E0B31" w14:paraId="1328CFC6" w14:textId="77777777" w:rsidTr="00C60095">
        <w:trPr>
          <w:cantSplit/>
          <w:trPrChange w:id="2593" w:author="Stuart McLarnon" w:date="2025-12-10T12:53:00Z" w16du:dateUtc="2025-12-10T12:53:00Z">
            <w:trPr>
              <w:gridBefore w:val="1"/>
              <w:gridAfter w:val="0"/>
              <w:wAfter w:w="255" w:type="dxa"/>
              <w:cantSplit/>
            </w:trPr>
          </w:trPrChange>
        </w:trPr>
        <w:tc>
          <w:tcPr>
            <w:tcW w:w="2884" w:type="dxa"/>
            <w:tcPrChange w:id="2594" w:author="Stuart McLarnon" w:date="2025-12-10T12:53:00Z" w16du:dateUtc="2025-12-10T12:53:00Z">
              <w:tcPr>
                <w:tcW w:w="2884" w:type="dxa"/>
                <w:gridSpan w:val="3"/>
              </w:tcPr>
            </w:tcPrChange>
          </w:tcPr>
          <w:p w14:paraId="1D6B5BC8" w14:textId="77777777" w:rsidR="00B508E9" w:rsidRPr="007E0B31" w:rsidRDefault="00B508E9" w:rsidP="00B508E9">
            <w:pPr>
              <w:pStyle w:val="Arial11Bold"/>
              <w:rPr>
                <w:rFonts w:cs="Arial"/>
              </w:rPr>
            </w:pPr>
            <w:r w:rsidRPr="007E0B31">
              <w:rPr>
                <w:rFonts w:cs="Arial"/>
              </w:rPr>
              <w:t>Test Proposer</w:t>
            </w:r>
          </w:p>
        </w:tc>
        <w:tc>
          <w:tcPr>
            <w:tcW w:w="6634" w:type="dxa"/>
            <w:tcPrChange w:id="2595" w:author="Stuart McLarnon" w:date="2025-12-10T12:53:00Z" w16du:dateUtc="2025-12-10T12:53:00Z">
              <w:tcPr>
                <w:tcW w:w="6634" w:type="dxa"/>
                <w:gridSpan w:val="4"/>
              </w:tcPr>
            </w:tcPrChange>
          </w:tcPr>
          <w:p w14:paraId="3AACD309" w14:textId="77777777" w:rsidR="00B508E9" w:rsidRPr="007E0B31" w:rsidRDefault="00B508E9" w:rsidP="00B508E9">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8C0657" w:rsidRPr="007E0B31" w14:paraId="316C92C8" w14:textId="77777777" w:rsidTr="00C60095">
        <w:trPr>
          <w:cantSplit/>
          <w:trPrChange w:id="2596" w:author="Stuart McLarnon" w:date="2025-12-10T12:53:00Z" w16du:dateUtc="2025-12-10T12:53:00Z">
            <w:trPr>
              <w:gridBefore w:val="1"/>
              <w:gridAfter w:val="0"/>
              <w:wAfter w:w="255" w:type="dxa"/>
              <w:cantSplit/>
            </w:trPr>
          </w:trPrChange>
        </w:trPr>
        <w:tc>
          <w:tcPr>
            <w:tcW w:w="2884" w:type="dxa"/>
            <w:tcPrChange w:id="2597" w:author="Stuart McLarnon" w:date="2025-12-10T12:53:00Z" w16du:dateUtc="2025-12-10T12:53:00Z">
              <w:tcPr>
                <w:tcW w:w="2884" w:type="dxa"/>
                <w:gridSpan w:val="3"/>
              </w:tcPr>
            </w:tcPrChange>
          </w:tcPr>
          <w:p w14:paraId="06874C34" w14:textId="30838C72" w:rsidR="00B508E9" w:rsidRPr="004C03CD" w:rsidRDefault="00B508E9" w:rsidP="00B508E9">
            <w:pPr>
              <w:pStyle w:val="Arial11Bold"/>
              <w:rPr>
                <w:rFonts w:cs="Arial"/>
              </w:rPr>
            </w:pPr>
            <w:r w:rsidRPr="002510FF">
              <w:rPr>
                <w:rFonts w:cs="Arial"/>
              </w:rPr>
              <w:t>Test Signal</w:t>
            </w:r>
          </w:p>
        </w:tc>
        <w:tc>
          <w:tcPr>
            <w:tcW w:w="6634" w:type="dxa"/>
            <w:tcPrChange w:id="2598" w:author="Stuart McLarnon" w:date="2025-12-10T12:53:00Z" w16du:dateUtc="2025-12-10T12:53:00Z">
              <w:tcPr>
                <w:tcW w:w="6634" w:type="dxa"/>
                <w:gridSpan w:val="4"/>
              </w:tcPr>
            </w:tcPrChange>
          </w:tcPr>
          <w:p w14:paraId="0F830BE9" w14:textId="5C14D1D7" w:rsidR="00B508E9" w:rsidRPr="004C03CD" w:rsidRDefault="00B508E9" w:rsidP="00B508E9">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8C0657" w:rsidRPr="007E0B31" w14:paraId="1191920B" w14:textId="77777777" w:rsidTr="00C60095">
        <w:trPr>
          <w:cantSplit/>
          <w:trPrChange w:id="2599" w:author="Stuart McLarnon" w:date="2025-12-10T12:53:00Z" w16du:dateUtc="2025-12-10T12:53:00Z">
            <w:trPr>
              <w:gridBefore w:val="1"/>
              <w:gridAfter w:val="0"/>
              <w:wAfter w:w="255" w:type="dxa"/>
              <w:cantSplit/>
            </w:trPr>
          </w:trPrChange>
        </w:trPr>
        <w:tc>
          <w:tcPr>
            <w:tcW w:w="2884" w:type="dxa"/>
            <w:tcPrChange w:id="2600" w:author="Stuart McLarnon" w:date="2025-12-10T12:53:00Z" w16du:dateUtc="2025-12-10T12:53:00Z">
              <w:tcPr>
                <w:tcW w:w="2884" w:type="dxa"/>
                <w:gridSpan w:val="3"/>
              </w:tcPr>
            </w:tcPrChange>
          </w:tcPr>
          <w:p w14:paraId="1A32535D" w14:textId="3657B7C0" w:rsidR="00B508E9" w:rsidRPr="007E0B31" w:rsidRDefault="00B508E9" w:rsidP="00B508E9">
            <w:pPr>
              <w:pStyle w:val="Arial11Bold"/>
              <w:rPr>
                <w:rFonts w:cs="Arial"/>
              </w:rPr>
            </w:pPr>
            <w:r>
              <w:rPr>
                <w:rFonts w:cs="Arial"/>
              </w:rPr>
              <w:t>The Company</w:t>
            </w:r>
          </w:p>
        </w:tc>
        <w:tc>
          <w:tcPr>
            <w:tcW w:w="6634" w:type="dxa"/>
            <w:tcPrChange w:id="2601" w:author="Stuart McLarnon" w:date="2025-12-10T12:53:00Z" w16du:dateUtc="2025-12-10T12:53:00Z">
              <w:tcPr>
                <w:tcW w:w="6634" w:type="dxa"/>
                <w:gridSpan w:val="4"/>
              </w:tcPr>
            </w:tcPrChange>
          </w:tcPr>
          <w:p w14:paraId="17B4E3BD" w14:textId="70ADDF76" w:rsidR="00B508E9" w:rsidRPr="007E0B31" w:rsidRDefault="00B508E9" w:rsidP="00B508E9">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8C0657" w:rsidRPr="007E0B31" w14:paraId="100BAB28" w14:textId="77777777" w:rsidTr="00C60095">
        <w:trPr>
          <w:cantSplit/>
          <w:trPrChange w:id="2602" w:author="Stuart McLarnon" w:date="2025-12-10T12:53:00Z" w16du:dateUtc="2025-12-10T12:53:00Z">
            <w:trPr>
              <w:gridBefore w:val="1"/>
              <w:gridAfter w:val="0"/>
              <w:wAfter w:w="255" w:type="dxa"/>
              <w:cantSplit/>
            </w:trPr>
          </w:trPrChange>
        </w:trPr>
        <w:tc>
          <w:tcPr>
            <w:tcW w:w="2884" w:type="dxa"/>
            <w:tcPrChange w:id="2603" w:author="Stuart McLarnon" w:date="2025-12-10T12:53:00Z" w16du:dateUtc="2025-12-10T12:53:00Z">
              <w:tcPr>
                <w:tcW w:w="2884" w:type="dxa"/>
                <w:gridSpan w:val="3"/>
              </w:tcPr>
            </w:tcPrChange>
          </w:tcPr>
          <w:p w14:paraId="4F575092" w14:textId="1BAAF1FB" w:rsidR="00B508E9" w:rsidRPr="007E0B31" w:rsidRDefault="00B508E9" w:rsidP="00B508E9">
            <w:pPr>
              <w:pStyle w:val="Arial11Bold"/>
              <w:rPr>
                <w:rFonts w:cs="Arial"/>
              </w:rPr>
            </w:pPr>
            <w:r>
              <w:rPr>
                <w:rFonts w:cs="Arial"/>
              </w:rPr>
              <w:t>The Company</w:t>
            </w:r>
            <w:r w:rsidRPr="007E0B31">
              <w:rPr>
                <w:rFonts w:cs="Arial"/>
              </w:rPr>
              <w:t xml:space="preserve"> Control Engineer</w:t>
            </w:r>
          </w:p>
        </w:tc>
        <w:tc>
          <w:tcPr>
            <w:tcW w:w="6634" w:type="dxa"/>
            <w:tcPrChange w:id="2604" w:author="Stuart McLarnon" w:date="2025-12-10T12:53:00Z" w16du:dateUtc="2025-12-10T12:53:00Z">
              <w:tcPr>
                <w:tcW w:w="6634" w:type="dxa"/>
                <w:gridSpan w:val="4"/>
              </w:tcPr>
            </w:tcPrChange>
          </w:tcPr>
          <w:p w14:paraId="63BACB07" w14:textId="0811E3CF" w:rsidR="00B508E9" w:rsidRPr="007E0B31" w:rsidRDefault="00B508E9" w:rsidP="00B508E9">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8C0657" w:rsidRPr="007E0B31" w14:paraId="07C21332" w14:textId="77777777" w:rsidTr="00C60095">
        <w:trPr>
          <w:cantSplit/>
          <w:trPrChange w:id="2605" w:author="Stuart McLarnon" w:date="2025-12-10T12:53:00Z" w16du:dateUtc="2025-12-10T12:53:00Z">
            <w:trPr>
              <w:gridBefore w:val="1"/>
              <w:gridAfter w:val="0"/>
              <w:wAfter w:w="255" w:type="dxa"/>
              <w:cantSplit/>
            </w:trPr>
          </w:trPrChange>
        </w:trPr>
        <w:tc>
          <w:tcPr>
            <w:tcW w:w="2884" w:type="dxa"/>
            <w:tcPrChange w:id="2606" w:author="Stuart McLarnon" w:date="2025-12-10T12:53:00Z" w16du:dateUtc="2025-12-10T12:53:00Z">
              <w:tcPr>
                <w:tcW w:w="2884" w:type="dxa"/>
                <w:gridSpan w:val="3"/>
              </w:tcPr>
            </w:tcPrChange>
          </w:tcPr>
          <w:p w14:paraId="46DE90D6" w14:textId="315D2376" w:rsidR="00B508E9" w:rsidRPr="007E0B31" w:rsidRDefault="00B508E9" w:rsidP="00B508E9">
            <w:pPr>
              <w:pStyle w:val="Arial11Bold"/>
              <w:rPr>
                <w:rFonts w:cs="Arial"/>
              </w:rPr>
            </w:pPr>
            <w:r>
              <w:rPr>
                <w:rFonts w:cs="Arial"/>
              </w:rPr>
              <w:t>The Company</w:t>
            </w:r>
            <w:r w:rsidRPr="007E0B31">
              <w:rPr>
                <w:rFonts w:cs="Arial"/>
              </w:rPr>
              <w:t xml:space="preserve"> Operational Strategy</w:t>
            </w:r>
          </w:p>
        </w:tc>
        <w:tc>
          <w:tcPr>
            <w:tcW w:w="6634" w:type="dxa"/>
            <w:tcPrChange w:id="2607" w:author="Stuart McLarnon" w:date="2025-12-10T12:53:00Z" w16du:dateUtc="2025-12-10T12:53:00Z">
              <w:tcPr>
                <w:tcW w:w="6634" w:type="dxa"/>
                <w:gridSpan w:val="4"/>
              </w:tcPr>
            </w:tcPrChange>
          </w:tcPr>
          <w:p w14:paraId="636729F9" w14:textId="5D264699" w:rsidR="00B508E9" w:rsidRPr="007E0B31" w:rsidRDefault="00B508E9" w:rsidP="00B508E9">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8C0657" w:rsidRPr="007E0B31" w14:paraId="7E0C0F2F" w14:textId="77777777" w:rsidTr="00C60095">
        <w:trPr>
          <w:cantSplit/>
          <w:trPrChange w:id="2608" w:author="Stuart McLarnon" w:date="2025-12-10T12:53:00Z" w16du:dateUtc="2025-12-10T12:53:00Z">
            <w:trPr>
              <w:gridBefore w:val="1"/>
              <w:gridAfter w:val="0"/>
              <w:wAfter w:w="255" w:type="dxa"/>
              <w:cantSplit/>
            </w:trPr>
          </w:trPrChange>
        </w:trPr>
        <w:tc>
          <w:tcPr>
            <w:tcW w:w="2884" w:type="dxa"/>
            <w:tcPrChange w:id="2609" w:author="Stuart McLarnon" w:date="2025-12-10T12:53:00Z" w16du:dateUtc="2025-12-10T12:53:00Z">
              <w:tcPr>
                <w:tcW w:w="2884" w:type="dxa"/>
                <w:gridSpan w:val="3"/>
              </w:tcPr>
            </w:tcPrChange>
          </w:tcPr>
          <w:p w14:paraId="1E0D9CB3" w14:textId="157BEEAF" w:rsidR="00B508E9" w:rsidRPr="00A438EF" w:rsidRDefault="00B508E9" w:rsidP="00B508E9">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Change w:id="2610" w:author="Stuart McLarnon" w:date="2025-12-10T12:53:00Z" w16du:dateUtc="2025-12-10T12:53:00Z">
              <w:tcPr>
                <w:tcW w:w="6634" w:type="dxa"/>
                <w:gridSpan w:val="4"/>
              </w:tcPr>
            </w:tcPrChange>
          </w:tcPr>
          <w:p w14:paraId="0B413FB2" w14:textId="524E3026" w:rsidR="00B508E9" w:rsidRPr="00CE4CCF" w:rsidRDefault="00B508E9" w:rsidP="00B508E9">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8C0657" w:rsidRPr="007E0B31" w14:paraId="051B9233" w14:textId="77777777" w:rsidTr="00C60095">
        <w:trPr>
          <w:cantSplit/>
          <w:trPrChange w:id="2611" w:author="Stuart McLarnon" w:date="2025-12-10T12:53:00Z" w16du:dateUtc="2025-12-10T12:53:00Z">
            <w:trPr>
              <w:gridBefore w:val="1"/>
              <w:gridAfter w:val="0"/>
              <w:wAfter w:w="255" w:type="dxa"/>
              <w:cantSplit/>
            </w:trPr>
          </w:trPrChange>
        </w:trPr>
        <w:tc>
          <w:tcPr>
            <w:tcW w:w="2884" w:type="dxa"/>
            <w:tcPrChange w:id="2612" w:author="Stuart McLarnon" w:date="2025-12-10T12:53:00Z" w16du:dateUtc="2025-12-10T12:53:00Z">
              <w:tcPr>
                <w:tcW w:w="2884" w:type="dxa"/>
                <w:gridSpan w:val="3"/>
              </w:tcPr>
            </w:tcPrChange>
          </w:tcPr>
          <w:p w14:paraId="2A8B99B3" w14:textId="592766FF" w:rsidR="00B508E9" w:rsidRPr="007E0B31" w:rsidRDefault="00B508E9" w:rsidP="00B508E9">
            <w:pPr>
              <w:pStyle w:val="Arial11Bold"/>
              <w:rPr>
                <w:rFonts w:cs="Arial"/>
              </w:rPr>
            </w:pPr>
            <w:r w:rsidRPr="0001102F">
              <w:rPr>
                <w:rFonts w:cs="Arial"/>
              </w:rPr>
              <w:t>Top Up Restoration Contract</w:t>
            </w:r>
          </w:p>
        </w:tc>
        <w:tc>
          <w:tcPr>
            <w:tcW w:w="6634" w:type="dxa"/>
            <w:tcPrChange w:id="2613" w:author="Stuart McLarnon" w:date="2025-12-10T12:53:00Z" w16du:dateUtc="2025-12-10T12:53:00Z">
              <w:tcPr>
                <w:tcW w:w="6634" w:type="dxa"/>
                <w:gridSpan w:val="4"/>
              </w:tcPr>
            </w:tcPrChange>
          </w:tcPr>
          <w:p w14:paraId="48943893" w14:textId="224A59E7" w:rsidR="00B508E9" w:rsidRPr="007E0B31" w:rsidRDefault="00B508E9" w:rsidP="00B508E9">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8C0657" w:rsidRPr="007E0B31" w14:paraId="767E36DB" w14:textId="77777777" w:rsidTr="00C60095">
        <w:trPr>
          <w:cantSplit/>
          <w:trPrChange w:id="2614" w:author="Stuart McLarnon" w:date="2025-12-10T12:53:00Z" w16du:dateUtc="2025-12-10T12:53:00Z">
            <w:trPr>
              <w:gridBefore w:val="1"/>
              <w:gridAfter w:val="0"/>
              <w:wAfter w:w="255" w:type="dxa"/>
              <w:cantSplit/>
            </w:trPr>
          </w:trPrChange>
        </w:trPr>
        <w:tc>
          <w:tcPr>
            <w:tcW w:w="2884" w:type="dxa"/>
            <w:tcPrChange w:id="2615" w:author="Stuart McLarnon" w:date="2025-12-10T12:53:00Z" w16du:dateUtc="2025-12-10T12:53:00Z">
              <w:tcPr>
                <w:tcW w:w="2884" w:type="dxa"/>
                <w:gridSpan w:val="3"/>
              </w:tcPr>
            </w:tcPrChange>
          </w:tcPr>
          <w:p w14:paraId="130A2E6E" w14:textId="3CD6AF48" w:rsidR="00B508E9" w:rsidRPr="007E0B31" w:rsidRDefault="00B508E9" w:rsidP="00B508E9">
            <w:pPr>
              <w:pStyle w:val="Arial11Bold"/>
              <w:rPr>
                <w:rFonts w:cs="Arial"/>
              </w:rPr>
            </w:pPr>
            <w:r>
              <w:rPr>
                <w:rFonts w:cs="Arial"/>
              </w:rPr>
              <w:t>Top Up Restoration Contractor</w:t>
            </w:r>
          </w:p>
        </w:tc>
        <w:tc>
          <w:tcPr>
            <w:tcW w:w="6634" w:type="dxa"/>
            <w:tcPrChange w:id="2616" w:author="Stuart McLarnon" w:date="2025-12-10T12:53:00Z" w16du:dateUtc="2025-12-10T12:53:00Z">
              <w:tcPr>
                <w:tcW w:w="6634" w:type="dxa"/>
                <w:gridSpan w:val="4"/>
              </w:tcPr>
            </w:tcPrChange>
          </w:tcPr>
          <w:p w14:paraId="08A3E597" w14:textId="5B2259FC" w:rsidR="00B508E9" w:rsidRPr="007E0B31" w:rsidRDefault="00B508E9" w:rsidP="00B508E9">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8C0657" w:rsidRPr="007E0B31" w14:paraId="7BDEB1D1" w14:textId="77777777" w:rsidTr="00C60095">
        <w:trPr>
          <w:cantSplit/>
          <w:trPrChange w:id="2617" w:author="Stuart McLarnon" w:date="2025-12-10T12:53:00Z" w16du:dateUtc="2025-12-10T12:53:00Z">
            <w:trPr>
              <w:gridBefore w:val="1"/>
              <w:gridAfter w:val="0"/>
              <w:wAfter w:w="255" w:type="dxa"/>
              <w:cantSplit/>
            </w:trPr>
          </w:trPrChange>
        </w:trPr>
        <w:tc>
          <w:tcPr>
            <w:tcW w:w="2884" w:type="dxa"/>
            <w:tcPrChange w:id="2618" w:author="Stuart McLarnon" w:date="2025-12-10T12:53:00Z" w16du:dateUtc="2025-12-10T12:53:00Z">
              <w:tcPr>
                <w:tcW w:w="2884" w:type="dxa"/>
                <w:gridSpan w:val="3"/>
              </w:tcPr>
            </w:tcPrChange>
          </w:tcPr>
          <w:p w14:paraId="6AAC9811" w14:textId="3492013A" w:rsidR="00B508E9" w:rsidRPr="007E0B31" w:rsidRDefault="00B508E9" w:rsidP="00B508E9">
            <w:pPr>
              <w:pStyle w:val="Arial11Bold"/>
              <w:rPr>
                <w:rFonts w:cs="Arial"/>
              </w:rPr>
            </w:pPr>
            <w:r>
              <w:rPr>
                <w:rFonts w:cs="Arial"/>
              </w:rPr>
              <w:t>Top Up Restoration Plant</w:t>
            </w:r>
          </w:p>
        </w:tc>
        <w:tc>
          <w:tcPr>
            <w:tcW w:w="6634" w:type="dxa"/>
            <w:tcPrChange w:id="2619" w:author="Stuart McLarnon" w:date="2025-12-10T12:53:00Z" w16du:dateUtc="2025-12-10T12:53:00Z">
              <w:tcPr>
                <w:tcW w:w="6634" w:type="dxa"/>
                <w:gridSpan w:val="4"/>
              </w:tcPr>
            </w:tcPrChange>
          </w:tcPr>
          <w:p w14:paraId="7A52B53D" w14:textId="73F2688D" w:rsidR="00B508E9" w:rsidRPr="007E0B31" w:rsidRDefault="00B508E9" w:rsidP="00B508E9">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8C0657" w:rsidRPr="007E0B31" w14:paraId="616F93ED" w14:textId="77777777" w:rsidTr="00C60095">
        <w:trPr>
          <w:cantSplit/>
          <w:trPrChange w:id="2620" w:author="Stuart McLarnon" w:date="2025-12-10T12:53:00Z" w16du:dateUtc="2025-12-10T12:53:00Z">
            <w:trPr>
              <w:gridBefore w:val="1"/>
              <w:gridAfter w:val="0"/>
              <w:wAfter w:w="255" w:type="dxa"/>
              <w:cantSplit/>
            </w:trPr>
          </w:trPrChange>
        </w:trPr>
        <w:tc>
          <w:tcPr>
            <w:tcW w:w="2884" w:type="dxa"/>
            <w:tcPrChange w:id="2621" w:author="Stuart McLarnon" w:date="2025-12-10T12:53:00Z" w16du:dateUtc="2025-12-10T12:53:00Z">
              <w:tcPr>
                <w:tcW w:w="2884" w:type="dxa"/>
                <w:gridSpan w:val="3"/>
              </w:tcPr>
            </w:tcPrChange>
          </w:tcPr>
          <w:p w14:paraId="24BE8F65" w14:textId="7F0CB3AF" w:rsidR="00B508E9" w:rsidRPr="007E0B31" w:rsidRDefault="00B508E9" w:rsidP="00B508E9">
            <w:pPr>
              <w:pStyle w:val="Arial11Bold"/>
              <w:rPr>
                <w:rFonts w:cs="Arial"/>
              </w:rPr>
            </w:pPr>
            <w:r>
              <w:rPr>
                <w:rFonts w:cs="Arial"/>
              </w:rPr>
              <w:t>Top Up Restoration Plant Test</w:t>
            </w:r>
          </w:p>
        </w:tc>
        <w:tc>
          <w:tcPr>
            <w:tcW w:w="6634" w:type="dxa"/>
            <w:tcPrChange w:id="2622" w:author="Stuart McLarnon" w:date="2025-12-10T12:53:00Z" w16du:dateUtc="2025-12-10T12:53:00Z">
              <w:tcPr>
                <w:tcW w:w="6634" w:type="dxa"/>
                <w:gridSpan w:val="4"/>
              </w:tcPr>
            </w:tcPrChange>
          </w:tcPr>
          <w:p w14:paraId="3D8FD0F6" w14:textId="218B9E06" w:rsidR="00B508E9" w:rsidRPr="007E0B31" w:rsidRDefault="00B508E9" w:rsidP="00B508E9">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8C0657" w:rsidRPr="007E0B31" w14:paraId="6E50222A" w14:textId="77777777" w:rsidTr="00C60095">
        <w:trPr>
          <w:cantSplit/>
          <w:trPrChange w:id="2623" w:author="Stuart McLarnon" w:date="2025-12-10T12:53:00Z" w16du:dateUtc="2025-12-10T12:53:00Z">
            <w:trPr>
              <w:gridBefore w:val="1"/>
              <w:gridAfter w:val="0"/>
              <w:wAfter w:w="255" w:type="dxa"/>
              <w:cantSplit/>
            </w:trPr>
          </w:trPrChange>
        </w:trPr>
        <w:tc>
          <w:tcPr>
            <w:tcW w:w="2884" w:type="dxa"/>
            <w:tcPrChange w:id="2624" w:author="Stuart McLarnon" w:date="2025-12-10T12:53:00Z" w16du:dateUtc="2025-12-10T12:53:00Z">
              <w:tcPr>
                <w:tcW w:w="2884" w:type="dxa"/>
                <w:gridSpan w:val="3"/>
              </w:tcPr>
            </w:tcPrChange>
          </w:tcPr>
          <w:p w14:paraId="1FB787B1" w14:textId="77777777" w:rsidR="00B508E9" w:rsidRPr="007E0B31" w:rsidRDefault="00B508E9" w:rsidP="00B508E9">
            <w:pPr>
              <w:pStyle w:val="Arial11Bold"/>
              <w:rPr>
                <w:rFonts w:cs="Arial"/>
              </w:rPr>
            </w:pPr>
            <w:r w:rsidRPr="007E0B31">
              <w:rPr>
                <w:rFonts w:cs="Arial"/>
              </w:rPr>
              <w:t>Total Shutdown</w:t>
            </w:r>
          </w:p>
        </w:tc>
        <w:tc>
          <w:tcPr>
            <w:tcW w:w="6634" w:type="dxa"/>
            <w:tcPrChange w:id="2625" w:author="Stuart McLarnon" w:date="2025-12-10T12:53:00Z" w16du:dateUtc="2025-12-10T12:53:00Z">
              <w:tcPr>
                <w:tcW w:w="6634" w:type="dxa"/>
                <w:gridSpan w:val="4"/>
              </w:tcPr>
            </w:tcPrChange>
          </w:tcPr>
          <w:p w14:paraId="5EDD63F2" w14:textId="1C79CF52" w:rsidR="00B508E9" w:rsidRPr="007E0B31" w:rsidRDefault="00B508E9" w:rsidP="00B508E9">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8C0657" w:rsidRPr="007E0B31" w14:paraId="03665F8A" w14:textId="77777777" w:rsidTr="00C60095">
        <w:trPr>
          <w:cantSplit/>
          <w:trPrChange w:id="2626" w:author="Stuart McLarnon" w:date="2025-12-10T12:53:00Z" w16du:dateUtc="2025-12-10T12:53:00Z">
            <w:trPr>
              <w:gridBefore w:val="1"/>
              <w:gridAfter w:val="0"/>
              <w:wAfter w:w="255" w:type="dxa"/>
              <w:cantSplit/>
            </w:trPr>
          </w:trPrChange>
        </w:trPr>
        <w:tc>
          <w:tcPr>
            <w:tcW w:w="2884" w:type="dxa"/>
            <w:tcPrChange w:id="2627" w:author="Stuart McLarnon" w:date="2025-12-10T12:53:00Z" w16du:dateUtc="2025-12-10T12:53:00Z">
              <w:tcPr>
                <w:tcW w:w="2884" w:type="dxa"/>
                <w:gridSpan w:val="3"/>
              </w:tcPr>
            </w:tcPrChange>
          </w:tcPr>
          <w:p w14:paraId="133B8AA4" w14:textId="77777777" w:rsidR="00B508E9" w:rsidRPr="007E0B31" w:rsidRDefault="00B508E9" w:rsidP="00B508E9">
            <w:pPr>
              <w:pStyle w:val="Arial11Bold"/>
              <w:rPr>
                <w:rFonts w:cs="Arial"/>
              </w:rPr>
            </w:pPr>
            <w:r w:rsidRPr="007E0B31">
              <w:rPr>
                <w:rFonts w:cs="Arial"/>
              </w:rPr>
              <w:t>Total System</w:t>
            </w:r>
          </w:p>
        </w:tc>
        <w:tc>
          <w:tcPr>
            <w:tcW w:w="6634" w:type="dxa"/>
            <w:tcPrChange w:id="2628" w:author="Stuart McLarnon" w:date="2025-12-10T12:53:00Z" w16du:dateUtc="2025-12-10T12:53:00Z">
              <w:tcPr>
                <w:tcW w:w="6634" w:type="dxa"/>
                <w:gridSpan w:val="4"/>
              </w:tcPr>
            </w:tcPrChange>
          </w:tcPr>
          <w:p w14:paraId="6E425FE9" w14:textId="77777777" w:rsidR="00B508E9" w:rsidRPr="007E0B31" w:rsidRDefault="00B508E9" w:rsidP="00B508E9">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8C0657" w:rsidRPr="007E0B31" w14:paraId="2CEA121D" w14:textId="77777777" w:rsidTr="00C60095">
        <w:trPr>
          <w:cantSplit/>
          <w:trPrChange w:id="2629" w:author="Stuart McLarnon" w:date="2025-12-10T12:53:00Z" w16du:dateUtc="2025-12-10T12:53:00Z">
            <w:trPr>
              <w:gridBefore w:val="1"/>
              <w:gridAfter w:val="0"/>
              <w:wAfter w:w="255" w:type="dxa"/>
              <w:cantSplit/>
            </w:trPr>
          </w:trPrChange>
        </w:trPr>
        <w:tc>
          <w:tcPr>
            <w:tcW w:w="2884" w:type="dxa"/>
            <w:tcPrChange w:id="2630" w:author="Stuart McLarnon" w:date="2025-12-10T12:53:00Z" w16du:dateUtc="2025-12-10T12:53:00Z">
              <w:tcPr>
                <w:tcW w:w="2884" w:type="dxa"/>
                <w:gridSpan w:val="3"/>
              </w:tcPr>
            </w:tcPrChange>
          </w:tcPr>
          <w:p w14:paraId="096BE835" w14:textId="77777777" w:rsidR="00B508E9" w:rsidRPr="007E0B31" w:rsidRDefault="00B508E9" w:rsidP="00B508E9">
            <w:pPr>
              <w:pStyle w:val="Arial11Bold"/>
              <w:rPr>
                <w:rFonts w:cs="Arial"/>
              </w:rPr>
            </w:pPr>
            <w:r w:rsidRPr="007E0B31">
              <w:rPr>
                <w:rFonts w:cs="Arial"/>
              </w:rPr>
              <w:t>Trading Point</w:t>
            </w:r>
          </w:p>
        </w:tc>
        <w:tc>
          <w:tcPr>
            <w:tcW w:w="6634" w:type="dxa"/>
            <w:tcPrChange w:id="2631" w:author="Stuart McLarnon" w:date="2025-12-10T12:53:00Z" w16du:dateUtc="2025-12-10T12:53:00Z">
              <w:tcPr>
                <w:tcW w:w="6634" w:type="dxa"/>
                <w:gridSpan w:val="4"/>
              </w:tcPr>
            </w:tcPrChange>
          </w:tcPr>
          <w:p w14:paraId="0BB80024" w14:textId="6807865F" w:rsidR="00B508E9" w:rsidRPr="007E0B31" w:rsidRDefault="00B508E9" w:rsidP="00B508E9">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8C0657" w:rsidRPr="007E0B31" w14:paraId="6355B4EF" w14:textId="77777777" w:rsidTr="00C60095">
        <w:trPr>
          <w:cantSplit/>
          <w:trPrChange w:id="2632" w:author="Stuart McLarnon" w:date="2025-12-10T12:53:00Z" w16du:dateUtc="2025-12-10T12:53:00Z">
            <w:trPr>
              <w:gridBefore w:val="1"/>
              <w:gridAfter w:val="0"/>
              <w:wAfter w:w="255" w:type="dxa"/>
              <w:cantSplit/>
            </w:trPr>
          </w:trPrChange>
        </w:trPr>
        <w:tc>
          <w:tcPr>
            <w:tcW w:w="2884" w:type="dxa"/>
            <w:tcPrChange w:id="2633" w:author="Stuart McLarnon" w:date="2025-12-10T12:53:00Z" w16du:dateUtc="2025-12-10T12:53:00Z">
              <w:tcPr>
                <w:tcW w:w="2884" w:type="dxa"/>
                <w:gridSpan w:val="3"/>
              </w:tcPr>
            </w:tcPrChange>
          </w:tcPr>
          <w:p w14:paraId="2AC59C62" w14:textId="77777777" w:rsidR="00B508E9" w:rsidRPr="007E0B31" w:rsidRDefault="00B508E9" w:rsidP="00B508E9">
            <w:pPr>
              <w:pStyle w:val="Arial11Bold"/>
              <w:rPr>
                <w:rFonts w:cs="Arial"/>
              </w:rPr>
            </w:pPr>
            <w:r w:rsidRPr="007E0B31">
              <w:rPr>
                <w:rFonts w:cs="Arial"/>
              </w:rPr>
              <w:t>Transfer Date</w:t>
            </w:r>
          </w:p>
        </w:tc>
        <w:tc>
          <w:tcPr>
            <w:tcW w:w="6634" w:type="dxa"/>
            <w:tcPrChange w:id="2634" w:author="Stuart McLarnon" w:date="2025-12-10T12:53:00Z" w16du:dateUtc="2025-12-10T12:53:00Z">
              <w:tcPr>
                <w:tcW w:w="6634" w:type="dxa"/>
                <w:gridSpan w:val="4"/>
              </w:tcPr>
            </w:tcPrChange>
          </w:tcPr>
          <w:p w14:paraId="7A0D17C4" w14:textId="77777777" w:rsidR="00B508E9" w:rsidRPr="007E0B31" w:rsidRDefault="00B508E9" w:rsidP="00B508E9">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8C0657" w:rsidRPr="007E0B31" w14:paraId="2FFD149D" w14:textId="77777777" w:rsidTr="00C60095">
        <w:trPr>
          <w:cantSplit/>
          <w:trPrChange w:id="2635" w:author="Stuart McLarnon" w:date="2025-12-10T12:53:00Z" w16du:dateUtc="2025-12-10T12:53:00Z">
            <w:trPr>
              <w:gridBefore w:val="1"/>
              <w:gridAfter w:val="0"/>
              <w:wAfter w:w="255" w:type="dxa"/>
              <w:cantSplit/>
            </w:trPr>
          </w:trPrChange>
        </w:trPr>
        <w:tc>
          <w:tcPr>
            <w:tcW w:w="2884" w:type="dxa"/>
            <w:tcPrChange w:id="2636" w:author="Stuart McLarnon" w:date="2025-12-10T12:53:00Z" w16du:dateUtc="2025-12-10T12:53:00Z">
              <w:tcPr>
                <w:tcW w:w="2884" w:type="dxa"/>
                <w:gridSpan w:val="3"/>
              </w:tcPr>
            </w:tcPrChange>
          </w:tcPr>
          <w:p w14:paraId="6A0B230B" w14:textId="77777777" w:rsidR="00B508E9" w:rsidRPr="007E0B31" w:rsidRDefault="00B508E9" w:rsidP="00B508E9">
            <w:pPr>
              <w:pStyle w:val="Arial11Bold"/>
              <w:rPr>
                <w:rFonts w:cs="Arial"/>
              </w:rPr>
            </w:pPr>
            <w:r w:rsidRPr="007E0B31">
              <w:rPr>
                <w:rFonts w:cs="Arial"/>
              </w:rPr>
              <w:lastRenderedPageBreak/>
              <w:t>Transmission</w:t>
            </w:r>
          </w:p>
        </w:tc>
        <w:tc>
          <w:tcPr>
            <w:tcW w:w="6634" w:type="dxa"/>
            <w:tcPrChange w:id="2637" w:author="Stuart McLarnon" w:date="2025-12-10T12:53:00Z" w16du:dateUtc="2025-12-10T12:53:00Z">
              <w:tcPr>
                <w:tcW w:w="6634" w:type="dxa"/>
                <w:gridSpan w:val="4"/>
              </w:tcPr>
            </w:tcPrChange>
          </w:tcPr>
          <w:p w14:paraId="484C3E41" w14:textId="77777777" w:rsidR="00B508E9" w:rsidRPr="007E0B31" w:rsidRDefault="00B508E9" w:rsidP="00B508E9">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8C0657" w:rsidRPr="007E0B31" w14:paraId="369076F1" w14:textId="77777777" w:rsidTr="00C60095">
        <w:trPr>
          <w:cantSplit/>
          <w:trPrChange w:id="2638" w:author="Stuart McLarnon" w:date="2025-12-10T12:53:00Z" w16du:dateUtc="2025-12-10T12:53:00Z">
            <w:trPr>
              <w:gridBefore w:val="1"/>
              <w:gridAfter w:val="0"/>
              <w:wAfter w:w="255" w:type="dxa"/>
              <w:cantSplit/>
            </w:trPr>
          </w:trPrChange>
        </w:trPr>
        <w:tc>
          <w:tcPr>
            <w:tcW w:w="2884" w:type="dxa"/>
            <w:tcPrChange w:id="2639" w:author="Stuart McLarnon" w:date="2025-12-10T12:53:00Z" w16du:dateUtc="2025-12-10T12:53:00Z">
              <w:tcPr>
                <w:tcW w:w="2884" w:type="dxa"/>
                <w:gridSpan w:val="3"/>
              </w:tcPr>
            </w:tcPrChange>
          </w:tcPr>
          <w:p w14:paraId="1B0C8C13" w14:textId="77777777" w:rsidR="00B508E9" w:rsidRPr="007E0B31" w:rsidRDefault="00B508E9" w:rsidP="00B508E9">
            <w:pPr>
              <w:pStyle w:val="Arial11Bold"/>
              <w:rPr>
                <w:rFonts w:cs="Arial"/>
              </w:rPr>
            </w:pPr>
            <w:r w:rsidRPr="007E0B31">
              <w:rPr>
                <w:rFonts w:cs="Arial"/>
                <w:lang w:val="en-US"/>
              </w:rPr>
              <w:t>Transmission Area</w:t>
            </w:r>
          </w:p>
        </w:tc>
        <w:tc>
          <w:tcPr>
            <w:tcW w:w="6634" w:type="dxa"/>
            <w:tcPrChange w:id="2640" w:author="Stuart McLarnon" w:date="2025-12-10T12:53:00Z" w16du:dateUtc="2025-12-10T12:53:00Z">
              <w:tcPr>
                <w:tcW w:w="6634" w:type="dxa"/>
                <w:gridSpan w:val="4"/>
              </w:tcPr>
            </w:tcPrChange>
          </w:tcPr>
          <w:p w14:paraId="4B6681DA" w14:textId="77777777" w:rsidR="00B508E9" w:rsidRPr="007E0B31" w:rsidRDefault="00B508E9" w:rsidP="00B508E9">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8C0657" w:rsidRPr="007E0B31" w14:paraId="052C965A" w14:textId="77777777" w:rsidTr="00C60095">
        <w:trPr>
          <w:cantSplit/>
          <w:trPrChange w:id="2641" w:author="Stuart McLarnon" w:date="2025-12-10T12:53:00Z" w16du:dateUtc="2025-12-10T12:53:00Z">
            <w:trPr>
              <w:gridBefore w:val="1"/>
              <w:gridAfter w:val="0"/>
              <w:wAfter w:w="255" w:type="dxa"/>
              <w:cantSplit/>
            </w:trPr>
          </w:trPrChange>
        </w:trPr>
        <w:tc>
          <w:tcPr>
            <w:tcW w:w="2884" w:type="dxa"/>
            <w:tcPrChange w:id="2642" w:author="Stuart McLarnon" w:date="2025-12-10T12:53:00Z" w16du:dateUtc="2025-12-10T12:53:00Z">
              <w:tcPr>
                <w:tcW w:w="2884" w:type="dxa"/>
                <w:gridSpan w:val="3"/>
              </w:tcPr>
            </w:tcPrChange>
          </w:tcPr>
          <w:p w14:paraId="5F2FC0DC" w14:textId="77777777" w:rsidR="00B508E9" w:rsidRPr="007E0B31" w:rsidRDefault="00B508E9" w:rsidP="00B508E9">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Change w:id="2643" w:author="Stuart McLarnon" w:date="2025-12-10T12:53:00Z" w16du:dateUtc="2025-12-10T12:53:00Z">
              <w:tcPr>
                <w:tcW w:w="6634" w:type="dxa"/>
                <w:gridSpan w:val="4"/>
              </w:tcPr>
            </w:tcPrChange>
          </w:tcPr>
          <w:p w14:paraId="4606926F"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8C0657" w:rsidRPr="007E0B31" w14:paraId="0DDE5639" w14:textId="77777777" w:rsidTr="00C60095">
        <w:trPr>
          <w:cantSplit/>
          <w:trPrChange w:id="2644" w:author="Stuart McLarnon" w:date="2025-12-10T12:53:00Z" w16du:dateUtc="2025-12-10T12:53:00Z">
            <w:trPr>
              <w:gridBefore w:val="1"/>
              <w:gridAfter w:val="0"/>
              <w:wAfter w:w="255" w:type="dxa"/>
              <w:cantSplit/>
            </w:trPr>
          </w:trPrChange>
        </w:trPr>
        <w:tc>
          <w:tcPr>
            <w:tcW w:w="2884" w:type="dxa"/>
            <w:tcPrChange w:id="2645" w:author="Stuart McLarnon" w:date="2025-12-10T12:53:00Z" w16du:dateUtc="2025-12-10T12:53:00Z">
              <w:tcPr>
                <w:tcW w:w="2884" w:type="dxa"/>
                <w:gridSpan w:val="3"/>
              </w:tcPr>
            </w:tcPrChange>
          </w:tcPr>
          <w:p w14:paraId="1A90AEFF" w14:textId="77777777" w:rsidR="00B508E9" w:rsidRPr="007E0B31" w:rsidRDefault="00B508E9" w:rsidP="00B508E9">
            <w:pPr>
              <w:pStyle w:val="Arial11Bold"/>
              <w:rPr>
                <w:rFonts w:cs="Arial"/>
              </w:rPr>
            </w:pPr>
            <w:r w:rsidRPr="007E0B31">
              <w:rPr>
                <w:rFonts w:cs="Arial"/>
              </w:rPr>
              <w:t>Transmission DC Converter</w:t>
            </w:r>
          </w:p>
        </w:tc>
        <w:tc>
          <w:tcPr>
            <w:tcW w:w="6634" w:type="dxa"/>
            <w:tcPrChange w:id="2646" w:author="Stuart McLarnon" w:date="2025-12-10T12:53:00Z" w16du:dateUtc="2025-12-10T12:53:00Z">
              <w:tcPr>
                <w:tcW w:w="6634" w:type="dxa"/>
                <w:gridSpan w:val="4"/>
              </w:tcPr>
            </w:tcPrChange>
          </w:tcPr>
          <w:p w14:paraId="3B963E3C" w14:textId="77777777" w:rsidR="00B508E9" w:rsidRPr="007E0B31" w:rsidRDefault="00B508E9" w:rsidP="00B508E9">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8C0657" w:rsidRPr="007E0B31" w14:paraId="5F8263B5" w14:textId="77777777" w:rsidTr="00C60095">
        <w:trPr>
          <w:cantSplit/>
          <w:trPrChange w:id="2647" w:author="Stuart McLarnon" w:date="2025-12-10T12:53:00Z" w16du:dateUtc="2025-12-10T12:53:00Z">
            <w:trPr>
              <w:gridBefore w:val="1"/>
              <w:gridAfter w:val="0"/>
              <w:wAfter w:w="255" w:type="dxa"/>
              <w:cantSplit/>
            </w:trPr>
          </w:trPrChange>
        </w:trPr>
        <w:tc>
          <w:tcPr>
            <w:tcW w:w="2884" w:type="dxa"/>
            <w:tcPrChange w:id="2648" w:author="Stuart McLarnon" w:date="2025-12-10T12:53:00Z" w16du:dateUtc="2025-12-10T12:53:00Z">
              <w:tcPr>
                <w:tcW w:w="2884" w:type="dxa"/>
                <w:gridSpan w:val="3"/>
              </w:tcPr>
            </w:tcPrChange>
          </w:tcPr>
          <w:p w14:paraId="259E74B1" w14:textId="77777777" w:rsidR="00B508E9" w:rsidRPr="007E0B31" w:rsidRDefault="00B508E9" w:rsidP="00B508E9">
            <w:pPr>
              <w:pStyle w:val="Arial11Bold"/>
              <w:rPr>
                <w:rFonts w:cs="Arial"/>
              </w:rPr>
            </w:pPr>
            <w:r w:rsidRPr="007E0B31">
              <w:rPr>
                <w:rFonts w:cs="Arial"/>
              </w:rPr>
              <w:t>Transmission Entry Capacity</w:t>
            </w:r>
          </w:p>
        </w:tc>
        <w:tc>
          <w:tcPr>
            <w:tcW w:w="6634" w:type="dxa"/>
            <w:tcPrChange w:id="2649" w:author="Stuart McLarnon" w:date="2025-12-10T12:53:00Z" w16du:dateUtc="2025-12-10T12:53:00Z">
              <w:tcPr>
                <w:tcW w:w="6634" w:type="dxa"/>
                <w:gridSpan w:val="4"/>
              </w:tcPr>
            </w:tcPrChange>
          </w:tcPr>
          <w:p w14:paraId="4AEF75AE" w14:textId="77777777" w:rsidR="00B508E9" w:rsidRPr="007E0B31" w:rsidRDefault="00B508E9" w:rsidP="00B508E9">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C0657" w:rsidRPr="007E0B31" w14:paraId="01834965" w14:textId="77777777" w:rsidTr="00C60095">
        <w:trPr>
          <w:cantSplit/>
          <w:trPrChange w:id="2650" w:author="Stuart McLarnon" w:date="2025-12-10T12:53:00Z" w16du:dateUtc="2025-12-10T12:53:00Z">
            <w:trPr>
              <w:gridBefore w:val="1"/>
              <w:gridAfter w:val="0"/>
              <w:wAfter w:w="255" w:type="dxa"/>
              <w:cantSplit/>
            </w:trPr>
          </w:trPrChange>
        </w:trPr>
        <w:tc>
          <w:tcPr>
            <w:tcW w:w="2884" w:type="dxa"/>
            <w:tcPrChange w:id="2651" w:author="Stuart McLarnon" w:date="2025-12-10T12:53:00Z" w16du:dateUtc="2025-12-10T12:53:00Z">
              <w:tcPr>
                <w:tcW w:w="2884" w:type="dxa"/>
                <w:gridSpan w:val="3"/>
              </w:tcPr>
            </w:tcPrChange>
          </w:tcPr>
          <w:p w14:paraId="28380C3E" w14:textId="77777777" w:rsidR="00B508E9" w:rsidRPr="007E0B31" w:rsidRDefault="00B508E9" w:rsidP="00B508E9">
            <w:pPr>
              <w:pStyle w:val="Arial11Bold"/>
              <w:rPr>
                <w:rFonts w:cs="Arial"/>
              </w:rPr>
            </w:pPr>
            <w:r w:rsidRPr="007E0B31">
              <w:rPr>
                <w:rFonts w:cs="Arial"/>
              </w:rPr>
              <w:t>Transmission Interface Circuit</w:t>
            </w:r>
          </w:p>
        </w:tc>
        <w:tc>
          <w:tcPr>
            <w:tcW w:w="6634" w:type="dxa"/>
            <w:tcPrChange w:id="2652" w:author="Stuart McLarnon" w:date="2025-12-10T12:53:00Z" w16du:dateUtc="2025-12-10T12:53:00Z">
              <w:tcPr>
                <w:tcW w:w="6634" w:type="dxa"/>
                <w:gridSpan w:val="4"/>
              </w:tcPr>
            </w:tcPrChange>
          </w:tcPr>
          <w:p w14:paraId="77136DC3" w14:textId="77777777" w:rsidR="00B508E9" w:rsidRPr="00E9642F" w:rsidRDefault="00B508E9" w:rsidP="00B508E9">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B508E9" w:rsidRPr="007E0B31" w:rsidRDefault="00B508E9" w:rsidP="00B508E9">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8C0657" w:rsidRPr="007E0B31" w14:paraId="14A60B97" w14:textId="77777777" w:rsidTr="00C60095">
        <w:trPr>
          <w:cantSplit/>
          <w:trPrChange w:id="2653" w:author="Stuart McLarnon" w:date="2025-12-10T12:53:00Z" w16du:dateUtc="2025-12-10T12:53:00Z">
            <w:trPr>
              <w:gridBefore w:val="1"/>
              <w:gridAfter w:val="0"/>
              <w:wAfter w:w="255" w:type="dxa"/>
              <w:cantSplit/>
            </w:trPr>
          </w:trPrChange>
        </w:trPr>
        <w:tc>
          <w:tcPr>
            <w:tcW w:w="2884" w:type="dxa"/>
            <w:tcPrChange w:id="2654" w:author="Stuart McLarnon" w:date="2025-12-10T12:53:00Z" w16du:dateUtc="2025-12-10T12:53:00Z">
              <w:tcPr>
                <w:tcW w:w="2884" w:type="dxa"/>
                <w:gridSpan w:val="3"/>
              </w:tcPr>
            </w:tcPrChange>
          </w:tcPr>
          <w:p w14:paraId="24A351F4" w14:textId="77777777" w:rsidR="00B508E9" w:rsidRPr="007E0B31" w:rsidRDefault="00B508E9" w:rsidP="00B508E9">
            <w:pPr>
              <w:pStyle w:val="Arial11Bold"/>
              <w:rPr>
                <w:rFonts w:cs="Arial"/>
              </w:rPr>
            </w:pPr>
            <w:r w:rsidRPr="007E0B31">
              <w:rPr>
                <w:rFonts w:cs="Arial"/>
              </w:rPr>
              <w:t>Transmission Interface Point</w:t>
            </w:r>
          </w:p>
        </w:tc>
        <w:tc>
          <w:tcPr>
            <w:tcW w:w="6634" w:type="dxa"/>
            <w:tcPrChange w:id="2655" w:author="Stuart McLarnon" w:date="2025-12-10T12:53:00Z" w16du:dateUtc="2025-12-10T12:53:00Z">
              <w:tcPr>
                <w:tcW w:w="6634" w:type="dxa"/>
                <w:gridSpan w:val="4"/>
              </w:tcPr>
            </w:tcPrChange>
          </w:tcPr>
          <w:p w14:paraId="288BC234" w14:textId="0940EB1B" w:rsidR="00B508E9" w:rsidRPr="007E0B31" w:rsidRDefault="00B508E9" w:rsidP="00B508E9">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8C0657" w:rsidRPr="007E0B31" w14:paraId="12E4E169" w14:textId="77777777" w:rsidTr="00C60095">
        <w:trPr>
          <w:cantSplit/>
          <w:trPrChange w:id="2656" w:author="Stuart McLarnon" w:date="2025-12-10T12:53:00Z" w16du:dateUtc="2025-12-10T12:53:00Z">
            <w:trPr>
              <w:gridBefore w:val="1"/>
              <w:gridAfter w:val="0"/>
              <w:wAfter w:w="255" w:type="dxa"/>
              <w:cantSplit/>
            </w:trPr>
          </w:trPrChange>
        </w:trPr>
        <w:tc>
          <w:tcPr>
            <w:tcW w:w="2884" w:type="dxa"/>
            <w:tcPrChange w:id="2657" w:author="Stuart McLarnon" w:date="2025-12-10T12:53:00Z" w16du:dateUtc="2025-12-10T12:53:00Z">
              <w:tcPr>
                <w:tcW w:w="2884" w:type="dxa"/>
                <w:gridSpan w:val="3"/>
              </w:tcPr>
            </w:tcPrChange>
          </w:tcPr>
          <w:p w14:paraId="41174EA6" w14:textId="77777777" w:rsidR="00B508E9" w:rsidRPr="007E0B31" w:rsidRDefault="00B508E9" w:rsidP="00B508E9">
            <w:pPr>
              <w:pStyle w:val="Arial11Bold"/>
              <w:rPr>
                <w:rFonts w:cs="Arial"/>
              </w:rPr>
            </w:pPr>
            <w:r w:rsidRPr="007E0B31">
              <w:rPr>
                <w:rFonts w:cs="Arial"/>
              </w:rPr>
              <w:t>Transmission Interface Site</w:t>
            </w:r>
          </w:p>
        </w:tc>
        <w:tc>
          <w:tcPr>
            <w:tcW w:w="6634" w:type="dxa"/>
            <w:tcPrChange w:id="2658" w:author="Stuart McLarnon" w:date="2025-12-10T12:53:00Z" w16du:dateUtc="2025-12-10T12:53:00Z">
              <w:tcPr>
                <w:tcW w:w="6634" w:type="dxa"/>
                <w:gridSpan w:val="4"/>
              </w:tcPr>
            </w:tcPrChange>
          </w:tcPr>
          <w:p w14:paraId="36310DA2" w14:textId="1A88231F" w:rsidR="00B508E9" w:rsidRPr="007E0B31" w:rsidRDefault="00B508E9" w:rsidP="00B508E9">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8C0657" w:rsidRPr="007E0B31" w14:paraId="0B4F08F2" w14:textId="77777777" w:rsidTr="00C60095">
        <w:trPr>
          <w:cantSplit/>
          <w:trPrChange w:id="2659" w:author="Stuart McLarnon" w:date="2025-12-10T12:53:00Z" w16du:dateUtc="2025-12-10T12:53:00Z">
            <w:trPr>
              <w:gridBefore w:val="1"/>
              <w:gridAfter w:val="0"/>
              <w:wAfter w:w="255" w:type="dxa"/>
              <w:cantSplit/>
            </w:trPr>
          </w:trPrChange>
        </w:trPr>
        <w:tc>
          <w:tcPr>
            <w:tcW w:w="2884" w:type="dxa"/>
            <w:tcPrChange w:id="2660" w:author="Stuart McLarnon" w:date="2025-12-10T12:53:00Z" w16du:dateUtc="2025-12-10T12:53:00Z">
              <w:tcPr>
                <w:tcW w:w="2884" w:type="dxa"/>
                <w:gridSpan w:val="3"/>
              </w:tcPr>
            </w:tcPrChange>
          </w:tcPr>
          <w:p w14:paraId="71A83FA6" w14:textId="77777777" w:rsidR="00B508E9" w:rsidRPr="007E0B31" w:rsidRDefault="00B508E9" w:rsidP="00B508E9">
            <w:pPr>
              <w:pStyle w:val="Arial11Bold"/>
              <w:rPr>
                <w:rFonts w:cs="Arial"/>
              </w:rPr>
            </w:pPr>
            <w:r w:rsidRPr="007E0B31">
              <w:rPr>
                <w:rFonts w:cs="Arial"/>
              </w:rPr>
              <w:t>Transmission Licence</w:t>
            </w:r>
          </w:p>
        </w:tc>
        <w:tc>
          <w:tcPr>
            <w:tcW w:w="6634" w:type="dxa"/>
            <w:tcPrChange w:id="2661" w:author="Stuart McLarnon" w:date="2025-12-10T12:53:00Z" w16du:dateUtc="2025-12-10T12:53:00Z">
              <w:tcPr>
                <w:tcW w:w="6634" w:type="dxa"/>
                <w:gridSpan w:val="4"/>
              </w:tcPr>
            </w:tcPrChange>
          </w:tcPr>
          <w:p w14:paraId="5E9EC095" w14:textId="77777777" w:rsidR="00B508E9" w:rsidRPr="007E0B31" w:rsidRDefault="00B508E9" w:rsidP="00B508E9">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8C0657" w:rsidRPr="007E0B31" w14:paraId="1F5A6A84" w14:textId="77777777" w:rsidTr="00C60095">
        <w:trPr>
          <w:cantSplit/>
          <w:trPrChange w:id="2662" w:author="Stuart McLarnon" w:date="2025-12-10T12:53:00Z" w16du:dateUtc="2025-12-10T12:53:00Z">
            <w:trPr>
              <w:gridBefore w:val="1"/>
              <w:gridAfter w:val="0"/>
              <w:wAfter w:w="255" w:type="dxa"/>
              <w:cantSplit/>
            </w:trPr>
          </w:trPrChange>
        </w:trPr>
        <w:tc>
          <w:tcPr>
            <w:tcW w:w="2884" w:type="dxa"/>
            <w:tcPrChange w:id="2663" w:author="Stuart McLarnon" w:date="2025-12-10T12:53:00Z" w16du:dateUtc="2025-12-10T12:53:00Z">
              <w:tcPr>
                <w:tcW w:w="2884" w:type="dxa"/>
                <w:gridSpan w:val="3"/>
              </w:tcPr>
            </w:tcPrChange>
          </w:tcPr>
          <w:p w14:paraId="7216E635" w14:textId="77777777" w:rsidR="00B508E9" w:rsidRPr="007E0B31" w:rsidRDefault="00B508E9" w:rsidP="00B508E9">
            <w:pPr>
              <w:pStyle w:val="Arial11Bold"/>
              <w:rPr>
                <w:rFonts w:cs="Arial"/>
              </w:rPr>
            </w:pPr>
            <w:r w:rsidRPr="007E0B31">
              <w:rPr>
                <w:rFonts w:cs="Arial"/>
              </w:rPr>
              <w:t>Transmission Licensee</w:t>
            </w:r>
          </w:p>
        </w:tc>
        <w:tc>
          <w:tcPr>
            <w:tcW w:w="6634" w:type="dxa"/>
            <w:tcPrChange w:id="2664" w:author="Stuart McLarnon" w:date="2025-12-10T12:53:00Z" w16du:dateUtc="2025-12-10T12:53:00Z">
              <w:tcPr>
                <w:tcW w:w="6634" w:type="dxa"/>
                <w:gridSpan w:val="4"/>
              </w:tcPr>
            </w:tcPrChange>
          </w:tcPr>
          <w:p w14:paraId="738A653A" w14:textId="37035491" w:rsidR="00B508E9" w:rsidRPr="007E0B31" w:rsidRDefault="00B508E9" w:rsidP="00B508E9">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8C0657" w:rsidRPr="007E0B31" w14:paraId="6ED18EA3" w14:textId="77777777" w:rsidTr="00C60095">
        <w:trPr>
          <w:cantSplit/>
          <w:trPrChange w:id="2665" w:author="Stuart McLarnon" w:date="2025-12-10T12:53:00Z" w16du:dateUtc="2025-12-10T12:53:00Z">
            <w:trPr>
              <w:gridBefore w:val="1"/>
              <w:gridAfter w:val="0"/>
              <w:wAfter w:w="255" w:type="dxa"/>
              <w:cantSplit/>
            </w:trPr>
          </w:trPrChange>
        </w:trPr>
        <w:tc>
          <w:tcPr>
            <w:tcW w:w="2884" w:type="dxa"/>
            <w:tcPrChange w:id="2666" w:author="Stuart McLarnon" w:date="2025-12-10T12:53:00Z" w16du:dateUtc="2025-12-10T12:53:00Z">
              <w:tcPr>
                <w:tcW w:w="2884" w:type="dxa"/>
                <w:gridSpan w:val="3"/>
              </w:tcPr>
            </w:tcPrChange>
          </w:tcPr>
          <w:p w14:paraId="6AB51AF3" w14:textId="77777777" w:rsidR="00B508E9" w:rsidRPr="007E0B31" w:rsidRDefault="00B508E9" w:rsidP="00B508E9">
            <w:pPr>
              <w:pStyle w:val="Arial11Bold"/>
              <w:rPr>
                <w:rFonts w:cs="Arial"/>
              </w:rPr>
            </w:pPr>
            <w:r w:rsidRPr="007E0B31">
              <w:rPr>
                <w:rFonts w:cs="Arial"/>
              </w:rPr>
              <w:t>Transmission Site</w:t>
            </w:r>
          </w:p>
        </w:tc>
        <w:tc>
          <w:tcPr>
            <w:tcW w:w="6634" w:type="dxa"/>
            <w:tcPrChange w:id="2667" w:author="Stuart McLarnon" w:date="2025-12-10T12:53:00Z" w16du:dateUtc="2025-12-10T12:53:00Z">
              <w:tcPr>
                <w:tcW w:w="6634" w:type="dxa"/>
                <w:gridSpan w:val="4"/>
              </w:tcPr>
            </w:tcPrChange>
          </w:tcPr>
          <w:p w14:paraId="307AB72A" w14:textId="46F51AFD" w:rsidR="00B508E9" w:rsidRPr="007E0B31" w:rsidRDefault="00B508E9" w:rsidP="00B508E9">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8C0657" w:rsidRPr="007E0B31" w14:paraId="6581C4CA" w14:textId="77777777" w:rsidTr="00C60095">
        <w:trPr>
          <w:cantSplit/>
          <w:trPrChange w:id="2668" w:author="Stuart McLarnon" w:date="2025-12-10T12:53:00Z" w16du:dateUtc="2025-12-10T12:53:00Z">
            <w:trPr>
              <w:gridBefore w:val="1"/>
              <w:gridAfter w:val="0"/>
              <w:wAfter w:w="255" w:type="dxa"/>
              <w:cantSplit/>
            </w:trPr>
          </w:trPrChange>
        </w:trPr>
        <w:tc>
          <w:tcPr>
            <w:tcW w:w="2884" w:type="dxa"/>
            <w:tcPrChange w:id="2669" w:author="Stuart McLarnon" w:date="2025-12-10T12:53:00Z" w16du:dateUtc="2025-12-10T12:53:00Z">
              <w:tcPr>
                <w:tcW w:w="2884" w:type="dxa"/>
                <w:gridSpan w:val="3"/>
              </w:tcPr>
            </w:tcPrChange>
          </w:tcPr>
          <w:p w14:paraId="7859EEE2" w14:textId="77777777" w:rsidR="00B508E9" w:rsidRPr="007E0B31" w:rsidRDefault="00B508E9" w:rsidP="00B508E9">
            <w:pPr>
              <w:pStyle w:val="Arial11Bold"/>
              <w:rPr>
                <w:rFonts w:cs="Arial"/>
              </w:rPr>
            </w:pPr>
            <w:r w:rsidRPr="007E0B31">
              <w:rPr>
                <w:rFonts w:cs="Arial"/>
              </w:rPr>
              <w:lastRenderedPageBreak/>
              <w:t>Transmission System</w:t>
            </w:r>
          </w:p>
        </w:tc>
        <w:tc>
          <w:tcPr>
            <w:tcW w:w="6634" w:type="dxa"/>
            <w:tcPrChange w:id="2670" w:author="Stuart McLarnon" w:date="2025-12-10T12:53:00Z" w16du:dateUtc="2025-12-10T12:53:00Z">
              <w:tcPr>
                <w:tcW w:w="6634" w:type="dxa"/>
                <w:gridSpan w:val="4"/>
              </w:tcPr>
            </w:tcPrChange>
          </w:tcPr>
          <w:p w14:paraId="73BB66DD" w14:textId="77777777" w:rsidR="00B508E9" w:rsidRDefault="00B508E9" w:rsidP="00B508E9">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B508E9" w:rsidRPr="00D95034" w:rsidRDefault="00B508E9" w:rsidP="00B508E9">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B508E9" w:rsidRPr="00D95034" w:rsidRDefault="00B508E9" w:rsidP="00B508E9">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B508E9" w:rsidRPr="007E0B31" w:rsidRDefault="00B508E9" w:rsidP="00B508E9">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8C0657" w:rsidRPr="007E0B31" w14:paraId="6D673E45" w14:textId="77777777" w:rsidTr="00C60095">
        <w:trPr>
          <w:cantSplit/>
          <w:trPrChange w:id="2671" w:author="Stuart McLarnon" w:date="2025-12-10T12:53:00Z" w16du:dateUtc="2025-12-10T12:53:00Z">
            <w:trPr>
              <w:gridBefore w:val="1"/>
              <w:gridAfter w:val="0"/>
              <w:wAfter w:w="255" w:type="dxa"/>
              <w:cantSplit/>
            </w:trPr>
          </w:trPrChange>
        </w:trPr>
        <w:tc>
          <w:tcPr>
            <w:tcW w:w="2884" w:type="dxa"/>
            <w:tcPrChange w:id="2672" w:author="Stuart McLarnon" w:date="2025-12-10T12:53:00Z" w16du:dateUtc="2025-12-10T12:53:00Z">
              <w:tcPr>
                <w:tcW w:w="2884" w:type="dxa"/>
                <w:gridSpan w:val="3"/>
              </w:tcPr>
            </w:tcPrChange>
          </w:tcPr>
          <w:p w14:paraId="3E6756E5" w14:textId="77777777" w:rsidR="00B508E9" w:rsidRPr="007E0B31" w:rsidRDefault="00B508E9" w:rsidP="00B508E9">
            <w:pPr>
              <w:pStyle w:val="Arial11Bold"/>
              <w:rPr>
                <w:rFonts w:cs="Arial"/>
              </w:rPr>
            </w:pPr>
            <w:r w:rsidRPr="007E0B31">
              <w:rPr>
                <w:rFonts w:cs="Arial"/>
              </w:rPr>
              <w:t>Turbine Time Constant</w:t>
            </w:r>
          </w:p>
        </w:tc>
        <w:tc>
          <w:tcPr>
            <w:tcW w:w="6634" w:type="dxa"/>
            <w:tcPrChange w:id="2673" w:author="Stuart McLarnon" w:date="2025-12-10T12:53:00Z" w16du:dateUtc="2025-12-10T12:53:00Z">
              <w:tcPr>
                <w:tcW w:w="6634" w:type="dxa"/>
                <w:gridSpan w:val="4"/>
              </w:tcPr>
            </w:tcPrChange>
          </w:tcPr>
          <w:p w14:paraId="1D7D5D0B" w14:textId="77777777" w:rsidR="00B508E9" w:rsidRPr="007E0B31" w:rsidRDefault="00B508E9" w:rsidP="00B508E9">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8C0657" w:rsidRPr="007E0B31" w14:paraId="69758B0F" w14:textId="77777777" w:rsidTr="00C60095">
        <w:trPr>
          <w:cantSplit/>
          <w:trPrChange w:id="2674" w:author="Stuart McLarnon" w:date="2025-12-10T12:53:00Z" w16du:dateUtc="2025-12-10T12:53:00Z">
            <w:trPr>
              <w:gridBefore w:val="1"/>
              <w:gridAfter w:val="0"/>
              <w:wAfter w:w="255" w:type="dxa"/>
              <w:cantSplit/>
            </w:trPr>
          </w:trPrChange>
        </w:trPr>
        <w:tc>
          <w:tcPr>
            <w:tcW w:w="2884" w:type="dxa"/>
            <w:tcPrChange w:id="2675" w:author="Stuart McLarnon" w:date="2025-12-10T12:53:00Z" w16du:dateUtc="2025-12-10T12:53:00Z">
              <w:tcPr>
                <w:tcW w:w="2884" w:type="dxa"/>
                <w:gridSpan w:val="3"/>
              </w:tcPr>
            </w:tcPrChange>
          </w:tcPr>
          <w:p w14:paraId="2CCCBDA7" w14:textId="77777777" w:rsidR="00B508E9" w:rsidRPr="007E0B31" w:rsidRDefault="00B508E9" w:rsidP="00B508E9">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Change w:id="2676" w:author="Stuart McLarnon" w:date="2025-12-10T12:53:00Z" w16du:dateUtc="2025-12-10T12:53:00Z">
              <w:tcPr>
                <w:tcW w:w="6634" w:type="dxa"/>
                <w:gridSpan w:val="4"/>
              </w:tcPr>
            </w:tcPrChange>
          </w:tcPr>
          <w:p w14:paraId="45946864" w14:textId="7F6B9525" w:rsidR="00B508E9" w:rsidRPr="007E0B31" w:rsidRDefault="00B508E9" w:rsidP="00B508E9">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8C0657" w:rsidRPr="007E0B31" w14:paraId="617806BC" w14:textId="77777777" w:rsidTr="00C60095">
        <w:trPr>
          <w:cantSplit/>
          <w:trPrChange w:id="2677" w:author="Stuart McLarnon" w:date="2025-12-10T12:53:00Z" w16du:dateUtc="2025-12-10T12:53:00Z">
            <w:trPr>
              <w:gridBefore w:val="1"/>
              <w:gridAfter w:val="0"/>
              <w:wAfter w:w="255" w:type="dxa"/>
              <w:cantSplit/>
            </w:trPr>
          </w:trPrChange>
        </w:trPr>
        <w:tc>
          <w:tcPr>
            <w:tcW w:w="2884" w:type="dxa"/>
            <w:tcPrChange w:id="2678" w:author="Stuart McLarnon" w:date="2025-12-10T12:53:00Z" w16du:dateUtc="2025-12-10T12:53:00Z">
              <w:tcPr>
                <w:tcW w:w="2884" w:type="dxa"/>
                <w:gridSpan w:val="3"/>
              </w:tcPr>
            </w:tcPrChange>
          </w:tcPr>
          <w:p w14:paraId="5D64AA45" w14:textId="77777777" w:rsidR="00B508E9" w:rsidRPr="007E0B31" w:rsidRDefault="00B508E9" w:rsidP="00B508E9">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Change w:id="2679" w:author="Stuart McLarnon" w:date="2025-12-10T12:53:00Z" w16du:dateUtc="2025-12-10T12:53:00Z">
              <w:tcPr>
                <w:tcW w:w="6634" w:type="dxa"/>
                <w:gridSpan w:val="4"/>
              </w:tcPr>
            </w:tcPrChange>
          </w:tcPr>
          <w:p w14:paraId="79E50183" w14:textId="6C848A78" w:rsidR="00B508E9" w:rsidRPr="007E0B31" w:rsidRDefault="00B508E9" w:rsidP="00B508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8C0657" w:rsidRPr="007E0B31" w14:paraId="4DC46CF3" w14:textId="77777777" w:rsidTr="00C60095">
        <w:trPr>
          <w:cantSplit/>
          <w:trPrChange w:id="2680" w:author="Stuart McLarnon" w:date="2025-12-10T12:53:00Z" w16du:dateUtc="2025-12-10T12:53:00Z">
            <w:trPr>
              <w:gridBefore w:val="1"/>
              <w:gridAfter w:val="0"/>
              <w:wAfter w:w="255" w:type="dxa"/>
              <w:cantSplit/>
            </w:trPr>
          </w:trPrChange>
        </w:trPr>
        <w:tc>
          <w:tcPr>
            <w:tcW w:w="2884" w:type="dxa"/>
            <w:tcPrChange w:id="2681" w:author="Stuart McLarnon" w:date="2025-12-10T12:53:00Z" w16du:dateUtc="2025-12-10T12:53:00Z">
              <w:tcPr>
                <w:tcW w:w="2884" w:type="dxa"/>
                <w:gridSpan w:val="3"/>
              </w:tcPr>
            </w:tcPrChange>
          </w:tcPr>
          <w:p w14:paraId="54A735C9" w14:textId="77777777" w:rsidR="00B508E9" w:rsidRPr="007E0B31" w:rsidRDefault="00B508E9" w:rsidP="00B508E9">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Change w:id="2682" w:author="Stuart McLarnon" w:date="2025-12-10T12:53:00Z" w16du:dateUtc="2025-12-10T12:53:00Z">
              <w:tcPr>
                <w:tcW w:w="6634" w:type="dxa"/>
                <w:gridSpan w:val="4"/>
              </w:tcPr>
            </w:tcPrChange>
          </w:tcPr>
          <w:p w14:paraId="2DC7318B" w14:textId="73E93AA5" w:rsidR="00B508E9" w:rsidRPr="007E0B31" w:rsidRDefault="00B508E9" w:rsidP="00B508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8C0657" w:rsidRPr="007E0B31" w14:paraId="04971D97" w14:textId="77777777" w:rsidTr="00C60095">
        <w:trPr>
          <w:cantSplit/>
          <w:trPrChange w:id="2683" w:author="Stuart McLarnon" w:date="2025-12-10T12:53:00Z" w16du:dateUtc="2025-12-10T12:53:00Z">
            <w:trPr>
              <w:gridBefore w:val="1"/>
              <w:gridAfter w:val="0"/>
              <w:wAfter w:w="255" w:type="dxa"/>
              <w:cantSplit/>
            </w:trPr>
          </w:trPrChange>
        </w:trPr>
        <w:tc>
          <w:tcPr>
            <w:tcW w:w="2884" w:type="dxa"/>
            <w:tcPrChange w:id="2684" w:author="Stuart McLarnon" w:date="2025-12-10T12:53:00Z" w16du:dateUtc="2025-12-10T12:53:00Z">
              <w:tcPr>
                <w:tcW w:w="2884" w:type="dxa"/>
                <w:gridSpan w:val="3"/>
              </w:tcPr>
            </w:tcPrChange>
          </w:tcPr>
          <w:p w14:paraId="03947CC0" w14:textId="77777777" w:rsidR="00B508E9" w:rsidRPr="007E0B31" w:rsidRDefault="00B508E9" w:rsidP="00B508E9">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Change w:id="2685" w:author="Stuart McLarnon" w:date="2025-12-10T12:53:00Z" w16du:dateUtc="2025-12-10T12:53:00Z">
              <w:tcPr>
                <w:tcW w:w="6634" w:type="dxa"/>
                <w:gridSpan w:val="4"/>
              </w:tcPr>
            </w:tcPrChange>
          </w:tcPr>
          <w:p w14:paraId="72827663" w14:textId="4FF26CB6" w:rsidR="00B508E9" w:rsidRPr="007E0B31" w:rsidRDefault="00B508E9" w:rsidP="00B508E9">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B508E9" w:rsidRPr="007E0B31" w:rsidRDefault="00B508E9" w:rsidP="00B508E9">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B508E9" w:rsidRPr="007E0B31" w:rsidRDefault="00B508E9" w:rsidP="00B508E9">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8C0657" w:rsidRPr="007E0B31" w14:paraId="23E68C54" w14:textId="77777777" w:rsidTr="00C60095">
        <w:trPr>
          <w:cantSplit/>
          <w:trPrChange w:id="2686" w:author="Stuart McLarnon" w:date="2025-12-10T12:53:00Z" w16du:dateUtc="2025-12-10T12:53:00Z">
            <w:trPr>
              <w:gridBefore w:val="1"/>
              <w:gridAfter w:val="0"/>
              <w:wAfter w:w="255" w:type="dxa"/>
              <w:cantSplit/>
            </w:trPr>
          </w:trPrChange>
        </w:trPr>
        <w:tc>
          <w:tcPr>
            <w:tcW w:w="2884" w:type="dxa"/>
            <w:tcPrChange w:id="2687" w:author="Stuart McLarnon" w:date="2025-12-10T12:53:00Z" w16du:dateUtc="2025-12-10T12:53:00Z">
              <w:tcPr>
                <w:tcW w:w="2884" w:type="dxa"/>
                <w:gridSpan w:val="3"/>
              </w:tcPr>
            </w:tcPrChange>
          </w:tcPr>
          <w:p w14:paraId="3456D5FD" w14:textId="77777777" w:rsidR="00B508E9" w:rsidRPr="007E0B31" w:rsidRDefault="00B508E9" w:rsidP="00B508E9">
            <w:pPr>
              <w:pStyle w:val="Arial11Bold"/>
              <w:rPr>
                <w:rFonts w:cs="Arial"/>
              </w:rPr>
            </w:pPr>
            <w:r w:rsidRPr="007E0B31">
              <w:rPr>
                <w:rFonts w:cs="Arial"/>
              </w:rPr>
              <w:t>Unbalanced Load</w:t>
            </w:r>
          </w:p>
        </w:tc>
        <w:tc>
          <w:tcPr>
            <w:tcW w:w="6634" w:type="dxa"/>
            <w:tcPrChange w:id="2688" w:author="Stuart McLarnon" w:date="2025-12-10T12:53:00Z" w16du:dateUtc="2025-12-10T12:53:00Z">
              <w:tcPr>
                <w:tcW w:w="6634" w:type="dxa"/>
                <w:gridSpan w:val="4"/>
              </w:tcPr>
            </w:tcPrChange>
          </w:tcPr>
          <w:p w14:paraId="025C243B" w14:textId="77777777" w:rsidR="00B508E9" w:rsidRPr="007E0B31" w:rsidRDefault="00B508E9" w:rsidP="00B508E9">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8C0657" w:rsidRPr="007E0B31" w14:paraId="6D642429" w14:textId="77777777" w:rsidTr="00C60095">
        <w:trPr>
          <w:cantSplit/>
          <w:trPrChange w:id="2689" w:author="Stuart McLarnon" w:date="2025-12-10T12:53:00Z" w16du:dateUtc="2025-12-10T12:53:00Z">
            <w:trPr>
              <w:gridBefore w:val="1"/>
              <w:gridAfter w:val="0"/>
              <w:wAfter w:w="255" w:type="dxa"/>
              <w:cantSplit/>
            </w:trPr>
          </w:trPrChange>
        </w:trPr>
        <w:tc>
          <w:tcPr>
            <w:tcW w:w="2884" w:type="dxa"/>
            <w:tcPrChange w:id="2690" w:author="Stuart McLarnon" w:date="2025-12-10T12:53:00Z" w16du:dateUtc="2025-12-10T12:53:00Z">
              <w:tcPr>
                <w:tcW w:w="2884" w:type="dxa"/>
                <w:gridSpan w:val="3"/>
              </w:tcPr>
            </w:tcPrChange>
          </w:tcPr>
          <w:p w14:paraId="5EA24264" w14:textId="77777777" w:rsidR="00B508E9" w:rsidRPr="007E0B31" w:rsidRDefault="00B508E9" w:rsidP="00B508E9">
            <w:pPr>
              <w:pStyle w:val="Arial11Bold"/>
              <w:rPr>
                <w:rFonts w:cs="Arial"/>
              </w:rPr>
            </w:pPr>
            <w:r w:rsidRPr="007E0B31">
              <w:rPr>
                <w:rFonts w:cs="Arial"/>
              </w:rPr>
              <w:t>Under-excitation Limiter</w:t>
            </w:r>
          </w:p>
        </w:tc>
        <w:tc>
          <w:tcPr>
            <w:tcW w:w="6634" w:type="dxa"/>
            <w:tcPrChange w:id="2691" w:author="Stuart McLarnon" w:date="2025-12-10T12:53:00Z" w16du:dateUtc="2025-12-10T12:53:00Z">
              <w:tcPr>
                <w:tcW w:w="6634" w:type="dxa"/>
                <w:gridSpan w:val="4"/>
              </w:tcPr>
            </w:tcPrChange>
          </w:tcPr>
          <w:p w14:paraId="11D9D8F0" w14:textId="73B80FD9" w:rsidR="00B508E9" w:rsidRPr="007E0B31" w:rsidRDefault="00B508E9" w:rsidP="00B508E9">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C0657" w:rsidRPr="007E0B31" w14:paraId="0050BCB9" w14:textId="77777777" w:rsidTr="00C60095">
        <w:trPr>
          <w:cantSplit/>
          <w:trPrChange w:id="2692" w:author="Stuart McLarnon" w:date="2025-12-10T12:53:00Z" w16du:dateUtc="2025-12-10T12:53:00Z">
            <w:trPr>
              <w:gridBefore w:val="1"/>
              <w:gridAfter w:val="0"/>
              <w:wAfter w:w="255" w:type="dxa"/>
              <w:cantSplit/>
            </w:trPr>
          </w:trPrChange>
        </w:trPr>
        <w:tc>
          <w:tcPr>
            <w:tcW w:w="2884" w:type="dxa"/>
            <w:tcPrChange w:id="2693" w:author="Stuart McLarnon" w:date="2025-12-10T12:53:00Z" w16du:dateUtc="2025-12-10T12:53:00Z">
              <w:tcPr>
                <w:tcW w:w="2884" w:type="dxa"/>
                <w:gridSpan w:val="3"/>
              </w:tcPr>
            </w:tcPrChange>
          </w:tcPr>
          <w:p w14:paraId="35CC22D8" w14:textId="77777777" w:rsidR="00B508E9" w:rsidRPr="007E0B31" w:rsidRDefault="00B508E9" w:rsidP="00B508E9">
            <w:pPr>
              <w:pStyle w:val="Arial11Bold"/>
              <w:rPr>
                <w:rFonts w:cs="Arial"/>
              </w:rPr>
            </w:pPr>
            <w:r w:rsidRPr="007E0B31">
              <w:rPr>
                <w:rFonts w:cs="Arial"/>
              </w:rPr>
              <w:t>Under Frequency Relay</w:t>
            </w:r>
          </w:p>
        </w:tc>
        <w:tc>
          <w:tcPr>
            <w:tcW w:w="6634" w:type="dxa"/>
            <w:tcPrChange w:id="2694" w:author="Stuart McLarnon" w:date="2025-12-10T12:53:00Z" w16du:dateUtc="2025-12-10T12:53:00Z">
              <w:tcPr>
                <w:tcW w:w="6634" w:type="dxa"/>
                <w:gridSpan w:val="4"/>
              </w:tcPr>
            </w:tcPrChange>
          </w:tcPr>
          <w:p w14:paraId="73618C50" w14:textId="77777777" w:rsidR="00B508E9" w:rsidRPr="007E0B31" w:rsidRDefault="00B508E9" w:rsidP="00B508E9">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8C0657" w:rsidRPr="007E0B31" w14:paraId="38841ED8" w14:textId="77777777" w:rsidTr="00C60095">
        <w:trPr>
          <w:cantSplit/>
          <w:trPrChange w:id="2695" w:author="Stuart McLarnon" w:date="2025-12-10T12:53:00Z" w16du:dateUtc="2025-12-10T12:53:00Z">
            <w:trPr>
              <w:gridBefore w:val="1"/>
              <w:gridAfter w:val="0"/>
              <w:wAfter w:w="255" w:type="dxa"/>
              <w:cantSplit/>
            </w:trPr>
          </w:trPrChange>
        </w:trPr>
        <w:tc>
          <w:tcPr>
            <w:tcW w:w="2884" w:type="dxa"/>
            <w:tcPrChange w:id="2696" w:author="Stuart McLarnon" w:date="2025-12-10T12:53:00Z" w16du:dateUtc="2025-12-10T12:53:00Z">
              <w:tcPr>
                <w:tcW w:w="2884" w:type="dxa"/>
                <w:gridSpan w:val="3"/>
              </w:tcPr>
            </w:tcPrChange>
          </w:tcPr>
          <w:p w14:paraId="3464A8CD" w14:textId="77777777" w:rsidR="00B508E9" w:rsidRPr="007E0B31" w:rsidRDefault="00B508E9" w:rsidP="00B508E9">
            <w:pPr>
              <w:pStyle w:val="Arial11Bold"/>
              <w:rPr>
                <w:rFonts w:cs="Arial"/>
              </w:rPr>
            </w:pPr>
            <w:r w:rsidRPr="007E0B31">
              <w:rPr>
                <w:rFonts w:cs="Arial"/>
              </w:rPr>
              <w:t>Unit Board</w:t>
            </w:r>
          </w:p>
        </w:tc>
        <w:tc>
          <w:tcPr>
            <w:tcW w:w="6634" w:type="dxa"/>
            <w:tcPrChange w:id="2697" w:author="Stuart McLarnon" w:date="2025-12-10T12:53:00Z" w16du:dateUtc="2025-12-10T12:53:00Z">
              <w:tcPr>
                <w:tcW w:w="6634" w:type="dxa"/>
                <w:gridSpan w:val="4"/>
              </w:tcPr>
            </w:tcPrChange>
          </w:tcPr>
          <w:p w14:paraId="14AC7EAB" w14:textId="77777777" w:rsidR="00B508E9" w:rsidRPr="007E0B31" w:rsidRDefault="00B508E9" w:rsidP="00B508E9">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8C0657" w:rsidRPr="007E0B31" w14:paraId="50BA31C8" w14:textId="77777777" w:rsidTr="00C60095">
        <w:trPr>
          <w:cantSplit/>
          <w:trPrChange w:id="2698" w:author="Stuart McLarnon" w:date="2025-12-10T12:53:00Z" w16du:dateUtc="2025-12-10T12:53:00Z">
            <w:trPr>
              <w:gridBefore w:val="1"/>
              <w:gridAfter w:val="0"/>
              <w:wAfter w:w="255" w:type="dxa"/>
              <w:cantSplit/>
            </w:trPr>
          </w:trPrChange>
        </w:trPr>
        <w:tc>
          <w:tcPr>
            <w:tcW w:w="2884" w:type="dxa"/>
            <w:tcPrChange w:id="2699" w:author="Stuart McLarnon" w:date="2025-12-10T12:53:00Z" w16du:dateUtc="2025-12-10T12:53:00Z">
              <w:tcPr>
                <w:tcW w:w="2884" w:type="dxa"/>
                <w:gridSpan w:val="3"/>
              </w:tcPr>
            </w:tcPrChange>
          </w:tcPr>
          <w:p w14:paraId="3FA00B34" w14:textId="77777777" w:rsidR="00B508E9" w:rsidRPr="007E0B31" w:rsidRDefault="00B508E9" w:rsidP="00B508E9">
            <w:pPr>
              <w:pStyle w:val="Arial11Bold"/>
              <w:rPr>
                <w:rFonts w:cs="Arial"/>
              </w:rPr>
            </w:pPr>
            <w:r w:rsidRPr="007E0B31">
              <w:rPr>
                <w:rFonts w:cs="Arial"/>
              </w:rPr>
              <w:t>Unit Transformer</w:t>
            </w:r>
          </w:p>
        </w:tc>
        <w:tc>
          <w:tcPr>
            <w:tcW w:w="6634" w:type="dxa"/>
            <w:tcPrChange w:id="2700" w:author="Stuart McLarnon" w:date="2025-12-10T12:53:00Z" w16du:dateUtc="2025-12-10T12:53:00Z">
              <w:tcPr>
                <w:tcW w:w="6634" w:type="dxa"/>
                <w:gridSpan w:val="4"/>
              </w:tcPr>
            </w:tcPrChange>
          </w:tcPr>
          <w:p w14:paraId="79DA8F59" w14:textId="7744E723" w:rsidR="00B508E9" w:rsidRPr="007E0B31" w:rsidRDefault="00B508E9" w:rsidP="00B508E9">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8C0657" w:rsidRPr="007E0B31" w14:paraId="423C36C8" w14:textId="77777777" w:rsidTr="00C60095">
        <w:trPr>
          <w:cantSplit/>
          <w:trPrChange w:id="2701" w:author="Stuart McLarnon" w:date="2025-12-10T12:53:00Z" w16du:dateUtc="2025-12-10T12:53:00Z">
            <w:trPr>
              <w:gridBefore w:val="1"/>
              <w:gridAfter w:val="0"/>
              <w:wAfter w:w="255" w:type="dxa"/>
              <w:cantSplit/>
            </w:trPr>
          </w:trPrChange>
        </w:trPr>
        <w:tc>
          <w:tcPr>
            <w:tcW w:w="2884" w:type="dxa"/>
            <w:tcPrChange w:id="2702" w:author="Stuart McLarnon" w:date="2025-12-10T12:53:00Z" w16du:dateUtc="2025-12-10T12:53:00Z">
              <w:tcPr>
                <w:tcW w:w="2884" w:type="dxa"/>
                <w:gridSpan w:val="3"/>
              </w:tcPr>
            </w:tcPrChange>
          </w:tcPr>
          <w:p w14:paraId="1214A797" w14:textId="77777777" w:rsidR="00B508E9" w:rsidRPr="007E0B31" w:rsidRDefault="00B508E9" w:rsidP="00B508E9">
            <w:pPr>
              <w:pStyle w:val="Arial11Bold"/>
              <w:rPr>
                <w:rFonts w:cs="Arial"/>
              </w:rPr>
            </w:pPr>
            <w:r w:rsidRPr="007E0B31">
              <w:rPr>
                <w:rFonts w:cs="Arial"/>
              </w:rPr>
              <w:lastRenderedPageBreak/>
              <w:t>Unit Load Controller Response Time Constant</w:t>
            </w:r>
          </w:p>
        </w:tc>
        <w:tc>
          <w:tcPr>
            <w:tcW w:w="6634" w:type="dxa"/>
            <w:tcPrChange w:id="2703" w:author="Stuart McLarnon" w:date="2025-12-10T12:53:00Z" w16du:dateUtc="2025-12-10T12:53:00Z">
              <w:tcPr>
                <w:tcW w:w="6634" w:type="dxa"/>
                <w:gridSpan w:val="4"/>
              </w:tcPr>
            </w:tcPrChange>
          </w:tcPr>
          <w:p w14:paraId="3D6E0ED8" w14:textId="77777777" w:rsidR="00B508E9" w:rsidRPr="007E0B31" w:rsidRDefault="00B508E9" w:rsidP="00B508E9">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8C0657" w:rsidRPr="007E0B31" w14:paraId="720B1B79" w14:textId="77777777" w:rsidTr="00C60095">
        <w:trPr>
          <w:cantSplit/>
          <w:trPrChange w:id="2704" w:author="Stuart McLarnon" w:date="2025-12-10T12:53:00Z" w16du:dateUtc="2025-12-10T12:53:00Z">
            <w:trPr>
              <w:gridBefore w:val="1"/>
              <w:gridAfter w:val="0"/>
              <w:wAfter w:w="255" w:type="dxa"/>
              <w:cantSplit/>
            </w:trPr>
          </w:trPrChange>
        </w:trPr>
        <w:tc>
          <w:tcPr>
            <w:tcW w:w="2884" w:type="dxa"/>
            <w:tcPrChange w:id="2705" w:author="Stuart McLarnon" w:date="2025-12-10T12:53:00Z" w16du:dateUtc="2025-12-10T12:53:00Z">
              <w:tcPr>
                <w:tcW w:w="2884" w:type="dxa"/>
                <w:gridSpan w:val="3"/>
              </w:tcPr>
            </w:tcPrChange>
          </w:tcPr>
          <w:p w14:paraId="1B0E66FB" w14:textId="4F0E4CAC" w:rsidR="00B508E9" w:rsidRPr="007E0B31" w:rsidRDefault="00B508E9" w:rsidP="00B508E9">
            <w:pPr>
              <w:pStyle w:val="Arial11Bold"/>
              <w:rPr>
                <w:rFonts w:cs="Arial"/>
              </w:rPr>
            </w:pPr>
            <w:bookmarkStart w:id="2706" w:name="_DV_C47"/>
            <w:r w:rsidRPr="007E0B31">
              <w:rPr>
                <w:rFonts w:cs="Arial"/>
              </w:rPr>
              <w:t>Unresolved Issues</w:t>
            </w:r>
            <w:bookmarkEnd w:id="2706"/>
          </w:p>
        </w:tc>
        <w:tc>
          <w:tcPr>
            <w:tcW w:w="6634" w:type="dxa"/>
            <w:tcPrChange w:id="2707" w:author="Stuart McLarnon" w:date="2025-12-10T12:53:00Z" w16du:dateUtc="2025-12-10T12:53:00Z">
              <w:tcPr>
                <w:tcW w:w="6634" w:type="dxa"/>
                <w:gridSpan w:val="4"/>
              </w:tcPr>
            </w:tcPrChange>
          </w:tcPr>
          <w:p w14:paraId="12917A3C" w14:textId="564B64BE" w:rsidR="00B508E9" w:rsidRPr="007E0B31" w:rsidRDefault="00B508E9" w:rsidP="00B508E9">
            <w:pPr>
              <w:pStyle w:val="TableArial11"/>
              <w:rPr>
                <w:rFonts w:cs="Arial"/>
              </w:rPr>
            </w:pPr>
            <w:bookmarkStart w:id="2708"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708"/>
          </w:p>
        </w:tc>
      </w:tr>
      <w:tr w:rsidR="008C0657" w:rsidRPr="007E0B31" w14:paraId="4EF10D55" w14:textId="77777777" w:rsidTr="00C60095">
        <w:trPr>
          <w:cantSplit/>
          <w:trPrChange w:id="2709" w:author="Stuart McLarnon" w:date="2025-12-10T12:53:00Z" w16du:dateUtc="2025-12-10T12:53:00Z">
            <w:trPr>
              <w:gridBefore w:val="1"/>
              <w:gridAfter w:val="0"/>
              <w:wAfter w:w="255" w:type="dxa"/>
              <w:cantSplit/>
            </w:trPr>
          </w:trPrChange>
        </w:trPr>
        <w:tc>
          <w:tcPr>
            <w:tcW w:w="2884" w:type="dxa"/>
            <w:tcPrChange w:id="2710" w:author="Stuart McLarnon" w:date="2025-12-10T12:53:00Z" w16du:dateUtc="2025-12-10T12:53:00Z">
              <w:tcPr>
                <w:tcW w:w="2884" w:type="dxa"/>
                <w:gridSpan w:val="3"/>
              </w:tcPr>
            </w:tcPrChange>
          </w:tcPr>
          <w:p w14:paraId="2F29DC55" w14:textId="77777777" w:rsidR="00B508E9" w:rsidRPr="007E0B31" w:rsidRDefault="00B508E9" w:rsidP="00B508E9">
            <w:pPr>
              <w:pStyle w:val="Arial11Bold"/>
              <w:rPr>
                <w:rFonts w:cs="Arial"/>
              </w:rPr>
            </w:pPr>
            <w:r w:rsidRPr="007E0B31">
              <w:rPr>
                <w:rFonts w:cs="Arial"/>
              </w:rPr>
              <w:t>Urgent Modification</w:t>
            </w:r>
          </w:p>
        </w:tc>
        <w:tc>
          <w:tcPr>
            <w:tcW w:w="6634" w:type="dxa"/>
            <w:tcPrChange w:id="2711" w:author="Stuart McLarnon" w:date="2025-12-10T12:53:00Z" w16du:dateUtc="2025-12-10T12:53:00Z">
              <w:tcPr>
                <w:tcW w:w="6634" w:type="dxa"/>
                <w:gridSpan w:val="4"/>
              </w:tcPr>
            </w:tcPrChange>
          </w:tcPr>
          <w:p w14:paraId="73F66797" w14:textId="77777777" w:rsidR="00B508E9" w:rsidRPr="007E0B31" w:rsidRDefault="00B508E9" w:rsidP="00B508E9">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8C0657" w:rsidRPr="007E0B31" w14:paraId="0EBC8358" w14:textId="77777777" w:rsidTr="00C60095">
        <w:trPr>
          <w:cantSplit/>
          <w:trPrChange w:id="2712" w:author="Stuart McLarnon" w:date="2025-12-10T12:53:00Z" w16du:dateUtc="2025-12-10T12:53:00Z">
            <w:trPr>
              <w:gridBefore w:val="1"/>
              <w:gridAfter w:val="0"/>
              <w:wAfter w:w="255" w:type="dxa"/>
              <w:cantSplit/>
            </w:trPr>
          </w:trPrChange>
        </w:trPr>
        <w:tc>
          <w:tcPr>
            <w:tcW w:w="2884" w:type="dxa"/>
            <w:tcPrChange w:id="2713" w:author="Stuart McLarnon" w:date="2025-12-10T12:53:00Z" w16du:dateUtc="2025-12-10T12:53:00Z">
              <w:tcPr>
                <w:tcW w:w="2884" w:type="dxa"/>
                <w:gridSpan w:val="3"/>
              </w:tcPr>
            </w:tcPrChange>
          </w:tcPr>
          <w:p w14:paraId="10994AED" w14:textId="77777777" w:rsidR="00B508E9" w:rsidRPr="007E0B31" w:rsidRDefault="00B508E9" w:rsidP="00B508E9">
            <w:pPr>
              <w:pStyle w:val="Arial11Bold"/>
              <w:rPr>
                <w:rFonts w:cs="Arial"/>
              </w:rPr>
            </w:pPr>
            <w:r w:rsidRPr="007E0B31">
              <w:rPr>
                <w:rFonts w:cs="Arial"/>
              </w:rPr>
              <w:t>User</w:t>
            </w:r>
          </w:p>
        </w:tc>
        <w:tc>
          <w:tcPr>
            <w:tcW w:w="6634" w:type="dxa"/>
            <w:tcPrChange w:id="2714" w:author="Stuart McLarnon" w:date="2025-12-10T12:53:00Z" w16du:dateUtc="2025-12-10T12:53:00Z">
              <w:tcPr>
                <w:tcW w:w="6634" w:type="dxa"/>
                <w:gridSpan w:val="4"/>
              </w:tcPr>
            </w:tcPrChange>
          </w:tcPr>
          <w:p w14:paraId="63DC1FCA" w14:textId="70173463" w:rsidR="00B508E9" w:rsidRPr="007E0B31" w:rsidRDefault="00B508E9" w:rsidP="00B508E9">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8C0657" w:rsidRPr="007E0B31" w14:paraId="1F55286A" w14:textId="77777777" w:rsidTr="00C60095">
        <w:trPr>
          <w:cantSplit/>
          <w:trPrChange w:id="2715" w:author="Stuart McLarnon" w:date="2025-12-10T12:53:00Z" w16du:dateUtc="2025-12-10T12:53:00Z">
            <w:trPr>
              <w:gridBefore w:val="1"/>
              <w:gridAfter w:val="0"/>
              <w:wAfter w:w="255" w:type="dxa"/>
              <w:cantSplit/>
            </w:trPr>
          </w:trPrChange>
        </w:trPr>
        <w:tc>
          <w:tcPr>
            <w:tcW w:w="2884" w:type="dxa"/>
            <w:tcPrChange w:id="2716" w:author="Stuart McLarnon" w:date="2025-12-10T12:53:00Z" w16du:dateUtc="2025-12-10T12:53:00Z">
              <w:tcPr>
                <w:tcW w:w="2884" w:type="dxa"/>
                <w:gridSpan w:val="3"/>
              </w:tcPr>
            </w:tcPrChange>
          </w:tcPr>
          <w:p w14:paraId="71077D37" w14:textId="33CFD5CB" w:rsidR="00B508E9" w:rsidRPr="007E0B31" w:rsidRDefault="00B508E9" w:rsidP="00B508E9">
            <w:pPr>
              <w:pStyle w:val="Arial11Bold"/>
              <w:rPr>
                <w:rFonts w:cs="Arial"/>
                <w:u w:val="single"/>
              </w:rPr>
            </w:pPr>
            <w:bookmarkStart w:id="2717" w:name="_DV_C49"/>
            <w:r w:rsidRPr="007E0B31">
              <w:rPr>
                <w:rFonts w:cs="Arial"/>
              </w:rPr>
              <w:t>User Data File Structure</w:t>
            </w:r>
            <w:bookmarkEnd w:id="2717"/>
          </w:p>
        </w:tc>
        <w:tc>
          <w:tcPr>
            <w:tcW w:w="6634" w:type="dxa"/>
            <w:tcPrChange w:id="2718" w:author="Stuart McLarnon" w:date="2025-12-10T12:53:00Z" w16du:dateUtc="2025-12-10T12:53:00Z">
              <w:tcPr>
                <w:tcW w:w="6634" w:type="dxa"/>
                <w:gridSpan w:val="4"/>
              </w:tcPr>
            </w:tcPrChange>
          </w:tcPr>
          <w:p w14:paraId="475B944D" w14:textId="77258ADD" w:rsidR="00B508E9" w:rsidRPr="007E0B31" w:rsidRDefault="00B508E9" w:rsidP="00B508E9">
            <w:pPr>
              <w:pStyle w:val="TableArial11"/>
              <w:rPr>
                <w:rFonts w:cs="Arial"/>
              </w:rPr>
            </w:pPr>
            <w:bookmarkStart w:id="271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719"/>
          </w:p>
        </w:tc>
      </w:tr>
      <w:tr w:rsidR="008C0657" w:rsidRPr="007E0B31" w14:paraId="24C40449" w14:textId="77777777" w:rsidTr="00C60095">
        <w:trPr>
          <w:cantSplit/>
          <w:trPrChange w:id="2720" w:author="Stuart McLarnon" w:date="2025-12-10T12:53:00Z" w16du:dateUtc="2025-12-10T12:53:00Z">
            <w:trPr>
              <w:gridBefore w:val="1"/>
              <w:gridAfter w:val="0"/>
              <w:wAfter w:w="255" w:type="dxa"/>
              <w:cantSplit/>
            </w:trPr>
          </w:trPrChange>
        </w:trPr>
        <w:tc>
          <w:tcPr>
            <w:tcW w:w="2884" w:type="dxa"/>
            <w:tcPrChange w:id="2721" w:author="Stuart McLarnon" w:date="2025-12-10T12:53:00Z" w16du:dateUtc="2025-12-10T12:53:00Z">
              <w:tcPr>
                <w:tcW w:w="2884" w:type="dxa"/>
                <w:gridSpan w:val="3"/>
              </w:tcPr>
            </w:tcPrChange>
          </w:tcPr>
          <w:p w14:paraId="20FC2734" w14:textId="77777777" w:rsidR="00B508E9" w:rsidRPr="007E0B31" w:rsidRDefault="00B508E9" w:rsidP="00B508E9">
            <w:pPr>
              <w:pStyle w:val="Arial11Bold"/>
              <w:rPr>
                <w:rFonts w:cs="Arial"/>
              </w:rPr>
            </w:pPr>
            <w:r w:rsidRPr="007E0B31">
              <w:rPr>
                <w:rFonts w:cs="Arial"/>
              </w:rPr>
              <w:t>User Development</w:t>
            </w:r>
          </w:p>
        </w:tc>
        <w:tc>
          <w:tcPr>
            <w:tcW w:w="6634" w:type="dxa"/>
            <w:tcPrChange w:id="2722" w:author="Stuart McLarnon" w:date="2025-12-10T12:53:00Z" w16du:dateUtc="2025-12-10T12:53:00Z">
              <w:tcPr>
                <w:tcW w:w="6634" w:type="dxa"/>
                <w:gridSpan w:val="4"/>
              </w:tcPr>
            </w:tcPrChange>
          </w:tcPr>
          <w:p w14:paraId="0478AE51" w14:textId="77777777" w:rsidR="00B508E9" w:rsidRPr="007E0B31" w:rsidRDefault="00B508E9" w:rsidP="00B508E9">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8C0657" w:rsidRPr="007E0B31" w14:paraId="3332ECCB" w14:textId="77777777" w:rsidTr="00C60095">
        <w:trPr>
          <w:cantSplit/>
          <w:trPrChange w:id="2723" w:author="Stuart McLarnon" w:date="2025-12-10T12:53:00Z" w16du:dateUtc="2025-12-10T12:53:00Z">
            <w:trPr>
              <w:gridBefore w:val="1"/>
              <w:gridAfter w:val="0"/>
              <w:wAfter w:w="255" w:type="dxa"/>
              <w:cantSplit/>
            </w:trPr>
          </w:trPrChange>
        </w:trPr>
        <w:tc>
          <w:tcPr>
            <w:tcW w:w="2884" w:type="dxa"/>
            <w:tcPrChange w:id="2724" w:author="Stuart McLarnon" w:date="2025-12-10T12:53:00Z" w16du:dateUtc="2025-12-10T12:53:00Z">
              <w:tcPr>
                <w:tcW w:w="2884" w:type="dxa"/>
                <w:gridSpan w:val="3"/>
              </w:tcPr>
            </w:tcPrChange>
          </w:tcPr>
          <w:p w14:paraId="0EE53A77" w14:textId="02AE4348" w:rsidR="00B508E9" w:rsidRPr="007E0B31" w:rsidRDefault="00B508E9" w:rsidP="00B508E9">
            <w:pPr>
              <w:pStyle w:val="Arial11Bold"/>
              <w:rPr>
                <w:rFonts w:cs="Arial"/>
              </w:rPr>
            </w:pPr>
            <w:bookmarkStart w:id="2725" w:name="_DV_C51"/>
            <w:r w:rsidRPr="007E0B31">
              <w:rPr>
                <w:rFonts w:cs="Arial"/>
              </w:rPr>
              <w:t>User Self Certification of Compliance</w:t>
            </w:r>
            <w:bookmarkEnd w:id="2725"/>
          </w:p>
        </w:tc>
        <w:tc>
          <w:tcPr>
            <w:tcW w:w="6634" w:type="dxa"/>
            <w:tcPrChange w:id="2726" w:author="Stuart McLarnon" w:date="2025-12-10T12:53:00Z" w16du:dateUtc="2025-12-10T12:53:00Z">
              <w:tcPr>
                <w:tcW w:w="6634" w:type="dxa"/>
                <w:gridSpan w:val="4"/>
              </w:tcPr>
            </w:tcPrChange>
          </w:tcPr>
          <w:p w14:paraId="0B00A7D2" w14:textId="77777777" w:rsidR="00B508E9" w:rsidRPr="007E0B31" w:rsidRDefault="00B508E9" w:rsidP="00B508E9">
            <w:pPr>
              <w:pStyle w:val="TableArial11"/>
              <w:rPr>
                <w:rFonts w:cs="Arial"/>
              </w:rPr>
            </w:pPr>
            <w:bookmarkStart w:id="2727" w:name="_DV_C52"/>
            <w:r w:rsidRPr="007E0B31">
              <w:rPr>
                <w:rFonts w:cs="Arial"/>
              </w:rPr>
              <w:t>A certificate, in the form attached at CP.A.2</w:t>
            </w:r>
            <w:bookmarkStart w:id="2728" w:name="_DV_C53"/>
            <w:bookmarkEnd w:id="2727"/>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729" w:name="_DV_C56"/>
            <w:bookmarkEnd w:id="2728"/>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729"/>
          </w:p>
        </w:tc>
      </w:tr>
      <w:tr w:rsidR="008C0657" w:rsidRPr="007E0B31" w14:paraId="1875D733" w14:textId="77777777" w:rsidTr="00C60095">
        <w:trPr>
          <w:cantSplit/>
          <w:trPrChange w:id="2730" w:author="Stuart McLarnon" w:date="2025-12-10T12:53:00Z" w16du:dateUtc="2025-12-10T12:53:00Z">
            <w:trPr>
              <w:gridBefore w:val="1"/>
              <w:gridAfter w:val="0"/>
              <w:wAfter w:w="255" w:type="dxa"/>
              <w:cantSplit/>
            </w:trPr>
          </w:trPrChange>
        </w:trPr>
        <w:tc>
          <w:tcPr>
            <w:tcW w:w="2884" w:type="dxa"/>
            <w:tcPrChange w:id="2731" w:author="Stuart McLarnon" w:date="2025-12-10T12:53:00Z" w16du:dateUtc="2025-12-10T12:53:00Z">
              <w:tcPr>
                <w:tcW w:w="2884" w:type="dxa"/>
                <w:gridSpan w:val="3"/>
              </w:tcPr>
            </w:tcPrChange>
          </w:tcPr>
          <w:p w14:paraId="43B308DA" w14:textId="77777777" w:rsidR="00B508E9" w:rsidRPr="007E0B31" w:rsidRDefault="00B508E9" w:rsidP="00B508E9">
            <w:pPr>
              <w:pStyle w:val="Arial11Bold"/>
              <w:rPr>
                <w:rFonts w:cs="Arial"/>
              </w:rPr>
            </w:pPr>
            <w:r w:rsidRPr="007E0B31">
              <w:rPr>
                <w:rFonts w:cs="Arial"/>
              </w:rPr>
              <w:t>User Site</w:t>
            </w:r>
          </w:p>
        </w:tc>
        <w:tc>
          <w:tcPr>
            <w:tcW w:w="6634" w:type="dxa"/>
            <w:tcPrChange w:id="2732" w:author="Stuart McLarnon" w:date="2025-12-10T12:53:00Z" w16du:dateUtc="2025-12-10T12:53:00Z">
              <w:tcPr>
                <w:tcW w:w="6634" w:type="dxa"/>
                <w:gridSpan w:val="4"/>
              </w:tcPr>
            </w:tcPrChange>
          </w:tcPr>
          <w:p w14:paraId="0B24A90C" w14:textId="7ABB869F" w:rsidR="00B508E9" w:rsidRPr="007E0B31" w:rsidRDefault="00B508E9" w:rsidP="00B508E9">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8C0657" w:rsidRPr="007E0B31" w14:paraId="12D3AE6B" w14:textId="77777777" w:rsidTr="00C60095">
        <w:trPr>
          <w:cantSplit/>
          <w:trPrChange w:id="2733" w:author="Stuart McLarnon" w:date="2025-12-10T12:53:00Z" w16du:dateUtc="2025-12-10T12:53:00Z">
            <w:trPr>
              <w:gridBefore w:val="1"/>
              <w:gridAfter w:val="0"/>
              <w:wAfter w:w="255" w:type="dxa"/>
              <w:cantSplit/>
            </w:trPr>
          </w:trPrChange>
        </w:trPr>
        <w:tc>
          <w:tcPr>
            <w:tcW w:w="2884" w:type="dxa"/>
            <w:tcPrChange w:id="2734" w:author="Stuart McLarnon" w:date="2025-12-10T12:53:00Z" w16du:dateUtc="2025-12-10T12:53:00Z">
              <w:tcPr>
                <w:tcW w:w="2884" w:type="dxa"/>
                <w:gridSpan w:val="3"/>
              </w:tcPr>
            </w:tcPrChange>
          </w:tcPr>
          <w:p w14:paraId="7BCD8EF3" w14:textId="77777777" w:rsidR="00B508E9" w:rsidRPr="007E0B31" w:rsidRDefault="00B508E9" w:rsidP="00B508E9">
            <w:pPr>
              <w:pStyle w:val="Arial11Bold"/>
              <w:rPr>
                <w:rFonts w:cs="Arial"/>
              </w:rPr>
            </w:pPr>
            <w:r w:rsidRPr="007E0B31">
              <w:rPr>
                <w:rFonts w:cs="Arial"/>
              </w:rPr>
              <w:lastRenderedPageBreak/>
              <w:t>User System</w:t>
            </w:r>
          </w:p>
        </w:tc>
        <w:tc>
          <w:tcPr>
            <w:tcW w:w="6634" w:type="dxa"/>
            <w:tcPrChange w:id="2735" w:author="Stuart McLarnon" w:date="2025-12-10T12:53:00Z" w16du:dateUtc="2025-12-10T12:53:00Z">
              <w:tcPr>
                <w:tcW w:w="6634" w:type="dxa"/>
                <w:gridSpan w:val="4"/>
              </w:tcPr>
            </w:tcPrChange>
          </w:tcPr>
          <w:p w14:paraId="17F1EECD" w14:textId="77777777" w:rsidR="00B508E9" w:rsidRPr="007E0B31" w:rsidRDefault="00B508E9" w:rsidP="00B508E9">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B508E9" w:rsidRPr="007E0B31" w:rsidRDefault="00B508E9" w:rsidP="00B508E9">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B508E9" w:rsidRPr="007E0B31" w:rsidRDefault="00B508E9" w:rsidP="00B508E9">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B508E9" w:rsidRPr="007E0B31" w:rsidRDefault="00B508E9" w:rsidP="00B508E9">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B508E9" w:rsidRPr="007E0B31" w:rsidRDefault="00B508E9" w:rsidP="00B508E9">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B508E9" w:rsidRPr="007E0B31" w:rsidRDefault="00B508E9" w:rsidP="00B508E9">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B508E9" w:rsidRPr="007E0B31" w:rsidRDefault="00B508E9" w:rsidP="00B508E9">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8C0657" w:rsidRPr="007E0B31" w14:paraId="2DEDB843" w14:textId="77777777" w:rsidTr="00C60095">
        <w:trPr>
          <w:cantSplit/>
          <w:trPrChange w:id="2736" w:author="Stuart McLarnon" w:date="2025-12-10T12:53:00Z" w16du:dateUtc="2025-12-10T12:53:00Z">
            <w:trPr>
              <w:gridBefore w:val="1"/>
              <w:gridAfter w:val="0"/>
              <w:wAfter w:w="255" w:type="dxa"/>
              <w:cantSplit/>
            </w:trPr>
          </w:trPrChange>
        </w:trPr>
        <w:tc>
          <w:tcPr>
            <w:tcW w:w="2884" w:type="dxa"/>
            <w:tcPrChange w:id="2737" w:author="Stuart McLarnon" w:date="2025-12-10T12:53:00Z" w16du:dateUtc="2025-12-10T12:53:00Z">
              <w:tcPr>
                <w:tcW w:w="2884" w:type="dxa"/>
                <w:gridSpan w:val="3"/>
              </w:tcPr>
            </w:tcPrChange>
          </w:tcPr>
          <w:p w14:paraId="5DD6FE55" w14:textId="77777777" w:rsidR="00B508E9" w:rsidRPr="007E0B31" w:rsidRDefault="00B508E9" w:rsidP="00B508E9">
            <w:pPr>
              <w:pStyle w:val="Arial11Bold"/>
              <w:rPr>
                <w:rFonts w:cs="Arial"/>
              </w:rPr>
            </w:pPr>
            <w:r w:rsidRPr="007E0B31">
              <w:rPr>
                <w:rFonts w:cs="Arial"/>
              </w:rPr>
              <w:t>User System Entry Point</w:t>
            </w:r>
          </w:p>
        </w:tc>
        <w:tc>
          <w:tcPr>
            <w:tcW w:w="6634" w:type="dxa"/>
            <w:tcPrChange w:id="2738" w:author="Stuart McLarnon" w:date="2025-12-10T12:53:00Z" w16du:dateUtc="2025-12-10T12:53:00Z">
              <w:tcPr>
                <w:tcW w:w="6634" w:type="dxa"/>
                <w:gridSpan w:val="4"/>
              </w:tcPr>
            </w:tcPrChange>
          </w:tcPr>
          <w:p w14:paraId="6382FA56" w14:textId="266D53CF" w:rsidR="00B508E9" w:rsidRDefault="00B508E9" w:rsidP="00B508E9">
            <w:pPr>
              <w:pStyle w:val="TableArial11"/>
              <w:rPr>
                <w:rFonts w:cs="Arial"/>
              </w:rPr>
            </w:pPr>
            <w:r w:rsidRPr="007E0B31">
              <w:rPr>
                <w:rFonts w:cs="Arial"/>
              </w:rPr>
              <w:t>A point at which</w:t>
            </w:r>
            <w:r>
              <w:rPr>
                <w:rFonts w:cs="Arial"/>
              </w:rPr>
              <w:t>;</w:t>
            </w:r>
          </w:p>
          <w:p w14:paraId="08877A38" w14:textId="4B34FA20" w:rsidR="00B508E9" w:rsidRDefault="00B508E9" w:rsidP="00B508E9">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B508E9" w:rsidRDefault="00B508E9" w:rsidP="00B508E9">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B508E9" w:rsidRDefault="00B508E9" w:rsidP="00B508E9">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B508E9" w:rsidRDefault="00B508E9" w:rsidP="00B508E9">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B508E9" w:rsidRDefault="00B508E9" w:rsidP="00B508E9">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B508E9" w:rsidRDefault="00B508E9" w:rsidP="00B508E9">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B508E9" w:rsidRDefault="00B508E9" w:rsidP="00B508E9">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B508E9" w:rsidRDefault="00B508E9" w:rsidP="00B508E9">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B508E9" w:rsidRPr="002A73E9" w:rsidRDefault="00B508E9" w:rsidP="00B508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8C0657" w:rsidRPr="007E0B31" w14:paraId="71382D54" w14:textId="77777777" w:rsidTr="00C60095">
        <w:trPr>
          <w:cantSplit/>
          <w:trPrChange w:id="2739" w:author="Stuart McLarnon" w:date="2025-12-10T12:53:00Z" w16du:dateUtc="2025-12-10T12:53:00Z">
            <w:trPr>
              <w:gridBefore w:val="1"/>
              <w:gridAfter w:val="0"/>
              <w:wAfter w:w="255" w:type="dxa"/>
              <w:cantSplit/>
            </w:trPr>
          </w:trPrChange>
        </w:trPr>
        <w:tc>
          <w:tcPr>
            <w:tcW w:w="2884" w:type="dxa"/>
            <w:tcPrChange w:id="2740" w:author="Stuart McLarnon" w:date="2025-12-10T12:53:00Z" w16du:dateUtc="2025-12-10T12:53:00Z">
              <w:tcPr>
                <w:tcW w:w="2884" w:type="dxa"/>
                <w:gridSpan w:val="3"/>
              </w:tcPr>
            </w:tcPrChange>
          </w:tcPr>
          <w:p w14:paraId="648F4727" w14:textId="0C0E36FB" w:rsidR="00B508E9" w:rsidRPr="003A2637" w:rsidRDefault="00B508E9" w:rsidP="00B508E9">
            <w:pPr>
              <w:pStyle w:val="Arial11Bold"/>
            </w:pPr>
            <w:r w:rsidRPr="003A2637">
              <w:t>Virtual Lead Party</w:t>
            </w:r>
          </w:p>
        </w:tc>
        <w:tc>
          <w:tcPr>
            <w:tcW w:w="6634" w:type="dxa"/>
            <w:tcPrChange w:id="2741" w:author="Stuart McLarnon" w:date="2025-12-10T12:53:00Z" w16du:dateUtc="2025-12-10T12:53:00Z">
              <w:tcPr>
                <w:tcW w:w="6634" w:type="dxa"/>
                <w:gridSpan w:val="4"/>
              </w:tcPr>
            </w:tcPrChange>
          </w:tcPr>
          <w:p w14:paraId="67A99EA6" w14:textId="583435A8" w:rsidR="00B508E9" w:rsidRPr="003A2637" w:rsidRDefault="00B508E9" w:rsidP="00B508E9">
            <w:pPr>
              <w:pStyle w:val="TableArial11"/>
            </w:pPr>
            <w:r w:rsidRPr="003A2637">
              <w:t xml:space="preserve">As defined in the </w:t>
            </w:r>
            <w:r w:rsidRPr="003A2637">
              <w:rPr>
                <w:b/>
              </w:rPr>
              <w:t>BSC</w:t>
            </w:r>
            <w:r w:rsidRPr="003A2637">
              <w:t>.</w:t>
            </w:r>
          </w:p>
        </w:tc>
      </w:tr>
      <w:tr w:rsidR="008C0657" w:rsidRPr="00C45ED9" w14:paraId="2DBF5F7B" w14:textId="77777777" w:rsidTr="00C60095">
        <w:trPr>
          <w:cantSplit/>
          <w:trPrChange w:id="2742" w:author="Stuart McLarnon" w:date="2025-12-10T12:53:00Z" w16du:dateUtc="2025-12-10T12:53:00Z">
            <w:trPr>
              <w:gridBefore w:val="1"/>
              <w:gridAfter w:val="0"/>
              <w:wAfter w:w="255" w:type="dxa"/>
              <w:cantSplit/>
            </w:trPr>
          </w:trPrChange>
        </w:trPr>
        <w:tc>
          <w:tcPr>
            <w:tcW w:w="2884" w:type="dxa"/>
            <w:tcPrChange w:id="2743" w:author="Stuart McLarnon" w:date="2025-12-10T12:53:00Z" w16du:dateUtc="2025-12-10T12:53:00Z">
              <w:tcPr>
                <w:tcW w:w="2884" w:type="dxa"/>
                <w:gridSpan w:val="3"/>
              </w:tcPr>
            </w:tcPrChange>
          </w:tcPr>
          <w:p w14:paraId="70F12CA8" w14:textId="3CBA11F6" w:rsidR="00B508E9" w:rsidRPr="00C45ED9" w:rsidRDefault="00B508E9" w:rsidP="00B508E9">
            <w:pPr>
              <w:pStyle w:val="Arial11Bold"/>
              <w:rPr>
                <w:rFonts w:cs="Arial"/>
              </w:rPr>
            </w:pPr>
            <w:r w:rsidRPr="002510FF">
              <w:rPr>
                <w:rFonts w:cs="Arial"/>
              </w:rPr>
              <w:t>Voltage Jump Reactive Power</w:t>
            </w:r>
          </w:p>
        </w:tc>
        <w:tc>
          <w:tcPr>
            <w:tcW w:w="6634" w:type="dxa"/>
            <w:tcPrChange w:id="2744" w:author="Stuart McLarnon" w:date="2025-12-10T12:53:00Z" w16du:dateUtc="2025-12-10T12:53:00Z">
              <w:tcPr>
                <w:tcW w:w="6634" w:type="dxa"/>
                <w:gridSpan w:val="4"/>
              </w:tcPr>
            </w:tcPrChange>
          </w:tcPr>
          <w:p w14:paraId="494FF092" w14:textId="77777777" w:rsidR="00B508E9" w:rsidRPr="002510FF" w:rsidRDefault="00B508E9" w:rsidP="00B508E9">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B508E9" w:rsidRPr="002510FF" w:rsidRDefault="00B508E9" w:rsidP="00B508E9">
            <w:pPr>
              <w:pStyle w:val="Default"/>
              <w:jc w:val="both"/>
              <w:rPr>
                <w:color w:val="auto"/>
                <w:sz w:val="20"/>
                <w:szCs w:val="20"/>
              </w:rPr>
            </w:pPr>
          </w:p>
          <w:p w14:paraId="6F4B105B" w14:textId="40F71B72" w:rsidR="00B508E9" w:rsidRPr="00C45ED9" w:rsidRDefault="00B508E9" w:rsidP="00B508E9">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8C0657" w:rsidRPr="007E0B31" w14:paraId="28BB7E6E" w14:textId="77777777" w:rsidTr="00C60095">
        <w:trPr>
          <w:cantSplit/>
          <w:trPrChange w:id="2745" w:author="Stuart McLarnon" w:date="2025-12-10T12:53:00Z" w16du:dateUtc="2025-12-10T12:53:00Z">
            <w:trPr>
              <w:gridBefore w:val="1"/>
              <w:gridAfter w:val="0"/>
              <w:wAfter w:w="255" w:type="dxa"/>
              <w:cantSplit/>
            </w:trPr>
          </w:trPrChange>
        </w:trPr>
        <w:tc>
          <w:tcPr>
            <w:tcW w:w="2884" w:type="dxa"/>
            <w:tcPrChange w:id="2746" w:author="Stuart McLarnon" w:date="2025-12-10T12:53:00Z" w16du:dateUtc="2025-12-10T12:53:00Z">
              <w:tcPr>
                <w:tcW w:w="2884" w:type="dxa"/>
                <w:gridSpan w:val="3"/>
              </w:tcPr>
            </w:tcPrChange>
          </w:tcPr>
          <w:p w14:paraId="13C29FC9" w14:textId="77777777" w:rsidR="00B508E9" w:rsidRPr="007E0B31" w:rsidRDefault="00B508E9" w:rsidP="00B508E9">
            <w:pPr>
              <w:pStyle w:val="Arial11Bold"/>
              <w:rPr>
                <w:rFonts w:cs="Arial"/>
              </w:rPr>
            </w:pPr>
            <w:r w:rsidRPr="007E0B31">
              <w:rPr>
                <w:rFonts w:cs="Arial"/>
              </w:rPr>
              <w:t>Water Time Constant</w:t>
            </w:r>
          </w:p>
        </w:tc>
        <w:tc>
          <w:tcPr>
            <w:tcW w:w="6634" w:type="dxa"/>
            <w:tcPrChange w:id="2747" w:author="Stuart McLarnon" w:date="2025-12-10T12:53:00Z" w16du:dateUtc="2025-12-10T12:53:00Z">
              <w:tcPr>
                <w:tcW w:w="6634" w:type="dxa"/>
                <w:gridSpan w:val="4"/>
              </w:tcPr>
            </w:tcPrChange>
          </w:tcPr>
          <w:p w14:paraId="2C789366" w14:textId="77777777" w:rsidR="00B508E9" w:rsidRPr="007E0B31" w:rsidRDefault="00B508E9" w:rsidP="00B508E9">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C60095" w:rsidRPr="007E0B31" w14:paraId="479C7447" w14:textId="77777777" w:rsidTr="00C60095">
        <w:trPr>
          <w:cantSplit/>
          <w:ins w:id="2748" w:author="Stuart McLarnon" w:date="2025-12-10T12:53:00Z"/>
          <w:trPrChange w:id="2749" w:author="Stuart McLarnon" w:date="2025-12-10T12:54:00Z" w16du:dateUtc="2025-12-10T12:54:00Z">
            <w:trPr>
              <w:gridBefore w:val="2"/>
              <w:wBefore w:w="34" w:type="dxa"/>
              <w:cantSplit/>
            </w:trPr>
          </w:trPrChange>
        </w:trPr>
        <w:tc>
          <w:tcPr>
            <w:tcW w:w="2884" w:type="dxa"/>
            <w:tcBorders>
              <w:top w:val="single" w:sz="4" w:space="0" w:color="auto"/>
              <w:left w:val="single" w:sz="4" w:space="0" w:color="auto"/>
              <w:bottom w:val="single" w:sz="4" w:space="0" w:color="auto"/>
              <w:right w:val="single" w:sz="4" w:space="0" w:color="auto"/>
            </w:tcBorders>
            <w:tcPrChange w:id="2750" w:author="Stuart McLarnon" w:date="2025-12-10T12:54:00Z" w16du:dateUtc="2025-12-10T12:54:00Z">
              <w:tcPr>
                <w:tcW w:w="3105" w:type="dxa"/>
                <w:gridSpan w:val="4"/>
                <w:tcBorders>
                  <w:top w:val="single" w:sz="4" w:space="0" w:color="auto"/>
                  <w:left w:val="single" w:sz="4" w:space="0" w:color="auto"/>
                  <w:bottom w:val="single" w:sz="4" w:space="0" w:color="auto"/>
                  <w:right w:val="single" w:sz="4" w:space="0" w:color="auto"/>
                </w:tcBorders>
              </w:tcPr>
            </w:tcPrChange>
          </w:tcPr>
          <w:p w14:paraId="4EFD724E" w14:textId="77777777" w:rsidR="00C60095" w:rsidRPr="007E0B31" w:rsidRDefault="00C60095" w:rsidP="00F150CA">
            <w:pPr>
              <w:pStyle w:val="Arial11Bold"/>
              <w:rPr>
                <w:ins w:id="2751" w:author="Stuart McLarnon" w:date="2025-12-10T12:53:00Z" w16du:dateUtc="2025-12-10T12:53:00Z"/>
                <w:rFonts w:cs="Arial"/>
              </w:rPr>
            </w:pPr>
            <w:ins w:id="2752" w:author="Stuart McLarnon" w:date="2025-12-10T12:53:00Z" w16du:dateUtc="2025-12-10T12:53:00Z">
              <w:r>
                <w:rPr>
                  <w:rFonts w:cs="Arial"/>
                </w:rPr>
                <w:lastRenderedPageBreak/>
                <w:t xml:space="preserve">Weather Corrected </w:t>
              </w:r>
            </w:ins>
          </w:p>
        </w:tc>
        <w:tc>
          <w:tcPr>
            <w:tcW w:w="6634" w:type="dxa"/>
            <w:tcBorders>
              <w:top w:val="single" w:sz="4" w:space="0" w:color="auto"/>
              <w:left w:val="single" w:sz="4" w:space="0" w:color="auto"/>
              <w:bottom w:val="single" w:sz="4" w:space="0" w:color="auto"/>
              <w:right w:val="single" w:sz="4" w:space="0" w:color="auto"/>
            </w:tcBorders>
            <w:tcPrChange w:id="2753" w:author="Stuart McLarnon" w:date="2025-12-10T12:54:00Z" w16du:dateUtc="2025-12-10T12:54:00Z">
              <w:tcPr>
                <w:tcW w:w="6634" w:type="dxa"/>
                <w:gridSpan w:val="3"/>
                <w:tcBorders>
                  <w:top w:val="single" w:sz="4" w:space="0" w:color="auto"/>
                  <w:left w:val="single" w:sz="4" w:space="0" w:color="auto"/>
                  <w:bottom w:val="single" w:sz="4" w:space="0" w:color="auto"/>
                  <w:right w:val="single" w:sz="4" w:space="0" w:color="auto"/>
                </w:tcBorders>
              </w:tcPr>
            </w:tcPrChange>
          </w:tcPr>
          <w:p w14:paraId="6C16F406" w14:textId="77777777" w:rsidR="00C60095" w:rsidRPr="007E0B31" w:rsidRDefault="00C60095" w:rsidP="00F150CA">
            <w:pPr>
              <w:pStyle w:val="TableArial11"/>
              <w:rPr>
                <w:ins w:id="2754" w:author="Stuart McLarnon" w:date="2025-12-10T12:53:00Z" w16du:dateUtc="2025-12-10T12:53:00Z"/>
                <w:rFonts w:cs="Arial"/>
              </w:rPr>
            </w:pPr>
            <w:ins w:id="2755" w:author="Stuart McLarnon" w:date="2025-12-10T12:53:00Z" w16du:dateUtc="2025-12-10T12:53:00Z">
              <w:r w:rsidRPr="0091492A">
                <w:rPr>
                  <w:rFonts w:cs="Arial"/>
                </w:rPr>
                <w:t xml:space="preserve">The </w:t>
              </w:r>
              <w:r>
                <w:rPr>
                  <w:rFonts w:cs="Arial"/>
                </w:rPr>
                <w:t>normalised</w:t>
              </w:r>
              <w:r w:rsidRPr="0091492A">
                <w:rPr>
                  <w:rFonts w:cs="Arial"/>
                </w:rPr>
                <w:t xml:space="preserve"> outturn </w:t>
              </w:r>
              <w:r w:rsidRPr="0091492A">
                <w:rPr>
                  <w:rFonts w:cs="Arial"/>
                  <w:b/>
                  <w:bCs/>
                </w:rPr>
                <w:t>Demand</w:t>
              </w:r>
              <w:r>
                <w:rPr>
                  <w:rFonts w:cs="Arial"/>
                </w:rPr>
                <w:t xml:space="preserve"> </w:t>
              </w:r>
              <w:r w:rsidRPr="0091492A">
                <w:rPr>
                  <w:rFonts w:cs="Arial"/>
                </w:rPr>
                <w:t xml:space="preserve">figures </w:t>
              </w:r>
              <w:r>
                <w:rPr>
                  <w:rFonts w:cs="Arial"/>
                </w:rPr>
                <w:t>based on</w:t>
              </w:r>
              <w:r w:rsidRPr="0091492A">
                <w:rPr>
                  <w:rFonts w:cs="Arial"/>
                </w:rPr>
                <w:t xml:space="preserve"> </w:t>
              </w:r>
              <w:r w:rsidRPr="0091492A">
                <w:rPr>
                  <w:rFonts w:cs="Arial"/>
                  <w:b/>
                  <w:bCs/>
                </w:rPr>
                <w:t>Annual ACS Conditions</w:t>
              </w:r>
              <w:r w:rsidRPr="0091492A">
                <w:rPr>
                  <w:rFonts w:cs="Arial"/>
                </w:rPr>
                <w:t xml:space="preserve"> for </w:t>
              </w:r>
              <w:r>
                <w:rPr>
                  <w:rFonts w:cs="Arial"/>
                </w:rPr>
                <w:t xml:space="preserve">dates and </w:t>
              </w:r>
              <w:r w:rsidRPr="0091492A">
                <w:rPr>
                  <w:rFonts w:cs="Arial"/>
                </w:rPr>
                <w:t xml:space="preserve">times that occur during calendar week 44 through to calendar week 12 (inclusive) or </w:t>
              </w:r>
              <w:r w:rsidRPr="0091492A">
                <w:rPr>
                  <w:rFonts w:cs="Arial"/>
                  <w:b/>
                  <w:bCs/>
                </w:rPr>
                <w:t>Average Conditions</w:t>
              </w:r>
              <w:r w:rsidRPr="0091492A">
                <w:rPr>
                  <w:rFonts w:cs="Arial"/>
                </w:rPr>
                <w:t xml:space="preserve"> for </w:t>
              </w:r>
              <w:r>
                <w:rPr>
                  <w:rFonts w:cs="Arial"/>
                </w:rPr>
                <w:t>dates and times that occur between c</w:t>
              </w:r>
              <w:r w:rsidRPr="0091492A">
                <w:rPr>
                  <w:rFonts w:cs="Arial"/>
                </w:rPr>
                <w:t xml:space="preserve">alendar weeks 13 to calendar week 43 (inclusive) </w:t>
              </w:r>
              <w:r>
                <w:rPr>
                  <w:rFonts w:cs="Arial"/>
                </w:rPr>
                <w:t xml:space="preserve">which </w:t>
              </w:r>
              <w:r w:rsidRPr="0091492A">
                <w:rPr>
                  <w:rFonts w:cs="Arial"/>
                </w:rPr>
                <w:t xml:space="preserve">shall be </w:t>
              </w:r>
              <w:r>
                <w:rPr>
                  <w:rFonts w:cs="Arial"/>
                </w:rPr>
                <w:t>established</w:t>
              </w:r>
              <w:r w:rsidRPr="0091492A">
                <w:rPr>
                  <w:rFonts w:cs="Arial"/>
                </w:rPr>
                <w:t xml:space="preserve"> by the relevant </w:t>
              </w:r>
              <w:r>
                <w:rPr>
                  <w:rFonts w:cs="Arial"/>
                  <w:b/>
                  <w:bCs/>
                </w:rPr>
                <w:t>Network Operator</w:t>
              </w:r>
              <w:r w:rsidRPr="0091492A">
                <w:rPr>
                  <w:rFonts w:cs="Arial"/>
                </w:rPr>
                <w:t xml:space="preserve"> on a best endeavours basis.</w:t>
              </w:r>
            </w:ins>
          </w:p>
        </w:tc>
      </w:tr>
      <w:tr w:rsidR="008C0657" w:rsidRPr="007E0B31" w14:paraId="10B4E60E" w14:textId="77777777" w:rsidTr="00C60095">
        <w:trPr>
          <w:cantSplit/>
          <w:trPrChange w:id="2756" w:author="Stuart McLarnon" w:date="2025-12-10T12:53:00Z" w16du:dateUtc="2025-12-10T12:53:00Z">
            <w:trPr>
              <w:gridBefore w:val="1"/>
              <w:gridAfter w:val="0"/>
              <w:wAfter w:w="255" w:type="dxa"/>
              <w:cantSplit/>
            </w:trPr>
          </w:trPrChange>
        </w:trPr>
        <w:tc>
          <w:tcPr>
            <w:tcW w:w="2884" w:type="dxa"/>
            <w:tcPrChange w:id="2757" w:author="Stuart McLarnon" w:date="2025-12-10T12:53:00Z" w16du:dateUtc="2025-12-10T12:53:00Z">
              <w:tcPr>
                <w:tcW w:w="2884" w:type="dxa"/>
                <w:gridSpan w:val="3"/>
              </w:tcPr>
            </w:tcPrChange>
          </w:tcPr>
          <w:p w14:paraId="3BEE1BA7" w14:textId="77777777" w:rsidR="00B508E9" w:rsidRPr="007E0B31" w:rsidRDefault="00B508E9" w:rsidP="00B508E9">
            <w:pPr>
              <w:pStyle w:val="Arial11Bold"/>
              <w:rPr>
                <w:rFonts w:cs="Arial"/>
              </w:rPr>
            </w:pPr>
            <w:r w:rsidRPr="007E0B31">
              <w:rPr>
                <w:rFonts w:cs="Arial"/>
              </w:rPr>
              <w:t>Website</w:t>
            </w:r>
          </w:p>
        </w:tc>
        <w:tc>
          <w:tcPr>
            <w:tcW w:w="6634" w:type="dxa"/>
            <w:tcPrChange w:id="2758" w:author="Stuart McLarnon" w:date="2025-12-10T12:53:00Z" w16du:dateUtc="2025-12-10T12:53:00Z">
              <w:tcPr>
                <w:tcW w:w="6634" w:type="dxa"/>
                <w:gridSpan w:val="4"/>
              </w:tcPr>
            </w:tcPrChange>
          </w:tcPr>
          <w:p w14:paraId="38A79967" w14:textId="68B9F503" w:rsidR="00B508E9" w:rsidRPr="007E0B31" w:rsidRDefault="00B508E9" w:rsidP="00B508E9">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8C0657" w:rsidRPr="007E0B31" w14:paraId="16BFB7FB" w14:textId="77777777" w:rsidTr="00C60095">
        <w:trPr>
          <w:cantSplit/>
          <w:trPrChange w:id="2759" w:author="Stuart McLarnon" w:date="2025-12-10T12:53:00Z" w16du:dateUtc="2025-12-10T12:53:00Z">
            <w:trPr>
              <w:gridBefore w:val="1"/>
              <w:gridAfter w:val="0"/>
              <w:wAfter w:w="255" w:type="dxa"/>
              <w:cantSplit/>
            </w:trPr>
          </w:trPrChange>
        </w:trPr>
        <w:tc>
          <w:tcPr>
            <w:tcW w:w="2884" w:type="dxa"/>
            <w:tcPrChange w:id="2760" w:author="Stuart McLarnon" w:date="2025-12-10T12:53:00Z" w16du:dateUtc="2025-12-10T12:53:00Z">
              <w:tcPr>
                <w:tcW w:w="2884" w:type="dxa"/>
                <w:gridSpan w:val="3"/>
              </w:tcPr>
            </w:tcPrChange>
          </w:tcPr>
          <w:p w14:paraId="06EA4E34" w14:textId="77777777" w:rsidR="00B508E9" w:rsidRPr="007E0B31" w:rsidRDefault="00B508E9" w:rsidP="00B508E9">
            <w:pPr>
              <w:pStyle w:val="Arial11Bold"/>
              <w:rPr>
                <w:rFonts w:cs="Arial"/>
              </w:rPr>
            </w:pPr>
            <w:r w:rsidRPr="007E0B31">
              <w:rPr>
                <w:rFonts w:cs="Arial"/>
              </w:rPr>
              <w:t>Weekly ACS Conditions</w:t>
            </w:r>
          </w:p>
        </w:tc>
        <w:tc>
          <w:tcPr>
            <w:tcW w:w="6634" w:type="dxa"/>
            <w:tcPrChange w:id="2761" w:author="Stuart McLarnon" w:date="2025-12-10T12:53:00Z" w16du:dateUtc="2025-12-10T12:53:00Z">
              <w:tcPr>
                <w:tcW w:w="6634" w:type="dxa"/>
                <w:gridSpan w:val="4"/>
              </w:tcPr>
            </w:tcPrChange>
          </w:tcPr>
          <w:p w14:paraId="65C6CD52" w14:textId="77777777" w:rsidR="00B508E9" w:rsidRPr="007E0B31" w:rsidRDefault="00B508E9" w:rsidP="00B508E9">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8C0657" w:rsidRPr="007E0B31" w14:paraId="52CA6CC1" w14:textId="77777777" w:rsidTr="00C60095">
        <w:trPr>
          <w:cantSplit/>
          <w:trPrChange w:id="2762" w:author="Stuart McLarnon" w:date="2025-12-10T12:53:00Z" w16du:dateUtc="2025-12-10T12:53:00Z">
            <w:trPr>
              <w:gridBefore w:val="1"/>
              <w:gridAfter w:val="0"/>
              <w:wAfter w:w="255" w:type="dxa"/>
              <w:cantSplit/>
            </w:trPr>
          </w:trPrChange>
        </w:trPr>
        <w:tc>
          <w:tcPr>
            <w:tcW w:w="2884" w:type="dxa"/>
            <w:tcPrChange w:id="2763" w:author="Stuart McLarnon" w:date="2025-12-10T12:53:00Z" w16du:dateUtc="2025-12-10T12:53:00Z">
              <w:tcPr>
                <w:tcW w:w="2884" w:type="dxa"/>
                <w:gridSpan w:val="3"/>
              </w:tcPr>
            </w:tcPrChange>
          </w:tcPr>
          <w:p w14:paraId="5401CEF5" w14:textId="77777777" w:rsidR="00B508E9" w:rsidRPr="007E0B31" w:rsidRDefault="00B508E9" w:rsidP="00B508E9">
            <w:pPr>
              <w:pStyle w:val="Arial11Bold"/>
              <w:rPr>
                <w:rFonts w:cs="Arial"/>
              </w:rPr>
            </w:pPr>
            <w:r w:rsidRPr="007E0B31">
              <w:rPr>
                <w:rFonts w:cs="Arial"/>
              </w:rPr>
              <w:t>WG Consultation Alternative Request</w:t>
            </w:r>
          </w:p>
        </w:tc>
        <w:tc>
          <w:tcPr>
            <w:tcW w:w="6634" w:type="dxa"/>
            <w:tcPrChange w:id="2764" w:author="Stuart McLarnon" w:date="2025-12-10T12:53:00Z" w16du:dateUtc="2025-12-10T12:53:00Z">
              <w:tcPr>
                <w:tcW w:w="6634" w:type="dxa"/>
                <w:gridSpan w:val="4"/>
              </w:tcPr>
            </w:tcPrChange>
          </w:tcPr>
          <w:p w14:paraId="646D5E60" w14:textId="0ED4CB18" w:rsidR="00B508E9" w:rsidRPr="007E0B31" w:rsidRDefault="00B508E9" w:rsidP="00B508E9">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8C0657" w:rsidRPr="007E0B31" w14:paraId="77D7428B" w14:textId="77777777" w:rsidTr="00C60095">
        <w:trPr>
          <w:cantSplit/>
          <w:trPrChange w:id="2765" w:author="Stuart McLarnon" w:date="2025-12-10T12:53:00Z" w16du:dateUtc="2025-12-10T12:53:00Z">
            <w:trPr>
              <w:gridBefore w:val="1"/>
              <w:gridAfter w:val="0"/>
              <w:wAfter w:w="255" w:type="dxa"/>
              <w:cantSplit/>
            </w:trPr>
          </w:trPrChange>
        </w:trPr>
        <w:tc>
          <w:tcPr>
            <w:tcW w:w="2884" w:type="dxa"/>
            <w:tcPrChange w:id="2766" w:author="Stuart McLarnon" w:date="2025-12-10T12:53:00Z" w16du:dateUtc="2025-12-10T12:53:00Z">
              <w:tcPr>
                <w:tcW w:w="2884" w:type="dxa"/>
                <w:gridSpan w:val="3"/>
              </w:tcPr>
            </w:tcPrChange>
          </w:tcPr>
          <w:p w14:paraId="3ABB06D3" w14:textId="77777777" w:rsidR="00B508E9" w:rsidRPr="007E0B31" w:rsidRDefault="00B508E9" w:rsidP="00B508E9">
            <w:pPr>
              <w:pStyle w:val="Arial11Bold"/>
              <w:rPr>
                <w:rFonts w:cs="Arial"/>
              </w:rPr>
            </w:pPr>
            <w:r w:rsidRPr="007E0B31">
              <w:rPr>
                <w:rFonts w:cs="Arial"/>
              </w:rPr>
              <w:t>Workgroup</w:t>
            </w:r>
          </w:p>
        </w:tc>
        <w:tc>
          <w:tcPr>
            <w:tcW w:w="6634" w:type="dxa"/>
            <w:tcPrChange w:id="2767" w:author="Stuart McLarnon" w:date="2025-12-10T12:53:00Z" w16du:dateUtc="2025-12-10T12:53:00Z">
              <w:tcPr>
                <w:tcW w:w="6634" w:type="dxa"/>
                <w:gridSpan w:val="4"/>
              </w:tcPr>
            </w:tcPrChange>
          </w:tcPr>
          <w:p w14:paraId="3C071C58" w14:textId="3E96F164" w:rsidR="00B508E9" w:rsidRPr="007E0B31" w:rsidRDefault="00B508E9" w:rsidP="00B508E9">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8C0657" w:rsidRPr="007E0B31" w14:paraId="0DB5431E" w14:textId="77777777" w:rsidTr="00C60095">
        <w:trPr>
          <w:cantSplit/>
          <w:trPrChange w:id="2768" w:author="Stuart McLarnon" w:date="2025-12-10T12:53:00Z" w16du:dateUtc="2025-12-10T12:53:00Z">
            <w:trPr>
              <w:gridBefore w:val="1"/>
              <w:gridAfter w:val="0"/>
              <w:wAfter w:w="255" w:type="dxa"/>
              <w:cantSplit/>
            </w:trPr>
          </w:trPrChange>
        </w:trPr>
        <w:tc>
          <w:tcPr>
            <w:tcW w:w="2884" w:type="dxa"/>
            <w:tcPrChange w:id="2769" w:author="Stuart McLarnon" w:date="2025-12-10T12:53:00Z" w16du:dateUtc="2025-12-10T12:53:00Z">
              <w:tcPr>
                <w:tcW w:w="2884" w:type="dxa"/>
                <w:gridSpan w:val="3"/>
              </w:tcPr>
            </w:tcPrChange>
          </w:tcPr>
          <w:p w14:paraId="1820C1E3" w14:textId="77777777" w:rsidR="00B508E9" w:rsidRPr="007E0B31" w:rsidRDefault="00B508E9" w:rsidP="00B508E9">
            <w:pPr>
              <w:pStyle w:val="Arial11Bold"/>
              <w:rPr>
                <w:rFonts w:cs="Arial"/>
              </w:rPr>
            </w:pPr>
            <w:r w:rsidRPr="007E0B31">
              <w:rPr>
                <w:rFonts w:cs="Arial"/>
              </w:rPr>
              <w:t>Workgroup Consultation</w:t>
            </w:r>
          </w:p>
        </w:tc>
        <w:tc>
          <w:tcPr>
            <w:tcW w:w="6634" w:type="dxa"/>
            <w:tcPrChange w:id="2770" w:author="Stuart McLarnon" w:date="2025-12-10T12:53:00Z" w16du:dateUtc="2025-12-10T12:53:00Z">
              <w:tcPr>
                <w:tcW w:w="6634" w:type="dxa"/>
                <w:gridSpan w:val="4"/>
              </w:tcPr>
            </w:tcPrChange>
          </w:tcPr>
          <w:p w14:paraId="3BBAF0D1" w14:textId="4A8FF3F0" w:rsidR="00B508E9" w:rsidRPr="007E0B31" w:rsidRDefault="00B508E9" w:rsidP="00B508E9">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8C0657" w:rsidRPr="007E0B31" w14:paraId="5FE213B7" w14:textId="77777777" w:rsidTr="00C60095">
        <w:trPr>
          <w:cantSplit/>
          <w:trPrChange w:id="2771" w:author="Stuart McLarnon" w:date="2025-12-10T12:53:00Z" w16du:dateUtc="2025-12-10T12:53:00Z">
            <w:trPr>
              <w:gridBefore w:val="1"/>
              <w:gridAfter w:val="0"/>
              <w:wAfter w:w="255" w:type="dxa"/>
              <w:cantSplit/>
            </w:trPr>
          </w:trPrChange>
        </w:trPr>
        <w:tc>
          <w:tcPr>
            <w:tcW w:w="2884" w:type="dxa"/>
            <w:tcPrChange w:id="2772" w:author="Stuart McLarnon" w:date="2025-12-10T12:53:00Z" w16du:dateUtc="2025-12-10T12:53:00Z">
              <w:tcPr>
                <w:tcW w:w="2884" w:type="dxa"/>
                <w:gridSpan w:val="3"/>
              </w:tcPr>
            </w:tcPrChange>
          </w:tcPr>
          <w:p w14:paraId="7DDC8A6B" w14:textId="77777777" w:rsidR="00B508E9" w:rsidRPr="007E0B31" w:rsidRDefault="00B508E9" w:rsidP="00B508E9">
            <w:pPr>
              <w:pStyle w:val="Arial11Bold"/>
              <w:rPr>
                <w:rFonts w:cs="Arial"/>
              </w:rPr>
            </w:pPr>
            <w:r w:rsidRPr="007E0B31">
              <w:rPr>
                <w:rFonts w:cs="Arial"/>
              </w:rPr>
              <w:t>Workgroup Alternative Grid Code Modification</w:t>
            </w:r>
          </w:p>
        </w:tc>
        <w:tc>
          <w:tcPr>
            <w:tcW w:w="6634" w:type="dxa"/>
            <w:tcPrChange w:id="2773" w:author="Stuart McLarnon" w:date="2025-12-10T12:53:00Z" w16du:dateUtc="2025-12-10T12:53:00Z">
              <w:tcPr>
                <w:tcW w:w="6634" w:type="dxa"/>
                <w:gridSpan w:val="4"/>
              </w:tcPr>
            </w:tcPrChange>
          </w:tcPr>
          <w:p w14:paraId="10B737BD" w14:textId="58EA8ECE" w:rsidR="00B508E9" w:rsidRPr="007E0B31" w:rsidRDefault="00B508E9" w:rsidP="00B508E9">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8C0657" w:rsidRPr="007E0B31" w14:paraId="0C414BA6" w14:textId="77777777" w:rsidTr="00C60095">
        <w:trPr>
          <w:cantSplit/>
          <w:trPrChange w:id="2774" w:author="Stuart McLarnon" w:date="2025-12-10T12:53:00Z" w16du:dateUtc="2025-12-10T12:53:00Z">
            <w:trPr>
              <w:gridBefore w:val="1"/>
              <w:gridAfter w:val="0"/>
              <w:wAfter w:w="255" w:type="dxa"/>
              <w:cantSplit/>
            </w:trPr>
          </w:trPrChange>
        </w:trPr>
        <w:tc>
          <w:tcPr>
            <w:tcW w:w="2884" w:type="dxa"/>
            <w:tcPrChange w:id="2775" w:author="Stuart McLarnon" w:date="2025-12-10T12:53:00Z" w16du:dateUtc="2025-12-10T12:53:00Z">
              <w:tcPr>
                <w:tcW w:w="2884" w:type="dxa"/>
                <w:gridSpan w:val="3"/>
              </w:tcPr>
            </w:tcPrChange>
          </w:tcPr>
          <w:p w14:paraId="7F1B4D4F" w14:textId="77777777" w:rsidR="00B508E9" w:rsidRPr="007E0B31" w:rsidRDefault="00B508E9" w:rsidP="00B508E9">
            <w:pPr>
              <w:pStyle w:val="Arial11Bold"/>
              <w:rPr>
                <w:rFonts w:cs="Arial"/>
              </w:rPr>
            </w:pPr>
            <w:r w:rsidRPr="007E0B31">
              <w:rPr>
                <w:rFonts w:cs="Arial"/>
              </w:rPr>
              <w:t>Zonal System Security Requirements</w:t>
            </w:r>
          </w:p>
        </w:tc>
        <w:tc>
          <w:tcPr>
            <w:tcW w:w="6634" w:type="dxa"/>
            <w:tcPrChange w:id="2776" w:author="Stuart McLarnon" w:date="2025-12-10T12:53:00Z" w16du:dateUtc="2025-12-10T12:53:00Z">
              <w:tcPr>
                <w:tcW w:w="6634" w:type="dxa"/>
                <w:gridSpan w:val="4"/>
              </w:tcPr>
            </w:tcPrChange>
          </w:tcPr>
          <w:p w14:paraId="5571DD3D" w14:textId="77777777" w:rsidR="00B508E9" w:rsidRPr="007E0B31" w:rsidRDefault="00B508E9" w:rsidP="00B508E9">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lastRenderedPageBreak/>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777"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77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64FAC" w14:textId="77777777" w:rsidR="004A1F43" w:rsidRDefault="004A1F43" w:rsidP="008F1F3E">
      <w:pPr>
        <w:pStyle w:val="Header"/>
      </w:pPr>
      <w:r>
        <w:separator/>
      </w:r>
    </w:p>
  </w:endnote>
  <w:endnote w:type="continuationSeparator" w:id="0">
    <w:p w14:paraId="6622B562" w14:textId="77777777" w:rsidR="004A1F43" w:rsidRDefault="004A1F43" w:rsidP="008F1F3E">
      <w:pPr>
        <w:pStyle w:val="Header"/>
      </w:pPr>
      <w:r>
        <w:continuationSeparator/>
      </w:r>
    </w:p>
  </w:endnote>
  <w:endnote w:type="continuationNotice" w:id="1">
    <w:p w14:paraId="69AE3C2E" w14:textId="77777777" w:rsidR="004A1F43" w:rsidRDefault="004A1F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17C8459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5651DE">
      <w:rPr>
        <w:rStyle w:val="PageNumber"/>
        <w:sz w:val="16"/>
        <w:szCs w:val="16"/>
      </w:rPr>
      <w:t>5</w:t>
    </w:r>
    <w:r>
      <w:rPr>
        <w:rStyle w:val="PageNumber"/>
        <w:sz w:val="16"/>
        <w:szCs w:val="16"/>
      </w:rPr>
      <w:tab/>
      <w:t>GD</w:t>
    </w:r>
    <w:r w:rsidRPr="002B5019">
      <w:rPr>
        <w:rStyle w:val="PageNumber"/>
        <w:sz w:val="16"/>
        <w:szCs w:val="16"/>
      </w:rPr>
      <w:tab/>
    </w:r>
    <w:r w:rsidR="00981B5A">
      <w:rPr>
        <w:sz w:val="16"/>
        <w:szCs w:val="16"/>
      </w:rPr>
      <w:t>0</w:t>
    </w:r>
    <w:r w:rsidR="005651DE">
      <w:rPr>
        <w:sz w:val="16"/>
        <w:szCs w:val="16"/>
      </w:rPr>
      <w:t>4</w:t>
    </w:r>
    <w:r w:rsidR="009E0E65">
      <w:rPr>
        <w:sz w:val="16"/>
        <w:szCs w:val="16"/>
      </w:rPr>
      <w:t xml:space="preserve"> </w:t>
    </w:r>
    <w:r w:rsidR="005651DE">
      <w:rPr>
        <w:sz w:val="16"/>
        <w:szCs w:val="16"/>
      </w:rPr>
      <w:t xml:space="preserve">December </w:t>
    </w:r>
    <w:r w:rsidR="00DA6DF3">
      <w:rPr>
        <w:sz w:val="16"/>
        <w:szCs w:val="16"/>
      </w:rPr>
      <w:t>202</w:t>
    </w:r>
    <w:r w:rsidR="00362A26">
      <w:rPr>
        <w:sz w:val="16"/>
        <w:szCs w:val="16"/>
      </w:rPr>
      <w:t>5</w:t>
    </w:r>
  </w:p>
  <w:p w14:paraId="60524C2E" w14:textId="7139567B"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C60095">
      <w:rPr>
        <w:rStyle w:val="PageNumber"/>
        <w:sz w:val="16"/>
        <w:szCs w:val="16"/>
      </w:rPr>
      <w:t>93</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0CC80" w14:textId="77777777" w:rsidR="004A1F43" w:rsidRDefault="004A1F43" w:rsidP="008F1F3E">
      <w:pPr>
        <w:pStyle w:val="Header"/>
      </w:pPr>
      <w:r>
        <w:separator/>
      </w:r>
    </w:p>
  </w:footnote>
  <w:footnote w:type="continuationSeparator" w:id="0">
    <w:p w14:paraId="629DD59E" w14:textId="77777777" w:rsidR="004A1F43" w:rsidRDefault="004A1F43" w:rsidP="008F1F3E">
      <w:pPr>
        <w:pStyle w:val="Header"/>
      </w:pPr>
      <w:r>
        <w:continuationSeparator/>
      </w:r>
    </w:p>
  </w:footnote>
  <w:footnote w:type="continuationNotice" w:id="1">
    <w:p w14:paraId="4480A797" w14:textId="77777777" w:rsidR="004A1F43" w:rsidRDefault="004A1F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D40A42"/>
    <w:multiLevelType w:val="hybridMultilevel"/>
    <w:tmpl w:val="F4A4C9E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4"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8"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10"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7"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8"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3"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4"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5"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9"/>
  </w:num>
  <w:num w:numId="2" w16cid:durableId="995688694">
    <w:abstractNumId w:val="7"/>
  </w:num>
  <w:num w:numId="3" w16cid:durableId="1442189003">
    <w:abstractNumId w:val="16"/>
  </w:num>
  <w:num w:numId="4" w16cid:durableId="726075327">
    <w:abstractNumId w:val="5"/>
  </w:num>
  <w:num w:numId="5" w16cid:durableId="2124567235">
    <w:abstractNumId w:val="22"/>
  </w:num>
  <w:num w:numId="6" w16cid:durableId="480273325">
    <w:abstractNumId w:val="14"/>
  </w:num>
  <w:num w:numId="7" w16cid:durableId="445466415">
    <w:abstractNumId w:val="19"/>
  </w:num>
  <w:num w:numId="8" w16cid:durableId="832067174">
    <w:abstractNumId w:val="8"/>
  </w:num>
  <w:num w:numId="9" w16cid:durableId="505753300">
    <w:abstractNumId w:val="0"/>
  </w:num>
  <w:num w:numId="10" w16cid:durableId="1244877714">
    <w:abstractNumId w:val="11"/>
  </w:num>
  <w:num w:numId="11" w16cid:durableId="1258177850">
    <w:abstractNumId w:val="20"/>
  </w:num>
  <w:num w:numId="12" w16cid:durableId="1158228106">
    <w:abstractNumId w:val="15"/>
  </w:num>
  <w:num w:numId="13" w16cid:durableId="1056006280">
    <w:abstractNumId w:val="25"/>
  </w:num>
  <w:num w:numId="14" w16cid:durableId="2009595922">
    <w:abstractNumId w:val="2"/>
  </w:num>
  <w:num w:numId="15" w16cid:durableId="923563355">
    <w:abstractNumId w:val="24"/>
  </w:num>
  <w:num w:numId="16" w16cid:durableId="484206205">
    <w:abstractNumId w:val="6"/>
  </w:num>
  <w:num w:numId="17" w16cid:durableId="1334843998">
    <w:abstractNumId w:val="13"/>
  </w:num>
  <w:num w:numId="18" w16cid:durableId="773092555">
    <w:abstractNumId w:val="4"/>
  </w:num>
  <w:num w:numId="19" w16cid:durableId="1958488827">
    <w:abstractNumId w:val="10"/>
  </w:num>
  <w:num w:numId="20" w16cid:durableId="1968198102">
    <w:abstractNumId w:val="12"/>
  </w:num>
  <w:num w:numId="21" w16cid:durableId="1956867075">
    <w:abstractNumId w:val="21"/>
  </w:num>
  <w:num w:numId="22" w16cid:durableId="1829663286">
    <w:abstractNumId w:val="18"/>
  </w:num>
  <w:num w:numId="23" w16cid:durableId="392855175">
    <w:abstractNumId w:val="23"/>
  </w:num>
  <w:num w:numId="24" w16cid:durableId="2132548251">
    <w:abstractNumId w:val="3"/>
  </w:num>
  <w:num w:numId="25" w16cid:durableId="203324589">
    <w:abstractNumId w:val="17"/>
  </w:num>
  <w:num w:numId="26" w16cid:durableId="469978901">
    <w:abstractNumId w:val="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w15:presenceInfo w15:providerId="AD" w15:userId="S::Stuart.McLarnon@neso.energy::2a05bd43-ac20-4bc8-a4b7-735817f190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lj/5ZhWJvh6tvf2SHpPenDrhBaf7wlIMwB+QRp14wnv5cVESk7W7h7sTHTqr0oJmr5xiqxWxRUW+J/iFP0itlA==" w:salt="avUt/3SkYCa+Hx3JtPubD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197"/>
    <w:rsid w:val="000245C7"/>
    <w:rsid w:val="00025343"/>
    <w:rsid w:val="00025663"/>
    <w:rsid w:val="00025CB5"/>
    <w:rsid w:val="00025F79"/>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018"/>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20"/>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1C1F"/>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579B"/>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3E9"/>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A86"/>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66A3D"/>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0966"/>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4B5"/>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DA0"/>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0D37"/>
    <w:rsid w:val="003F1D33"/>
    <w:rsid w:val="003F230F"/>
    <w:rsid w:val="003F252D"/>
    <w:rsid w:val="003F25CB"/>
    <w:rsid w:val="003F28CF"/>
    <w:rsid w:val="003F29C2"/>
    <w:rsid w:val="003F2F28"/>
    <w:rsid w:val="003F46A9"/>
    <w:rsid w:val="003F4B71"/>
    <w:rsid w:val="003F5B0B"/>
    <w:rsid w:val="003F7434"/>
    <w:rsid w:val="0040077B"/>
    <w:rsid w:val="0040115B"/>
    <w:rsid w:val="00401E57"/>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1F43"/>
    <w:rsid w:val="004A2381"/>
    <w:rsid w:val="004A3906"/>
    <w:rsid w:val="004A3ED6"/>
    <w:rsid w:val="004A521D"/>
    <w:rsid w:val="004A529D"/>
    <w:rsid w:val="004A6593"/>
    <w:rsid w:val="004A6F0D"/>
    <w:rsid w:val="004A78DB"/>
    <w:rsid w:val="004A7CB3"/>
    <w:rsid w:val="004B045B"/>
    <w:rsid w:val="004B09FA"/>
    <w:rsid w:val="004B0A07"/>
    <w:rsid w:val="004B0B2C"/>
    <w:rsid w:val="004B0C37"/>
    <w:rsid w:val="004B0D7B"/>
    <w:rsid w:val="004B1291"/>
    <w:rsid w:val="004B1303"/>
    <w:rsid w:val="004B2321"/>
    <w:rsid w:val="004B2969"/>
    <w:rsid w:val="004B2F7D"/>
    <w:rsid w:val="004B4CD9"/>
    <w:rsid w:val="004B580E"/>
    <w:rsid w:val="004B585A"/>
    <w:rsid w:val="004B5C08"/>
    <w:rsid w:val="004B6F56"/>
    <w:rsid w:val="004B7922"/>
    <w:rsid w:val="004B7B21"/>
    <w:rsid w:val="004C03CD"/>
    <w:rsid w:val="004C1544"/>
    <w:rsid w:val="004C1AB4"/>
    <w:rsid w:val="004C29A3"/>
    <w:rsid w:val="004C2B95"/>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A74"/>
    <w:rsid w:val="004E1B11"/>
    <w:rsid w:val="004E2001"/>
    <w:rsid w:val="004E235F"/>
    <w:rsid w:val="004E2597"/>
    <w:rsid w:val="004E2E81"/>
    <w:rsid w:val="004E3CAD"/>
    <w:rsid w:val="004E42F2"/>
    <w:rsid w:val="004E4312"/>
    <w:rsid w:val="004E4984"/>
    <w:rsid w:val="004E520D"/>
    <w:rsid w:val="004E5AD8"/>
    <w:rsid w:val="004E64E8"/>
    <w:rsid w:val="004E6B17"/>
    <w:rsid w:val="004E6E69"/>
    <w:rsid w:val="004E6FB9"/>
    <w:rsid w:val="004E7A2B"/>
    <w:rsid w:val="004E7FE5"/>
    <w:rsid w:val="004F1C45"/>
    <w:rsid w:val="004F1DF0"/>
    <w:rsid w:val="004F25C8"/>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1DE"/>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D7D33"/>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AA5"/>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1E4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4B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B55"/>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5A30"/>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1BD"/>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63"/>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50"/>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274"/>
    <w:rsid w:val="008803D9"/>
    <w:rsid w:val="0088165A"/>
    <w:rsid w:val="00881671"/>
    <w:rsid w:val="008821C5"/>
    <w:rsid w:val="008840D5"/>
    <w:rsid w:val="00884A84"/>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320"/>
    <w:rsid w:val="008C04E2"/>
    <w:rsid w:val="008C0601"/>
    <w:rsid w:val="008C0657"/>
    <w:rsid w:val="008C0C51"/>
    <w:rsid w:val="008C0FD0"/>
    <w:rsid w:val="008C1151"/>
    <w:rsid w:val="008C14E7"/>
    <w:rsid w:val="008C6964"/>
    <w:rsid w:val="008C6C40"/>
    <w:rsid w:val="008C7269"/>
    <w:rsid w:val="008C73BC"/>
    <w:rsid w:val="008C7B33"/>
    <w:rsid w:val="008C7C46"/>
    <w:rsid w:val="008D0F64"/>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BD3"/>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CFE"/>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0CFC"/>
    <w:rsid w:val="009313F1"/>
    <w:rsid w:val="00931DAC"/>
    <w:rsid w:val="00931E34"/>
    <w:rsid w:val="00931ECC"/>
    <w:rsid w:val="0093269A"/>
    <w:rsid w:val="00932A98"/>
    <w:rsid w:val="00932B26"/>
    <w:rsid w:val="00932FAC"/>
    <w:rsid w:val="0093310B"/>
    <w:rsid w:val="00933E8D"/>
    <w:rsid w:val="0093437F"/>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3A6"/>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1B5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E00B5"/>
    <w:rsid w:val="009E03DE"/>
    <w:rsid w:val="009E0601"/>
    <w:rsid w:val="009E08DF"/>
    <w:rsid w:val="009E0B39"/>
    <w:rsid w:val="009E0D93"/>
    <w:rsid w:val="009E0E65"/>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523"/>
    <w:rsid w:val="009F46BE"/>
    <w:rsid w:val="009F5093"/>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47FF1"/>
    <w:rsid w:val="00A502EA"/>
    <w:rsid w:val="00A504C8"/>
    <w:rsid w:val="00A509E9"/>
    <w:rsid w:val="00A51264"/>
    <w:rsid w:val="00A5223D"/>
    <w:rsid w:val="00A53A03"/>
    <w:rsid w:val="00A53EEF"/>
    <w:rsid w:val="00A53FC5"/>
    <w:rsid w:val="00A5418E"/>
    <w:rsid w:val="00A54484"/>
    <w:rsid w:val="00A550C3"/>
    <w:rsid w:val="00A5527C"/>
    <w:rsid w:val="00A554A5"/>
    <w:rsid w:val="00A564EB"/>
    <w:rsid w:val="00A5776C"/>
    <w:rsid w:val="00A57912"/>
    <w:rsid w:val="00A6044C"/>
    <w:rsid w:val="00A61808"/>
    <w:rsid w:val="00A61C60"/>
    <w:rsid w:val="00A621E7"/>
    <w:rsid w:val="00A62BB2"/>
    <w:rsid w:val="00A62C29"/>
    <w:rsid w:val="00A6313A"/>
    <w:rsid w:val="00A63EE9"/>
    <w:rsid w:val="00A678E7"/>
    <w:rsid w:val="00A70311"/>
    <w:rsid w:val="00A70F7F"/>
    <w:rsid w:val="00A71716"/>
    <w:rsid w:val="00A7252C"/>
    <w:rsid w:val="00A72623"/>
    <w:rsid w:val="00A72997"/>
    <w:rsid w:val="00A72ACD"/>
    <w:rsid w:val="00A733EA"/>
    <w:rsid w:val="00A739F0"/>
    <w:rsid w:val="00A7447F"/>
    <w:rsid w:val="00A774B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0D71"/>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17E"/>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09E1"/>
    <w:rsid w:val="00B014DA"/>
    <w:rsid w:val="00B019E1"/>
    <w:rsid w:val="00B01C3E"/>
    <w:rsid w:val="00B01CC5"/>
    <w:rsid w:val="00B029A5"/>
    <w:rsid w:val="00B03410"/>
    <w:rsid w:val="00B03DC0"/>
    <w:rsid w:val="00B0421B"/>
    <w:rsid w:val="00B043BC"/>
    <w:rsid w:val="00B0568F"/>
    <w:rsid w:val="00B0589E"/>
    <w:rsid w:val="00B05F15"/>
    <w:rsid w:val="00B06AB7"/>
    <w:rsid w:val="00B073E1"/>
    <w:rsid w:val="00B07DD0"/>
    <w:rsid w:val="00B1039F"/>
    <w:rsid w:val="00B1185A"/>
    <w:rsid w:val="00B12C07"/>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8ED"/>
    <w:rsid w:val="00B41AAE"/>
    <w:rsid w:val="00B43630"/>
    <w:rsid w:val="00B43684"/>
    <w:rsid w:val="00B43A5F"/>
    <w:rsid w:val="00B449D5"/>
    <w:rsid w:val="00B45345"/>
    <w:rsid w:val="00B4704C"/>
    <w:rsid w:val="00B508E9"/>
    <w:rsid w:val="00B5137F"/>
    <w:rsid w:val="00B518C8"/>
    <w:rsid w:val="00B520FB"/>
    <w:rsid w:val="00B52D92"/>
    <w:rsid w:val="00B53509"/>
    <w:rsid w:val="00B53B86"/>
    <w:rsid w:val="00B53F5E"/>
    <w:rsid w:val="00B546B1"/>
    <w:rsid w:val="00B557F2"/>
    <w:rsid w:val="00B5729B"/>
    <w:rsid w:val="00B60059"/>
    <w:rsid w:val="00B600F7"/>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1CC2"/>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EB8"/>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5FC8"/>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608"/>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0095"/>
    <w:rsid w:val="00C61451"/>
    <w:rsid w:val="00C614EB"/>
    <w:rsid w:val="00C61B30"/>
    <w:rsid w:val="00C620F1"/>
    <w:rsid w:val="00C62442"/>
    <w:rsid w:val="00C624EB"/>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0B"/>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630"/>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47DC8"/>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0CE"/>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3A"/>
    <w:rsid w:val="00E71BE7"/>
    <w:rsid w:val="00E72442"/>
    <w:rsid w:val="00E73A7E"/>
    <w:rsid w:val="00E740CB"/>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2AF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023"/>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6FE1"/>
    <w:rsid w:val="00FD7A17"/>
    <w:rsid w:val="00FE051B"/>
    <w:rsid w:val="00FE0D83"/>
    <w:rsid w:val="00FE1B81"/>
    <w:rsid w:val="00FE24DB"/>
    <w:rsid w:val="00FE28C4"/>
    <w:rsid w:val="00FE4F44"/>
    <w:rsid w:val="00FE5311"/>
    <w:rsid w:val="00FE568B"/>
    <w:rsid w:val="00FE787E"/>
    <w:rsid w:val="00FF0A73"/>
    <w:rsid w:val="00FF22E6"/>
    <w:rsid w:val="00FF290F"/>
    <w:rsid w:val="00FF2CFB"/>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1B58C73-BF75-4987-9A44-B5B0EB08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 w:type="paragraph" w:customStyle="1" w:styleId="TERM-definition">
    <w:name w:val="TERM-definition"/>
    <w:basedOn w:val="Normal"/>
    <w:next w:val="Normal"/>
    <w:qFormat/>
    <w:rsid w:val="000F5020"/>
    <w:pPr>
      <w:widowControl/>
      <w:snapToGrid w:val="0"/>
      <w:spacing w:after="200"/>
      <w:jc w:val="both"/>
    </w:pPr>
    <w:rPr>
      <w:snapToGrid/>
      <w:sz w:val="22"/>
      <w:lang w:eastAsia="zh-CN"/>
    </w:rPr>
  </w:style>
  <w:style w:type="paragraph" w:customStyle="1" w:styleId="TERM">
    <w:name w:val="TERM"/>
    <w:basedOn w:val="Normal"/>
    <w:next w:val="TERM-definition"/>
    <w:qFormat/>
    <w:rsid w:val="000F5020"/>
    <w:pPr>
      <w:keepNext/>
      <w:widowControl/>
      <w:snapToGrid w:val="0"/>
      <w:jc w:val="both"/>
    </w:pPr>
    <w:rPr>
      <w:b/>
      <w:bCs/>
      <w:snapToGrid/>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8f271073780ac5ca7ed7c26cc161f67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9548e310194b1ca858cd0c6a8331beb2"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F962ACAA-592B-410C-AB8C-37DE1ACC5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97b6fe81-1556-4112-94ca-31043ca39b7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93</Pages>
  <Words>37093</Words>
  <Characters>198097</Characters>
  <Application>Microsoft Office Word</Application>
  <DocSecurity>8</DocSecurity>
  <Lines>5114</Lines>
  <Paragraphs>2086</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233609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Jess Rivalland</cp:lastModifiedBy>
  <cp:revision>5</cp:revision>
  <cp:lastPrinted>2024-09-24T23:39:00Z</cp:lastPrinted>
  <dcterms:created xsi:type="dcterms:W3CDTF">2025-12-10T13:06:00Z</dcterms:created>
  <dcterms:modified xsi:type="dcterms:W3CDTF">2026-01-06T09:13:00Z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