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430791">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430791">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30791">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30791">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430791">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30791">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30791">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30791">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30791">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30791">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430791">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30791">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30791">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30791">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30791">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30791">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30791">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30791">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30791">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30791">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30791">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30791">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30791">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30791">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30791">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30791">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30791">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30791">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30791">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30791">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30791">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30791">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430791">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30791">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430791">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30791">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30791">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430791">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30791">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30791">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30791">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30791">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30791">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30791">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30791">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30791">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30791">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30791">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30791">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30791">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430791">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30791">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30791">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30791">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30791">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30791">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30791">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25D8A" w:rsidRPr="007E0B31" w14:paraId="1E376BBE" w14:textId="77777777" w:rsidTr="00430791">
        <w:trPr>
          <w:cantSplit/>
        </w:trPr>
        <w:tc>
          <w:tcPr>
            <w:tcW w:w="2884" w:type="dxa"/>
          </w:tcPr>
          <w:p w14:paraId="5A667769" w14:textId="04C22970" w:rsidR="00825D8A" w:rsidRDefault="00825D8A" w:rsidP="00825D8A">
            <w:pPr>
              <w:pStyle w:val="Arial11Bold"/>
              <w:rPr>
                <w:rFonts w:cs="Arial"/>
              </w:rPr>
            </w:pPr>
            <w:r>
              <w:rPr>
                <w:rFonts w:cs="Arial"/>
              </w:rPr>
              <w:t>Balancing Mechanism Window Period</w:t>
            </w:r>
          </w:p>
        </w:tc>
        <w:tc>
          <w:tcPr>
            <w:tcW w:w="6634" w:type="dxa"/>
          </w:tcPr>
          <w:p w14:paraId="27FFDFBF" w14:textId="27BC4DE9" w:rsidR="00825D8A" w:rsidRDefault="00825D8A" w:rsidP="00825D8A">
            <w:pPr>
              <w:pStyle w:val="TableArial11"/>
              <w:rPr>
                <w:rFonts w:cs="Arial"/>
              </w:rPr>
            </w:pPr>
            <w:r>
              <w:rPr>
                <w:rFonts w:cs="Arial"/>
              </w:rPr>
              <w:t xml:space="preserve">Has the meaning set out in the </w:t>
            </w:r>
            <w:r w:rsidRPr="0075025E">
              <w:rPr>
                <w:rFonts w:cs="Arial"/>
                <w:b/>
                <w:bCs/>
              </w:rPr>
              <w:t>BSC</w:t>
            </w:r>
            <w:r>
              <w:rPr>
                <w:rFonts w:cs="Arial"/>
              </w:rPr>
              <w:t>.</w:t>
            </w:r>
          </w:p>
        </w:tc>
      </w:tr>
      <w:tr w:rsidR="00825D8A" w:rsidRPr="007E0B31" w14:paraId="2D4E6701" w14:textId="77777777" w:rsidTr="00430791">
        <w:trPr>
          <w:cantSplit/>
        </w:trPr>
        <w:tc>
          <w:tcPr>
            <w:tcW w:w="2884" w:type="dxa"/>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4B0C37" w:rsidRPr="007E0B31" w14:paraId="72808025" w14:textId="77777777" w:rsidTr="00430791">
        <w:trPr>
          <w:cantSplit/>
        </w:trPr>
        <w:tc>
          <w:tcPr>
            <w:tcW w:w="2884" w:type="dxa"/>
          </w:tcPr>
          <w:p w14:paraId="4E4348BE" w14:textId="5FC6952A" w:rsidR="004B0C37" w:rsidRDefault="004B0C37" w:rsidP="004B0C37">
            <w:pPr>
              <w:pStyle w:val="Arial11Bold"/>
              <w:rPr>
                <w:rFonts w:cs="Arial"/>
              </w:rPr>
            </w:pPr>
            <w:r>
              <w:rPr>
                <w:rFonts w:cs="Arial"/>
              </w:rPr>
              <w:t>Bid Acceptance</w:t>
            </w:r>
          </w:p>
        </w:tc>
        <w:tc>
          <w:tcPr>
            <w:tcW w:w="6634" w:type="dxa"/>
          </w:tcPr>
          <w:p w14:paraId="064A7BEA" w14:textId="60555142" w:rsidR="004B0C37" w:rsidRDefault="004B0C37" w:rsidP="004B0C37">
            <w:pPr>
              <w:pStyle w:val="TableArial11"/>
              <w:rPr>
                <w:rFonts w:cs="Arial"/>
              </w:rPr>
            </w:pPr>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p>
        </w:tc>
      </w:tr>
      <w:tr w:rsidR="004B0C37" w:rsidRPr="007E0B31" w14:paraId="7BDFEB77" w14:textId="77777777" w:rsidTr="00430791">
        <w:trPr>
          <w:cantSplit/>
        </w:trPr>
        <w:tc>
          <w:tcPr>
            <w:tcW w:w="2884" w:type="dxa"/>
          </w:tcPr>
          <w:p w14:paraId="33D25C5E" w14:textId="77777777" w:rsidR="004B0C37" w:rsidRPr="007E0B31" w:rsidRDefault="004B0C37" w:rsidP="004B0C37">
            <w:pPr>
              <w:pStyle w:val="Arial11Bold"/>
              <w:rPr>
                <w:rFonts w:cs="Arial"/>
              </w:rPr>
            </w:pPr>
            <w:r w:rsidRPr="007E0B31">
              <w:rPr>
                <w:rFonts w:cs="Arial"/>
              </w:rPr>
              <w:t>Bid-Offer Acceptance</w:t>
            </w:r>
          </w:p>
        </w:tc>
        <w:tc>
          <w:tcPr>
            <w:tcW w:w="6634" w:type="dxa"/>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4B0C37" w:rsidRPr="007E0B31" w14:paraId="2274019D" w14:textId="77777777" w:rsidTr="00430791">
        <w:trPr>
          <w:cantSplit/>
        </w:trPr>
        <w:tc>
          <w:tcPr>
            <w:tcW w:w="2884" w:type="dxa"/>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4B0C37" w:rsidRPr="007E0B31" w14:paraId="4C603E4E" w14:textId="77777777" w:rsidTr="00430791">
        <w:trPr>
          <w:cantSplit/>
        </w:trPr>
        <w:tc>
          <w:tcPr>
            <w:tcW w:w="2884" w:type="dxa"/>
          </w:tcPr>
          <w:p w14:paraId="576EAFC9" w14:textId="77777777" w:rsidR="004B0C37" w:rsidRPr="007E0B31" w:rsidRDefault="004B0C37" w:rsidP="004B0C37">
            <w:pPr>
              <w:pStyle w:val="Arial11Bold"/>
              <w:rPr>
                <w:rFonts w:cs="Arial"/>
              </w:rPr>
            </w:pPr>
            <w:r w:rsidRPr="007E0B31">
              <w:rPr>
                <w:rFonts w:cs="Arial"/>
              </w:rPr>
              <w:lastRenderedPageBreak/>
              <w:t>Bilateral Agreement</w:t>
            </w:r>
          </w:p>
        </w:tc>
        <w:tc>
          <w:tcPr>
            <w:tcW w:w="6634" w:type="dxa"/>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4B0C37" w:rsidRPr="007E0B31" w14:paraId="3368BF3E" w14:textId="77777777" w:rsidTr="00430791">
        <w:trPr>
          <w:cantSplit/>
        </w:trPr>
        <w:tc>
          <w:tcPr>
            <w:tcW w:w="2884" w:type="dxa"/>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4B0C37" w:rsidRPr="007E0B31" w14:paraId="6BC8C1B5" w14:textId="77777777" w:rsidTr="00430791">
        <w:trPr>
          <w:cantSplit/>
        </w:trPr>
        <w:tc>
          <w:tcPr>
            <w:tcW w:w="2884" w:type="dxa"/>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4B0C37" w:rsidRPr="007E0B31" w14:paraId="22BB098B" w14:textId="77777777" w:rsidTr="00430791">
        <w:trPr>
          <w:cantSplit/>
        </w:trPr>
        <w:tc>
          <w:tcPr>
            <w:tcW w:w="2884" w:type="dxa"/>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4B0C37" w:rsidRPr="007E0B31" w14:paraId="1A61618E" w14:textId="77777777" w:rsidTr="00430791">
        <w:trPr>
          <w:cantSplit/>
        </w:trPr>
        <w:tc>
          <w:tcPr>
            <w:tcW w:w="2884" w:type="dxa"/>
          </w:tcPr>
          <w:p w14:paraId="7C69F07C" w14:textId="77777777" w:rsidR="004B0C37" w:rsidRPr="007E0B31" w:rsidRDefault="004B0C37" w:rsidP="004B0C37">
            <w:pPr>
              <w:pStyle w:val="Arial11Bold"/>
              <w:rPr>
                <w:rFonts w:cs="Arial"/>
              </w:rPr>
            </w:pPr>
            <w:r w:rsidRPr="007E0B31">
              <w:rPr>
                <w:rFonts w:cs="Arial"/>
              </w:rPr>
              <w:t>BM Unit</w:t>
            </w:r>
          </w:p>
        </w:tc>
        <w:tc>
          <w:tcPr>
            <w:tcW w:w="6634" w:type="dxa"/>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4B0C37" w:rsidRPr="007E0B31" w14:paraId="556B752D" w14:textId="77777777" w:rsidTr="00430791">
        <w:trPr>
          <w:cantSplit/>
        </w:trPr>
        <w:tc>
          <w:tcPr>
            <w:tcW w:w="2884" w:type="dxa"/>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4B0C37" w:rsidRPr="007E0B31" w14:paraId="1EE6DB9B" w14:textId="77777777" w:rsidTr="00430791">
        <w:trPr>
          <w:cantSplit/>
        </w:trPr>
        <w:tc>
          <w:tcPr>
            <w:tcW w:w="2884" w:type="dxa"/>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4B0C37" w:rsidRPr="007E0B31" w14:paraId="7DDD97E1" w14:textId="77777777" w:rsidTr="00430791">
        <w:trPr>
          <w:cantSplit/>
        </w:trPr>
        <w:tc>
          <w:tcPr>
            <w:tcW w:w="2884" w:type="dxa"/>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4B0C37" w:rsidRPr="007E0B31" w14:paraId="707C50FB" w14:textId="77777777" w:rsidTr="00430791">
        <w:trPr>
          <w:cantSplit/>
        </w:trPr>
        <w:tc>
          <w:tcPr>
            <w:tcW w:w="2884" w:type="dxa"/>
          </w:tcPr>
          <w:p w14:paraId="3918896D" w14:textId="77777777" w:rsidR="004B0C37" w:rsidRPr="007E0B31" w:rsidRDefault="004B0C37" w:rsidP="004B0C37">
            <w:pPr>
              <w:pStyle w:val="Arial11Bold"/>
              <w:rPr>
                <w:rFonts w:cs="Arial"/>
              </w:rPr>
            </w:pPr>
            <w:r w:rsidRPr="007E0B31">
              <w:rPr>
                <w:rFonts w:cs="Arial"/>
              </w:rPr>
              <w:t>BSCCo</w:t>
            </w:r>
          </w:p>
        </w:tc>
        <w:tc>
          <w:tcPr>
            <w:tcW w:w="6634" w:type="dxa"/>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7A77CBA" w14:textId="77777777" w:rsidTr="00430791">
        <w:trPr>
          <w:cantSplit/>
        </w:trPr>
        <w:tc>
          <w:tcPr>
            <w:tcW w:w="2884" w:type="dxa"/>
          </w:tcPr>
          <w:p w14:paraId="6C3B98B4" w14:textId="77777777" w:rsidR="004B0C37" w:rsidRPr="007E0B31" w:rsidRDefault="004B0C37" w:rsidP="004B0C37">
            <w:pPr>
              <w:pStyle w:val="Arial11Bold"/>
              <w:rPr>
                <w:rFonts w:cs="Arial"/>
              </w:rPr>
            </w:pPr>
            <w:r w:rsidRPr="007E0B31">
              <w:rPr>
                <w:rFonts w:cs="Arial"/>
              </w:rPr>
              <w:t>BSC Panel</w:t>
            </w:r>
          </w:p>
        </w:tc>
        <w:tc>
          <w:tcPr>
            <w:tcW w:w="6634" w:type="dxa"/>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4B0C37" w:rsidRPr="007E0B31" w14:paraId="35E8F287" w14:textId="77777777" w:rsidTr="00430791">
        <w:trPr>
          <w:cantSplit/>
        </w:trPr>
        <w:tc>
          <w:tcPr>
            <w:tcW w:w="2884" w:type="dxa"/>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tcPr>
          <w:p w14:paraId="6661182A" w14:textId="77777777" w:rsidR="004B0C37" w:rsidRPr="007E0B31" w:rsidRDefault="004B0C37" w:rsidP="004B0C37">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4B0C37" w:rsidRPr="007E0B31" w14:paraId="6751AF14" w14:textId="77777777" w:rsidTr="00430791">
        <w:trPr>
          <w:cantSplit/>
        </w:trPr>
        <w:tc>
          <w:tcPr>
            <w:tcW w:w="2884" w:type="dxa"/>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4B0C37" w:rsidRPr="007E0B31" w14:paraId="6E609BDC" w14:textId="77777777" w:rsidTr="00430791">
        <w:trPr>
          <w:cantSplit/>
        </w:trPr>
        <w:tc>
          <w:tcPr>
            <w:tcW w:w="2884" w:type="dxa"/>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4B0C37" w:rsidRPr="007E0B31" w14:paraId="37805198" w14:textId="77777777" w:rsidTr="00430791">
        <w:trPr>
          <w:cantSplit/>
        </w:trPr>
        <w:tc>
          <w:tcPr>
            <w:tcW w:w="2884" w:type="dxa"/>
          </w:tcPr>
          <w:p w14:paraId="0B483778" w14:textId="77777777" w:rsidR="004B0C37" w:rsidRPr="007E0B31" w:rsidRDefault="004B0C37" w:rsidP="004B0C37">
            <w:pPr>
              <w:pStyle w:val="Arial11Bold"/>
              <w:rPr>
                <w:rFonts w:cs="Arial"/>
              </w:rPr>
            </w:pPr>
            <w:r w:rsidRPr="007E0B31">
              <w:rPr>
                <w:rFonts w:cs="Arial"/>
              </w:rPr>
              <w:t>Capacity Market Rules</w:t>
            </w:r>
          </w:p>
        </w:tc>
        <w:tc>
          <w:tcPr>
            <w:tcW w:w="6634" w:type="dxa"/>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4B0C37" w:rsidRPr="007E0B31" w14:paraId="67E14C68" w14:textId="77777777" w:rsidTr="00430791">
        <w:trPr>
          <w:cantSplit/>
        </w:trPr>
        <w:tc>
          <w:tcPr>
            <w:tcW w:w="2884" w:type="dxa"/>
          </w:tcPr>
          <w:p w14:paraId="50C6F8C7" w14:textId="77777777" w:rsidR="004B0C37" w:rsidRPr="007E0B31" w:rsidRDefault="004B0C37" w:rsidP="004B0C37">
            <w:pPr>
              <w:pStyle w:val="Arial11Bold"/>
              <w:rPr>
                <w:rFonts w:cs="Arial"/>
              </w:rPr>
            </w:pPr>
            <w:r w:rsidRPr="007E0B31">
              <w:rPr>
                <w:rFonts w:cs="Arial"/>
              </w:rPr>
              <w:lastRenderedPageBreak/>
              <w:br w:type="page"/>
              <w:t>Cascade Hydro Scheme</w:t>
            </w:r>
          </w:p>
        </w:tc>
        <w:tc>
          <w:tcPr>
            <w:tcW w:w="6634" w:type="dxa"/>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4B0C37" w:rsidRPr="007E0B31" w14:paraId="6F30D31A" w14:textId="77777777" w:rsidTr="00430791">
        <w:trPr>
          <w:cantSplit/>
        </w:trPr>
        <w:tc>
          <w:tcPr>
            <w:tcW w:w="2884" w:type="dxa"/>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4B0C37" w:rsidRPr="007E0B31" w14:paraId="1E9278F0" w14:textId="77777777" w:rsidTr="00430791">
        <w:trPr>
          <w:cantSplit/>
        </w:trPr>
        <w:tc>
          <w:tcPr>
            <w:tcW w:w="2884" w:type="dxa"/>
          </w:tcPr>
          <w:p w14:paraId="52E799CA" w14:textId="77777777" w:rsidR="004B0C37" w:rsidRPr="007E0B31" w:rsidRDefault="004B0C37" w:rsidP="004B0C37">
            <w:pPr>
              <w:pStyle w:val="Arial11Bold"/>
              <w:rPr>
                <w:rFonts w:cs="Arial"/>
              </w:rPr>
            </w:pPr>
            <w:r w:rsidRPr="007E0B31">
              <w:rPr>
                <w:rFonts w:cs="Arial"/>
              </w:rPr>
              <w:t>Category 1 Intertripping Scheme</w:t>
            </w:r>
          </w:p>
        </w:tc>
        <w:tc>
          <w:tcPr>
            <w:tcW w:w="6634" w:type="dxa"/>
          </w:tcPr>
          <w:p w14:paraId="1A03CB14" w14:textId="77777777" w:rsidR="004B0C37" w:rsidRPr="007E0B31" w:rsidRDefault="004B0C37" w:rsidP="004B0C37">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4B0C37" w:rsidRPr="007E0B31" w14:paraId="4F54E2D5" w14:textId="77777777" w:rsidTr="00430791">
        <w:trPr>
          <w:cantSplit/>
        </w:trPr>
        <w:tc>
          <w:tcPr>
            <w:tcW w:w="2884" w:type="dxa"/>
          </w:tcPr>
          <w:p w14:paraId="74364B47" w14:textId="77777777" w:rsidR="004B0C37" w:rsidRPr="007E0B31" w:rsidRDefault="004B0C37" w:rsidP="004B0C37">
            <w:pPr>
              <w:pStyle w:val="Arial11Bold"/>
              <w:rPr>
                <w:rFonts w:cs="Arial"/>
              </w:rPr>
            </w:pPr>
            <w:r w:rsidRPr="007E0B31">
              <w:rPr>
                <w:rFonts w:cs="Arial"/>
              </w:rPr>
              <w:t>Category 2 Intertripping Scheme</w:t>
            </w:r>
          </w:p>
        </w:tc>
        <w:tc>
          <w:tcPr>
            <w:tcW w:w="6634" w:type="dxa"/>
          </w:tcPr>
          <w:p w14:paraId="61F2D68E" w14:textId="77777777" w:rsidR="004B0C37" w:rsidRPr="007E0B31" w:rsidRDefault="004B0C37" w:rsidP="004B0C37">
            <w:pPr>
              <w:pStyle w:val="TableArial11"/>
              <w:rPr>
                <w:rFonts w:cs="Arial"/>
              </w:rPr>
            </w:pPr>
            <w:bookmarkStart w:id="1" w:name="_DV_C123"/>
            <w:r w:rsidRPr="007E0B31">
              <w:rPr>
                <w:rFonts w:cs="Arial"/>
              </w:rPr>
              <w:t xml:space="preserve">A System to Generator Operational Intertripping Scheme which </w:t>
            </w:r>
            <w:proofErr w:type="gramStart"/>
            <w:r w:rsidRPr="007E0B31">
              <w:rPr>
                <w:rFonts w:cs="Arial"/>
              </w:rPr>
              <w:t>is:-</w:t>
            </w:r>
            <w:bookmarkEnd w:id="1"/>
            <w:proofErr w:type="gramEnd"/>
          </w:p>
          <w:p w14:paraId="3C1DF7DA" w14:textId="77777777" w:rsidR="004B0C37" w:rsidRPr="007E0B31" w:rsidRDefault="004B0C37" w:rsidP="004B0C37">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4B0C37" w:rsidRPr="007E0B31" w:rsidRDefault="004B0C37" w:rsidP="004B0C37">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4B0C37" w:rsidRPr="007E0B31" w:rsidRDefault="004B0C37" w:rsidP="004B0C37">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4B0C37" w:rsidRPr="007E0B31" w14:paraId="7C541C3D" w14:textId="77777777" w:rsidTr="00430791">
        <w:trPr>
          <w:cantSplit/>
        </w:trPr>
        <w:tc>
          <w:tcPr>
            <w:tcW w:w="2884" w:type="dxa"/>
          </w:tcPr>
          <w:p w14:paraId="068ED3FC" w14:textId="77777777" w:rsidR="004B0C37" w:rsidRPr="007E0B31" w:rsidRDefault="004B0C37" w:rsidP="004B0C37">
            <w:pPr>
              <w:pStyle w:val="Arial11Bold"/>
              <w:rPr>
                <w:rFonts w:cs="Arial"/>
              </w:rPr>
            </w:pPr>
            <w:r w:rsidRPr="007E0B31">
              <w:rPr>
                <w:rFonts w:cs="Arial"/>
              </w:rPr>
              <w:t>Category 3 Intertripping Scheme</w:t>
            </w:r>
          </w:p>
        </w:tc>
        <w:tc>
          <w:tcPr>
            <w:tcW w:w="6634" w:type="dxa"/>
          </w:tcPr>
          <w:p w14:paraId="30670C6A" w14:textId="7124D3E8" w:rsidR="004B0C37" w:rsidRPr="007E0B31" w:rsidRDefault="004B0C37" w:rsidP="004B0C37">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4B0C37" w:rsidRPr="007E0B31" w14:paraId="5FB8479F" w14:textId="77777777" w:rsidTr="00430791">
        <w:trPr>
          <w:cantSplit/>
        </w:trPr>
        <w:tc>
          <w:tcPr>
            <w:tcW w:w="2884" w:type="dxa"/>
          </w:tcPr>
          <w:p w14:paraId="41CC5947" w14:textId="77777777" w:rsidR="004B0C37" w:rsidRPr="007E0B31" w:rsidRDefault="004B0C37" w:rsidP="004B0C37">
            <w:pPr>
              <w:pStyle w:val="Arial11Bold"/>
              <w:rPr>
                <w:rFonts w:cs="Arial"/>
              </w:rPr>
            </w:pPr>
            <w:r w:rsidRPr="007E0B31">
              <w:rPr>
                <w:rFonts w:cs="Arial"/>
              </w:rPr>
              <w:t>Category 4 Intertripping Scheme</w:t>
            </w:r>
          </w:p>
        </w:tc>
        <w:tc>
          <w:tcPr>
            <w:tcW w:w="6634" w:type="dxa"/>
          </w:tcPr>
          <w:p w14:paraId="5789E237" w14:textId="77777777" w:rsidR="004B0C37" w:rsidRPr="007E0B31" w:rsidRDefault="004B0C37" w:rsidP="004B0C37">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4B0C37" w:rsidRPr="0079139F" w14:paraId="691ECA40" w14:textId="77777777" w:rsidTr="00430791">
        <w:trPr>
          <w:cantSplit/>
        </w:trPr>
        <w:tc>
          <w:tcPr>
            <w:tcW w:w="2884" w:type="dxa"/>
          </w:tcPr>
          <w:p w14:paraId="61F8545F" w14:textId="6F1DB9B3" w:rsidR="004B0C37" w:rsidRPr="0079139F" w:rsidRDefault="004B0C37" w:rsidP="004B0C37">
            <w:pPr>
              <w:pStyle w:val="Arial11Bold"/>
              <w:rPr>
                <w:rFonts w:cs="Arial"/>
              </w:rPr>
            </w:pPr>
            <w:r w:rsidRPr="0079139F">
              <w:rPr>
                <w:rFonts w:cs="Arial"/>
              </w:rPr>
              <w:t>Caution Notice</w:t>
            </w:r>
          </w:p>
        </w:tc>
        <w:tc>
          <w:tcPr>
            <w:tcW w:w="6634" w:type="dxa"/>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4B0C37" w:rsidRPr="007E0B31" w14:paraId="43876FB5" w14:textId="77777777" w:rsidTr="00430791">
        <w:trPr>
          <w:cantSplit/>
        </w:trPr>
        <w:tc>
          <w:tcPr>
            <w:tcW w:w="2884" w:type="dxa"/>
          </w:tcPr>
          <w:p w14:paraId="3BA09154" w14:textId="77777777" w:rsidR="004B0C37" w:rsidRPr="007E0B31" w:rsidRDefault="004B0C37" w:rsidP="004B0C37">
            <w:pPr>
              <w:pStyle w:val="Arial11Bold"/>
              <w:rPr>
                <w:rFonts w:cs="Arial"/>
              </w:rPr>
            </w:pPr>
            <w:r w:rsidRPr="007E0B31">
              <w:rPr>
                <w:rFonts w:cs="Arial"/>
              </w:rPr>
              <w:t>CENELEC</w:t>
            </w:r>
          </w:p>
        </w:tc>
        <w:tc>
          <w:tcPr>
            <w:tcW w:w="6634" w:type="dxa"/>
          </w:tcPr>
          <w:p w14:paraId="19F412F1" w14:textId="77777777" w:rsidR="004B0C37" w:rsidRPr="007E0B31" w:rsidRDefault="004B0C37" w:rsidP="004B0C37">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4B0C37" w:rsidRPr="007E0B31" w14:paraId="693DA241" w14:textId="77777777" w:rsidTr="00430791">
        <w:trPr>
          <w:cantSplit/>
        </w:trPr>
        <w:tc>
          <w:tcPr>
            <w:tcW w:w="2884" w:type="dxa"/>
          </w:tcPr>
          <w:p w14:paraId="3DD54985" w14:textId="77777777" w:rsidR="004B0C37" w:rsidRPr="007E0B31" w:rsidRDefault="004B0C37" w:rsidP="004B0C37">
            <w:pPr>
              <w:pStyle w:val="Arial11Bold"/>
              <w:rPr>
                <w:rFonts w:cs="Arial"/>
              </w:rPr>
            </w:pPr>
            <w:r w:rsidRPr="007E0B31">
              <w:rPr>
                <w:rFonts w:cs="Arial"/>
              </w:rPr>
              <w:lastRenderedPageBreak/>
              <w:t>Citizens Advice</w:t>
            </w:r>
          </w:p>
        </w:tc>
        <w:tc>
          <w:tcPr>
            <w:tcW w:w="6634" w:type="dxa"/>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5D928BE6" w14:textId="77777777" w:rsidTr="00430791">
        <w:trPr>
          <w:cantSplit/>
        </w:trPr>
        <w:tc>
          <w:tcPr>
            <w:tcW w:w="2884" w:type="dxa"/>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127B934D" w14:textId="77777777" w:rsidTr="00430791">
        <w:trPr>
          <w:cantSplit/>
        </w:trPr>
        <w:tc>
          <w:tcPr>
            <w:tcW w:w="2884" w:type="dxa"/>
          </w:tcPr>
          <w:p w14:paraId="5A0DCC32" w14:textId="77777777" w:rsidR="004B0C37" w:rsidRPr="007E0B31" w:rsidRDefault="004B0C37" w:rsidP="004B0C37">
            <w:pPr>
              <w:pStyle w:val="Arial11Bold"/>
              <w:rPr>
                <w:rFonts w:cs="Arial"/>
              </w:rPr>
            </w:pPr>
            <w:r w:rsidRPr="007E0B31">
              <w:rPr>
                <w:rFonts w:cs="Arial"/>
              </w:rPr>
              <w:t>CfD Counterparty</w:t>
            </w:r>
          </w:p>
        </w:tc>
        <w:tc>
          <w:tcPr>
            <w:tcW w:w="6634" w:type="dxa"/>
          </w:tcPr>
          <w:p w14:paraId="5E5F8B9B" w14:textId="77777777" w:rsidR="004B0C37" w:rsidRPr="007E0B31" w:rsidRDefault="004B0C37" w:rsidP="004B0C37">
            <w:pPr>
              <w:pStyle w:val="TableArial11"/>
              <w:rPr>
                <w:rFonts w:cs="Arial"/>
              </w:rPr>
            </w:pPr>
            <w:r w:rsidRPr="007E0B31">
              <w:rPr>
                <w:rFonts w:cs="Arial"/>
              </w:rPr>
              <w:t>A person designated as a “CfD counterparty” under section 7(1) of the Energy Act 2013.</w:t>
            </w:r>
          </w:p>
        </w:tc>
      </w:tr>
      <w:tr w:rsidR="004B0C37" w:rsidRPr="007E0B31" w14:paraId="54776BBF" w14:textId="77777777" w:rsidTr="00430791">
        <w:trPr>
          <w:cantSplit/>
        </w:trPr>
        <w:tc>
          <w:tcPr>
            <w:tcW w:w="2884" w:type="dxa"/>
          </w:tcPr>
          <w:p w14:paraId="29CEAA38" w14:textId="77777777" w:rsidR="004B0C37" w:rsidRPr="007E0B31" w:rsidRDefault="004B0C37" w:rsidP="004B0C37">
            <w:pPr>
              <w:pStyle w:val="Arial11Bold"/>
              <w:rPr>
                <w:rFonts w:cs="Arial"/>
              </w:rPr>
            </w:pPr>
            <w:r w:rsidRPr="007E0B31">
              <w:rPr>
                <w:rFonts w:cs="Arial"/>
              </w:rPr>
              <w:t>CfD Documents</w:t>
            </w:r>
          </w:p>
        </w:tc>
        <w:tc>
          <w:tcPr>
            <w:tcW w:w="6634" w:type="dxa"/>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4B0C37" w:rsidRPr="007E0B31" w14:paraId="7CB2A3D5" w14:textId="77777777" w:rsidTr="00430791">
        <w:trPr>
          <w:cantSplit/>
        </w:trPr>
        <w:tc>
          <w:tcPr>
            <w:tcW w:w="2884" w:type="dxa"/>
          </w:tcPr>
          <w:p w14:paraId="046D699D" w14:textId="77777777" w:rsidR="004B0C37" w:rsidRPr="007E0B31" w:rsidRDefault="004B0C37" w:rsidP="004B0C37">
            <w:pPr>
              <w:pStyle w:val="Arial11Bold"/>
              <w:rPr>
                <w:rFonts w:cs="Arial"/>
              </w:rPr>
            </w:pPr>
            <w:r w:rsidRPr="007E0B31">
              <w:rPr>
                <w:rFonts w:cs="Arial"/>
              </w:rPr>
              <w:t>CfD Settlement Services Provider</w:t>
            </w:r>
          </w:p>
        </w:tc>
        <w:tc>
          <w:tcPr>
            <w:tcW w:w="6634" w:type="dxa"/>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4B0C37" w:rsidRPr="007E0B31" w14:paraId="54D87430" w14:textId="77777777" w:rsidTr="00430791">
        <w:trPr>
          <w:cantSplit/>
        </w:trPr>
        <w:tc>
          <w:tcPr>
            <w:tcW w:w="2884" w:type="dxa"/>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4B0C37" w:rsidRPr="007E0B31" w14:paraId="7EC0464B" w14:textId="77777777" w:rsidTr="00430791">
        <w:trPr>
          <w:cantSplit/>
        </w:trPr>
        <w:tc>
          <w:tcPr>
            <w:tcW w:w="2884" w:type="dxa"/>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4B0C37" w:rsidRPr="007E0B31" w14:paraId="502EFA59" w14:textId="77777777" w:rsidTr="00430791">
        <w:trPr>
          <w:cantSplit/>
        </w:trPr>
        <w:tc>
          <w:tcPr>
            <w:tcW w:w="2884" w:type="dxa"/>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4B0C37" w:rsidRPr="007E0B31" w14:paraId="5093D6F6" w14:textId="77777777" w:rsidTr="00430791">
        <w:trPr>
          <w:cantSplit/>
        </w:trPr>
        <w:tc>
          <w:tcPr>
            <w:tcW w:w="2884" w:type="dxa"/>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4B0C37" w:rsidRPr="007E0B31" w14:paraId="6FB6FF64" w14:textId="77777777" w:rsidTr="00430791">
        <w:trPr>
          <w:cantSplit/>
        </w:trPr>
        <w:tc>
          <w:tcPr>
            <w:tcW w:w="2884" w:type="dxa"/>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4B0C37" w:rsidRPr="007E0B31" w14:paraId="57D10D36" w14:textId="77777777" w:rsidTr="00430791">
        <w:trPr>
          <w:cantSplit/>
        </w:trPr>
        <w:tc>
          <w:tcPr>
            <w:tcW w:w="2884" w:type="dxa"/>
          </w:tcPr>
          <w:p w14:paraId="5A70A06E" w14:textId="77777777" w:rsidR="004B0C37" w:rsidRPr="007E0B31" w:rsidRDefault="004B0C37" w:rsidP="004B0C37">
            <w:pPr>
              <w:pStyle w:val="Arial11Bold"/>
              <w:rPr>
                <w:rFonts w:cs="Arial"/>
              </w:rPr>
            </w:pPr>
            <w:r w:rsidRPr="007E0B31">
              <w:rPr>
                <w:rFonts w:cs="Arial"/>
              </w:rPr>
              <w:t>CM Settlement Services Provider</w:t>
            </w:r>
          </w:p>
        </w:tc>
        <w:tc>
          <w:tcPr>
            <w:tcW w:w="6634" w:type="dxa"/>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4B0C37" w:rsidRPr="007E0B31" w14:paraId="332C4B74" w14:textId="77777777" w:rsidTr="00430791">
        <w:trPr>
          <w:cantSplit/>
        </w:trPr>
        <w:tc>
          <w:tcPr>
            <w:tcW w:w="2884" w:type="dxa"/>
          </w:tcPr>
          <w:p w14:paraId="09F4C595" w14:textId="77777777" w:rsidR="004B0C37" w:rsidRPr="007E0B31" w:rsidRDefault="004B0C37" w:rsidP="004B0C37">
            <w:pPr>
              <w:pStyle w:val="Arial11Bold"/>
              <w:rPr>
                <w:rFonts w:cs="Arial"/>
              </w:rPr>
            </w:pPr>
            <w:r w:rsidRPr="007E0B31">
              <w:rPr>
                <w:rFonts w:cs="Arial"/>
              </w:rPr>
              <w:lastRenderedPageBreak/>
              <w:t>Code Administration Code of Practice</w:t>
            </w:r>
          </w:p>
        </w:tc>
        <w:tc>
          <w:tcPr>
            <w:tcW w:w="6634" w:type="dxa"/>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4B0C37" w:rsidRPr="007E0B31" w14:paraId="3C612BE7" w14:textId="77777777" w:rsidTr="00430791">
        <w:trPr>
          <w:cantSplit/>
        </w:trPr>
        <w:tc>
          <w:tcPr>
            <w:tcW w:w="2884" w:type="dxa"/>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4B0C37" w:rsidRPr="007E0B31" w14:paraId="534D6802" w14:textId="77777777" w:rsidTr="00430791">
        <w:trPr>
          <w:cantSplit/>
        </w:trPr>
        <w:tc>
          <w:tcPr>
            <w:tcW w:w="2884" w:type="dxa"/>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4B0C37" w:rsidRPr="007E0B31" w14:paraId="43407D7D" w14:textId="77777777" w:rsidTr="00430791">
        <w:trPr>
          <w:cantSplit/>
        </w:trPr>
        <w:tc>
          <w:tcPr>
            <w:tcW w:w="2884" w:type="dxa"/>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4B0C37" w:rsidRPr="007E0B31" w14:paraId="463D32E9" w14:textId="77777777" w:rsidTr="00430791">
        <w:trPr>
          <w:cantSplit/>
        </w:trPr>
        <w:tc>
          <w:tcPr>
            <w:tcW w:w="2884" w:type="dxa"/>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4B0C37" w:rsidRPr="007E0B31" w14:paraId="087E5018" w14:textId="77777777" w:rsidTr="00430791">
        <w:trPr>
          <w:cantSplit/>
        </w:trPr>
        <w:tc>
          <w:tcPr>
            <w:tcW w:w="2884" w:type="dxa"/>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1D9245" w14:textId="77777777" w:rsidTr="00430791">
        <w:trPr>
          <w:cantSplit/>
        </w:trPr>
        <w:tc>
          <w:tcPr>
            <w:tcW w:w="2884" w:type="dxa"/>
          </w:tcPr>
          <w:p w14:paraId="6314FD8D" w14:textId="1347C9AB" w:rsidR="004B0C37" w:rsidRPr="007E0B31" w:rsidRDefault="004B0C37" w:rsidP="004B0C37">
            <w:pPr>
              <w:pStyle w:val="Arial11Bold"/>
              <w:rPr>
                <w:rFonts w:cs="Arial"/>
              </w:rPr>
            </w:pPr>
            <w:r>
              <w:rPr>
                <w:rFonts w:cs="Arial"/>
              </w:rPr>
              <w:t>Committed Level</w:t>
            </w:r>
          </w:p>
        </w:tc>
        <w:tc>
          <w:tcPr>
            <w:tcW w:w="6634" w:type="dxa"/>
          </w:tcPr>
          <w:p w14:paraId="374FF2AC" w14:textId="0236D37D"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del w:id="9" w:author="Lizzie Timmins" w:date="2025-12-04T09:49:00Z" w16du:dateUtc="2025-12-04T09:49:00Z">
              <w:r w:rsidRPr="004B6F56" w:rsidDel="00190EFA">
                <w:rPr>
                  <w:rFonts w:cs="Arial"/>
                </w:rPr>
                <w:delText xml:space="preserve"> or </w:delText>
              </w:r>
              <w:r w:rsidRPr="004B6F56" w:rsidDel="00190EFA">
                <w:rPr>
                  <w:rFonts w:cs="Arial"/>
                  <w:b/>
                </w:rPr>
                <w:delText>RR Instruction</w:delText>
              </w:r>
              <w:r w:rsidRPr="004B6F56" w:rsidDel="00190EFA">
                <w:rPr>
                  <w:rFonts w:cs="Arial"/>
                </w:rPr>
                <w:delText xml:space="preserve"> or a combination of </w:delText>
              </w:r>
              <w:r w:rsidRPr="004B6F56" w:rsidDel="00190EFA">
                <w:rPr>
                  <w:rFonts w:cs="Arial"/>
                  <w:b/>
                </w:rPr>
                <w:delText>Bid-Offer Acceptances</w:delText>
              </w:r>
              <w:r w:rsidRPr="004B6F56" w:rsidDel="00190EFA">
                <w:rPr>
                  <w:rFonts w:cs="Arial"/>
                </w:rPr>
                <w:delText xml:space="preserve"> and </w:delText>
              </w:r>
              <w:r w:rsidRPr="004B6F56" w:rsidDel="00190EFA">
                <w:rPr>
                  <w:rFonts w:cs="Arial"/>
                  <w:b/>
                </w:rPr>
                <w:delText>RR Instructions</w:delText>
              </w:r>
            </w:del>
            <w:r w:rsidRPr="00A87826">
              <w:rPr>
                <w:rFonts w:cs="Arial"/>
                <w:bCs/>
              </w:rPr>
              <w:t>.</w:t>
            </w:r>
          </w:p>
        </w:tc>
      </w:tr>
      <w:tr w:rsidR="004B0C37" w:rsidRPr="007E0B31" w14:paraId="64F75C8A" w14:textId="77777777" w:rsidTr="00430791">
        <w:trPr>
          <w:cantSplit/>
        </w:trPr>
        <w:tc>
          <w:tcPr>
            <w:tcW w:w="2884" w:type="dxa"/>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4B0C37" w:rsidRPr="007E0B31" w14:paraId="463F2825" w14:textId="77777777" w:rsidTr="00430791">
        <w:trPr>
          <w:cantSplit/>
        </w:trPr>
        <w:tc>
          <w:tcPr>
            <w:tcW w:w="2884" w:type="dxa"/>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B0C37" w:rsidRPr="007E0B31" w14:paraId="7B19F104" w14:textId="77777777" w:rsidTr="00430791">
        <w:trPr>
          <w:cantSplit/>
        </w:trPr>
        <w:tc>
          <w:tcPr>
            <w:tcW w:w="2884" w:type="dxa"/>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4B0C37" w:rsidRPr="007E0B31" w14:paraId="5208AF65" w14:textId="77777777" w:rsidTr="00430791">
        <w:trPr>
          <w:cantSplit/>
        </w:trPr>
        <w:tc>
          <w:tcPr>
            <w:tcW w:w="2884" w:type="dxa"/>
          </w:tcPr>
          <w:p w14:paraId="74A2A5BB" w14:textId="25CC8B5C" w:rsidR="004B0C37" w:rsidRPr="00411C8B" w:rsidRDefault="004B0C37" w:rsidP="004B0C37">
            <w:pPr>
              <w:pStyle w:val="Arial11Bold"/>
              <w:rPr>
                <w:rFonts w:cs="Arial"/>
                <w:bCs/>
              </w:rPr>
            </w:pPr>
            <w:r w:rsidRPr="00411C8B">
              <w:rPr>
                <w:rFonts w:cs="Arial"/>
                <w:bCs/>
              </w:rPr>
              <w:t>Competitively Appointed Transmission Licensee Interface Point</w:t>
            </w:r>
          </w:p>
        </w:tc>
        <w:tc>
          <w:tcPr>
            <w:tcW w:w="6634" w:type="dxa"/>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4B0C37" w:rsidRPr="007E0B31" w14:paraId="3A09F94C" w14:textId="77777777" w:rsidTr="00430791">
        <w:trPr>
          <w:cantSplit/>
        </w:trPr>
        <w:tc>
          <w:tcPr>
            <w:tcW w:w="2884" w:type="dxa"/>
          </w:tcPr>
          <w:p w14:paraId="7FF3DDB1" w14:textId="77777777" w:rsidR="004B0C37" w:rsidRPr="007E0B31" w:rsidRDefault="004B0C37" w:rsidP="004B0C37">
            <w:pPr>
              <w:pStyle w:val="Arial11Bold"/>
              <w:rPr>
                <w:rFonts w:cs="Arial"/>
              </w:rPr>
            </w:pPr>
            <w:r w:rsidRPr="007E0B31">
              <w:rPr>
                <w:rFonts w:cs="Arial"/>
              </w:rPr>
              <w:lastRenderedPageBreak/>
              <w:t>Completion Date</w:t>
            </w:r>
          </w:p>
        </w:tc>
        <w:tc>
          <w:tcPr>
            <w:tcW w:w="6634" w:type="dxa"/>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4B0C37" w:rsidRPr="007E0B31" w14:paraId="36E1C487" w14:textId="77777777" w:rsidTr="00430791">
        <w:trPr>
          <w:cantSplit/>
        </w:trPr>
        <w:tc>
          <w:tcPr>
            <w:tcW w:w="2884" w:type="dxa"/>
          </w:tcPr>
          <w:p w14:paraId="2BADB393" w14:textId="77777777" w:rsidR="004B0C37" w:rsidRPr="007E0B31" w:rsidRDefault="004B0C37" w:rsidP="004B0C37">
            <w:pPr>
              <w:pStyle w:val="Arial11Bold"/>
              <w:rPr>
                <w:rFonts w:cs="Arial"/>
              </w:rPr>
            </w:pPr>
            <w:r w:rsidRPr="007E0B31">
              <w:rPr>
                <w:rFonts w:cs="Arial"/>
              </w:rPr>
              <w:t>Complex</w:t>
            </w:r>
          </w:p>
        </w:tc>
        <w:tc>
          <w:tcPr>
            <w:tcW w:w="6634" w:type="dxa"/>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4B0C37" w:rsidRPr="007E0B31" w14:paraId="175E8912" w14:textId="77777777" w:rsidTr="00430791">
        <w:trPr>
          <w:cantSplit/>
        </w:trPr>
        <w:tc>
          <w:tcPr>
            <w:tcW w:w="2884" w:type="dxa"/>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4B0C37" w:rsidRPr="007E0B31" w14:paraId="764A3D21" w14:textId="77777777" w:rsidTr="00430791">
        <w:trPr>
          <w:cantSplit/>
        </w:trPr>
        <w:tc>
          <w:tcPr>
            <w:tcW w:w="2884" w:type="dxa"/>
          </w:tcPr>
          <w:p w14:paraId="20BD27CC" w14:textId="5B7DE624" w:rsidR="004B0C37" w:rsidRPr="007E0B31" w:rsidRDefault="004B0C37" w:rsidP="004B0C37">
            <w:pPr>
              <w:pStyle w:val="Arial11Bold"/>
              <w:rPr>
                <w:rFonts w:cs="Arial"/>
              </w:rPr>
            </w:pPr>
            <w:bookmarkStart w:id="10" w:name="_DV_C9"/>
            <w:r w:rsidRPr="007E0B31">
              <w:rPr>
                <w:rFonts w:cs="Arial"/>
              </w:rPr>
              <w:t>Compliance Statement</w:t>
            </w:r>
            <w:bookmarkEnd w:id="10"/>
          </w:p>
        </w:tc>
        <w:tc>
          <w:tcPr>
            <w:tcW w:w="6634" w:type="dxa"/>
          </w:tcPr>
          <w:p w14:paraId="13AC6FB0" w14:textId="77777777" w:rsidR="004B0C37" w:rsidRPr="00E61A96" w:rsidRDefault="004B0C37" w:rsidP="004B0C37">
            <w:pPr>
              <w:pStyle w:val="TableArial11"/>
              <w:rPr>
                <w:rFonts w:cs="Arial"/>
              </w:rPr>
            </w:pPr>
            <w:bookmarkStart w:id="1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1"/>
          </w:p>
          <w:p w14:paraId="59457DB7" w14:textId="77777777" w:rsidR="004B0C37" w:rsidRPr="00E61A96" w:rsidRDefault="004B0C37" w:rsidP="004B0C37">
            <w:pPr>
              <w:pStyle w:val="TableArial11"/>
              <w:rPr>
                <w:rFonts w:cs="Arial"/>
              </w:rPr>
            </w:pPr>
            <w:bookmarkStart w:id="12" w:name="_DV_C11"/>
            <w:r w:rsidRPr="00E61A96">
              <w:rPr>
                <w:rFonts w:cs="Arial"/>
                <w:b/>
              </w:rPr>
              <w:t>Generating Unit(s)</w:t>
            </w:r>
            <w:r w:rsidRPr="00E61A96">
              <w:rPr>
                <w:rFonts w:cs="Arial"/>
              </w:rPr>
              <w:t xml:space="preserve">; or, </w:t>
            </w:r>
            <w:bookmarkEnd w:id="12"/>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13" w:name="_DV_C12"/>
            <w:r w:rsidRPr="00E61A96">
              <w:rPr>
                <w:rFonts w:cs="Arial"/>
                <w:b/>
              </w:rPr>
              <w:t>CCGT Module(s)</w:t>
            </w:r>
            <w:r w:rsidRPr="00E61A96">
              <w:rPr>
                <w:rFonts w:cs="Arial"/>
              </w:rPr>
              <w:t xml:space="preserve">; or, </w:t>
            </w:r>
            <w:bookmarkEnd w:id="13"/>
          </w:p>
          <w:p w14:paraId="2F9E7ABB" w14:textId="77777777" w:rsidR="004B0C37" w:rsidRPr="00E61A96" w:rsidRDefault="004B0C37" w:rsidP="004B0C37">
            <w:pPr>
              <w:pStyle w:val="TableArial11"/>
              <w:rPr>
                <w:rFonts w:cs="Arial"/>
              </w:rPr>
            </w:pPr>
            <w:bookmarkStart w:id="14" w:name="_DV_C13"/>
            <w:r w:rsidRPr="00E61A96">
              <w:rPr>
                <w:rFonts w:cs="Arial"/>
                <w:b/>
              </w:rPr>
              <w:t>Power Park Module(s)</w:t>
            </w:r>
            <w:r w:rsidRPr="00E61A96">
              <w:rPr>
                <w:rFonts w:cs="Arial"/>
              </w:rPr>
              <w:t xml:space="preserve">; or, </w:t>
            </w:r>
            <w:bookmarkEnd w:id="14"/>
          </w:p>
          <w:p w14:paraId="6DD734FE" w14:textId="77777777" w:rsidR="004B0C37" w:rsidRPr="00E61A96" w:rsidRDefault="004B0C37" w:rsidP="004B0C37">
            <w:pPr>
              <w:pStyle w:val="TableArial11"/>
              <w:rPr>
                <w:rFonts w:cs="Arial"/>
                <w:b/>
              </w:rPr>
            </w:pPr>
            <w:bookmarkStart w:id="1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4B0C37" w:rsidRPr="007E0B31" w:rsidRDefault="004B0C37" w:rsidP="004B0C37">
            <w:pPr>
              <w:pStyle w:val="TableArial11"/>
              <w:rPr>
                <w:rFonts w:cs="Arial"/>
              </w:rPr>
            </w:pPr>
            <w:bookmarkStart w:id="16" w:name="_DV_C15"/>
            <w:bookmarkEnd w:id="15"/>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16"/>
          </w:p>
        </w:tc>
      </w:tr>
      <w:tr w:rsidR="004B0C37" w:rsidRPr="007E0B31" w14:paraId="06D87C8F" w14:textId="77777777" w:rsidTr="00430791">
        <w:trPr>
          <w:cantSplit/>
        </w:trPr>
        <w:tc>
          <w:tcPr>
            <w:tcW w:w="2884" w:type="dxa"/>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3ED81227" w14:textId="77777777" w:rsidTr="00430791">
        <w:trPr>
          <w:cantSplit/>
        </w:trPr>
        <w:tc>
          <w:tcPr>
            <w:tcW w:w="2884" w:type="dxa"/>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4B0C37" w:rsidRPr="007E0B31" w14:paraId="1EF85FD5" w14:textId="77777777" w:rsidTr="00430791">
        <w:trPr>
          <w:cantSplit/>
        </w:trPr>
        <w:tc>
          <w:tcPr>
            <w:tcW w:w="2884" w:type="dxa"/>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71C93C62" w14:textId="77777777" w:rsidTr="00430791">
        <w:trPr>
          <w:cantSplit/>
        </w:trPr>
        <w:tc>
          <w:tcPr>
            <w:tcW w:w="2884" w:type="dxa"/>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4B0C37" w:rsidRPr="007E0B31" w14:paraId="2BF7BC2C" w14:textId="77777777" w:rsidTr="00430791">
        <w:trPr>
          <w:cantSplit/>
        </w:trPr>
        <w:tc>
          <w:tcPr>
            <w:tcW w:w="2884" w:type="dxa"/>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4B0C37" w:rsidRPr="007E0B31" w14:paraId="18CE60F1" w14:textId="77777777" w:rsidTr="00430791">
        <w:trPr>
          <w:cantSplit/>
        </w:trPr>
        <w:tc>
          <w:tcPr>
            <w:tcW w:w="2884" w:type="dxa"/>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4B0C37" w:rsidRPr="007E0B31" w14:paraId="49692C93" w14:textId="77777777" w:rsidTr="00430791">
        <w:trPr>
          <w:cantSplit/>
        </w:trPr>
        <w:tc>
          <w:tcPr>
            <w:tcW w:w="2884" w:type="dxa"/>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4B0C37" w:rsidRPr="007E0B31" w14:paraId="032C0763" w14:textId="77777777" w:rsidTr="00430791">
        <w:trPr>
          <w:cantSplit/>
        </w:trPr>
        <w:tc>
          <w:tcPr>
            <w:tcW w:w="2884" w:type="dxa"/>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4B0C37" w:rsidRPr="007E0B31" w14:paraId="1ECEFAB2" w14:textId="77777777" w:rsidTr="00430791">
        <w:trPr>
          <w:cantSplit/>
        </w:trPr>
        <w:tc>
          <w:tcPr>
            <w:tcW w:w="2884" w:type="dxa"/>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4B0C37" w:rsidRPr="007E0B31" w14:paraId="23196ECE" w14:textId="77777777" w:rsidTr="00430791">
        <w:trPr>
          <w:cantSplit/>
        </w:trPr>
        <w:tc>
          <w:tcPr>
            <w:tcW w:w="2884" w:type="dxa"/>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856CEF" w14:textId="77777777" w:rsidTr="00430791">
        <w:trPr>
          <w:cantSplit/>
        </w:trPr>
        <w:tc>
          <w:tcPr>
            <w:tcW w:w="2884" w:type="dxa"/>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4B0C37" w:rsidRPr="007E0B31" w14:paraId="646FA376" w14:textId="77777777" w:rsidTr="00430791">
        <w:trPr>
          <w:cantSplit/>
        </w:trPr>
        <w:tc>
          <w:tcPr>
            <w:tcW w:w="2884" w:type="dxa"/>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4B0C37" w:rsidRPr="007E0B31" w14:paraId="5AF82D96" w14:textId="77777777" w:rsidTr="00430791">
        <w:trPr>
          <w:cantSplit/>
        </w:trPr>
        <w:tc>
          <w:tcPr>
            <w:tcW w:w="2884" w:type="dxa"/>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4B0C37" w:rsidRPr="007E0B31" w14:paraId="53E01391" w14:textId="77777777" w:rsidTr="00430791">
        <w:trPr>
          <w:cantSplit/>
        </w:trPr>
        <w:tc>
          <w:tcPr>
            <w:tcW w:w="2884" w:type="dxa"/>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4B0C37" w:rsidRPr="007E0B31" w14:paraId="2493C15B" w14:textId="77777777" w:rsidTr="00430791">
        <w:trPr>
          <w:cantSplit/>
        </w:trPr>
        <w:tc>
          <w:tcPr>
            <w:tcW w:w="2884" w:type="dxa"/>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4B0C37" w:rsidRPr="007E0B31" w14:paraId="0286B8A2" w14:textId="77777777" w:rsidTr="00430791">
        <w:trPr>
          <w:cantSplit/>
        </w:trPr>
        <w:tc>
          <w:tcPr>
            <w:tcW w:w="2884" w:type="dxa"/>
          </w:tcPr>
          <w:p w14:paraId="536D92EE" w14:textId="77777777" w:rsidR="004B0C37" w:rsidRPr="007E0B31" w:rsidRDefault="004B0C37" w:rsidP="004B0C37">
            <w:pPr>
              <w:pStyle w:val="Arial11Bold"/>
              <w:rPr>
                <w:rFonts w:cs="Arial"/>
              </w:rPr>
            </w:pPr>
            <w:r w:rsidRPr="007E0B31">
              <w:rPr>
                <w:rFonts w:cs="Arial"/>
              </w:rPr>
              <w:t>Control Engineer</w:t>
            </w:r>
          </w:p>
        </w:tc>
        <w:tc>
          <w:tcPr>
            <w:tcW w:w="6634" w:type="dxa"/>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4B0C37" w:rsidRPr="007E0B31" w14:paraId="4A061FA1" w14:textId="77777777" w:rsidTr="00430791">
        <w:trPr>
          <w:cantSplit/>
        </w:trPr>
        <w:tc>
          <w:tcPr>
            <w:tcW w:w="2884" w:type="dxa"/>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4B0C37" w:rsidRPr="007E0B31" w14:paraId="12EB2467" w14:textId="77777777" w:rsidTr="00430791">
        <w:trPr>
          <w:cantSplit/>
        </w:trPr>
        <w:tc>
          <w:tcPr>
            <w:tcW w:w="2884" w:type="dxa"/>
          </w:tcPr>
          <w:p w14:paraId="19C43882" w14:textId="2FBBB530" w:rsidR="004B0C37" w:rsidRPr="00B43A5F" w:rsidRDefault="004B0C37" w:rsidP="004B0C37">
            <w:pPr>
              <w:rPr>
                <w:bCs/>
              </w:rPr>
            </w:pPr>
            <w:r w:rsidRPr="005C20E3">
              <w:rPr>
                <w:rFonts w:cs="Arial"/>
                <w:b/>
                <w:bCs/>
              </w:rPr>
              <w:lastRenderedPageBreak/>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4B0C37" w:rsidRPr="007E0B31" w14:paraId="027A8852" w14:textId="77777777" w:rsidTr="00430791">
        <w:trPr>
          <w:cantSplit/>
        </w:trPr>
        <w:tc>
          <w:tcPr>
            <w:tcW w:w="2884" w:type="dxa"/>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tcPr>
          <w:p w14:paraId="7358CD55" w14:textId="77777777" w:rsidR="004B0C37" w:rsidRPr="007E0B31" w:rsidRDefault="004B0C37" w:rsidP="004B0C37">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4B0C37" w:rsidRPr="007E0B31" w14:paraId="3239CB2F" w14:textId="77777777" w:rsidTr="00430791">
        <w:trPr>
          <w:cantSplit/>
        </w:trPr>
        <w:tc>
          <w:tcPr>
            <w:tcW w:w="2884" w:type="dxa"/>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4B0C37" w:rsidRPr="007E0B31" w14:paraId="31949C78" w14:textId="77777777" w:rsidTr="00430791">
        <w:trPr>
          <w:cantSplit/>
        </w:trPr>
        <w:tc>
          <w:tcPr>
            <w:tcW w:w="2884" w:type="dxa"/>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4B0C37" w:rsidRPr="007E0B31" w14:paraId="3A59B2AE" w14:textId="77777777" w:rsidTr="00430791">
        <w:trPr>
          <w:cantSplit/>
        </w:trPr>
        <w:tc>
          <w:tcPr>
            <w:tcW w:w="2884" w:type="dxa"/>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4B0C37" w:rsidRPr="007E0B31" w14:paraId="4E4A3859" w14:textId="77777777" w:rsidTr="00430791">
        <w:trPr>
          <w:cantSplit/>
        </w:trPr>
        <w:tc>
          <w:tcPr>
            <w:tcW w:w="2884" w:type="dxa"/>
          </w:tcPr>
          <w:p w14:paraId="5D17F633" w14:textId="778F2175" w:rsidR="004B0C37" w:rsidRPr="002A73E9" w:rsidRDefault="004B0C37" w:rsidP="004B0C37">
            <w:pPr>
              <w:pStyle w:val="Arial11Bold"/>
              <w:rPr>
                <w:highlight w:val="green"/>
              </w:rPr>
            </w:pPr>
            <w:r w:rsidRPr="001227B2">
              <w:lastRenderedPageBreak/>
              <w:t>Critical Tools and Facilities</w:t>
            </w:r>
          </w:p>
        </w:tc>
        <w:tc>
          <w:tcPr>
            <w:tcW w:w="6634" w:type="dxa"/>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w:t>
            </w:r>
            <w:proofErr w:type="gramStart"/>
            <w:r w:rsidRPr="00845E49">
              <w:t>analysis;</w:t>
            </w:r>
            <w:proofErr w:type="gramEnd"/>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w:t>
            </w:r>
            <w:proofErr w:type="gramStart"/>
            <w:r w:rsidRPr="007C51CC">
              <w:t>analysis;</w:t>
            </w:r>
            <w:proofErr w:type="gramEnd"/>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4B0C37" w:rsidRPr="007E0B31" w14:paraId="1AD3474E" w14:textId="77777777" w:rsidTr="00430791">
        <w:trPr>
          <w:cantSplit/>
        </w:trPr>
        <w:tc>
          <w:tcPr>
            <w:tcW w:w="2884" w:type="dxa"/>
          </w:tcPr>
          <w:p w14:paraId="1E287F9A" w14:textId="77777777" w:rsidR="004B0C37" w:rsidRPr="007E0B31" w:rsidRDefault="004B0C37" w:rsidP="004B0C37">
            <w:pPr>
              <w:pStyle w:val="Arial11Bold"/>
              <w:rPr>
                <w:rFonts w:cs="Arial"/>
              </w:rPr>
            </w:pPr>
            <w:r w:rsidRPr="001801CA">
              <w:rPr>
                <w:rFonts w:cs="Arial"/>
              </w:rPr>
              <w:lastRenderedPageBreak/>
              <w:t>CUSC</w:t>
            </w:r>
          </w:p>
        </w:tc>
        <w:tc>
          <w:tcPr>
            <w:tcW w:w="6634" w:type="dxa"/>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4B0C37" w:rsidRPr="007E0B31" w14:paraId="5634AD17" w14:textId="77777777" w:rsidTr="00430791">
        <w:trPr>
          <w:cantSplit/>
        </w:trPr>
        <w:tc>
          <w:tcPr>
            <w:tcW w:w="2884" w:type="dxa"/>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4B0C37" w:rsidRPr="007E0B31" w14:paraId="64135752" w14:textId="77777777" w:rsidTr="00430791">
        <w:trPr>
          <w:cantSplit/>
        </w:trPr>
        <w:tc>
          <w:tcPr>
            <w:tcW w:w="2884" w:type="dxa"/>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4B0C37" w:rsidRPr="007E0B31" w14:paraId="06AECE7D" w14:textId="77777777" w:rsidTr="00430791">
        <w:trPr>
          <w:cantSplit/>
        </w:trPr>
        <w:tc>
          <w:tcPr>
            <w:tcW w:w="2884" w:type="dxa"/>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tcPr>
          <w:p w14:paraId="7635BD5F" w14:textId="3A6DDD3A" w:rsidR="004B0C37" w:rsidRPr="007E0B31" w:rsidRDefault="004B0C37" w:rsidP="004B0C37">
            <w:pPr>
              <w:pStyle w:val="TableArial11"/>
              <w:rPr>
                <w:rFonts w:cs="Arial"/>
              </w:rPr>
            </w:pPr>
            <w:r w:rsidRPr="38E6A229">
              <w:rPr>
                <w:rFonts w:cs="Arial"/>
              </w:rPr>
              <w:t xml:space="preserve">As defined in </w:t>
            </w:r>
            <w:proofErr w:type="gramStart"/>
            <w:r w:rsidRPr="38E6A229">
              <w:rPr>
                <w:rFonts w:cs="Arial"/>
              </w:rPr>
              <w:t xml:space="preserve">the  </w:t>
            </w:r>
            <w:r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4B0C37" w:rsidRPr="007E0B31" w14:paraId="74C0FB34" w14:textId="77777777" w:rsidTr="00430791">
        <w:trPr>
          <w:cantSplit/>
        </w:trPr>
        <w:tc>
          <w:tcPr>
            <w:tcW w:w="2884" w:type="dxa"/>
          </w:tcPr>
          <w:p w14:paraId="7B345751" w14:textId="77777777" w:rsidR="004B0C37" w:rsidRPr="007E0B31" w:rsidRDefault="004B0C37" w:rsidP="004B0C37">
            <w:pPr>
              <w:pStyle w:val="Arial11Bold"/>
              <w:rPr>
                <w:rFonts w:cs="Arial"/>
              </w:rPr>
            </w:pPr>
            <w:r w:rsidRPr="007E0B31">
              <w:rPr>
                <w:rFonts w:cs="Arial"/>
              </w:rPr>
              <w:t>Customer</w:t>
            </w:r>
          </w:p>
        </w:tc>
        <w:tc>
          <w:tcPr>
            <w:tcW w:w="6634" w:type="dxa"/>
          </w:tcPr>
          <w:p w14:paraId="2206AA53" w14:textId="4F949084" w:rsidR="004B0C37" w:rsidRPr="007E0B31" w:rsidRDefault="004B0C37" w:rsidP="004B0C37">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4B0C37" w:rsidRPr="007E0B31" w14:paraId="56EA79E2" w14:textId="77777777" w:rsidTr="00430791">
        <w:trPr>
          <w:cantSplit/>
        </w:trPr>
        <w:tc>
          <w:tcPr>
            <w:tcW w:w="2884" w:type="dxa"/>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4B0C37" w:rsidRPr="007E0B31" w14:paraId="4707F41F" w14:textId="77777777" w:rsidTr="00430791">
        <w:trPr>
          <w:cantSplit/>
        </w:trPr>
        <w:tc>
          <w:tcPr>
            <w:tcW w:w="2884" w:type="dxa"/>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4B0C37" w:rsidRPr="007E0B31" w14:paraId="2D1B9546" w14:textId="77777777" w:rsidTr="00430791">
        <w:trPr>
          <w:cantSplit/>
        </w:trPr>
        <w:tc>
          <w:tcPr>
            <w:tcW w:w="2884" w:type="dxa"/>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4B0C37" w:rsidRPr="00A97193" w14:paraId="5D695C49" w14:textId="77777777" w:rsidTr="00430791">
        <w:trPr>
          <w:cantSplit/>
        </w:trPr>
        <w:tc>
          <w:tcPr>
            <w:tcW w:w="2884" w:type="dxa"/>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4B0C37" w:rsidRPr="007E0B31" w14:paraId="7321A935" w14:textId="77777777" w:rsidTr="00430791">
        <w:trPr>
          <w:cantSplit/>
        </w:trPr>
        <w:tc>
          <w:tcPr>
            <w:tcW w:w="2884" w:type="dxa"/>
          </w:tcPr>
          <w:p w14:paraId="6C6A7825" w14:textId="44C72974" w:rsidR="004B0C37" w:rsidRPr="006D65CB" w:rsidRDefault="004B0C37" w:rsidP="004B0C37">
            <w:pPr>
              <w:pStyle w:val="Arial11Bold"/>
              <w:rPr>
                <w:rFonts w:cs="Arial"/>
              </w:rPr>
            </w:pPr>
            <w:r w:rsidRPr="006D65CB">
              <w:rPr>
                <w:lang w:val="en-US"/>
              </w:rPr>
              <w:lastRenderedPageBreak/>
              <w:t>Data Publisher</w:t>
            </w:r>
          </w:p>
        </w:tc>
        <w:tc>
          <w:tcPr>
            <w:tcW w:w="6634" w:type="dxa"/>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4B0C37" w:rsidRPr="007E0B31" w14:paraId="620031EA" w14:textId="77777777" w:rsidTr="00430791">
        <w:trPr>
          <w:cantSplit/>
        </w:trPr>
        <w:tc>
          <w:tcPr>
            <w:tcW w:w="2884" w:type="dxa"/>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4B0C37" w:rsidRPr="007E0B31" w14:paraId="15D1B399" w14:textId="77777777" w:rsidTr="00430791">
        <w:trPr>
          <w:cantSplit/>
        </w:trPr>
        <w:tc>
          <w:tcPr>
            <w:tcW w:w="2884" w:type="dxa"/>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on  The</w:t>
            </w:r>
            <w:proofErr w:type="gramEnd"/>
            <w:r w:rsidRPr="38E6A229">
              <w:rPr>
                <w:rFonts w:cs="Arial"/>
              </w:rPr>
              <w:t xml:space="preserve"> Company’s website or upon request from </w:t>
            </w:r>
            <w:r w:rsidRPr="38E6A229">
              <w:rPr>
                <w:rFonts w:cs="Arial"/>
                <w:b/>
                <w:bCs/>
              </w:rPr>
              <w:t>The Company</w:t>
            </w:r>
            <w:r w:rsidRPr="38E6A229">
              <w:rPr>
                <w:rFonts w:cs="Arial"/>
              </w:rPr>
              <w:t>.</w:t>
            </w:r>
          </w:p>
        </w:tc>
      </w:tr>
      <w:tr w:rsidR="004B0C37" w:rsidRPr="007E0B31" w14:paraId="60B41840" w14:textId="77777777" w:rsidTr="00430791">
        <w:trPr>
          <w:cantSplit/>
        </w:trPr>
        <w:tc>
          <w:tcPr>
            <w:tcW w:w="2884" w:type="dxa"/>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4B0C37" w:rsidRPr="007E0B31" w14:paraId="76377CF1" w14:textId="77777777" w:rsidTr="00430791">
        <w:trPr>
          <w:cantSplit/>
        </w:trPr>
        <w:tc>
          <w:tcPr>
            <w:tcW w:w="2884" w:type="dxa"/>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4B0C37" w:rsidRPr="007E0B31" w14:paraId="04148493" w14:textId="77777777" w:rsidTr="00430791">
        <w:trPr>
          <w:cantSplit/>
        </w:trPr>
        <w:tc>
          <w:tcPr>
            <w:tcW w:w="2884" w:type="dxa"/>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4B0C37" w:rsidRPr="007E0B31" w14:paraId="24609803" w14:textId="77777777" w:rsidTr="00430791">
        <w:trPr>
          <w:cantSplit/>
        </w:trPr>
        <w:tc>
          <w:tcPr>
            <w:tcW w:w="2884" w:type="dxa"/>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4B0C37" w:rsidRPr="007E0B31" w14:paraId="63DC321A" w14:textId="77777777" w:rsidTr="00430791">
        <w:trPr>
          <w:cantSplit/>
        </w:trPr>
        <w:tc>
          <w:tcPr>
            <w:tcW w:w="2884" w:type="dxa"/>
          </w:tcPr>
          <w:p w14:paraId="28B46EC0" w14:textId="6EB233EA" w:rsidR="004B0C37" w:rsidRPr="007E0B31" w:rsidRDefault="004B0C37" w:rsidP="004B0C37">
            <w:pPr>
              <w:pStyle w:val="Arial11Bold"/>
              <w:rPr>
                <w:rFonts w:cs="Arial"/>
              </w:rPr>
            </w:pPr>
            <w:bookmarkStart w:id="17" w:name="_DV_C16"/>
            <w:r w:rsidRPr="007E0B31">
              <w:rPr>
                <w:rFonts w:cs="Arial"/>
              </w:rPr>
              <w:t>DCUSA</w:t>
            </w:r>
            <w:bookmarkEnd w:id="17"/>
          </w:p>
        </w:tc>
        <w:tc>
          <w:tcPr>
            <w:tcW w:w="6634" w:type="dxa"/>
          </w:tcPr>
          <w:p w14:paraId="2D09966A" w14:textId="77777777" w:rsidR="004B0C37" w:rsidRPr="007E0B31" w:rsidRDefault="004B0C37" w:rsidP="004B0C37">
            <w:pPr>
              <w:pStyle w:val="TableArial11"/>
              <w:rPr>
                <w:rFonts w:cs="Arial"/>
              </w:rPr>
            </w:pPr>
            <w:bookmarkStart w:id="1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8"/>
          </w:p>
        </w:tc>
      </w:tr>
      <w:tr w:rsidR="004B0C37" w:rsidRPr="007E0B31" w14:paraId="1606AF94" w14:textId="77777777" w:rsidTr="00430791">
        <w:trPr>
          <w:cantSplit/>
        </w:trPr>
        <w:tc>
          <w:tcPr>
            <w:tcW w:w="2884" w:type="dxa"/>
          </w:tcPr>
          <w:p w14:paraId="4E5CF645" w14:textId="7FE8AA42" w:rsidR="004B0C37" w:rsidRPr="007E0B31" w:rsidRDefault="004B0C37" w:rsidP="004B0C37">
            <w:pPr>
              <w:pStyle w:val="Arial11Bold"/>
              <w:rPr>
                <w:rFonts w:cs="Arial"/>
              </w:rPr>
            </w:pPr>
            <w:r>
              <w:rPr>
                <w:rFonts w:cs="Arial"/>
              </w:rPr>
              <w:t>Defence Service Provider</w:t>
            </w:r>
          </w:p>
        </w:tc>
        <w:tc>
          <w:tcPr>
            <w:tcW w:w="6634" w:type="dxa"/>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4B0C37" w:rsidRPr="004C6B96" w14:paraId="691395AA" w14:textId="77777777" w:rsidTr="00430791">
        <w:trPr>
          <w:cantSplit/>
        </w:trPr>
        <w:tc>
          <w:tcPr>
            <w:tcW w:w="2884" w:type="dxa"/>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4B0C37" w:rsidRPr="007E0B31" w14:paraId="2FA07109" w14:textId="77777777" w:rsidTr="00430791">
        <w:trPr>
          <w:cantSplit/>
        </w:trPr>
        <w:tc>
          <w:tcPr>
            <w:tcW w:w="2884" w:type="dxa"/>
          </w:tcPr>
          <w:p w14:paraId="117B083C" w14:textId="77777777" w:rsidR="004B0C37" w:rsidRPr="007E0B31" w:rsidRDefault="004B0C37" w:rsidP="004B0C37">
            <w:pPr>
              <w:pStyle w:val="Arial11Bold"/>
              <w:rPr>
                <w:rFonts w:cs="Arial"/>
              </w:rPr>
            </w:pPr>
            <w:r w:rsidRPr="007E0B31">
              <w:rPr>
                <w:rFonts w:cs="Arial"/>
              </w:rPr>
              <w:t>De-Load</w:t>
            </w:r>
          </w:p>
        </w:tc>
        <w:tc>
          <w:tcPr>
            <w:tcW w:w="6634" w:type="dxa"/>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4B0C37" w:rsidRPr="007E0B31" w14:paraId="350F79F3" w14:textId="77777777" w:rsidTr="00430791">
        <w:trPr>
          <w:cantSplit/>
        </w:trPr>
        <w:tc>
          <w:tcPr>
            <w:tcW w:w="2884" w:type="dxa"/>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4B0C37" w:rsidRPr="007E0B31" w14:paraId="606CCDD6" w14:textId="77777777" w:rsidTr="00430791">
        <w:trPr>
          <w:cantSplit/>
        </w:trPr>
        <w:tc>
          <w:tcPr>
            <w:tcW w:w="2884" w:type="dxa"/>
          </w:tcPr>
          <w:p w14:paraId="2DC6202B" w14:textId="77777777" w:rsidR="004B0C37" w:rsidRPr="007E0B31" w:rsidRDefault="004B0C37" w:rsidP="004B0C37">
            <w:pPr>
              <w:pStyle w:val="Arial11Bold"/>
              <w:rPr>
                <w:rFonts w:cs="Arial"/>
              </w:rPr>
            </w:pPr>
            <w:r w:rsidRPr="007E0B31">
              <w:rPr>
                <w:rFonts w:cs="Arial"/>
              </w:rPr>
              <w:t>Demand</w:t>
            </w:r>
          </w:p>
        </w:tc>
        <w:tc>
          <w:tcPr>
            <w:tcW w:w="6634" w:type="dxa"/>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4B0C37" w:rsidRPr="007E0B31" w14:paraId="132FD5F0" w14:textId="77777777" w:rsidTr="00430791">
        <w:trPr>
          <w:cantSplit/>
        </w:trPr>
        <w:tc>
          <w:tcPr>
            <w:tcW w:w="2884" w:type="dxa"/>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4B0C37" w:rsidRPr="007E0B31" w14:paraId="447D159D" w14:textId="77777777" w:rsidTr="00430791">
        <w:trPr>
          <w:cantSplit/>
        </w:trPr>
        <w:tc>
          <w:tcPr>
            <w:tcW w:w="2884" w:type="dxa"/>
          </w:tcPr>
          <w:p w14:paraId="2D2F08BE" w14:textId="77777777" w:rsidR="004B0C37" w:rsidRPr="007E0B31" w:rsidRDefault="004B0C37" w:rsidP="004B0C37">
            <w:pPr>
              <w:pStyle w:val="Arial11Bold"/>
              <w:rPr>
                <w:rFonts w:cs="Arial"/>
              </w:rPr>
            </w:pPr>
            <w:r w:rsidRPr="007E0B31">
              <w:rPr>
                <w:rFonts w:cs="Arial"/>
              </w:rPr>
              <w:lastRenderedPageBreak/>
              <w:t>Demand Capacity</w:t>
            </w:r>
          </w:p>
        </w:tc>
        <w:tc>
          <w:tcPr>
            <w:tcW w:w="6634" w:type="dxa"/>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4B0C37" w:rsidRPr="007E0B31" w14:paraId="73128DE2" w14:textId="77777777" w:rsidTr="00430791">
        <w:trPr>
          <w:cantSplit/>
        </w:trPr>
        <w:tc>
          <w:tcPr>
            <w:tcW w:w="2884" w:type="dxa"/>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tcPr>
          <w:p w14:paraId="292D7690" w14:textId="77777777" w:rsidR="004B0C37" w:rsidRPr="007E0B31" w:rsidRDefault="004B0C37" w:rsidP="004B0C37">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4B0C37" w:rsidRPr="007E0B31" w14:paraId="771D1D67" w14:textId="77777777" w:rsidTr="00430791">
        <w:trPr>
          <w:cantSplit/>
        </w:trPr>
        <w:tc>
          <w:tcPr>
            <w:tcW w:w="2884" w:type="dxa"/>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4B0C37" w:rsidRPr="007E0B31" w14:paraId="7F6978BD" w14:textId="77777777" w:rsidTr="00430791">
        <w:trPr>
          <w:cantSplit/>
        </w:trPr>
        <w:tc>
          <w:tcPr>
            <w:tcW w:w="2884" w:type="dxa"/>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4B0C37" w:rsidRPr="007E0B31" w14:paraId="0DAA104C" w14:textId="77777777" w:rsidTr="00430791">
        <w:trPr>
          <w:cantSplit/>
        </w:trPr>
        <w:tc>
          <w:tcPr>
            <w:tcW w:w="2884" w:type="dxa"/>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4B0C37" w:rsidRPr="007E0B31" w14:paraId="3A2115E3" w14:textId="77777777" w:rsidTr="00430791">
        <w:trPr>
          <w:cantSplit/>
        </w:trPr>
        <w:tc>
          <w:tcPr>
            <w:tcW w:w="2884" w:type="dxa"/>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4B0C37" w:rsidRPr="007E0B31" w14:paraId="0D19BB11" w14:textId="77777777" w:rsidTr="00430791">
        <w:trPr>
          <w:cantSplit/>
        </w:trPr>
        <w:tc>
          <w:tcPr>
            <w:tcW w:w="2884" w:type="dxa"/>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4B0C37" w:rsidRPr="007E0B31" w14:paraId="6633663D" w14:textId="77777777" w:rsidTr="00430791">
        <w:trPr>
          <w:cantSplit/>
        </w:trPr>
        <w:tc>
          <w:tcPr>
            <w:tcW w:w="2884" w:type="dxa"/>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4B0C37" w:rsidRPr="007E0B31" w14:paraId="14822F78" w14:textId="77777777" w:rsidTr="00430791">
        <w:trPr>
          <w:cantSplit/>
        </w:trPr>
        <w:tc>
          <w:tcPr>
            <w:tcW w:w="2884" w:type="dxa"/>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4B0C37" w:rsidRPr="007E0B31" w14:paraId="7A78EA4E" w14:textId="77777777" w:rsidTr="00430791">
        <w:trPr>
          <w:cantSplit/>
        </w:trPr>
        <w:tc>
          <w:tcPr>
            <w:tcW w:w="2884" w:type="dxa"/>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4B0C37" w:rsidRPr="007E0B31" w14:paraId="069E3C1B" w14:textId="77777777" w:rsidTr="00430791">
        <w:trPr>
          <w:cantSplit/>
        </w:trPr>
        <w:tc>
          <w:tcPr>
            <w:tcW w:w="2884" w:type="dxa"/>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4B0C37" w:rsidRPr="007E0B31" w14:paraId="0124F93C" w14:textId="77777777" w:rsidTr="00430791">
        <w:trPr>
          <w:cantSplit/>
        </w:trPr>
        <w:tc>
          <w:tcPr>
            <w:tcW w:w="2884" w:type="dxa"/>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4B0C37" w:rsidRPr="007E0B31" w14:paraId="5C7B9A5D" w14:textId="77777777" w:rsidTr="00430791">
        <w:trPr>
          <w:cantSplit/>
        </w:trPr>
        <w:tc>
          <w:tcPr>
            <w:tcW w:w="2884" w:type="dxa"/>
          </w:tcPr>
          <w:p w14:paraId="608821CD" w14:textId="2F24A7A4" w:rsidR="004B0C37" w:rsidRPr="007E0B31" w:rsidRDefault="004B0C37" w:rsidP="004B0C37">
            <w:pPr>
              <w:rPr>
                <w:rFonts w:cs="Arial"/>
                <w:b/>
              </w:rPr>
            </w:pPr>
            <w:r w:rsidRPr="005C20E3">
              <w:rPr>
                <w:b/>
              </w:rPr>
              <w:t>Demand Response Unit Document (DRUD)</w:t>
            </w:r>
          </w:p>
        </w:tc>
        <w:tc>
          <w:tcPr>
            <w:tcW w:w="6634" w:type="dxa"/>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4B0C37" w:rsidRPr="007E0B31" w14:paraId="6E5C5A5B" w14:textId="77777777" w:rsidTr="00430791">
        <w:trPr>
          <w:cantSplit/>
        </w:trPr>
        <w:tc>
          <w:tcPr>
            <w:tcW w:w="2884" w:type="dxa"/>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4B0C37" w:rsidRPr="007E0B31" w14:paraId="6C74BC95" w14:textId="77777777" w:rsidTr="00430791">
        <w:trPr>
          <w:cantSplit/>
        </w:trPr>
        <w:tc>
          <w:tcPr>
            <w:tcW w:w="2884" w:type="dxa"/>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4B0C37" w:rsidRPr="007E0B31" w14:paraId="209461B0" w14:textId="77777777" w:rsidTr="00430791">
        <w:trPr>
          <w:cantSplit/>
        </w:trPr>
        <w:tc>
          <w:tcPr>
            <w:tcW w:w="2884" w:type="dxa"/>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4B0C37" w:rsidRPr="007E0B31" w14:paraId="4A9CD3FB" w14:textId="77777777" w:rsidTr="00430791">
        <w:trPr>
          <w:cantSplit/>
        </w:trPr>
        <w:tc>
          <w:tcPr>
            <w:tcW w:w="2884" w:type="dxa"/>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4B0C37" w:rsidRPr="007E0B31" w14:paraId="6B85B224" w14:textId="77777777" w:rsidTr="00430791">
        <w:trPr>
          <w:cantSplit/>
        </w:trPr>
        <w:tc>
          <w:tcPr>
            <w:tcW w:w="2884" w:type="dxa"/>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4B0C37" w:rsidRPr="007E0B31" w14:paraId="599051B4" w14:textId="77777777" w:rsidTr="00430791">
        <w:trPr>
          <w:cantSplit/>
        </w:trPr>
        <w:tc>
          <w:tcPr>
            <w:tcW w:w="2884" w:type="dxa"/>
          </w:tcPr>
          <w:p w14:paraId="6617788B" w14:textId="18B1BB16" w:rsidR="004B0C37" w:rsidRPr="007E0B31" w:rsidRDefault="004B0C37" w:rsidP="004B0C37">
            <w:pPr>
              <w:pStyle w:val="Arial11Bold"/>
              <w:rPr>
                <w:rFonts w:cs="Arial"/>
              </w:rPr>
            </w:pPr>
            <w:r w:rsidRPr="001006C1">
              <w:rPr>
                <w:rFonts w:cs="Arial"/>
              </w:rPr>
              <w:lastRenderedPageBreak/>
              <w:t>De-synchronised Island Procedure</w:t>
            </w:r>
          </w:p>
        </w:tc>
        <w:tc>
          <w:tcPr>
            <w:tcW w:w="6634" w:type="dxa"/>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4B0C37" w:rsidRPr="007E0B31" w14:paraId="365BD7A7" w14:textId="77777777" w:rsidTr="00430791">
        <w:trPr>
          <w:cantSplit/>
        </w:trPr>
        <w:tc>
          <w:tcPr>
            <w:tcW w:w="2884" w:type="dxa"/>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4B0C37" w:rsidRPr="007E0B31" w14:paraId="0D8CB90A" w14:textId="77777777" w:rsidTr="00430791">
        <w:trPr>
          <w:cantSplit/>
        </w:trPr>
        <w:tc>
          <w:tcPr>
            <w:tcW w:w="2884" w:type="dxa"/>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4B0C37" w:rsidRPr="007E0B31" w14:paraId="087B589C" w14:textId="77777777" w:rsidTr="00430791">
        <w:trPr>
          <w:cantSplit/>
        </w:trPr>
        <w:tc>
          <w:tcPr>
            <w:tcW w:w="2884" w:type="dxa"/>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4B0C37" w:rsidRPr="0079139F" w14:paraId="6FA98D3A" w14:textId="77777777" w:rsidTr="00430791">
        <w:trPr>
          <w:cantSplit/>
        </w:trPr>
        <w:tc>
          <w:tcPr>
            <w:tcW w:w="2884" w:type="dxa"/>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4B0C37" w:rsidRPr="007E0B31" w14:paraId="6FBBB87F" w14:textId="77777777" w:rsidTr="00430791">
        <w:trPr>
          <w:cantSplit/>
        </w:trPr>
        <w:tc>
          <w:tcPr>
            <w:tcW w:w="2884" w:type="dxa"/>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4B0C37" w:rsidRPr="007E0B31" w14:paraId="19496D16" w14:textId="77777777" w:rsidTr="00430791">
        <w:trPr>
          <w:cantSplit/>
        </w:trPr>
        <w:tc>
          <w:tcPr>
            <w:tcW w:w="2884" w:type="dxa"/>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4B0C37" w:rsidRPr="007E0B31" w14:paraId="36D6416B" w14:textId="77777777" w:rsidTr="00430791">
        <w:trPr>
          <w:cantSplit/>
        </w:trPr>
        <w:tc>
          <w:tcPr>
            <w:tcW w:w="2884" w:type="dxa"/>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4B0C37" w:rsidRPr="007E0B31" w14:paraId="739CB720" w14:textId="77777777" w:rsidTr="00430791">
        <w:trPr>
          <w:cantSplit/>
        </w:trPr>
        <w:tc>
          <w:tcPr>
            <w:tcW w:w="2884" w:type="dxa"/>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4B0C37" w:rsidRPr="007E0B31" w14:paraId="5BE62B72" w14:textId="77777777" w:rsidTr="00430791">
        <w:trPr>
          <w:cantSplit/>
        </w:trPr>
        <w:tc>
          <w:tcPr>
            <w:tcW w:w="2884" w:type="dxa"/>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4B0C37" w:rsidRPr="007E0B31" w14:paraId="1BA03D25" w14:textId="77777777" w:rsidTr="00430791">
        <w:trPr>
          <w:cantSplit/>
        </w:trPr>
        <w:tc>
          <w:tcPr>
            <w:tcW w:w="2884" w:type="dxa"/>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4B0C37" w:rsidRPr="007E0B31" w14:paraId="3C6D5A41" w14:textId="77777777" w:rsidTr="00430791">
        <w:trPr>
          <w:cantSplit/>
        </w:trPr>
        <w:tc>
          <w:tcPr>
            <w:tcW w:w="2884" w:type="dxa"/>
          </w:tcPr>
          <w:p w14:paraId="1172C052" w14:textId="31D75C4B" w:rsidR="004B0C37" w:rsidRPr="007E0B31" w:rsidRDefault="004B0C37" w:rsidP="004B0C37">
            <w:pPr>
              <w:pStyle w:val="Arial11Bold"/>
              <w:rPr>
                <w:rFonts w:cs="Arial"/>
              </w:rPr>
            </w:pPr>
            <w:r w:rsidRPr="001006C1">
              <w:rPr>
                <w:rFonts w:cs="Arial"/>
              </w:rPr>
              <w:lastRenderedPageBreak/>
              <w:t>Distribution Restoration Zone Plan</w:t>
            </w:r>
          </w:p>
        </w:tc>
        <w:tc>
          <w:tcPr>
            <w:tcW w:w="6634" w:type="dxa"/>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4B0C37" w:rsidRPr="007E0B31" w14:paraId="231BBB49" w14:textId="77777777" w:rsidTr="00430791">
        <w:trPr>
          <w:cantSplit/>
        </w:trPr>
        <w:tc>
          <w:tcPr>
            <w:tcW w:w="2884" w:type="dxa"/>
          </w:tcPr>
          <w:p w14:paraId="54987465" w14:textId="77777777" w:rsidR="004B0C37" w:rsidRPr="007E0B31" w:rsidRDefault="004B0C37" w:rsidP="004B0C37">
            <w:pPr>
              <w:pStyle w:val="Arial11Bold"/>
              <w:rPr>
                <w:rFonts w:cs="Arial"/>
              </w:rPr>
            </w:pPr>
            <w:r w:rsidRPr="007E0B31">
              <w:rPr>
                <w:rFonts w:cs="Arial"/>
              </w:rPr>
              <w:t>Droop</w:t>
            </w:r>
          </w:p>
        </w:tc>
        <w:tc>
          <w:tcPr>
            <w:tcW w:w="6634" w:type="dxa"/>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4B0C37" w:rsidRPr="007E0B31" w14:paraId="5843358E" w14:textId="77777777" w:rsidTr="00430791">
        <w:trPr>
          <w:cantSplit/>
        </w:trPr>
        <w:tc>
          <w:tcPr>
            <w:tcW w:w="2884" w:type="dxa"/>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4B0C37" w:rsidRPr="000A5CCC" w14:paraId="02BA8D47" w14:textId="77777777" w:rsidTr="00430791">
        <w:trPr>
          <w:cantSplit/>
        </w:trPr>
        <w:tc>
          <w:tcPr>
            <w:tcW w:w="2884" w:type="dxa"/>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4B0C37" w:rsidRPr="000B675D" w14:paraId="4B2A5C83" w14:textId="77777777" w:rsidTr="00430791">
        <w:trPr>
          <w:cantSplit/>
        </w:trPr>
        <w:tc>
          <w:tcPr>
            <w:tcW w:w="2884" w:type="dxa"/>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4B0C37" w:rsidRPr="0079139F" w14:paraId="29063031" w14:textId="77777777" w:rsidTr="00430791">
        <w:trPr>
          <w:cantSplit/>
        </w:trPr>
        <w:tc>
          <w:tcPr>
            <w:tcW w:w="2884" w:type="dxa"/>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4B0C37" w:rsidRPr="007E0B31" w14:paraId="16715855" w14:textId="77777777" w:rsidTr="00430791">
        <w:trPr>
          <w:cantSplit/>
        </w:trPr>
        <w:tc>
          <w:tcPr>
            <w:tcW w:w="2884" w:type="dxa"/>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4B0C37" w:rsidRPr="007E0B31" w14:paraId="27D19D54" w14:textId="77777777" w:rsidTr="00430791">
        <w:trPr>
          <w:cantSplit/>
        </w:trPr>
        <w:tc>
          <w:tcPr>
            <w:tcW w:w="2884" w:type="dxa"/>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4B0C37" w:rsidRPr="007E0B31" w14:paraId="4EF8D946" w14:textId="77777777" w:rsidTr="00430791">
        <w:trPr>
          <w:cantSplit/>
        </w:trPr>
        <w:tc>
          <w:tcPr>
            <w:tcW w:w="2884" w:type="dxa"/>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4B0C37" w:rsidRPr="007E0B31" w14:paraId="3ED6F9F3" w14:textId="77777777" w:rsidTr="00430791">
        <w:trPr>
          <w:cantSplit/>
        </w:trPr>
        <w:tc>
          <w:tcPr>
            <w:tcW w:w="2884" w:type="dxa"/>
          </w:tcPr>
          <w:p w14:paraId="3BB43CE7" w14:textId="77777777" w:rsidR="004B0C37" w:rsidRPr="007E0B31" w:rsidRDefault="004B0C37" w:rsidP="004B0C37">
            <w:pPr>
              <w:pStyle w:val="Arial11Bold"/>
              <w:rPr>
                <w:rFonts w:cs="Arial"/>
              </w:rPr>
            </w:pPr>
            <w:r w:rsidRPr="007E0B31">
              <w:rPr>
                <w:rFonts w:cs="Arial"/>
              </w:rPr>
              <w:lastRenderedPageBreak/>
              <w:t>Earthing</w:t>
            </w:r>
          </w:p>
        </w:tc>
        <w:tc>
          <w:tcPr>
            <w:tcW w:w="6634" w:type="dxa"/>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4B0C37" w:rsidRPr="007E0B31" w14:paraId="20790EFF" w14:textId="77777777" w:rsidTr="00430791">
        <w:trPr>
          <w:cantSplit/>
        </w:trPr>
        <w:tc>
          <w:tcPr>
            <w:tcW w:w="2884" w:type="dxa"/>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4B0C37" w:rsidRPr="007E0B31" w14:paraId="6FE62627" w14:textId="77777777" w:rsidTr="00430791">
        <w:trPr>
          <w:cantSplit/>
        </w:trPr>
        <w:tc>
          <w:tcPr>
            <w:tcW w:w="2884" w:type="dxa"/>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4B0C37" w:rsidRPr="007E0B31" w14:paraId="79615CAE" w14:textId="77777777" w:rsidTr="00430791">
        <w:trPr>
          <w:cantSplit/>
        </w:trPr>
        <w:tc>
          <w:tcPr>
            <w:tcW w:w="2884" w:type="dxa"/>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tcPr>
          <w:p w14:paraId="5A4738F8" w14:textId="77777777" w:rsidR="004B0C37" w:rsidRPr="007E0B31" w:rsidRDefault="004B0C37" w:rsidP="004B0C37">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4B0C37" w:rsidRPr="007E0B31" w14:paraId="77FD0811" w14:textId="77777777" w:rsidTr="00430791">
        <w:trPr>
          <w:cantSplit/>
        </w:trPr>
        <w:tc>
          <w:tcPr>
            <w:tcW w:w="2884" w:type="dxa"/>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4B0C37" w:rsidRPr="007E0B31" w14:paraId="5FDEE14B" w14:textId="77777777" w:rsidTr="00430791">
        <w:trPr>
          <w:cantSplit/>
        </w:trPr>
        <w:tc>
          <w:tcPr>
            <w:tcW w:w="2884" w:type="dxa"/>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4B0C37" w:rsidRPr="007E0B31" w14:paraId="2701B422" w14:textId="77777777" w:rsidTr="00430791">
        <w:trPr>
          <w:cantSplit/>
        </w:trPr>
        <w:tc>
          <w:tcPr>
            <w:tcW w:w="2884" w:type="dxa"/>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4B0C37" w:rsidRPr="007E0B31" w14:paraId="45591D21" w14:textId="77777777" w:rsidTr="00430791">
        <w:trPr>
          <w:cantSplit/>
        </w:trPr>
        <w:tc>
          <w:tcPr>
            <w:tcW w:w="2884" w:type="dxa"/>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tcPr>
          <w:p w14:paraId="448F37B6" w14:textId="031B6CA2" w:rsidR="004B0C37" w:rsidRPr="007E0B31" w:rsidRDefault="004B0C37" w:rsidP="004B0C37">
            <w:pPr>
              <w:pStyle w:val="TableArial11"/>
              <w:rPr>
                <w:rFonts w:cs="Arial"/>
              </w:rPr>
            </w:pPr>
            <w:r w:rsidRPr="38E6A229">
              <w:rPr>
                <w:rFonts w:cs="Arial"/>
              </w:rPr>
              <w:t xml:space="preserve">As defined in </w:t>
            </w:r>
            <w:proofErr w:type="gramStart"/>
            <w:r w:rsidRPr="38E6A229">
              <w:rPr>
                <w:rFonts w:cs="Arial"/>
              </w:rPr>
              <w:t xml:space="preserve">the </w:t>
            </w:r>
            <w:r w:rsidRPr="38E6A229">
              <w:rPr>
                <w:rFonts w:cs="Arial"/>
                <w:b/>
                <w:bCs/>
              </w:rPr>
              <w:t xml:space="preserve"> ESO</w:t>
            </w:r>
            <w:proofErr w:type="gramEnd"/>
            <w:r w:rsidRPr="38E6A229">
              <w:rPr>
                <w:rFonts w:cs="Arial"/>
                <w:b/>
                <w:bCs/>
              </w:rPr>
              <w:t xml:space="preserve"> Licence.</w:t>
            </w:r>
          </w:p>
        </w:tc>
      </w:tr>
      <w:tr w:rsidR="004B0C37" w:rsidRPr="007E0B31" w14:paraId="3F1D3736" w14:textId="77777777" w:rsidTr="00430791">
        <w:trPr>
          <w:cantSplit/>
        </w:trPr>
        <w:tc>
          <w:tcPr>
            <w:tcW w:w="2884" w:type="dxa"/>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4B0C37" w:rsidRPr="007E0B31" w14:paraId="71C453A5" w14:textId="77777777" w:rsidTr="00430791">
        <w:trPr>
          <w:cantSplit/>
        </w:trPr>
        <w:tc>
          <w:tcPr>
            <w:tcW w:w="2884" w:type="dxa"/>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4B0C37" w14:paraId="54F3B6E6" w14:textId="77777777" w:rsidTr="00430791">
        <w:trPr>
          <w:cantSplit/>
        </w:trPr>
        <w:tc>
          <w:tcPr>
            <w:tcW w:w="2884" w:type="dxa"/>
          </w:tcPr>
          <w:p w14:paraId="67ACC8AD" w14:textId="116BD586" w:rsidR="004B0C37" w:rsidRDefault="004B0C37" w:rsidP="004B0C37">
            <w:pPr>
              <w:pStyle w:val="Arial11Bold"/>
              <w:rPr>
                <w:rFonts w:cs="Arial"/>
              </w:rPr>
            </w:pPr>
            <w:r w:rsidRPr="024814CE">
              <w:rPr>
                <w:rFonts w:cs="Arial"/>
              </w:rPr>
              <w:t>Electricity Storage Unit</w:t>
            </w:r>
          </w:p>
        </w:tc>
        <w:tc>
          <w:tcPr>
            <w:tcW w:w="6634" w:type="dxa"/>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4B0C37" w:rsidRPr="007E0B31" w14:paraId="7456E88A" w14:textId="77777777" w:rsidTr="00430791">
        <w:trPr>
          <w:cantSplit/>
        </w:trPr>
        <w:tc>
          <w:tcPr>
            <w:tcW w:w="2884" w:type="dxa"/>
          </w:tcPr>
          <w:p w14:paraId="2944497F" w14:textId="77777777" w:rsidR="004B0C37" w:rsidRPr="007E0B31" w:rsidRDefault="004B0C37" w:rsidP="004B0C37">
            <w:pPr>
              <w:pStyle w:val="Arial11Bold"/>
              <w:rPr>
                <w:rFonts w:cs="Arial"/>
              </w:rPr>
            </w:pPr>
            <w:r w:rsidRPr="007E0B31">
              <w:rPr>
                <w:rFonts w:cs="Arial"/>
              </w:rPr>
              <w:t>Electricity Supply Licence</w:t>
            </w:r>
          </w:p>
        </w:tc>
        <w:tc>
          <w:tcPr>
            <w:tcW w:w="6634" w:type="dxa"/>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4B0C37" w14:paraId="6BCE5401" w14:textId="77777777" w:rsidTr="00430791">
        <w:trPr>
          <w:cantSplit/>
          <w:trHeight w:val="300"/>
        </w:trPr>
        <w:tc>
          <w:tcPr>
            <w:tcW w:w="2884" w:type="dxa"/>
          </w:tcPr>
          <w:p w14:paraId="39685164" w14:textId="34E43844" w:rsidR="004B0C37" w:rsidRDefault="004B0C37" w:rsidP="004B0C37">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04B0C37" w:rsidRDefault="004B0C37" w:rsidP="004B0C37">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4B0C37" w:rsidRPr="007E0B31" w14:paraId="2AA8471F" w14:textId="77777777" w:rsidTr="00430791">
        <w:trPr>
          <w:cantSplit/>
        </w:trPr>
        <w:tc>
          <w:tcPr>
            <w:tcW w:w="2884" w:type="dxa"/>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4B0C37" w14:paraId="3D099364" w14:textId="77777777" w:rsidTr="00430791">
        <w:trPr>
          <w:cantSplit/>
          <w:trHeight w:val="300"/>
        </w:trPr>
        <w:tc>
          <w:tcPr>
            <w:tcW w:w="2884" w:type="dxa"/>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4B0C37" w:rsidRPr="007E0B31" w14:paraId="383B22BD" w14:textId="77777777" w:rsidTr="00430791">
        <w:trPr>
          <w:cantSplit/>
        </w:trPr>
        <w:tc>
          <w:tcPr>
            <w:tcW w:w="2884" w:type="dxa"/>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4B0C37" w:rsidRPr="00045E74" w14:paraId="4C43C0AF" w14:textId="77777777" w:rsidTr="00430791">
        <w:trPr>
          <w:cantSplit/>
        </w:trPr>
        <w:tc>
          <w:tcPr>
            <w:tcW w:w="2884" w:type="dxa"/>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4B0C37" w:rsidRPr="00045E74" w14:paraId="7C353F29" w14:textId="77777777" w:rsidTr="00430791">
        <w:trPr>
          <w:cantSplit/>
        </w:trPr>
        <w:tc>
          <w:tcPr>
            <w:tcW w:w="2884" w:type="dxa"/>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4B0C37" w:rsidRPr="007E0B31" w14:paraId="78630B68" w14:textId="77777777" w:rsidTr="00430791">
        <w:trPr>
          <w:cantSplit/>
        </w:trPr>
        <w:tc>
          <w:tcPr>
            <w:tcW w:w="2884" w:type="dxa"/>
          </w:tcPr>
          <w:p w14:paraId="4FB09170" w14:textId="77777777" w:rsidR="004B0C37" w:rsidRPr="007E0B31" w:rsidRDefault="004B0C37" w:rsidP="004B0C37">
            <w:pPr>
              <w:pStyle w:val="Arial11Bold"/>
              <w:rPr>
                <w:rFonts w:cs="Arial"/>
              </w:rPr>
            </w:pPr>
            <w:r w:rsidRPr="007E0B31">
              <w:rPr>
                <w:rFonts w:cs="Arial"/>
              </w:rPr>
              <w:t>Embedded</w:t>
            </w:r>
          </w:p>
        </w:tc>
        <w:tc>
          <w:tcPr>
            <w:tcW w:w="6634" w:type="dxa"/>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4B0C37" w:rsidRPr="007E0B31" w14:paraId="7BE66195" w14:textId="77777777" w:rsidTr="00430791">
        <w:trPr>
          <w:cantSplit/>
        </w:trPr>
        <w:tc>
          <w:tcPr>
            <w:tcW w:w="2884" w:type="dxa"/>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4B0C37" w:rsidRPr="007E0B31" w14:paraId="324AF804" w14:textId="77777777" w:rsidTr="00430791">
        <w:trPr>
          <w:cantSplit/>
        </w:trPr>
        <w:tc>
          <w:tcPr>
            <w:tcW w:w="2884" w:type="dxa"/>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tcPr>
          <w:p w14:paraId="7275F528" w14:textId="77777777" w:rsidR="004B0C37" w:rsidRPr="007E0B31" w:rsidRDefault="004B0C37" w:rsidP="004B0C37">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4B0C37" w:rsidRPr="007E0B31" w14:paraId="76FDE784" w14:textId="77777777" w:rsidTr="00430791">
        <w:trPr>
          <w:cantSplit/>
        </w:trPr>
        <w:tc>
          <w:tcPr>
            <w:tcW w:w="2884" w:type="dxa"/>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4B0C37" w:rsidRPr="007E0B31" w14:paraId="00288AB3" w14:textId="77777777" w:rsidTr="00430791">
        <w:trPr>
          <w:cantSplit/>
        </w:trPr>
        <w:tc>
          <w:tcPr>
            <w:tcW w:w="2884" w:type="dxa"/>
          </w:tcPr>
          <w:p w14:paraId="55688B36" w14:textId="0C025310" w:rsidR="004B0C37" w:rsidRPr="007E0B31" w:rsidRDefault="004B0C37" w:rsidP="004B0C37">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B0C37" w:rsidRPr="007E0B31" w14:paraId="2DAED564" w14:textId="77777777" w:rsidTr="00430791">
        <w:trPr>
          <w:cantSplit/>
        </w:trPr>
        <w:tc>
          <w:tcPr>
            <w:tcW w:w="2884" w:type="dxa"/>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B0C37" w:rsidRPr="007E0B31" w14:paraId="1456BAF8" w14:textId="77777777" w:rsidTr="00430791">
        <w:trPr>
          <w:cantSplit/>
        </w:trPr>
        <w:tc>
          <w:tcPr>
            <w:tcW w:w="2884" w:type="dxa"/>
          </w:tcPr>
          <w:p w14:paraId="273D1FA4" w14:textId="77777777" w:rsidR="004B0C37" w:rsidRPr="007E0B31" w:rsidRDefault="004B0C37" w:rsidP="004B0C37">
            <w:pPr>
              <w:pStyle w:val="Arial11Bold"/>
              <w:rPr>
                <w:rFonts w:cs="Arial"/>
              </w:rPr>
            </w:pPr>
            <w:r w:rsidRPr="007E0B31">
              <w:rPr>
                <w:rFonts w:cs="Arial"/>
              </w:rPr>
              <w:t>Emergency Deenergisation Instruction</w:t>
            </w:r>
          </w:p>
        </w:tc>
        <w:tc>
          <w:tcPr>
            <w:tcW w:w="6634" w:type="dxa"/>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B0C37" w:rsidRPr="007E0B31" w14:paraId="309DF515" w14:textId="77777777" w:rsidTr="00430791">
        <w:trPr>
          <w:cantSplit/>
        </w:trPr>
        <w:tc>
          <w:tcPr>
            <w:tcW w:w="2884" w:type="dxa"/>
          </w:tcPr>
          <w:p w14:paraId="5E4F87D8" w14:textId="77777777" w:rsidR="004B0C37" w:rsidRPr="007E0B31" w:rsidRDefault="004B0C37" w:rsidP="004B0C37">
            <w:pPr>
              <w:pStyle w:val="Arial11Bold"/>
              <w:rPr>
                <w:rFonts w:cs="Arial"/>
              </w:rPr>
            </w:pPr>
            <w:r w:rsidRPr="007E0B31">
              <w:rPr>
                <w:rFonts w:cs="Arial"/>
              </w:rPr>
              <w:lastRenderedPageBreak/>
              <w:t>Emergency Instruction</w:t>
            </w:r>
          </w:p>
        </w:tc>
        <w:tc>
          <w:tcPr>
            <w:tcW w:w="6634" w:type="dxa"/>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4B0C37" w:rsidRPr="007E0B31" w14:paraId="0B7E24DC" w14:textId="77777777" w:rsidTr="00430791">
        <w:trPr>
          <w:cantSplit/>
        </w:trPr>
        <w:tc>
          <w:tcPr>
            <w:tcW w:w="2884" w:type="dxa"/>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4B0C37" w:rsidRPr="007E0B31" w14:paraId="1177F5BF" w14:textId="77777777" w:rsidTr="00430791">
        <w:trPr>
          <w:cantSplit/>
        </w:trPr>
        <w:tc>
          <w:tcPr>
            <w:tcW w:w="2884" w:type="dxa"/>
          </w:tcPr>
          <w:p w14:paraId="0158BF8D" w14:textId="77777777" w:rsidR="004B0C37" w:rsidRPr="007E0B31" w:rsidRDefault="004B0C37" w:rsidP="004B0C37">
            <w:pPr>
              <w:pStyle w:val="Arial11Bold"/>
              <w:rPr>
                <w:rFonts w:cs="Arial"/>
              </w:rPr>
            </w:pPr>
            <w:r w:rsidRPr="007E0B31">
              <w:rPr>
                <w:rFonts w:cs="Arial"/>
              </w:rPr>
              <w:t>EMR Documents</w:t>
            </w:r>
          </w:p>
        </w:tc>
        <w:tc>
          <w:tcPr>
            <w:tcW w:w="6634" w:type="dxa"/>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B0C37" w:rsidRPr="007E0B31" w14:paraId="3F49DD85" w14:textId="77777777" w:rsidTr="00430791">
        <w:trPr>
          <w:cantSplit/>
        </w:trPr>
        <w:tc>
          <w:tcPr>
            <w:tcW w:w="2884" w:type="dxa"/>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4B0C37" w:rsidRPr="007E0B31" w14:paraId="02A6FBDC" w14:textId="77777777" w:rsidTr="00430791">
        <w:trPr>
          <w:cantSplit/>
        </w:trPr>
        <w:tc>
          <w:tcPr>
            <w:tcW w:w="2884" w:type="dxa"/>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4B0C37" w:rsidRPr="007E0B31" w14:paraId="19BABE29" w14:textId="77777777" w:rsidTr="00430791">
        <w:trPr>
          <w:cantSplit/>
        </w:trPr>
        <w:tc>
          <w:tcPr>
            <w:tcW w:w="2884" w:type="dxa"/>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tcPr>
          <w:p w14:paraId="5C25304C" w14:textId="5C9C6EBC" w:rsidR="004B0C37" w:rsidRPr="007E0B31" w:rsidRDefault="004B0C37" w:rsidP="004B0C37">
            <w:pPr>
              <w:pStyle w:val="TableArial11"/>
              <w:rPr>
                <w:rFonts w:cs="Arial"/>
              </w:rPr>
            </w:pPr>
            <w:r>
              <w:rPr>
                <w:rFonts w:cs="Arial"/>
              </w:rPr>
              <w:t>Means Engineering Recommendation G5/5.</w:t>
            </w:r>
          </w:p>
        </w:tc>
      </w:tr>
      <w:tr w:rsidR="004B0C37" w:rsidRPr="007E0B31" w14:paraId="1A461395" w14:textId="77777777" w:rsidTr="00430791">
        <w:trPr>
          <w:cantSplit/>
        </w:trPr>
        <w:tc>
          <w:tcPr>
            <w:tcW w:w="2884" w:type="dxa"/>
          </w:tcPr>
          <w:p w14:paraId="5B18CA36" w14:textId="4AA74331" w:rsidR="004B0C37" w:rsidRPr="007E0B31" w:rsidRDefault="004B0C37" w:rsidP="004B0C37">
            <w:pPr>
              <w:pStyle w:val="Arial11Bold"/>
              <w:rPr>
                <w:rFonts w:cs="Arial"/>
              </w:rPr>
            </w:pPr>
            <w:bookmarkStart w:id="1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9"/>
          </w:p>
        </w:tc>
        <w:tc>
          <w:tcPr>
            <w:tcW w:w="6634" w:type="dxa"/>
          </w:tcPr>
          <w:p w14:paraId="611268A9" w14:textId="49E96478" w:rsidR="004B0C37" w:rsidRPr="007E0B31" w:rsidRDefault="004B0C37" w:rsidP="004B0C37">
            <w:pPr>
              <w:pStyle w:val="TableArial11"/>
              <w:rPr>
                <w:rFonts w:cs="Arial"/>
                <w:i/>
              </w:rPr>
            </w:pPr>
            <w:bookmarkStart w:id="2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0"/>
          </w:p>
        </w:tc>
      </w:tr>
      <w:tr w:rsidR="004B0C37" w:rsidRPr="007E0B31" w14:paraId="2950C7E5" w14:textId="77777777" w:rsidTr="00430791">
        <w:trPr>
          <w:cantSplit/>
        </w:trPr>
        <w:tc>
          <w:tcPr>
            <w:tcW w:w="2884" w:type="dxa"/>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B0C37" w:rsidRPr="007E0B31" w14:paraId="03E8B9AA" w14:textId="77777777" w:rsidTr="00430791">
        <w:trPr>
          <w:cantSplit/>
        </w:trPr>
        <w:tc>
          <w:tcPr>
            <w:tcW w:w="2884" w:type="dxa"/>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the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4B0C37" w:rsidRPr="007E0B31" w14:paraId="393BBD51" w14:textId="77777777" w:rsidTr="00430791">
        <w:trPr>
          <w:cantSplit/>
        </w:trPr>
        <w:tc>
          <w:tcPr>
            <w:tcW w:w="2884" w:type="dxa"/>
          </w:tcPr>
          <w:p w14:paraId="12276130" w14:textId="77777777" w:rsidR="004B0C37" w:rsidRPr="007E0B31" w:rsidRDefault="004B0C37" w:rsidP="004B0C37">
            <w:pPr>
              <w:pStyle w:val="Arial11Bold"/>
              <w:rPr>
                <w:rFonts w:cs="Arial"/>
              </w:rPr>
            </w:pPr>
            <w:r w:rsidRPr="007E0B31">
              <w:rPr>
                <w:rFonts w:cs="Arial"/>
              </w:rPr>
              <w:lastRenderedPageBreak/>
              <w:t>EU Code User</w:t>
            </w:r>
          </w:p>
        </w:tc>
        <w:tc>
          <w:tcPr>
            <w:tcW w:w="6634" w:type="dxa"/>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B0C37" w:rsidRPr="007E0B31" w14:paraId="34B16CD5" w14:textId="77777777" w:rsidTr="00430791">
        <w:trPr>
          <w:cantSplit/>
        </w:trPr>
        <w:tc>
          <w:tcPr>
            <w:tcW w:w="2884" w:type="dxa"/>
          </w:tcPr>
          <w:p w14:paraId="43DAAB5C" w14:textId="05D82DA7" w:rsidR="004B0C37" w:rsidRPr="007E0B31" w:rsidRDefault="004B0C37" w:rsidP="004B0C37">
            <w:pPr>
              <w:pStyle w:val="Arial11Bold"/>
              <w:rPr>
                <w:rFonts w:cs="Arial"/>
              </w:rPr>
            </w:pPr>
            <w:r w:rsidRPr="007E0B31">
              <w:rPr>
                <w:rFonts w:cs="Arial"/>
              </w:rPr>
              <w:lastRenderedPageBreak/>
              <w:t>EU Generator</w:t>
            </w:r>
          </w:p>
        </w:tc>
        <w:tc>
          <w:tcPr>
            <w:tcW w:w="6634" w:type="dxa"/>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B0C37" w:rsidRPr="007E0B31" w14:paraId="18C1605C" w14:textId="77777777" w:rsidTr="00430791">
        <w:trPr>
          <w:cantSplit/>
        </w:trPr>
        <w:tc>
          <w:tcPr>
            <w:tcW w:w="2884" w:type="dxa"/>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B0C37" w:rsidRPr="007E0B31" w14:paraId="42439799" w14:textId="77777777" w:rsidTr="00430791">
        <w:trPr>
          <w:cantSplit/>
        </w:trPr>
        <w:tc>
          <w:tcPr>
            <w:tcW w:w="2884" w:type="dxa"/>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4B0C37" w:rsidRPr="007E0B31" w14:paraId="1927BF72" w14:textId="77777777" w:rsidTr="00430791">
        <w:trPr>
          <w:cantSplit/>
        </w:trPr>
        <w:tc>
          <w:tcPr>
            <w:tcW w:w="2884" w:type="dxa"/>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B0C37" w:rsidRPr="007E0B31" w14:paraId="3C2A40C1" w14:textId="77777777" w:rsidTr="00430791">
        <w:trPr>
          <w:cantSplit/>
        </w:trPr>
        <w:tc>
          <w:tcPr>
            <w:tcW w:w="2884" w:type="dxa"/>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B0C37" w:rsidRPr="007E0B31" w14:paraId="7655CF73" w14:textId="77777777" w:rsidTr="00430791">
        <w:trPr>
          <w:cantSplit/>
        </w:trPr>
        <w:tc>
          <w:tcPr>
            <w:tcW w:w="2884" w:type="dxa"/>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B0C37" w:rsidRPr="007E0B31" w14:paraId="2A93D3F5" w14:textId="77777777" w:rsidTr="00430791">
        <w:trPr>
          <w:cantSplit/>
        </w:trPr>
        <w:tc>
          <w:tcPr>
            <w:tcW w:w="2884" w:type="dxa"/>
          </w:tcPr>
          <w:p w14:paraId="55045C79" w14:textId="77777777" w:rsidR="004B0C37" w:rsidRPr="007E0B31" w:rsidRDefault="004B0C37" w:rsidP="004B0C37">
            <w:pPr>
              <w:pStyle w:val="Arial11Bold"/>
              <w:rPr>
                <w:rFonts w:cs="Arial"/>
              </w:rPr>
            </w:pPr>
            <w:r w:rsidRPr="007E0B31">
              <w:rPr>
                <w:rFonts w:cs="Arial"/>
              </w:rPr>
              <w:t>Event</w:t>
            </w:r>
          </w:p>
        </w:tc>
        <w:tc>
          <w:tcPr>
            <w:tcW w:w="6634" w:type="dxa"/>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B0C37" w:rsidRPr="007E0B31" w14:paraId="22E6797D" w14:textId="77777777" w:rsidTr="00430791">
        <w:trPr>
          <w:cantSplit/>
        </w:trPr>
        <w:tc>
          <w:tcPr>
            <w:tcW w:w="2884" w:type="dxa"/>
          </w:tcPr>
          <w:p w14:paraId="04371C6C" w14:textId="77777777" w:rsidR="004B0C37" w:rsidRPr="007E0B31" w:rsidRDefault="004B0C37" w:rsidP="004B0C37">
            <w:pPr>
              <w:pStyle w:val="Arial11Bold"/>
              <w:rPr>
                <w:rFonts w:cs="Arial"/>
              </w:rPr>
            </w:pPr>
            <w:r w:rsidRPr="007E0B31">
              <w:rPr>
                <w:rFonts w:cs="Arial"/>
              </w:rPr>
              <w:t>Exciter</w:t>
            </w:r>
          </w:p>
        </w:tc>
        <w:tc>
          <w:tcPr>
            <w:tcW w:w="6634" w:type="dxa"/>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4B0C37" w:rsidRPr="007E0B31" w14:paraId="1C19A04B" w14:textId="77777777" w:rsidTr="00430791">
        <w:trPr>
          <w:cantSplit/>
        </w:trPr>
        <w:tc>
          <w:tcPr>
            <w:tcW w:w="2884" w:type="dxa"/>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B0C37" w:rsidRPr="007E0B31" w14:paraId="5ABD535B" w14:textId="77777777" w:rsidTr="00430791">
        <w:trPr>
          <w:cantSplit/>
        </w:trPr>
        <w:tc>
          <w:tcPr>
            <w:tcW w:w="2884" w:type="dxa"/>
          </w:tcPr>
          <w:p w14:paraId="1E2723C2" w14:textId="77777777" w:rsidR="004B0C37" w:rsidRPr="007E0B31" w:rsidRDefault="004B0C37" w:rsidP="004B0C37">
            <w:pPr>
              <w:pStyle w:val="Arial11Bold"/>
              <w:rPr>
                <w:rFonts w:cs="Arial"/>
              </w:rPr>
            </w:pPr>
            <w:r w:rsidRPr="007E0B31">
              <w:rPr>
                <w:rFonts w:cs="Arial"/>
              </w:rPr>
              <w:t>Excitation System No-Load Negative Ceiling Voltage</w:t>
            </w:r>
          </w:p>
        </w:tc>
        <w:tc>
          <w:tcPr>
            <w:tcW w:w="6634" w:type="dxa"/>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4B0C37" w:rsidRPr="007E0B31" w14:paraId="2402AE83" w14:textId="77777777" w:rsidTr="00430791">
        <w:trPr>
          <w:cantSplit/>
        </w:trPr>
        <w:tc>
          <w:tcPr>
            <w:tcW w:w="2884" w:type="dxa"/>
          </w:tcPr>
          <w:p w14:paraId="2C33AAB8" w14:textId="77777777" w:rsidR="004B0C37" w:rsidRPr="007E0B31" w:rsidRDefault="004B0C37" w:rsidP="004B0C37">
            <w:pPr>
              <w:pStyle w:val="Arial11Bold"/>
              <w:rPr>
                <w:rFonts w:cs="Arial"/>
              </w:rPr>
            </w:pPr>
            <w:r w:rsidRPr="007E0B31">
              <w:rPr>
                <w:rFonts w:cs="Arial"/>
              </w:rPr>
              <w:lastRenderedPageBreak/>
              <w:t>Excitation System Nominal Response</w:t>
            </w:r>
          </w:p>
        </w:tc>
        <w:tc>
          <w:tcPr>
            <w:tcW w:w="6634" w:type="dxa"/>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B0C37" w:rsidRPr="007E0B31" w14:paraId="3E35616C" w14:textId="77777777" w:rsidTr="00430791">
        <w:trPr>
          <w:cantSplit/>
        </w:trPr>
        <w:tc>
          <w:tcPr>
            <w:tcW w:w="2884" w:type="dxa"/>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4ACA97AD" w14:textId="77777777" w:rsidTr="00430791">
        <w:trPr>
          <w:cantSplit/>
        </w:trPr>
        <w:tc>
          <w:tcPr>
            <w:tcW w:w="2884" w:type="dxa"/>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1A8BDD78" w14:textId="77777777" w:rsidTr="00430791">
        <w:trPr>
          <w:cantSplit/>
        </w:trPr>
        <w:tc>
          <w:tcPr>
            <w:tcW w:w="2884" w:type="dxa"/>
          </w:tcPr>
          <w:p w14:paraId="59299B3E" w14:textId="77777777" w:rsidR="004B0C37" w:rsidRPr="007E0B31" w:rsidRDefault="004B0C37" w:rsidP="004B0C37">
            <w:pPr>
              <w:pStyle w:val="Arial11Bold"/>
              <w:rPr>
                <w:rFonts w:cs="Arial"/>
              </w:rPr>
            </w:pPr>
            <w:r w:rsidRPr="007E0B31">
              <w:rPr>
                <w:rFonts w:cs="Arial"/>
              </w:rPr>
              <w:t>Exemptable</w:t>
            </w:r>
          </w:p>
        </w:tc>
        <w:tc>
          <w:tcPr>
            <w:tcW w:w="6634" w:type="dxa"/>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32C10655" w14:textId="77777777" w:rsidTr="00430791">
        <w:trPr>
          <w:cantSplit/>
        </w:trPr>
        <w:tc>
          <w:tcPr>
            <w:tcW w:w="2884" w:type="dxa"/>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t>Torness</w:t>
            </w:r>
          </w:p>
        </w:tc>
      </w:tr>
      <w:tr w:rsidR="004B0C37" w:rsidRPr="007E0B31" w14:paraId="6650020C" w14:textId="77777777" w:rsidTr="00430791">
        <w:trPr>
          <w:cantSplit/>
        </w:trPr>
        <w:tc>
          <w:tcPr>
            <w:tcW w:w="2884" w:type="dxa"/>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B0C37" w:rsidRPr="007E0B31" w14:paraId="59796A65" w14:textId="77777777" w:rsidTr="00430791">
        <w:trPr>
          <w:cantSplit/>
        </w:trPr>
        <w:tc>
          <w:tcPr>
            <w:tcW w:w="2884" w:type="dxa"/>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B0C37" w:rsidRPr="007E0B31" w14:paraId="0CFB4AEC" w14:textId="77777777" w:rsidTr="00430791">
        <w:trPr>
          <w:cantSplit/>
        </w:trPr>
        <w:tc>
          <w:tcPr>
            <w:tcW w:w="2884" w:type="dxa"/>
          </w:tcPr>
          <w:p w14:paraId="21F38B58" w14:textId="77777777" w:rsidR="004B0C37" w:rsidRPr="007E0B31" w:rsidRDefault="004B0C37" w:rsidP="004B0C37">
            <w:pPr>
              <w:pStyle w:val="Arial11Bold"/>
              <w:rPr>
                <w:rFonts w:cs="Arial"/>
              </w:rPr>
            </w:pPr>
            <w:r w:rsidRPr="007E0B31">
              <w:rPr>
                <w:rFonts w:cs="Arial"/>
              </w:rPr>
              <w:lastRenderedPageBreak/>
              <w:t>Existing Magnox Reactor Plant</w:t>
            </w:r>
          </w:p>
        </w:tc>
        <w:tc>
          <w:tcPr>
            <w:tcW w:w="6634" w:type="dxa"/>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4B0C37" w:rsidRPr="007E0B31" w14:paraId="7B53BE74" w14:textId="77777777" w:rsidTr="00430791">
        <w:trPr>
          <w:cantSplit/>
        </w:trPr>
        <w:tc>
          <w:tcPr>
            <w:tcW w:w="2884" w:type="dxa"/>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B0C37" w:rsidRPr="007E0B31" w14:paraId="6D1EB3A4" w14:textId="77777777" w:rsidTr="00430791">
        <w:trPr>
          <w:cantSplit/>
        </w:trPr>
        <w:tc>
          <w:tcPr>
            <w:tcW w:w="2884" w:type="dxa"/>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B0C37" w:rsidRPr="007E0B31" w14:paraId="0C7137CC" w14:textId="77777777" w:rsidTr="00430791">
        <w:trPr>
          <w:cantSplit/>
        </w:trPr>
        <w:tc>
          <w:tcPr>
            <w:tcW w:w="2884" w:type="dxa"/>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B0C37" w:rsidRPr="007E0B31" w14:paraId="6E794FEB" w14:textId="77777777" w:rsidTr="00430791">
        <w:trPr>
          <w:cantSplit/>
        </w:trPr>
        <w:tc>
          <w:tcPr>
            <w:tcW w:w="2884" w:type="dxa"/>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B0C37" w:rsidRPr="007E0B31" w14:paraId="3E085F45" w14:textId="77777777" w:rsidTr="00430791">
        <w:trPr>
          <w:cantSplit/>
        </w:trPr>
        <w:tc>
          <w:tcPr>
            <w:tcW w:w="2884" w:type="dxa"/>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B0C37" w:rsidRPr="007E0B31" w14:paraId="11605031" w14:textId="77777777" w:rsidTr="00430791">
        <w:trPr>
          <w:cantSplit/>
        </w:trPr>
        <w:tc>
          <w:tcPr>
            <w:tcW w:w="2884" w:type="dxa"/>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B0C37" w:rsidRPr="0079139F" w14:paraId="4A63685E" w14:textId="77777777" w:rsidTr="00430791">
        <w:trPr>
          <w:cantSplit/>
        </w:trPr>
        <w:tc>
          <w:tcPr>
            <w:tcW w:w="2884" w:type="dxa"/>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B0C37" w:rsidRPr="0079139F" w14:paraId="49B37323" w14:textId="77777777" w:rsidTr="00430791">
        <w:trPr>
          <w:cantSplit/>
        </w:trPr>
        <w:tc>
          <w:tcPr>
            <w:tcW w:w="2884" w:type="dxa"/>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B0C37" w:rsidRPr="007E0B31" w14:paraId="126CA270" w14:textId="77777777" w:rsidTr="00430791">
        <w:trPr>
          <w:cantSplit/>
        </w:trPr>
        <w:tc>
          <w:tcPr>
            <w:tcW w:w="2884" w:type="dxa"/>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B0C37" w:rsidRPr="007E0B31" w14:paraId="08560E36" w14:textId="77777777" w:rsidTr="00430791">
        <w:trPr>
          <w:cantSplit/>
        </w:trPr>
        <w:tc>
          <w:tcPr>
            <w:tcW w:w="2884" w:type="dxa"/>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B0C37" w:rsidRPr="007E0B31" w14:paraId="4C9CE357" w14:textId="77777777" w:rsidTr="00430791">
        <w:trPr>
          <w:cantSplit/>
        </w:trPr>
        <w:tc>
          <w:tcPr>
            <w:tcW w:w="2884" w:type="dxa"/>
          </w:tcPr>
          <w:p w14:paraId="686BDC85" w14:textId="77777777" w:rsidR="004B0C37" w:rsidRPr="007E0B31" w:rsidRDefault="004B0C37" w:rsidP="004B0C37">
            <w:pPr>
              <w:pStyle w:val="Arial11Bold"/>
              <w:rPr>
                <w:rFonts w:cs="Arial"/>
              </w:rPr>
            </w:pPr>
            <w:r w:rsidRPr="007E0B31">
              <w:rPr>
                <w:rFonts w:cs="Arial"/>
              </w:rPr>
              <w:lastRenderedPageBreak/>
              <w:t>Fast Track Criteria</w:t>
            </w:r>
          </w:p>
        </w:tc>
        <w:tc>
          <w:tcPr>
            <w:tcW w:w="6634" w:type="dxa"/>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B0C37" w14:paraId="608919C2" w14:textId="77777777" w:rsidTr="00430791">
        <w:trPr>
          <w:cantSplit/>
        </w:trPr>
        <w:tc>
          <w:tcPr>
            <w:tcW w:w="2884" w:type="dxa"/>
          </w:tcPr>
          <w:p w14:paraId="04BB9A43" w14:textId="52E74410" w:rsidR="004B0C37" w:rsidRPr="00CB537D" w:rsidRDefault="004B0C37" w:rsidP="004B0C37">
            <w:pPr>
              <w:pStyle w:val="Arial11Bold"/>
            </w:pPr>
            <w:r w:rsidRPr="00CB537D">
              <w:t>Fault Current Interruption Time</w:t>
            </w:r>
          </w:p>
        </w:tc>
        <w:tc>
          <w:tcPr>
            <w:tcW w:w="6634" w:type="dxa"/>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4B0C37" w14:paraId="2C8B2336" w14:textId="77777777" w:rsidTr="00430791">
        <w:trPr>
          <w:cantSplit/>
        </w:trPr>
        <w:tc>
          <w:tcPr>
            <w:tcW w:w="2884" w:type="dxa"/>
          </w:tcPr>
          <w:p w14:paraId="07661B3C" w14:textId="5FE1A371" w:rsidR="004B0C37" w:rsidRPr="00CB537D" w:rsidRDefault="004B0C37" w:rsidP="004B0C37">
            <w:pPr>
              <w:pStyle w:val="Arial11Bold"/>
            </w:pPr>
            <w:r w:rsidRPr="00CB537D">
              <w:t>Fault Ride Through</w:t>
            </w:r>
          </w:p>
        </w:tc>
        <w:tc>
          <w:tcPr>
            <w:tcW w:w="6634" w:type="dxa"/>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B0C37" w14:paraId="4C883F65" w14:textId="77777777" w:rsidTr="00430791">
        <w:trPr>
          <w:cantSplit/>
        </w:trPr>
        <w:tc>
          <w:tcPr>
            <w:tcW w:w="2884" w:type="dxa"/>
          </w:tcPr>
          <w:p w14:paraId="1AE62D52" w14:textId="0707DBC7" w:rsidR="004B0C37" w:rsidRPr="00CB537D" w:rsidRDefault="004B0C37" w:rsidP="004B0C37">
            <w:pPr>
              <w:pStyle w:val="Arial11Bold"/>
            </w:pPr>
            <w:r w:rsidRPr="00C65C3A">
              <w:rPr>
                <w:bCs/>
              </w:rPr>
              <w:t>Final-Balancing Compliance Notification  </w:t>
            </w:r>
          </w:p>
        </w:tc>
        <w:tc>
          <w:tcPr>
            <w:tcW w:w="6634" w:type="dxa"/>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B0C37" w:rsidRPr="007E0B31" w14:paraId="4DC1F36D" w14:textId="77777777" w:rsidTr="00430791">
        <w:trPr>
          <w:cantSplit/>
        </w:trPr>
        <w:tc>
          <w:tcPr>
            <w:tcW w:w="2884" w:type="dxa"/>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B0C37" w:rsidRPr="007E0B31" w14:paraId="25992C8B" w14:textId="77777777" w:rsidTr="00430791">
        <w:trPr>
          <w:cantSplit/>
        </w:trPr>
        <w:tc>
          <w:tcPr>
            <w:tcW w:w="2884" w:type="dxa"/>
          </w:tcPr>
          <w:p w14:paraId="24A46B59" w14:textId="6EF2404B" w:rsidR="004B0C37" w:rsidRPr="007E0B31" w:rsidRDefault="004B0C37" w:rsidP="004B0C37">
            <w:pPr>
              <w:pStyle w:val="Arial11Bold"/>
              <w:rPr>
                <w:rFonts w:cs="Arial"/>
              </w:rPr>
            </w:pPr>
            <w:bookmarkStart w:id="21" w:name="_DV_C20"/>
            <w:r w:rsidRPr="007E0B31">
              <w:rPr>
                <w:rFonts w:cs="Arial"/>
              </w:rPr>
              <w:t xml:space="preserve">Final Operational Notification </w:t>
            </w:r>
            <w:r w:rsidRPr="007E0B31">
              <w:rPr>
                <w:rFonts w:cs="Arial"/>
                <w:b w:val="0"/>
              </w:rPr>
              <w:t>or</w:t>
            </w:r>
            <w:r w:rsidRPr="007E0B31">
              <w:rPr>
                <w:rFonts w:cs="Arial"/>
              </w:rPr>
              <w:t xml:space="preserve"> FON </w:t>
            </w:r>
            <w:bookmarkEnd w:id="21"/>
          </w:p>
        </w:tc>
        <w:tc>
          <w:tcPr>
            <w:tcW w:w="6634" w:type="dxa"/>
          </w:tcPr>
          <w:p w14:paraId="52B70B80" w14:textId="1AE703F3" w:rsidR="004B0C37" w:rsidRPr="007E0B31" w:rsidRDefault="004B0C37" w:rsidP="004B0C37">
            <w:pPr>
              <w:pStyle w:val="TableArial11"/>
              <w:rPr>
                <w:rFonts w:cs="Arial"/>
              </w:rPr>
            </w:pPr>
            <w:bookmarkStart w:id="2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2"/>
          </w:p>
          <w:p w14:paraId="534102FE" w14:textId="77777777" w:rsidR="004B0C37" w:rsidRPr="007E0B31" w:rsidRDefault="004B0C37" w:rsidP="004B0C37">
            <w:pPr>
              <w:pStyle w:val="TableArial11"/>
              <w:ind w:left="567" w:hanging="567"/>
              <w:rPr>
                <w:rFonts w:cs="Arial"/>
              </w:rPr>
            </w:pPr>
            <w:bookmarkStart w:id="23" w:name="_DV_C22"/>
            <w:r w:rsidRPr="007E0B31">
              <w:rPr>
                <w:rFonts w:cs="Arial"/>
              </w:rPr>
              <w:t>(a)</w:t>
            </w:r>
            <w:r w:rsidRPr="007E0B31">
              <w:rPr>
                <w:rFonts w:cs="Arial"/>
              </w:rPr>
              <w:tab/>
              <w:t>with the Grid Code, (or where they apply, that relevant derogations have been granted), and</w:t>
            </w:r>
            <w:bookmarkEnd w:id="23"/>
          </w:p>
          <w:p w14:paraId="001CADC8" w14:textId="77777777" w:rsidR="004B0C37" w:rsidRPr="007E0B31" w:rsidRDefault="004B0C37" w:rsidP="004B0C37">
            <w:pPr>
              <w:pStyle w:val="TableArial11"/>
              <w:ind w:left="567" w:hanging="567"/>
              <w:rPr>
                <w:rFonts w:cs="Arial"/>
              </w:rPr>
            </w:pPr>
            <w:bookmarkStart w:id="2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4"/>
          </w:p>
          <w:p w14:paraId="67438D86" w14:textId="77777777" w:rsidR="004B0C37" w:rsidRPr="007E0B31" w:rsidRDefault="004B0C37" w:rsidP="004B0C37">
            <w:pPr>
              <w:pStyle w:val="TableArial11"/>
              <w:rPr>
                <w:rFonts w:cs="Arial"/>
                <w:u w:val="single"/>
              </w:rPr>
            </w:pPr>
            <w:bookmarkStart w:id="2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5"/>
          </w:p>
        </w:tc>
      </w:tr>
      <w:tr w:rsidR="004B0C37" w:rsidRPr="007E0B31" w14:paraId="197251CB" w14:textId="77777777" w:rsidTr="00430791">
        <w:trPr>
          <w:cantSplit/>
        </w:trPr>
        <w:tc>
          <w:tcPr>
            <w:tcW w:w="2884" w:type="dxa"/>
          </w:tcPr>
          <w:p w14:paraId="004E90B7" w14:textId="77777777" w:rsidR="004B0C37" w:rsidRPr="007E0B31" w:rsidRDefault="004B0C37" w:rsidP="004B0C37">
            <w:pPr>
              <w:pStyle w:val="Arial11Bold"/>
              <w:rPr>
                <w:rFonts w:cs="Arial"/>
              </w:rPr>
            </w:pPr>
            <w:r w:rsidRPr="007E0B31">
              <w:rPr>
                <w:rFonts w:cs="Arial"/>
              </w:rPr>
              <w:lastRenderedPageBreak/>
              <w:t>Final Physical Notification Data</w:t>
            </w:r>
          </w:p>
        </w:tc>
        <w:tc>
          <w:tcPr>
            <w:tcW w:w="6634" w:type="dxa"/>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03ECD7A1" w14:textId="77777777" w:rsidTr="00430791">
        <w:trPr>
          <w:cantSplit/>
        </w:trPr>
        <w:tc>
          <w:tcPr>
            <w:tcW w:w="2884" w:type="dxa"/>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B0C37" w:rsidRPr="007E0B31" w14:paraId="61B9A3B0" w14:textId="77777777" w:rsidTr="00430791">
        <w:trPr>
          <w:cantSplit/>
        </w:trPr>
        <w:tc>
          <w:tcPr>
            <w:tcW w:w="2884" w:type="dxa"/>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4B0C37" w:rsidRPr="007E0B31" w14:paraId="6050AA75" w14:textId="77777777" w:rsidTr="00430791">
        <w:trPr>
          <w:cantSplit/>
        </w:trPr>
        <w:tc>
          <w:tcPr>
            <w:tcW w:w="2884" w:type="dxa"/>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B0C37" w:rsidRPr="007E0B31" w14:paraId="3B05A2D5" w14:textId="77777777" w:rsidTr="00430791">
        <w:trPr>
          <w:cantSplit/>
        </w:trPr>
        <w:tc>
          <w:tcPr>
            <w:tcW w:w="2884" w:type="dxa"/>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B0C37" w:rsidRPr="007E0B31" w14:paraId="31D73F62" w14:textId="77777777" w:rsidTr="00430791">
        <w:trPr>
          <w:cantSplit/>
        </w:trPr>
        <w:tc>
          <w:tcPr>
            <w:tcW w:w="2884" w:type="dxa"/>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flickermeter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4B0C37" w:rsidRPr="007E0B31" w14:paraId="27A94E62" w14:textId="77777777" w:rsidTr="00430791">
        <w:trPr>
          <w:cantSplit/>
        </w:trPr>
        <w:tc>
          <w:tcPr>
            <w:tcW w:w="2884" w:type="dxa"/>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B0C37" w:rsidRPr="007E0B31" w14:paraId="635D9387" w14:textId="77777777" w:rsidTr="00430791">
        <w:trPr>
          <w:cantSplit/>
        </w:trPr>
        <w:tc>
          <w:tcPr>
            <w:tcW w:w="2884" w:type="dxa"/>
          </w:tcPr>
          <w:p w14:paraId="2530D328" w14:textId="77777777" w:rsidR="004B0C37" w:rsidRPr="007E0B31" w:rsidRDefault="004B0C37" w:rsidP="004B0C37">
            <w:pPr>
              <w:pStyle w:val="Arial11Bold"/>
              <w:rPr>
                <w:rFonts w:cs="Arial"/>
              </w:rPr>
            </w:pPr>
            <w:r w:rsidRPr="007E0B31">
              <w:rPr>
                <w:rFonts w:cs="Arial"/>
              </w:rPr>
              <w:t>Frequency</w:t>
            </w:r>
          </w:p>
        </w:tc>
        <w:tc>
          <w:tcPr>
            <w:tcW w:w="6634" w:type="dxa"/>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B0C37" w:rsidRPr="007E0B31" w14:paraId="7F38DB83"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B0C37" w:rsidRPr="0079139F" w14:paraId="1AC85899" w14:textId="77777777" w:rsidTr="00430791">
        <w:trPr>
          <w:cantSplit/>
        </w:trPr>
        <w:tc>
          <w:tcPr>
            <w:tcW w:w="2884" w:type="dxa"/>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w:t>
            </w:r>
            <w:proofErr w:type="gramStart"/>
            <w:r w:rsidRPr="0079139F">
              <w:rPr>
                <w:rFonts w:cs="Arial"/>
                <w:color w:val="auto"/>
              </w:rPr>
              <w:t>used</w:t>
            </w:r>
            <w:proofErr w:type="gramEnd"/>
            <w:r w:rsidRPr="0079139F">
              <w:rPr>
                <w:rFonts w:cs="Arial"/>
                <w:color w:val="auto"/>
              </w:rPr>
              <w:t xml:space="preserve">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B0C37" w:rsidRPr="0079139F" w14:paraId="77B0CFDB" w14:textId="77777777" w:rsidTr="00430791">
        <w:trPr>
          <w:cantSplit/>
        </w:trPr>
        <w:tc>
          <w:tcPr>
            <w:tcW w:w="2884" w:type="dxa"/>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 xml:space="preserve">The inherent feature of the control system </w:t>
            </w:r>
            <w:proofErr w:type="gramStart"/>
            <w:r w:rsidRPr="0079139F">
              <w:rPr>
                <w:rFonts w:cs="Arial"/>
              </w:rPr>
              <w:t>specified</w:t>
            </w:r>
            <w:proofErr w:type="gramEnd"/>
            <w:r w:rsidRPr="0079139F">
              <w:rPr>
                <w:rFonts w:cs="Arial"/>
              </w:rPr>
              <w:t xml:space="preserve">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B0C37" w:rsidRPr="007E0B31" w14:paraId="2FB4BCBE" w14:textId="77777777" w:rsidTr="00430791">
        <w:trPr>
          <w:cantSplit/>
        </w:trPr>
        <w:tc>
          <w:tcPr>
            <w:tcW w:w="2884" w:type="dxa"/>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4B0C37" w:rsidRPr="00112FC3" w:rsidRDefault="004B0C37" w:rsidP="004B0C37">
            <w:pPr>
              <w:pStyle w:val="Level1Text"/>
              <w:tabs>
                <w:tab w:val="left" w:pos="0"/>
              </w:tabs>
              <w:ind w:left="0" w:firstLine="0"/>
              <w:jc w:val="both"/>
              <w:rPr>
                <w:rFonts w:cs="Arial"/>
                <w:color w:val="auto"/>
              </w:rPr>
            </w:pPr>
            <w:proofErr w:type="gramStart"/>
            <w:r>
              <w:rPr>
                <w:rFonts w:eastAsia="Arial" w:cs="Arial"/>
                <w:color w:val="auto"/>
              </w:rPr>
              <w:t>M</w:t>
            </w:r>
            <w:r w:rsidRPr="00112FC3">
              <w:rPr>
                <w:rFonts w:eastAsia="Arial"/>
                <w:color w:val="auto"/>
              </w:rPr>
              <w:t>eans</w:t>
            </w:r>
            <w:proofErr w:type="gramEnd"/>
            <w:r w:rsidRPr="00112FC3">
              <w:rPr>
                <w:rFonts w:eastAsia="Arial"/>
                <w:color w:val="auto"/>
              </w:rPr>
              <w:t xml:space="preserve">,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B0C37" w:rsidRPr="007E0B31" w14:paraId="2BDE2553" w14:textId="77777777" w:rsidTr="00430791">
        <w:trPr>
          <w:cantSplit/>
        </w:trPr>
        <w:tc>
          <w:tcPr>
            <w:tcW w:w="2884" w:type="dxa"/>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4B0C37" w:rsidRPr="007E0B31" w14:paraId="35142B58" w14:textId="77777777" w:rsidTr="00430791">
        <w:trPr>
          <w:cantSplit/>
        </w:trPr>
        <w:tc>
          <w:tcPr>
            <w:tcW w:w="2884" w:type="dxa"/>
          </w:tcPr>
          <w:p w14:paraId="044AA9D6" w14:textId="77777777" w:rsidR="004B0C37" w:rsidRPr="007E0B31" w:rsidRDefault="004B0C37" w:rsidP="004B0C37">
            <w:pPr>
              <w:pStyle w:val="Arial11Bold"/>
              <w:rPr>
                <w:rFonts w:cs="Arial"/>
              </w:rPr>
            </w:pPr>
            <w:r w:rsidRPr="007E0B31">
              <w:rPr>
                <w:rFonts w:cs="Arial"/>
              </w:rPr>
              <w:lastRenderedPageBreak/>
              <w:t>Frequency Sensitive AGR Unit Limit</w:t>
            </w:r>
          </w:p>
        </w:tc>
        <w:tc>
          <w:tcPr>
            <w:tcW w:w="6634" w:type="dxa"/>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B0C37" w:rsidRPr="007E0B31" w14:paraId="0B07C095" w14:textId="77777777" w:rsidTr="00430791">
        <w:trPr>
          <w:cantSplit/>
        </w:trPr>
        <w:tc>
          <w:tcPr>
            <w:tcW w:w="2884" w:type="dxa"/>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B0C37" w:rsidRPr="007E0B31" w14:paraId="164B885B" w14:textId="77777777" w:rsidTr="00430791">
        <w:trPr>
          <w:cantSplit/>
        </w:trPr>
        <w:tc>
          <w:tcPr>
            <w:tcW w:w="2884" w:type="dxa"/>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5C808BE5" w14:textId="77777777" w:rsidTr="00430791">
        <w:trPr>
          <w:cantSplit/>
        </w:trPr>
        <w:tc>
          <w:tcPr>
            <w:tcW w:w="2884" w:type="dxa"/>
          </w:tcPr>
          <w:p w14:paraId="4A65A357" w14:textId="6A53E9C2" w:rsidR="004B0C37" w:rsidRPr="007E0B31" w:rsidRDefault="004B0C37" w:rsidP="004B0C37">
            <w:pPr>
              <w:pStyle w:val="Arial11Bold"/>
              <w:rPr>
                <w:rFonts w:cs="Arial"/>
              </w:rPr>
            </w:pPr>
            <w:r>
              <w:rPr>
                <w:rFonts w:cs="Arial"/>
              </w:rPr>
              <w:t>Future State of Energy (FSoE)</w:t>
            </w:r>
          </w:p>
        </w:tc>
        <w:tc>
          <w:tcPr>
            <w:tcW w:w="6634" w:type="dxa"/>
          </w:tcPr>
          <w:p w14:paraId="38382217" w14:textId="37DFFF49" w:rsidR="004B0C37" w:rsidRPr="007E0B31" w:rsidRDefault="004B0C37" w:rsidP="004B0C37">
            <w:pPr>
              <w:pStyle w:val="TableArial11"/>
              <w:rPr>
                <w:rFonts w:cs="Arial"/>
              </w:rPr>
            </w:pPr>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w:t>
            </w:r>
            <w:proofErr w:type="gramStart"/>
            <w:r>
              <w:rPr>
                <w:rFonts w:cs="Arial"/>
              </w:rPr>
              <w:t>1.A.</w:t>
            </w:r>
            <w:proofErr w:type="gramEnd"/>
            <w:r>
              <w:rPr>
                <w:rFonts w:cs="Arial"/>
              </w:rPr>
              <w:t xml:space="preserve">11.1, making up an estimated profile of the energy stored in that </w:t>
            </w:r>
            <w:r w:rsidRPr="00A95B81">
              <w:rPr>
                <w:rFonts w:cs="Arial"/>
                <w:b/>
                <w:bCs/>
              </w:rPr>
              <w:t>Electricity Storage Module</w:t>
            </w:r>
            <w:r>
              <w:rPr>
                <w:rFonts w:cs="Arial"/>
              </w:rPr>
              <w:t>.</w:t>
            </w:r>
          </w:p>
        </w:tc>
      </w:tr>
      <w:tr w:rsidR="004B0C37" w14:paraId="6FC7B87C" w14:textId="77777777" w:rsidTr="00430791">
        <w:trPr>
          <w:cantSplit/>
          <w:trHeight w:val="300"/>
        </w:trPr>
        <w:tc>
          <w:tcPr>
            <w:tcW w:w="2884" w:type="dxa"/>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tcPr>
          <w:p w14:paraId="11A2C521" w14:textId="00BA3B99" w:rsidR="004B0C37" w:rsidRDefault="004B0C37" w:rsidP="004B0C37">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4B0C37" w:rsidRPr="007E0B31" w14:paraId="6D481950" w14:textId="77777777" w:rsidTr="00430791">
        <w:trPr>
          <w:cantSplit/>
        </w:trPr>
        <w:tc>
          <w:tcPr>
            <w:tcW w:w="2884" w:type="dxa"/>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4B0C37" w:rsidRPr="007E0B31" w14:paraId="64E5C05F" w14:textId="77777777" w:rsidTr="00430791">
        <w:trPr>
          <w:cantSplit/>
        </w:trPr>
        <w:tc>
          <w:tcPr>
            <w:tcW w:w="2884" w:type="dxa"/>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B0C37" w:rsidRPr="007E0B31" w14:paraId="25207431" w14:textId="77777777" w:rsidTr="00430791">
        <w:trPr>
          <w:cantSplit/>
        </w:trPr>
        <w:tc>
          <w:tcPr>
            <w:tcW w:w="2884" w:type="dxa"/>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751C0B2D" w14:textId="77777777" w:rsidTr="00430791">
        <w:trPr>
          <w:cantSplit/>
        </w:trPr>
        <w:tc>
          <w:tcPr>
            <w:tcW w:w="2884" w:type="dxa"/>
          </w:tcPr>
          <w:p w14:paraId="69164933" w14:textId="77777777" w:rsidR="004B0C37" w:rsidRPr="007E0B31" w:rsidRDefault="004B0C37" w:rsidP="004B0C37">
            <w:pPr>
              <w:pStyle w:val="Arial11Bold"/>
              <w:rPr>
                <w:rFonts w:cs="Arial"/>
              </w:rPr>
            </w:pPr>
            <w:r w:rsidRPr="007E0B31">
              <w:rPr>
                <w:rFonts w:cs="Arial"/>
              </w:rPr>
              <w:lastRenderedPageBreak/>
              <w:t>GB Code User</w:t>
            </w:r>
          </w:p>
        </w:tc>
        <w:tc>
          <w:tcPr>
            <w:tcW w:w="6634" w:type="dxa"/>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B0C37" w:rsidRPr="007E0B31" w14:paraId="4723553C" w14:textId="77777777" w:rsidTr="00430791">
        <w:trPr>
          <w:cantSplit/>
        </w:trPr>
        <w:tc>
          <w:tcPr>
            <w:tcW w:w="2884" w:type="dxa"/>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B0C37" w:rsidRPr="007E0B31" w14:paraId="0890B9CD" w14:textId="77777777" w:rsidTr="00430791">
        <w:trPr>
          <w:cantSplit/>
        </w:trPr>
        <w:tc>
          <w:tcPr>
            <w:tcW w:w="2884" w:type="dxa"/>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B0C37" w:rsidRPr="007E0B31" w14:paraId="3908ABF1" w14:textId="77777777" w:rsidTr="00430791">
        <w:trPr>
          <w:cantSplit/>
        </w:trPr>
        <w:tc>
          <w:tcPr>
            <w:tcW w:w="2884" w:type="dxa"/>
          </w:tcPr>
          <w:p w14:paraId="3EA02135" w14:textId="77777777" w:rsidR="004B0C37" w:rsidRPr="00EE4B2B" w:rsidRDefault="004B0C37" w:rsidP="004B0C37">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B0C37" w:rsidRPr="007E0B31" w14:paraId="30B0063C" w14:textId="77777777" w:rsidTr="00430791">
        <w:trPr>
          <w:cantSplit/>
        </w:trPr>
        <w:tc>
          <w:tcPr>
            <w:tcW w:w="2884" w:type="dxa"/>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B0C37" w:rsidRPr="00EA00FC" w14:paraId="26F5238B" w14:textId="77777777" w:rsidTr="00430791">
        <w:trPr>
          <w:cantSplit/>
        </w:trPr>
        <w:tc>
          <w:tcPr>
            <w:tcW w:w="2884" w:type="dxa"/>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B0C37" w:rsidRPr="007E0B31" w14:paraId="76567AF3" w14:textId="77777777" w:rsidTr="00430791">
        <w:trPr>
          <w:cantSplit/>
        </w:trPr>
        <w:tc>
          <w:tcPr>
            <w:tcW w:w="2884" w:type="dxa"/>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B0C37" w:rsidRPr="007E0B31" w14:paraId="65BB692A" w14:textId="77777777" w:rsidTr="00430791">
        <w:trPr>
          <w:cantSplit/>
        </w:trPr>
        <w:tc>
          <w:tcPr>
            <w:tcW w:w="2884" w:type="dxa"/>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B0C37" w:rsidRPr="007E0B31" w14:paraId="29C91D0A" w14:textId="77777777" w:rsidTr="00430791">
        <w:trPr>
          <w:cantSplit/>
        </w:trPr>
        <w:tc>
          <w:tcPr>
            <w:tcW w:w="2884" w:type="dxa"/>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B0C37" w:rsidRPr="007E0B31" w14:paraId="7DAFA3C3" w14:textId="77777777" w:rsidTr="00430791">
        <w:trPr>
          <w:cantSplit/>
        </w:trPr>
        <w:tc>
          <w:tcPr>
            <w:tcW w:w="2884" w:type="dxa"/>
          </w:tcPr>
          <w:p w14:paraId="236BDDC1" w14:textId="77777777" w:rsidR="004B0C37" w:rsidRPr="007E0B31" w:rsidRDefault="004B0C37" w:rsidP="004B0C37">
            <w:pPr>
              <w:pStyle w:val="Arial11Bold"/>
              <w:rPr>
                <w:rFonts w:cs="Arial"/>
              </w:rPr>
            </w:pPr>
            <w:r w:rsidRPr="007E0B31">
              <w:rPr>
                <w:rFonts w:cs="Arial"/>
              </w:rPr>
              <w:t>GCDF</w:t>
            </w:r>
          </w:p>
        </w:tc>
        <w:tc>
          <w:tcPr>
            <w:tcW w:w="6634" w:type="dxa"/>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4B0C37" w:rsidRPr="007E0B31" w14:paraId="1530B793" w14:textId="77777777" w:rsidTr="00430791">
        <w:trPr>
          <w:cantSplit/>
        </w:trPr>
        <w:tc>
          <w:tcPr>
            <w:tcW w:w="2884" w:type="dxa"/>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B0C37" w:rsidRPr="007E0B31" w14:paraId="379C1A71" w14:textId="77777777" w:rsidTr="00430791">
        <w:trPr>
          <w:cantSplit/>
        </w:trPr>
        <w:tc>
          <w:tcPr>
            <w:tcW w:w="2884" w:type="dxa"/>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B0C37" w:rsidRPr="007E0B31" w14:paraId="311EAF72" w14:textId="77777777" w:rsidTr="00430791">
        <w:trPr>
          <w:cantSplit/>
        </w:trPr>
        <w:tc>
          <w:tcPr>
            <w:tcW w:w="2884" w:type="dxa"/>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B0C37" w:rsidRPr="007E0B31" w14:paraId="1EBF9128" w14:textId="77777777" w:rsidTr="00430791">
        <w:trPr>
          <w:cantSplit/>
        </w:trPr>
        <w:tc>
          <w:tcPr>
            <w:tcW w:w="2884" w:type="dxa"/>
          </w:tcPr>
          <w:p w14:paraId="013D7CA3" w14:textId="77777777" w:rsidR="004B0C37" w:rsidRPr="007E0B31" w:rsidRDefault="004B0C37" w:rsidP="004B0C37">
            <w:pPr>
              <w:pStyle w:val="Arial11Bold"/>
              <w:rPr>
                <w:rFonts w:cs="Arial"/>
              </w:rPr>
            </w:pPr>
            <w:r w:rsidRPr="007E0B31">
              <w:rPr>
                <w:rFonts w:cs="Arial"/>
              </w:rPr>
              <w:lastRenderedPageBreak/>
              <w:t>Generating Unit Data</w:t>
            </w:r>
          </w:p>
        </w:tc>
        <w:tc>
          <w:tcPr>
            <w:tcW w:w="6634" w:type="dxa"/>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B0C37" w:rsidRPr="007E0B31" w14:paraId="04144821" w14:textId="77777777" w:rsidTr="00430791">
        <w:trPr>
          <w:cantSplit/>
        </w:trPr>
        <w:tc>
          <w:tcPr>
            <w:tcW w:w="2884" w:type="dxa"/>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92A589D" w14:textId="77777777" w:rsidTr="00430791">
        <w:trPr>
          <w:cantSplit/>
        </w:trPr>
        <w:tc>
          <w:tcPr>
            <w:tcW w:w="2884" w:type="dxa"/>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B0C37" w:rsidRPr="007E0B31" w14:paraId="155BA927" w14:textId="77777777" w:rsidTr="00430791">
        <w:trPr>
          <w:cantSplit/>
        </w:trPr>
        <w:tc>
          <w:tcPr>
            <w:tcW w:w="2884" w:type="dxa"/>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B0C37" w:rsidRPr="007E0B31" w14:paraId="4625887D" w14:textId="77777777" w:rsidTr="00430791">
        <w:trPr>
          <w:cantSplit/>
        </w:trPr>
        <w:tc>
          <w:tcPr>
            <w:tcW w:w="2884" w:type="dxa"/>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B0C37" w:rsidRPr="007E0B31" w14:paraId="625353D3" w14:textId="77777777" w:rsidTr="00430791">
        <w:trPr>
          <w:cantSplit/>
        </w:trPr>
        <w:tc>
          <w:tcPr>
            <w:tcW w:w="2884" w:type="dxa"/>
          </w:tcPr>
          <w:p w14:paraId="28F1FED3" w14:textId="77777777" w:rsidR="004B0C37" w:rsidRPr="007E0B31" w:rsidRDefault="004B0C37" w:rsidP="004B0C37">
            <w:pPr>
              <w:pStyle w:val="Arial11Bold"/>
              <w:rPr>
                <w:rFonts w:cs="Arial"/>
              </w:rPr>
            </w:pPr>
            <w:r w:rsidRPr="007E0B31">
              <w:rPr>
                <w:rFonts w:cs="Arial"/>
              </w:rPr>
              <w:t>Genset</w:t>
            </w:r>
          </w:p>
        </w:tc>
        <w:tc>
          <w:tcPr>
            <w:tcW w:w="6634" w:type="dxa"/>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B0C37" w:rsidRPr="007E0B31" w14:paraId="4D41E64A" w14:textId="77777777" w:rsidTr="00430791">
        <w:trPr>
          <w:cantSplit/>
        </w:trPr>
        <w:tc>
          <w:tcPr>
            <w:tcW w:w="2884" w:type="dxa"/>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B0C37" w:rsidRPr="007E0B31" w14:paraId="26C7E381" w14:textId="77777777" w:rsidTr="00430791">
        <w:trPr>
          <w:cantSplit/>
        </w:trPr>
        <w:tc>
          <w:tcPr>
            <w:tcW w:w="2884" w:type="dxa"/>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B0C37" w:rsidRPr="007E0B31" w14:paraId="64198495" w14:textId="77777777" w:rsidTr="00430791">
        <w:trPr>
          <w:cantSplit/>
        </w:trPr>
        <w:tc>
          <w:tcPr>
            <w:tcW w:w="2884" w:type="dxa"/>
          </w:tcPr>
          <w:p w14:paraId="3EC6201C" w14:textId="34C4097C" w:rsidR="004B0C37" w:rsidRPr="00A87826" w:rsidRDefault="004B0C37" w:rsidP="004B0C37">
            <w:pPr>
              <w:pStyle w:val="Arial11Bold"/>
            </w:pPr>
            <w:r w:rsidRPr="00A87826">
              <w:t>Governor Deadband</w:t>
            </w:r>
          </w:p>
        </w:tc>
        <w:tc>
          <w:tcPr>
            <w:tcW w:w="6634" w:type="dxa"/>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B0C37" w:rsidRPr="007E0B31" w14:paraId="66ABD35B" w14:textId="77777777" w:rsidTr="00430791">
        <w:trPr>
          <w:cantSplit/>
        </w:trPr>
        <w:tc>
          <w:tcPr>
            <w:tcW w:w="2884" w:type="dxa"/>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4B0C37" w:rsidRPr="007E0B31" w14:paraId="70929E33" w14:textId="77777777" w:rsidTr="00430791">
        <w:trPr>
          <w:cantSplit/>
        </w:trPr>
        <w:tc>
          <w:tcPr>
            <w:tcW w:w="2884" w:type="dxa"/>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B0C37" w:rsidRPr="007E0B31" w14:paraId="2EDE9E2F" w14:textId="77777777" w:rsidTr="00430791">
        <w:trPr>
          <w:cantSplit/>
        </w:trPr>
        <w:tc>
          <w:tcPr>
            <w:tcW w:w="2884" w:type="dxa"/>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4B0C37" w:rsidRPr="007E0B31" w14:paraId="7FE69FF9" w14:textId="77777777" w:rsidTr="00430791">
        <w:trPr>
          <w:cantSplit/>
        </w:trPr>
        <w:tc>
          <w:tcPr>
            <w:tcW w:w="2884" w:type="dxa"/>
          </w:tcPr>
          <w:p w14:paraId="2D672D65" w14:textId="77777777" w:rsidR="004B0C37" w:rsidRPr="007E0B31" w:rsidRDefault="004B0C37" w:rsidP="004B0C37">
            <w:pPr>
              <w:pStyle w:val="Arial11Bold"/>
              <w:rPr>
                <w:rFonts w:cs="Arial"/>
              </w:rPr>
            </w:pPr>
            <w:r w:rsidRPr="007E0B31">
              <w:rPr>
                <w:rFonts w:cs="Arial"/>
              </w:rPr>
              <w:lastRenderedPageBreak/>
              <w:t>Grid Code Modification Register</w:t>
            </w:r>
          </w:p>
        </w:tc>
        <w:tc>
          <w:tcPr>
            <w:tcW w:w="6634" w:type="dxa"/>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4B0C37" w:rsidRPr="007E0B31" w14:paraId="1B8E54A8" w14:textId="77777777" w:rsidTr="00430791">
        <w:trPr>
          <w:cantSplit/>
        </w:trPr>
        <w:tc>
          <w:tcPr>
            <w:tcW w:w="2884" w:type="dxa"/>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4B0C37" w:rsidRPr="007E0B31" w14:paraId="7F1BFC88" w14:textId="77777777" w:rsidTr="00430791">
        <w:trPr>
          <w:cantSplit/>
        </w:trPr>
        <w:tc>
          <w:tcPr>
            <w:tcW w:w="2884" w:type="dxa"/>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B0C37" w:rsidRPr="007E0B31" w14:paraId="1019C4E6" w14:textId="77777777" w:rsidTr="00430791">
        <w:trPr>
          <w:cantSplit/>
        </w:trPr>
        <w:tc>
          <w:tcPr>
            <w:tcW w:w="2884" w:type="dxa"/>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B0C37" w:rsidRPr="007E0B31" w14:paraId="3F734B33" w14:textId="77777777" w:rsidTr="00430791">
        <w:trPr>
          <w:cantSplit/>
        </w:trPr>
        <w:tc>
          <w:tcPr>
            <w:tcW w:w="2884" w:type="dxa"/>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4B0C37" w:rsidRPr="007E0B31" w14:paraId="387C69DC" w14:textId="77777777" w:rsidTr="00430791">
        <w:trPr>
          <w:cantSplit/>
        </w:trPr>
        <w:tc>
          <w:tcPr>
            <w:tcW w:w="2884" w:type="dxa"/>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B0C37" w:rsidRPr="007E0B31" w14:paraId="39199EE0" w14:textId="77777777" w:rsidTr="00430791">
        <w:trPr>
          <w:cantSplit/>
        </w:trPr>
        <w:tc>
          <w:tcPr>
            <w:tcW w:w="2884" w:type="dxa"/>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4B0C37" w:rsidRPr="007E0B31" w14:paraId="781A6549" w14:textId="77777777" w:rsidTr="00430791">
        <w:trPr>
          <w:cantSplit/>
        </w:trPr>
        <w:tc>
          <w:tcPr>
            <w:tcW w:w="2884" w:type="dxa"/>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B0C37" w:rsidRPr="007E0B31" w14:paraId="1870B32A" w14:textId="77777777" w:rsidTr="00430791">
        <w:trPr>
          <w:cantSplit/>
        </w:trPr>
        <w:tc>
          <w:tcPr>
            <w:tcW w:w="2884" w:type="dxa"/>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B0C37" w:rsidRPr="007E0B31" w14:paraId="46FD00F7" w14:textId="77777777" w:rsidTr="00430791">
        <w:trPr>
          <w:cantSplit/>
        </w:trPr>
        <w:tc>
          <w:tcPr>
            <w:tcW w:w="2884" w:type="dxa"/>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B0C37" w:rsidRPr="007E0B31" w14:paraId="29A89EE1" w14:textId="77777777" w:rsidTr="00430791">
        <w:trPr>
          <w:cantSplit/>
        </w:trPr>
        <w:tc>
          <w:tcPr>
            <w:tcW w:w="2884" w:type="dxa"/>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B0C37" w:rsidRPr="007E0B31" w14:paraId="4F37A1E3" w14:textId="77777777" w:rsidTr="00430791">
        <w:trPr>
          <w:cantSplit/>
        </w:trPr>
        <w:tc>
          <w:tcPr>
            <w:tcW w:w="2884" w:type="dxa"/>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B0C37" w:rsidRPr="007E0B31" w14:paraId="7E5E89B0" w14:textId="77777777" w:rsidTr="00430791">
        <w:trPr>
          <w:cantSplit/>
        </w:trPr>
        <w:tc>
          <w:tcPr>
            <w:tcW w:w="2884" w:type="dxa"/>
          </w:tcPr>
          <w:p w14:paraId="6590D0EC" w14:textId="6684818F" w:rsidR="004B0C37" w:rsidRPr="00585D91" w:rsidRDefault="004B0C37" w:rsidP="004B0C37">
            <w:pPr>
              <w:pStyle w:val="Arial11Bold"/>
              <w:rPr>
                <w:rFonts w:cs="Arial"/>
              </w:rPr>
            </w:pPr>
            <w:r w:rsidRPr="002510FF">
              <w:rPr>
                <w:rFonts w:cs="Arial"/>
              </w:rPr>
              <w:lastRenderedPageBreak/>
              <w:t>Grid Forming Capability</w:t>
            </w:r>
          </w:p>
        </w:tc>
        <w:tc>
          <w:tcPr>
            <w:tcW w:w="6634" w:type="dxa"/>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B0C37" w:rsidRPr="007E0B31" w14:paraId="35D92F55" w14:textId="77777777" w:rsidTr="00430791">
        <w:trPr>
          <w:cantSplit/>
        </w:trPr>
        <w:tc>
          <w:tcPr>
            <w:tcW w:w="2884" w:type="dxa"/>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B0C37" w:rsidRPr="007E0B31" w14:paraId="1FA19575" w14:textId="77777777" w:rsidTr="00430791">
        <w:trPr>
          <w:cantSplit/>
        </w:trPr>
        <w:tc>
          <w:tcPr>
            <w:tcW w:w="2884" w:type="dxa"/>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B0C37" w:rsidRPr="007E0B31" w14:paraId="05065603" w14:textId="77777777" w:rsidTr="00430791">
        <w:trPr>
          <w:cantSplit/>
        </w:trPr>
        <w:tc>
          <w:tcPr>
            <w:tcW w:w="2884" w:type="dxa"/>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B0C37" w:rsidRPr="007E0B31" w14:paraId="4C4746AD" w14:textId="77777777" w:rsidTr="00430791">
        <w:trPr>
          <w:cantSplit/>
        </w:trPr>
        <w:tc>
          <w:tcPr>
            <w:tcW w:w="2884" w:type="dxa"/>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B0C37" w:rsidRPr="007E0B31" w14:paraId="456B70AD" w14:textId="77777777" w:rsidTr="00430791">
        <w:trPr>
          <w:cantSplit/>
        </w:trPr>
        <w:tc>
          <w:tcPr>
            <w:tcW w:w="2884" w:type="dxa"/>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B0C37" w:rsidRPr="007E0B31" w14:paraId="66172056" w14:textId="77777777" w:rsidTr="00430791">
        <w:trPr>
          <w:cantSplit/>
        </w:trPr>
        <w:tc>
          <w:tcPr>
            <w:tcW w:w="2884" w:type="dxa"/>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B0C37" w:rsidRPr="007E0B31" w14:paraId="0AA8076E" w14:textId="77777777" w:rsidTr="00430791">
        <w:trPr>
          <w:cantSplit/>
        </w:trPr>
        <w:tc>
          <w:tcPr>
            <w:tcW w:w="2884" w:type="dxa"/>
          </w:tcPr>
          <w:p w14:paraId="20405FC8" w14:textId="77777777" w:rsidR="004B0C37" w:rsidRPr="007E0B31" w:rsidRDefault="004B0C37" w:rsidP="004B0C37">
            <w:pPr>
              <w:pStyle w:val="Arial11Bold"/>
              <w:rPr>
                <w:rFonts w:cs="Arial"/>
              </w:rPr>
            </w:pPr>
            <w:r w:rsidRPr="007E0B31">
              <w:rPr>
                <w:rFonts w:cs="Arial"/>
              </w:rPr>
              <w:t>Group</w:t>
            </w:r>
          </w:p>
        </w:tc>
        <w:tc>
          <w:tcPr>
            <w:tcW w:w="6634" w:type="dxa"/>
          </w:tcPr>
          <w:p w14:paraId="60A73BA5" w14:textId="77777777" w:rsidR="004B0C37" w:rsidRPr="007E0B31" w:rsidRDefault="004B0C37" w:rsidP="004B0C37">
            <w:pPr>
              <w:pStyle w:val="TableArial11"/>
              <w:rPr>
                <w:rFonts w:cs="Arial"/>
              </w:rPr>
            </w:pPr>
            <w:bookmarkStart w:id="2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6"/>
          </w:p>
        </w:tc>
      </w:tr>
      <w:tr w:rsidR="004B0C37" w:rsidRPr="0079139F" w14:paraId="5A25DA6A" w14:textId="77777777" w:rsidTr="00430791">
        <w:trPr>
          <w:cantSplit/>
        </w:trPr>
        <w:tc>
          <w:tcPr>
            <w:tcW w:w="2884" w:type="dxa"/>
          </w:tcPr>
          <w:p w14:paraId="704101E4" w14:textId="22CAEA65" w:rsidR="004B0C37" w:rsidRPr="0079139F" w:rsidRDefault="004B0C37" w:rsidP="004B0C37">
            <w:pPr>
              <w:pStyle w:val="Arial11Bold"/>
              <w:rPr>
                <w:rFonts w:cs="Arial"/>
              </w:rPr>
            </w:pPr>
            <w:r w:rsidRPr="0079139F">
              <w:rPr>
                <w:rFonts w:cs="Arial"/>
              </w:rPr>
              <w:t>GSP Group</w:t>
            </w:r>
          </w:p>
        </w:tc>
        <w:tc>
          <w:tcPr>
            <w:tcW w:w="6634" w:type="dxa"/>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B0C37" w:rsidRPr="007E0B31" w14:paraId="44F4F627" w14:textId="77777777" w:rsidTr="00430791">
        <w:trPr>
          <w:cantSplit/>
        </w:trPr>
        <w:tc>
          <w:tcPr>
            <w:tcW w:w="2884" w:type="dxa"/>
          </w:tcPr>
          <w:p w14:paraId="6B31BC4F" w14:textId="77777777" w:rsidR="004B0C37" w:rsidRPr="007E0B31" w:rsidRDefault="004B0C37" w:rsidP="004B0C37">
            <w:pPr>
              <w:pStyle w:val="Arial11Bold"/>
              <w:rPr>
                <w:rFonts w:cs="Arial"/>
              </w:rPr>
            </w:pPr>
            <w:r w:rsidRPr="007E0B31">
              <w:rPr>
                <w:rFonts w:cs="Arial"/>
              </w:rPr>
              <w:lastRenderedPageBreak/>
              <w:t>Headroom</w:t>
            </w:r>
          </w:p>
        </w:tc>
        <w:tc>
          <w:tcPr>
            <w:tcW w:w="6634" w:type="dxa"/>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B0C37" w:rsidRPr="007E0B31" w14:paraId="4AFF1172" w14:textId="77777777" w:rsidTr="00430791">
        <w:trPr>
          <w:cantSplit/>
        </w:trPr>
        <w:tc>
          <w:tcPr>
            <w:tcW w:w="2884" w:type="dxa"/>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B0C37" w:rsidRPr="007E0B31" w14:paraId="531CF8DE" w14:textId="77777777" w:rsidTr="00430791">
        <w:trPr>
          <w:cantSplit/>
        </w:trPr>
        <w:tc>
          <w:tcPr>
            <w:tcW w:w="2884" w:type="dxa"/>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B0C37" w:rsidRPr="007E0B31" w14:paraId="552B3754" w14:textId="77777777" w:rsidTr="00430791">
        <w:trPr>
          <w:cantSplit/>
          <w:trHeight w:val="524"/>
        </w:trPr>
        <w:tc>
          <w:tcPr>
            <w:tcW w:w="2884" w:type="dxa"/>
          </w:tcPr>
          <w:p w14:paraId="243671CC" w14:textId="5CC5CA8B" w:rsidR="004B0C37" w:rsidRPr="009D4B8D" w:rsidRDefault="004B0C37" w:rsidP="004B0C37">
            <w:pPr>
              <w:rPr>
                <w:b/>
                <w:bCs/>
              </w:rPr>
            </w:pPr>
            <w:r w:rsidRPr="009D4B8D">
              <w:rPr>
                <w:b/>
                <w:bCs/>
              </w:rPr>
              <w:t>Historic Frequency Data</w:t>
            </w:r>
          </w:p>
        </w:tc>
        <w:tc>
          <w:tcPr>
            <w:tcW w:w="6634" w:type="dxa"/>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B0C37" w:rsidRPr="007E0B31" w14:paraId="2295F8BF" w14:textId="77777777" w:rsidTr="00430791">
        <w:trPr>
          <w:cantSplit/>
        </w:trPr>
        <w:tc>
          <w:tcPr>
            <w:tcW w:w="2884" w:type="dxa"/>
          </w:tcPr>
          <w:p w14:paraId="19844254"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B0C37" w:rsidRPr="007E0B31" w14:paraId="65C3AC05" w14:textId="77777777" w:rsidTr="00430791">
        <w:trPr>
          <w:cantSplit/>
        </w:trPr>
        <w:tc>
          <w:tcPr>
            <w:tcW w:w="2884" w:type="dxa"/>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B0C37" w:rsidRPr="007E0B31" w14:paraId="0D4BF63F" w14:textId="77777777" w:rsidTr="00430791">
        <w:trPr>
          <w:cantSplit/>
        </w:trPr>
        <w:tc>
          <w:tcPr>
            <w:tcW w:w="2884" w:type="dxa"/>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B0C37" w:rsidRPr="007E0B31" w14:paraId="18D79B61" w14:textId="77777777" w:rsidTr="00430791">
        <w:trPr>
          <w:cantSplit/>
        </w:trPr>
        <w:tc>
          <w:tcPr>
            <w:tcW w:w="2884" w:type="dxa"/>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B0C37" w:rsidRPr="007E0B31" w14:paraId="41B039F0" w14:textId="77777777" w:rsidTr="00430791">
        <w:trPr>
          <w:cantSplit/>
        </w:trPr>
        <w:tc>
          <w:tcPr>
            <w:tcW w:w="2884" w:type="dxa"/>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B0C37" w:rsidRPr="007E0B31" w14:paraId="50416B33" w14:textId="77777777" w:rsidTr="00430791">
        <w:trPr>
          <w:cantSplit/>
        </w:trPr>
        <w:tc>
          <w:tcPr>
            <w:tcW w:w="2884" w:type="dxa"/>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B0C37" w:rsidRPr="007E0B31" w14:paraId="1C094FB8" w14:textId="77777777" w:rsidTr="00430791">
        <w:trPr>
          <w:cantSplit/>
        </w:trPr>
        <w:tc>
          <w:tcPr>
            <w:tcW w:w="2884" w:type="dxa"/>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w:t>
            </w:r>
            <w:proofErr w:type="gramStart"/>
            <w:r w:rsidRPr="007E0B31">
              <w:rPr>
                <w:rFonts w:cs="Arial"/>
                <w:color w:val="auto"/>
              </w:rPr>
              <w:t>is</w:t>
            </w:r>
            <w:proofErr w:type="gramEnd"/>
            <w:r w:rsidRPr="007E0B31">
              <w:rPr>
                <w:rFonts w:cs="Arial"/>
                <w:color w:val="auto"/>
              </w:rPr>
              <w:t xml:space="preserve">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B0C37" w:rsidRPr="007E0B31" w14:paraId="1593983F" w14:textId="77777777" w:rsidTr="00430791">
        <w:trPr>
          <w:cantSplit/>
        </w:trPr>
        <w:tc>
          <w:tcPr>
            <w:tcW w:w="2884" w:type="dxa"/>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B0C37" w:rsidRPr="007E0B31" w14:paraId="19165DC7" w14:textId="77777777" w:rsidTr="00430791">
        <w:trPr>
          <w:cantSplit/>
        </w:trPr>
        <w:tc>
          <w:tcPr>
            <w:tcW w:w="2884" w:type="dxa"/>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B0C37" w:rsidRPr="007E0B31" w14:paraId="2D98393C" w14:textId="77777777" w:rsidTr="00430791">
        <w:trPr>
          <w:cantSplit/>
        </w:trPr>
        <w:tc>
          <w:tcPr>
            <w:tcW w:w="2884" w:type="dxa"/>
          </w:tcPr>
          <w:p w14:paraId="0863E908" w14:textId="77777777" w:rsidR="004B0C37" w:rsidRPr="007E0B31" w:rsidRDefault="004B0C37" w:rsidP="004B0C37">
            <w:pPr>
              <w:pStyle w:val="Arial11Bold"/>
              <w:rPr>
                <w:rFonts w:cs="Arial"/>
              </w:rPr>
            </w:pPr>
            <w:r w:rsidRPr="007E0B31">
              <w:rPr>
                <w:rFonts w:cs="Arial"/>
              </w:rPr>
              <w:t>IEC</w:t>
            </w:r>
          </w:p>
        </w:tc>
        <w:tc>
          <w:tcPr>
            <w:tcW w:w="6634" w:type="dxa"/>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4B0C37" w:rsidRPr="007E0B31" w14:paraId="6C3D9361" w14:textId="77777777" w:rsidTr="00430791">
        <w:trPr>
          <w:cantSplit/>
        </w:trPr>
        <w:tc>
          <w:tcPr>
            <w:tcW w:w="2884" w:type="dxa"/>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4B0C37" w:rsidRPr="007E0B31" w14:paraId="05347EF0" w14:textId="77777777" w:rsidTr="00430791">
        <w:trPr>
          <w:cantSplit/>
        </w:trPr>
        <w:tc>
          <w:tcPr>
            <w:tcW w:w="2884" w:type="dxa"/>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B0C37" w:rsidRPr="007E0B31" w14:paraId="7B49F661" w14:textId="77777777" w:rsidTr="00430791">
        <w:trPr>
          <w:cantSplit/>
        </w:trPr>
        <w:tc>
          <w:tcPr>
            <w:tcW w:w="2884" w:type="dxa"/>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B0C37" w:rsidRPr="007E0B31" w14:paraId="26018E72" w14:textId="77777777" w:rsidTr="00430791">
        <w:trPr>
          <w:cantSplit/>
        </w:trPr>
        <w:tc>
          <w:tcPr>
            <w:tcW w:w="2884" w:type="dxa"/>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4B0C37" w:rsidRPr="007E0B31" w14:paraId="4287BA38" w14:textId="77777777" w:rsidTr="00430791">
        <w:trPr>
          <w:cantSplit/>
        </w:trPr>
        <w:tc>
          <w:tcPr>
            <w:tcW w:w="2884" w:type="dxa"/>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B0C37" w:rsidRPr="007E0B31" w14:paraId="541F315D" w14:textId="77777777" w:rsidTr="00430791">
        <w:trPr>
          <w:cantSplit/>
        </w:trPr>
        <w:tc>
          <w:tcPr>
            <w:tcW w:w="2884" w:type="dxa"/>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B0C37" w:rsidRPr="007E0B31" w14:paraId="272081DF" w14:textId="77777777" w:rsidTr="00430791">
        <w:trPr>
          <w:cantSplit/>
        </w:trPr>
        <w:tc>
          <w:tcPr>
            <w:tcW w:w="2884" w:type="dxa"/>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B0C37" w:rsidRPr="007E0B31" w14:paraId="0DA774CA" w14:textId="77777777" w:rsidTr="00430791">
        <w:trPr>
          <w:cantSplit/>
        </w:trPr>
        <w:tc>
          <w:tcPr>
            <w:tcW w:w="2884" w:type="dxa"/>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B0C37" w:rsidRPr="007E0B31" w14:paraId="61863565" w14:textId="77777777" w:rsidTr="00430791">
        <w:trPr>
          <w:cantSplit/>
        </w:trPr>
        <w:tc>
          <w:tcPr>
            <w:tcW w:w="2884" w:type="dxa"/>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B0C37" w:rsidRPr="007E0B31" w14:paraId="15FAF20B" w14:textId="77777777" w:rsidTr="00430791">
        <w:trPr>
          <w:cantSplit/>
        </w:trPr>
        <w:tc>
          <w:tcPr>
            <w:tcW w:w="2884" w:type="dxa"/>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B0C37" w:rsidRPr="007E0B31" w14:paraId="2A3705DD" w14:textId="77777777" w:rsidTr="00430791">
        <w:trPr>
          <w:cantSplit/>
        </w:trPr>
        <w:tc>
          <w:tcPr>
            <w:tcW w:w="2884" w:type="dxa"/>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4B0C37" w:rsidRPr="007E0B31" w14:paraId="38E6BE11" w14:textId="77777777" w:rsidTr="00430791">
        <w:trPr>
          <w:cantSplit/>
        </w:trPr>
        <w:tc>
          <w:tcPr>
            <w:tcW w:w="2884" w:type="dxa"/>
          </w:tcPr>
          <w:p w14:paraId="536C7300" w14:textId="7F14CB3B" w:rsidR="004B0C37" w:rsidRPr="00051DEE" w:rsidRDefault="004B0C37" w:rsidP="004B0C37">
            <w:pPr>
              <w:pStyle w:val="Arial11Bold"/>
              <w:rPr>
                <w:rFonts w:cs="Arial"/>
              </w:rPr>
            </w:pPr>
            <w:r w:rsidRPr="002510FF">
              <w:rPr>
                <w:rFonts w:cs="Arial"/>
              </w:rPr>
              <w:t>Inertia Constant He</w:t>
            </w:r>
          </w:p>
        </w:tc>
        <w:tc>
          <w:tcPr>
            <w:tcW w:w="6634" w:type="dxa"/>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B0C37" w14:paraId="1F522BD9" w14:textId="77777777" w:rsidTr="00430791">
        <w:trPr>
          <w:cantSplit/>
          <w:trHeight w:val="300"/>
        </w:trPr>
        <w:tc>
          <w:tcPr>
            <w:tcW w:w="2884" w:type="dxa"/>
          </w:tcPr>
          <w:p w14:paraId="3312F34D" w14:textId="5F857A9C" w:rsidR="004B0C37" w:rsidRDefault="004B0C37" w:rsidP="004B0C37">
            <w:pPr>
              <w:pStyle w:val="Arial11Bold"/>
              <w:rPr>
                <w:rFonts w:cs="Arial"/>
              </w:rPr>
            </w:pPr>
            <w:r w:rsidRPr="38E6A229">
              <w:rPr>
                <w:rFonts w:cs="Arial"/>
              </w:rPr>
              <w:t>Information Request Notice</w:t>
            </w:r>
          </w:p>
        </w:tc>
        <w:tc>
          <w:tcPr>
            <w:tcW w:w="6634" w:type="dxa"/>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B0C37" w14:paraId="6F4F0FC0" w14:textId="77777777" w:rsidTr="00430791">
        <w:trPr>
          <w:cantSplit/>
          <w:trHeight w:val="300"/>
        </w:trPr>
        <w:tc>
          <w:tcPr>
            <w:tcW w:w="2884" w:type="dxa"/>
          </w:tcPr>
          <w:p w14:paraId="1362A4BC" w14:textId="758E48D1" w:rsidR="004B0C37" w:rsidRDefault="004B0C37" w:rsidP="004B0C37">
            <w:pPr>
              <w:pStyle w:val="Arial11Bold"/>
              <w:rPr>
                <w:rFonts w:cs="Arial"/>
              </w:rPr>
            </w:pPr>
            <w:r w:rsidRPr="38E6A229">
              <w:rPr>
                <w:rFonts w:cs="Arial"/>
              </w:rPr>
              <w:lastRenderedPageBreak/>
              <w:t>Information Request Statement</w:t>
            </w:r>
          </w:p>
        </w:tc>
        <w:tc>
          <w:tcPr>
            <w:tcW w:w="6634" w:type="dxa"/>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B0C37" w:rsidRPr="007E0B31" w14:paraId="5D104123" w14:textId="77777777" w:rsidTr="00430791">
        <w:trPr>
          <w:cantSplit/>
        </w:trPr>
        <w:tc>
          <w:tcPr>
            <w:tcW w:w="2884" w:type="dxa"/>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B0C37" w:rsidRPr="007E0B31" w14:paraId="1F945CAA" w14:textId="77777777" w:rsidTr="00430791">
        <w:trPr>
          <w:cantSplit/>
        </w:trPr>
        <w:tc>
          <w:tcPr>
            <w:tcW w:w="2884" w:type="dxa"/>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4B0C37" w:rsidRPr="007E0B31" w14:paraId="2377D659" w14:textId="77777777" w:rsidTr="00430791">
        <w:trPr>
          <w:cantSplit/>
        </w:trPr>
        <w:tc>
          <w:tcPr>
            <w:tcW w:w="2884" w:type="dxa"/>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B0C37" w:rsidRPr="007E0B31" w14:paraId="477F8729" w14:textId="77777777" w:rsidTr="00430791">
        <w:trPr>
          <w:cantSplit/>
        </w:trPr>
        <w:tc>
          <w:tcPr>
            <w:tcW w:w="2884" w:type="dxa"/>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tcPr>
          <w:p w14:paraId="4FBE02D5" w14:textId="77777777" w:rsidR="004B0C37" w:rsidRPr="007E0B31" w:rsidRDefault="004B0C37" w:rsidP="004B0C37">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B0C37" w:rsidRPr="007E0B31" w14:paraId="4EF3A882" w14:textId="77777777" w:rsidTr="00430791">
        <w:trPr>
          <w:cantSplit/>
        </w:trPr>
        <w:tc>
          <w:tcPr>
            <w:tcW w:w="2884" w:type="dxa"/>
          </w:tcPr>
          <w:p w14:paraId="5A3DE7CB" w14:textId="647F140D" w:rsidR="004B0C37" w:rsidRPr="007E0B31" w:rsidRDefault="004B0C37" w:rsidP="004B0C37">
            <w:pPr>
              <w:pStyle w:val="Arial11Bold"/>
              <w:rPr>
                <w:rFonts w:cs="Arial"/>
              </w:rPr>
            </w:pPr>
            <w:r>
              <w:rPr>
                <w:rFonts w:cs="Arial"/>
              </w:rPr>
              <w:t>Interconnector</w:t>
            </w:r>
          </w:p>
        </w:tc>
        <w:tc>
          <w:tcPr>
            <w:tcW w:w="6634" w:type="dxa"/>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4B0C37" w:rsidRPr="007E0B31" w14:paraId="2FCFAD31" w14:textId="77777777" w:rsidTr="00430791">
        <w:trPr>
          <w:cantSplit/>
        </w:trPr>
        <w:tc>
          <w:tcPr>
            <w:tcW w:w="2884" w:type="dxa"/>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proofErr w:type="gramStart"/>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w:t>
            </w:r>
            <w:proofErr w:type="gramEnd"/>
            <w:r w:rsidRPr="007E0B31">
              <w:rPr>
                <w:rFonts w:cs="Arial"/>
              </w:rPr>
              <w:t xml:space="preserve">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B0C37" w:rsidRPr="007E0B31" w14:paraId="2BC48186" w14:textId="77777777" w:rsidTr="00430791">
        <w:trPr>
          <w:cantSplit/>
        </w:trPr>
        <w:tc>
          <w:tcPr>
            <w:tcW w:w="2884" w:type="dxa"/>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B0C37" w:rsidRPr="007E0B31" w14:paraId="4FF599B1" w14:textId="77777777" w:rsidTr="00430791">
        <w:trPr>
          <w:cantSplit/>
        </w:trPr>
        <w:tc>
          <w:tcPr>
            <w:tcW w:w="2884" w:type="dxa"/>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B0C37" w:rsidRPr="007E0B31" w14:paraId="2F3AEF1F" w14:textId="77777777" w:rsidTr="00430791">
        <w:trPr>
          <w:cantSplit/>
        </w:trPr>
        <w:tc>
          <w:tcPr>
            <w:tcW w:w="2884" w:type="dxa"/>
          </w:tcPr>
          <w:p w14:paraId="1C15EAE1" w14:textId="77777777" w:rsidR="004B0C37" w:rsidRPr="007E0B31" w:rsidRDefault="004B0C37" w:rsidP="004B0C37">
            <w:pPr>
              <w:pStyle w:val="Arial11Bold"/>
              <w:rPr>
                <w:rFonts w:cs="Arial"/>
              </w:rPr>
            </w:pPr>
            <w:r w:rsidRPr="007E0B31">
              <w:rPr>
                <w:rFonts w:cs="Arial"/>
              </w:rPr>
              <w:t>Interconnector Owner</w:t>
            </w:r>
          </w:p>
        </w:tc>
        <w:tc>
          <w:tcPr>
            <w:tcW w:w="6634" w:type="dxa"/>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B0C37" w:rsidRPr="007E0B31" w14:paraId="5F6DFE69" w14:textId="77777777" w:rsidTr="00430791">
        <w:trPr>
          <w:cantSplit/>
        </w:trPr>
        <w:tc>
          <w:tcPr>
            <w:tcW w:w="2884" w:type="dxa"/>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4B0C37" w:rsidRPr="007E0B31" w14:paraId="01748928" w14:textId="77777777" w:rsidTr="00430791">
        <w:trPr>
          <w:cantSplit/>
        </w:trPr>
        <w:tc>
          <w:tcPr>
            <w:tcW w:w="2884" w:type="dxa"/>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68EE5DBC" w14:textId="77777777" w:rsidTr="00430791">
        <w:trPr>
          <w:cantSplit/>
        </w:trPr>
        <w:tc>
          <w:tcPr>
            <w:tcW w:w="2884" w:type="dxa"/>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29BE3A79" w14:textId="77777777" w:rsidTr="00430791">
        <w:trPr>
          <w:cantSplit/>
        </w:trPr>
        <w:tc>
          <w:tcPr>
            <w:tcW w:w="2884" w:type="dxa"/>
          </w:tcPr>
          <w:p w14:paraId="1B8ED475" w14:textId="77777777" w:rsidR="004B0C37" w:rsidRPr="007E0B31" w:rsidRDefault="004B0C37" w:rsidP="004B0C37">
            <w:pPr>
              <w:pStyle w:val="Arial11Bold"/>
              <w:rPr>
                <w:rFonts w:cs="Arial"/>
                <w:highlight w:val="green"/>
              </w:rPr>
            </w:pPr>
            <w:r w:rsidRPr="007E0B31">
              <w:rPr>
                <w:rFonts w:cs="Arial"/>
              </w:rPr>
              <w:lastRenderedPageBreak/>
              <w:t>Interface Point</w:t>
            </w:r>
          </w:p>
        </w:tc>
        <w:tc>
          <w:tcPr>
            <w:tcW w:w="6634" w:type="dxa"/>
          </w:tcPr>
          <w:p w14:paraId="51795A34" w14:textId="77777777" w:rsidR="004B0C37" w:rsidRPr="007E0B31" w:rsidRDefault="004B0C37" w:rsidP="004B0C37">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B0C37" w:rsidRPr="007E0B31" w14:paraId="2C6BEDD2" w14:textId="77777777" w:rsidTr="00430791">
        <w:trPr>
          <w:cantSplit/>
        </w:trPr>
        <w:tc>
          <w:tcPr>
            <w:tcW w:w="2884" w:type="dxa"/>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B0C37" w:rsidRPr="007E0B31" w14:paraId="4A82B3D9" w14:textId="77777777" w:rsidTr="00430791">
        <w:trPr>
          <w:cantSplit/>
        </w:trPr>
        <w:tc>
          <w:tcPr>
            <w:tcW w:w="2884" w:type="dxa"/>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B0C37" w:rsidRPr="007E0B31" w14:paraId="4E39EFE0" w14:textId="77777777" w:rsidTr="00430791">
        <w:trPr>
          <w:cantSplit/>
        </w:trPr>
        <w:tc>
          <w:tcPr>
            <w:tcW w:w="2884" w:type="dxa"/>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B0C37" w:rsidRPr="007E0B31" w14:paraId="5DAADA09" w14:textId="77777777" w:rsidTr="00430791">
        <w:trPr>
          <w:cantSplit/>
        </w:trPr>
        <w:tc>
          <w:tcPr>
            <w:tcW w:w="2884" w:type="dxa"/>
          </w:tcPr>
          <w:p w14:paraId="133A5B7C" w14:textId="36D70465" w:rsidR="004B0C37" w:rsidRPr="007E0B31" w:rsidRDefault="004B0C37" w:rsidP="004B0C37">
            <w:pPr>
              <w:pStyle w:val="Arial11Bold"/>
              <w:rPr>
                <w:rFonts w:cs="Arial"/>
              </w:rPr>
            </w:pPr>
            <w:bookmarkStart w:id="27" w:name="_DV_C25"/>
            <w:r w:rsidRPr="007E0B31">
              <w:rPr>
                <w:rFonts w:cs="Arial"/>
              </w:rPr>
              <w:t xml:space="preserve">Interim Operational Notification </w:t>
            </w:r>
            <w:r w:rsidRPr="007E0B31">
              <w:rPr>
                <w:rFonts w:cs="Arial"/>
                <w:b w:val="0"/>
              </w:rPr>
              <w:t>or</w:t>
            </w:r>
            <w:r w:rsidRPr="007E0B31">
              <w:rPr>
                <w:rFonts w:cs="Arial"/>
              </w:rPr>
              <w:t xml:space="preserve"> ION </w:t>
            </w:r>
            <w:bookmarkEnd w:id="27"/>
          </w:p>
        </w:tc>
        <w:tc>
          <w:tcPr>
            <w:tcW w:w="6634" w:type="dxa"/>
          </w:tcPr>
          <w:p w14:paraId="40D45ABF" w14:textId="409DC57C" w:rsidR="004B0C37" w:rsidRPr="007E0B31" w:rsidRDefault="004B0C37" w:rsidP="004B0C37">
            <w:pPr>
              <w:pStyle w:val="TableArial11"/>
              <w:rPr>
                <w:rFonts w:cs="Arial"/>
              </w:rPr>
            </w:pPr>
            <w:bookmarkStart w:id="2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8"/>
            <w:proofErr w:type="gramEnd"/>
          </w:p>
          <w:p w14:paraId="2DAA1BCB" w14:textId="77777777" w:rsidR="004B0C37" w:rsidRPr="007E0B31" w:rsidRDefault="004B0C37" w:rsidP="004B0C37">
            <w:pPr>
              <w:pStyle w:val="TableArial11"/>
              <w:ind w:left="567" w:hanging="567"/>
              <w:rPr>
                <w:rFonts w:cs="Arial"/>
              </w:rPr>
            </w:pPr>
            <w:bookmarkStart w:id="29" w:name="_DV_C27"/>
            <w:r w:rsidRPr="007E0B31">
              <w:rPr>
                <w:rFonts w:cs="Arial"/>
              </w:rPr>
              <w:t>(a)</w:t>
            </w:r>
            <w:r w:rsidRPr="007E0B31">
              <w:rPr>
                <w:rFonts w:cs="Arial"/>
              </w:rPr>
              <w:tab/>
              <w:t xml:space="preserve">with the Grid Code, and </w:t>
            </w:r>
            <w:bookmarkEnd w:id="29"/>
          </w:p>
          <w:p w14:paraId="71F8FC61" w14:textId="77777777" w:rsidR="004B0C37" w:rsidRPr="007E0B31" w:rsidRDefault="004B0C37" w:rsidP="004B0C37">
            <w:pPr>
              <w:pStyle w:val="TableArial11"/>
              <w:ind w:left="567" w:hanging="567"/>
              <w:rPr>
                <w:rFonts w:cs="Arial"/>
              </w:rPr>
            </w:pPr>
            <w:bookmarkStart w:id="3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0"/>
          </w:p>
          <w:p w14:paraId="77F719EF" w14:textId="77777777" w:rsidR="004B0C37" w:rsidRPr="007E0B31" w:rsidRDefault="004B0C37" w:rsidP="004B0C37">
            <w:pPr>
              <w:pStyle w:val="TableArial11"/>
              <w:rPr>
                <w:rFonts w:cs="Arial"/>
                <w:u w:val="single"/>
              </w:rPr>
            </w:pPr>
            <w:bookmarkStart w:id="3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B0C37" w:rsidRPr="007E0B31" w14:paraId="78927B55" w14:textId="77777777" w:rsidTr="00430791">
        <w:trPr>
          <w:cantSplit/>
        </w:trPr>
        <w:tc>
          <w:tcPr>
            <w:tcW w:w="2884" w:type="dxa"/>
          </w:tcPr>
          <w:p w14:paraId="7E7B80FA" w14:textId="77777777" w:rsidR="004B0C37" w:rsidRPr="007E0B31" w:rsidRDefault="004B0C37" w:rsidP="004B0C37">
            <w:pPr>
              <w:pStyle w:val="Arial11Bold"/>
              <w:rPr>
                <w:rFonts w:cs="Arial"/>
              </w:rPr>
            </w:pPr>
            <w:r w:rsidRPr="007E0B31">
              <w:rPr>
                <w:rFonts w:cs="Arial"/>
              </w:rPr>
              <w:t>Intermittent Power Source</w:t>
            </w:r>
          </w:p>
        </w:tc>
        <w:tc>
          <w:tcPr>
            <w:tcW w:w="6634" w:type="dxa"/>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4B0C37" w:rsidRPr="007E0B31" w14:paraId="0FF2C477" w14:textId="77777777" w:rsidTr="00430791">
        <w:trPr>
          <w:cantSplit/>
        </w:trPr>
        <w:tc>
          <w:tcPr>
            <w:tcW w:w="2884" w:type="dxa"/>
          </w:tcPr>
          <w:p w14:paraId="28EBC4C0" w14:textId="76EEE9C4" w:rsidR="004B0C37" w:rsidRPr="00865ADF" w:rsidRDefault="004B0C37" w:rsidP="004B0C37">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B0C37" w:rsidRPr="007E0B31" w14:paraId="638863F5" w14:textId="77777777" w:rsidTr="00430791">
        <w:trPr>
          <w:cantSplit/>
        </w:trPr>
        <w:tc>
          <w:tcPr>
            <w:tcW w:w="2884" w:type="dxa"/>
          </w:tcPr>
          <w:p w14:paraId="26926052" w14:textId="77777777" w:rsidR="004B0C37" w:rsidRPr="007E0B31" w:rsidRDefault="004B0C37" w:rsidP="004B0C37">
            <w:pPr>
              <w:pStyle w:val="Arial11Bold"/>
              <w:rPr>
                <w:rFonts w:cs="Arial"/>
              </w:rPr>
            </w:pPr>
            <w:r w:rsidRPr="007E0B31">
              <w:rPr>
                <w:rFonts w:cs="Arial"/>
              </w:rPr>
              <w:t>Intertripping</w:t>
            </w:r>
          </w:p>
        </w:tc>
        <w:tc>
          <w:tcPr>
            <w:tcW w:w="6634" w:type="dxa"/>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4B0C37" w:rsidRPr="007E0B31" w14:paraId="5FEC53DC" w14:textId="77777777" w:rsidTr="00430791">
        <w:trPr>
          <w:cantSplit/>
        </w:trPr>
        <w:tc>
          <w:tcPr>
            <w:tcW w:w="2884" w:type="dxa"/>
          </w:tcPr>
          <w:p w14:paraId="026F8A52" w14:textId="77777777" w:rsidR="004B0C37" w:rsidRPr="007E0B31" w:rsidRDefault="004B0C37" w:rsidP="004B0C37">
            <w:pPr>
              <w:pStyle w:val="Arial11Bold"/>
              <w:rPr>
                <w:rFonts w:cs="Arial"/>
              </w:rPr>
            </w:pPr>
            <w:r w:rsidRPr="007E0B31">
              <w:rPr>
                <w:rFonts w:cs="Arial"/>
              </w:rPr>
              <w:t>Intertrip Apparatus</w:t>
            </w:r>
          </w:p>
        </w:tc>
        <w:tc>
          <w:tcPr>
            <w:tcW w:w="6634" w:type="dxa"/>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4B0C37" w:rsidRPr="007E0B31" w14:paraId="55EDA8C8" w14:textId="77777777" w:rsidTr="00430791">
        <w:trPr>
          <w:cantSplit/>
        </w:trPr>
        <w:tc>
          <w:tcPr>
            <w:tcW w:w="2884" w:type="dxa"/>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B0C37" w:rsidRPr="007E0B31" w14:paraId="39051322" w14:textId="77777777" w:rsidTr="00430791">
        <w:trPr>
          <w:cantSplit/>
        </w:trPr>
        <w:tc>
          <w:tcPr>
            <w:tcW w:w="2884" w:type="dxa"/>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B0C37" w:rsidRPr="007E0B31" w14:paraId="216AAE0C" w14:textId="77777777" w:rsidTr="00430791">
        <w:trPr>
          <w:cantSplit/>
        </w:trPr>
        <w:tc>
          <w:tcPr>
            <w:tcW w:w="2884" w:type="dxa"/>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B0C37" w:rsidRPr="007E0B31" w14:paraId="34453E39" w14:textId="77777777" w:rsidTr="00430791">
        <w:trPr>
          <w:cantSplit/>
        </w:trPr>
        <w:tc>
          <w:tcPr>
            <w:tcW w:w="2884" w:type="dxa"/>
          </w:tcPr>
          <w:p w14:paraId="14A3BF94" w14:textId="77777777" w:rsidR="004B0C37" w:rsidRPr="007E0B31" w:rsidRDefault="004B0C37" w:rsidP="004B0C37">
            <w:pPr>
              <w:pStyle w:val="Arial11Bold"/>
              <w:rPr>
                <w:rFonts w:cs="Arial"/>
              </w:rPr>
            </w:pPr>
            <w:r w:rsidRPr="007E0B31">
              <w:rPr>
                <w:rFonts w:cs="Arial"/>
              </w:rPr>
              <w:lastRenderedPageBreak/>
              <w:t>Isolation</w:t>
            </w:r>
          </w:p>
        </w:tc>
        <w:tc>
          <w:tcPr>
            <w:tcW w:w="6634" w:type="dxa"/>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B0C37" w14:paraId="2DF4AA84" w14:textId="77777777" w:rsidTr="00430791">
        <w:trPr>
          <w:cantSplit/>
          <w:trHeight w:val="300"/>
        </w:trPr>
        <w:tc>
          <w:tcPr>
            <w:tcW w:w="2884" w:type="dxa"/>
          </w:tcPr>
          <w:p w14:paraId="06466E56" w14:textId="5AF24962" w:rsidR="004B0C37" w:rsidRDefault="004B0C37" w:rsidP="004B0C37">
            <w:pPr>
              <w:pStyle w:val="Arial11Bold"/>
              <w:rPr>
                <w:rFonts w:cs="Arial"/>
              </w:rPr>
            </w:pPr>
            <w:r w:rsidRPr="38E6A229">
              <w:rPr>
                <w:rFonts w:cs="Arial"/>
              </w:rPr>
              <w:t>ISOP</w:t>
            </w:r>
          </w:p>
        </w:tc>
        <w:tc>
          <w:tcPr>
            <w:tcW w:w="6634" w:type="dxa"/>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B0C37" w:rsidRPr="007E0B31" w14:paraId="1BD7DF5B" w14:textId="77777777" w:rsidTr="00430791">
        <w:trPr>
          <w:cantSplit/>
        </w:trPr>
        <w:tc>
          <w:tcPr>
            <w:tcW w:w="2884" w:type="dxa"/>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B0C37" w:rsidRPr="007E0B31" w14:paraId="191172B5" w14:textId="77777777" w:rsidTr="00430791">
        <w:trPr>
          <w:cantSplit/>
        </w:trPr>
        <w:tc>
          <w:tcPr>
            <w:tcW w:w="2884" w:type="dxa"/>
          </w:tcPr>
          <w:p w14:paraId="43A07781" w14:textId="77777777" w:rsidR="004B0C37" w:rsidRPr="007E0B31" w:rsidRDefault="004B0C37" w:rsidP="004B0C37">
            <w:pPr>
              <w:pStyle w:val="Arial11Bold"/>
              <w:rPr>
                <w:rFonts w:cs="Arial"/>
              </w:rPr>
            </w:pPr>
            <w:r w:rsidRPr="007E0B31">
              <w:rPr>
                <w:rFonts w:cs="Arial"/>
              </w:rPr>
              <w:t>Key Safe</w:t>
            </w:r>
          </w:p>
        </w:tc>
        <w:tc>
          <w:tcPr>
            <w:tcW w:w="6634" w:type="dxa"/>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4B0C37" w:rsidRPr="007E0B31" w14:paraId="6CBC694D" w14:textId="77777777" w:rsidTr="00430791">
        <w:trPr>
          <w:cantSplit/>
        </w:trPr>
        <w:tc>
          <w:tcPr>
            <w:tcW w:w="2884" w:type="dxa"/>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B0C37" w:rsidRPr="007E0B31" w14:paraId="1DCBAB6F" w14:textId="77777777" w:rsidTr="00430791">
        <w:trPr>
          <w:cantSplit/>
        </w:trPr>
        <w:tc>
          <w:tcPr>
            <w:tcW w:w="2884" w:type="dxa"/>
          </w:tcPr>
          <w:p w14:paraId="1320A49E" w14:textId="77777777" w:rsidR="004B0C37" w:rsidRPr="007E0B31" w:rsidRDefault="004B0C37" w:rsidP="004B0C37">
            <w:pPr>
              <w:pStyle w:val="Arial11Bold"/>
              <w:rPr>
                <w:rFonts w:cs="Arial"/>
              </w:rPr>
            </w:pPr>
            <w:r w:rsidRPr="007E0B31">
              <w:rPr>
                <w:rFonts w:cs="Arial"/>
              </w:rPr>
              <w:lastRenderedPageBreak/>
              <w:t>Large Power Station</w:t>
            </w:r>
          </w:p>
        </w:tc>
        <w:tc>
          <w:tcPr>
            <w:tcW w:w="6634" w:type="dxa"/>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40707265" w14:textId="77777777" w:rsidTr="00430791">
        <w:trPr>
          <w:cantSplit/>
        </w:trPr>
        <w:tc>
          <w:tcPr>
            <w:tcW w:w="2884" w:type="dxa"/>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4B0C37" w:rsidRPr="007E0B31" w14:paraId="1040E1D1" w14:textId="77777777" w:rsidTr="00430791">
        <w:trPr>
          <w:cantSplit/>
        </w:trPr>
        <w:tc>
          <w:tcPr>
            <w:tcW w:w="2884" w:type="dxa"/>
          </w:tcPr>
          <w:p w14:paraId="297C7421" w14:textId="030B8DE3" w:rsidR="004B0C37" w:rsidRPr="007E0B31" w:rsidRDefault="004B0C37" w:rsidP="004B0C37">
            <w:pPr>
              <w:pStyle w:val="Arial11Bold"/>
              <w:rPr>
                <w:rFonts w:cs="Arial"/>
              </w:rPr>
            </w:pPr>
            <w:r>
              <w:rPr>
                <w:rFonts w:cs="Arial"/>
              </w:rPr>
              <w:t xml:space="preserve">Legal </w:t>
            </w:r>
            <w:r w:rsidRPr="007E0B31">
              <w:rPr>
                <w:rFonts w:cs="Arial"/>
              </w:rPr>
              <w:t>Challenge</w:t>
            </w:r>
          </w:p>
        </w:tc>
        <w:tc>
          <w:tcPr>
            <w:tcW w:w="6634" w:type="dxa"/>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B0C37" w:rsidRPr="007E0B31" w14:paraId="101848A3" w14:textId="77777777" w:rsidTr="00430791">
        <w:trPr>
          <w:cantSplit/>
        </w:trPr>
        <w:tc>
          <w:tcPr>
            <w:tcW w:w="2884" w:type="dxa"/>
          </w:tcPr>
          <w:p w14:paraId="2423D9C8" w14:textId="77777777" w:rsidR="004B0C37" w:rsidRPr="007E0B31" w:rsidRDefault="004B0C37" w:rsidP="004B0C37">
            <w:pPr>
              <w:pStyle w:val="Arial11Bold"/>
              <w:rPr>
                <w:rFonts w:cs="Arial"/>
              </w:rPr>
            </w:pPr>
            <w:r w:rsidRPr="007E0B31">
              <w:rPr>
                <w:rFonts w:cs="Arial"/>
              </w:rPr>
              <w:t>Licence</w:t>
            </w:r>
          </w:p>
        </w:tc>
        <w:tc>
          <w:tcPr>
            <w:tcW w:w="6634" w:type="dxa"/>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B0C37" w:rsidRPr="007E0B31" w14:paraId="1ADE1D2C" w14:textId="77777777" w:rsidTr="00430791">
        <w:trPr>
          <w:cantSplit/>
        </w:trPr>
        <w:tc>
          <w:tcPr>
            <w:tcW w:w="2884" w:type="dxa"/>
          </w:tcPr>
          <w:p w14:paraId="0EA73EE1" w14:textId="77777777" w:rsidR="004B0C37" w:rsidRPr="007E0B31" w:rsidRDefault="004B0C37" w:rsidP="004B0C37">
            <w:pPr>
              <w:pStyle w:val="Arial11Bold"/>
              <w:rPr>
                <w:rFonts w:cs="Arial"/>
              </w:rPr>
            </w:pPr>
            <w:r w:rsidRPr="007E0B31">
              <w:rPr>
                <w:rFonts w:cs="Arial"/>
              </w:rPr>
              <w:lastRenderedPageBreak/>
              <w:t>Licence Standards</w:t>
            </w:r>
          </w:p>
        </w:tc>
        <w:tc>
          <w:tcPr>
            <w:tcW w:w="6634" w:type="dxa"/>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B0C37" w:rsidRPr="007E0B31" w14:paraId="0C3EEBB5" w14:textId="77777777" w:rsidTr="00430791">
        <w:trPr>
          <w:cantSplit/>
        </w:trPr>
        <w:tc>
          <w:tcPr>
            <w:tcW w:w="2884" w:type="dxa"/>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B0C37" w:rsidRPr="007E0B31" w14:paraId="14960021" w14:textId="77777777" w:rsidTr="00430791">
        <w:trPr>
          <w:cantSplit/>
        </w:trPr>
        <w:tc>
          <w:tcPr>
            <w:tcW w:w="2884" w:type="dxa"/>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B0C37" w:rsidRPr="007E0B31" w14:paraId="07943C3B" w14:textId="77777777" w:rsidTr="00430791">
        <w:trPr>
          <w:cantSplit/>
        </w:trPr>
        <w:tc>
          <w:tcPr>
            <w:tcW w:w="2884" w:type="dxa"/>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B0C37" w:rsidRPr="007E0B31" w14:paraId="1F330B5F" w14:textId="77777777" w:rsidTr="00430791">
        <w:trPr>
          <w:cantSplit/>
        </w:trPr>
        <w:tc>
          <w:tcPr>
            <w:tcW w:w="2884" w:type="dxa"/>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B0C37" w:rsidRPr="007E0B31" w14:paraId="04CF644E" w14:textId="77777777" w:rsidTr="00430791">
        <w:trPr>
          <w:cantSplit/>
        </w:trPr>
        <w:tc>
          <w:tcPr>
            <w:tcW w:w="2884" w:type="dxa"/>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B0C37" w:rsidRPr="007E0B31" w14:paraId="4A585B12" w14:textId="77777777" w:rsidTr="00430791">
        <w:trPr>
          <w:cantSplit/>
        </w:trPr>
        <w:tc>
          <w:tcPr>
            <w:tcW w:w="2884" w:type="dxa"/>
          </w:tcPr>
          <w:p w14:paraId="16E753BE" w14:textId="1BBB246B" w:rsidR="004B0C37" w:rsidRPr="007E0B31" w:rsidRDefault="004B0C37" w:rsidP="004B0C37">
            <w:pPr>
              <w:pStyle w:val="Arial11Bold"/>
              <w:rPr>
                <w:rFonts w:cs="Arial"/>
              </w:rPr>
            </w:pPr>
            <w:r w:rsidRPr="007723AB">
              <w:rPr>
                <w:rFonts w:eastAsia="Calibri" w:cs="Arial"/>
                <w:lang w:val="en-US"/>
              </w:rPr>
              <w:t>Limited Membership Workgroup</w:t>
            </w:r>
          </w:p>
        </w:tc>
        <w:tc>
          <w:tcPr>
            <w:tcW w:w="6634" w:type="dxa"/>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w:t>
            </w:r>
            <w:proofErr w:type="gramStart"/>
            <w:r w:rsidRPr="00182491">
              <w:rPr>
                <w:rFonts w:eastAsia="Calibri" w:cs="Arial"/>
                <w:lang w:val="en-US"/>
              </w:rPr>
              <w:t>persons</w:t>
            </w:r>
            <w:proofErr w:type="gramEnd"/>
            <w:r w:rsidRPr="00182491">
              <w:rPr>
                <w:rFonts w:eastAsia="Calibri" w:cs="Arial"/>
                <w:lang w:val="en-US"/>
              </w:rPr>
              <w:t xml:space="preserve">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w:t>
            </w:r>
            <w:proofErr w:type="gramStart"/>
            <w:r w:rsidRPr="00182491">
              <w:rPr>
                <w:rFonts w:cs="Arial"/>
              </w:rPr>
              <w:t>are considered to be</w:t>
            </w:r>
            <w:proofErr w:type="gramEnd"/>
            <w:r w:rsidRPr="00182491">
              <w:rPr>
                <w:rFonts w:cs="Arial"/>
              </w:rPr>
              <w:t xml:space="preserve"> an </w:t>
            </w:r>
            <w:r w:rsidRPr="00182491">
              <w:rPr>
                <w:rFonts w:cs="Arial"/>
                <w:b/>
              </w:rPr>
              <w:t>Affiliate</w:t>
            </w:r>
            <w:r w:rsidRPr="00182491">
              <w:rPr>
                <w:rFonts w:cs="Arial"/>
              </w:rPr>
              <w:t xml:space="preserve"> of each other will </w:t>
            </w:r>
            <w:proofErr w:type="gramStart"/>
            <w:r w:rsidRPr="00182491">
              <w:rPr>
                <w:rFonts w:cs="Arial"/>
              </w:rPr>
              <w:t>be considered to be</w:t>
            </w:r>
            <w:proofErr w:type="gramEnd"/>
            <w:r w:rsidRPr="00182491">
              <w:rPr>
                <w:rFonts w:cs="Arial"/>
              </w:rPr>
              <w:t xml:space="preserve"> a single workgroup member for the purposes of fulfilling this minimum requirement.</w:t>
            </w:r>
          </w:p>
        </w:tc>
      </w:tr>
      <w:tr w:rsidR="004B0C37" w:rsidRPr="007E0B31" w14:paraId="01EA6662" w14:textId="77777777" w:rsidTr="00430791">
        <w:trPr>
          <w:cantSplit/>
        </w:trPr>
        <w:tc>
          <w:tcPr>
            <w:tcW w:w="2884" w:type="dxa"/>
          </w:tcPr>
          <w:p w14:paraId="2347B7F7" w14:textId="702E5CB5" w:rsidR="004B0C37" w:rsidRPr="007E0B31" w:rsidRDefault="004B0C37" w:rsidP="004B0C37">
            <w:pPr>
              <w:pStyle w:val="Arial11Bold"/>
              <w:rPr>
                <w:rFonts w:cs="Arial"/>
              </w:rPr>
            </w:pPr>
            <w:bookmarkStart w:id="32"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2"/>
          </w:p>
        </w:tc>
        <w:tc>
          <w:tcPr>
            <w:tcW w:w="6634" w:type="dxa"/>
          </w:tcPr>
          <w:p w14:paraId="116937FB" w14:textId="55A25BAD" w:rsidR="004B0C37" w:rsidRPr="007E0B31" w:rsidRDefault="004B0C37" w:rsidP="004B0C37">
            <w:pPr>
              <w:pStyle w:val="TableArial11"/>
              <w:rPr>
                <w:rFonts w:cs="Arial"/>
              </w:rPr>
            </w:pPr>
            <w:bookmarkStart w:id="3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3"/>
          </w:p>
          <w:p w14:paraId="0C9542F9" w14:textId="77777777" w:rsidR="004B0C37" w:rsidRPr="007E0B31" w:rsidRDefault="004B0C37" w:rsidP="004B0C37">
            <w:pPr>
              <w:pStyle w:val="TableArial11"/>
              <w:ind w:left="567" w:hanging="567"/>
              <w:rPr>
                <w:rFonts w:cs="Arial"/>
              </w:rPr>
            </w:pPr>
            <w:bookmarkStart w:id="34" w:name="_DV_C36"/>
            <w:r w:rsidRPr="007E0B31">
              <w:rPr>
                <w:rFonts w:cs="Arial"/>
              </w:rPr>
              <w:t>(a)</w:t>
            </w:r>
            <w:r w:rsidRPr="007E0B31">
              <w:rPr>
                <w:rFonts w:cs="Arial"/>
              </w:rPr>
              <w:tab/>
              <w:t xml:space="preserve">with the provisions of the Grid Code specified in the notice, and </w:t>
            </w:r>
            <w:bookmarkEnd w:id="34"/>
          </w:p>
          <w:p w14:paraId="5536F311" w14:textId="77777777" w:rsidR="004B0C37" w:rsidRPr="007E0B31" w:rsidRDefault="004B0C37" w:rsidP="004B0C37">
            <w:pPr>
              <w:pStyle w:val="TableArial11"/>
              <w:ind w:left="567" w:hanging="567"/>
              <w:rPr>
                <w:rFonts w:cs="Arial"/>
              </w:rPr>
            </w:pPr>
            <w:bookmarkStart w:id="3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5"/>
            <w:proofErr w:type="gramEnd"/>
          </w:p>
          <w:p w14:paraId="3817BE40" w14:textId="77777777" w:rsidR="004B0C37" w:rsidRPr="007E0B31" w:rsidRDefault="004B0C37" w:rsidP="004B0C37">
            <w:pPr>
              <w:pStyle w:val="TableArial11"/>
              <w:rPr>
                <w:rFonts w:cs="Arial"/>
              </w:rPr>
            </w:pPr>
            <w:bookmarkStart w:id="36" w:name="_DV_C38"/>
            <w:r w:rsidRPr="007E0B31">
              <w:rPr>
                <w:rFonts w:cs="Arial"/>
              </w:rPr>
              <w:t xml:space="preserve">and specifying the </w:t>
            </w:r>
            <w:r w:rsidRPr="007E0B31">
              <w:rPr>
                <w:rFonts w:cs="Arial"/>
                <w:b/>
              </w:rPr>
              <w:t>Unresolved Issues</w:t>
            </w:r>
            <w:r w:rsidRPr="007E0B31">
              <w:rPr>
                <w:rFonts w:cs="Arial"/>
              </w:rPr>
              <w:t xml:space="preserve">. </w:t>
            </w:r>
            <w:bookmarkEnd w:id="36"/>
          </w:p>
        </w:tc>
      </w:tr>
      <w:tr w:rsidR="004B0C37" w:rsidRPr="007E0B31" w14:paraId="6946C0D5" w14:textId="77777777" w:rsidTr="00430791">
        <w:trPr>
          <w:cantSplit/>
        </w:trPr>
        <w:tc>
          <w:tcPr>
            <w:tcW w:w="2884" w:type="dxa"/>
          </w:tcPr>
          <w:p w14:paraId="18667BDF" w14:textId="77777777" w:rsidR="004B0C37" w:rsidRPr="007E0B31" w:rsidRDefault="004B0C37" w:rsidP="004B0C37">
            <w:pPr>
              <w:pStyle w:val="Arial11Bold"/>
              <w:rPr>
                <w:rFonts w:cs="Arial"/>
              </w:rPr>
            </w:pPr>
            <w:r w:rsidRPr="007E0B31">
              <w:rPr>
                <w:rFonts w:cs="Arial"/>
              </w:rPr>
              <w:t>Load</w:t>
            </w:r>
          </w:p>
        </w:tc>
        <w:tc>
          <w:tcPr>
            <w:tcW w:w="6634" w:type="dxa"/>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B0C37" w:rsidRPr="007E0B31" w14:paraId="4CDF254C" w14:textId="77777777" w:rsidTr="00430791">
        <w:trPr>
          <w:cantSplit/>
        </w:trPr>
        <w:tc>
          <w:tcPr>
            <w:tcW w:w="2884" w:type="dxa"/>
          </w:tcPr>
          <w:p w14:paraId="5A60A67C" w14:textId="77777777" w:rsidR="004B0C37" w:rsidRPr="007E0B31" w:rsidRDefault="004B0C37" w:rsidP="004B0C37">
            <w:pPr>
              <w:pStyle w:val="Arial11Bold"/>
              <w:rPr>
                <w:rFonts w:cs="Arial"/>
              </w:rPr>
            </w:pPr>
            <w:r w:rsidRPr="007E0B31">
              <w:rPr>
                <w:rFonts w:cs="Arial"/>
              </w:rPr>
              <w:t>Loaded</w:t>
            </w:r>
          </w:p>
        </w:tc>
        <w:tc>
          <w:tcPr>
            <w:tcW w:w="6634" w:type="dxa"/>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B0C37" w:rsidRPr="007E0B31" w14:paraId="4482A9A2" w14:textId="77777777" w:rsidTr="00430791">
        <w:trPr>
          <w:cantSplit/>
        </w:trPr>
        <w:tc>
          <w:tcPr>
            <w:tcW w:w="2884" w:type="dxa"/>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B0C37" w:rsidRPr="007E0B31" w14:paraId="3FF8744F" w14:textId="77777777" w:rsidTr="00430791">
        <w:trPr>
          <w:cantSplit/>
        </w:trPr>
        <w:tc>
          <w:tcPr>
            <w:tcW w:w="2884" w:type="dxa"/>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B0C37" w:rsidRPr="007E0B31" w14:paraId="0EBC5AE2" w14:textId="77777777" w:rsidTr="00430791">
        <w:trPr>
          <w:cantSplit/>
        </w:trPr>
        <w:tc>
          <w:tcPr>
            <w:tcW w:w="2884" w:type="dxa"/>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4B0C37" w:rsidRPr="007E0B31" w14:paraId="53E23EC8" w14:textId="77777777" w:rsidTr="00430791">
        <w:trPr>
          <w:cantSplit/>
        </w:trPr>
        <w:tc>
          <w:tcPr>
            <w:tcW w:w="2884" w:type="dxa"/>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B0C37" w:rsidRPr="007E0B31" w14:paraId="74F6FA25" w14:textId="77777777" w:rsidTr="00430791">
        <w:trPr>
          <w:cantSplit/>
        </w:trPr>
        <w:tc>
          <w:tcPr>
            <w:tcW w:w="2884" w:type="dxa"/>
          </w:tcPr>
          <w:p w14:paraId="298F5400" w14:textId="77777777" w:rsidR="004B0C37" w:rsidRPr="007E0B31" w:rsidRDefault="004B0C37" w:rsidP="004B0C37">
            <w:pPr>
              <w:pStyle w:val="Arial11Bold"/>
              <w:rPr>
                <w:rFonts w:cs="Arial"/>
              </w:rPr>
            </w:pPr>
            <w:r w:rsidRPr="007E0B31">
              <w:rPr>
                <w:rFonts w:cs="Arial"/>
              </w:rPr>
              <w:t>Local Safety Instructions</w:t>
            </w:r>
          </w:p>
        </w:tc>
        <w:tc>
          <w:tcPr>
            <w:tcW w:w="6634" w:type="dxa"/>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B0C37" w:rsidRPr="007E0B31" w14:paraId="77B1C1F3" w14:textId="77777777" w:rsidTr="00430791">
        <w:trPr>
          <w:cantSplit/>
        </w:trPr>
        <w:tc>
          <w:tcPr>
            <w:tcW w:w="2884" w:type="dxa"/>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B0C37" w:rsidRPr="007E0B31" w14:paraId="4247B2A6" w14:textId="77777777" w:rsidTr="00430791">
        <w:trPr>
          <w:cantSplit/>
        </w:trPr>
        <w:tc>
          <w:tcPr>
            <w:tcW w:w="2884" w:type="dxa"/>
          </w:tcPr>
          <w:p w14:paraId="796A8D79" w14:textId="77777777" w:rsidR="004B0C37" w:rsidRPr="007E0B31" w:rsidRDefault="004B0C37" w:rsidP="004B0C37">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B0C37" w:rsidRPr="007E0B31" w14:paraId="7AF5C5F6" w14:textId="77777777" w:rsidTr="00430791">
        <w:trPr>
          <w:cantSplit/>
        </w:trPr>
        <w:tc>
          <w:tcPr>
            <w:tcW w:w="2884" w:type="dxa"/>
          </w:tcPr>
          <w:p w14:paraId="539D52FC" w14:textId="77777777" w:rsidR="004B0C37" w:rsidRPr="007E0B31" w:rsidRDefault="004B0C37" w:rsidP="004B0C37">
            <w:pPr>
              <w:pStyle w:val="Arial11Bold"/>
              <w:rPr>
                <w:rFonts w:cs="Arial"/>
              </w:rPr>
            </w:pPr>
            <w:r w:rsidRPr="007E0B31">
              <w:rPr>
                <w:rFonts w:cs="Arial"/>
              </w:rPr>
              <w:t>Location</w:t>
            </w:r>
          </w:p>
        </w:tc>
        <w:tc>
          <w:tcPr>
            <w:tcW w:w="6634" w:type="dxa"/>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B0C37" w:rsidRPr="007E0B31" w14:paraId="0E4BDD8F" w14:textId="77777777" w:rsidTr="00430791">
        <w:trPr>
          <w:cantSplit/>
        </w:trPr>
        <w:tc>
          <w:tcPr>
            <w:tcW w:w="2884" w:type="dxa"/>
          </w:tcPr>
          <w:p w14:paraId="41B859E4" w14:textId="77777777" w:rsidR="004B0C37" w:rsidRPr="007E0B31" w:rsidRDefault="004B0C37" w:rsidP="004B0C37">
            <w:pPr>
              <w:pStyle w:val="Arial11Bold"/>
              <w:rPr>
                <w:rFonts w:cs="Arial"/>
              </w:rPr>
            </w:pPr>
            <w:r w:rsidRPr="007E0B31">
              <w:rPr>
                <w:rFonts w:cs="Arial"/>
              </w:rPr>
              <w:t>Locked</w:t>
            </w:r>
          </w:p>
        </w:tc>
        <w:tc>
          <w:tcPr>
            <w:tcW w:w="6634" w:type="dxa"/>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B0C37" w:rsidRPr="007E0B31" w14:paraId="57EA3F5C" w14:textId="77777777" w:rsidTr="00430791">
        <w:trPr>
          <w:cantSplit/>
        </w:trPr>
        <w:tc>
          <w:tcPr>
            <w:tcW w:w="2884" w:type="dxa"/>
          </w:tcPr>
          <w:p w14:paraId="0F7F6662" w14:textId="77777777" w:rsidR="004B0C37" w:rsidRPr="007E0B31" w:rsidRDefault="004B0C37" w:rsidP="004B0C37">
            <w:pPr>
              <w:pStyle w:val="Arial11Bold"/>
              <w:rPr>
                <w:rFonts w:cs="Arial"/>
              </w:rPr>
            </w:pPr>
            <w:r w:rsidRPr="007E0B31">
              <w:rPr>
                <w:rFonts w:cs="Arial"/>
              </w:rPr>
              <w:t>Locking</w:t>
            </w:r>
          </w:p>
        </w:tc>
        <w:tc>
          <w:tcPr>
            <w:tcW w:w="6634" w:type="dxa"/>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B0C37" w:rsidRPr="007E0B31" w14:paraId="0E3308A0" w14:textId="77777777" w:rsidTr="00430791">
        <w:trPr>
          <w:cantSplit/>
        </w:trPr>
        <w:tc>
          <w:tcPr>
            <w:tcW w:w="2884" w:type="dxa"/>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B0C37" w:rsidRPr="007E0B31" w14:paraId="05FD6AF9" w14:textId="77777777" w:rsidTr="00430791">
        <w:trPr>
          <w:cantSplit/>
        </w:trPr>
        <w:tc>
          <w:tcPr>
            <w:tcW w:w="2884" w:type="dxa"/>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B0C37" w:rsidRPr="007E0B31" w14:paraId="3E4531E5" w14:textId="77777777" w:rsidTr="00430791">
        <w:trPr>
          <w:cantSplit/>
        </w:trPr>
        <w:tc>
          <w:tcPr>
            <w:tcW w:w="2884" w:type="dxa"/>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B0C37" w:rsidRPr="007E0B31" w14:paraId="1231D50D" w14:textId="77777777" w:rsidTr="00430791">
        <w:trPr>
          <w:cantSplit/>
        </w:trPr>
        <w:tc>
          <w:tcPr>
            <w:tcW w:w="2884" w:type="dxa"/>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B0C37" w:rsidRPr="007E0B31" w14:paraId="43E02C23" w14:textId="77777777" w:rsidTr="00430791">
        <w:trPr>
          <w:cantSplit/>
        </w:trPr>
        <w:tc>
          <w:tcPr>
            <w:tcW w:w="2884" w:type="dxa"/>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w:t>
            </w:r>
            <w:proofErr w:type="gramStart"/>
            <w:r w:rsidRPr="00A87826">
              <w:rPr>
                <w:color w:val="auto"/>
              </w:rPr>
              <w:t>is</w:t>
            </w:r>
            <w:proofErr w:type="gramEnd"/>
            <w:r w:rsidRPr="00A87826">
              <w:rPr>
                <w:color w:val="auto"/>
              </w:rPr>
              <w:t xml:space="preserve">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B0C37" w:rsidRPr="007E0B31" w14:paraId="29A17BF0" w14:textId="77777777" w:rsidTr="00430791">
        <w:trPr>
          <w:cantSplit/>
        </w:trPr>
        <w:tc>
          <w:tcPr>
            <w:tcW w:w="2884" w:type="dxa"/>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B0C37" w:rsidRPr="007E0B31" w14:paraId="76CC7C36" w14:textId="77777777" w:rsidTr="00430791">
        <w:trPr>
          <w:cantSplit/>
        </w:trPr>
        <w:tc>
          <w:tcPr>
            <w:tcW w:w="2884" w:type="dxa"/>
          </w:tcPr>
          <w:p w14:paraId="331C7E14" w14:textId="380252E6" w:rsidR="004B0C37" w:rsidRPr="007E0B31" w:rsidRDefault="004B0C37" w:rsidP="004B0C37">
            <w:pPr>
              <w:pStyle w:val="Arial11Bold"/>
              <w:rPr>
                <w:rFonts w:cs="Arial"/>
              </w:rPr>
            </w:pPr>
            <w:bookmarkStart w:id="37" w:name="_DV_C39"/>
            <w:r w:rsidRPr="007E0B31">
              <w:rPr>
                <w:rFonts w:cs="Arial"/>
              </w:rPr>
              <w:t>Manufacturer’s Data &amp; Performance Report</w:t>
            </w:r>
            <w:bookmarkEnd w:id="37"/>
          </w:p>
        </w:tc>
        <w:tc>
          <w:tcPr>
            <w:tcW w:w="6634" w:type="dxa"/>
          </w:tcPr>
          <w:p w14:paraId="671DA193" w14:textId="02EFD935" w:rsidR="004B0C37" w:rsidRPr="007E0B31" w:rsidRDefault="004B0C37" w:rsidP="004B0C37">
            <w:pPr>
              <w:pStyle w:val="TableArial11"/>
              <w:rPr>
                <w:rFonts w:cs="Arial"/>
              </w:rPr>
            </w:pPr>
            <w:bookmarkStart w:id="3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8"/>
          </w:p>
        </w:tc>
      </w:tr>
      <w:tr w:rsidR="004B0C37" w:rsidRPr="007E0B31" w14:paraId="0E2893AA" w14:textId="77777777" w:rsidTr="00430791">
        <w:trPr>
          <w:cantSplit/>
        </w:trPr>
        <w:tc>
          <w:tcPr>
            <w:tcW w:w="2884" w:type="dxa"/>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B0C37" w:rsidRPr="007E0B31" w14:paraId="0E3E88D3" w14:textId="77777777" w:rsidTr="00430791">
        <w:trPr>
          <w:cantSplit/>
        </w:trPr>
        <w:tc>
          <w:tcPr>
            <w:tcW w:w="2884" w:type="dxa"/>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B0C37" w:rsidRPr="007E0B31" w14:paraId="2E9600F6" w14:textId="77777777" w:rsidTr="00430791">
        <w:trPr>
          <w:cantSplit/>
        </w:trPr>
        <w:tc>
          <w:tcPr>
            <w:tcW w:w="2884" w:type="dxa"/>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B0C37" w:rsidRPr="007E0B31" w14:paraId="1F49614C" w14:textId="77777777" w:rsidTr="00430791">
        <w:trPr>
          <w:cantSplit/>
        </w:trPr>
        <w:tc>
          <w:tcPr>
            <w:tcW w:w="2884" w:type="dxa"/>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B0C37" w:rsidRPr="007E0B31" w14:paraId="4FE4892A" w14:textId="77777777" w:rsidTr="00430791">
        <w:trPr>
          <w:cantSplit/>
        </w:trPr>
        <w:tc>
          <w:tcPr>
            <w:tcW w:w="2884" w:type="dxa"/>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55284FD4" w14:textId="77777777" w:rsidTr="00430791">
        <w:trPr>
          <w:cantSplit/>
        </w:trPr>
        <w:tc>
          <w:tcPr>
            <w:tcW w:w="2884" w:type="dxa"/>
          </w:tcPr>
          <w:p w14:paraId="6924D2CB" w14:textId="7FD8AF12" w:rsidR="004B0C37" w:rsidRPr="007E0B31" w:rsidRDefault="004B0C37" w:rsidP="004B0C37">
            <w:pPr>
              <w:pStyle w:val="Arial11Bold"/>
              <w:rPr>
                <w:rFonts w:cs="Arial"/>
              </w:rPr>
            </w:pPr>
            <w:r w:rsidRPr="00631606">
              <w:rPr>
                <w:rFonts w:cs="Arial"/>
              </w:rPr>
              <w:t>Maximum Delivery Offer (MDO)</w:t>
            </w:r>
          </w:p>
        </w:tc>
        <w:tc>
          <w:tcPr>
            <w:tcW w:w="6634" w:type="dxa"/>
          </w:tcPr>
          <w:p w14:paraId="44B7AB02" w14:textId="0DE23A9A" w:rsidR="004B0C37" w:rsidRPr="007E0B31" w:rsidRDefault="004B0C37" w:rsidP="004B0C37">
            <w:pPr>
              <w:pStyle w:val="TableArial11"/>
              <w:rPr>
                <w:rFonts w:cs="Arial"/>
              </w:rPr>
            </w:pPr>
            <w:r>
              <w:rPr>
                <w:rFonts w:cs="Arial"/>
              </w:rPr>
              <w:t>As defined in BC</w:t>
            </w:r>
            <w:proofErr w:type="gramStart"/>
            <w:r>
              <w:rPr>
                <w:rFonts w:cs="Arial"/>
              </w:rPr>
              <w:t>1.A.</w:t>
            </w:r>
            <w:proofErr w:type="gramEnd"/>
            <w:r>
              <w:rPr>
                <w:rFonts w:cs="Arial"/>
              </w:rPr>
              <w:t xml:space="preserve">1.5 </w:t>
            </w:r>
            <w:r w:rsidRPr="00371BD9">
              <w:rPr>
                <w:rFonts w:cs="Arial"/>
                <w:b/>
                <w:bCs/>
              </w:rPr>
              <w:t>Dynamic Parameters</w:t>
            </w:r>
            <w:r w:rsidRPr="00371BD9">
              <w:rPr>
                <w:rFonts w:cs="Arial"/>
              </w:rPr>
              <w:t>.</w:t>
            </w:r>
          </w:p>
        </w:tc>
      </w:tr>
      <w:tr w:rsidR="004B0C37" w:rsidRPr="007E0B31" w14:paraId="78E0CDBB" w14:textId="77777777" w:rsidTr="00430791">
        <w:trPr>
          <w:cantSplit/>
        </w:trPr>
        <w:tc>
          <w:tcPr>
            <w:tcW w:w="2884" w:type="dxa"/>
          </w:tcPr>
          <w:p w14:paraId="7CFCF4FD" w14:textId="37D2F172" w:rsidR="004B0C37" w:rsidRPr="007E0B31" w:rsidRDefault="004B0C37" w:rsidP="004B0C37">
            <w:pPr>
              <w:pStyle w:val="Arial11Bold"/>
              <w:rPr>
                <w:rFonts w:cs="Arial"/>
              </w:rPr>
            </w:pPr>
            <w:r>
              <w:rPr>
                <w:rFonts w:cs="Arial"/>
              </w:rPr>
              <w:t>Maximum Delivery Bid (MDB)</w:t>
            </w:r>
          </w:p>
        </w:tc>
        <w:tc>
          <w:tcPr>
            <w:tcW w:w="6634" w:type="dxa"/>
          </w:tcPr>
          <w:p w14:paraId="0F4F8653" w14:textId="119D4B8F" w:rsidR="004B0C37" w:rsidRPr="007E0B31" w:rsidRDefault="004B0C37" w:rsidP="004B0C37">
            <w:pPr>
              <w:pStyle w:val="TableArial11"/>
              <w:rPr>
                <w:rFonts w:cs="Arial"/>
              </w:rPr>
            </w:pPr>
            <w:r>
              <w:rPr>
                <w:rFonts w:cs="Arial"/>
              </w:rPr>
              <w:t>As defined in BC</w:t>
            </w:r>
            <w:proofErr w:type="gramStart"/>
            <w:r>
              <w:rPr>
                <w:rFonts w:cs="Arial"/>
              </w:rPr>
              <w:t>1.A.</w:t>
            </w:r>
            <w:proofErr w:type="gramEnd"/>
            <w:r>
              <w:rPr>
                <w:rFonts w:cs="Arial"/>
              </w:rPr>
              <w:t xml:space="preserve">1.5 </w:t>
            </w:r>
            <w:r w:rsidRPr="00B74368">
              <w:rPr>
                <w:rFonts w:cs="Arial"/>
                <w:b/>
                <w:bCs/>
              </w:rPr>
              <w:t>Dynamic Parameters</w:t>
            </w:r>
            <w:r w:rsidRPr="00371BD9">
              <w:rPr>
                <w:rFonts w:cs="Arial"/>
              </w:rPr>
              <w:t>.</w:t>
            </w:r>
          </w:p>
        </w:tc>
      </w:tr>
      <w:tr w:rsidR="004B0C37" w:rsidRPr="007E0B31" w14:paraId="21849F19" w14:textId="77777777" w:rsidTr="00430791">
        <w:trPr>
          <w:cantSplit/>
        </w:trPr>
        <w:tc>
          <w:tcPr>
            <w:tcW w:w="2884" w:type="dxa"/>
          </w:tcPr>
          <w:p w14:paraId="3DA54DDA" w14:textId="1AE4917A" w:rsidR="004B0C37" w:rsidRPr="007E0B31" w:rsidRDefault="004B0C37" w:rsidP="004B0C37">
            <w:pPr>
              <w:pStyle w:val="Arial11Bold"/>
              <w:rPr>
                <w:rFonts w:cs="Arial"/>
              </w:rPr>
            </w:pPr>
            <w:r w:rsidRPr="005C20E3">
              <w:rPr>
                <w:color w:val="000000" w:themeColor="text1"/>
              </w:rPr>
              <w:t>Maximum Export Capability</w:t>
            </w:r>
          </w:p>
        </w:tc>
        <w:tc>
          <w:tcPr>
            <w:tcW w:w="6634" w:type="dxa"/>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8244F89" w14:textId="77777777" w:rsidTr="00430791">
        <w:trPr>
          <w:cantSplit/>
        </w:trPr>
        <w:tc>
          <w:tcPr>
            <w:tcW w:w="2884" w:type="dxa"/>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B0C37" w:rsidRPr="007E0B31" w14:paraId="0948B47C" w14:textId="77777777" w:rsidTr="00430791">
        <w:trPr>
          <w:cantSplit/>
        </w:trPr>
        <w:tc>
          <w:tcPr>
            <w:tcW w:w="2884" w:type="dxa"/>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B0C37" w:rsidRPr="007E0B31" w14:paraId="37163BB3" w14:textId="77777777" w:rsidTr="00430791">
        <w:trPr>
          <w:cantSplit/>
        </w:trPr>
        <w:tc>
          <w:tcPr>
            <w:tcW w:w="2884" w:type="dxa"/>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B0C37" w:rsidRPr="007E0B31" w14:paraId="1FF4E953" w14:textId="77777777" w:rsidTr="00430791">
        <w:trPr>
          <w:cantSplit/>
        </w:trPr>
        <w:tc>
          <w:tcPr>
            <w:tcW w:w="2884" w:type="dxa"/>
          </w:tcPr>
          <w:p w14:paraId="6AFD0D7A" w14:textId="77777777" w:rsidR="004B0C37" w:rsidRPr="007E0B31" w:rsidRDefault="004B0C37" w:rsidP="004B0C37">
            <w:pPr>
              <w:pStyle w:val="Arial11Bold"/>
              <w:rPr>
                <w:rFonts w:cs="Arial"/>
              </w:rPr>
            </w:pPr>
            <w:r w:rsidRPr="007E0B31">
              <w:rPr>
                <w:rFonts w:cs="Arial"/>
              </w:rPr>
              <w:lastRenderedPageBreak/>
              <w:t>Maximum Generation Service Agreement</w:t>
            </w:r>
          </w:p>
        </w:tc>
        <w:tc>
          <w:tcPr>
            <w:tcW w:w="6634" w:type="dxa"/>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B0C37" w:rsidRPr="007E0B31" w14:paraId="52F03BE5" w14:textId="77777777" w:rsidTr="00430791">
        <w:trPr>
          <w:cantSplit/>
        </w:trPr>
        <w:tc>
          <w:tcPr>
            <w:tcW w:w="2884" w:type="dxa"/>
          </w:tcPr>
          <w:p w14:paraId="11A7CFC0" w14:textId="77777777" w:rsidR="004B0C37" w:rsidRPr="007E0B31" w:rsidRDefault="004B0C37" w:rsidP="004B0C37">
            <w:pPr>
              <w:pStyle w:val="Arial11Bold"/>
              <w:rPr>
                <w:rFonts w:cs="Arial"/>
              </w:rPr>
            </w:pPr>
            <w:r w:rsidRPr="007E0B31">
              <w:rPr>
                <w:rFonts w:cs="Arial"/>
              </w:rPr>
              <w:t>Maximum HVDC Active Power Transmission Capacity (PHmax)</w:t>
            </w:r>
          </w:p>
        </w:tc>
        <w:tc>
          <w:tcPr>
            <w:tcW w:w="6634" w:type="dxa"/>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B0C37" w:rsidRPr="007E0B31" w14:paraId="11D155E9" w14:textId="77777777" w:rsidTr="00430791">
        <w:trPr>
          <w:cantSplit/>
        </w:trPr>
        <w:tc>
          <w:tcPr>
            <w:tcW w:w="2884" w:type="dxa"/>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967C22C" w14:textId="77777777" w:rsidTr="00430791">
        <w:trPr>
          <w:cantSplit/>
        </w:trPr>
        <w:tc>
          <w:tcPr>
            <w:tcW w:w="2884" w:type="dxa"/>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B0C37" w:rsidRPr="007E0B31" w14:paraId="03CA429B" w14:textId="77777777" w:rsidTr="00430791">
        <w:trPr>
          <w:cantSplit/>
        </w:trPr>
        <w:tc>
          <w:tcPr>
            <w:tcW w:w="2884" w:type="dxa"/>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B0C37" w:rsidRPr="007E0B31" w14:paraId="3B0FB9D5" w14:textId="77777777" w:rsidTr="00430791">
        <w:trPr>
          <w:cantSplit/>
        </w:trPr>
        <w:tc>
          <w:tcPr>
            <w:tcW w:w="2884" w:type="dxa"/>
          </w:tcPr>
          <w:p w14:paraId="6C90BEB7" w14:textId="77777777" w:rsidR="004B0C37" w:rsidRPr="007E0B31" w:rsidRDefault="004B0C37" w:rsidP="004B0C37">
            <w:pPr>
              <w:pStyle w:val="Arial11Bold"/>
              <w:rPr>
                <w:rFonts w:cs="Arial"/>
              </w:rPr>
            </w:pPr>
            <w:r w:rsidRPr="007E0B31">
              <w:rPr>
                <w:rFonts w:cs="Arial"/>
              </w:rPr>
              <w:t>Medium Power Station</w:t>
            </w:r>
          </w:p>
        </w:tc>
        <w:tc>
          <w:tcPr>
            <w:tcW w:w="6634" w:type="dxa"/>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0CDEA8DB" w14:textId="77777777" w:rsidTr="00430791">
        <w:trPr>
          <w:cantSplit/>
        </w:trPr>
        <w:tc>
          <w:tcPr>
            <w:tcW w:w="2884" w:type="dxa"/>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B0C37" w:rsidRPr="007E0B31" w14:paraId="1172E6F9" w14:textId="77777777" w:rsidTr="00430791">
        <w:trPr>
          <w:cantSplit/>
        </w:trPr>
        <w:tc>
          <w:tcPr>
            <w:tcW w:w="2884" w:type="dxa"/>
          </w:tcPr>
          <w:p w14:paraId="55008996" w14:textId="77777777" w:rsidR="004B0C37" w:rsidRPr="007E0B31" w:rsidRDefault="004B0C37" w:rsidP="004B0C37">
            <w:pPr>
              <w:pStyle w:val="Arial11Bold"/>
              <w:rPr>
                <w:rFonts w:cs="Arial"/>
              </w:rPr>
            </w:pPr>
            <w:r w:rsidRPr="007E0B31">
              <w:rPr>
                <w:rFonts w:cs="Arial"/>
              </w:rPr>
              <w:t>Mills</w:t>
            </w:r>
          </w:p>
        </w:tc>
        <w:tc>
          <w:tcPr>
            <w:tcW w:w="6634" w:type="dxa"/>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B0C37" w:rsidRPr="007E0B31" w14:paraId="192F1CA5" w14:textId="77777777" w:rsidTr="00430791">
        <w:trPr>
          <w:cantSplit/>
        </w:trPr>
        <w:tc>
          <w:tcPr>
            <w:tcW w:w="2884" w:type="dxa"/>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4B0C37" w:rsidRPr="007E0B31" w14:paraId="1A73A6F1" w14:textId="77777777" w:rsidTr="00430791">
        <w:trPr>
          <w:cantSplit/>
        </w:trPr>
        <w:tc>
          <w:tcPr>
            <w:tcW w:w="2884" w:type="dxa"/>
          </w:tcPr>
          <w:p w14:paraId="3F6AA4AD" w14:textId="77777777" w:rsidR="004B0C37" w:rsidRPr="007E0B31" w:rsidRDefault="004B0C37" w:rsidP="004B0C37">
            <w:pPr>
              <w:pStyle w:val="Arial11Bold"/>
              <w:rPr>
                <w:rFonts w:cs="Arial"/>
              </w:rPr>
            </w:pPr>
            <w:r w:rsidRPr="007E0B31">
              <w:rPr>
                <w:rFonts w:cs="Arial"/>
              </w:rPr>
              <w:lastRenderedPageBreak/>
              <w:t>Minimum Active Power Transmission Capacity (PHmin)</w:t>
            </w:r>
          </w:p>
        </w:tc>
        <w:tc>
          <w:tcPr>
            <w:tcW w:w="6634" w:type="dxa"/>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B0C37" w:rsidRPr="007E0B31" w14:paraId="58E8AB98" w14:textId="77777777" w:rsidTr="00430791">
        <w:trPr>
          <w:cantSplit/>
        </w:trPr>
        <w:tc>
          <w:tcPr>
            <w:tcW w:w="2884" w:type="dxa"/>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B0C37" w:rsidRPr="007E0B31" w14:paraId="42E17AC9" w14:textId="77777777" w:rsidTr="00430791">
        <w:trPr>
          <w:cantSplit/>
        </w:trPr>
        <w:tc>
          <w:tcPr>
            <w:tcW w:w="2884" w:type="dxa"/>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B0C37" w:rsidRPr="007E0B31" w14:paraId="7A187781" w14:textId="77777777" w:rsidTr="00430791">
        <w:trPr>
          <w:cantSplit/>
        </w:trPr>
        <w:tc>
          <w:tcPr>
            <w:tcW w:w="2884" w:type="dxa"/>
          </w:tcPr>
          <w:p w14:paraId="5F303D38" w14:textId="77777777" w:rsidR="004B0C37" w:rsidRPr="007E0B31" w:rsidRDefault="004B0C37" w:rsidP="004B0C37">
            <w:pPr>
              <w:pStyle w:val="Arial11Bold"/>
              <w:rPr>
                <w:rFonts w:cs="Arial"/>
              </w:rPr>
            </w:pPr>
            <w:r w:rsidRPr="007E0B31">
              <w:rPr>
                <w:rFonts w:cs="Arial"/>
              </w:rPr>
              <w:t>Minimum Stable Operating Level</w:t>
            </w:r>
          </w:p>
        </w:tc>
        <w:tc>
          <w:tcPr>
            <w:tcW w:w="6634" w:type="dxa"/>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B0C37" w14:paraId="35870440" w14:textId="77777777" w:rsidTr="00430791">
        <w:trPr>
          <w:cantSplit/>
          <w:trHeight w:val="300"/>
        </w:trPr>
        <w:tc>
          <w:tcPr>
            <w:tcW w:w="2884" w:type="dxa"/>
          </w:tcPr>
          <w:p w14:paraId="7BA7B8C0" w14:textId="7A279A7A" w:rsidR="004B0C37" w:rsidRDefault="004B0C37" w:rsidP="004B0C37">
            <w:pPr>
              <w:pStyle w:val="Arial11Bold"/>
              <w:rPr>
                <w:rFonts w:cs="Arial"/>
              </w:rPr>
            </w:pPr>
            <w:r w:rsidRPr="38E6A229">
              <w:rPr>
                <w:rFonts w:cs="Arial"/>
              </w:rPr>
              <w:t>Minister of the Crown</w:t>
            </w:r>
          </w:p>
        </w:tc>
        <w:tc>
          <w:tcPr>
            <w:tcW w:w="6634" w:type="dxa"/>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4B0C37" w:rsidRPr="007E0B31" w14:paraId="38E50172" w14:textId="77777777" w:rsidTr="00430791">
        <w:trPr>
          <w:cantSplit/>
        </w:trPr>
        <w:tc>
          <w:tcPr>
            <w:tcW w:w="2884" w:type="dxa"/>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B0C37" w:rsidRPr="007E0B31" w14:paraId="4CD29C19" w14:textId="77777777" w:rsidTr="00430791">
        <w:trPr>
          <w:cantSplit/>
        </w:trPr>
        <w:tc>
          <w:tcPr>
            <w:tcW w:w="2884" w:type="dxa"/>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4B0C37" w:rsidRPr="007E0B31" w14:paraId="28B4C911" w14:textId="77777777" w:rsidTr="00430791">
        <w:trPr>
          <w:cantSplit/>
        </w:trPr>
        <w:tc>
          <w:tcPr>
            <w:tcW w:w="2884" w:type="dxa"/>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4B0C37" w:rsidRPr="007E0B31" w14:paraId="05B71069" w14:textId="77777777" w:rsidTr="00430791">
        <w:trPr>
          <w:cantSplit/>
        </w:trPr>
        <w:tc>
          <w:tcPr>
            <w:tcW w:w="2884" w:type="dxa"/>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4B0C37" w:rsidRPr="007E0B31" w14:paraId="259A95B5" w14:textId="77777777" w:rsidTr="00430791">
        <w:trPr>
          <w:cantSplit/>
        </w:trPr>
        <w:tc>
          <w:tcPr>
            <w:tcW w:w="2884" w:type="dxa"/>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4B0C37" w:rsidRPr="007E0B31" w14:paraId="72B47314" w14:textId="77777777" w:rsidTr="00430791">
        <w:trPr>
          <w:cantSplit/>
        </w:trPr>
        <w:tc>
          <w:tcPr>
            <w:tcW w:w="2884" w:type="dxa"/>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B0C37" w:rsidRPr="007E0B31" w14:paraId="1EAD346D" w14:textId="77777777" w:rsidTr="00430791">
        <w:trPr>
          <w:cantSplit/>
        </w:trPr>
        <w:tc>
          <w:tcPr>
            <w:tcW w:w="2884" w:type="dxa"/>
          </w:tcPr>
          <w:p w14:paraId="0FAFCB0B" w14:textId="77777777" w:rsidR="004B0C37" w:rsidRPr="007E0B31" w:rsidRDefault="004B0C37" w:rsidP="004B0C37">
            <w:pPr>
              <w:pStyle w:val="Arial11Bold"/>
              <w:rPr>
                <w:rFonts w:cs="Arial"/>
              </w:rPr>
            </w:pPr>
            <w:r w:rsidRPr="007E0B31">
              <w:rPr>
                <w:rFonts w:cs="Arial"/>
              </w:rPr>
              <w:lastRenderedPageBreak/>
              <w:t>Mothballed Power Generating Module</w:t>
            </w:r>
          </w:p>
        </w:tc>
        <w:tc>
          <w:tcPr>
            <w:tcW w:w="6634" w:type="dxa"/>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4B0C37" w:rsidRPr="007E0B31" w14:paraId="16C4C365" w14:textId="77777777" w:rsidTr="00430791">
        <w:trPr>
          <w:cantSplit/>
        </w:trPr>
        <w:tc>
          <w:tcPr>
            <w:tcW w:w="2884" w:type="dxa"/>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4B0C37" w:rsidRPr="007E0B31" w14:paraId="70E6978F" w14:textId="77777777" w:rsidTr="00430791">
        <w:trPr>
          <w:cantSplit/>
        </w:trPr>
        <w:tc>
          <w:tcPr>
            <w:tcW w:w="2884" w:type="dxa"/>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B0C37" w:rsidRPr="007E0B31" w14:paraId="121449C6" w14:textId="77777777" w:rsidTr="00430791">
        <w:trPr>
          <w:cantSplit/>
        </w:trPr>
        <w:tc>
          <w:tcPr>
            <w:tcW w:w="2884" w:type="dxa"/>
          </w:tcPr>
          <w:p w14:paraId="3F92EF01" w14:textId="472B5B92" w:rsidR="004B0C37" w:rsidRPr="007E0B31" w:rsidRDefault="004B0C37" w:rsidP="004B0C37">
            <w:pPr>
              <w:pStyle w:val="Arial11Bold"/>
              <w:rPr>
                <w:rFonts w:cs="Arial"/>
              </w:rPr>
            </w:pPr>
            <w:r>
              <w:rPr>
                <w:rFonts w:cs="Arial"/>
              </w:rPr>
              <w:t>MSID</w:t>
            </w:r>
          </w:p>
        </w:tc>
        <w:tc>
          <w:tcPr>
            <w:tcW w:w="6634" w:type="dxa"/>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B0C37" w:rsidRPr="007E0B31" w14:paraId="270F25D3" w14:textId="77777777" w:rsidTr="00430791">
        <w:trPr>
          <w:cantSplit/>
        </w:trPr>
        <w:tc>
          <w:tcPr>
            <w:tcW w:w="2884" w:type="dxa"/>
          </w:tcPr>
          <w:p w14:paraId="59513645" w14:textId="77777777" w:rsidR="004B0C37" w:rsidRPr="007E0B31" w:rsidRDefault="004B0C37" w:rsidP="004B0C37">
            <w:pPr>
              <w:pStyle w:val="Arial11Bold"/>
              <w:rPr>
                <w:rFonts w:cs="Arial"/>
              </w:rPr>
            </w:pPr>
            <w:r w:rsidRPr="007E0B31">
              <w:rPr>
                <w:rFonts w:cs="Arial"/>
              </w:rPr>
              <w:t>National Demand</w:t>
            </w:r>
          </w:p>
        </w:tc>
        <w:tc>
          <w:tcPr>
            <w:tcW w:w="6634" w:type="dxa"/>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proofErr w:type="gramStart"/>
            <w:r w:rsidRPr="007E0B31">
              <w:rPr>
                <w:rFonts w:cs="Arial"/>
              </w:rPr>
              <w:t>minus:-</w:t>
            </w:r>
            <w:proofErr w:type="gramEnd"/>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B0C37" w:rsidRPr="007E0B31" w14:paraId="004C280C" w14:textId="77777777" w:rsidTr="00430791">
        <w:trPr>
          <w:cantSplit/>
        </w:trPr>
        <w:tc>
          <w:tcPr>
            <w:tcW w:w="2884" w:type="dxa"/>
          </w:tcPr>
          <w:p w14:paraId="0B2AD2B7" w14:textId="77777777" w:rsidR="004B0C37" w:rsidRPr="007E0B31" w:rsidRDefault="004B0C37" w:rsidP="004B0C37">
            <w:pPr>
              <w:pStyle w:val="Arial11Bold"/>
              <w:rPr>
                <w:rFonts w:cs="Arial"/>
              </w:rPr>
            </w:pPr>
            <w:r w:rsidRPr="007E0B31">
              <w:rPr>
                <w:rFonts w:cs="Arial"/>
              </w:rPr>
              <w:t>National Electricity Transmission System</w:t>
            </w:r>
          </w:p>
        </w:tc>
        <w:tc>
          <w:tcPr>
            <w:tcW w:w="6634" w:type="dxa"/>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B0C37" w:rsidRPr="007E0B31" w14:paraId="76C1171A" w14:textId="77777777" w:rsidTr="00430791">
        <w:trPr>
          <w:cantSplit/>
        </w:trPr>
        <w:tc>
          <w:tcPr>
            <w:tcW w:w="2884" w:type="dxa"/>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B0C37" w:rsidRPr="007E0B31" w14:paraId="74597BE5" w14:textId="77777777" w:rsidTr="00430791">
        <w:trPr>
          <w:cantSplit/>
        </w:trPr>
        <w:tc>
          <w:tcPr>
            <w:tcW w:w="2884" w:type="dxa"/>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B0C37" w:rsidRPr="007E0B31" w14:paraId="48376211" w14:textId="77777777" w:rsidTr="00430791">
        <w:trPr>
          <w:cantSplit/>
        </w:trPr>
        <w:tc>
          <w:tcPr>
            <w:tcW w:w="2884" w:type="dxa"/>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B0C37" w:rsidRPr="007E0B31" w14:paraId="55416822" w14:textId="77777777" w:rsidTr="00430791">
        <w:trPr>
          <w:cantSplit/>
        </w:trPr>
        <w:tc>
          <w:tcPr>
            <w:tcW w:w="2884" w:type="dxa"/>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B0C37" w:rsidRPr="007E0B31" w14:paraId="59CB3966" w14:textId="77777777" w:rsidTr="00430791">
        <w:trPr>
          <w:cantSplit/>
        </w:trPr>
        <w:tc>
          <w:tcPr>
            <w:tcW w:w="2884" w:type="dxa"/>
          </w:tcPr>
          <w:p w14:paraId="4944B672" w14:textId="77777777" w:rsidR="004B0C37" w:rsidRPr="007E0B31" w:rsidRDefault="004B0C37" w:rsidP="004B0C37">
            <w:pPr>
              <w:pStyle w:val="Arial11Bold"/>
              <w:rPr>
                <w:rFonts w:cs="Arial"/>
              </w:rPr>
            </w:pPr>
            <w:r w:rsidRPr="007E0B31">
              <w:rPr>
                <w:rFonts w:cs="Arial"/>
              </w:rPr>
              <w:lastRenderedPageBreak/>
              <w:t>National Electricity Transmission System Warning</w:t>
            </w:r>
          </w:p>
        </w:tc>
        <w:tc>
          <w:tcPr>
            <w:tcW w:w="6634" w:type="dxa"/>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B0C37" w:rsidRPr="007E0B31" w14:paraId="01E8D3C9" w14:textId="77777777" w:rsidTr="00430791">
        <w:trPr>
          <w:cantSplit/>
        </w:trPr>
        <w:tc>
          <w:tcPr>
            <w:tcW w:w="2884" w:type="dxa"/>
          </w:tcPr>
          <w:p w14:paraId="6465F3EA" w14:textId="77777777" w:rsidR="004B0C37" w:rsidRPr="007E0B31" w:rsidRDefault="004B0C37" w:rsidP="004B0C37">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B0C37" w:rsidRPr="007E0B31" w14:paraId="5619AA14" w14:textId="77777777" w:rsidTr="00430791">
        <w:trPr>
          <w:cantSplit/>
        </w:trPr>
        <w:tc>
          <w:tcPr>
            <w:tcW w:w="2884" w:type="dxa"/>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B0C37" w:rsidRPr="00333F56" w14:paraId="63F60E1D"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B0C37" w:rsidRPr="007E0B31" w14:paraId="799F5D77" w14:textId="77777777" w:rsidTr="00430791">
        <w:trPr>
          <w:cantSplit/>
        </w:trPr>
        <w:tc>
          <w:tcPr>
            <w:tcW w:w="2884" w:type="dxa"/>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B0C37" w:rsidRPr="005C32A6" w14:paraId="11604B47"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B0C37" w:rsidRPr="007E0B31" w14:paraId="363916FF" w14:textId="77777777" w:rsidTr="00430791">
        <w:trPr>
          <w:cantSplit/>
        </w:trPr>
        <w:tc>
          <w:tcPr>
            <w:tcW w:w="2884" w:type="dxa"/>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B0C37" w:rsidRPr="007E0B31" w14:paraId="54897286" w14:textId="77777777" w:rsidTr="00430791">
        <w:trPr>
          <w:cantSplit/>
        </w:trPr>
        <w:tc>
          <w:tcPr>
            <w:tcW w:w="2884" w:type="dxa"/>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B0C37" w:rsidRPr="007E0B31" w14:paraId="41B7C8BE" w14:textId="77777777" w:rsidTr="00430791">
        <w:trPr>
          <w:cantSplit/>
        </w:trPr>
        <w:tc>
          <w:tcPr>
            <w:tcW w:w="2884" w:type="dxa"/>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B0C37" w14:paraId="1E7B1355" w14:textId="77777777" w:rsidTr="00430791">
        <w:trPr>
          <w:cantSplit/>
          <w:trHeight w:val="300"/>
        </w:trPr>
        <w:tc>
          <w:tcPr>
            <w:tcW w:w="2884" w:type="dxa"/>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B0C37" w:rsidRPr="007E0B31" w14:paraId="063EB174" w14:textId="77777777" w:rsidTr="00430791">
        <w:trPr>
          <w:cantSplit/>
        </w:trPr>
        <w:tc>
          <w:tcPr>
            <w:tcW w:w="2884" w:type="dxa"/>
          </w:tcPr>
          <w:p w14:paraId="37FB682E" w14:textId="77777777" w:rsidR="004B0C37" w:rsidRPr="007E0B31" w:rsidRDefault="004B0C37" w:rsidP="004B0C37">
            <w:pPr>
              <w:pStyle w:val="Arial11Bold"/>
              <w:rPr>
                <w:rFonts w:cs="Arial"/>
              </w:rPr>
            </w:pPr>
            <w:r w:rsidRPr="007E0B31">
              <w:rPr>
                <w:rFonts w:cs="Arial"/>
              </w:rPr>
              <w:lastRenderedPageBreak/>
              <w:t>Network Data</w:t>
            </w:r>
          </w:p>
        </w:tc>
        <w:tc>
          <w:tcPr>
            <w:tcW w:w="6634" w:type="dxa"/>
          </w:tcPr>
          <w:p w14:paraId="42D87CF6" w14:textId="57380595"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4B0C37" w:rsidRPr="007E0B31" w14:paraId="5CCE23CF" w14:textId="77777777" w:rsidTr="00430791">
        <w:trPr>
          <w:cantSplit/>
        </w:trPr>
        <w:tc>
          <w:tcPr>
            <w:tcW w:w="2884" w:type="dxa"/>
          </w:tcPr>
          <w:p w14:paraId="32A9362E" w14:textId="66E2C1A5" w:rsidR="004B0C37" w:rsidRPr="00012DF8" w:rsidRDefault="004B0C37" w:rsidP="004B0C37">
            <w:pPr>
              <w:pStyle w:val="Arial11Bold"/>
              <w:rPr>
                <w:rFonts w:cs="Arial"/>
              </w:rPr>
            </w:pPr>
            <w:r w:rsidRPr="002510FF">
              <w:rPr>
                <w:rFonts w:cs="Arial"/>
              </w:rPr>
              <w:t>Network Frequency Perturbation Plot</w:t>
            </w:r>
          </w:p>
        </w:tc>
        <w:tc>
          <w:tcPr>
            <w:tcW w:w="6634" w:type="dxa"/>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B0C37" w:rsidRPr="007E0B31" w14:paraId="110E5A97" w14:textId="77777777" w:rsidTr="00430791">
        <w:trPr>
          <w:cantSplit/>
        </w:trPr>
        <w:tc>
          <w:tcPr>
            <w:tcW w:w="2884" w:type="dxa"/>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B0C37" w:rsidRPr="007E0B31" w14:paraId="50F13394" w14:textId="77777777" w:rsidTr="00430791">
        <w:trPr>
          <w:cantSplit/>
        </w:trPr>
        <w:tc>
          <w:tcPr>
            <w:tcW w:w="2884" w:type="dxa"/>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B0C37" w:rsidRPr="007E0B31" w14:paraId="7261B1B3" w14:textId="77777777" w:rsidTr="00430791">
        <w:trPr>
          <w:cantSplit/>
        </w:trPr>
        <w:tc>
          <w:tcPr>
            <w:tcW w:w="2884" w:type="dxa"/>
          </w:tcPr>
          <w:p w14:paraId="6140C6D1" w14:textId="78E67F2C" w:rsidR="004B0C37" w:rsidRPr="00803955" w:rsidRDefault="004B0C37" w:rsidP="004B0C37">
            <w:pPr>
              <w:pStyle w:val="Arial11Bold"/>
              <w:rPr>
                <w:rFonts w:cs="Arial"/>
              </w:rPr>
            </w:pPr>
            <w:r w:rsidRPr="00803955">
              <w:rPr>
                <w:rFonts w:cs="Arial"/>
              </w:rPr>
              <w:t>NGET</w:t>
            </w:r>
          </w:p>
        </w:tc>
        <w:tc>
          <w:tcPr>
            <w:tcW w:w="6634" w:type="dxa"/>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B0C37" w:rsidRPr="007E0B31" w14:paraId="604B5261" w14:textId="77777777" w:rsidTr="00430791">
        <w:trPr>
          <w:cantSplit/>
        </w:trPr>
        <w:tc>
          <w:tcPr>
            <w:tcW w:w="2884" w:type="dxa"/>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B0C37" w:rsidRPr="007E0B31" w14:paraId="7E70E3CF" w14:textId="77777777" w:rsidTr="00430791">
        <w:trPr>
          <w:cantSplit/>
        </w:trPr>
        <w:tc>
          <w:tcPr>
            <w:tcW w:w="2884" w:type="dxa"/>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4B0C37" w:rsidRPr="007E0B31" w14:paraId="31E3CC2E" w14:textId="77777777" w:rsidTr="00430791">
        <w:trPr>
          <w:cantSplit/>
        </w:trPr>
        <w:tc>
          <w:tcPr>
            <w:tcW w:w="2884" w:type="dxa"/>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4B0C37" w:rsidRPr="007E0B31" w14:paraId="19692180" w14:textId="77777777" w:rsidTr="00430791">
        <w:trPr>
          <w:cantSplit/>
        </w:trPr>
        <w:tc>
          <w:tcPr>
            <w:tcW w:w="2884" w:type="dxa"/>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B0C37" w:rsidRPr="007E0B31" w14:paraId="1B3105BA" w14:textId="77777777" w:rsidTr="00430791">
        <w:trPr>
          <w:cantSplit/>
        </w:trPr>
        <w:tc>
          <w:tcPr>
            <w:tcW w:w="2884" w:type="dxa"/>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4B0C37" w:rsidRPr="007E0B31" w14:paraId="59C66FC2" w14:textId="77777777" w:rsidTr="00430791">
        <w:trPr>
          <w:cantSplit/>
        </w:trPr>
        <w:tc>
          <w:tcPr>
            <w:tcW w:w="2884" w:type="dxa"/>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B0C37" w:rsidRPr="007E0B31" w14:paraId="31537B23" w14:textId="77777777" w:rsidTr="00430791">
        <w:trPr>
          <w:cantSplit/>
        </w:trPr>
        <w:tc>
          <w:tcPr>
            <w:tcW w:w="2884" w:type="dxa"/>
          </w:tcPr>
          <w:p w14:paraId="0B1CCC78" w14:textId="675E426A" w:rsidR="004B0C37" w:rsidRPr="007E0B31" w:rsidRDefault="004B0C37" w:rsidP="004B0C37">
            <w:pPr>
              <w:pStyle w:val="Arial11Bold"/>
              <w:rPr>
                <w:rFonts w:cs="Arial"/>
              </w:rPr>
            </w:pPr>
            <w:bookmarkStart w:id="39" w:name="_DV_C45"/>
            <w:r w:rsidRPr="007E0B31">
              <w:rPr>
                <w:rFonts w:cs="Arial"/>
              </w:rPr>
              <w:lastRenderedPageBreak/>
              <w:t>Notification of User’s Intention to Synchronise</w:t>
            </w:r>
            <w:bookmarkEnd w:id="39"/>
          </w:p>
        </w:tc>
        <w:tc>
          <w:tcPr>
            <w:tcW w:w="6634" w:type="dxa"/>
          </w:tcPr>
          <w:p w14:paraId="6ADCBD35" w14:textId="0DA3F6C9" w:rsidR="004B0C37" w:rsidRPr="007E0B31" w:rsidRDefault="004B0C37" w:rsidP="004B0C37">
            <w:pPr>
              <w:pStyle w:val="TableArial11"/>
              <w:rPr>
                <w:rFonts w:cs="Arial"/>
              </w:rPr>
            </w:pPr>
            <w:bookmarkStart w:id="4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0"/>
          </w:p>
        </w:tc>
      </w:tr>
      <w:tr w:rsidR="004B0C37" w:rsidRPr="007E0B31" w14:paraId="6F3AAFE1" w14:textId="77777777" w:rsidTr="00430791">
        <w:trPr>
          <w:cantSplit/>
        </w:trPr>
        <w:tc>
          <w:tcPr>
            <w:tcW w:w="2884" w:type="dxa"/>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B0C37" w:rsidRPr="007E0B31" w14:paraId="6BE07DD9" w14:textId="77777777" w:rsidTr="00430791">
        <w:trPr>
          <w:cantSplit/>
        </w:trPr>
        <w:tc>
          <w:tcPr>
            <w:tcW w:w="2884" w:type="dxa"/>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B0C37" w:rsidRPr="007E0B31" w14:paraId="73951D04" w14:textId="77777777" w:rsidTr="00430791">
        <w:trPr>
          <w:cantSplit/>
        </w:trPr>
        <w:tc>
          <w:tcPr>
            <w:tcW w:w="2884" w:type="dxa"/>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B0C37" w:rsidRPr="007E0B31" w14:paraId="74A5AC4F" w14:textId="77777777" w:rsidTr="00430791">
        <w:trPr>
          <w:cantSplit/>
        </w:trPr>
        <w:tc>
          <w:tcPr>
            <w:tcW w:w="2884" w:type="dxa"/>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B0C37" w:rsidRPr="007E0B31" w14:paraId="3C739ACC" w14:textId="77777777" w:rsidTr="00430791">
        <w:trPr>
          <w:cantSplit/>
        </w:trPr>
        <w:tc>
          <w:tcPr>
            <w:tcW w:w="2884" w:type="dxa"/>
          </w:tcPr>
          <w:p w14:paraId="12D0456B" w14:textId="77777777" w:rsidR="004B0C37" w:rsidRPr="007E0B31" w:rsidRDefault="004B0C37" w:rsidP="004B0C37">
            <w:pPr>
              <w:pStyle w:val="Arial11Bold"/>
              <w:rPr>
                <w:rFonts w:cs="Arial"/>
              </w:rPr>
            </w:pPr>
            <w:r>
              <w:t>Non-Synchronous Electricity Storage Unit</w:t>
            </w:r>
          </w:p>
        </w:tc>
        <w:tc>
          <w:tcPr>
            <w:tcW w:w="6634" w:type="dxa"/>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B0C37" w:rsidRPr="007E0B31" w14:paraId="35CF6FC2" w14:textId="77777777" w:rsidTr="00430791">
        <w:trPr>
          <w:cantSplit/>
        </w:trPr>
        <w:tc>
          <w:tcPr>
            <w:tcW w:w="2884" w:type="dxa"/>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B0C37" w:rsidRPr="007E0B31" w14:paraId="64B4C18C" w14:textId="77777777" w:rsidTr="00430791">
        <w:trPr>
          <w:cantSplit/>
        </w:trPr>
        <w:tc>
          <w:tcPr>
            <w:tcW w:w="2884" w:type="dxa"/>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B0C37" w:rsidRPr="007E0B31" w14:paraId="7EBC18BA" w14:textId="77777777" w:rsidTr="00430791">
        <w:trPr>
          <w:cantSplit/>
        </w:trPr>
        <w:tc>
          <w:tcPr>
            <w:tcW w:w="2884" w:type="dxa"/>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B0C37" w:rsidRPr="007E0B31" w14:paraId="1296A4A5" w14:textId="77777777" w:rsidTr="00430791">
        <w:trPr>
          <w:cantSplit/>
        </w:trPr>
        <w:tc>
          <w:tcPr>
            <w:tcW w:w="2884" w:type="dxa"/>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4B0C37" w:rsidRPr="007E0B31" w14:paraId="291256B0" w14:textId="77777777" w:rsidTr="00430791">
        <w:trPr>
          <w:cantSplit/>
        </w:trPr>
        <w:tc>
          <w:tcPr>
            <w:tcW w:w="2884" w:type="dxa"/>
          </w:tcPr>
          <w:p w14:paraId="5DEEB8F7" w14:textId="2396E07C" w:rsidR="004B0C37" w:rsidRPr="007E0B31" w:rsidRDefault="004B0C37" w:rsidP="004B0C37">
            <w:pPr>
              <w:pStyle w:val="Arial11Bold"/>
              <w:rPr>
                <w:rFonts w:cs="Arial"/>
              </w:rPr>
            </w:pPr>
            <w:r>
              <w:rPr>
                <w:rFonts w:cs="Arial"/>
              </w:rPr>
              <w:t>Offer Acceptance</w:t>
            </w:r>
          </w:p>
        </w:tc>
        <w:tc>
          <w:tcPr>
            <w:tcW w:w="6634" w:type="dxa"/>
          </w:tcPr>
          <w:p w14:paraId="2A3AB3D9" w14:textId="6D6C2A23" w:rsidR="004B0C37" w:rsidRPr="007E0B31" w:rsidRDefault="004B0C37" w:rsidP="004B0C37">
            <w:pPr>
              <w:pStyle w:val="TableArial11"/>
              <w:rPr>
                <w:rFonts w:cs="Arial"/>
              </w:rPr>
            </w:pPr>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p>
        </w:tc>
      </w:tr>
      <w:tr w:rsidR="004B0C37" w:rsidRPr="007E0B31" w14:paraId="5C71F10A" w14:textId="77777777" w:rsidTr="00430791">
        <w:trPr>
          <w:cantSplit/>
        </w:trPr>
        <w:tc>
          <w:tcPr>
            <w:tcW w:w="2884" w:type="dxa"/>
          </w:tcPr>
          <w:p w14:paraId="3836FE92" w14:textId="77777777" w:rsidR="004B0C37" w:rsidRPr="007E0B31" w:rsidRDefault="004B0C37" w:rsidP="004B0C37">
            <w:pPr>
              <w:pStyle w:val="Arial11Bold"/>
              <w:rPr>
                <w:rFonts w:cs="Arial"/>
              </w:rPr>
            </w:pPr>
            <w:r w:rsidRPr="007E0B31">
              <w:rPr>
                <w:rFonts w:cs="Arial"/>
              </w:rPr>
              <w:t>Offshore</w:t>
            </w:r>
          </w:p>
        </w:tc>
        <w:tc>
          <w:tcPr>
            <w:tcW w:w="6634" w:type="dxa"/>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B0C37" w:rsidRPr="007E0B31" w14:paraId="2FDEEA9F" w14:textId="77777777" w:rsidTr="00430791">
        <w:trPr>
          <w:cantSplit/>
        </w:trPr>
        <w:tc>
          <w:tcPr>
            <w:tcW w:w="2884" w:type="dxa"/>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073DD467" w14:textId="77777777" w:rsidTr="00430791">
        <w:trPr>
          <w:cantSplit/>
        </w:trPr>
        <w:tc>
          <w:tcPr>
            <w:tcW w:w="2884" w:type="dxa"/>
          </w:tcPr>
          <w:p w14:paraId="15DB95D4" w14:textId="77777777" w:rsidR="004B0C37" w:rsidRPr="007E0B31" w:rsidRDefault="004B0C37" w:rsidP="004B0C37">
            <w:pPr>
              <w:pStyle w:val="Arial11Bold"/>
              <w:rPr>
                <w:rFonts w:cs="Arial"/>
                <w:highlight w:val="yellow"/>
              </w:rPr>
            </w:pPr>
            <w:r w:rsidRPr="007E0B31">
              <w:rPr>
                <w:rFonts w:cs="Arial"/>
              </w:rPr>
              <w:lastRenderedPageBreak/>
              <w:t>Offshore HVDC Converter</w:t>
            </w:r>
          </w:p>
        </w:tc>
        <w:tc>
          <w:tcPr>
            <w:tcW w:w="6634" w:type="dxa"/>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19F4B6C3" w14:textId="77777777" w:rsidTr="00430791">
        <w:trPr>
          <w:cantSplit/>
        </w:trPr>
        <w:tc>
          <w:tcPr>
            <w:tcW w:w="2884" w:type="dxa"/>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4B0C37" w:rsidRPr="007E0B31" w14:paraId="7F1359D2" w14:textId="77777777" w:rsidTr="00430791">
        <w:trPr>
          <w:cantSplit/>
        </w:trPr>
        <w:tc>
          <w:tcPr>
            <w:tcW w:w="2884" w:type="dxa"/>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B0C37" w:rsidRPr="007E0B31" w14:paraId="099E0414" w14:textId="77777777" w:rsidTr="00430791">
        <w:trPr>
          <w:cantSplit/>
        </w:trPr>
        <w:tc>
          <w:tcPr>
            <w:tcW w:w="2884" w:type="dxa"/>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tcPr>
          <w:p w14:paraId="07DDE50B" w14:textId="77777777" w:rsidR="004B0C37" w:rsidRPr="007E0B31" w:rsidRDefault="004B0C37" w:rsidP="004B0C37">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B0C37" w:rsidRPr="007E0B31" w14:paraId="7B9B7031" w14:textId="77777777" w:rsidTr="00430791">
        <w:trPr>
          <w:cantSplit/>
        </w:trPr>
        <w:tc>
          <w:tcPr>
            <w:tcW w:w="2884" w:type="dxa"/>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B0C37" w:rsidRPr="007E0B31" w14:paraId="664F02B9" w14:textId="77777777" w:rsidTr="00430791">
        <w:trPr>
          <w:cantSplit/>
        </w:trPr>
        <w:tc>
          <w:tcPr>
            <w:tcW w:w="2884" w:type="dxa"/>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B0C37" w:rsidRPr="007E0B31" w14:paraId="549C699C" w14:textId="77777777" w:rsidTr="00430791">
        <w:trPr>
          <w:cantSplit/>
        </w:trPr>
        <w:tc>
          <w:tcPr>
            <w:tcW w:w="2884" w:type="dxa"/>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B0C37" w:rsidRPr="007E0B31" w14:paraId="76D5DA50" w14:textId="77777777" w:rsidTr="00430791">
        <w:trPr>
          <w:cantSplit/>
        </w:trPr>
        <w:tc>
          <w:tcPr>
            <w:tcW w:w="2884" w:type="dxa"/>
          </w:tcPr>
          <w:p w14:paraId="0F8C75C5" w14:textId="77777777" w:rsidR="004B0C37" w:rsidRPr="007E0B31" w:rsidRDefault="004B0C37" w:rsidP="004B0C37">
            <w:pPr>
              <w:pStyle w:val="Arial11Bold"/>
              <w:rPr>
                <w:rFonts w:cs="Arial"/>
              </w:rPr>
            </w:pPr>
            <w:r w:rsidRPr="007E0B31">
              <w:rPr>
                <w:rFonts w:cs="Arial"/>
              </w:rPr>
              <w:lastRenderedPageBreak/>
              <w:t>Offshore Power Park Module</w:t>
            </w:r>
          </w:p>
        </w:tc>
        <w:tc>
          <w:tcPr>
            <w:tcW w:w="6634" w:type="dxa"/>
          </w:tcPr>
          <w:p w14:paraId="1A8EAFDB" w14:textId="77777777" w:rsidR="004B0C37" w:rsidRPr="007E0B31" w:rsidRDefault="004B0C37" w:rsidP="004B0C37">
            <w:pPr>
              <w:pStyle w:val="TableArial11"/>
              <w:rPr>
                <w:rFonts w:cs="Arial"/>
              </w:rPr>
            </w:pPr>
            <w:bookmarkStart w:id="4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1"/>
          </w:p>
        </w:tc>
      </w:tr>
      <w:tr w:rsidR="004B0C37" w:rsidRPr="007E0B31" w14:paraId="3532A847" w14:textId="77777777" w:rsidTr="00430791">
        <w:trPr>
          <w:cantSplit/>
        </w:trPr>
        <w:tc>
          <w:tcPr>
            <w:tcW w:w="2884" w:type="dxa"/>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B0C37" w:rsidRPr="007E0B31" w14:paraId="1B55EDF9" w14:textId="77777777" w:rsidTr="00430791">
        <w:trPr>
          <w:cantSplit/>
        </w:trPr>
        <w:tc>
          <w:tcPr>
            <w:tcW w:w="2884" w:type="dxa"/>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62F839C9" w14:textId="77777777" w:rsidTr="00430791">
        <w:trPr>
          <w:cantSplit/>
        </w:trPr>
        <w:tc>
          <w:tcPr>
            <w:tcW w:w="2884" w:type="dxa"/>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B0C37" w:rsidRPr="007E0B31" w14:paraId="2A9A58D2" w14:textId="77777777" w:rsidTr="00430791">
        <w:trPr>
          <w:cantSplit/>
        </w:trPr>
        <w:tc>
          <w:tcPr>
            <w:tcW w:w="2884" w:type="dxa"/>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B0C37" w:rsidRPr="007E0B31" w14:paraId="3A48C7BE" w14:textId="77777777" w:rsidTr="00430791">
        <w:trPr>
          <w:cantSplit/>
        </w:trPr>
        <w:tc>
          <w:tcPr>
            <w:tcW w:w="2884" w:type="dxa"/>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4B0C37" w:rsidRPr="007E0B31" w:rsidRDefault="004B0C37" w:rsidP="004B0C37">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B0C37" w:rsidRPr="007E0B31" w14:paraId="10413532" w14:textId="77777777" w:rsidTr="00430791">
        <w:trPr>
          <w:cantSplit/>
        </w:trPr>
        <w:tc>
          <w:tcPr>
            <w:tcW w:w="2884" w:type="dxa"/>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B0C37" w:rsidRPr="007E0B31" w14:paraId="1CDE4693" w14:textId="77777777" w:rsidTr="00430791">
        <w:trPr>
          <w:cantSplit/>
        </w:trPr>
        <w:tc>
          <w:tcPr>
            <w:tcW w:w="2884" w:type="dxa"/>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tcPr>
          <w:p w14:paraId="61F55C2E" w14:textId="77777777" w:rsidR="004B0C37" w:rsidRPr="007E0B31" w:rsidRDefault="004B0C37" w:rsidP="004B0C37">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B0C37" w:rsidRPr="007E0B31" w14:paraId="77766430" w14:textId="77777777" w:rsidTr="00430791">
        <w:trPr>
          <w:cantSplit/>
        </w:trPr>
        <w:tc>
          <w:tcPr>
            <w:tcW w:w="2884" w:type="dxa"/>
          </w:tcPr>
          <w:p w14:paraId="16464488" w14:textId="77777777" w:rsidR="004B0C37" w:rsidRPr="007E0B31" w:rsidRDefault="004B0C37" w:rsidP="004B0C37">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B0C37" w:rsidRPr="007E0B31" w14:paraId="47AC59A7" w14:textId="77777777" w:rsidTr="00430791">
        <w:trPr>
          <w:cantSplit/>
        </w:trPr>
        <w:tc>
          <w:tcPr>
            <w:tcW w:w="2884" w:type="dxa"/>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B0C37" w:rsidRPr="007E0B31" w14:paraId="3C6964B2" w14:textId="77777777" w:rsidTr="00430791">
        <w:trPr>
          <w:cantSplit/>
        </w:trPr>
        <w:tc>
          <w:tcPr>
            <w:tcW w:w="2884" w:type="dxa"/>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4B0C37" w:rsidRPr="007E0B31" w14:paraId="466BFA2A" w14:textId="77777777" w:rsidTr="00430791">
        <w:trPr>
          <w:cantSplit/>
        </w:trPr>
        <w:tc>
          <w:tcPr>
            <w:tcW w:w="2884" w:type="dxa"/>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B0C37" w:rsidRPr="007E0B31" w14:paraId="2CC977C3" w14:textId="77777777" w:rsidTr="00430791">
        <w:trPr>
          <w:cantSplit/>
        </w:trPr>
        <w:tc>
          <w:tcPr>
            <w:tcW w:w="2884" w:type="dxa"/>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B0C37" w:rsidRPr="007E0B31" w14:paraId="36B6B3C3" w14:textId="77777777" w:rsidTr="00430791">
        <w:trPr>
          <w:cantSplit/>
        </w:trPr>
        <w:tc>
          <w:tcPr>
            <w:tcW w:w="2884" w:type="dxa"/>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B0C37" w:rsidRPr="007E0B31" w14:paraId="4A68E7D9" w14:textId="77777777" w:rsidTr="00430791">
        <w:trPr>
          <w:cantSplit/>
        </w:trPr>
        <w:tc>
          <w:tcPr>
            <w:tcW w:w="2884" w:type="dxa"/>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B0C37" w:rsidRPr="007E0B31" w14:paraId="35FFB4AD" w14:textId="77777777" w:rsidTr="00430791">
        <w:trPr>
          <w:cantSplit/>
        </w:trPr>
        <w:tc>
          <w:tcPr>
            <w:tcW w:w="2884" w:type="dxa"/>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B0C37" w:rsidRPr="007E0B31" w14:paraId="7ABD28A6" w14:textId="77777777" w:rsidTr="00430791">
        <w:trPr>
          <w:cantSplit/>
        </w:trPr>
        <w:tc>
          <w:tcPr>
            <w:tcW w:w="2884" w:type="dxa"/>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B0C37" w:rsidRPr="007E0B31" w14:paraId="47B1C59A" w14:textId="77777777" w:rsidTr="00430791">
        <w:trPr>
          <w:cantSplit/>
        </w:trPr>
        <w:tc>
          <w:tcPr>
            <w:tcW w:w="2884" w:type="dxa"/>
          </w:tcPr>
          <w:p w14:paraId="45CD5B8B" w14:textId="77777777" w:rsidR="004B0C37" w:rsidRPr="007E0B31" w:rsidRDefault="004B0C37" w:rsidP="004B0C37">
            <w:pPr>
              <w:pStyle w:val="Arial11Bold"/>
              <w:rPr>
                <w:rFonts w:cs="Arial"/>
              </w:rPr>
            </w:pPr>
            <w:r w:rsidRPr="007E0B31">
              <w:rPr>
                <w:rFonts w:cs="Arial"/>
              </w:rPr>
              <w:lastRenderedPageBreak/>
              <w:t>Onshore Non-Synchronous Generating Unit</w:t>
            </w:r>
          </w:p>
        </w:tc>
        <w:tc>
          <w:tcPr>
            <w:tcW w:w="6634" w:type="dxa"/>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B0C37" w:rsidRPr="007E0B31" w14:paraId="5C54790F" w14:textId="77777777" w:rsidTr="00430791">
        <w:trPr>
          <w:cantSplit/>
        </w:trPr>
        <w:tc>
          <w:tcPr>
            <w:tcW w:w="2884" w:type="dxa"/>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B0C37" w:rsidRPr="007E0B31" w14:paraId="67BDC2D1" w14:textId="77777777" w:rsidTr="00430791">
        <w:trPr>
          <w:cantSplit/>
        </w:trPr>
        <w:tc>
          <w:tcPr>
            <w:tcW w:w="2884" w:type="dxa"/>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322DBDDD" w14:textId="77777777" w:rsidTr="00430791">
        <w:trPr>
          <w:cantSplit/>
        </w:trPr>
        <w:tc>
          <w:tcPr>
            <w:tcW w:w="2884" w:type="dxa"/>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proofErr w:type="gramStart"/>
            <w:r w:rsidRPr="007E0B31">
              <w:rPr>
                <w:rFonts w:cs="Arial"/>
                <w:color w:val="auto"/>
              </w:rPr>
              <w:t>located</w:t>
            </w:r>
            <w:proofErr w:type="gramEnd"/>
            <w:r w:rsidRPr="007E0B31">
              <w:rPr>
                <w:rFonts w:cs="Arial"/>
                <w:b/>
                <w:color w:val="auto"/>
              </w:rPr>
              <w:t xml:space="preserve"> Onshore</w:t>
            </w:r>
            <w:r w:rsidRPr="007E0B31">
              <w:rPr>
                <w:rFonts w:cs="Arial"/>
                <w:color w:val="auto"/>
              </w:rPr>
              <w:t>.</w:t>
            </w:r>
          </w:p>
        </w:tc>
      </w:tr>
      <w:tr w:rsidR="004B0C37" w:rsidRPr="007E0B31" w14:paraId="57567868" w14:textId="77777777" w:rsidTr="00430791">
        <w:trPr>
          <w:cantSplit/>
        </w:trPr>
        <w:tc>
          <w:tcPr>
            <w:tcW w:w="2884" w:type="dxa"/>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B0C37" w:rsidRPr="007E0B31" w14:paraId="0953DDC7" w14:textId="77777777" w:rsidTr="00430791">
        <w:trPr>
          <w:cantSplit/>
        </w:trPr>
        <w:tc>
          <w:tcPr>
            <w:tcW w:w="2884" w:type="dxa"/>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B0C37" w:rsidRPr="007E0B31" w14:paraId="31EBBBE3" w14:textId="77777777" w:rsidTr="00430791">
        <w:trPr>
          <w:cantSplit/>
        </w:trPr>
        <w:tc>
          <w:tcPr>
            <w:tcW w:w="2884" w:type="dxa"/>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B0C37" w:rsidRPr="007E0B31" w14:paraId="6EC47238" w14:textId="77777777" w:rsidTr="00430791">
        <w:trPr>
          <w:cantSplit/>
        </w:trPr>
        <w:tc>
          <w:tcPr>
            <w:tcW w:w="2884" w:type="dxa"/>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B0C37" w:rsidRPr="007E0B31" w14:paraId="0706312C" w14:textId="77777777" w:rsidTr="00430791">
        <w:trPr>
          <w:cantSplit/>
        </w:trPr>
        <w:tc>
          <w:tcPr>
            <w:tcW w:w="2884" w:type="dxa"/>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B0C37" w:rsidRPr="007E0B31" w14:paraId="6399AF34" w14:textId="77777777" w:rsidTr="00430791">
        <w:trPr>
          <w:cantSplit/>
        </w:trPr>
        <w:tc>
          <w:tcPr>
            <w:tcW w:w="2884" w:type="dxa"/>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B0C37" w:rsidRPr="007E0B31" w14:paraId="7103EDE6" w14:textId="77777777" w:rsidTr="00430791">
        <w:trPr>
          <w:cantSplit/>
        </w:trPr>
        <w:tc>
          <w:tcPr>
            <w:tcW w:w="2884" w:type="dxa"/>
          </w:tcPr>
          <w:p w14:paraId="19E35302" w14:textId="77777777" w:rsidR="004B0C37" w:rsidRPr="007E0B31" w:rsidRDefault="004B0C37" w:rsidP="004B0C37">
            <w:pPr>
              <w:pStyle w:val="Arial11Bold"/>
              <w:rPr>
                <w:rFonts w:cs="Arial"/>
              </w:rPr>
            </w:pPr>
            <w:r w:rsidRPr="007E0B31">
              <w:rPr>
                <w:rFonts w:cs="Arial"/>
              </w:rPr>
              <w:t>Operation</w:t>
            </w:r>
          </w:p>
        </w:tc>
        <w:tc>
          <w:tcPr>
            <w:tcW w:w="6634" w:type="dxa"/>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B0C37" w:rsidRPr="007E0B31" w14:paraId="7F250311" w14:textId="77777777" w:rsidTr="00430791">
        <w:trPr>
          <w:cantSplit/>
        </w:trPr>
        <w:tc>
          <w:tcPr>
            <w:tcW w:w="2884" w:type="dxa"/>
          </w:tcPr>
          <w:p w14:paraId="3ECA740F" w14:textId="77777777" w:rsidR="004B0C37" w:rsidRPr="007E0B31" w:rsidRDefault="004B0C37" w:rsidP="004B0C37">
            <w:pPr>
              <w:pStyle w:val="Arial11Bold"/>
              <w:rPr>
                <w:rFonts w:cs="Arial"/>
              </w:rPr>
            </w:pPr>
            <w:r w:rsidRPr="007E0B31">
              <w:rPr>
                <w:rFonts w:cs="Arial"/>
              </w:rPr>
              <w:lastRenderedPageBreak/>
              <w:t>Operational Data</w:t>
            </w:r>
          </w:p>
        </w:tc>
        <w:tc>
          <w:tcPr>
            <w:tcW w:w="6634" w:type="dxa"/>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B0C37" w:rsidRPr="007E0B31" w14:paraId="72A00B17" w14:textId="77777777" w:rsidTr="00430791">
        <w:trPr>
          <w:cantSplit/>
        </w:trPr>
        <w:tc>
          <w:tcPr>
            <w:tcW w:w="2884" w:type="dxa"/>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4B0C37" w:rsidRPr="007E0B31" w14:paraId="4B79EEEB" w14:textId="77777777" w:rsidTr="00430791">
        <w:trPr>
          <w:cantSplit/>
        </w:trPr>
        <w:tc>
          <w:tcPr>
            <w:tcW w:w="2884" w:type="dxa"/>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B0C37" w:rsidRPr="007E0B31" w14:paraId="605B3609" w14:textId="77777777" w:rsidTr="00430791">
        <w:trPr>
          <w:cantSplit/>
        </w:trPr>
        <w:tc>
          <w:tcPr>
            <w:tcW w:w="2884" w:type="dxa"/>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4B0C37" w:rsidRPr="007E0B31" w14:paraId="1CAC0F6C" w14:textId="77777777" w:rsidTr="00430791">
        <w:trPr>
          <w:cantSplit/>
        </w:trPr>
        <w:tc>
          <w:tcPr>
            <w:tcW w:w="2884" w:type="dxa"/>
          </w:tcPr>
          <w:p w14:paraId="2634D169" w14:textId="77777777" w:rsidR="004B0C37" w:rsidRPr="007E0B31" w:rsidRDefault="004B0C37" w:rsidP="004B0C37">
            <w:pPr>
              <w:pStyle w:val="Arial11Bold"/>
              <w:rPr>
                <w:rFonts w:cs="Arial"/>
              </w:rPr>
            </w:pPr>
            <w:r w:rsidRPr="007E0B31">
              <w:rPr>
                <w:rFonts w:cs="Arial"/>
              </w:rPr>
              <w:t>Operational Intertripping</w:t>
            </w:r>
          </w:p>
        </w:tc>
        <w:tc>
          <w:tcPr>
            <w:tcW w:w="6634" w:type="dxa"/>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4B0C37" w:rsidRPr="007E0B31" w14:paraId="6473278D" w14:textId="77777777" w:rsidTr="00430791">
        <w:trPr>
          <w:cantSplit/>
        </w:trPr>
        <w:tc>
          <w:tcPr>
            <w:tcW w:w="2884" w:type="dxa"/>
          </w:tcPr>
          <w:p w14:paraId="0FD871F6" w14:textId="5FABA3D0" w:rsidR="004B0C37" w:rsidRPr="007E0B31" w:rsidRDefault="004B0C37" w:rsidP="004B0C37">
            <w:pPr>
              <w:pStyle w:val="Arial11Bold"/>
              <w:rPr>
                <w:rFonts w:cs="Arial"/>
              </w:rPr>
            </w:pPr>
            <w:bookmarkStart w:id="42" w:name="_DV_C41"/>
            <w:r w:rsidRPr="007E0B31">
              <w:rPr>
                <w:rFonts w:cs="Arial"/>
              </w:rPr>
              <w:t>Operational Notifications</w:t>
            </w:r>
            <w:bookmarkEnd w:id="42"/>
          </w:p>
        </w:tc>
        <w:tc>
          <w:tcPr>
            <w:tcW w:w="6634" w:type="dxa"/>
          </w:tcPr>
          <w:p w14:paraId="7D98A808" w14:textId="07D64618" w:rsidR="004B0C37" w:rsidRPr="007E0B31" w:rsidRDefault="004B0C37" w:rsidP="004B0C37">
            <w:pPr>
              <w:pStyle w:val="TableArial11"/>
              <w:rPr>
                <w:rFonts w:cs="Arial"/>
              </w:rPr>
            </w:pPr>
            <w:bookmarkStart w:id="4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3"/>
          </w:p>
        </w:tc>
      </w:tr>
      <w:tr w:rsidR="004B0C37" w:rsidRPr="007E0B31" w14:paraId="5A6E5201" w14:textId="77777777" w:rsidTr="00430791">
        <w:trPr>
          <w:cantSplit/>
        </w:trPr>
        <w:tc>
          <w:tcPr>
            <w:tcW w:w="2884" w:type="dxa"/>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4B0C37" w:rsidRPr="007E0B31" w14:paraId="2391955F" w14:textId="77777777" w:rsidTr="00430791">
        <w:trPr>
          <w:cantSplit/>
        </w:trPr>
        <w:tc>
          <w:tcPr>
            <w:tcW w:w="2884" w:type="dxa"/>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B0C37" w:rsidRPr="007E0B31" w14:paraId="2C70A3EB" w14:textId="77777777" w:rsidTr="00430791">
        <w:trPr>
          <w:cantSplit/>
        </w:trPr>
        <w:tc>
          <w:tcPr>
            <w:tcW w:w="2884" w:type="dxa"/>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B0C37" w:rsidRPr="007E0B31" w14:paraId="5168CED3" w14:textId="77777777" w:rsidTr="00430791">
        <w:trPr>
          <w:cantSplit/>
        </w:trPr>
        <w:tc>
          <w:tcPr>
            <w:tcW w:w="2884" w:type="dxa"/>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B0C37" w:rsidRPr="007E0B31" w14:paraId="756B3E49" w14:textId="77777777" w:rsidTr="00430791">
        <w:trPr>
          <w:cantSplit/>
        </w:trPr>
        <w:tc>
          <w:tcPr>
            <w:tcW w:w="2884" w:type="dxa"/>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B0C37" w:rsidRPr="007E0B31" w14:paraId="19E6505D" w14:textId="77777777" w:rsidTr="00430791">
        <w:trPr>
          <w:cantSplit/>
        </w:trPr>
        <w:tc>
          <w:tcPr>
            <w:tcW w:w="2884" w:type="dxa"/>
          </w:tcPr>
          <w:p w14:paraId="2E415BC0" w14:textId="77777777" w:rsidR="004B0C37" w:rsidRPr="007E0B31" w:rsidRDefault="004B0C37" w:rsidP="004B0C37">
            <w:pPr>
              <w:pStyle w:val="Arial11Bold"/>
              <w:rPr>
                <w:rFonts w:cs="Arial"/>
              </w:rPr>
            </w:pPr>
            <w:r w:rsidRPr="007E0B31">
              <w:rPr>
                <w:rFonts w:cs="Arial"/>
              </w:rPr>
              <w:lastRenderedPageBreak/>
              <w:t>Other Relevant Data</w:t>
            </w:r>
          </w:p>
        </w:tc>
        <w:tc>
          <w:tcPr>
            <w:tcW w:w="6634" w:type="dxa"/>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B0C37" w:rsidRPr="007E0B31" w14:paraId="24B77B54" w14:textId="77777777" w:rsidTr="00430791">
        <w:trPr>
          <w:cantSplit/>
        </w:trPr>
        <w:tc>
          <w:tcPr>
            <w:tcW w:w="2884" w:type="dxa"/>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B0C37" w:rsidRPr="007E0B31" w14:paraId="6566765E" w14:textId="77777777" w:rsidTr="00430791">
        <w:trPr>
          <w:cantSplit/>
        </w:trPr>
        <w:tc>
          <w:tcPr>
            <w:tcW w:w="2884" w:type="dxa"/>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B0C37" w:rsidRPr="007E0B31" w14:paraId="0DFC68CA" w14:textId="77777777" w:rsidTr="00430791">
        <w:trPr>
          <w:cantSplit/>
        </w:trPr>
        <w:tc>
          <w:tcPr>
            <w:tcW w:w="2884" w:type="dxa"/>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B0C37" w:rsidRPr="007E0B31" w14:paraId="1F5DFCE4" w14:textId="77777777" w:rsidTr="00430791">
        <w:trPr>
          <w:cantSplit/>
        </w:trPr>
        <w:tc>
          <w:tcPr>
            <w:tcW w:w="2884" w:type="dxa"/>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B0C37" w:rsidRPr="007E0B31" w14:paraId="12983990" w14:textId="77777777" w:rsidTr="00430791">
        <w:trPr>
          <w:cantSplit/>
        </w:trPr>
        <w:tc>
          <w:tcPr>
            <w:tcW w:w="2884" w:type="dxa"/>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B0C37" w:rsidRPr="007E0B31" w14:paraId="2F357AF2" w14:textId="77777777" w:rsidTr="00430791">
        <w:trPr>
          <w:cantSplit/>
        </w:trPr>
        <w:tc>
          <w:tcPr>
            <w:tcW w:w="2884" w:type="dxa"/>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B0C37" w:rsidRPr="007E0B31" w14:paraId="365142B1" w14:textId="77777777" w:rsidTr="00430791">
        <w:trPr>
          <w:cantSplit/>
        </w:trPr>
        <w:tc>
          <w:tcPr>
            <w:tcW w:w="2884" w:type="dxa"/>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B0C37" w:rsidRPr="007E0B31" w14:paraId="3D6D4D93" w14:textId="77777777" w:rsidTr="00430791">
        <w:trPr>
          <w:cantSplit/>
        </w:trPr>
        <w:tc>
          <w:tcPr>
            <w:tcW w:w="2884" w:type="dxa"/>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B0C37" w:rsidRPr="007E0B31" w14:paraId="04D20161" w14:textId="77777777" w:rsidTr="00430791">
        <w:trPr>
          <w:cantSplit/>
        </w:trPr>
        <w:tc>
          <w:tcPr>
            <w:tcW w:w="2884" w:type="dxa"/>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B0C37" w:rsidRPr="007E0B31" w14:paraId="4CD6C7B7" w14:textId="77777777" w:rsidTr="00430791">
        <w:trPr>
          <w:cantSplit/>
        </w:trPr>
        <w:tc>
          <w:tcPr>
            <w:tcW w:w="2884" w:type="dxa"/>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30243EFA" w14:textId="77777777" w:rsidTr="00430791">
        <w:trPr>
          <w:cantSplit/>
        </w:trPr>
        <w:tc>
          <w:tcPr>
            <w:tcW w:w="2884" w:type="dxa"/>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4B0C37" w:rsidRPr="007E0B31" w14:paraId="407A0574" w14:textId="77777777" w:rsidTr="00430791">
        <w:trPr>
          <w:cantSplit/>
        </w:trPr>
        <w:tc>
          <w:tcPr>
            <w:tcW w:w="2884" w:type="dxa"/>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4B0C37" w:rsidRPr="007E0B31" w14:paraId="4408AF49" w14:textId="77777777" w:rsidTr="00430791">
        <w:trPr>
          <w:cantSplit/>
        </w:trPr>
        <w:tc>
          <w:tcPr>
            <w:tcW w:w="2884" w:type="dxa"/>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B0C37" w:rsidRPr="007E0B31" w14:paraId="73919D58" w14:textId="77777777" w:rsidTr="00430791">
        <w:trPr>
          <w:cantSplit/>
        </w:trPr>
        <w:tc>
          <w:tcPr>
            <w:tcW w:w="2884" w:type="dxa"/>
          </w:tcPr>
          <w:p w14:paraId="1C39677A" w14:textId="77777777" w:rsidR="004B0C37" w:rsidRPr="007E0B31" w:rsidRDefault="004B0C37" w:rsidP="004B0C37">
            <w:pPr>
              <w:pStyle w:val="Arial11Bold"/>
              <w:rPr>
                <w:rFonts w:cs="Arial"/>
              </w:rPr>
            </w:pPr>
            <w:r w:rsidRPr="007E0B31">
              <w:rPr>
                <w:rFonts w:cs="Arial"/>
              </w:rPr>
              <w:lastRenderedPageBreak/>
              <w:t>Panel Secretary</w:t>
            </w:r>
          </w:p>
        </w:tc>
        <w:tc>
          <w:tcPr>
            <w:tcW w:w="6634" w:type="dxa"/>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4B0C37" w:rsidRPr="007E0B31" w14:paraId="1D7F1B6B" w14:textId="77777777" w:rsidTr="00430791">
        <w:trPr>
          <w:cantSplit/>
        </w:trPr>
        <w:tc>
          <w:tcPr>
            <w:tcW w:w="2884" w:type="dxa"/>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B0C37" w:rsidRPr="007E0B31" w14:paraId="0D7E215D" w14:textId="77777777" w:rsidTr="00430791">
        <w:trPr>
          <w:cantSplit/>
        </w:trPr>
        <w:tc>
          <w:tcPr>
            <w:tcW w:w="2884" w:type="dxa"/>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B0C37" w:rsidRPr="007E0B31" w14:paraId="15BCB468" w14:textId="77777777" w:rsidTr="00430791">
        <w:trPr>
          <w:cantSplit/>
        </w:trPr>
        <w:tc>
          <w:tcPr>
            <w:tcW w:w="2884" w:type="dxa"/>
          </w:tcPr>
          <w:p w14:paraId="3AD2A1AF" w14:textId="77777777" w:rsidR="004B0C37" w:rsidRPr="007E0B31" w:rsidRDefault="004B0C37" w:rsidP="004B0C37">
            <w:pPr>
              <w:pStyle w:val="Arial11Bold"/>
              <w:rPr>
                <w:rFonts w:cs="Arial"/>
              </w:rPr>
            </w:pPr>
            <w:r w:rsidRPr="007E0B31">
              <w:rPr>
                <w:rFonts w:cs="Arial"/>
              </w:rPr>
              <w:t>Part Load</w:t>
            </w:r>
          </w:p>
        </w:tc>
        <w:tc>
          <w:tcPr>
            <w:tcW w:w="6634" w:type="dxa"/>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B0C37" w:rsidRPr="007E0B31" w14:paraId="2651AA6E" w14:textId="77777777" w:rsidTr="00430791">
        <w:trPr>
          <w:cantSplit/>
        </w:trPr>
        <w:tc>
          <w:tcPr>
            <w:tcW w:w="2884" w:type="dxa"/>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w:t>
            </w:r>
            <w:proofErr w:type="gramStart"/>
            <w:r w:rsidRPr="002510FF">
              <w:rPr>
                <w:rFonts w:cs="Arial"/>
              </w:rPr>
              <w:t>short term</w:t>
            </w:r>
            <w:proofErr w:type="gramEnd"/>
            <w:r w:rsidRPr="002510FF">
              <w:rPr>
                <w:rFonts w:cs="Arial"/>
              </w:rPr>
              <w:t xml:space="preserve">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B0C37" w:rsidRPr="007E0B31" w14:paraId="55F461B9" w14:textId="77777777" w:rsidTr="00430791">
        <w:trPr>
          <w:cantSplit/>
        </w:trPr>
        <w:tc>
          <w:tcPr>
            <w:tcW w:w="2884" w:type="dxa"/>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4B0C37" w:rsidRPr="007E0B31" w14:paraId="1F8F8A6D" w14:textId="77777777" w:rsidTr="00430791">
        <w:trPr>
          <w:cantSplit/>
        </w:trPr>
        <w:tc>
          <w:tcPr>
            <w:tcW w:w="2884" w:type="dxa"/>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B0C37" w:rsidRPr="007E0B31" w14:paraId="01813162" w14:textId="77777777" w:rsidTr="00430791">
        <w:trPr>
          <w:cantSplit/>
        </w:trPr>
        <w:tc>
          <w:tcPr>
            <w:tcW w:w="2884" w:type="dxa"/>
          </w:tcPr>
          <w:p w14:paraId="60BE3A6F" w14:textId="77777777" w:rsidR="004B0C37" w:rsidRPr="007E0B31" w:rsidRDefault="004B0C37" w:rsidP="004B0C37">
            <w:pPr>
              <w:pStyle w:val="Arial11Bold"/>
              <w:rPr>
                <w:rFonts w:cs="Arial"/>
              </w:rPr>
            </w:pPr>
            <w:r w:rsidRPr="007E0B31">
              <w:rPr>
                <w:rFonts w:cs="Arial"/>
              </w:rPr>
              <w:lastRenderedPageBreak/>
              <w:t>Pending Grid Code Modification Proposal</w:t>
            </w:r>
          </w:p>
        </w:tc>
        <w:tc>
          <w:tcPr>
            <w:tcW w:w="6634" w:type="dxa"/>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4B0C37" w:rsidRPr="007E0B31" w14:paraId="6FD50AA9" w14:textId="77777777" w:rsidTr="00430791">
        <w:trPr>
          <w:cantSplit/>
        </w:trPr>
        <w:tc>
          <w:tcPr>
            <w:tcW w:w="2884" w:type="dxa"/>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B0C37" w:rsidRPr="007E0B31" w14:paraId="4A36544F" w14:textId="77777777" w:rsidTr="00430791">
        <w:trPr>
          <w:cantSplit/>
        </w:trPr>
        <w:tc>
          <w:tcPr>
            <w:tcW w:w="2884" w:type="dxa"/>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4B0C37" w:rsidRPr="007E0B31" w14:paraId="6A5A8541" w14:textId="77777777" w:rsidTr="00430791">
        <w:trPr>
          <w:cantSplit/>
        </w:trPr>
        <w:tc>
          <w:tcPr>
            <w:tcW w:w="2884" w:type="dxa"/>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4B0C37" w:rsidRPr="007E0B31" w14:paraId="05663CAA" w14:textId="77777777" w:rsidTr="00430791">
        <w:trPr>
          <w:cantSplit/>
        </w:trPr>
        <w:tc>
          <w:tcPr>
            <w:tcW w:w="2884" w:type="dxa"/>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4B0C37" w:rsidRPr="007E0B31" w14:paraId="0C635CC5" w14:textId="77777777" w:rsidTr="00430791">
        <w:trPr>
          <w:cantSplit/>
        </w:trPr>
        <w:tc>
          <w:tcPr>
            <w:tcW w:w="2884" w:type="dxa"/>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B0C37" w:rsidRPr="007E0B31" w14:paraId="583C475D" w14:textId="77777777" w:rsidTr="00430791">
        <w:trPr>
          <w:cantSplit/>
        </w:trPr>
        <w:tc>
          <w:tcPr>
            <w:tcW w:w="2884" w:type="dxa"/>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B0C37" w:rsidRPr="007E0B31" w14:paraId="5058EEC1" w14:textId="77777777" w:rsidTr="00430791">
        <w:trPr>
          <w:cantSplit/>
        </w:trPr>
        <w:tc>
          <w:tcPr>
            <w:tcW w:w="2884" w:type="dxa"/>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B0C37" w:rsidRPr="007E0B31" w14:paraId="0012AFBC" w14:textId="77777777" w:rsidTr="00430791">
        <w:trPr>
          <w:cantSplit/>
        </w:trPr>
        <w:tc>
          <w:tcPr>
            <w:tcW w:w="2884" w:type="dxa"/>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B0C37" w:rsidRPr="007E0B31" w14:paraId="5F0D47AA" w14:textId="77777777" w:rsidTr="00430791">
        <w:trPr>
          <w:cantSplit/>
        </w:trPr>
        <w:tc>
          <w:tcPr>
            <w:tcW w:w="2884" w:type="dxa"/>
          </w:tcPr>
          <w:p w14:paraId="67EC820E" w14:textId="77777777" w:rsidR="004B0C37" w:rsidRPr="007E0B31" w:rsidRDefault="004B0C37" w:rsidP="004B0C37">
            <w:pPr>
              <w:pStyle w:val="Arial11Bold"/>
              <w:rPr>
                <w:rFonts w:cs="Arial"/>
              </w:rPr>
            </w:pPr>
            <w:r w:rsidRPr="007E0B31">
              <w:rPr>
                <w:rFonts w:cs="Arial"/>
              </w:rPr>
              <w:t>Plant</w:t>
            </w:r>
          </w:p>
        </w:tc>
        <w:tc>
          <w:tcPr>
            <w:tcW w:w="6634" w:type="dxa"/>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B0C37" w:rsidRPr="007E0B31" w14:paraId="78245E04" w14:textId="77777777" w:rsidTr="00430791">
        <w:trPr>
          <w:cantSplit/>
        </w:trPr>
        <w:tc>
          <w:tcPr>
            <w:tcW w:w="2884" w:type="dxa"/>
          </w:tcPr>
          <w:p w14:paraId="1B833B5F" w14:textId="77777777" w:rsidR="004B0C37" w:rsidRPr="007E0B31" w:rsidRDefault="004B0C37" w:rsidP="004B0C37">
            <w:pPr>
              <w:pStyle w:val="Arial11Bold"/>
              <w:rPr>
                <w:rFonts w:cs="Arial"/>
              </w:rPr>
            </w:pPr>
            <w:r w:rsidRPr="007E0B31">
              <w:rPr>
                <w:rFonts w:cs="Arial"/>
              </w:rPr>
              <w:lastRenderedPageBreak/>
              <w:t>Point of Common Coupling</w:t>
            </w:r>
          </w:p>
        </w:tc>
        <w:tc>
          <w:tcPr>
            <w:tcW w:w="6634" w:type="dxa"/>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B0C37" w:rsidRPr="007E0B31" w14:paraId="5E9A00B9" w14:textId="77777777" w:rsidTr="00430791">
        <w:trPr>
          <w:cantSplit/>
        </w:trPr>
        <w:tc>
          <w:tcPr>
            <w:tcW w:w="2884" w:type="dxa"/>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B0C37" w:rsidRPr="007E0B31" w14:paraId="12DBCD04" w14:textId="77777777" w:rsidTr="00430791">
        <w:trPr>
          <w:cantSplit/>
        </w:trPr>
        <w:tc>
          <w:tcPr>
            <w:tcW w:w="2884" w:type="dxa"/>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B0C37" w:rsidRPr="007E0B31" w14:paraId="79CC6E2F" w14:textId="77777777" w:rsidTr="00430791">
        <w:trPr>
          <w:cantSplit/>
        </w:trPr>
        <w:tc>
          <w:tcPr>
            <w:tcW w:w="2884" w:type="dxa"/>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4B0C37" w:rsidRPr="007E0B31" w14:paraId="6D586683" w14:textId="77777777" w:rsidTr="00430791">
        <w:trPr>
          <w:cantSplit/>
        </w:trPr>
        <w:tc>
          <w:tcPr>
            <w:tcW w:w="2884" w:type="dxa"/>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B0C37" w:rsidRPr="007E0B31" w14:paraId="345CCB51" w14:textId="77777777" w:rsidTr="00430791">
        <w:trPr>
          <w:cantSplit/>
        </w:trPr>
        <w:tc>
          <w:tcPr>
            <w:tcW w:w="2884" w:type="dxa"/>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B0C37" w:rsidRPr="007E0B31" w14:paraId="2852E6E0" w14:textId="77777777" w:rsidTr="00430791">
        <w:trPr>
          <w:cantSplit/>
        </w:trPr>
        <w:tc>
          <w:tcPr>
            <w:tcW w:w="2884" w:type="dxa"/>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B0C37" w:rsidRPr="007E0B31" w14:paraId="562ACF6D" w14:textId="77777777" w:rsidTr="00430791">
        <w:trPr>
          <w:cantSplit/>
        </w:trPr>
        <w:tc>
          <w:tcPr>
            <w:tcW w:w="2884" w:type="dxa"/>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B0C37" w:rsidRPr="007E0B31" w14:paraId="53E0E2A7" w14:textId="77777777" w:rsidTr="00430791">
        <w:trPr>
          <w:cantSplit/>
        </w:trPr>
        <w:tc>
          <w:tcPr>
            <w:tcW w:w="2884" w:type="dxa"/>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B0C37" w:rsidRPr="007E0B31" w14:paraId="06D65955" w14:textId="77777777" w:rsidTr="00430791">
        <w:trPr>
          <w:cantSplit/>
        </w:trPr>
        <w:tc>
          <w:tcPr>
            <w:tcW w:w="2884" w:type="dxa"/>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B0C37" w:rsidRPr="007E0B31" w14:paraId="7C3D7BF6" w14:textId="77777777" w:rsidTr="00430791">
        <w:trPr>
          <w:cantSplit/>
        </w:trPr>
        <w:tc>
          <w:tcPr>
            <w:tcW w:w="2884" w:type="dxa"/>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B0C37" w:rsidRPr="007E0B31" w14:paraId="6D897286" w14:textId="77777777" w:rsidTr="00430791">
        <w:trPr>
          <w:cantSplit/>
        </w:trPr>
        <w:tc>
          <w:tcPr>
            <w:tcW w:w="2884" w:type="dxa"/>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B0C37" w:rsidRPr="007E0B31" w14:paraId="4C2DEAED" w14:textId="77777777" w:rsidTr="00430791">
        <w:trPr>
          <w:cantSplit/>
        </w:trPr>
        <w:tc>
          <w:tcPr>
            <w:tcW w:w="2884" w:type="dxa"/>
          </w:tcPr>
          <w:p w14:paraId="4CFB65B5" w14:textId="77777777" w:rsidR="004B0C37" w:rsidRPr="007E0B31" w:rsidRDefault="004B0C37" w:rsidP="004B0C37">
            <w:pPr>
              <w:pStyle w:val="Arial11Bold"/>
              <w:rPr>
                <w:rFonts w:cs="Arial"/>
              </w:rPr>
            </w:pPr>
            <w:r w:rsidRPr="007E0B31">
              <w:rPr>
                <w:rFonts w:cs="Arial"/>
              </w:rPr>
              <w:lastRenderedPageBreak/>
              <w:t>Power Park Module Planning Matrix</w:t>
            </w:r>
          </w:p>
        </w:tc>
        <w:tc>
          <w:tcPr>
            <w:tcW w:w="6634" w:type="dxa"/>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B0C37" w:rsidRPr="007E0B31" w14:paraId="73636B09" w14:textId="77777777" w:rsidTr="00430791">
        <w:trPr>
          <w:cantSplit/>
        </w:trPr>
        <w:tc>
          <w:tcPr>
            <w:tcW w:w="2884" w:type="dxa"/>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B0C37" w:rsidRPr="007E0B31" w14:paraId="45419B2C" w14:textId="77777777" w:rsidTr="00430791">
        <w:trPr>
          <w:cantSplit/>
        </w:trPr>
        <w:tc>
          <w:tcPr>
            <w:tcW w:w="2884" w:type="dxa"/>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B0C37" w:rsidRPr="007E0B31" w14:paraId="6AE088B1" w14:textId="77777777" w:rsidTr="00430791">
        <w:trPr>
          <w:cantSplit/>
        </w:trPr>
        <w:tc>
          <w:tcPr>
            <w:tcW w:w="2884" w:type="dxa"/>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B0C37" w:rsidRPr="007E0B31" w14:paraId="4E0EED07" w14:textId="77777777" w:rsidTr="00430791">
        <w:trPr>
          <w:cantSplit/>
        </w:trPr>
        <w:tc>
          <w:tcPr>
            <w:tcW w:w="2884" w:type="dxa"/>
          </w:tcPr>
          <w:p w14:paraId="42E8EE81" w14:textId="77777777" w:rsidR="004B0C37" w:rsidRPr="007E0B31" w:rsidRDefault="004B0C37" w:rsidP="004B0C37">
            <w:pPr>
              <w:pStyle w:val="Arial11Bold"/>
              <w:rPr>
                <w:rFonts w:cs="Arial"/>
              </w:rPr>
            </w:pPr>
            <w:r w:rsidRPr="007E0B31">
              <w:rPr>
                <w:rFonts w:cs="Arial"/>
              </w:rPr>
              <w:t>Preface</w:t>
            </w:r>
          </w:p>
        </w:tc>
        <w:tc>
          <w:tcPr>
            <w:tcW w:w="6634" w:type="dxa"/>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4B0C37" w:rsidRPr="007E0B31" w14:paraId="1E032995" w14:textId="77777777" w:rsidTr="00430791">
        <w:trPr>
          <w:cantSplit/>
        </w:trPr>
        <w:tc>
          <w:tcPr>
            <w:tcW w:w="2884" w:type="dxa"/>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B0C37" w:rsidRPr="007E0B31" w14:paraId="717ACE5D" w14:textId="77777777" w:rsidTr="00430791">
        <w:trPr>
          <w:cantSplit/>
        </w:trPr>
        <w:tc>
          <w:tcPr>
            <w:tcW w:w="2884" w:type="dxa"/>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B0C37" w:rsidRPr="007E0B31" w14:paraId="3A69BCE4" w14:textId="77777777" w:rsidTr="00430791">
        <w:trPr>
          <w:cantSplit/>
        </w:trPr>
        <w:tc>
          <w:tcPr>
            <w:tcW w:w="2884" w:type="dxa"/>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B0C37" w:rsidRPr="007E0B31" w14:paraId="2901EA52" w14:textId="77777777" w:rsidTr="00430791">
        <w:trPr>
          <w:cantSplit/>
        </w:trPr>
        <w:tc>
          <w:tcPr>
            <w:tcW w:w="2884" w:type="dxa"/>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B0C37" w:rsidRPr="007E0B31" w14:paraId="147F892A" w14:textId="77777777" w:rsidTr="00430791">
        <w:trPr>
          <w:cantSplit/>
        </w:trPr>
        <w:tc>
          <w:tcPr>
            <w:tcW w:w="2884" w:type="dxa"/>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B0C37" w:rsidRPr="007E0B31" w14:paraId="528BEDE3" w14:textId="77777777" w:rsidTr="00430791">
        <w:trPr>
          <w:cantSplit/>
        </w:trPr>
        <w:tc>
          <w:tcPr>
            <w:tcW w:w="2884" w:type="dxa"/>
          </w:tcPr>
          <w:p w14:paraId="7BBDC215" w14:textId="77777777" w:rsidR="004B0C37" w:rsidRPr="007E0B31" w:rsidRDefault="004B0C37" w:rsidP="004B0C37">
            <w:pPr>
              <w:pStyle w:val="Arial11Bold"/>
              <w:rPr>
                <w:rFonts w:cs="Arial"/>
              </w:rPr>
            </w:pPr>
            <w:r w:rsidRPr="007E0B31">
              <w:rPr>
                <w:rFonts w:cs="Arial"/>
              </w:rPr>
              <w:t>Proposal Notice</w:t>
            </w:r>
          </w:p>
        </w:tc>
        <w:tc>
          <w:tcPr>
            <w:tcW w:w="6634" w:type="dxa"/>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B0C37" w:rsidRPr="007E0B31" w14:paraId="432EF504" w14:textId="77777777" w:rsidTr="00430791">
        <w:trPr>
          <w:cantSplit/>
        </w:trPr>
        <w:tc>
          <w:tcPr>
            <w:tcW w:w="2884" w:type="dxa"/>
          </w:tcPr>
          <w:p w14:paraId="5D3209CF" w14:textId="77777777" w:rsidR="004B0C37" w:rsidRPr="007E0B31" w:rsidRDefault="004B0C37" w:rsidP="004B0C37">
            <w:pPr>
              <w:pStyle w:val="Arial11Bold"/>
              <w:rPr>
                <w:rFonts w:cs="Arial"/>
              </w:rPr>
            </w:pPr>
            <w:r w:rsidRPr="007E0B31">
              <w:rPr>
                <w:rFonts w:cs="Arial"/>
              </w:rPr>
              <w:lastRenderedPageBreak/>
              <w:t>Proposal Report</w:t>
            </w:r>
          </w:p>
        </w:tc>
        <w:tc>
          <w:tcPr>
            <w:tcW w:w="6634" w:type="dxa"/>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B0C37" w:rsidRPr="007E0B31" w14:paraId="6C46AF56" w14:textId="77777777" w:rsidTr="00430791">
        <w:trPr>
          <w:cantSplit/>
        </w:trPr>
        <w:tc>
          <w:tcPr>
            <w:tcW w:w="2884" w:type="dxa"/>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B0C37" w:rsidRPr="007E0B31" w14:paraId="600FA7E2" w14:textId="77777777" w:rsidTr="00430791">
        <w:trPr>
          <w:cantSplit/>
        </w:trPr>
        <w:tc>
          <w:tcPr>
            <w:tcW w:w="2884" w:type="dxa"/>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B0C37" w:rsidRPr="007E0B31" w14:paraId="2FDD1EFD" w14:textId="77777777" w:rsidTr="00430791">
        <w:trPr>
          <w:cantSplit/>
        </w:trPr>
        <w:tc>
          <w:tcPr>
            <w:tcW w:w="2884" w:type="dxa"/>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B0C37" w:rsidRPr="007E0B31" w14:paraId="339E4B68" w14:textId="77777777" w:rsidTr="00430791">
        <w:trPr>
          <w:cantSplit/>
        </w:trPr>
        <w:tc>
          <w:tcPr>
            <w:tcW w:w="2884" w:type="dxa"/>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B0C37" w:rsidRPr="007E0B31" w14:paraId="0D949FA8" w14:textId="77777777" w:rsidTr="00430791">
        <w:trPr>
          <w:cantSplit/>
        </w:trPr>
        <w:tc>
          <w:tcPr>
            <w:tcW w:w="2884" w:type="dxa"/>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4B0C37" w:rsidRPr="007E0B31" w14:paraId="763F95A9" w14:textId="77777777" w:rsidTr="00430791">
        <w:trPr>
          <w:cantSplit/>
        </w:trPr>
        <w:tc>
          <w:tcPr>
            <w:tcW w:w="2884" w:type="dxa"/>
          </w:tcPr>
          <w:p w14:paraId="3489E2F3" w14:textId="4937B4CF" w:rsidR="004B0C37" w:rsidRPr="007E0B31" w:rsidRDefault="004B0C37" w:rsidP="004B0C37">
            <w:pPr>
              <w:pStyle w:val="Arial11Bold"/>
              <w:rPr>
                <w:rFonts w:cs="Arial"/>
              </w:rPr>
            </w:pPr>
            <w:r>
              <w:t>Pumped Storage Generating Unit</w:t>
            </w:r>
          </w:p>
        </w:tc>
        <w:tc>
          <w:tcPr>
            <w:tcW w:w="6634" w:type="dxa"/>
          </w:tcPr>
          <w:p w14:paraId="28D45EA5" w14:textId="78281C6F" w:rsidR="004B0C37" w:rsidRPr="007E0B31" w:rsidRDefault="004B0C37" w:rsidP="004B0C37">
            <w:pPr>
              <w:pStyle w:val="TableArial11"/>
              <w:rPr>
                <w:rFonts w:cs="Arial"/>
              </w:rPr>
            </w:pPr>
            <w:r>
              <w:t xml:space="preserve">A </w:t>
            </w:r>
            <w:r w:rsidRPr="00C67361">
              <w:rPr>
                <w:b/>
              </w:rPr>
              <w:t>Generating Unit</w:t>
            </w:r>
            <w:r>
              <w:t xml:space="preserve"> at a </w:t>
            </w:r>
            <w:r w:rsidRPr="00C67361">
              <w:rPr>
                <w:b/>
              </w:rPr>
              <w:t>Pumped Storage Plant</w:t>
            </w:r>
          </w:p>
        </w:tc>
      </w:tr>
      <w:tr w:rsidR="004B0C37" w:rsidRPr="007E0B31" w14:paraId="1F4EB396" w14:textId="77777777" w:rsidTr="00430791">
        <w:trPr>
          <w:cantSplit/>
        </w:trPr>
        <w:tc>
          <w:tcPr>
            <w:tcW w:w="2884" w:type="dxa"/>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B0C37" w:rsidRPr="007E0B31" w14:paraId="5C5DE0C2" w14:textId="77777777" w:rsidTr="00430791">
        <w:trPr>
          <w:cantSplit/>
        </w:trPr>
        <w:tc>
          <w:tcPr>
            <w:tcW w:w="2884" w:type="dxa"/>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B0C37" w:rsidRPr="007E0B31" w14:paraId="374B3C1B" w14:textId="77777777" w:rsidTr="00430791">
        <w:trPr>
          <w:cantSplit/>
        </w:trPr>
        <w:tc>
          <w:tcPr>
            <w:tcW w:w="2884" w:type="dxa"/>
          </w:tcPr>
          <w:p w14:paraId="18845DB4" w14:textId="77777777" w:rsidR="004B0C37" w:rsidRPr="007E0B31" w:rsidRDefault="004B0C37" w:rsidP="004B0C37">
            <w:pPr>
              <w:pStyle w:val="Arial11Bold"/>
              <w:rPr>
                <w:rFonts w:cs="Arial"/>
              </w:rPr>
            </w:pPr>
            <w:r w:rsidRPr="007E0B31">
              <w:rPr>
                <w:rFonts w:cs="Arial"/>
              </w:rPr>
              <w:t>Pumped Storage Unit</w:t>
            </w:r>
          </w:p>
        </w:tc>
        <w:tc>
          <w:tcPr>
            <w:tcW w:w="6634" w:type="dxa"/>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B0C37" w:rsidRPr="007E0B31" w14:paraId="449CBA4A" w14:textId="77777777" w:rsidTr="00430791">
        <w:trPr>
          <w:cantSplit/>
        </w:trPr>
        <w:tc>
          <w:tcPr>
            <w:tcW w:w="2884" w:type="dxa"/>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B0C37" w:rsidRPr="007E0B31" w14:paraId="169C7FAB" w14:textId="77777777" w:rsidTr="00430791">
        <w:trPr>
          <w:cantSplit/>
        </w:trPr>
        <w:tc>
          <w:tcPr>
            <w:tcW w:w="2884" w:type="dxa"/>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B0C37" w:rsidRPr="007E0B31" w14:paraId="7C2E6242" w14:textId="77777777" w:rsidTr="00430791">
        <w:trPr>
          <w:cantSplit/>
        </w:trPr>
        <w:tc>
          <w:tcPr>
            <w:tcW w:w="2884" w:type="dxa"/>
          </w:tcPr>
          <w:p w14:paraId="68D71726" w14:textId="238986E0" w:rsidR="004B0C37" w:rsidRPr="000B675D" w:rsidRDefault="004B0C37" w:rsidP="004B0C37">
            <w:pPr>
              <w:pStyle w:val="Level1Text"/>
              <w:tabs>
                <w:tab w:val="left" w:pos="0"/>
              </w:tabs>
              <w:ind w:left="0" w:firstLine="0"/>
              <w:rPr>
                <w:bCs/>
              </w:rPr>
            </w:pPr>
            <w:r w:rsidRPr="005C20E3">
              <w:rPr>
                <w:b/>
                <w:bCs/>
              </w:rPr>
              <w:lastRenderedPageBreak/>
              <w:t>Quick Resynchronisation Capability</w:t>
            </w:r>
          </w:p>
        </w:tc>
        <w:tc>
          <w:tcPr>
            <w:tcW w:w="6634" w:type="dxa"/>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B0C37" w:rsidRPr="007E0B31" w14:paraId="2E8D30AC" w14:textId="77777777" w:rsidTr="00430791">
        <w:trPr>
          <w:cantSplit/>
        </w:trPr>
        <w:tc>
          <w:tcPr>
            <w:tcW w:w="2884" w:type="dxa"/>
          </w:tcPr>
          <w:p w14:paraId="2AB6F035" w14:textId="5D123789" w:rsidR="004B0C37" w:rsidRPr="000B675D" w:rsidRDefault="004B0C37" w:rsidP="004B0C37">
            <w:pPr>
              <w:pStyle w:val="Level1Text"/>
              <w:tabs>
                <w:tab w:val="left" w:pos="0"/>
              </w:tabs>
              <w:ind w:left="0" w:firstLine="0"/>
              <w:rPr>
                <w:bCs/>
              </w:rPr>
            </w:pPr>
            <w:r w:rsidRPr="005C20E3">
              <w:rPr>
                <w:b/>
                <w:bCs/>
              </w:rPr>
              <w:t>Quick Resynchronisation Unit Test</w:t>
            </w:r>
          </w:p>
        </w:tc>
        <w:tc>
          <w:tcPr>
            <w:tcW w:w="6634" w:type="dxa"/>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4B0C37" w:rsidRPr="007E0B31" w14:paraId="42E6F9C6" w14:textId="77777777" w:rsidTr="00430791">
        <w:trPr>
          <w:cantSplit/>
        </w:trPr>
        <w:tc>
          <w:tcPr>
            <w:tcW w:w="2884" w:type="dxa"/>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B0C37" w:rsidRPr="007E0B31" w14:paraId="7556AD12" w14:textId="77777777" w:rsidTr="00430791">
        <w:trPr>
          <w:cantSplit/>
        </w:trPr>
        <w:tc>
          <w:tcPr>
            <w:tcW w:w="2884" w:type="dxa"/>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51D42A6E" w14:textId="77777777" w:rsidTr="00430791">
        <w:trPr>
          <w:cantSplit/>
        </w:trPr>
        <w:tc>
          <w:tcPr>
            <w:tcW w:w="2884" w:type="dxa"/>
          </w:tcPr>
          <w:p w14:paraId="193A7FAE" w14:textId="77777777" w:rsidR="004B0C37" w:rsidRPr="007E0B31" w:rsidRDefault="004B0C37" w:rsidP="004B0C37">
            <w:pPr>
              <w:pStyle w:val="Arial11Bold"/>
              <w:rPr>
                <w:rFonts w:cs="Arial"/>
              </w:rPr>
            </w:pPr>
            <w:r w:rsidRPr="007E0B31">
              <w:rPr>
                <w:rFonts w:cs="Arial"/>
              </w:rPr>
              <w:t>Rated MW</w:t>
            </w:r>
          </w:p>
        </w:tc>
        <w:tc>
          <w:tcPr>
            <w:tcW w:w="6634" w:type="dxa"/>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B0C37" w:rsidRPr="007E0B31" w14:paraId="273F78B3" w14:textId="77777777" w:rsidTr="00430791">
        <w:trPr>
          <w:cantSplit/>
        </w:trPr>
        <w:tc>
          <w:tcPr>
            <w:tcW w:w="2884" w:type="dxa"/>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109CC66C" w14:textId="77777777" w:rsidTr="00430791">
        <w:trPr>
          <w:cantSplit/>
        </w:trPr>
        <w:tc>
          <w:tcPr>
            <w:tcW w:w="2884" w:type="dxa"/>
          </w:tcPr>
          <w:p w14:paraId="49062E17" w14:textId="77777777" w:rsidR="004B0C37" w:rsidRPr="007E0B31" w:rsidRDefault="004B0C37" w:rsidP="004B0C37">
            <w:pPr>
              <w:pStyle w:val="Arial11Bold"/>
              <w:rPr>
                <w:rFonts w:cs="Arial"/>
              </w:rPr>
            </w:pPr>
            <w:r w:rsidRPr="007E0B31">
              <w:rPr>
                <w:rFonts w:cs="Arial"/>
              </w:rPr>
              <w:lastRenderedPageBreak/>
              <w:t>Reactive Despatch Network Restriction</w:t>
            </w:r>
          </w:p>
        </w:tc>
        <w:tc>
          <w:tcPr>
            <w:tcW w:w="6634" w:type="dxa"/>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B0C37" w:rsidRPr="0079139F" w14:paraId="41F1D243" w14:textId="77777777" w:rsidTr="00430791">
        <w:trPr>
          <w:cantSplit/>
        </w:trPr>
        <w:tc>
          <w:tcPr>
            <w:tcW w:w="2884" w:type="dxa"/>
          </w:tcPr>
          <w:p w14:paraId="09E990EB" w14:textId="53E66CB7" w:rsidR="004B0C37" w:rsidRPr="0079139F" w:rsidRDefault="004B0C37" w:rsidP="004B0C37">
            <w:pPr>
              <w:pStyle w:val="Arial11Bold"/>
              <w:rPr>
                <w:rFonts w:cs="Arial"/>
              </w:rPr>
            </w:pPr>
            <w:r>
              <w:rPr>
                <w:rFonts w:cs="Arial"/>
              </w:rPr>
              <w:t>Reactive Despatch to Zero Mvar Network Restriction</w:t>
            </w:r>
          </w:p>
        </w:tc>
        <w:tc>
          <w:tcPr>
            <w:tcW w:w="6634" w:type="dxa"/>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B0C37" w:rsidRPr="007E0B31" w14:paraId="46314AF8" w14:textId="77777777" w:rsidTr="00430791">
        <w:trPr>
          <w:cantSplit/>
        </w:trPr>
        <w:tc>
          <w:tcPr>
            <w:tcW w:w="2884" w:type="dxa"/>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B0C37" w:rsidRPr="007E0B31" w14:paraId="4C6A9206" w14:textId="77777777" w:rsidTr="00430791">
        <w:trPr>
          <w:cantSplit/>
        </w:trPr>
        <w:tc>
          <w:tcPr>
            <w:tcW w:w="2884" w:type="dxa"/>
          </w:tcPr>
          <w:p w14:paraId="6C15F2F8" w14:textId="77777777" w:rsidR="004B0C37" w:rsidRPr="007E0B31" w:rsidRDefault="004B0C37" w:rsidP="004B0C37">
            <w:pPr>
              <w:pStyle w:val="Arial11Bold"/>
              <w:rPr>
                <w:rFonts w:cs="Arial"/>
              </w:rPr>
            </w:pPr>
            <w:r w:rsidRPr="007E0B31">
              <w:rPr>
                <w:rFonts w:cs="Arial"/>
              </w:rPr>
              <w:t>Reactive Power</w:t>
            </w:r>
          </w:p>
        </w:tc>
        <w:tc>
          <w:tcPr>
            <w:tcW w:w="6634" w:type="dxa"/>
          </w:tcPr>
          <w:p w14:paraId="2116FCFF" w14:textId="77777777" w:rsidR="004B0C37" w:rsidRPr="007E0B31" w:rsidRDefault="004B0C37" w:rsidP="004B0C37">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4B0C37" w:rsidRPr="007E0B31" w:rsidRDefault="004B0C37" w:rsidP="004B0C37">
            <w:pPr>
              <w:pStyle w:val="TableArial11"/>
              <w:rPr>
                <w:rFonts w:cs="Arial"/>
              </w:rPr>
            </w:pPr>
            <w:r w:rsidRPr="007E0B31">
              <w:rPr>
                <w:rFonts w:cs="Arial"/>
              </w:rPr>
              <w:t>1000 VAr = 1 kVAr</w:t>
            </w:r>
          </w:p>
          <w:p w14:paraId="0418F48E" w14:textId="31407A1D" w:rsidR="004B0C37" w:rsidRPr="007E0B31" w:rsidRDefault="004B0C37" w:rsidP="004B0C37">
            <w:pPr>
              <w:pStyle w:val="TableArial11"/>
              <w:rPr>
                <w:rFonts w:cs="Arial"/>
              </w:rPr>
            </w:pPr>
            <w:r w:rsidRPr="007E0B31">
              <w:rPr>
                <w:rFonts w:cs="Arial"/>
              </w:rPr>
              <w:t xml:space="preserve">1000 kVAr = 1 </w:t>
            </w:r>
            <w:r w:rsidRPr="0079139F">
              <w:rPr>
                <w:rFonts w:cs="Arial"/>
              </w:rPr>
              <w:t>MVAr</w:t>
            </w:r>
          </w:p>
        </w:tc>
      </w:tr>
      <w:tr w:rsidR="004B0C37" w:rsidRPr="007E0B31" w14:paraId="3CD853A2" w14:textId="77777777" w:rsidTr="00430791">
        <w:trPr>
          <w:cantSplit/>
        </w:trPr>
        <w:tc>
          <w:tcPr>
            <w:tcW w:w="2884" w:type="dxa"/>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B0C37" w:rsidRPr="007E0B31" w14:paraId="0FE2CCF3" w14:textId="77777777" w:rsidTr="00430791">
        <w:trPr>
          <w:cantSplit/>
        </w:trPr>
        <w:tc>
          <w:tcPr>
            <w:tcW w:w="2884" w:type="dxa"/>
          </w:tcPr>
          <w:p w14:paraId="4CA01335" w14:textId="11F1E4DD" w:rsidR="004B0C37" w:rsidRPr="007E0B31" w:rsidRDefault="004B0C37" w:rsidP="004B0C37">
            <w:pPr>
              <w:pStyle w:val="Arial11Bold"/>
              <w:rPr>
                <w:rFonts w:cs="Arial"/>
              </w:rPr>
            </w:pPr>
            <w:r>
              <w:t>Regenerative Braking</w:t>
            </w:r>
          </w:p>
        </w:tc>
        <w:tc>
          <w:tcPr>
            <w:tcW w:w="6634" w:type="dxa"/>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B0C37" w:rsidRPr="007E0B31" w14:paraId="02810D1E" w14:textId="77777777" w:rsidTr="00430791">
        <w:trPr>
          <w:cantSplit/>
        </w:trPr>
        <w:tc>
          <w:tcPr>
            <w:tcW w:w="2884" w:type="dxa"/>
          </w:tcPr>
          <w:p w14:paraId="520D388E" w14:textId="77777777" w:rsidR="004B0C37" w:rsidRPr="007E0B31" w:rsidRDefault="004B0C37" w:rsidP="004B0C37">
            <w:pPr>
              <w:pStyle w:val="Arial11Bold"/>
              <w:rPr>
                <w:rFonts w:cs="Arial"/>
              </w:rPr>
            </w:pPr>
            <w:r w:rsidRPr="007E0B31">
              <w:rPr>
                <w:rFonts w:cs="Arial"/>
              </w:rPr>
              <w:lastRenderedPageBreak/>
              <w:t>Registered Capacity</w:t>
            </w:r>
          </w:p>
        </w:tc>
        <w:tc>
          <w:tcPr>
            <w:tcW w:w="6634" w:type="dxa"/>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B0C37" w:rsidRPr="007E0B31" w14:paraId="28E3B2E3" w14:textId="77777777" w:rsidTr="00430791">
        <w:trPr>
          <w:cantSplit/>
        </w:trPr>
        <w:tc>
          <w:tcPr>
            <w:tcW w:w="2884" w:type="dxa"/>
          </w:tcPr>
          <w:p w14:paraId="2BE0DBDE" w14:textId="77777777" w:rsidR="004B0C37" w:rsidRPr="007E0B31" w:rsidRDefault="004B0C37" w:rsidP="004B0C37">
            <w:pPr>
              <w:pStyle w:val="Arial11Bold"/>
              <w:rPr>
                <w:rFonts w:cs="Arial"/>
              </w:rPr>
            </w:pPr>
            <w:r w:rsidRPr="007E0B31">
              <w:rPr>
                <w:rFonts w:cs="Arial"/>
              </w:rPr>
              <w:lastRenderedPageBreak/>
              <w:t>Registered Data</w:t>
            </w:r>
          </w:p>
        </w:tc>
        <w:tc>
          <w:tcPr>
            <w:tcW w:w="6634" w:type="dxa"/>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B0C37" w:rsidRPr="007E0B31" w14:paraId="6D4F3B34" w14:textId="77777777" w:rsidTr="00430791">
        <w:trPr>
          <w:cantSplit/>
        </w:trPr>
        <w:tc>
          <w:tcPr>
            <w:tcW w:w="2884" w:type="dxa"/>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B0C37" w:rsidRPr="007E0B31" w14:paraId="2F4B1BA2" w14:textId="77777777" w:rsidTr="00430791">
        <w:trPr>
          <w:cantSplit/>
        </w:trPr>
        <w:tc>
          <w:tcPr>
            <w:tcW w:w="2884" w:type="dxa"/>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4B0C37" w:rsidRPr="00DE788D" w14:paraId="2B2A16BA" w14:textId="77777777" w:rsidTr="00430791">
        <w:trPr>
          <w:cantSplit/>
        </w:trPr>
        <w:tc>
          <w:tcPr>
            <w:tcW w:w="2884" w:type="dxa"/>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4B0C37" w:rsidRPr="00DE788D" w14:paraId="7DFB31AF" w14:textId="77777777" w:rsidTr="00430791">
        <w:trPr>
          <w:cantSplit/>
        </w:trPr>
        <w:tc>
          <w:tcPr>
            <w:tcW w:w="2884" w:type="dxa"/>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B0C37" w:rsidRPr="007E0B31" w14:paraId="23631208" w14:textId="77777777" w:rsidTr="00430791">
        <w:trPr>
          <w:cantSplit/>
        </w:trPr>
        <w:tc>
          <w:tcPr>
            <w:tcW w:w="2884" w:type="dxa"/>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4B0C37" w:rsidRPr="007E0B31" w14:paraId="35CFBFAD" w14:textId="77777777" w:rsidTr="00430791">
        <w:trPr>
          <w:cantSplit/>
        </w:trPr>
        <w:tc>
          <w:tcPr>
            <w:tcW w:w="2884" w:type="dxa"/>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B0C37" w:rsidRPr="007E0B31" w14:paraId="09C3CE4E" w14:textId="77777777" w:rsidTr="00430791">
        <w:trPr>
          <w:cantSplit/>
        </w:trPr>
        <w:tc>
          <w:tcPr>
            <w:tcW w:w="2884" w:type="dxa"/>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4B0C37" w:rsidRPr="007E0B31" w14:paraId="00495AD3" w14:textId="77777777" w:rsidTr="00430791">
        <w:trPr>
          <w:cantSplit/>
        </w:trPr>
        <w:tc>
          <w:tcPr>
            <w:tcW w:w="2884" w:type="dxa"/>
          </w:tcPr>
          <w:p w14:paraId="37CE2F19" w14:textId="77777777" w:rsidR="004B0C37" w:rsidRPr="007E0B31" w:rsidRDefault="004B0C37" w:rsidP="004B0C37">
            <w:pPr>
              <w:pStyle w:val="Arial11Bold"/>
              <w:rPr>
                <w:rFonts w:cs="Arial"/>
              </w:rPr>
            </w:pPr>
            <w:r w:rsidRPr="007E0B31">
              <w:rPr>
                <w:rFonts w:cs="Arial"/>
              </w:rPr>
              <w:t>Relevant Party</w:t>
            </w:r>
          </w:p>
        </w:tc>
        <w:tc>
          <w:tcPr>
            <w:tcW w:w="6634" w:type="dxa"/>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4B0C37" w:rsidRPr="007E0B31" w14:paraId="0089BD19" w14:textId="77777777" w:rsidTr="00430791">
        <w:trPr>
          <w:cantSplit/>
        </w:trPr>
        <w:tc>
          <w:tcPr>
            <w:tcW w:w="2884" w:type="dxa"/>
          </w:tcPr>
          <w:p w14:paraId="192E0FD2" w14:textId="77777777" w:rsidR="004B0C37" w:rsidRPr="007E0B31" w:rsidRDefault="004B0C37" w:rsidP="004B0C37">
            <w:pPr>
              <w:pStyle w:val="Arial11Bold"/>
              <w:rPr>
                <w:rFonts w:cs="Arial"/>
              </w:rPr>
            </w:pPr>
            <w:r w:rsidRPr="007E0B31">
              <w:rPr>
                <w:rFonts w:cs="Arial"/>
              </w:rPr>
              <w:lastRenderedPageBreak/>
              <w:t>Relevant Scottish Transmission Licensee</w:t>
            </w:r>
          </w:p>
        </w:tc>
        <w:tc>
          <w:tcPr>
            <w:tcW w:w="6634" w:type="dxa"/>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B0C37" w:rsidRPr="007E0B31" w14:paraId="1E25E753" w14:textId="77777777" w:rsidTr="00430791">
        <w:trPr>
          <w:cantSplit/>
        </w:trPr>
        <w:tc>
          <w:tcPr>
            <w:tcW w:w="2884" w:type="dxa"/>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4B0C37" w:rsidRPr="007E0B31" w14:paraId="2C38A6A1" w14:textId="77777777" w:rsidTr="00430791">
        <w:trPr>
          <w:cantSplit/>
        </w:trPr>
        <w:tc>
          <w:tcPr>
            <w:tcW w:w="2884" w:type="dxa"/>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B0C37" w:rsidRPr="007E0B31" w14:paraId="661512B9" w14:textId="77777777" w:rsidTr="00430791">
        <w:trPr>
          <w:cantSplit/>
        </w:trPr>
        <w:tc>
          <w:tcPr>
            <w:tcW w:w="2884" w:type="dxa"/>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B0C37" w:rsidRPr="007E0B31" w14:paraId="0FC4184C" w14:textId="77777777" w:rsidTr="00430791">
        <w:trPr>
          <w:cantSplit/>
        </w:trPr>
        <w:tc>
          <w:tcPr>
            <w:tcW w:w="2884" w:type="dxa"/>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B0C37" w:rsidRPr="007E0B31" w14:paraId="4A5E7BA6" w14:textId="77777777" w:rsidTr="00430791">
        <w:trPr>
          <w:cantSplit/>
        </w:trPr>
        <w:tc>
          <w:tcPr>
            <w:tcW w:w="2884" w:type="dxa"/>
          </w:tcPr>
          <w:p w14:paraId="57C0BDFF" w14:textId="339174F7" w:rsidR="004B0C37" w:rsidRPr="007E0B31" w:rsidRDefault="004B0C37" w:rsidP="004B0C37">
            <w:pPr>
              <w:pStyle w:val="Arial11Bold"/>
              <w:rPr>
                <w:rFonts w:cs="Arial"/>
              </w:rPr>
            </w:pPr>
            <w:r>
              <w:rPr>
                <w:rFonts w:cs="Arial"/>
              </w:rPr>
              <w:t>Replacement Reserves (RR)</w:t>
            </w:r>
          </w:p>
        </w:tc>
        <w:tc>
          <w:tcPr>
            <w:tcW w:w="6634" w:type="dxa"/>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B0C37" w:rsidRPr="007E0B31" w14:paraId="3E793E1A" w14:textId="77777777" w:rsidTr="00430791">
        <w:trPr>
          <w:cantSplit/>
        </w:trPr>
        <w:tc>
          <w:tcPr>
            <w:tcW w:w="2884" w:type="dxa"/>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B0C37" w:rsidRPr="007E0B31" w14:paraId="221B80DF" w14:textId="77777777" w:rsidTr="00430791">
        <w:trPr>
          <w:cantSplit/>
        </w:trPr>
        <w:tc>
          <w:tcPr>
            <w:tcW w:w="2884" w:type="dxa"/>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B0C37" w:rsidRPr="007E0B31" w14:paraId="43B07A92" w14:textId="77777777" w:rsidTr="00430791">
        <w:trPr>
          <w:cantSplit/>
        </w:trPr>
        <w:tc>
          <w:tcPr>
            <w:tcW w:w="2884" w:type="dxa"/>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B0C37" w:rsidRPr="007E0B31" w14:paraId="6833C556" w14:textId="77777777" w:rsidTr="00430791">
        <w:trPr>
          <w:cantSplit/>
        </w:trPr>
        <w:tc>
          <w:tcPr>
            <w:tcW w:w="2884" w:type="dxa"/>
          </w:tcPr>
          <w:p w14:paraId="78C5A95A" w14:textId="03432A01" w:rsidR="004B0C37" w:rsidRPr="007E0B31" w:rsidRDefault="004B0C37" w:rsidP="004B0C37">
            <w:pPr>
              <w:pStyle w:val="Arial11Bold"/>
              <w:rPr>
                <w:rFonts w:cs="Arial"/>
              </w:rPr>
            </w:pPr>
            <w:r>
              <w:rPr>
                <w:rFonts w:cs="Arial"/>
              </w:rPr>
              <w:t>Restoration Contractor</w:t>
            </w:r>
          </w:p>
        </w:tc>
        <w:tc>
          <w:tcPr>
            <w:tcW w:w="6634" w:type="dxa"/>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B0C37" w:rsidRPr="007E0B31" w14:paraId="06F23606" w14:textId="77777777" w:rsidTr="00430791">
        <w:trPr>
          <w:cantSplit/>
        </w:trPr>
        <w:tc>
          <w:tcPr>
            <w:tcW w:w="2884" w:type="dxa"/>
          </w:tcPr>
          <w:p w14:paraId="40195733" w14:textId="7E5F900B" w:rsidR="004B0C37" w:rsidRPr="007E0B31" w:rsidRDefault="004B0C37" w:rsidP="004B0C37">
            <w:pPr>
              <w:pStyle w:val="Arial11Bold"/>
              <w:rPr>
                <w:rFonts w:cs="Arial"/>
              </w:rPr>
            </w:pPr>
            <w:r>
              <w:rPr>
                <w:rFonts w:cs="Arial"/>
              </w:rPr>
              <w:t>Restoration Plan</w:t>
            </w:r>
          </w:p>
        </w:tc>
        <w:tc>
          <w:tcPr>
            <w:tcW w:w="6634" w:type="dxa"/>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B0C37" w:rsidRPr="007E0B31" w14:paraId="359C52EC" w14:textId="77777777" w:rsidTr="00430791">
        <w:trPr>
          <w:cantSplit/>
        </w:trPr>
        <w:tc>
          <w:tcPr>
            <w:tcW w:w="2884" w:type="dxa"/>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B0C37" w:rsidRPr="007E0B31" w14:paraId="7A57EE5C" w14:textId="77777777" w:rsidTr="00430791">
        <w:trPr>
          <w:cantSplit/>
        </w:trPr>
        <w:tc>
          <w:tcPr>
            <w:tcW w:w="2884" w:type="dxa"/>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B0C37" w:rsidRPr="007E0B31" w14:paraId="200F923B" w14:textId="77777777" w:rsidTr="00430791">
        <w:trPr>
          <w:cantSplit/>
        </w:trPr>
        <w:tc>
          <w:tcPr>
            <w:tcW w:w="2884" w:type="dxa"/>
          </w:tcPr>
          <w:p w14:paraId="645AFB45" w14:textId="77777777" w:rsidR="004B0C37" w:rsidRPr="007E0B31" w:rsidRDefault="004B0C37" w:rsidP="004B0C37">
            <w:pPr>
              <w:pStyle w:val="Arial11Bold"/>
              <w:rPr>
                <w:rFonts w:cs="Arial"/>
              </w:rPr>
            </w:pPr>
            <w:r w:rsidRPr="008B64D0">
              <w:rPr>
                <w:rFonts w:cs="Arial"/>
              </w:rPr>
              <w:lastRenderedPageBreak/>
              <w:t>Re-synchronisation</w:t>
            </w:r>
          </w:p>
        </w:tc>
        <w:tc>
          <w:tcPr>
            <w:tcW w:w="6634" w:type="dxa"/>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B0C37" w:rsidRPr="007E0B31" w:rsidDel="00190EFA" w14:paraId="5C8B475C" w14:textId="0DB1FF37" w:rsidTr="00430791">
        <w:trPr>
          <w:cantSplit/>
          <w:del w:id="44" w:author="Lizzie Timmins" w:date="2025-12-04T09:49:00Z" w16du:dateUtc="2025-12-04T09:49:00Z"/>
        </w:trPr>
        <w:tc>
          <w:tcPr>
            <w:tcW w:w="2884" w:type="dxa"/>
          </w:tcPr>
          <w:p w14:paraId="7A0A7098" w14:textId="4231573F" w:rsidR="004B0C37" w:rsidRPr="00A24C6C" w:rsidDel="00190EFA" w:rsidRDefault="004B0C37" w:rsidP="004B0C37">
            <w:pPr>
              <w:pStyle w:val="Arial11Bold"/>
              <w:rPr>
                <w:del w:id="45" w:author="Lizzie Timmins" w:date="2025-12-04T09:49:00Z" w16du:dateUtc="2025-12-04T09:49:00Z"/>
                <w:rFonts w:cs="Arial"/>
              </w:rPr>
            </w:pPr>
          </w:p>
        </w:tc>
        <w:tc>
          <w:tcPr>
            <w:tcW w:w="6634" w:type="dxa"/>
          </w:tcPr>
          <w:p w14:paraId="7D8E70D3" w14:textId="79ECD4F0" w:rsidR="004B0C37" w:rsidRPr="00A24C6C" w:rsidDel="00190EFA" w:rsidRDefault="004B0C37" w:rsidP="004B0C37">
            <w:pPr>
              <w:pStyle w:val="TableArial11"/>
              <w:rPr>
                <w:del w:id="46" w:author="Lizzie Timmins" w:date="2025-12-04T09:49:00Z" w16du:dateUtc="2025-12-04T09:49:00Z"/>
                <w:rFonts w:cs="Arial"/>
              </w:rPr>
            </w:pPr>
          </w:p>
        </w:tc>
      </w:tr>
      <w:tr w:rsidR="004B0C37" w:rsidRPr="007E0B31" w:rsidDel="00190EFA" w14:paraId="6CA184A0" w14:textId="4149E8BC" w:rsidTr="00430791">
        <w:trPr>
          <w:cantSplit/>
          <w:del w:id="47" w:author="Lizzie Timmins" w:date="2025-12-04T09:49:00Z" w16du:dateUtc="2025-12-04T09:49:00Z"/>
        </w:trPr>
        <w:tc>
          <w:tcPr>
            <w:tcW w:w="2884" w:type="dxa"/>
          </w:tcPr>
          <w:p w14:paraId="0F616CE0" w14:textId="78D49A8D" w:rsidR="004B0C37" w:rsidRPr="007E0B31" w:rsidDel="00190EFA" w:rsidRDefault="004B0C37" w:rsidP="004B0C37">
            <w:pPr>
              <w:pStyle w:val="Arial11Bold"/>
              <w:rPr>
                <w:del w:id="48" w:author="Lizzie Timmins" w:date="2025-12-04T09:49:00Z" w16du:dateUtc="2025-12-04T09:49:00Z"/>
                <w:rFonts w:cs="Arial"/>
              </w:rPr>
            </w:pPr>
            <w:del w:id="49" w:author="Lizzie Timmins" w:date="2025-12-04T09:49:00Z" w16du:dateUtc="2025-12-04T09:49:00Z">
              <w:r w:rsidDel="00190EFA">
                <w:rPr>
                  <w:rFonts w:cs="Arial"/>
                </w:rPr>
                <w:delText>RR Acceptance</w:delText>
              </w:r>
            </w:del>
          </w:p>
        </w:tc>
        <w:tc>
          <w:tcPr>
            <w:tcW w:w="6634" w:type="dxa"/>
          </w:tcPr>
          <w:p w14:paraId="279A7C5B" w14:textId="2CE0A5EB" w:rsidR="004B0C37" w:rsidRPr="007E0B31" w:rsidDel="00190EFA" w:rsidRDefault="004B0C37" w:rsidP="004B0C37">
            <w:pPr>
              <w:pStyle w:val="TableArial11"/>
              <w:rPr>
                <w:del w:id="50" w:author="Lizzie Timmins" w:date="2025-12-04T09:49:00Z" w16du:dateUtc="2025-12-04T09:49:00Z"/>
                <w:rFonts w:cs="Arial"/>
              </w:rPr>
            </w:pPr>
            <w:del w:id="51" w:author="Lizzie Timmins" w:date="2025-12-04T09:49:00Z" w16du:dateUtc="2025-12-04T09:49:00Z">
              <w:r w:rsidRPr="008D5BEE" w:rsidDel="00190EFA">
                <w:rPr>
                  <w:rFonts w:cs="Arial"/>
                </w:rPr>
                <w:delText>The results of the</w:delText>
              </w:r>
              <w:r w:rsidRPr="005C20E3" w:rsidDel="00190EFA">
                <w:rPr>
                  <w:b/>
                </w:rPr>
                <w:delText xml:space="preserve"> TERRE</w:delText>
              </w:r>
              <w:r w:rsidRPr="008D5BEE" w:rsidDel="00190EFA">
                <w:rPr>
                  <w:rFonts w:cs="Arial"/>
                </w:rPr>
                <w:delText xml:space="preserve"> auction for each </w:delText>
              </w:r>
              <w:r w:rsidRPr="008D5BEE" w:rsidDel="00190EFA">
                <w:rPr>
                  <w:rFonts w:cs="Arial"/>
                  <w:b/>
                </w:rPr>
                <w:delText>BM Participant</w:delText>
              </w:r>
              <w:r w:rsidRPr="00A87826" w:rsidDel="00190EFA">
                <w:rPr>
                  <w:rFonts w:cs="Arial"/>
                  <w:bCs/>
                </w:rPr>
                <w:delText>.</w:delText>
              </w:r>
            </w:del>
          </w:p>
        </w:tc>
      </w:tr>
      <w:tr w:rsidR="004B0C37" w:rsidRPr="007E0B31" w:rsidDel="00190EFA" w14:paraId="375C4E00" w14:textId="3DF53EE6" w:rsidTr="00430791">
        <w:trPr>
          <w:cantSplit/>
          <w:del w:id="52" w:author="Lizzie Timmins" w:date="2025-12-04T09:49:00Z" w16du:dateUtc="2025-12-04T09:49:00Z"/>
        </w:trPr>
        <w:tc>
          <w:tcPr>
            <w:tcW w:w="2884" w:type="dxa"/>
          </w:tcPr>
          <w:p w14:paraId="1EAC68C5" w14:textId="7B578472" w:rsidR="004B0C37" w:rsidDel="00190EFA" w:rsidRDefault="004B0C37" w:rsidP="004B0C37">
            <w:pPr>
              <w:pStyle w:val="Arial11Bold"/>
              <w:rPr>
                <w:del w:id="53" w:author="Lizzie Timmins" w:date="2025-12-04T09:49:00Z" w16du:dateUtc="2025-12-04T09:49:00Z"/>
                <w:rFonts w:cs="Arial"/>
              </w:rPr>
            </w:pPr>
            <w:del w:id="54" w:author="Lizzie Timmins" w:date="2025-12-04T09:49:00Z" w16du:dateUtc="2025-12-04T09:49:00Z">
              <w:r w:rsidDel="00190EFA">
                <w:rPr>
                  <w:rFonts w:cs="Arial"/>
                </w:rPr>
                <w:delText>Restricted</w:delText>
              </w:r>
            </w:del>
          </w:p>
        </w:tc>
        <w:tc>
          <w:tcPr>
            <w:tcW w:w="6634" w:type="dxa"/>
          </w:tcPr>
          <w:p w14:paraId="573C1772" w14:textId="2777E768" w:rsidR="004B0C37" w:rsidRPr="008D5BEE" w:rsidDel="00190EFA" w:rsidRDefault="004B0C37" w:rsidP="004B0C37">
            <w:pPr>
              <w:pStyle w:val="TableArial11"/>
              <w:rPr>
                <w:del w:id="55" w:author="Lizzie Timmins" w:date="2025-12-04T09:49:00Z" w16du:dateUtc="2025-12-04T09:49:00Z"/>
                <w:rFonts w:cs="Arial"/>
              </w:rPr>
            </w:pPr>
            <w:del w:id="56" w:author="Lizzie Timmins" w:date="2025-12-04T09:49:00Z" w16du:dateUtc="2025-12-04T09:49:00Z">
              <w:r w:rsidRPr="008D5BEE" w:rsidDel="00190EFA">
                <w:rPr>
                  <w:rFonts w:cs="Arial"/>
                </w:rPr>
                <w:delText xml:space="preserve">Applies to a </w:delText>
              </w:r>
              <w:r w:rsidRPr="008D5BEE" w:rsidDel="00190EFA">
                <w:rPr>
                  <w:rFonts w:cs="Arial"/>
                  <w:b/>
                </w:rPr>
                <w:delText>TERRE Bid</w:delText>
              </w:r>
              <w:r w:rsidRPr="008D5BEE" w:rsidDel="00190EFA">
                <w:rPr>
                  <w:rFonts w:cs="Arial"/>
                </w:rPr>
                <w:delText xml:space="preserve"> which has been marked so that it will be passed to the </w:delText>
              </w:r>
              <w:r w:rsidRPr="008D5BEE" w:rsidDel="00190EFA">
                <w:rPr>
                  <w:rFonts w:cs="Arial"/>
                  <w:b/>
                </w:rPr>
                <w:delText>TERRE Central Platform</w:delText>
              </w:r>
              <w:r w:rsidRPr="008D5BEE" w:rsidDel="00190EFA">
                <w:rPr>
                  <w:rFonts w:cs="Arial"/>
                </w:rPr>
                <w:delText xml:space="preserve"> but will not be used in the auction</w:delText>
              </w:r>
              <w:r w:rsidDel="00190EFA">
                <w:rPr>
                  <w:rFonts w:cs="Arial"/>
                </w:rPr>
                <w:delText>.</w:delText>
              </w:r>
            </w:del>
          </w:p>
        </w:tc>
      </w:tr>
      <w:tr w:rsidR="004B0C37" w:rsidRPr="007E0B31" w14:paraId="43440108" w14:textId="77777777" w:rsidTr="00430791">
        <w:trPr>
          <w:cantSplit/>
        </w:trPr>
        <w:tc>
          <w:tcPr>
            <w:tcW w:w="2884" w:type="dxa"/>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4B0C37" w:rsidRPr="007E0B31" w:rsidDel="00190EFA" w14:paraId="724EBAD0" w14:textId="347A0D7B" w:rsidTr="00430791">
        <w:trPr>
          <w:cantSplit/>
          <w:del w:id="57" w:author="Lizzie Timmins" w:date="2025-12-04T09:49:00Z" w16du:dateUtc="2025-12-04T09:49:00Z"/>
        </w:trPr>
        <w:tc>
          <w:tcPr>
            <w:tcW w:w="2884" w:type="dxa"/>
          </w:tcPr>
          <w:p w14:paraId="389CD79A" w14:textId="334D8047" w:rsidR="004B0C37" w:rsidDel="00190EFA" w:rsidRDefault="004B0C37" w:rsidP="004B0C37">
            <w:pPr>
              <w:pStyle w:val="Arial11Bold"/>
              <w:rPr>
                <w:del w:id="58" w:author="Lizzie Timmins" w:date="2025-12-04T09:49:00Z" w16du:dateUtc="2025-12-04T09:49:00Z"/>
                <w:rFonts w:cs="Arial"/>
              </w:rPr>
            </w:pPr>
            <w:del w:id="59" w:author="Lizzie Timmins" w:date="2025-12-04T09:49:00Z" w16du:dateUtc="2025-12-04T09:49:00Z">
              <w:r w:rsidDel="00190EFA">
                <w:rPr>
                  <w:rFonts w:cs="Arial"/>
                </w:rPr>
                <w:delText>RR Instruction</w:delText>
              </w:r>
            </w:del>
          </w:p>
        </w:tc>
        <w:tc>
          <w:tcPr>
            <w:tcW w:w="6634" w:type="dxa"/>
          </w:tcPr>
          <w:p w14:paraId="74080257" w14:textId="3F1C1C64" w:rsidR="004B0C37" w:rsidRPr="008D5BEE" w:rsidDel="00190EFA" w:rsidRDefault="004B0C37" w:rsidP="004B0C37">
            <w:pPr>
              <w:pStyle w:val="TableArial11"/>
              <w:rPr>
                <w:del w:id="60" w:author="Lizzie Timmins" w:date="2025-12-04T09:49:00Z" w16du:dateUtc="2025-12-04T09:49:00Z"/>
                <w:rFonts w:cs="Arial"/>
              </w:rPr>
            </w:pPr>
            <w:del w:id="61" w:author="Lizzie Timmins" w:date="2025-12-04T09:49:00Z" w16du:dateUtc="2025-12-04T09:49:00Z">
              <w:r w:rsidRPr="005C20E3" w:rsidDel="00190EFA">
                <w:rPr>
                  <w:b/>
                </w:rPr>
                <w:delText>Replacement Reserve</w:delText>
              </w:r>
              <w:r w:rsidRPr="008D5BEE" w:rsidDel="00190EFA">
                <w:rPr>
                  <w:rFonts w:cs="Arial"/>
                </w:rPr>
                <w:delText xml:space="preserve"> Instruction – used for instructing </w:delText>
              </w:r>
              <w:r w:rsidRPr="008D5BEE" w:rsidDel="00190EFA">
                <w:rPr>
                  <w:rFonts w:cs="Arial"/>
                  <w:b/>
                </w:rPr>
                <w:delText>BM Participants</w:delText>
              </w:r>
              <w:r w:rsidRPr="008D5BEE" w:rsidDel="00190EFA">
                <w:rPr>
                  <w:rFonts w:cs="Arial"/>
                </w:rPr>
                <w:delText xml:space="preserve"> after the results of the </w:delText>
              </w:r>
              <w:r w:rsidRPr="008D5BEE" w:rsidDel="00190EFA">
                <w:rPr>
                  <w:rFonts w:cs="Arial"/>
                  <w:b/>
                </w:rPr>
                <w:delText>TERRE</w:delText>
              </w:r>
              <w:r w:rsidRPr="008D5BEE" w:rsidDel="00190EFA">
                <w:rPr>
                  <w:rFonts w:cs="Arial"/>
                </w:rPr>
                <w:delText xml:space="preserve"> auction. An </w:delText>
              </w:r>
              <w:r w:rsidRPr="008D5BEE" w:rsidDel="00190EFA">
                <w:rPr>
                  <w:rFonts w:cs="Arial"/>
                  <w:b/>
                </w:rPr>
                <w:delText>RR Instruction</w:delText>
              </w:r>
              <w:r w:rsidRPr="008D5BEE" w:rsidDel="00190EFA">
                <w:rPr>
                  <w:rFonts w:cs="Arial"/>
                </w:rPr>
                <w:delText xml:space="preserve"> has the same format as a </w:delText>
              </w:r>
              <w:r w:rsidRPr="008D5BEE" w:rsidDel="00190EFA">
                <w:rPr>
                  <w:rFonts w:cs="Arial"/>
                  <w:b/>
                </w:rPr>
                <w:delText>Bid-Offer Acceptance</w:delText>
              </w:r>
              <w:r w:rsidRPr="008D5BEE" w:rsidDel="00190EFA">
                <w:rPr>
                  <w:rFonts w:cs="Arial"/>
                </w:rPr>
                <w:delText xml:space="preserve"> but has type field indicating it is for </w:delText>
              </w:r>
              <w:r w:rsidRPr="008D5BEE" w:rsidDel="00190EFA">
                <w:rPr>
                  <w:rFonts w:cs="Arial"/>
                  <w:b/>
                </w:rPr>
                <w:delText>TERRE</w:delText>
              </w:r>
              <w:r w:rsidRPr="00A87826" w:rsidDel="00190EFA">
                <w:rPr>
                  <w:rFonts w:cs="Arial"/>
                  <w:bCs/>
                </w:rPr>
                <w:delText>.</w:delText>
              </w:r>
            </w:del>
          </w:p>
        </w:tc>
      </w:tr>
      <w:tr w:rsidR="004B0C37" w:rsidRPr="007E0B31" w14:paraId="0F2AB24C" w14:textId="77777777" w:rsidTr="00430791">
        <w:trPr>
          <w:cantSplit/>
        </w:trPr>
        <w:tc>
          <w:tcPr>
            <w:tcW w:w="2884" w:type="dxa"/>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B0C37" w:rsidRPr="007E0B31" w14:paraId="3A1DC384" w14:textId="77777777" w:rsidTr="00430791">
        <w:trPr>
          <w:cantSplit/>
        </w:trPr>
        <w:tc>
          <w:tcPr>
            <w:tcW w:w="2884" w:type="dxa"/>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B0C37" w:rsidRPr="007E0B31" w14:paraId="70243D83" w14:textId="77777777" w:rsidTr="00430791">
        <w:trPr>
          <w:cantSplit/>
        </w:trPr>
        <w:tc>
          <w:tcPr>
            <w:tcW w:w="2884" w:type="dxa"/>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B0C37" w:rsidRPr="007E0B31" w14:paraId="30E0A369" w14:textId="77777777" w:rsidTr="00430791">
        <w:trPr>
          <w:cantSplit/>
        </w:trPr>
        <w:tc>
          <w:tcPr>
            <w:tcW w:w="2884" w:type="dxa"/>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B0C37" w:rsidRPr="007E0B31" w14:paraId="7B8B0D19" w14:textId="77777777" w:rsidTr="00430791">
        <w:trPr>
          <w:cantSplit/>
        </w:trPr>
        <w:tc>
          <w:tcPr>
            <w:tcW w:w="2884" w:type="dxa"/>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B0C37" w:rsidRPr="007E0B31" w14:paraId="5883E205" w14:textId="77777777" w:rsidTr="00430791">
        <w:trPr>
          <w:cantSplit/>
        </w:trPr>
        <w:tc>
          <w:tcPr>
            <w:tcW w:w="2884" w:type="dxa"/>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B0C37" w:rsidRPr="007E0B31" w14:paraId="44AE80E0" w14:textId="77777777" w:rsidTr="00430791">
        <w:trPr>
          <w:cantSplit/>
        </w:trPr>
        <w:tc>
          <w:tcPr>
            <w:tcW w:w="2884" w:type="dxa"/>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B0C37" w:rsidRPr="007E0B31" w14:paraId="4EC37483" w14:textId="77777777" w:rsidTr="00430791">
        <w:trPr>
          <w:cantSplit/>
        </w:trPr>
        <w:tc>
          <w:tcPr>
            <w:tcW w:w="2884" w:type="dxa"/>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B0C37" w:rsidRPr="007E0B31" w14:paraId="46996A6A" w14:textId="77777777" w:rsidTr="00430791">
        <w:trPr>
          <w:cantSplit/>
        </w:trPr>
        <w:tc>
          <w:tcPr>
            <w:tcW w:w="2884" w:type="dxa"/>
          </w:tcPr>
          <w:p w14:paraId="3B59A20D" w14:textId="77777777" w:rsidR="004B0C37" w:rsidRPr="007E0B31" w:rsidRDefault="004B0C37" w:rsidP="004B0C37">
            <w:pPr>
              <w:pStyle w:val="Arial11Bold"/>
              <w:rPr>
                <w:rFonts w:cs="Arial"/>
              </w:rPr>
            </w:pPr>
            <w:r w:rsidRPr="007E0B31">
              <w:rPr>
                <w:rFonts w:cs="Arial"/>
              </w:rPr>
              <w:lastRenderedPageBreak/>
              <w:t>Scottish Transmission System</w:t>
            </w:r>
          </w:p>
        </w:tc>
        <w:tc>
          <w:tcPr>
            <w:tcW w:w="6634" w:type="dxa"/>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4B0C37" w:rsidRPr="007E0B31" w14:paraId="51287B91" w14:textId="77777777" w:rsidTr="00430791">
        <w:trPr>
          <w:cantSplit/>
        </w:trPr>
        <w:tc>
          <w:tcPr>
            <w:tcW w:w="2884" w:type="dxa"/>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B0C37" w:rsidRPr="007E0B31" w14:paraId="3C0B3E03" w14:textId="77777777" w:rsidTr="00430791">
        <w:trPr>
          <w:cantSplit/>
        </w:trPr>
        <w:tc>
          <w:tcPr>
            <w:tcW w:w="2884" w:type="dxa"/>
          </w:tcPr>
          <w:p w14:paraId="0790467A" w14:textId="0FEE74A2" w:rsidR="004B0C37" w:rsidRPr="007E0B31" w:rsidRDefault="004B0C37" w:rsidP="004B0C37">
            <w:pPr>
              <w:pStyle w:val="Arial11Bold"/>
              <w:rPr>
                <w:rFonts w:cs="Arial"/>
              </w:rPr>
            </w:pPr>
            <w:r>
              <w:rPr>
                <w:rFonts w:cs="Arial"/>
              </w:rPr>
              <w:t>Secondary BM Unit</w:t>
            </w:r>
          </w:p>
        </w:tc>
        <w:tc>
          <w:tcPr>
            <w:tcW w:w="6634" w:type="dxa"/>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B0C37" w:rsidRPr="007E0B31" w14:paraId="76062AB2" w14:textId="77777777" w:rsidTr="00430791">
        <w:trPr>
          <w:cantSplit/>
        </w:trPr>
        <w:tc>
          <w:tcPr>
            <w:tcW w:w="2884" w:type="dxa"/>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B0C37" w:rsidRPr="007E0B31" w14:paraId="564540DA" w14:textId="77777777" w:rsidTr="00430791">
        <w:trPr>
          <w:cantSplit/>
        </w:trPr>
        <w:tc>
          <w:tcPr>
            <w:tcW w:w="2884" w:type="dxa"/>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B0C37" w:rsidRPr="007E0B31" w14:paraId="240349FB" w14:textId="77777777" w:rsidTr="00430791">
        <w:trPr>
          <w:cantSplit/>
        </w:trPr>
        <w:tc>
          <w:tcPr>
            <w:tcW w:w="2884" w:type="dxa"/>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B0C37" w:rsidRPr="007E0B31" w14:paraId="646622AD" w14:textId="77777777" w:rsidTr="00430791">
        <w:trPr>
          <w:cantSplit/>
        </w:trPr>
        <w:tc>
          <w:tcPr>
            <w:tcW w:w="2884" w:type="dxa"/>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4B0C37" w:rsidRPr="007E0B31" w14:paraId="6D1F96AD" w14:textId="77777777" w:rsidTr="00430791">
        <w:trPr>
          <w:cantSplit/>
        </w:trPr>
        <w:tc>
          <w:tcPr>
            <w:tcW w:w="2884" w:type="dxa"/>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B0C37" w:rsidRPr="007E0B31" w14:paraId="519D0516" w14:textId="77777777" w:rsidTr="00430791">
        <w:trPr>
          <w:cantSplit/>
        </w:trPr>
        <w:tc>
          <w:tcPr>
            <w:tcW w:w="2884" w:type="dxa"/>
          </w:tcPr>
          <w:p w14:paraId="6FE46427" w14:textId="77777777" w:rsidR="004B0C37" w:rsidRPr="007E0B31" w:rsidRDefault="004B0C37" w:rsidP="004B0C37">
            <w:pPr>
              <w:pStyle w:val="Arial11Bold"/>
              <w:rPr>
                <w:rFonts w:cs="Arial"/>
              </w:rPr>
            </w:pPr>
            <w:r w:rsidRPr="007E0B31">
              <w:rPr>
                <w:rFonts w:cs="Arial"/>
              </w:rPr>
              <w:lastRenderedPageBreak/>
              <w:t>Self-Governance Modifications</w:t>
            </w:r>
          </w:p>
        </w:tc>
        <w:tc>
          <w:tcPr>
            <w:tcW w:w="6634" w:type="dxa"/>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B0C37" w:rsidRPr="007E0B31" w14:paraId="6A0ED69B" w14:textId="77777777" w:rsidTr="00430791">
        <w:trPr>
          <w:cantSplit/>
        </w:trPr>
        <w:tc>
          <w:tcPr>
            <w:tcW w:w="2884" w:type="dxa"/>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B0C37" w:rsidRPr="007E0B31" w14:paraId="136D3FE1" w14:textId="77777777" w:rsidTr="00430791">
        <w:trPr>
          <w:cantSplit/>
        </w:trPr>
        <w:tc>
          <w:tcPr>
            <w:tcW w:w="2884" w:type="dxa"/>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B0C37" w:rsidRPr="007E0B31" w14:paraId="2C5B1DCD" w14:textId="77777777" w:rsidTr="00430791">
        <w:trPr>
          <w:cantSplit/>
        </w:trPr>
        <w:tc>
          <w:tcPr>
            <w:tcW w:w="2884" w:type="dxa"/>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4B0C37" w:rsidRPr="007E0B31" w14:paraId="2C952150" w14:textId="77777777" w:rsidTr="00430791">
        <w:trPr>
          <w:cantSplit/>
        </w:trPr>
        <w:tc>
          <w:tcPr>
            <w:tcW w:w="2884" w:type="dxa"/>
          </w:tcPr>
          <w:p w14:paraId="3E931984" w14:textId="39850ADE" w:rsidR="004B0C37" w:rsidRPr="007E0B31" w:rsidRDefault="004B0C37" w:rsidP="004B0C37">
            <w:pPr>
              <w:pStyle w:val="Arial11Bold"/>
              <w:rPr>
                <w:rFonts w:cs="Arial"/>
              </w:rPr>
            </w:pPr>
          </w:p>
        </w:tc>
        <w:tc>
          <w:tcPr>
            <w:tcW w:w="6634" w:type="dxa"/>
          </w:tcPr>
          <w:p w14:paraId="2C46A0D7" w14:textId="229F6998" w:rsidR="004B0C37" w:rsidRPr="007E0B31" w:rsidRDefault="004B0C37" w:rsidP="004B0C37">
            <w:pPr>
              <w:pStyle w:val="TableArial11"/>
              <w:rPr>
                <w:rFonts w:cs="Arial"/>
              </w:rPr>
            </w:pPr>
          </w:p>
        </w:tc>
      </w:tr>
      <w:tr w:rsidR="004B0C37" w:rsidRPr="007E0B31" w14:paraId="6A64B863" w14:textId="77777777" w:rsidTr="00430791">
        <w:trPr>
          <w:cantSplit/>
        </w:trPr>
        <w:tc>
          <w:tcPr>
            <w:tcW w:w="2884" w:type="dxa"/>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B0C37" w:rsidRPr="007E0B31" w14:paraId="510136CA" w14:textId="77777777" w:rsidTr="00430791">
        <w:trPr>
          <w:cantSplit/>
        </w:trPr>
        <w:tc>
          <w:tcPr>
            <w:tcW w:w="2884" w:type="dxa"/>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4B0C37" w:rsidRPr="007E0B31" w14:paraId="67FED673" w14:textId="77777777" w:rsidTr="00430791">
        <w:trPr>
          <w:cantSplit/>
        </w:trPr>
        <w:tc>
          <w:tcPr>
            <w:tcW w:w="2884" w:type="dxa"/>
          </w:tcPr>
          <w:p w14:paraId="369FD6B3" w14:textId="77777777" w:rsidR="004B0C37" w:rsidRPr="007E0B31" w:rsidRDefault="004B0C37" w:rsidP="004B0C37">
            <w:pPr>
              <w:pStyle w:val="Arial11Bold"/>
              <w:rPr>
                <w:rFonts w:cs="Arial"/>
              </w:rPr>
            </w:pPr>
            <w:r w:rsidRPr="007E0B31">
              <w:rPr>
                <w:rFonts w:cs="Arial"/>
              </w:rPr>
              <w:t>Shutdown</w:t>
            </w:r>
          </w:p>
        </w:tc>
        <w:tc>
          <w:tcPr>
            <w:tcW w:w="6634" w:type="dxa"/>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4B0C37" w:rsidRPr="007E0B31" w14:paraId="7BC2DAF6" w14:textId="77777777" w:rsidTr="00430791">
        <w:trPr>
          <w:cantSplit/>
        </w:trPr>
        <w:tc>
          <w:tcPr>
            <w:tcW w:w="2884" w:type="dxa"/>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B0C37" w:rsidRPr="007E0B31" w14:paraId="1B5DF07B" w14:textId="77777777" w:rsidTr="00430791">
        <w:trPr>
          <w:cantSplit/>
          <w:trHeight w:val="844"/>
        </w:trPr>
        <w:tc>
          <w:tcPr>
            <w:tcW w:w="2884" w:type="dxa"/>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B0C37" w:rsidRPr="007E0B31" w14:paraId="5ADB841A" w14:textId="77777777" w:rsidTr="00430791">
        <w:trPr>
          <w:cantSplit/>
          <w:trHeight w:val="391"/>
        </w:trPr>
        <w:tc>
          <w:tcPr>
            <w:tcW w:w="2884" w:type="dxa"/>
          </w:tcPr>
          <w:p w14:paraId="7F34926A" w14:textId="77777777" w:rsidR="004B0C37" w:rsidRPr="005A3DF9" w:rsidRDefault="004B0C37" w:rsidP="004B0C37">
            <w:pPr>
              <w:rPr>
                <w:b/>
                <w:bCs/>
              </w:rPr>
            </w:pPr>
            <w:r w:rsidRPr="005A3DF9">
              <w:rPr>
                <w:b/>
                <w:bCs/>
              </w:rPr>
              <w:t>Significant Event</w:t>
            </w:r>
          </w:p>
        </w:tc>
        <w:tc>
          <w:tcPr>
            <w:tcW w:w="6634" w:type="dxa"/>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4B0C37" w:rsidRPr="007E0B31" w14:paraId="1BEA81BE" w14:textId="77777777" w:rsidTr="00430791">
        <w:trPr>
          <w:cantSplit/>
        </w:trPr>
        <w:tc>
          <w:tcPr>
            <w:tcW w:w="2884" w:type="dxa"/>
          </w:tcPr>
          <w:p w14:paraId="7DDF6CE8" w14:textId="77777777" w:rsidR="004B0C37" w:rsidRPr="007E0B31" w:rsidRDefault="004B0C37" w:rsidP="004B0C37">
            <w:pPr>
              <w:pStyle w:val="Arial11Bold"/>
              <w:rPr>
                <w:rFonts w:cs="Arial"/>
              </w:rPr>
            </w:pPr>
            <w:r w:rsidRPr="007E0B31">
              <w:rPr>
                <w:rFonts w:cs="Arial"/>
              </w:rPr>
              <w:lastRenderedPageBreak/>
              <w:t>Significant Incident</w:t>
            </w:r>
          </w:p>
        </w:tc>
        <w:tc>
          <w:tcPr>
            <w:tcW w:w="6634" w:type="dxa"/>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B0C37" w:rsidRPr="007E0B31" w14:paraId="3E055DF2" w14:textId="77777777" w:rsidTr="00430791">
        <w:trPr>
          <w:cantSplit/>
        </w:trPr>
        <w:tc>
          <w:tcPr>
            <w:tcW w:w="2884" w:type="dxa"/>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B0C37" w:rsidRPr="007E0B31" w14:paraId="328E6979" w14:textId="77777777" w:rsidTr="00430791">
        <w:trPr>
          <w:cantSplit/>
        </w:trPr>
        <w:tc>
          <w:tcPr>
            <w:tcW w:w="2884" w:type="dxa"/>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4B0C37" w:rsidRPr="007E0B31" w14:paraId="5AFB48FD" w14:textId="77777777" w:rsidTr="00430791">
        <w:trPr>
          <w:cantSplit/>
        </w:trPr>
        <w:tc>
          <w:tcPr>
            <w:tcW w:w="2884" w:type="dxa"/>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B0C37" w:rsidRPr="007E0B31" w14:paraId="465C7113" w14:textId="77777777" w:rsidTr="00430791">
        <w:trPr>
          <w:cantSplit/>
        </w:trPr>
        <w:tc>
          <w:tcPr>
            <w:tcW w:w="2884" w:type="dxa"/>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B0C37" w:rsidRPr="007E0B31" w14:paraId="6F54CDA0" w14:textId="77777777" w:rsidTr="00430791">
        <w:trPr>
          <w:cantSplit/>
        </w:trPr>
        <w:tc>
          <w:tcPr>
            <w:tcW w:w="2884" w:type="dxa"/>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B0C37" w:rsidRPr="007E0B31" w14:paraId="5735D188" w14:textId="77777777" w:rsidTr="00430791">
        <w:trPr>
          <w:cantSplit/>
        </w:trPr>
        <w:tc>
          <w:tcPr>
            <w:tcW w:w="2884" w:type="dxa"/>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B0C37" w:rsidRPr="007E0B31" w14:paraId="45E94789" w14:textId="77777777" w:rsidTr="00430791">
        <w:trPr>
          <w:cantSplit/>
        </w:trPr>
        <w:tc>
          <w:tcPr>
            <w:tcW w:w="2884" w:type="dxa"/>
          </w:tcPr>
          <w:p w14:paraId="46B439EE" w14:textId="77777777" w:rsidR="004B0C37" w:rsidRPr="007E0B31" w:rsidRDefault="004B0C37" w:rsidP="004B0C37">
            <w:pPr>
              <w:pStyle w:val="Arial11Bold"/>
              <w:rPr>
                <w:rFonts w:cs="Arial"/>
              </w:rPr>
            </w:pPr>
            <w:r w:rsidRPr="007E0B31">
              <w:rPr>
                <w:rFonts w:cs="Arial"/>
              </w:rPr>
              <w:t>Slope</w:t>
            </w:r>
          </w:p>
        </w:tc>
        <w:tc>
          <w:tcPr>
            <w:tcW w:w="6634" w:type="dxa"/>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B0C37" w:rsidRPr="007E0B31" w14:paraId="37CB2940" w14:textId="77777777" w:rsidTr="00430791">
        <w:trPr>
          <w:cantSplit/>
        </w:trPr>
        <w:tc>
          <w:tcPr>
            <w:tcW w:w="2884" w:type="dxa"/>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B0C37" w:rsidRPr="007E0B31" w14:paraId="1F395979" w14:textId="77777777" w:rsidTr="00430791">
        <w:trPr>
          <w:cantSplit/>
        </w:trPr>
        <w:tc>
          <w:tcPr>
            <w:tcW w:w="2884" w:type="dxa"/>
          </w:tcPr>
          <w:p w14:paraId="07FA4ADB" w14:textId="77777777" w:rsidR="004B0C37" w:rsidRPr="007E0B31" w:rsidRDefault="004B0C37" w:rsidP="004B0C37">
            <w:pPr>
              <w:pStyle w:val="Arial11Bold"/>
              <w:rPr>
                <w:rFonts w:cs="Arial"/>
              </w:rPr>
            </w:pPr>
            <w:r w:rsidRPr="007E0B31">
              <w:rPr>
                <w:rFonts w:cs="Arial"/>
              </w:rPr>
              <w:lastRenderedPageBreak/>
              <w:t>Small Power Station</w:t>
            </w:r>
          </w:p>
        </w:tc>
        <w:tc>
          <w:tcPr>
            <w:tcW w:w="6634" w:type="dxa"/>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42850" w:rsidRPr="007E0B31" w14:paraId="21464662" w14:textId="77777777" w:rsidTr="00430791">
        <w:trPr>
          <w:cantSplit/>
        </w:trPr>
        <w:tc>
          <w:tcPr>
            <w:tcW w:w="2884" w:type="dxa"/>
          </w:tcPr>
          <w:p w14:paraId="39EA72D0" w14:textId="700EFEF5" w:rsidR="00842850" w:rsidRPr="007E0B31" w:rsidRDefault="00842850" w:rsidP="00842850">
            <w:pPr>
              <w:pStyle w:val="Arial11Bold"/>
              <w:rPr>
                <w:rFonts w:cs="Arial"/>
              </w:rPr>
            </w:pPr>
            <w:r>
              <w:rPr>
                <w:bCs/>
              </w:rPr>
              <w:t>Space Weather Advisory Statement</w:t>
            </w:r>
          </w:p>
        </w:tc>
        <w:tc>
          <w:tcPr>
            <w:tcW w:w="6634" w:type="dxa"/>
          </w:tcPr>
          <w:p w14:paraId="72437757" w14:textId="0A58029B" w:rsidR="00842850" w:rsidRPr="007E0B31" w:rsidRDefault="00842850" w:rsidP="00842850">
            <w:pPr>
              <w:pStyle w:val="TableArial11"/>
              <w:rPr>
                <w:rFonts w:cs="Arial"/>
              </w:rPr>
            </w:pPr>
            <w:r w:rsidRPr="00462B86">
              <w:t xml:space="preserve">A statement issued by </w:t>
            </w:r>
            <w:r w:rsidRPr="00462B86">
              <w:rPr>
                <w:b/>
                <w:bCs/>
              </w:rPr>
              <w:t xml:space="preserve">The Company </w:t>
            </w:r>
            <w:r w:rsidRPr="00462B86">
              <w:t>to advise of a space weather related matter for information and further consideration.</w:t>
            </w:r>
          </w:p>
        </w:tc>
      </w:tr>
      <w:tr w:rsidR="009F4523" w:rsidRPr="007E0B31" w14:paraId="0BF6E007" w14:textId="77777777" w:rsidTr="00430791">
        <w:trPr>
          <w:cantSplit/>
        </w:trPr>
        <w:tc>
          <w:tcPr>
            <w:tcW w:w="2884" w:type="dxa"/>
          </w:tcPr>
          <w:p w14:paraId="624A38B0" w14:textId="4F01874D" w:rsidR="009F4523" w:rsidRPr="007E0B31" w:rsidRDefault="009F4523" w:rsidP="009F4523">
            <w:pPr>
              <w:pStyle w:val="Arial11Bold"/>
              <w:rPr>
                <w:rFonts w:cs="Arial"/>
              </w:rPr>
            </w:pPr>
            <w:r>
              <w:rPr>
                <w:rFonts w:cs="Arial"/>
                <w:bCs/>
              </w:rPr>
              <w:t>Space Weather Cancellation Notification</w:t>
            </w:r>
          </w:p>
        </w:tc>
        <w:tc>
          <w:tcPr>
            <w:tcW w:w="6634" w:type="dxa"/>
          </w:tcPr>
          <w:p w14:paraId="546D9B97" w14:textId="08B0618E" w:rsidR="009F4523" w:rsidRPr="007E0B31" w:rsidRDefault="009F4523" w:rsidP="009F4523">
            <w:pPr>
              <w:pStyle w:val="TableArial11"/>
              <w:rPr>
                <w:rFonts w:cs="Arial"/>
              </w:rPr>
            </w:pPr>
            <w:r>
              <w:t xml:space="preserve">A notification issued by </w:t>
            </w:r>
            <w:r w:rsidRPr="744CE868">
              <w:rPr>
                <w:b/>
                <w:bCs/>
              </w:rPr>
              <w:t>The Company</w:t>
            </w:r>
            <w:r>
              <w:t xml:space="preserve"> following Met Office guidance signalling that a space weather situation has concluded.</w:t>
            </w:r>
          </w:p>
        </w:tc>
      </w:tr>
      <w:tr w:rsidR="00111C1F" w:rsidRPr="007E0B31" w14:paraId="47D9BFFA" w14:textId="77777777" w:rsidTr="00430791">
        <w:trPr>
          <w:cantSplit/>
        </w:trPr>
        <w:tc>
          <w:tcPr>
            <w:tcW w:w="2884" w:type="dxa"/>
          </w:tcPr>
          <w:p w14:paraId="6109D2AA" w14:textId="7F77CEB0" w:rsidR="00111C1F" w:rsidRPr="007E0B31" w:rsidRDefault="00111C1F" w:rsidP="00111C1F">
            <w:pPr>
              <w:pStyle w:val="Arial11Bold"/>
              <w:rPr>
                <w:rFonts w:cs="Arial"/>
              </w:rPr>
            </w:pPr>
            <w:r w:rsidRPr="00B550B5">
              <w:rPr>
                <w:rFonts w:cs="Arial"/>
                <w:bCs/>
              </w:rPr>
              <w:t>Space Weather Cessation Notification</w:t>
            </w:r>
          </w:p>
        </w:tc>
        <w:tc>
          <w:tcPr>
            <w:tcW w:w="6634" w:type="dxa"/>
          </w:tcPr>
          <w:p w14:paraId="50E3A264" w14:textId="32412881" w:rsidR="00111C1F" w:rsidRPr="007E0B31" w:rsidRDefault="00111C1F" w:rsidP="00111C1F">
            <w:pPr>
              <w:pStyle w:val="TableArial11"/>
              <w:rPr>
                <w:rFonts w:cs="Arial"/>
              </w:rPr>
            </w:pPr>
            <w:r w:rsidRPr="004C0AF8">
              <w:t xml:space="preserve">A notification issued by </w:t>
            </w:r>
            <w:r w:rsidRPr="004C0AF8">
              <w:rPr>
                <w:b/>
                <w:bCs/>
              </w:rPr>
              <w:t>The Company</w:t>
            </w:r>
            <w:r>
              <w:t xml:space="preserve"> </w:t>
            </w:r>
            <w:r w:rsidRPr="004C0AF8">
              <w:t xml:space="preserve">following Met Office guidance signalling a return to a </w:t>
            </w:r>
            <w:r w:rsidRPr="004C0AF8">
              <w:rPr>
                <w:b/>
                <w:bCs/>
              </w:rPr>
              <w:t>Space Weather Prepare Notification</w:t>
            </w:r>
            <w:r w:rsidRPr="004C0AF8">
              <w:rPr>
                <w:i/>
                <w:iCs/>
              </w:rPr>
              <w:t xml:space="preserve"> </w:t>
            </w:r>
            <w:r w:rsidRPr="004C0AF8">
              <w:t xml:space="preserve">level.  </w:t>
            </w:r>
            <w:r>
              <w:t xml:space="preserve"> </w:t>
            </w:r>
          </w:p>
        </w:tc>
      </w:tr>
      <w:tr w:rsidR="00B073E1" w:rsidRPr="007E0B31" w14:paraId="36A72AD4" w14:textId="77777777" w:rsidTr="00430791">
        <w:trPr>
          <w:cantSplit/>
        </w:trPr>
        <w:tc>
          <w:tcPr>
            <w:tcW w:w="2884" w:type="dxa"/>
          </w:tcPr>
          <w:p w14:paraId="0D0D7B29" w14:textId="5A8BC67C" w:rsidR="00B073E1" w:rsidRPr="007E0B31" w:rsidRDefault="00B073E1" w:rsidP="00B073E1">
            <w:pPr>
              <w:pStyle w:val="Arial11Bold"/>
              <w:rPr>
                <w:rFonts w:cs="Arial"/>
              </w:rPr>
            </w:pPr>
            <w:r w:rsidRPr="00B550B5">
              <w:rPr>
                <w:rFonts w:cs="Arial"/>
                <w:bCs/>
              </w:rPr>
              <w:t xml:space="preserve">Space Weather </w:t>
            </w:r>
            <w:r>
              <w:rPr>
                <w:rFonts w:cs="Arial"/>
                <w:bCs/>
              </w:rPr>
              <w:t>Experienced</w:t>
            </w:r>
            <w:r w:rsidRPr="00B550B5">
              <w:rPr>
                <w:rFonts w:cs="Arial"/>
                <w:bCs/>
              </w:rPr>
              <w:t xml:space="preserve"> Notification</w:t>
            </w:r>
          </w:p>
        </w:tc>
        <w:tc>
          <w:tcPr>
            <w:tcW w:w="6634" w:type="dxa"/>
          </w:tcPr>
          <w:p w14:paraId="593A8FB0" w14:textId="3F4A5D09" w:rsidR="00B073E1" w:rsidRPr="007E0B31" w:rsidRDefault="00B073E1" w:rsidP="00B073E1">
            <w:pPr>
              <w:pStyle w:val="TableArial11"/>
              <w:rPr>
                <w:rFonts w:cs="Arial"/>
              </w:rPr>
            </w:pPr>
            <w:r w:rsidRPr="00462B86">
              <w:t xml:space="preserve">A notification issued by </w:t>
            </w:r>
            <w:r w:rsidRPr="00462B86">
              <w:rPr>
                <w:b/>
                <w:bCs/>
              </w:rPr>
              <w:t xml:space="preserve">The Company </w:t>
            </w:r>
            <w:r>
              <w:t>following Met Office guidance</w:t>
            </w:r>
            <w:r w:rsidRPr="00462B86">
              <w:t xml:space="preserve"> that impacts</w:t>
            </w:r>
            <w:r>
              <w:t xml:space="preserve"> (</w:t>
            </w:r>
            <w:r w:rsidRPr="00462B86">
              <w:t>consistent with a space weather event</w:t>
            </w:r>
            <w:r>
              <w:t>)</w:t>
            </w:r>
            <w:r w:rsidRPr="00462B86">
              <w:t xml:space="preserve"> have been seen or experienced in </w:t>
            </w:r>
            <w:r w:rsidRPr="00462B86">
              <w:rPr>
                <w:b/>
                <w:bCs/>
              </w:rPr>
              <w:t>GB</w:t>
            </w:r>
            <w:r>
              <w:t>. This triggers the preparation and issuing of</w:t>
            </w:r>
            <w:r w:rsidRPr="00462B86">
              <w:t xml:space="preserve"> </w:t>
            </w:r>
            <w:r w:rsidRPr="00462B86">
              <w:rPr>
                <w:b/>
                <w:bCs/>
              </w:rPr>
              <w:t>Space Weather Outcome Statement</w:t>
            </w:r>
            <w:r>
              <w:rPr>
                <w:b/>
                <w:bCs/>
              </w:rPr>
              <w:t>s</w:t>
            </w:r>
            <w:r>
              <w:t>.</w:t>
            </w:r>
          </w:p>
        </w:tc>
      </w:tr>
      <w:tr w:rsidR="009F5093" w:rsidRPr="007E0B31" w14:paraId="5FFBCC3C" w14:textId="77777777" w:rsidTr="00430791">
        <w:trPr>
          <w:cantSplit/>
        </w:trPr>
        <w:tc>
          <w:tcPr>
            <w:tcW w:w="2884" w:type="dxa"/>
          </w:tcPr>
          <w:p w14:paraId="714CA310" w14:textId="13799501" w:rsidR="009F5093" w:rsidRPr="007E0B31" w:rsidRDefault="009F5093" w:rsidP="009F5093">
            <w:pPr>
              <w:pStyle w:val="Arial11Bold"/>
              <w:rPr>
                <w:rFonts w:cs="Arial"/>
              </w:rPr>
            </w:pPr>
            <w:r w:rsidRPr="00EC334A">
              <w:rPr>
                <w:bCs/>
              </w:rPr>
              <w:lastRenderedPageBreak/>
              <w:t xml:space="preserve">Space Weather </w:t>
            </w:r>
            <w:r>
              <w:rPr>
                <w:bCs/>
              </w:rPr>
              <w:t>Imminent</w:t>
            </w:r>
            <w:r w:rsidRPr="00EC334A">
              <w:rPr>
                <w:bCs/>
              </w:rPr>
              <w:t xml:space="preserve"> Notification</w:t>
            </w:r>
          </w:p>
        </w:tc>
        <w:tc>
          <w:tcPr>
            <w:tcW w:w="6634" w:type="dxa"/>
          </w:tcPr>
          <w:p w14:paraId="2418A196" w14:textId="3A5603C2" w:rsidR="009F5093" w:rsidRPr="007E0B31" w:rsidRDefault="009F5093" w:rsidP="009F5093">
            <w:pPr>
              <w:pStyle w:val="TableArial11"/>
              <w:rPr>
                <w:rFonts w:cs="Arial"/>
              </w:rPr>
            </w:pPr>
            <w:r w:rsidRPr="00462B86">
              <w:t xml:space="preserve">A notification issued by </w:t>
            </w:r>
            <w:r w:rsidRPr="00462B86">
              <w:rPr>
                <w:b/>
                <w:bCs/>
              </w:rPr>
              <w:t>The Company</w:t>
            </w:r>
            <w:r w:rsidRPr="00462B86">
              <w:t xml:space="preserve"> following Met Office </w:t>
            </w:r>
            <w:r>
              <w:t xml:space="preserve">guidance </w:t>
            </w:r>
            <w:r w:rsidRPr="00462B86">
              <w:t xml:space="preserve">of imminent space weather of a nature and anticipated level </w:t>
            </w:r>
            <w:r>
              <w:t xml:space="preserve">of G5 </w:t>
            </w:r>
            <w:r w:rsidRPr="00462B86">
              <w:t>(</w:t>
            </w:r>
            <w:r>
              <w:t>using the Met Office ranking</w:t>
            </w:r>
            <w:r w:rsidRPr="00462B86">
              <w:t>)</w:t>
            </w:r>
            <w:r>
              <w:t>.</w:t>
            </w:r>
            <w:r w:rsidRPr="00462B86">
              <w:t xml:space="preserve"> A </w:t>
            </w:r>
            <w:r w:rsidRPr="00462B86">
              <w:rPr>
                <w:b/>
                <w:bCs/>
              </w:rPr>
              <w:t xml:space="preserve">Space Weather </w:t>
            </w:r>
            <w:r>
              <w:rPr>
                <w:b/>
                <w:bCs/>
              </w:rPr>
              <w:t>Imminent</w:t>
            </w:r>
            <w:r w:rsidRPr="00462B86">
              <w:rPr>
                <w:b/>
                <w:bCs/>
              </w:rPr>
              <w:t xml:space="preserve"> Notification </w:t>
            </w:r>
            <w:r w:rsidRPr="00462B86">
              <w:t xml:space="preserve">is likely to be issued </w:t>
            </w:r>
            <w:r>
              <w:t>20</w:t>
            </w:r>
            <w:r w:rsidRPr="00462B86">
              <w:t xml:space="preserve"> to </w:t>
            </w:r>
            <w:r>
              <w:t>60</w:t>
            </w:r>
            <w:r w:rsidRPr="00462B86">
              <w:t xml:space="preserve"> minutes ahead of a space weather event being forecast to impact the </w:t>
            </w:r>
            <w:r w:rsidRPr="00462B86">
              <w:rPr>
                <w:b/>
                <w:bCs/>
              </w:rPr>
              <w:t>NETS</w:t>
            </w:r>
            <w:r w:rsidRPr="00462B86">
              <w:t>.</w:t>
            </w:r>
          </w:p>
        </w:tc>
      </w:tr>
      <w:tr w:rsidR="00FF2CFB" w:rsidRPr="007E0B31" w14:paraId="166C6C7A" w14:textId="77777777" w:rsidTr="00430791">
        <w:trPr>
          <w:cantSplit/>
        </w:trPr>
        <w:tc>
          <w:tcPr>
            <w:tcW w:w="2884" w:type="dxa"/>
          </w:tcPr>
          <w:p w14:paraId="59D70458" w14:textId="0E1296A7" w:rsidR="00FF2CFB" w:rsidRPr="007E0B31" w:rsidRDefault="00FF2CFB" w:rsidP="00FF2CFB">
            <w:pPr>
              <w:pStyle w:val="Arial11Bold"/>
              <w:rPr>
                <w:rFonts w:cs="Arial"/>
              </w:rPr>
            </w:pPr>
            <w:r w:rsidRPr="008B75E4">
              <w:rPr>
                <w:rFonts w:cs="Arial"/>
                <w:bCs/>
              </w:rPr>
              <w:t>Space Weather Outcome Statement</w:t>
            </w:r>
          </w:p>
        </w:tc>
        <w:tc>
          <w:tcPr>
            <w:tcW w:w="6634" w:type="dxa"/>
          </w:tcPr>
          <w:p w14:paraId="28CE890C" w14:textId="7A2A31FF" w:rsidR="00FF2CFB" w:rsidRPr="007E0B31" w:rsidRDefault="00FF2CFB" w:rsidP="00FF2CFB">
            <w:pPr>
              <w:pStyle w:val="TableArial11"/>
              <w:rPr>
                <w:rFonts w:cs="Arial"/>
              </w:rPr>
            </w:pPr>
            <w:r w:rsidRPr="005165D2">
              <w:t xml:space="preserve">A statement that is issued by </w:t>
            </w:r>
            <w:r>
              <w:t>a</w:t>
            </w:r>
            <w:r w:rsidRPr="005165D2">
              <w:t xml:space="preserve"> </w:t>
            </w:r>
            <w:r w:rsidRPr="005165D2">
              <w:rPr>
                <w:b/>
                <w:bCs/>
              </w:rPr>
              <w:t>User</w:t>
            </w:r>
            <w:r w:rsidRPr="005165D2">
              <w:t xml:space="preserve"> to </w:t>
            </w:r>
            <w:r w:rsidRPr="005165D2">
              <w:rPr>
                <w:b/>
                <w:bCs/>
              </w:rPr>
              <w:t>The Company</w:t>
            </w:r>
            <w:r w:rsidRPr="005165D2">
              <w:t xml:space="preserve"> where</w:t>
            </w:r>
            <w:r>
              <w:t>,</w:t>
            </w:r>
            <w:r w:rsidRPr="005165D2">
              <w:t xml:space="preserve"> following the issuing of a </w:t>
            </w:r>
            <w:r w:rsidRPr="005165D2">
              <w:rPr>
                <w:b/>
                <w:bCs/>
              </w:rPr>
              <w:t xml:space="preserve">Space Weather </w:t>
            </w:r>
            <w:r>
              <w:rPr>
                <w:b/>
                <w:bCs/>
              </w:rPr>
              <w:t>Experienced</w:t>
            </w:r>
            <w:r w:rsidRPr="005165D2">
              <w:rPr>
                <w:b/>
                <w:bCs/>
              </w:rPr>
              <w:t xml:space="preserve"> Notification</w:t>
            </w:r>
            <w:r>
              <w:t>,</w:t>
            </w:r>
            <w:r w:rsidRPr="005165D2">
              <w:t xml:space="preserve"> their </w:t>
            </w:r>
            <w:r>
              <w:rPr>
                <w:b/>
                <w:bCs/>
              </w:rPr>
              <w:t>Plant</w:t>
            </w:r>
            <w:r>
              <w:t xml:space="preserve"> or </w:t>
            </w:r>
            <w:r>
              <w:rPr>
                <w:b/>
                <w:bCs/>
              </w:rPr>
              <w:t>Apparatus</w:t>
            </w:r>
            <w:r w:rsidRPr="005165D2">
              <w:t xml:space="preserve"> ha</w:t>
            </w:r>
            <w:r>
              <w:t>s</w:t>
            </w:r>
            <w:r w:rsidRPr="005165D2">
              <w:t xml:space="preserve"> seen or experienced impacts that they believe, at the time, are or may</w:t>
            </w:r>
            <w:r>
              <w:t xml:space="preserve"> </w:t>
            </w:r>
            <w:r w:rsidRPr="005165D2">
              <w:t>be of a nature consistent with a space weather event.</w:t>
            </w:r>
          </w:p>
        </w:tc>
      </w:tr>
      <w:tr w:rsidR="00F82023" w:rsidRPr="007E0B31" w14:paraId="71257F0A" w14:textId="77777777" w:rsidTr="00430791">
        <w:trPr>
          <w:cantSplit/>
        </w:trPr>
        <w:tc>
          <w:tcPr>
            <w:tcW w:w="2884" w:type="dxa"/>
          </w:tcPr>
          <w:p w14:paraId="588A3300" w14:textId="11576FE2" w:rsidR="00F82023" w:rsidRPr="007E0B31" w:rsidRDefault="00F82023" w:rsidP="00F82023">
            <w:pPr>
              <w:pStyle w:val="Arial11Bold"/>
              <w:rPr>
                <w:rFonts w:cs="Arial"/>
              </w:rPr>
            </w:pPr>
            <w:r w:rsidRPr="0DEE1E6E">
              <w:rPr>
                <w:rFonts w:cs="Arial"/>
              </w:rPr>
              <w:t>Space Weather Output Usable</w:t>
            </w:r>
            <w:r>
              <w:rPr>
                <w:rFonts w:cs="Arial"/>
              </w:rPr>
              <w:t xml:space="preserve"> </w:t>
            </w:r>
            <w:r w:rsidRPr="0DEE1E6E">
              <w:rPr>
                <w:rFonts w:cs="Arial"/>
              </w:rPr>
              <w:t>Declaration</w:t>
            </w:r>
          </w:p>
        </w:tc>
        <w:tc>
          <w:tcPr>
            <w:tcW w:w="6634" w:type="dxa"/>
          </w:tcPr>
          <w:p w14:paraId="48D3670F" w14:textId="626BDE0F" w:rsidR="00F82023" w:rsidRPr="007E0B31" w:rsidRDefault="00F82023" w:rsidP="00F82023">
            <w:pPr>
              <w:pStyle w:val="TableArial11"/>
              <w:rPr>
                <w:rFonts w:cs="Arial"/>
              </w:rPr>
            </w:pPr>
            <w:r>
              <w:t xml:space="preserve">A declaration of the </w:t>
            </w:r>
            <w:r w:rsidRPr="003A7CA3">
              <w:rPr>
                <w:b/>
                <w:bCs/>
              </w:rPr>
              <w:t>Output</w:t>
            </w:r>
            <w:r>
              <w:t xml:space="preserve"> </w:t>
            </w:r>
            <w:r w:rsidRPr="003A7CA3">
              <w:rPr>
                <w:b/>
                <w:bCs/>
              </w:rPr>
              <w:t>Usable</w:t>
            </w:r>
            <w:r>
              <w:t xml:space="preserve"> that would apply to a </w:t>
            </w:r>
            <w:r>
              <w:rPr>
                <w:b/>
              </w:rPr>
              <w:t>Generator</w:t>
            </w:r>
            <w:r>
              <w:rPr>
                <w:bCs/>
              </w:rPr>
              <w:t xml:space="preserve"> in respect of their </w:t>
            </w:r>
            <w:r w:rsidRPr="00122361">
              <w:rPr>
                <w:b/>
              </w:rPr>
              <w:t xml:space="preserve">Generating Unit </w:t>
            </w:r>
            <w:r w:rsidRPr="00122361">
              <w:t xml:space="preserve">and/or </w:t>
            </w:r>
            <w:r w:rsidRPr="00A5603B">
              <w:rPr>
                <w:b/>
              </w:rPr>
              <w:t xml:space="preserve">Power-Generating Module </w:t>
            </w:r>
            <w:r w:rsidRPr="00A5603B">
              <w:t>and/or</w:t>
            </w:r>
            <w:r w:rsidRPr="00C91DC1">
              <w:rPr>
                <w:b/>
              </w:rPr>
              <w:t xml:space="preserve"> </w:t>
            </w:r>
            <w:r w:rsidRPr="00400182">
              <w:rPr>
                <w:b/>
                <w:bCs/>
              </w:rPr>
              <w:t>Power Park Module</w:t>
            </w:r>
            <w:r>
              <w:t>, or</w:t>
            </w:r>
            <w:r>
              <w:rPr>
                <w:b/>
              </w:rPr>
              <w:t xml:space="preserve"> Interconnector </w:t>
            </w:r>
            <w:r w:rsidRPr="00BD0DF2">
              <w:rPr>
                <w:b/>
              </w:rPr>
              <w:t>Owner</w:t>
            </w:r>
            <w:r>
              <w:rPr>
                <w:bCs/>
              </w:rPr>
              <w:t xml:space="preserve"> in respect of their </w:t>
            </w:r>
            <w:r>
              <w:rPr>
                <w:b/>
              </w:rPr>
              <w:t xml:space="preserve">External Interconnection </w:t>
            </w:r>
            <w:r w:rsidRPr="00BD0DF2">
              <w:rPr>
                <w:b/>
              </w:rPr>
              <w:t>Circuits</w:t>
            </w:r>
            <w:r>
              <w:rPr>
                <w:bCs/>
              </w:rPr>
              <w:t xml:space="preserve"> or </w:t>
            </w:r>
            <w:r>
              <w:rPr>
                <w:b/>
              </w:rPr>
              <w:t>Restoration Contractor</w:t>
            </w:r>
            <w:r>
              <w:rPr>
                <w:bCs/>
              </w:rPr>
              <w:t xml:space="preserve"> in respect of their </w:t>
            </w:r>
            <w:r w:rsidRPr="000911FF">
              <w:rPr>
                <w:b/>
              </w:rPr>
              <w:t>Plant</w:t>
            </w:r>
            <w:r>
              <w:rPr>
                <w:bCs/>
              </w:rPr>
              <w:t xml:space="preserve"> and </w:t>
            </w:r>
            <w:r w:rsidRPr="003A7CA3">
              <w:rPr>
                <w:b/>
              </w:rPr>
              <w:t>Apparatus</w:t>
            </w:r>
            <w:r>
              <w:rPr>
                <w:bCs/>
              </w:rPr>
              <w:t xml:space="preserve"> following the issue of a </w:t>
            </w:r>
            <w:r w:rsidRPr="003A7CA3">
              <w:rPr>
                <w:b/>
              </w:rPr>
              <w:t>Space Weather Imminent Notification</w:t>
            </w:r>
            <w:r>
              <w:rPr>
                <w:bCs/>
              </w:rPr>
              <w:t xml:space="preserve"> until </w:t>
            </w:r>
            <w:r>
              <w:t>such time</w:t>
            </w:r>
            <w:r w:rsidRPr="005165D2">
              <w:t xml:space="preserve"> </w:t>
            </w:r>
            <w:r>
              <w:t xml:space="preserve">as specified by the </w:t>
            </w:r>
            <w:r w:rsidRPr="3C5F9C9E">
              <w:rPr>
                <w:b/>
                <w:bCs/>
              </w:rPr>
              <w:t>Generator</w:t>
            </w:r>
            <w:r w:rsidRPr="004C0AF8">
              <w:t xml:space="preserve">, </w:t>
            </w:r>
            <w:r w:rsidRPr="3C5F9C9E">
              <w:rPr>
                <w:b/>
                <w:bCs/>
              </w:rPr>
              <w:t>Interconnector</w:t>
            </w:r>
            <w:r>
              <w:rPr>
                <w:b/>
                <w:bCs/>
              </w:rPr>
              <w:t xml:space="preserve"> Owner</w:t>
            </w:r>
            <w:r w:rsidRPr="3C5F9C9E">
              <w:rPr>
                <w:b/>
                <w:bCs/>
              </w:rPr>
              <w:t xml:space="preserve"> </w:t>
            </w:r>
            <w:r>
              <w:t>or</w:t>
            </w:r>
            <w:r w:rsidRPr="3C5F9C9E">
              <w:rPr>
                <w:b/>
                <w:bCs/>
              </w:rPr>
              <w:t xml:space="preserve"> Restoration Contractor</w:t>
            </w:r>
            <w:r>
              <w:t xml:space="preserve"> </w:t>
            </w:r>
            <w:r w:rsidRPr="005165D2">
              <w:t xml:space="preserve">after </w:t>
            </w:r>
            <w:r>
              <w:t xml:space="preserve">either </w:t>
            </w:r>
            <w:r w:rsidRPr="005165D2">
              <w:t xml:space="preserve">a </w:t>
            </w:r>
            <w:r w:rsidRPr="005165D2">
              <w:rPr>
                <w:b/>
                <w:bCs/>
              </w:rPr>
              <w:t xml:space="preserve">Space Weather </w:t>
            </w:r>
            <w:r w:rsidRPr="004C0AF8">
              <w:rPr>
                <w:b/>
                <w:bCs/>
              </w:rPr>
              <w:t>Cessation</w:t>
            </w:r>
            <w:r w:rsidRPr="005165D2">
              <w:rPr>
                <w:b/>
                <w:bCs/>
              </w:rPr>
              <w:t xml:space="preserve"> Notification</w:t>
            </w:r>
            <w:r w:rsidRPr="005165D2">
              <w:t xml:space="preserve"> </w:t>
            </w:r>
            <w:r>
              <w:t xml:space="preserve">or a </w:t>
            </w:r>
            <w:r w:rsidRPr="3C5F9C9E">
              <w:rPr>
                <w:b/>
                <w:bCs/>
              </w:rPr>
              <w:t>Space Weather C</w:t>
            </w:r>
            <w:r>
              <w:rPr>
                <w:b/>
                <w:bCs/>
              </w:rPr>
              <w:t>ancellation</w:t>
            </w:r>
            <w:r w:rsidRPr="3C5F9C9E">
              <w:rPr>
                <w:b/>
                <w:bCs/>
              </w:rPr>
              <w:t xml:space="preserve"> Notification </w:t>
            </w:r>
            <w:r w:rsidRPr="005165D2">
              <w:t xml:space="preserve">being issued by </w:t>
            </w:r>
            <w:r w:rsidRPr="005165D2">
              <w:rPr>
                <w:b/>
                <w:bCs/>
              </w:rPr>
              <w:t>The Company</w:t>
            </w:r>
            <w:r>
              <w:t>.</w:t>
            </w:r>
          </w:p>
        </w:tc>
      </w:tr>
      <w:tr w:rsidR="00B508E9" w:rsidRPr="007E0B31" w14:paraId="7562B2D9" w14:textId="77777777" w:rsidTr="00430791">
        <w:trPr>
          <w:cantSplit/>
        </w:trPr>
        <w:tc>
          <w:tcPr>
            <w:tcW w:w="2884" w:type="dxa"/>
          </w:tcPr>
          <w:p w14:paraId="4687A59B" w14:textId="55934AC1" w:rsidR="00B508E9" w:rsidRPr="007E0B31" w:rsidRDefault="00B508E9" w:rsidP="00B508E9">
            <w:pPr>
              <w:pStyle w:val="Arial11Bold"/>
              <w:rPr>
                <w:rFonts w:cs="Arial"/>
              </w:rPr>
            </w:pPr>
            <w:r w:rsidRPr="00090C5D">
              <w:rPr>
                <w:bCs/>
              </w:rPr>
              <w:t>Space Weather Prepare Notification</w:t>
            </w:r>
          </w:p>
        </w:tc>
        <w:tc>
          <w:tcPr>
            <w:tcW w:w="6634" w:type="dxa"/>
          </w:tcPr>
          <w:p w14:paraId="5CE918A1" w14:textId="0EA7B48B" w:rsidR="00B508E9" w:rsidRPr="007E0B31" w:rsidRDefault="00B508E9" w:rsidP="00B508E9">
            <w:pPr>
              <w:pStyle w:val="TableArial11"/>
              <w:rPr>
                <w:rFonts w:cs="Arial"/>
              </w:rPr>
            </w:pPr>
            <w:r w:rsidRPr="00462B86">
              <w:t xml:space="preserve">A notification issued by </w:t>
            </w:r>
            <w:r w:rsidRPr="00462B86">
              <w:rPr>
                <w:b/>
                <w:bCs/>
              </w:rPr>
              <w:t>The Company</w:t>
            </w:r>
            <w:r w:rsidRPr="00462B86">
              <w:t xml:space="preserve"> following Met Office</w:t>
            </w:r>
            <w:r>
              <w:t xml:space="preserve"> guidance</w:t>
            </w:r>
            <w:r w:rsidRPr="00462B86">
              <w:t xml:space="preserve"> of space weather related activity that is of a nature and anticipated level </w:t>
            </w:r>
            <w:r>
              <w:t xml:space="preserve">of G5 </w:t>
            </w:r>
            <w:r w:rsidRPr="00462B86">
              <w:t>(</w:t>
            </w:r>
            <w:r>
              <w:t>using the Met Office ranking</w:t>
            </w:r>
            <w:r w:rsidRPr="00462B86">
              <w:t xml:space="preserve">).  A </w:t>
            </w:r>
            <w:r w:rsidRPr="00462B86">
              <w:rPr>
                <w:b/>
                <w:bCs/>
              </w:rPr>
              <w:t xml:space="preserve">Space Weather Prepare Notification </w:t>
            </w:r>
            <w:r w:rsidRPr="00462B86">
              <w:t xml:space="preserve">is likely to be issued </w:t>
            </w:r>
            <w:r>
              <w:t>12</w:t>
            </w:r>
            <w:r w:rsidRPr="00462B86">
              <w:t xml:space="preserve"> to </w:t>
            </w:r>
            <w:r>
              <w:t>36</w:t>
            </w:r>
            <w:r w:rsidRPr="00462B86">
              <w:t xml:space="preserve"> hours ahead of a space weather event being forecast to impact the </w:t>
            </w:r>
            <w:r w:rsidRPr="00462B86">
              <w:rPr>
                <w:b/>
                <w:bCs/>
              </w:rPr>
              <w:t>NETS</w:t>
            </w:r>
            <w:r w:rsidRPr="00462B86">
              <w:t>.</w:t>
            </w:r>
          </w:p>
        </w:tc>
      </w:tr>
      <w:tr w:rsidR="00B508E9" w:rsidRPr="007E0B31" w14:paraId="7573FBB9" w14:textId="77777777" w:rsidTr="00430791">
        <w:trPr>
          <w:cantSplit/>
        </w:trPr>
        <w:tc>
          <w:tcPr>
            <w:tcW w:w="2884" w:type="dxa"/>
          </w:tcPr>
          <w:p w14:paraId="762A4B06" w14:textId="77777777" w:rsidR="00B508E9" w:rsidRPr="007E0B31" w:rsidRDefault="00B508E9" w:rsidP="00B508E9">
            <w:pPr>
              <w:pStyle w:val="Arial11Bold"/>
              <w:rPr>
                <w:rFonts w:cs="Arial"/>
              </w:rPr>
            </w:pPr>
            <w:r w:rsidRPr="007E0B31">
              <w:rPr>
                <w:rFonts w:cs="Arial"/>
              </w:rPr>
              <w:t>Speeder Motor Setting Range</w:t>
            </w:r>
          </w:p>
        </w:tc>
        <w:tc>
          <w:tcPr>
            <w:tcW w:w="6634" w:type="dxa"/>
          </w:tcPr>
          <w:p w14:paraId="4F8D293D" w14:textId="77777777" w:rsidR="00B508E9" w:rsidRPr="007E0B31" w:rsidRDefault="00B508E9" w:rsidP="00B508E9">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B508E9" w:rsidRPr="007E0B31" w14:paraId="04280D98" w14:textId="77777777" w:rsidTr="00430791">
        <w:trPr>
          <w:cantSplit/>
        </w:trPr>
        <w:tc>
          <w:tcPr>
            <w:tcW w:w="2884" w:type="dxa"/>
          </w:tcPr>
          <w:p w14:paraId="7D8CDDFE" w14:textId="77777777" w:rsidR="00B508E9" w:rsidRPr="007E0B31" w:rsidRDefault="00B508E9" w:rsidP="00B508E9">
            <w:pPr>
              <w:pStyle w:val="Arial11Bold"/>
              <w:rPr>
                <w:rFonts w:cs="Arial"/>
              </w:rPr>
            </w:pPr>
            <w:r w:rsidRPr="007E0B31">
              <w:rPr>
                <w:rFonts w:cs="Arial"/>
              </w:rPr>
              <w:t>SPT</w:t>
            </w:r>
          </w:p>
        </w:tc>
        <w:tc>
          <w:tcPr>
            <w:tcW w:w="6634" w:type="dxa"/>
          </w:tcPr>
          <w:p w14:paraId="202D47CC" w14:textId="77777777" w:rsidR="00B508E9" w:rsidRPr="007E0B31" w:rsidRDefault="00B508E9" w:rsidP="00B508E9">
            <w:pPr>
              <w:pStyle w:val="TableArial11"/>
              <w:rPr>
                <w:rFonts w:cs="Arial"/>
              </w:rPr>
            </w:pPr>
            <w:r w:rsidRPr="007E0B31">
              <w:rPr>
                <w:rFonts w:cs="Arial"/>
              </w:rPr>
              <w:t>SP Transmission Limited</w:t>
            </w:r>
            <w:r>
              <w:rPr>
                <w:rFonts w:cs="Arial"/>
              </w:rPr>
              <w:t xml:space="preserve"> plc</w:t>
            </w:r>
          </w:p>
        </w:tc>
      </w:tr>
      <w:tr w:rsidR="00B508E9" w:rsidRPr="007E0B31" w14:paraId="2DA67376" w14:textId="77777777" w:rsidTr="00430791">
        <w:trPr>
          <w:cantSplit/>
        </w:trPr>
        <w:tc>
          <w:tcPr>
            <w:tcW w:w="2884" w:type="dxa"/>
          </w:tcPr>
          <w:p w14:paraId="22F630E2" w14:textId="084D3F3B" w:rsidR="00B508E9" w:rsidRPr="004F1DF0" w:rsidRDefault="00B508E9" w:rsidP="00B508E9">
            <w:pPr>
              <w:rPr>
                <w:b/>
              </w:rPr>
            </w:pPr>
            <w:r w:rsidRPr="004F1DF0">
              <w:rPr>
                <w:rFonts w:cs="Arial"/>
                <w:b/>
              </w:rPr>
              <w:t>Standard Contract Terms</w:t>
            </w:r>
          </w:p>
        </w:tc>
        <w:tc>
          <w:tcPr>
            <w:tcW w:w="6634" w:type="dxa"/>
          </w:tcPr>
          <w:p w14:paraId="5D840AFD" w14:textId="4E3A5439" w:rsidR="00B508E9" w:rsidRPr="00DD7E1A" w:rsidRDefault="00B508E9" w:rsidP="00B508E9">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B508E9" w:rsidRPr="007E0B31" w14:paraId="67A0366B" w14:textId="77777777" w:rsidTr="00430791">
        <w:trPr>
          <w:cantSplit/>
        </w:trPr>
        <w:tc>
          <w:tcPr>
            <w:tcW w:w="2884" w:type="dxa"/>
          </w:tcPr>
          <w:p w14:paraId="0F9E2157" w14:textId="5498E044" w:rsidR="00B508E9" w:rsidRDefault="00B508E9" w:rsidP="00B508E9">
            <w:pPr>
              <w:pStyle w:val="Arial11Bold"/>
              <w:rPr>
                <w:rFonts w:cs="Arial"/>
              </w:rPr>
            </w:pPr>
            <w:r w:rsidRPr="007E0B31">
              <w:rPr>
                <w:rFonts w:cs="Arial"/>
              </w:rPr>
              <w:t>Standard Modifications</w:t>
            </w:r>
          </w:p>
          <w:p w14:paraId="07E084EC" w14:textId="7E4794BD" w:rsidR="00B508E9" w:rsidRPr="00FB43E1" w:rsidRDefault="00B508E9" w:rsidP="00B508E9"/>
        </w:tc>
        <w:tc>
          <w:tcPr>
            <w:tcW w:w="6634" w:type="dxa"/>
          </w:tcPr>
          <w:p w14:paraId="46989946" w14:textId="77777777" w:rsidR="00B508E9" w:rsidRPr="005C20E3" w:rsidRDefault="00B508E9" w:rsidP="00B508E9">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B508E9" w:rsidRPr="007E0B31" w:rsidRDefault="00B508E9" w:rsidP="00B508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B508E9" w:rsidRPr="007E0B31" w14:paraId="0BE680B8" w14:textId="77777777" w:rsidTr="00430791">
        <w:trPr>
          <w:cantSplit/>
        </w:trPr>
        <w:tc>
          <w:tcPr>
            <w:tcW w:w="2884" w:type="dxa"/>
          </w:tcPr>
          <w:p w14:paraId="08548C67" w14:textId="77777777" w:rsidR="00B508E9" w:rsidRPr="007E0B31" w:rsidRDefault="00B508E9" w:rsidP="00B508E9">
            <w:pPr>
              <w:pStyle w:val="Arial11Bold"/>
              <w:rPr>
                <w:rFonts w:cs="Arial"/>
              </w:rPr>
            </w:pPr>
            <w:r w:rsidRPr="007E0B31">
              <w:rPr>
                <w:rFonts w:cs="Arial"/>
              </w:rPr>
              <w:t>Standard Planning Data</w:t>
            </w:r>
          </w:p>
        </w:tc>
        <w:tc>
          <w:tcPr>
            <w:tcW w:w="6634" w:type="dxa"/>
          </w:tcPr>
          <w:p w14:paraId="2E9B039E" w14:textId="4F20BEE7" w:rsidR="00B508E9" w:rsidRPr="007E0B31" w:rsidRDefault="00B508E9" w:rsidP="00B508E9">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B508E9" w:rsidRPr="007E0B31" w14:paraId="50C48905" w14:textId="77777777" w:rsidTr="00430791">
        <w:trPr>
          <w:cantSplit/>
        </w:trPr>
        <w:tc>
          <w:tcPr>
            <w:tcW w:w="2884" w:type="dxa"/>
          </w:tcPr>
          <w:p w14:paraId="2AB06ACF" w14:textId="35A4C384" w:rsidR="00B508E9" w:rsidRPr="007E0B31" w:rsidRDefault="00B508E9" w:rsidP="00B508E9">
            <w:pPr>
              <w:pStyle w:val="Arial11Bold"/>
              <w:rPr>
                <w:rFonts w:cs="Arial"/>
              </w:rPr>
            </w:pPr>
            <w:r>
              <w:rPr>
                <w:rFonts w:cs="Arial"/>
              </w:rPr>
              <w:t>Standard Product</w:t>
            </w:r>
          </w:p>
        </w:tc>
        <w:tc>
          <w:tcPr>
            <w:tcW w:w="6634" w:type="dxa"/>
          </w:tcPr>
          <w:p w14:paraId="4CFE3F05" w14:textId="3648906A" w:rsidR="00B508E9" w:rsidRPr="007E0B31" w:rsidRDefault="00B508E9" w:rsidP="00B508E9">
            <w:pPr>
              <w:pStyle w:val="TableArial11"/>
              <w:rPr>
                <w:rFonts w:cs="Arial"/>
              </w:rPr>
            </w:pPr>
            <w:r>
              <w:rPr>
                <w:rFonts w:cs="Arial"/>
              </w:rPr>
              <w:t>Means a harmonised balancing product defined by all EU TSOs for the exchange of balance services.</w:t>
            </w:r>
          </w:p>
        </w:tc>
      </w:tr>
      <w:tr w:rsidR="00B508E9" w:rsidRPr="007E0B31" w14:paraId="4044E3F1" w14:textId="77777777" w:rsidTr="00430791">
        <w:trPr>
          <w:cantSplit/>
        </w:trPr>
        <w:tc>
          <w:tcPr>
            <w:tcW w:w="2884" w:type="dxa"/>
          </w:tcPr>
          <w:p w14:paraId="1595BA77" w14:textId="0A36263B" w:rsidR="00B508E9" w:rsidRPr="007E0B31" w:rsidRDefault="00B508E9" w:rsidP="00B508E9">
            <w:pPr>
              <w:pStyle w:val="Arial11Bold"/>
              <w:rPr>
                <w:rFonts w:cs="Arial"/>
              </w:rPr>
            </w:pPr>
            <w:r>
              <w:rPr>
                <w:rFonts w:cs="Arial"/>
              </w:rPr>
              <w:t>Specific Product</w:t>
            </w:r>
          </w:p>
        </w:tc>
        <w:tc>
          <w:tcPr>
            <w:tcW w:w="6634" w:type="dxa"/>
          </w:tcPr>
          <w:p w14:paraId="2C1F1A68" w14:textId="18D90CF3" w:rsidR="00B508E9" w:rsidRPr="007E0B31" w:rsidRDefault="00B508E9" w:rsidP="00B508E9">
            <w:pPr>
              <w:pStyle w:val="TableArial11"/>
              <w:rPr>
                <w:rFonts w:cs="Arial"/>
              </w:rPr>
            </w:pPr>
            <w:r>
              <w:rPr>
                <w:rFonts w:cs="Arial"/>
              </w:rPr>
              <w:t>Means in the context of Balancing Services a product that is not a standard product.</w:t>
            </w:r>
          </w:p>
        </w:tc>
      </w:tr>
      <w:tr w:rsidR="00B508E9" w:rsidRPr="007E0B31" w14:paraId="72218AE6" w14:textId="77777777" w:rsidTr="00430791">
        <w:trPr>
          <w:cantSplit/>
        </w:trPr>
        <w:tc>
          <w:tcPr>
            <w:tcW w:w="2884" w:type="dxa"/>
          </w:tcPr>
          <w:p w14:paraId="24E4CECA" w14:textId="77777777" w:rsidR="00B508E9" w:rsidRPr="007E0B31" w:rsidRDefault="00B508E9" w:rsidP="00B508E9">
            <w:pPr>
              <w:pStyle w:val="Arial11Bold"/>
              <w:rPr>
                <w:rFonts w:cs="Arial"/>
              </w:rPr>
            </w:pPr>
            <w:r w:rsidRPr="007E0B31">
              <w:rPr>
                <w:rFonts w:cs="Arial"/>
              </w:rPr>
              <w:lastRenderedPageBreak/>
              <w:t>Start Time</w:t>
            </w:r>
          </w:p>
        </w:tc>
        <w:tc>
          <w:tcPr>
            <w:tcW w:w="6634" w:type="dxa"/>
          </w:tcPr>
          <w:p w14:paraId="78DDDAD8" w14:textId="508DFE7C" w:rsidR="00B508E9" w:rsidRPr="007E0B31" w:rsidRDefault="00B508E9" w:rsidP="00B508E9">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B508E9" w:rsidRPr="007E0B31" w14:paraId="763B02FF" w14:textId="77777777" w:rsidTr="00430791">
        <w:trPr>
          <w:cantSplit/>
        </w:trPr>
        <w:tc>
          <w:tcPr>
            <w:tcW w:w="2884" w:type="dxa"/>
          </w:tcPr>
          <w:p w14:paraId="0BDA9245" w14:textId="77777777" w:rsidR="00B508E9" w:rsidRPr="007E0B31" w:rsidRDefault="00B508E9" w:rsidP="00B508E9">
            <w:pPr>
              <w:pStyle w:val="Arial11Bold"/>
              <w:rPr>
                <w:rFonts w:cs="Arial"/>
              </w:rPr>
            </w:pPr>
            <w:r w:rsidRPr="007E0B31">
              <w:rPr>
                <w:rFonts w:cs="Arial"/>
              </w:rPr>
              <w:t>Start-Up</w:t>
            </w:r>
          </w:p>
        </w:tc>
        <w:tc>
          <w:tcPr>
            <w:tcW w:w="6634" w:type="dxa"/>
          </w:tcPr>
          <w:p w14:paraId="4FEE3525" w14:textId="0B945479" w:rsidR="00B508E9" w:rsidRPr="000B675D" w:rsidRDefault="00B508E9" w:rsidP="00B508E9">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B508E9" w:rsidRPr="00020048" w:rsidRDefault="00B508E9" w:rsidP="00B508E9">
            <w:pPr>
              <w:pStyle w:val="Default"/>
              <w:jc w:val="both"/>
              <w:rPr>
                <w:sz w:val="20"/>
                <w:szCs w:val="20"/>
              </w:rPr>
            </w:pPr>
          </w:p>
          <w:p w14:paraId="5B2A0628" w14:textId="4DE42AEA" w:rsidR="00B508E9" w:rsidRPr="00020048" w:rsidRDefault="00B508E9" w:rsidP="00B508E9">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B508E9" w:rsidRPr="007E0B31" w14:paraId="62345A33" w14:textId="77777777" w:rsidTr="00430791">
        <w:trPr>
          <w:cantSplit/>
        </w:trPr>
        <w:tc>
          <w:tcPr>
            <w:tcW w:w="2884" w:type="dxa"/>
          </w:tcPr>
          <w:p w14:paraId="50EEE201" w14:textId="77777777" w:rsidR="00B508E9" w:rsidRPr="007E0B31" w:rsidRDefault="00B508E9" w:rsidP="00B508E9">
            <w:pPr>
              <w:pStyle w:val="Arial11Bold"/>
              <w:rPr>
                <w:rFonts w:cs="Arial"/>
              </w:rPr>
            </w:pPr>
            <w:r w:rsidRPr="007E0B31">
              <w:rPr>
                <w:rFonts w:cs="Arial"/>
              </w:rPr>
              <w:t>Statement of Readiness</w:t>
            </w:r>
          </w:p>
        </w:tc>
        <w:tc>
          <w:tcPr>
            <w:tcW w:w="6634" w:type="dxa"/>
          </w:tcPr>
          <w:p w14:paraId="77611375"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B508E9" w:rsidRPr="007E0B31" w14:paraId="1419E7F2" w14:textId="77777777" w:rsidTr="00430791">
        <w:trPr>
          <w:cantSplit/>
        </w:trPr>
        <w:tc>
          <w:tcPr>
            <w:tcW w:w="2884" w:type="dxa"/>
          </w:tcPr>
          <w:p w14:paraId="0D75498C" w14:textId="77777777" w:rsidR="00B508E9" w:rsidRPr="007E0B31" w:rsidRDefault="00B508E9" w:rsidP="00B508E9">
            <w:pPr>
              <w:pStyle w:val="Arial11Bold"/>
              <w:rPr>
                <w:rFonts w:cs="Arial"/>
              </w:rPr>
            </w:pPr>
            <w:r w:rsidRPr="007E0B31">
              <w:rPr>
                <w:rFonts w:cs="Arial"/>
              </w:rPr>
              <w:t>Station Board</w:t>
            </w:r>
          </w:p>
        </w:tc>
        <w:tc>
          <w:tcPr>
            <w:tcW w:w="6634" w:type="dxa"/>
          </w:tcPr>
          <w:p w14:paraId="67932C5D" w14:textId="77777777" w:rsidR="00B508E9" w:rsidRPr="007E0B31" w:rsidRDefault="00B508E9" w:rsidP="00B508E9">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B508E9" w:rsidRPr="007E0B31" w14:paraId="600D28C8" w14:textId="77777777" w:rsidTr="00430791">
        <w:trPr>
          <w:cantSplit/>
        </w:trPr>
        <w:tc>
          <w:tcPr>
            <w:tcW w:w="2884" w:type="dxa"/>
          </w:tcPr>
          <w:p w14:paraId="40E3E191" w14:textId="77777777" w:rsidR="00B508E9" w:rsidRPr="007E0B31" w:rsidRDefault="00B508E9" w:rsidP="00B508E9">
            <w:pPr>
              <w:pStyle w:val="Arial11Bold"/>
              <w:rPr>
                <w:rFonts w:cs="Arial"/>
              </w:rPr>
            </w:pPr>
            <w:r w:rsidRPr="007E0B31">
              <w:rPr>
                <w:rFonts w:cs="Arial"/>
              </w:rPr>
              <w:t>Station Transformer</w:t>
            </w:r>
          </w:p>
        </w:tc>
        <w:tc>
          <w:tcPr>
            <w:tcW w:w="6634" w:type="dxa"/>
          </w:tcPr>
          <w:p w14:paraId="0151496D" w14:textId="77777777" w:rsidR="00B508E9" w:rsidRPr="007E0B31" w:rsidRDefault="00B508E9" w:rsidP="00B508E9">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B508E9" w:rsidRPr="007E0B31" w14:paraId="7EF10FB5" w14:textId="77777777" w:rsidTr="00430791">
        <w:trPr>
          <w:cantSplit/>
        </w:trPr>
        <w:tc>
          <w:tcPr>
            <w:tcW w:w="2884" w:type="dxa"/>
          </w:tcPr>
          <w:p w14:paraId="73E257B8" w14:textId="77777777" w:rsidR="00B508E9" w:rsidRPr="007E0B31" w:rsidRDefault="00B508E9" w:rsidP="00B508E9">
            <w:pPr>
              <w:pStyle w:val="Arial11Bold"/>
              <w:rPr>
                <w:rFonts w:cs="Arial"/>
              </w:rPr>
            </w:pPr>
            <w:r w:rsidRPr="007E0B31">
              <w:rPr>
                <w:rFonts w:cs="Arial"/>
              </w:rPr>
              <w:t>STC Committee</w:t>
            </w:r>
          </w:p>
        </w:tc>
        <w:tc>
          <w:tcPr>
            <w:tcW w:w="6634" w:type="dxa"/>
          </w:tcPr>
          <w:p w14:paraId="4D4C3098" w14:textId="77777777" w:rsidR="00B508E9" w:rsidRPr="007E0B31" w:rsidRDefault="00B508E9" w:rsidP="00B508E9">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B508E9" w:rsidRPr="007E0B31" w14:paraId="2E35A53F" w14:textId="77777777" w:rsidTr="00430791">
        <w:trPr>
          <w:cantSplit/>
        </w:trPr>
        <w:tc>
          <w:tcPr>
            <w:tcW w:w="2884" w:type="dxa"/>
          </w:tcPr>
          <w:p w14:paraId="00F48074" w14:textId="77777777" w:rsidR="00B508E9" w:rsidRPr="007E0B31" w:rsidRDefault="00B508E9" w:rsidP="00B508E9">
            <w:pPr>
              <w:pStyle w:val="Arial11Bold"/>
              <w:rPr>
                <w:rFonts w:cs="Arial"/>
              </w:rPr>
            </w:pPr>
            <w:r w:rsidRPr="007E0B31">
              <w:rPr>
                <w:rFonts w:cs="Arial"/>
              </w:rPr>
              <w:t>Steam Unit</w:t>
            </w:r>
          </w:p>
        </w:tc>
        <w:tc>
          <w:tcPr>
            <w:tcW w:w="6634" w:type="dxa"/>
          </w:tcPr>
          <w:p w14:paraId="3EF0929F" w14:textId="77777777" w:rsidR="00B508E9" w:rsidRPr="007E0B31" w:rsidRDefault="00B508E9" w:rsidP="00B508E9">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B508E9" w:rsidRPr="007E0B31" w14:paraId="79BC204A" w14:textId="77777777" w:rsidTr="00430791">
        <w:trPr>
          <w:cantSplit/>
        </w:trPr>
        <w:tc>
          <w:tcPr>
            <w:tcW w:w="2884" w:type="dxa"/>
          </w:tcPr>
          <w:p w14:paraId="6442283E" w14:textId="77777777" w:rsidR="00B508E9" w:rsidRPr="007E0B31" w:rsidRDefault="00B508E9" w:rsidP="00B508E9">
            <w:pPr>
              <w:pStyle w:val="Arial11Bold"/>
              <w:rPr>
                <w:rFonts w:cs="Arial"/>
              </w:rPr>
            </w:pPr>
            <w:r>
              <w:t>Storage User</w:t>
            </w:r>
          </w:p>
        </w:tc>
        <w:tc>
          <w:tcPr>
            <w:tcW w:w="6634" w:type="dxa"/>
          </w:tcPr>
          <w:p w14:paraId="590EC982" w14:textId="77777777" w:rsidR="00B508E9" w:rsidRDefault="00B508E9" w:rsidP="00B508E9">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B508E9" w:rsidRDefault="00B508E9" w:rsidP="00B508E9">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B508E9" w:rsidRPr="007E0B31" w:rsidRDefault="00B508E9" w:rsidP="00B508E9">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B508E9" w:rsidRPr="007E0B31" w14:paraId="00A4A935" w14:textId="77777777" w:rsidTr="00430791">
        <w:trPr>
          <w:cantSplit/>
        </w:trPr>
        <w:tc>
          <w:tcPr>
            <w:tcW w:w="2884" w:type="dxa"/>
          </w:tcPr>
          <w:p w14:paraId="5B112BC4" w14:textId="77777777" w:rsidR="00B508E9" w:rsidRPr="007E0B31" w:rsidRDefault="00B508E9" w:rsidP="00B508E9">
            <w:pPr>
              <w:pStyle w:val="Arial11Bold"/>
              <w:rPr>
                <w:rFonts w:cs="Arial"/>
              </w:rPr>
            </w:pPr>
            <w:r w:rsidRPr="007E0B31">
              <w:rPr>
                <w:rFonts w:cs="Arial"/>
              </w:rPr>
              <w:t>Subtransmission System</w:t>
            </w:r>
          </w:p>
        </w:tc>
        <w:tc>
          <w:tcPr>
            <w:tcW w:w="6634" w:type="dxa"/>
          </w:tcPr>
          <w:p w14:paraId="3CC8DBCA" w14:textId="77777777" w:rsidR="00B508E9" w:rsidRPr="007E0B31" w:rsidRDefault="00B508E9" w:rsidP="00B508E9">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B508E9" w:rsidRPr="007E0B31" w14:paraId="69833897" w14:textId="77777777" w:rsidTr="00430791">
        <w:trPr>
          <w:cantSplit/>
        </w:trPr>
        <w:tc>
          <w:tcPr>
            <w:tcW w:w="2884" w:type="dxa"/>
          </w:tcPr>
          <w:p w14:paraId="47FBFB0B" w14:textId="77777777" w:rsidR="00B508E9" w:rsidRPr="007E0B31" w:rsidRDefault="00B508E9" w:rsidP="00B508E9">
            <w:pPr>
              <w:pStyle w:val="Arial11Bold"/>
              <w:rPr>
                <w:rFonts w:cs="Arial"/>
              </w:rPr>
            </w:pPr>
            <w:r w:rsidRPr="007E0B31">
              <w:rPr>
                <w:rFonts w:cs="Arial"/>
              </w:rPr>
              <w:t>Substantial Modification</w:t>
            </w:r>
          </w:p>
        </w:tc>
        <w:tc>
          <w:tcPr>
            <w:tcW w:w="6634" w:type="dxa"/>
          </w:tcPr>
          <w:p w14:paraId="28DAB5F5" w14:textId="1B8D727B" w:rsidR="00B508E9" w:rsidRPr="007E0B31" w:rsidRDefault="00B508E9" w:rsidP="00B508E9">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B508E9" w:rsidRPr="007E0B31" w14:paraId="3B41007D" w14:textId="77777777" w:rsidTr="00430791">
        <w:trPr>
          <w:cantSplit/>
        </w:trPr>
        <w:tc>
          <w:tcPr>
            <w:tcW w:w="2884" w:type="dxa"/>
          </w:tcPr>
          <w:p w14:paraId="6A1EE8B9" w14:textId="77777777" w:rsidR="00B508E9" w:rsidRPr="007E0B31" w:rsidRDefault="00B508E9" w:rsidP="00B508E9">
            <w:pPr>
              <w:pStyle w:val="Arial11Bold"/>
              <w:rPr>
                <w:rFonts w:cs="Arial"/>
              </w:rPr>
            </w:pPr>
            <w:r w:rsidRPr="007E0B31">
              <w:rPr>
                <w:rFonts w:cs="Arial"/>
              </w:rPr>
              <w:t>Supergrid Voltage</w:t>
            </w:r>
          </w:p>
        </w:tc>
        <w:tc>
          <w:tcPr>
            <w:tcW w:w="6634" w:type="dxa"/>
          </w:tcPr>
          <w:p w14:paraId="3ED2E251" w14:textId="77777777" w:rsidR="00B508E9" w:rsidRPr="007E0B31" w:rsidRDefault="00B508E9" w:rsidP="00B508E9">
            <w:pPr>
              <w:pStyle w:val="TableArial11"/>
              <w:rPr>
                <w:rFonts w:cs="Arial"/>
              </w:rPr>
            </w:pPr>
            <w:r w:rsidRPr="007E0B31">
              <w:rPr>
                <w:rFonts w:cs="Arial"/>
              </w:rPr>
              <w:t>Any voltage greater than 200kV.</w:t>
            </w:r>
          </w:p>
        </w:tc>
      </w:tr>
      <w:tr w:rsidR="00B508E9" w:rsidRPr="007E0B31" w14:paraId="207CFB67" w14:textId="77777777" w:rsidTr="00430791">
        <w:trPr>
          <w:cantSplit/>
        </w:trPr>
        <w:tc>
          <w:tcPr>
            <w:tcW w:w="2884" w:type="dxa"/>
          </w:tcPr>
          <w:p w14:paraId="47BC84B1" w14:textId="77777777" w:rsidR="00B508E9" w:rsidRPr="007E0B31" w:rsidRDefault="00B508E9" w:rsidP="00B508E9">
            <w:pPr>
              <w:pStyle w:val="Arial11Bold"/>
              <w:rPr>
                <w:rFonts w:cs="Arial"/>
              </w:rPr>
            </w:pPr>
            <w:r w:rsidRPr="007E0B31">
              <w:rPr>
                <w:rFonts w:cs="Arial"/>
              </w:rPr>
              <w:t>Supplier</w:t>
            </w:r>
          </w:p>
        </w:tc>
        <w:tc>
          <w:tcPr>
            <w:tcW w:w="6634" w:type="dxa"/>
          </w:tcPr>
          <w:p w14:paraId="263B4681"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B508E9" w:rsidRPr="00EE567A" w:rsidRDefault="00B508E9" w:rsidP="00B508E9">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B508E9" w:rsidRPr="007E0B31" w14:paraId="17F58A80" w14:textId="77777777" w:rsidTr="00430791">
        <w:trPr>
          <w:cantSplit/>
        </w:trPr>
        <w:tc>
          <w:tcPr>
            <w:tcW w:w="2884" w:type="dxa"/>
          </w:tcPr>
          <w:p w14:paraId="75C55EEE" w14:textId="77777777" w:rsidR="00B508E9" w:rsidRPr="007E0B31" w:rsidRDefault="00B508E9" w:rsidP="00B508E9">
            <w:pPr>
              <w:pStyle w:val="Arial11Bold"/>
              <w:rPr>
                <w:rFonts w:cs="Arial"/>
              </w:rPr>
            </w:pPr>
            <w:r w:rsidRPr="007E0B31">
              <w:rPr>
                <w:rFonts w:cs="Arial"/>
              </w:rPr>
              <w:lastRenderedPageBreak/>
              <w:t>Surplus</w:t>
            </w:r>
          </w:p>
        </w:tc>
        <w:tc>
          <w:tcPr>
            <w:tcW w:w="6634" w:type="dxa"/>
          </w:tcPr>
          <w:p w14:paraId="2FD7B95D" w14:textId="421BC578" w:rsidR="00B508E9" w:rsidRPr="007E0B31" w:rsidRDefault="00B508E9" w:rsidP="00B508E9">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B508E9" w:rsidRPr="007E0B31" w14:paraId="7F14BA30" w14:textId="77777777" w:rsidTr="00430791">
        <w:trPr>
          <w:cantSplit/>
          <w:trHeight w:val="2631"/>
        </w:trPr>
        <w:tc>
          <w:tcPr>
            <w:tcW w:w="2884" w:type="dxa"/>
          </w:tcPr>
          <w:p w14:paraId="41CEFC1C" w14:textId="77777777" w:rsidR="00B508E9" w:rsidRPr="007E0B31" w:rsidRDefault="00B508E9" w:rsidP="00B508E9">
            <w:pPr>
              <w:pStyle w:val="Arial11Bold"/>
              <w:rPr>
                <w:rFonts w:cs="Arial"/>
              </w:rPr>
            </w:pPr>
            <w:r w:rsidRPr="007E0B31">
              <w:rPr>
                <w:rFonts w:cs="Arial"/>
              </w:rPr>
              <w:t>Synchronised</w:t>
            </w:r>
          </w:p>
        </w:tc>
        <w:tc>
          <w:tcPr>
            <w:tcW w:w="6634" w:type="dxa"/>
          </w:tcPr>
          <w:p w14:paraId="3CAA8D12"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B508E9" w:rsidRDefault="00B508E9" w:rsidP="00B508E9">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B508E9" w:rsidRPr="000F734A" w:rsidRDefault="00B508E9" w:rsidP="00B508E9"/>
          <w:p w14:paraId="75F2CFA4" w14:textId="7AF4E47E" w:rsidR="00B508E9" w:rsidRPr="000F734A" w:rsidRDefault="00B508E9" w:rsidP="00B508E9">
            <w:pPr>
              <w:jc w:val="center"/>
            </w:pPr>
          </w:p>
        </w:tc>
      </w:tr>
      <w:tr w:rsidR="00B508E9" w:rsidRPr="007E0B31" w14:paraId="17661C2E" w14:textId="77777777" w:rsidTr="00430791">
        <w:trPr>
          <w:cantSplit/>
        </w:trPr>
        <w:tc>
          <w:tcPr>
            <w:tcW w:w="2884" w:type="dxa"/>
          </w:tcPr>
          <w:p w14:paraId="36D58C8A" w14:textId="77777777" w:rsidR="00B508E9" w:rsidRPr="007E0B31" w:rsidRDefault="00B508E9" w:rsidP="00B508E9">
            <w:pPr>
              <w:pStyle w:val="Arial11Bold"/>
              <w:rPr>
                <w:rFonts w:cs="Arial"/>
              </w:rPr>
            </w:pPr>
            <w:r w:rsidRPr="00DB341C">
              <w:rPr>
                <w:rFonts w:cs="Arial"/>
              </w:rPr>
              <w:t>Synchronous Electricity Storage Module</w:t>
            </w:r>
          </w:p>
        </w:tc>
        <w:tc>
          <w:tcPr>
            <w:tcW w:w="6634" w:type="dxa"/>
          </w:tcPr>
          <w:p w14:paraId="397D4FAB" w14:textId="77777777" w:rsidR="00B508E9" w:rsidRPr="007E0B31" w:rsidRDefault="00B508E9" w:rsidP="00B508E9">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B508E9" w:rsidRPr="007E0B31" w14:paraId="52481EFC" w14:textId="77777777" w:rsidTr="00430791">
        <w:trPr>
          <w:cantSplit/>
        </w:trPr>
        <w:tc>
          <w:tcPr>
            <w:tcW w:w="2884" w:type="dxa"/>
          </w:tcPr>
          <w:p w14:paraId="4353C802" w14:textId="77777777" w:rsidR="00B508E9" w:rsidRPr="007E0B31" w:rsidRDefault="00B508E9" w:rsidP="00B508E9">
            <w:pPr>
              <w:pStyle w:val="Arial11Bold"/>
              <w:rPr>
                <w:rFonts w:cs="Arial"/>
              </w:rPr>
            </w:pPr>
            <w:r w:rsidRPr="00DB341C">
              <w:rPr>
                <w:rFonts w:cs="Arial"/>
              </w:rPr>
              <w:t>Synchronous Electricity Storage Unit</w:t>
            </w:r>
          </w:p>
        </w:tc>
        <w:tc>
          <w:tcPr>
            <w:tcW w:w="6634" w:type="dxa"/>
          </w:tcPr>
          <w:p w14:paraId="002CD085" w14:textId="77777777" w:rsidR="00B508E9" w:rsidRPr="007E0B31" w:rsidRDefault="00B508E9" w:rsidP="00B508E9">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B508E9" w:rsidRPr="007E0B31" w14:paraId="07EE0535" w14:textId="77777777" w:rsidTr="00430791">
        <w:trPr>
          <w:cantSplit/>
        </w:trPr>
        <w:tc>
          <w:tcPr>
            <w:tcW w:w="2884" w:type="dxa"/>
          </w:tcPr>
          <w:p w14:paraId="5937CE21" w14:textId="77777777" w:rsidR="00B508E9" w:rsidRPr="007E0B31" w:rsidRDefault="00B508E9" w:rsidP="00B508E9">
            <w:pPr>
              <w:pStyle w:val="Arial11Bold"/>
              <w:rPr>
                <w:rFonts w:cs="Arial"/>
              </w:rPr>
            </w:pPr>
            <w:r w:rsidRPr="007E0B31">
              <w:rPr>
                <w:rFonts w:cs="Arial"/>
              </w:rPr>
              <w:t>Synchronising Generation</w:t>
            </w:r>
          </w:p>
        </w:tc>
        <w:tc>
          <w:tcPr>
            <w:tcW w:w="6634" w:type="dxa"/>
          </w:tcPr>
          <w:p w14:paraId="4CEBAA38" w14:textId="77777777" w:rsidR="00B508E9" w:rsidRPr="007E0B31" w:rsidRDefault="00B508E9" w:rsidP="00B508E9">
            <w:pPr>
              <w:pStyle w:val="TableArial11"/>
              <w:rPr>
                <w:rFonts w:cs="Arial"/>
              </w:rPr>
            </w:pPr>
            <w:r w:rsidRPr="007E0B31">
              <w:rPr>
                <w:rFonts w:cs="Arial"/>
              </w:rPr>
              <w:t>The amount of MW (in whole MW) produced at the moment of synchronising.</w:t>
            </w:r>
          </w:p>
        </w:tc>
      </w:tr>
      <w:tr w:rsidR="00B508E9" w:rsidRPr="007E0B31" w14:paraId="25ADF21B" w14:textId="77777777" w:rsidTr="00430791">
        <w:trPr>
          <w:cantSplit/>
        </w:trPr>
        <w:tc>
          <w:tcPr>
            <w:tcW w:w="2884" w:type="dxa"/>
          </w:tcPr>
          <w:p w14:paraId="514A7415" w14:textId="77777777" w:rsidR="00B508E9" w:rsidRPr="007E0B31" w:rsidRDefault="00B508E9" w:rsidP="00B508E9">
            <w:pPr>
              <w:pStyle w:val="Arial11Bold"/>
              <w:rPr>
                <w:rFonts w:cs="Arial"/>
              </w:rPr>
            </w:pPr>
            <w:r w:rsidRPr="007E0B31">
              <w:rPr>
                <w:rFonts w:cs="Arial"/>
              </w:rPr>
              <w:t>Synchronising Group</w:t>
            </w:r>
          </w:p>
        </w:tc>
        <w:tc>
          <w:tcPr>
            <w:tcW w:w="6634" w:type="dxa"/>
          </w:tcPr>
          <w:p w14:paraId="30541B74" w14:textId="77777777" w:rsidR="00B508E9" w:rsidRPr="007E0B31" w:rsidRDefault="00B508E9" w:rsidP="00B508E9">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B508E9" w:rsidRPr="007E0B31" w14:paraId="15108730" w14:textId="77777777" w:rsidTr="00430791">
        <w:trPr>
          <w:cantSplit/>
        </w:trPr>
        <w:tc>
          <w:tcPr>
            <w:tcW w:w="2884" w:type="dxa"/>
          </w:tcPr>
          <w:p w14:paraId="1D2DBBCB" w14:textId="77777777" w:rsidR="00B508E9" w:rsidRPr="007E0B31" w:rsidRDefault="00B508E9" w:rsidP="00B508E9">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B508E9" w:rsidRPr="007E0B31" w:rsidRDefault="00B508E9" w:rsidP="00B508E9">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B508E9" w:rsidRPr="007E0B31" w14:paraId="5C3BD77A" w14:textId="77777777" w:rsidTr="00430791">
        <w:trPr>
          <w:cantSplit/>
        </w:trPr>
        <w:tc>
          <w:tcPr>
            <w:tcW w:w="2884" w:type="dxa"/>
          </w:tcPr>
          <w:p w14:paraId="361EF41C" w14:textId="77777777" w:rsidR="00B508E9" w:rsidRPr="007E0B31" w:rsidRDefault="00B508E9" w:rsidP="00B508E9">
            <w:pPr>
              <w:pStyle w:val="Arial11Bold"/>
              <w:rPr>
                <w:rFonts w:cs="Arial"/>
              </w:rPr>
            </w:pPr>
            <w:r w:rsidRPr="007E0B31">
              <w:rPr>
                <w:rFonts w:cs="Arial"/>
              </w:rPr>
              <w:t>Synchronous Compensation</w:t>
            </w:r>
          </w:p>
        </w:tc>
        <w:tc>
          <w:tcPr>
            <w:tcW w:w="6634" w:type="dxa"/>
          </w:tcPr>
          <w:p w14:paraId="5C87AE70" w14:textId="77777777" w:rsidR="00B508E9" w:rsidRPr="007E0B31" w:rsidRDefault="00B508E9" w:rsidP="00B508E9">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B508E9" w:rsidRPr="007E0B31" w14:paraId="09E76574" w14:textId="77777777" w:rsidTr="00430791">
        <w:trPr>
          <w:cantSplit/>
        </w:trPr>
        <w:tc>
          <w:tcPr>
            <w:tcW w:w="2884" w:type="dxa"/>
          </w:tcPr>
          <w:p w14:paraId="7AD1E9C5" w14:textId="20EE06FA" w:rsidR="00B508E9" w:rsidRPr="007E0B31" w:rsidRDefault="00B508E9" w:rsidP="00B508E9">
            <w:pPr>
              <w:pStyle w:val="Arial11Bold"/>
              <w:rPr>
                <w:rFonts w:cs="Arial"/>
              </w:rPr>
            </w:pPr>
            <w:r>
              <w:t>Synchronous Compensation Equipment</w:t>
            </w:r>
          </w:p>
        </w:tc>
        <w:tc>
          <w:tcPr>
            <w:tcW w:w="6634" w:type="dxa"/>
          </w:tcPr>
          <w:p w14:paraId="6202363B" w14:textId="06D11D6B" w:rsidR="00B508E9" w:rsidRPr="007E0B31" w:rsidRDefault="00B508E9" w:rsidP="00B508E9">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B508E9" w:rsidRPr="007E0B31" w14:paraId="44891D1E" w14:textId="77777777" w:rsidTr="00430791">
        <w:trPr>
          <w:cantSplit/>
        </w:trPr>
        <w:tc>
          <w:tcPr>
            <w:tcW w:w="2884" w:type="dxa"/>
          </w:tcPr>
          <w:p w14:paraId="2C8F33FD" w14:textId="6717B83A" w:rsidR="00B508E9" w:rsidRPr="007E0B31" w:rsidRDefault="00B508E9" w:rsidP="00B508E9">
            <w:pPr>
              <w:pStyle w:val="Arial11Bold"/>
              <w:rPr>
                <w:rFonts w:cs="Arial"/>
              </w:rPr>
            </w:pPr>
            <w:r>
              <w:t>Synchronous Electricity Storage Module</w:t>
            </w:r>
          </w:p>
        </w:tc>
        <w:tc>
          <w:tcPr>
            <w:tcW w:w="6634" w:type="dxa"/>
          </w:tcPr>
          <w:p w14:paraId="0CCA3613" w14:textId="3A085331" w:rsidR="00B508E9" w:rsidRPr="007E0B31" w:rsidRDefault="00B508E9" w:rsidP="00B508E9">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B508E9" w:rsidRPr="007E0B31" w14:paraId="2D43A999" w14:textId="77777777" w:rsidTr="00430791">
        <w:trPr>
          <w:cantSplit/>
        </w:trPr>
        <w:tc>
          <w:tcPr>
            <w:tcW w:w="2884" w:type="dxa"/>
          </w:tcPr>
          <w:p w14:paraId="4F1100D1" w14:textId="1B9A5EDA" w:rsidR="00B508E9" w:rsidRPr="007E0B31" w:rsidRDefault="00B508E9" w:rsidP="00B508E9">
            <w:pPr>
              <w:pStyle w:val="Arial11Bold"/>
              <w:rPr>
                <w:rFonts w:cs="Arial"/>
              </w:rPr>
            </w:pPr>
            <w:r>
              <w:lastRenderedPageBreak/>
              <w:t>Synchronous Electricity Storage Unit</w:t>
            </w:r>
          </w:p>
        </w:tc>
        <w:tc>
          <w:tcPr>
            <w:tcW w:w="6634" w:type="dxa"/>
          </w:tcPr>
          <w:p w14:paraId="5A5941F1" w14:textId="7A431EFA" w:rsidR="00B508E9" w:rsidRPr="007E0B31" w:rsidRDefault="00B508E9" w:rsidP="00B508E9">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B508E9" w:rsidRPr="007E0B31" w14:paraId="7B664425" w14:textId="77777777" w:rsidTr="00430791">
        <w:trPr>
          <w:cantSplit/>
        </w:trPr>
        <w:tc>
          <w:tcPr>
            <w:tcW w:w="2884" w:type="dxa"/>
          </w:tcPr>
          <w:p w14:paraId="29B76C12" w14:textId="61773681" w:rsidR="00B508E9" w:rsidRPr="007E0B31" w:rsidRDefault="00B508E9" w:rsidP="00B508E9">
            <w:pPr>
              <w:pStyle w:val="Arial11Bold"/>
              <w:rPr>
                <w:rFonts w:cs="Arial"/>
              </w:rPr>
            </w:pPr>
            <w:r>
              <w:t>Synchronous Flywheel</w:t>
            </w:r>
          </w:p>
        </w:tc>
        <w:tc>
          <w:tcPr>
            <w:tcW w:w="6634" w:type="dxa"/>
          </w:tcPr>
          <w:p w14:paraId="7CB9B51E" w14:textId="65FF6627" w:rsidR="00B508E9" w:rsidRPr="007E0B31" w:rsidRDefault="00B508E9" w:rsidP="00B508E9">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B508E9" w:rsidRPr="007E0B31" w14:paraId="019A8B7A" w14:textId="77777777" w:rsidTr="00430791">
        <w:trPr>
          <w:cantSplit/>
        </w:trPr>
        <w:tc>
          <w:tcPr>
            <w:tcW w:w="2884" w:type="dxa"/>
          </w:tcPr>
          <w:p w14:paraId="7EC64686" w14:textId="77777777" w:rsidR="00B508E9" w:rsidRPr="007E0B31" w:rsidRDefault="00B508E9" w:rsidP="00B508E9">
            <w:pPr>
              <w:pStyle w:val="Arial11Bold"/>
              <w:rPr>
                <w:rFonts w:cs="Arial"/>
              </w:rPr>
            </w:pPr>
            <w:r w:rsidRPr="007E0B31">
              <w:rPr>
                <w:rFonts w:cs="Arial"/>
              </w:rPr>
              <w:t>Synchronous Generating Unit</w:t>
            </w:r>
          </w:p>
        </w:tc>
        <w:tc>
          <w:tcPr>
            <w:tcW w:w="6634" w:type="dxa"/>
          </w:tcPr>
          <w:p w14:paraId="178C6F67" w14:textId="77777777" w:rsidR="00B508E9" w:rsidRPr="007E0B31" w:rsidRDefault="00B508E9" w:rsidP="00B508E9">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B508E9" w:rsidRPr="007E0B31" w14:paraId="27E5B6F9" w14:textId="77777777" w:rsidTr="00430791">
        <w:trPr>
          <w:cantSplit/>
        </w:trPr>
        <w:tc>
          <w:tcPr>
            <w:tcW w:w="2884" w:type="dxa"/>
          </w:tcPr>
          <w:p w14:paraId="20E57E9F" w14:textId="77777777" w:rsidR="00B508E9" w:rsidRPr="007E0B31" w:rsidRDefault="00B508E9" w:rsidP="00B508E9">
            <w:pPr>
              <w:pStyle w:val="Arial11Bold"/>
              <w:rPr>
                <w:rFonts w:cs="Arial"/>
              </w:rPr>
            </w:pPr>
            <w:r w:rsidRPr="007E0B31">
              <w:rPr>
                <w:rFonts w:cs="Arial"/>
              </w:rPr>
              <w:t>Synchronous Generating Unit Performance Chart</w:t>
            </w:r>
          </w:p>
        </w:tc>
        <w:tc>
          <w:tcPr>
            <w:tcW w:w="6634" w:type="dxa"/>
          </w:tcPr>
          <w:p w14:paraId="1F374F30" w14:textId="4EB5627D" w:rsidR="00B508E9" w:rsidRPr="007E0B31" w:rsidRDefault="00B508E9" w:rsidP="00B508E9">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B508E9" w:rsidRPr="007E0B31" w14:paraId="4145DF38" w14:textId="77777777" w:rsidTr="00430791">
        <w:trPr>
          <w:cantSplit/>
        </w:trPr>
        <w:tc>
          <w:tcPr>
            <w:tcW w:w="2884" w:type="dxa"/>
          </w:tcPr>
          <w:p w14:paraId="32A93813"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B508E9" w:rsidRPr="007E0B31" w:rsidRDefault="00B508E9" w:rsidP="00B508E9">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B508E9" w:rsidRPr="007E0B31" w14:paraId="4A56AE2F" w14:textId="77777777" w:rsidTr="00430791">
        <w:trPr>
          <w:cantSplit/>
        </w:trPr>
        <w:tc>
          <w:tcPr>
            <w:tcW w:w="2884" w:type="dxa"/>
          </w:tcPr>
          <w:p w14:paraId="30913130"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B508E9" w:rsidRPr="007E0B31" w14:paraId="580C9961" w14:textId="77777777" w:rsidTr="00430791">
        <w:trPr>
          <w:cantSplit/>
        </w:trPr>
        <w:tc>
          <w:tcPr>
            <w:tcW w:w="2884" w:type="dxa"/>
          </w:tcPr>
          <w:p w14:paraId="7A652147"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B508E9" w:rsidRPr="007E0B31" w14:paraId="2F063EF7" w14:textId="77777777" w:rsidTr="00430791">
        <w:trPr>
          <w:cantSplit/>
        </w:trPr>
        <w:tc>
          <w:tcPr>
            <w:tcW w:w="2884" w:type="dxa"/>
          </w:tcPr>
          <w:p w14:paraId="76651346" w14:textId="77777777" w:rsidR="00B508E9" w:rsidRPr="007E0B31" w:rsidRDefault="00B508E9" w:rsidP="00B508E9">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B508E9" w:rsidRPr="007E0B31" w14:paraId="7CE97EC2" w14:textId="77777777" w:rsidTr="00430791">
        <w:trPr>
          <w:cantSplit/>
        </w:trPr>
        <w:tc>
          <w:tcPr>
            <w:tcW w:w="2884" w:type="dxa"/>
          </w:tcPr>
          <w:p w14:paraId="1DAA4D78" w14:textId="77777777" w:rsidR="00B508E9" w:rsidRPr="007E0B31" w:rsidRDefault="00B508E9" w:rsidP="00B508E9">
            <w:pPr>
              <w:pStyle w:val="Arial11Bold"/>
              <w:rPr>
                <w:rFonts w:cs="Arial"/>
              </w:rPr>
            </w:pPr>
            <w:r w:rsidRPr="007E0B31">
              <w:rPr>
                <w:rFonts w:cs="Arial"/>
              </w:rPr>
              <w:t>Synchronous Speed</w:t>
            </w:r>
          </w:p>
        </w:tc>
        <w:tc>
          <w:tcPr>
            <w:tcW w:w="6634" w:type="dxa"/>
          </w:tcPr>
          <w:p w14:paraId="296AAFDD" w14:textId="77777777" w:rsidR="00B508E9" w:rsidRPr="007E0B31" w:rsidRDefault="00B508E9" w:rsidP="00B508E9">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B508E9" w:rsidRPr="007E0B31" w14:paraId="46A121A4" w14:textId="77777777" w:rsidTr="00430791">
        <w:trPr>
          <w:cantSplit/>
        </w:trPr>
        <w:tc>
          <w:tcPr>
            <w:tcW w:w="2884" w:type="dxa"/>
          </w:tcPr>
          <w:p w14:paraId="24B0D1A3" w14:textId="77777777" w:rsidR="00B508E9" w:rsidRPr="007E0B31" w:rsidRDefault="00B508E9" w:rsidP="00B508E9">
            <w:pPr>
              <w:pStyle w:val="Arial11Bold"/>
              <w:rPr>
                <w:rFonts w:cs="Arial"/>
              </w:rPr>
            </w:pPr>
            <w:r w:rsidRPr="007E0B31">
              <w:rPr>
                <w:rFonts w:cs="Arial"/>
              </w:rPr>
              <w:t>System</w:t>
            </w:r>
          </w:p>
        </w:tc>
        <w:tc>
          <w:tcPr>
            <w:tcW w:w="6634" w:type="dxa"/>
          </w:tcPr>
          <w:p w14:paraId="2E67291E" w14:textId="77777777" w:rsidR="00B508E9" w:rsidRPr="007E0B31" w:rsidRDefault="00B508E9" w:rsidP="00B508E9">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B508E9" w:rsidRPr="007E0B31" w14:paraId="198C9C42" w14:textId="77777777" w:rsidTr="00430791">
        <w:trPr>
          <w:cantSplit/>
        </w:trPr>
        <w:tc>
          <w:tcPr>
            <w:tcW w:w="2884" w:type="dxa"/>
          </w:tcPr>
          <w:p w14:paraId="2E945DD5" w14:textId="77777777" w:rsidR="00B508E9" w:rsidRPr="007E0B31" w:rsidRDefault="00B508E9" w:rsidP="00B508E9">
            <w:pPr>
              <w:pStyle w:val="Arial11Bold"/>
              <w:rPr>
                <w:rFonts w:cs="Arial"/>
              </w:rPr>
            </w:pPr>
            <w:r w:rsidRPr="007E0B31">
              <w:rPr>
                <w:rFonts w:cs="Arial"/>
              </w:rPr>
              <w:t>System Ancillary Services</w:t>
            </w:r>
          </w:p>
        </w:tc>
        <w:tc>
          <w:tcPr>
            <w:tcW w:w="6634" w:type="dxa"/>
          </w:tcPr>
          <w:p w14:paraId="0CE07246" w14:textId="77777777" w:rsidR="00B508E9" w:rsidRPr="007E0B31" w:rsidRDefault="00B508E9" w:rsidP="00B508E9">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B508E9" w:rsidRPr="007E0B31" w14:paraId="778725C7" w14:textId="77777777" w:rsidTr="00430791">
        <w:trPr>
          <w:cantSplit/>
        </w:trPr>
        <w:tc>
          <w:tcPr>
            <w:tcW w:w="2884" w:type="dxa"/>
          </w:tcPr>
          <w:p w14:paraId="425345A0" w14:textId="77777777" w:rsidR="00B508E9" w:rsidRPr="007E0B31" w:rsidRDefault="00B508E9" w:rsidP="00B508E9">
            <w:pPr>
              <w:pStyle w:val="Arial11Bold"/>
              <w:rPr>
                <w:rFonts w:cs="Arial"/>
              </w:rPr>
            </w:pPr>
            <w:r w:rsidRPr="007E0B31">
              <w:rPr>
                <w:rFonts w:cs="Arial"/>
              </w:rPr>
              <w:t>System Constraint</w:t>
            </w:r>
          </w:p>
        </w:tc>
        <w:tc>
          <w:tcPr>
            <w:tcW w:w="6634" w:type="dxa"/>
          </w:tcPr>
          <w:p w14:paraId="0FA2E711" w14:textId="77777777" w:rsidR="00B508E9" w:rsidRPr="007E0B31" w:rsidRDefault="00B508E9" w:rsidP="00B508E9">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B508E9" w:rsidRPr="007E0B31" w14:paraId="6A6B0B8D" w14:textId="77777777" w:rsidTr="00430791">
        <w:trPr>
          <w:cantSplit/>
        </w:trPr>
        <w:tc>
          <w:tcPr>
            <w:tcW w:w="2884" w:type="dxa"/>
          </w:tcPr>
          <w:p w14:paraId="16C142C0" w14:textId="77777777" w:rsidR="00B508E9" w:rsidRPr="007E0B31" w:rsidRDefault="00B508E9" w:rsidP="00B508E9">
            <w:pPr>
              <w:pStyle w:val="Arial11Bold"/>
              <w:rPr>
                <w:rFonts w:cs="Arial"/>
              </w:rPr>
            </w:pPr>
            <w:r w:rsidRPr="007E0B31">
              <w:rPr>
                <w:rFonts w:cs="Arial"/>
              </w:rPr>
              <w:t>System Constrained Capacity</w:t>
            </w:r>
          </w:p>
        </w:tc>
        <w:tc>
          <w:tcPr>
            <w:tcW w:w="6634" w:type="dxa"/>
          </w:tcPr>
          <w:p w14:paraId="0F2A722E" w14:textId="77777777" w:rsidR="00B508E9" w:rsidRPr="007E0B31" w:rsidRDefault="00B508E9" w:rsidP="00B508E9">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B508E9" w:rsidRPr="007E0B31" w14:paraId="2DCCEFE3" w14:textId="77777777" w:rsidTr="00430791">
        <w:trPr>
          <w:cantSplit/>
        </w:trPr>
        <w:tc>
          <w:tcPr>
            <w:tcW w:w="2884" w:type="dxa"/>
          </w:tcPr>
          <w:p w14:paraId="27A70CF2" w14:textId="77777777" w:rsidR="00B508E9" w:rsidRPr="007E0B31" w:rsidRDefault="00B508E9" w:rsidP="00B508E9">
            <w:pPr>
              <w:pStyle w:val="Arial11Bold"/>
              <w:rPr>
                <w:rFonts w:cs="Arial"/>
              </w:rPr>
            </w:pPr>
            <w:r w:rsidRPr="007E0B31">
              <w:rPr>
                <w:rFonts w:cs="Arial"/>
              </w:rPr>
              <w:t>System Constraint Group</w:t>
            </w:r>
          </w:p>
        </w:tc>
        <w:tc>
          <w:tcPr>
            <w:tcW w:w="6634" w:type="dxa"/>
          </w:tcPr>
          <w:p w14:paraId="4EA868E5" w14:textId="77777777" w:rsidR="00B508E9" w:rsidRPr="007E0B31" w:rsidRDefault="00B508E9" w:rsidP="00B508E9">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B508E9" w:rsidRPr="007E0B31" w14:paraId="6A7E13AA" w14:textId="77777777" w:rsidTr="00430791">
        <w:trPr>
          <w:cantSplit/>
        </w:trPr>
        <w:tc>
          <w:tcPr>
            <w:tcW w:w="2884" w:type="dxa"/>
          </w:tcPr>
          <w:p w14:paraId="58BAEEED" w14:textId="182D3352" w:rsidR="00B508E9" w:rsidRPr="007E0B31" w:rsidRDefault="00B508E9" w:rsidP="00B508E9">
            <w:pPr>
              <w:pStyle w:val="Arial11Bold"/>
              <w:rPr>
                <w:rFonts w:cs="Arial"/>
              </w:rPr>
            </w:pPr>
            <w:r w:rsidRPr="00636020">
              <w:rPr>
                <w:bCs/>
              </w:rPr>
              <w:lastRenderedPageBreak/>
              <w:t>System Defence Plan</w:t>
            </w:r>
          </w:p>
        </w:tc>
        <w:tc>
          <w:tcPr>
            <w:tcW w:w="6634" w:type="dxa"/>
          </w:tcPr>
          <w:p w14:paraId="166CE446" w14:textId="74BDBFD6" w:rsidR="00B508E9" w:rsidRPr="007E0B31"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B508E9" w:rsidRPr="007E0B31" w14:paraId="4B0C4096" w14:textId="77777777" w:rsidTr="00430791">
        <w:trPr>
          <w:cantSplit/>
        </w:trPr>
        <w:tc>
          <w:tcPr>
            <w:tcW w:w="2884" w:type="dxa"/>
          </w:tcPr>
          <w:p w14:paraId="2A1B9103" w14:textId="77777777" w:rsidR="00B508E9" w:rsidRPr="007E0B31" w:rsidRDefault="00B508E9" w:rsidP="00B508E9">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B508E9" w:rsidRPr="007E0B31" w:rsidRDefault="00B508E9" w:rsidP="00B508E9">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B508E9" w:rsidRPr="007E0B31" w:rsidRDefault="00B508E9" w:rsidP="00B508E9">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B508E9" w:rsidRPr="007E0B31" w:rsidRDefault="00B508E9" w:rsidP="00B508E9">
            <w:pPr>
              <w:pStyle w:val="TableArial11"/>
              <w:rPr>
                <w:rFonts w:cs="Arial"/>
              </w:rPr>
            </w:pPr>
            <w:r w:rsidRPr="007E0B31">
              <w:rPr>
                <w:rFonts w:cs="Arial"/>
              </w:rPr>
              <w:t>Where:</w:t>
            </w:r>
          </w:p>
          <w:p w14:paraId="1D419929" w14:textId="77777777" w:rsidR="00B508E9" w:rsidRPr="007E0B31" w:rsidRDefault="00B508E9" w:rsidP="00B508E9">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B508E9" w:rsidRPr="007E0B31" w:rsidRDefault="00B508E9" w:rsidP="00B508E9">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B508E9" w:rsidRPr="007E0B31" w14:paraId="4B14F526" w14:textId="77777777" w:rsidTr="00430791">
        <w:trPr>
          <w:cantSplit/>
          <w:trHeight w:val="552"/>
        </w:trPr>
        <w:tc>
          <w:tcPr>
            <w:tcW w:w="2884" w:type="dxa"/>
          </w:tcPr>
          <w:p w14:paraId="3549E3D2" w14:textId="77777777" w:rsidR="00B508E9" w:rsidRPr="001231D8" w:rsidRDefault="00B508E9" w:rsidP="00B508E9">
            <w:pPr>
              <w:rPr>
                <w:b/>
                <w:bCs/>
              </w:rPr>
            </w:pPr>
            <w:r w:rsidRPr="001231D8">
              <w:rPr>
                <w:b/>
                <w:bCs/>
              </w:rPr>
              <w:t>System Incidents Report</w:t>
            </w:r>
          </w:p>
        </w:tc>
        <w:tc>
          <w:tcPr>
            <w:tcW w:w="6634" w:type="dxa"/>
          </w:tcPr>
          <w:p w14:paraId="6EB5AF5A" w14:textId="77777777" w:rsidR="00B508E9" w:rsidRPr="001231D8" w:rsidRDefault="00B508E9" w:rsidP="00B508E9">
            <w:r w:rsidRPr="001231D8">
              <w:t xml:space="preserve">A report submitted to the GCRP on a monthly basis, containing, but not limited to, a list of </w:t>
            </w:r>
            <w:r w:rsidRPr="001231D8">
              <w:rPr>
                <w:b/>
                <w:bCs/>
              </w:rPr>
              <w:t>Significant Events</w:t>
            </w:r>
            <w:r w:rsidRPr="001231D8">
              <w:t>, as detailed in OC3.4.1.</w:t>
            </w:r>
          </w:p>
        </w:tc>
      </w:tr>
      <w:tr w:rsidR="00B508E9" w:rsidRPr="007E0B31" w14:paraId="64E976F1" w14:textId="77777777" w:rsidTr="00430791">
        <w:trPr>
          <w:cantSplit/>
        </w:trPr>
        <w:tc>
          <w:tcPr>
            <w:tcW w:w="2884" w:type="dxa"/>
          </w:tcPr>
          <w:p w14:paraId="3016A7F7" w14:textId="77777777" w:rsidR="00B508E9" w:rsidRPr="007E0B31" w:rsidRDefault="00B508E9" w:rsidP="00B508E9">
            <w:pPr>
              <w:pStyle w:val="Arial11Bold"/>
              <w:rPr>
                <w:rFonts w:cs="Arial"/>
              </w:rPr>
            </w:pPr>
            <w:r w:rsidRPr="007E0B31">
              <w:rPr>
                <w:rFonts w:cs="Arial"/>
              </w:rPr>
              <w:t>System Margin</w:t>
            </w:r>
          </w:p>
        </w:tc>
        <w:tc>
          <w:tcPr>
            <w:tcW w:w="6634" w:type="dxa"/>
          </w:tcPr>
          <w:p w14:paraId="703670AA" w14:textId="77777777" w:rsidR="00B508E9" w:rsidRPr="007E0B31" w:rsidRDefault="00B508E9" w:rsidP="00B508E9">
            <w:pPr>
              <w:pStyle w:val="TableArial11"/>
              <w:rPr>
                <w:rFonts w:cs="Arial"/>
              </w:rPr>
            </w:pPr>
            <w:r w:rsidRPr="007E0B31">
              <w:rPr>
                <w:rFonts w:cs="Arial"/>
              </w:rPr>
              <w:t xml:space="preserve">The margin in any period between </w:t>
            </w:r>
          </w:p>
          <w:p w14:paraId="738D23F7"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B508E9" w:rsidRPr="007E0B31" w:rsidRDefault="00B508E9" w:rsidP="00B508E9">
            <w:pPr>
              <w:pStyle w:val="TableArial11"/>
              <w:rPr>
                <w:rFonts w:cs="Arial"/>
                <w:b/>
              </w:rPr>
            </w:pPr>
            <w:r w:rsidRPr="007E0B31">
              <w:rPr>
                <w:rFonts w:cs="Arial"/>
              </w:rPr>
              <w:t>for that period.</w:t>
            </w:r>
          </w:p>
        </w:tc>
      </w:tr>
      <w:tr w:rsidR="00B508E9" w:rsidRPr="007E0B31" w14:paraId="3099E31F" w14:textId="77777777" w:rsidTr="00430791">
        <w:trPr>
          <w:cantSplit/>
        </w:trPr>
        <w:tc>
          <w:tcPr>
            <w:tcW w:w="2884" w:type="dxa"/>
          </w:tcPr>
          <w:p w14:paraId="6B84F741" w14:textId="77777777" w:rsidR="00B508E9" w:rsidRPr="007E0B31" w:rsidRDefault="00B508E9" w:rsidP="00B508E9">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B508E9" w:rsidRPr="007E0B31" w:rsidRDefault="00B508E9" w:rsidP="00B508E9">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B508E9" w:rsidRPr="007E0B31" w14:paraId="3D29B4B3" w14:textId="77777777" w:rsidTr="00430791">
        <w:trPr>
          <w:cantSplit/>
        </w:trPr>
        <w:tc>
          <w:tcPr>
            <w:tcW w:w="2884" w:type="dxa"/>
          </w:tcPr>
          <w:p w14:paraId="1AAAE1F3" w14:textId="77777777" w:rsidR="00B508E9" w:rsidRPr="007E0B31" w:rsidRDefault="00B508E9" w:rsidP="00B508E9">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B508E9" w:rsidRPr="007E0B31" w:rsidRDefault="00B508E9" w:rsidP="00B508E9">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B508E9" w:rsidRPr="007E0B31" w14:paraId="2E61AADE" w14:textId="77777777" w:rsidTr="00430791">
        <w:trPr>
          <w:cantSplit/>
        </w:trPr>
        <w:tc>
          <w:tcPr>
            <w:tcW w:w="2884" w:type="dxa"/>
          </w:tcPr>
          <w:p w14:paraId="7FAE100E" w14:textId="5C92C90A" w:rsidR="00B508E9" w:rsidRPr="00636020" w:rsidRDefault="00B508E9" w:rsidP="00B508E9">
            <w:pPr>
              <w:pStyle w:val="Arial11Bold"/>
              <w:rPr>
                <w:bCs/>
              </w:rPr>
            </w:pPr>
            <w:r>
              <w:rPr>
                <w:rFonts w:cs="Arial"/>
              </w:rPr>
              <w:t>System Restoration</w:t>
            </w:r>
          </w:p>
        </w:tc>
        <w:tc>
          <w:tcPr>
            <w:tcW w:w="6634" w:type="dxa"/>
          </w:tcPr>
          <w:p w14:paraId="53AAEE62" w14:textId="15529814" w:rsidR="00B508E9" w:rsidRPr="00E00BC7" w:rsidRDefault="00B508E9" w:rsidP="00B508E9">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B508E9" w:rsidRPr="007E0B31" w14:paraId="2CF3A043" w14:textId="77777777" w:rsidTr="00430791">
        <w:trPr>
          <w:cantSplit/>
        </w:trPr>
        <w:tc>
          <w:tcPr>
            <w:tcW w:w="2884" w:type="dxa"/>
          </w:tcPr>
          <w:p w14:paraId="0120BCB8" w14:textId="3A83B8E2" w:rsidR="00B508E9" w:rsidRDefault="00B508E9" w:rsidP="00B508E9">
            <w:pPr>
              <w:pStyle w:val="Arial11Bold"/>
              <w:rPr>
                <w:rFonts w:cs="Arial"/>
              </w:rPr>
            </w:pPr>
            <w:r>
              <w:rPr>
                <w:rFonts w:cs="Arial"/>
              </w:rPr>
              <w:t>System Restoration Region</w:t>
            </w:r>
          </w:p>
        </w:tc>
        <w:tc>
          <w:tcPr>
            <w:tcW w:w="6634" w:type="dxa"/>
          </w:tcPr>
          <w:p w14:paraId="5FF483DB" w14:textId="1B238D87" w:rsidR="00B508E9" w:rsidRPr="007E0B31" w:rsidRDefault="00B508E9" w:rsidP="00B508E9">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B508E9" w:rsidRPr="007E0B31" w14:paraId="3847C81E" w14:textId="77777777" w:rsidTr="00430791">
        <w:trPr>
          <w:cantSplit/>
        </w:trPr>
        <w:tc>
          <w:tcPr>
            <w:tcW w:w="2884" w:type="dxa"/>
          </w:tcPr>
          <w:p w14:paraId="7FC4DAB5" w14:textId="7005E6F4" w:rsidR="00B508E9" w:rsidRPr="007E0B31" w:rsidRDefault="00B508E9" w:rsidP="00B508E9">
            <w:pPr>
              <w:pStyle w:val="Arial11Bold"/>
              <w:rPr>
                <w:rFonts w:cs="Arial"/>
              </w:rPr>
            </w:pPr>
            <w:r w:rsidRPr="00636020">
              <w:rPr>
                <w:bCs/>
              </w:rPr>
              <w:t>System Restoration Plan</w:t>
            </w:r>
          </w:p>
        </w:tc>
        <w:tc>
          <w:tcPr>
            <w:tcW w:w="6634" w:type="dxa"/>
          </w:tcPr>
          <w:p w14:paraId="3E074751" w14:textId="4AF36860" w:rsidR="00B508E9" w:rsidRPr="007E0B31"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B508E9" w:rsidRPr="007E0B31" w14:paraId="6694953E" w14:textId="77777777" w:rsidTr="00430791">
        <w:trPr>
          <w:cantSplit/>
        </w:trPr>
        <w:tc>
          <w:tcPr>
            <w:tcW w:w="2884" w:type="dxa"/>
          </w:tcPr>
          <w:p w14:paraId="04061391" w14:textId="77777777" w:rsidR="00B508E9" w:rsidRPr="007E0B31" w:rsidRDefault="00B508E9" w:rsidP="00B508E9">
            <w:pPr>
              <w:pStyle w:val="Arial11Bold"/>
              <w:rPr>
                <w:rFonts w:cs="Arial"/>
              </w:rPr>
            </w:pPr>
            <w:r w:rsidRPr="007E0B31">
              <w:rPr>
                <w:rFonts w:cs="Arial"/>
              </w:rPr>
              <w:t>System Telephony</w:t>
            </w:r>
          </w:p>
        </w:tc>
        <w:tc>
          <w:tcPr>
            <w:tcW w:w="6634" w:type="dxa"/>
          </w:tcPr>
          <w:p w14:paraId="782961A9" w14:textId="0DAB7FEF" w:rsidR="00B508E9" w:rsidRPr="007E0B31" w:rsidRDefault="00B508E9" w:rsidP="00B508E9">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B508E9" w:rsidRPr="007E0B31" w14:paraId="7CE86D0C" w14:textId="77777777" w:rsidTr="00430791">
        <w:trPr>
          <w:cantSplit/>
        </w:trPr>
        <w:tc>
          <w:tcPr>
            <w:tcW w:w="2884" w:type="dxa"/>
          </w:tcPr>
          <w:p w14:paraId="6D2E474F" w14:textId="77777777" w:rsidR="00B508E9" w:rsidRPr="007E0B31" w:rsidRDefault="00B508E9" w:rsidP="00B508E9">
            <w:pPr>
              <w:pStyle w:val="Arial11Bold"/>
              <w:rPr>
                <w:rFonts w:cs="Arial"/>
              </w:rPr>
            </w:pPr>
            <w:r w:rsidRPr="007E0B31">
              <w:rPr>
                <w:rFonts w:cs="Arial"/>
              </w:rPr>
              <w:t>System Tests</w:t>
            </w:r>
          </w:p>
        </w:tc>
        <w:tc>
          <w:tcPr>
            <w:tcW w:w="6634" w:type="dxa"/>
          </w:tcPr>
          <w:p w14:paraId="23728F19" w14:textId="77777777" w:rsidR="00B508E9" w:rsidRPr="007E0B31" w:rsidRDefault="00B508E9" w:rsidP="00B508E9">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B508E9" w:rsidRPr="007E0B31" w14:paraId="08C1037D" w14:textId="77777777" w:rsidTr="00430791">
        <w:trPr>
          <w:cantSplit/>
        </w:trPr>
        <w:tc>
          <w:tcPr>
            <w:tcW w:w="2884" w:type="dxa"/>
          </w:tcPr>
          <w:p w14:paraId="7BAC63AF" w14:textId="77777777" w:rsidR="00B508E9" w:rsidRPr="007E0B31" w:rsidRDefault="00B508E9" w:rsidP="00B508E9">
            <w:pPr>
              <w:pStyle w:val="Arial11Bold"/>
              <w:rPr>
                <w:rFonts w:cs="Arial"/>
              </w:rPr>
            </w:pPr>
            <w:r w:rsidRPr="007E0B31">
              <w:rPr>
                <w:rFonts w:cs="Arial"/>
              </w:rPr>
              <w:t>System to Demand Intertrip Scheme</w:t>
            </w:r>
          </w:p>
        </w:tc>
        <w:tc>
          <w:tcPr>
            <w:tcW w:w="6634" w:type="dxa"/>
          </w:tcPr>
          <w:p w14:paraId="1F793A5F" w14:textId="77777777" w:rsidR="00B508E9" w:rsidRPr="007E0B31" w:rsidRDefault="00B508E9" w:rsidP="00B508E9">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B508E9" w:rsidRPr="007E0B31" w14:paraId="0CFD31AD" w14:textId="77777777" w:rsidTr="00430791">
        <w:trPr>
          <w:cantSplit/>
        </w:trPr>
        <w:tc>
          <w:tcPr>
            <w:tcW w:w="2884" w:type="dxa"/>
          </w:tcPr>
          <w:p w14:paraId="6FAF95FE" w14:textId="77777777" w:rsidR="00B508E9" w:rsidRPr="007E0B31" w:rsidRDefault="00B508E9" w:rsidP="00B508E9">
            <w:pPr>
              <w:pStyle w:val="Arial11Bold"/>
              <w:rPr>
                <w:rFonts w:cs="Arial"/>
              </w:rPr>
            </w:pPr>
            <w:r w:rsidRPr="007E0B31">
              <w:rPr>
                <w:rFonts w:cs="Arial"/>
              </w:rPr>
              <w:lastRenderedPageBreak/>
              <w:t>System to Generator Operational Intertripping</w:t>
            </w:r>
          </w:p>
        </w:tc>
        <w:tc>
          <w:tcPr>
            <w:tcW w:w="6634" w:type="dxa"/>
          </w:tcPr>
          <w:p w14:paraId="3E1A2B55" w14:textId="61971953" w:rsidR="00B508E9" w:rsidRPr="007E0B31" w:rsidRDefault="00B508E9" w:rsidP="00B508E9">
            <w:pPr>
              <w:pStyle w:val="TableArial11"/>
              <w:rPr>
                <w:rFonts w:cs="Arial"/>
              </w:rPr>
            </w:pPr>
            <w:bookmarkStart w:id="6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2"/>
            <w:r w:rsidRPr="007E0B31">
              <w:rPr>
                <w:rFonts w:cs="Arial"/>
              </w:rPr>
              <w:t>.</w:t>
            </w:r>
          </w:p>
        </w:tc>
      </w:tr>
      <w:tr w:rsidR="00B508E9" w:rsidRPr="007E0B31" w14:paraId="1DA61D3F" w14:textId="77777777" w:rsidTr="00430791">
        <w:trPr>
          <w:cantSplit/>
        </w:trPr>
        <w:tc>
          <w:tcPr>
            <w:tcW w:w="2884" w:type="dxa"/>
          </w:tcPr>
          <w:p w14:paraId="68676C7F" w14:textId="77777777" w:rsidR="00B508E9" w:rsidRPr="007E0B31" w:rsidRDefault="00B508E9" w:rsidP="00B508E9">
            <w:pPr>
              <w:pStyle w:val="Arial11Bold"/>
              <w:rPr>
                <w:rFonts w:cs="Arial"/>
              </w:rPr>
            </w:pPr>
            <w:r w:rsidRPr="007E0B31">
              <w:rPr>
                <w:rFonts w:cs="Arial"/>
              </w:rPr>
              <w:t>System to Generator Operational Intertripping Scheme</w:t>
            </w:r>
          </w:p>
        </w:tc>
        <w:tc>
          <w:tcPr>
            <w:tcW w:w="6634" w:type="dxa"/>
          </w:tcPr>
          <w:p w14:paraId="62BA3C3F" w14:textId="7BBA8F9D" w:rsidR="00B508E9" w:rsidRPr="007E0B31" w:rsidRDefault="00B508E9" w:rsidP="00B508E9">
            <w:pPr>
              <w:pStyle w:val="TableArial11"/>
              <w:rPr>
                <w:rFonts w:cs="Arial"/>
              </w:rPr>
            </w:pPr>
            <w:bookmarkStart w:id="63"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63"/>
          </w:p>
        </w:tc>
      </w:tr>
      <w:tr w:rsidR="00B508E9" w:rsidRPr="007E0B31" w14:paraId="5E31ADD9" w14:textId="77777777" w:rsidTr="00430791">
        <w:trPr>
          <w:cantSplit/>
        </w:trPr>
        <w:tc>
          <w:tcPr>
            <w:tcW w:w="2884" w:type="dxa"/>
          </w:tcPr>
          <w:p w14:paraId="0CFAE3A8" w14:textId="77777777" w:rsidR="00B508E9" w:rsidRPr="007E0B31" w:rsidRDefault="00B508E9" w:rsidP="00B508E9">
            <w:pPr>
              <w:pStyle w:val="Arial11Bold"/>
              <w:rPr>
                <w:rFonts w:cs="Arial"/>
              </w:rPr>
            </w:pPr>
            <w:r w:rsidRPr="0068623B">
              <w:rPr>
                <w:rFonts w:cs="Arial"/>
              </w:rPr>
              <w:t>Targe</w:t>
            </w:r>
            <w:r w:rsidRPr="00360F5B">
              <w:rPr>
                <w:rFonts w:cs="Arial"/>
              </w:rPr>
              <w:t>t Frequency</w:t>
            </w:r>
          </w:p>
        </w:tc>
        <w:tc>
          <w:tcPr>
            <w:tcW w:w="6634" w:type="dxa"/>
          </w:tcPr>
          <w:p w14:paraId="0FFC5410" w14:textId="4149A4DC" w:rsidR="00B508E9" w:rsidRPr="007E0B31" w:rsidRDefault="00B508E9" w:rsidP="00B508E9">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B508E9" w:rsidRPr="007E0B31" w14:paraId="33638CB5" w14:textId="77777777" w:rsidTr="00430791">
        <w:trPr>
          <w:cantSplit/>
        </w:trPr>
        <w:tc>
          <w:tcPr>
            <w:tcW w:w="2884" w:type="dxa"/>
          </w:tcPr>
          <w:p w14:paraId="32E734FA" w14:textId="77777777" w:rsidR="00B508E9" w:rsidRPr="007E0B31" w:rsidRDefault="00B508E9" w:rsidP="00B508E9">
            <w:pPr>
              <w:pStyle w:val="Arial11Bold"/>
              <w:rPr>
                <w:rFonts w:cs="Arial"/>
              </w:rPr>
            </w:pPr>
            <w:r w:rsidRPr="007E0B31">
              <w:rPr>
                <w:rFonts w:cs="Arial"/>
              </w:rPr>
              <w:t>Technical Specification</w:t>
            </w:r>
          </w:p>
        </w:tc>
        <w:tc>
          <w:tcPr>
            <w:tcW w:w="6634" w:type="dxa"/>
          </w:tcPr>
          <w:p w14:paraId="6AE817CF" w14:textId="77777777" w:rsidR="00B508E9" w:rsidRPr="007E0B31" w:rsidRDefault="00B508E9" w:rsidP="00B508E9">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B508E9" w:rsidRPr="007E0B31" w:rsidRDefault="00B508E9" w:rsidP="00B508E9">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B508E9" w:rsidRPr="007E0B31" w:rsidDel="00190EFA" w14:paraId="4A337598" w14:textId="51D11493" w:rsidTr="00430791">
        <w:trPr>
          <w:cantSplit/>
          <w:del w:id="64" w:author="Lizzie Timmins" w:date="2025-12-04T09:49:00Z" w16du:dateUtc="2025-12-04T09:49:00Z"/>
        </w:trPr>
        <w:tc>
          <w:tcPr>
            <w:tcW w:w="2884" w:type="dxa"/>
          </w:tcPr>
          <w:p w14:paraId="39FDCA0F" w14:textId="3DFE1611" w:rsidR="00B508E9" w:rsidRPr="007E0B31" w:rsidDel="00190EFA" w:rsidRDefault="00B508E9" w:rsidP="00B508E9">
            <w:pPr>
              <w:pStyle w:val="Arial11Bold"/>
              <w:rPr>
                <w:del w:id="65" w:author="Lizzie Timmins" w:date="2025-12-04T09:49:00Z" w16du:dateUtc="2025-12-04T09:49:00Z"/>
                <w:rFonts w:cs="Arial"/>
              </w:rPr>
            </w:pPr>
            <w:del w:id="66" w:author="Lizzie Timmins" w:date="2025-12-04T09:49:00Z" w16du:dateUtc="2025-12-04T09:49:00Z">
              <w:r w:rsidDel="00190EFA">
                <w:rPr>
                  <w:rFonts w:cs="Arial"/>
                </w:rPr>
                <w:delText>TERRE</w:delText>
              </w:r>
            </w:del>
          </w:p>
        </w:tc>
        <w:tc>
          <w:tcPr>
            <w:tcW w:w="6634" w:type="dxa"/>
          </w:tcPr>
          <w:p w14:paraId="583D7EB9" w14:textId="29E1ADB0" w:rsidR="00B508E9" w:rsidRPr="007E0B31" w:rsidDel="00190EFA" w:rsidRDefault="00B508E9" w:rsidP="00B508E9">
            <w:pPr>
              <w:pStyle w:val="TableArial11"/>
              <w:rPr>
                <w:del w:id="67" w:author="Lizzie Timmins" w:date="2025-12-04T09:49:00Z" w16du:dateUtc="2025-12-04T09:49:00Z"/>
                <w:rFonts w:cs="Arial"/>
              </w:rPr>
            </w:pPr>
            <w:del w:id="68" w:author="Lizzie Timmins" w:date="2025-12-04T09:49:00Z" w16du:dateUtc="2025-12-04T09:49:00Z">
              <w:r w:rsidRPr="0081264E" w:rsidDel="00190EFA">
                <w:rPr>
                  <w:rFonts w:cs="Arial"/>
                </w:rPr>
                <w:delText>Trans European Replacement Reserves Exchange – a market covering the procurement of replacement reserves across Europe</w:delText>
              </w:r>
              <w:r w:rsidDel="00190EFA">
                <w:rPr>
                  <w:rFonts w:cs="Arial"/>
                </w:rPr>
                <w:delText>.</w:delText>
              </w:r>
              <w:r w:rsidRPr="0081264E" w:rsidDel="00190EFA">
                <w:rPr>
                  <w:rFonts w:cs="Arial"/>
                </w:rPr>
                <w:delText xml:space="preserve"> </w:delText>
              </w:r>
            </w:del>
          </w:p>
        </w:tc>
      </w:tr>
      <w:tr w:rsidR="00B508E9" w:rsidRPr="007E0B31" w:rsidDel="00190EFA" w14:paraId="5926AD32" w14:textId="53C2D341" w:rsidTr="00430791">
        <w:trPr>
          <w:cantSplit/>
          <w:del w:id="69" w:author="Lizzie Timmins" w:date="2025-12-04T09:49:00Z" w16du:dateUtc="2025-12-04T09:49:00Z"/>
        </w:trPr>
        <w:tc>
          <w:tcPr>
            <w:tcW w:w="2884" w:type="dxa"/>
          </w:tcPr>
          <w:p w14:paraId="567E2BEF" w14:textId="29EC237F" w:rsidR="00B508E9" w:rsidDel="00190EFA" w:rsidRDefault="00B508E9" w:rsidP="00B508E9">
            <w:pPr>
              <w:pStyle w:val="Arial11Bold"/>
              <w:rPr>
                <w:del w:id="70" w:author="Lizzie Timmins" w:date="2025-12-04T09:49:00Z" w16du:dateUtc="2025-12-04T09:49:00Z"/>
                <w:rFonts w:cs="Arial"/>
              </w:rPr>
            </w:pPr>
            <w:del w:id="71" w:author="Lizzie Timmins" w:date="2025-12-04T09:49:00Z" w16du:dateUtc="2025-12-04T09:49:00Z">
              <w:r w:rsidRPr="0081264E" w:rsidDel="00190EFA">
                <w:rPr>
                  <w:rFonts w:cs="Arial"/>
                </w:rPr>
                <w:delText>TERRE Activation Period</w:delText>
              </w:r>
            </w:del>
          </w:p>
        </w:tc>
        <w:tc>
          <w:tcPr>
            <w:tcW w:w="6634" w:type="dxa"/>
          </w:tcPr>
          <w:p w14:paraId="41684B89" w14:textId="334406BA" w:rsidR="00B508E9" w:rsidRPr="0081264E" w:rsidDel="00190EFA" w:rsidRDefault="00B508E9" w:rsidP="00B508E9">
            <w:pPr>
              <w:pStyle w:val="TableArial11"/>
              <w:rPr>
                <w:del w:id="72" w:author="Lizzie Timmins" w:date="2025-12-04T09:49:00Z" w16du:dateUtc="2025-12-04T09:49:00Z"/>
                <w:rFonts w:cs="Arial"/>
              </w:rPr>
            </w:pPr>
            <w:del w:id="73" w:author="Lizzie Timmins" w:date="2025-12-04T09:49:00Z" w16du:dateUtc="2025-12-04T09:49:00Z">
              <w:r w:rsidRPr="0081264E" w:rsidDel="00190EFA">
                <w:rPr>
                  <w:rFonts w:cs="Arial"/>
                </w:rPr>
                <w:delText xml:space="preserve">A period of time lasting 15 minutes and starting at either 0, 15, 30 or 45 minutes past the hour (e.g. 10:00 to 10:15). There are 4 </w:delText>
              </w:r>
              <w:r w:rsidRPr="0081264E" w:rsidDel="00190EFA">
                <w:rPr>
                  <w:rFonts w:cs="Arial"/>
                  <w:b/>
                </w:rPr>
                <w:delText>TERRE Activation Periods</w:delText>
              </w:r>
              <w:r w:rsidRPr="0081264E" w:rsidDel="00190EFA">
                <w:rPr>
                  <w:rFonts w:cs="Arial"/>
                </w:rPr>
                <w:delText xml:space="preserve"> in one </w:delText>
              </w:r>
              <w:r w:rsidRPr="0081264E" w:rsidDel="00190EFA">
                <w:rPr>
                  <w:rFonts w:cs="Arial"/>
                  <w:b/>
                </w:rPr>
                <w:delText>TERRE Auction Period</w:delText>
              </w:r>
              <w:r w:rsidRPr="00A87826" w:rsidDel="00190EFA">
                <w:rPr>
                  <w:rFonts w:cs="Arial"/>
                  <w:bCs/>
                </w:rPr>
                <w:delText>.</w:delText>
              </w:r>
            </w:del>
          </w:p>
        </w:tc>
      </w:tr>
      <w:tr w:rsidR="00B508E9" w:rsidRPr="007E0B31" w:rsidDel="00190EFA" w14:paraId="49B52FEC" w14:textId="14A17825" w:rsidTr="00430791">
        <w:trPr>
          <w:cantSplit/>
          <w:del w:id="74" w:author="Lizzie Timmins" w:date="2025-12-04T09:49:00Z" w16du:dateUtc="2025-12-04T09:49:00Z"/>
        </w:trPr>
        <w:tc>
          <w:tcPr>
            <w:tcW w:w="2884" w:type="dxa"/>
          </w:tcPr>
          <w:p w14:paraId="1FED211F" w14:textId="530E7EBA" w:rsidR="00B508E9" w:rsidRPr="0081264E" w:rsidDel="00190EFA" w:rsidRDefault="00B508E9" w:rsidP="00B508E9">
            <w:pPr>
              <w:pStyle w:val="Arial11Bold"/>
              <w:rPr>
                <w:del w:id="75" w:author="Lizzie Timmins" w:date="2025-12-04T09:49:00Z" w16du:dateUtc="2025-12-04T09:49:00Z"/>
                <w:rFonts w:cs="Arial"/>
              </w:rPr>
            </w:pPr>
            <w:del w:id="76" w:author="Lizzie Timmins" w:date="2025-12-04T09:49:00Z" w16du:dateUtc="2025-12-04T09:49:00Z">
              <w:r w:rsidRPr="0081264E" w:rsidDel="00190EFA">
                <w:rPr>
                  <w:rFonts w:cs="Arial"/>
                </w:rPr>
                <w:delText>TERRE Auction Period</w:delText>
              </w:r>
            </w:del>
          </w:p>
        </w:tc>
        <w:tc>
          <w:tcPr>
            <w:tcW w:w="6634" w:type="dxa"/>
          </w:tcPr>
          <w:p w14:paraId="671C74AE" w14:textId="60ED8F5B" w:rsidR="00B508E9" w:rsidRPr="0081264E" w:rsidDel="00190EFA" w:rsidRDefault="00B508E9" w:rsidP="00B508E9">
            <w:pPr>
              <w:pStyle w:val="TableArial11"/>
              <w:rPr>
                <w:del w:id="77" w:author="Lizzie Timmins" w:date="2025-12-04T09:49:00Z" w16du:dateUtc="2025-12-04T09:49:00Z"/>
                <w:rFonts w:cs="Arial"/>
              </w:rPr>
            </w:pPr>
            <w:del w:id="78" w:author="Lizzie Timmins" w:date="2025-12-04T09:49:00Z" w16du:dateUtc="2025-12-04T09:49:00Z">
              <w:r w:rsidRPr="0081264E" w:rsidDel="00190EFA">
                <w:rPr>
                  <w:rFonts w:cs="Arial"/>
                </w:rPr>
                <w:delText xml:space="preserve">A period of time lasting one hour and starting and ending on the hour (e.g.  from 10:00 to 11:00). Hence there are 24 </w:delText>
              </w:r>
              <w:r w:rsidRPr="0081264E" w:rsidDel="00190EFA">
                <w:rPr>
                  <w:rFonts w:cs="Arial"/>
                  <w:b/>
                </w:rPr>
                <w:delText>TERRE Auction Periods</w:delText>
              </w:r>
              <w:r w:rsidRPr="0081264E" w:rsidDel="00190EFA">
                <w:rPr>
                  <w:rFonts w:cs="Arial"/>
                </w:rPr>
                <w:delText xml:space="preserve"> in a day</w:delText>
              </w:r>
              <w:r w:rsidDel="00190EFA">
                <w:rPr>
                  <w:rFonts w:cs="Arial"/>
                </w:rPr>
                <w:delText>.</w:delText>
              </w:r>
            </w:del>
          </w:p>
        </w:tc>
      </w:tr>
      <w:tr w:rsidR="00B508E9" w:rsidRPr="007E0B31" w:rsidDel="00190EFA" w14:paraId="65701A2F" w14:textId="7B73203B" w:rsidTr="00430791">
        <w:trPr>
          <w:cantSplit/>
          <w:del w:id="79" w:author="Lizzie Timmins" w:date="2025-12-04T09:49:00Z" w16du:dateUtc="2025-12-04T09:49:00Z"/>
        </w:trPr>
        <w:tc>
          <w:tcPr>
            <w:tcW w:w="2884" w:type="dxa"/>
          </w:tcPr>
          <w:p w14:paraId="7DA4E9BF" w14:textId="150DB670" w:rsidR="00B508E9" w:rsidRPr="0081264E" w:rsidDel="00190EFA" w:rsidRDefault="00B508E9" w:rsidP="00B508E9">
            <w:pPr>
              <w:pStyle w:val="Arial11Bold"/>
              <w:rPr>
                <w:del w:id="80" w:author="Lizzie Timmins" w:date="2025-12-04T09:49:00Z" w16du:dateUtc="2025-12-04T09:49:00Z"/>
                <w:rFonts w:cs="Arial"/>
              </w:rPr>
            </w:pPr>
            <w:del w:id="81" w:author="Lizzie Timmins" w:date="2025-12-04T09:49:00Z" w16du:dateUtc="2025-12-04T09:49:00Z">
              <w:r w:rsidRPr="0081264E" w:rsidDel="00190EFA">
                <w:rPr>
                  <w:rFonts w:cs="Arial"/>
                </w:rPr>
                <w:delText>TERRE Bid</w:delText>
              </w:r>
            </w:del>
          </w:p>
        </w:tc>
        <w:tc>
          <w:tcPr>
            <w:tcW w:w="6634" w:type="dxa"/>
          </w:tcPr>
          <w:p w14:paraId="3AA84BC8" w14:textId="0F7AF76F" w:rsidR="00B508E9" w:rsidRPr="0081264E" w:rsidDel="00190EFA" w:rsidRDefault="00B508E9" w:rsidP="00B508E9">
            <w:pPr>
              <w:pStyle w:val="TableArial11"/>
              <w:rPr>
                <w:del w:id="82" w:author="Lizzie Timmins" w:date="2025-12-04T09:49:00Z" w16du:dateUtc="2025-12-04T09:49:00Z"/>
                <w:rFonts w:cs="Arial"/>
              </w:rPr>
            </w:pPr>
            <w:del w:id="83" w:author="Lizzie Timmins" w:date="2025-12-04T09:49:00Z" w16du:dateUtc="2025-12-04T09:49:00Z">
              <w:r w:rsidRPr="0081264E" w:rsidDel="00190EFA">
                <w:rPr>
                  <w:rFonts w:cs="Arial"/>
                </w:rPr>
                <w:delText xml:space="preserve">A submission by a </w:delText>
              </w:r>
              <w:r w:rsidRPr="0081264E" w:rsidDel="00190EFA">
                <w:rPr>
                  <w:rFonts w:cs="Arial"/>
                  <w:b/>
                </w:rPr>
                <w:delText>BM Participant</w:delText>
              </w:r>
              <w:r w:rsidRPr="0081264E" w:rsidDel="00190EFA">
                <w:rPr>
                  <w:rFonts w:cs="Arial"/>
                </w:rPr>
                <w:delText xml:space="preserve"> covering the price and MW deviation offered into the </w:delText>
              </w:r>
              <w:r w:rsidRPr="0081264E" w:rsidDel="00190EFA">
                <w:rPr>
                  <w:rFonts w:cs="Arial"/>
                  <w:b/>
                </w:rPr>
                <w:delText>TERRE</w:delText>
              </w:r>
              <w:r w:rsidRPr="0081264E" w:rsidDel="00190EFA">
                <w:rPr>
                  <w:rFonts w:cs="Arial"/>
                </w:rPr>
                <w:delText xml:space="preserve"> auction (please note – in the </w:delText>
              </w:r>
              <w:r w:rsidRPr="0081264E" w:rsidDel="00190EFA">
                <w:rPr>
                  <w:rFonts w:cs="Arial"/>
                  <w:b/>
                </w:rPr>
                <w:delText xml:space="preserve">Balancing Mechanism </w:delText>
              </w:r>
              <w:r w:rsidRPr="0081264E" w:rsidDel="00190EFA">
                <w:rPr>
                  <w:rFonts w:cs="Arial"/>
                </w:rPr>
                <w:delText>the term bid has a different meaning – in this case a bid can be an upward or downward MW change</w:delText>
              </w:r>
              <w:r w:rsidRPr="0079139F" w:rsidDel="00190EFA">
                <w:rPr>
                  <w:rFonts w:cs="Arial"/>
                </w:rPr>
                <w:delText>)</w:delText>
              </w:r>
              <w:r w:rsidDel="00190EFA">
                <w:rPr>
                  <w:rFonts w:cs="Arial"/>
                </w:rPr>
                <w:delText>.</w:delText>
              </w:r>
            </w:del>
          </w:p>
        </w:tc>
      </w:tr>
      <w:tr w:rsidR="00B508E9" w:rsidRPr="007E0B31" w:rsidDel="00190EFA" w14:paraId="55062C4A" w14:textId="2A815086" w:rsidTr="00430791">
        <w:trPr>
          <w:cantSplit/>
          <w:del w:id="84" w:author="Lizzie Timmins" w:date="2025-12-04T09:49:00Z" w16du:dateUtc="2025-12-04T09:49:00Z"/>
        </w:trPr>
        <w:tc>
          <w:tcPr>
            <w:tcW w:w="2884" w:type="dxa"/>
          </w:tcPr>
          <w:p w14:paraId="0E3BA98F" w14:textId="7D304C4E" w:rsidR="00B508E9" w:rsidRPr="0081264E" w:rsidDel="00190EFA" w:rsidRDefault="00B508E9" w:rsidP="00B508E9">
            <w:pPr>
              <w:pStyle w:val="Arial11Bold"/>
              <w:rPr>
                <w:del w:id="85" w:author="Lizzie Timmins" w:date="2025-12-04T09:49:00Z" w16du:dateUtc="2025-12-04T09:49:00Z"/>
                <w:rFonts w:cs="Arial"/>
              </w:rPr>
            </w:pPr>
            <w:del w:id="86" w:author="Lizzie Timmins" w:date="2025-12-04T09:49:00Z" w16du:dateUtc="2025-12-04T09:49:00Z">
              <w:r w:rsidDel="00190EFA">
                <w:rPr>
                  <w:rFonts w:cs="Arial"/>
                </w:rPr>
                <w:delText>TERRE Central Platform</w:delText>
              </w:r>
            </w:del>
          </w:p>
        </w:tc>
        <w:tc>
          <w:tcPr>
            <w:tcW w:w="6634" w:type="dxa"/>
          </w:tcPr>
          <w:p w14:paraId="21E47917" w14:textId="79DCE670" w:rsidR="00B508E9" w:rsidRPr="0081264E" w:rsidDel="00190EFA" w:rsidRDefault="00B508E9" w:rsidP="00B508E9">
            <w:pPr>
              <w:pStyle w:val="TableArial11"/>
              <w:rPr>
                <w:del w:id="87" w:author="Lizzie Timmins" w:date="2025-12-04T09:49:00Z" w16du:dateUtc="2025-12-04T09:49:00Z"/>
                <w:rFonts w:cs="Arial"/>
              </w:rPr>
            </w:pPr>
            <w:del w:id="88" w:author="Lizzie Timmins" w:date="2025-12-04T09:49:00Z" w16du:dateUtc="2025-12-04T09:49:00Z">
              <w:r w:rsidDel="00190EFA">
                <w:rPr>
                  <w:rFonts w:cs="Arial"/>
                </w:rPr>
                <w:delText xml:space="preserve">An </w:delText>
              </w:r>
              <w:r w:rsidRPr="0081264E" w:rsidDel="00190EFA">
                <w:rPr>
                  <w:rFonts w:cs="Arial"/>
                </w:rPr>
                <w:delText xml:space="preserve">IT system which implements the </w:delText>
              </w:r>
              <w:r w:rsidRPr="0081264E" w:rsidDel="00190EFA">
                <w:rPr>
                  <w:rFonts w:cs="Arial"/>
                  <w:b/>
                </w:rPr>
                <w:delText>TERRE</w:delText>
              </w:r>
              <w:r w:rsidRPr="0081264E" w:rsidDel="00190EFA">
                <w:rPr>
                  <w:rFonts w:cs="Arial"/>
                </w:rPr>
                <w:delText xml:space="preserve"> auction</w:delText>
              </w:r>
              <w:r w:rsidDel="00190EFA">
                <w:rPr>
                  <w:rFonts w:cs="Arial"/>
                </w:rPr>
                <w:delText>.</w:delText>
              </w:r>
            </w:del>
          </w:p>
        </w:tc>
      </w:tr>
      <w:tr w:rsidR="00B508E9" w:rsidRPr="0079139F" w:rsidDel="00190EFA" w14:paraId="275B43EB" w14:textId="2E6AE910" w:rsidTr="00430791">
        <w:trPr>
          <w:cantSplit/>
          <w:del w:id="89" w:author="Lizzie Timmins" w:date="2025-12-04T09:49:00Z" w16du:dateUtc="2025-12-04T09:49:00Z"/>
        </w:trPr>
        <w:tc>
          <w:tcPr>
            <w:tcW w:w="2884" w:type="dxa"/>
          </w:tcPr>
          <w:p w14:paraId="2CEC27FA" w14:textId="5D48B0EC" w:rsidR="00B508E9" w:rsidRPr="0079139F" w:rsidDel="00190EFA" w:rsidRDefault="00B508E9" w:rsidP="00B508E9">
            <w:pPr>
              <w:pStyle w:val="Arial11Bold"/>
              <w:rPr>
                <w:del w:id="90" w:author="Lizzie Timmins" w:date="2025-12-04T09:49:00Z" w16du:dateUtc="2025-12-04T09:49:00Z"/>
                <w:rFonts w:cs="Arial"/>
              </w:rPr>
            </w:pPr>
            <w:del w:id="91" w:author="Lizzie Timmins" w:date="2025-12-04T09:49:00Z" w16du:dateUtc="2025-12-04T09:49:00Z">
              <w:r w:rsidRPr="0079139F" w:rsidDel="00190EFA">
                <w:rPr>
                  <w:rFonts w:cs="Arial"/>
                </w:rPr>
                <w:delText>TERRE Data Validation and Consistency Rules</w:delText>
              </w:r>
            </w:del>
          </w:p>
        </w:tc>
        <w:tc>
          <w:tcPr>
            <w:tcW w:w="6634" w:type="dxa"/>
          </w:tcPr>
          <w:p w14:paraId="7AC65FEF" w14:textId="1B3DD6EC" w:rsidR="00B508E9" w:rsidDel="00190EFA" w:rsidRDefault="00B508E9" w:rsidP="00B508E9">
            <w:pPr>
              <w:pStyle w:val="TableArial11"/>
              <w:rPr>
                <w:del w:id="92" w:author="Lizzie Timmins" w:date="2025-12-04T09:49:00Z" w16du:dateUtc="2025-12-04T09:49:00Z"/>
                <w:rFonts w:cs="Arial"/>
              </w:rPr>
            </w:pPr>
            <w:del w:id="93" w:author="Lizzie Timmins" w:date="2025-12-04T09:49:00Z" w16du:dateUtc="2025-12-04T09:49:00Z">
              <w:r w:rsidRPr="00BB45B0" w:rsidDel="00190EFA">
                <w:rPr>
                  <w:rFonts w:cs="Arial"/>
                </w:rPr>
                <w:delText xml:space="preserve">A document produced by the central </w:delText>
              </w:r>
              <w:r w:rsidRPr="003A0672" w:rsidDel="00190EFA">
                <w:rPr>
                  <w:rFonts w:cs="Arial"/>
                  <w:b/>
                </w:rPr>
                <w:delText>TERRE</w:delText>
              </w:r>
              <w:r w:rsidRPr="00AE7FBE" w:rsidDel="00190EFA">
                <w:rPr>
                  <w:rFonts w:cs="Arial"/>
                </w:rPr>
                <w:delText xml:space="preserve"> project detailing the correct format of submissions for </w:delText>
              </w:r>
              <w:r w:rsidRPr="00AE7FBE" w:rsidDel="00190EFA">
                <w:rPr>
                  <w:rFonts w:cs="Arial"/>
                  <w:b/>
                </w:rPr>
                <w:delText>TERRE</w:delText>
              </w:r>
              <w:r w:rsidRPr="00B6164E" w:rsidDel="00190EFA">
                <w:rPr>
                  <w:rFonts w:cs="Arial"/>
                  <w:bCs/>
                </w:rPr>
                <w:delText>.</w:delText>
              </w:r>
            </w:del>
          </w:p>
        </w:tc>
      </w:tr>
      <w:tr w:rsidR="00B508E9" w:rsidRPr="007E0B31" w:rsidDel="00190EFA" w14:paraId="377F57A2" w14:textId="7BE38197" w:rsidTr="00430791">
        <w:trPr>
          <w:cantSplit/>
          <w:del w:id="94" w:author="Lizzie Timmins" w:date="2025-12-04T09:49:00Z" w16du:dateUtc="2025-12-04T09:49:00Z"/>
        </w:trPr>
        <w:tc>
          <w:tcPr>
            <w:tcW w:w="2884" w:type="dxa"/>
          </w:tcPr>
          <w:p w14:paraId="150333DE" w14:textId="66DAD08D" w:rsidR="00B508E9" w:rsidDel="00190EFA" w:rsidRDefault="00B508E9" w:rsidP="00B508E9">
            <w:pPr>
              <w:pStyle w:val="Arial11Bold"/>
              <w:jc w:val="both"/>
              <w:rPr>
                <w:del w:id="95" w:author="Lizzie Timmins" w:date="2025-12-04T09:49:00Z" w16du:dateUtc="2025-12-04T09:49:00Z"/>
                <w:rFonts w:cs="Arial"/>
              </w:rPr>
            </w:pPr>
            <w:del w:id="96" w:author="Lizzie Timmins" w:date="2025-12-04T09:49:00Z" w16du:dateUtc="2025-12-04T09:49:00Z">
              <w:r w:rsidRPr="0081264E" w:rsidDel="00190EFA">
                <w:rPr>
                  <w:rFonts w:cs="Arial"/>
                </w:rPr>
                <w:delText>TERRE Gate Closure</w:delText>
              </w:r>
            </w:del>
          </w:p>
        </w:tc>
        <w:tc>
          <w:tcPr>
            <w:tcW w:w="6634" w:type="dxa"/>
          </w:tcPr>
          <w:p w14:paraId="36E98425" w14:textId="46065479" w:rsidR="00B508E9" w:rsidRPr="0081264E" w:rsidDel="00190EFA" w:rsidRDefault="00B508E9" w:rsidP="00B508E9">
            <w:pPr>
              <w:pStyle w:val="TableArial11"/>
              <w:rPr>
                <w:del w:id="97" w:author="Lizzie Timmins" w:date="2025-12-04T09:49:00Z" w16du:dateUtc="2025-12-04T09:49:00Z"/>
                <w:rFonts w:cs="Arial"/>
              </w:rPr>
            </w:pPr>
            <w:del w:id="98" w:author="Lizzie Timmins" w:date="2025-12-04T09:49:00Z" w16du:dateUtc="2025-12-04T09:49:00Z">
              <w:r w:rsidDel="00190EFA">
                <w:delText xml:space="preserve">60 minutes before the start of the </w:delText>
              </w:r>
              <w:r w:rsidRPr="005C20E3" w:rsidDel="00190EFA">
                <w:rPr>
                  <w:b/>
                </w:rPr>
                <w:delText xml:space="preserve">TERRE Auction </w:delText>
              </w:r>
              <w:r w:rsidRPr="00A87826" w:rsidDel="00190EFA">
                <w:rPr>
                  <w:rFonts w:cs="Arial"/>
                  <w:b/>
                  <w:bCs/>
                </w:rPr>
                <w:delText>P</w:delText>
              </w:r>
              <w:r w:rsidRPr="00A87826" w:rsidDel="00190EFA">
                <w:rPr>
                  <w:b/>
                </w:rPr>
                <w:delText>eriod</w:delText>
              </w:r>
              <w:r w:rsidDel="00190EFA">
                <w:delText xml:space="preserve"> (note still ongoing discussions if this may become 55 minutes</w:delText>
              </w:r>
              <w:r w:rsidRPr="00BB45B0" w:rsidDel="00190EFA">
                <w:rPr>
                  <w:rFonts w:cs="Arial"/>
                </w:rPr>
                <w:delText>)</w:delText>
              </w:r>
              <w:r w:rsidDel="00190EFA">
                <w:rPr>
                  <w:rFonts w:cs="Arial"/>
                </w:rPr>
                <w:delText>.</w:delText>
              </w:r>
            </w:del>
          </w:p>
        </w:tc>
      </w:tr>
      <w:tr w:rsidR="00B508E9" w:rsidRPr="007E0B31" w:rsidDel="00190EFA" w14:paraId="162A65B2" w14:textId="3230E87A" w:rsidTr="00430791">
        <w:trPr>
          <w:cantSplit/>
          <w:del w:id="99" w:author="Lizzie Timmins" w:date="2025-12-04T09:49:00Z" w16du:dateUtc="2025-12-04T09:49:00Z"/>
        </w:trPr>
        <w:tc>
          <w:tcPr>
            <w:tcW w:w="2884" w:type="dxa"/>
          </w:tcPr>
          <w:p w14:paraId="1E8AEB6A" w14:textId="3C9B6D92" w:rsidR="00B508E9" w:rsidDel="00190EFA" w:rsidRDefault="00B508E9" w:rsidP="00B508E9">
            <w:pPr>
              <w:pStyle w:val="Arial11Bold"/>
              <w:jc w:val="both"/>
              <w:rPr>
                <w:del w:id="100" w:author="Lizzie Timmins" w:date="2025-12-04T09:49:00Z" w16du:dateUtc="2025-12-04T09:49:00Z"/>
                <w:rFonts w:cs="Arial"/>
              </w:rPr>
            </w:pPr>
            <w:del w:id="101" w:author="Lizzie Timmins" w:date="2025-12-04T09:49:00Z" w16du:dateUtc="2025-12-04T09:49:00Z">
              <w:r w:rsidDel="00190EFA">
                <w:rPr>
                  <w:rFonts w:cs="Arial"/>
                </w:rPr>
                <w:lastRenderedPageBreak/>
                <w:delText>TERRE Instruction</w:delText>
              </w:r>
            </w:del>
          </w:p>
          <w:p w14:paraId="6C90D26B" w14:textId="489BBCE2" w:rsidR="00B508E9" w:rsidRPr="0081264E" w:rsidDel="00190EFA" w:rsidRDefault="00B508E9" w:rsidP="00B508E9">
            <w:pPr>
              <w:pStyle w:val="Arial11Bold"/>
              <w:jc w:val="both"/>
              <w:rPr>
                <w:del w:id="102" w:author="Lizzie Timmins" w:date="2025-12-04T09:49:00Z" w16du:dateUtc="2025-12-04T09:49:00Z"/>
                <w:rFonts w:cs="Arial"/>
              </w:rPr>
            </w:pPr>
            <w:del w:id="103" w:author="Lizzie Timmins" w:date="2025-12-04T09:49:00Z" w16du:dateUtc="2025-12-04T09:49:00Z">
              <w:r w:rsidRPr="0081264E" w:rsidDel="00190EFA">
                <w:rPr>
                  <w:rFonts w:cs="Arial"/>
                </w:rPr>
                <w:delText>Guide</w:delText>
              </w:r>
            </w:del>
          </w:p>
        </w:tc>
        <w:tc>
          <w:tcPr>
            <w:tcW w:w="6634" w:type="dxa"/>
          </w:tcPr>
          <w:p w14:paraId="0AE534E2" w14:textId="31EB7D41" w:rsidR="00B508E9" w:rsidDel="00190EFA" w:rsidRDefault="00B508E9" w:rsidP="00B508E9">
            <w:pPr>
              <w:pStyle w:val="TableArial11"/>
              <w:rPr>
                <w:del w:id="104" w:author="Lizzie Timmins" w:date="2025-12-04T09:49:00Z" w16du:dateUtc="2025-12-04T09:49:00Z"/>
              </w:rPr>
            </w:pPr>
            <w:del w:id="105" w:author="Lizzie Timmins" w:date="2025-12-04T09:49:00Z" w16du:dateUtc="2025-12-04T09:49:00Z">
              <w:r w:rsidRPr="0081264E" w:rsidDel="00190EFA">
                <w:delText xml:space="preserve">Details specific rules for creating an </w:delText>
              </w:r>
              <w:r w:rsidRPr="005C20E3" w:rsidDel="00190EFA">
                <w:rPr>
                  <w:b/>
                </w:rPr>
                <w:delText>RR Instruction</w:delText>
              </w:r>
              <w:r w:rsidRPr="0081264E" w:rsidDel="00190EFA">
                <w:delText xml:space="preserve"> from an </w:delText>
              </w:r>
              <w:r w:rsidRPr="005C20E3" w:rsidDel="00190EFA">
                <w:rPr>
                  <w:b/>
                </w:rPr>
                <w:delText>RR Acceptance</w:delText>
              </w:r>
              <w:r w:rsidDel="00190EFA">
                <w:rPr>
                  <w:rFonts w:cs="Arial"/>
                </w:rPr>
                <w:delText>.</w:delText>
              </w:r>
            </w:del>
          </w:p>
        </w:tc>
      </w:tr>
      <w:tr w:rsidR="00B508E9" w:rsidRPr="007E0B31" w14:paraId="3B8258A7" w14:textId="77777777" w:rsidTr="00430791">
        <w:trPr>
          <w:cantSplit/>
        </w:trPr>
        <w:tc>
          <w:tcPr>
            <w:tcW w:w="2884" w:type="dxa"/>
          </w:tcPr>
          <w:p w14:paraId="0D19D080" w14:textId="77777777" w:rsidR="00B508E9" w:rsidRPr="007E0B31" w:rsidRDefault="00B508E9" w:rsidP="00B508E9">
            <w:pPr>
              <w:pStyle w:val="Arial11Bold"/>
              <w:rPr>
                <w:rFonts w:cs="Arial"/>
              </w:rPr>
            </w:pPr>
            <w:r w:rsidRPr="007E0B31">
              <w:rPr>
                <w:rFonts w:cs="Arial"/>
              </w:rPr>
              <w:t>Test Co-ordinator</w:t>
            </w:r>
          </w:p>
        </w:tc>
        <w:tc>
          <w:tcPr>
            <w:tcW w:w="6634" w:type="dxa"/>
          </w:tcPr>
          <w:p w14:paraId="326082B0" w14:textId="77777777" w:rsidR="00B508E9" w:rsidRPr="007E0B31" w:rsidRDefault="00B508E9" w:rsidP="00B508E9">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B508E9" w:rsidRPr="007E0B31" w14:paraId="01488D17" w14:textId="77777777" w:rsidTr="00430791">
        <w:trPr>
          <w:cantSplit/>
        </w:trPr>
        <w:tc>
          <w:tcPr>
            <w:tcW w:w="2884" w:type="dxa"/>
          </w:tcPr>
          <w:p w14:paraId="128FD9C9" w14:textId="77777777" w:rsidR="00B508E9" w:rsidRPr="007E0B31" w:rsidRDefault="00B508E9" w:rsidP="00B508E9">
            <w:pPr>
              <w:pStyle w:val="Arial11Bold"/>
              <w:rPr>
                <w:rFonts w:cs="Arial"/>
              </w:rPr>
            </w:pPr>
            <w:r w:rsidRPr="007E0B31">
              <w:rPr>
                <w:rFonts w:cs="Arial"/>
              </w:rPr>
              <w:t>Test Panel</w:t>
            </w:r>
          </w:p>
        </w:tc>
        <w:tc>
          <w:tcPr>
            <w:tcW w:w="6634" w:type="dxa"/>
          </w:tcPr>
          <w:p w14:paraId="33A2A2B3" w14:textId="77777777" w:rsidR="00B508E9" w:rsidRPr="007E0B31" w:rsidRDefault="00B508E9" w:rsidP="00B508E9">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B508E9" w:rsidRPr="007E0B31" w14:paraId="2164A4E4" w14:textId="77777777" w:rsidTr="00430791">
        <w:trPr>
          <w:cantSplit/>
        </w:trPr>
        <w:tc>
          <w:tcPr>
            <w:tcW w:w="2884" w:type="dxa"/>
          </w:tcPr>
          <w:p w14:paraId="1F60112F" w14:textId="41D5FEBC" w:rsidR="00B508E9" w:rsidRPr="00875FA6" w:rsidRDefault="00B508E9" w:rsidP="00B508E9">
            <w:pPr>
              <w:pStyle w:val="Arial11Bold"/>
            </w:pPr>
            <w:r w:rsidRPr="00875FA6">
              <w:t>Test Plan</w:t>
            </w:r>
          </w:p>
        </w:tc>
        <w:tc>
          <w:tcPr>
            <w:tcW w:w="6634" w:type="dxa"/>
          </w:tcPr>
          <w:p w14:paraId="438005A0" w14:textId="76F7FBDF" w:rsidR="00B508E9" w:rsidRPr="00875FA6" w:rsidRDefault="00B508E9" w:rsidP="00B508E9">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B508E9" w:rsidRPr="007E0B31" w14:paraId="28AD5A3B" w14:textId="77777777" w:rsidTr="00430791">
        <w:trPr>
          <w:cantSplit/>
        </w:trPr>
        <w:tc>
          <w:tcPr>
            <w:tcW w:w="2884" w:type="dxa"/>
          </w:tcPr>
          <w:p w14:paraId="57595996" w14:textId="77777777" w:rsidR="00B508E9" w:rsidRPr="007E0B31" w:rsidRDefault="00B508E9" w:rsidP="00B508E9">
            <w:pPr>
              <w:pStyle w:val="Arial11Bold"/>
              <w:rPr>
                <w:rFonts w:cs="Arial"/>
              </w:rPr>
            </w:pPr>
            <w:r w:rsidRPr="007E0B31">
              <w:rPr>
                <w:rFonts w:cs="Arial"/>
              </w:rPr>
              <w:t>Test Programme</w:t>
            </w:r>
          </w:p>
        </w:tc>
        <w:tc>
          <w:tcPr>
            <w:tcW w:w="6634" w:type="dxa"/>
          </w:tcPr>
          <w:p w14:paraId="19CEAC1B" w14:textId="77C128C1" w:rsidR="00B508E9" w:rsidRPr="007E0B31" w:rsidRDefault="00B508E9" w:rsidP="00B508E9">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B508E9" w:rsidRPr="007E0B31" w14:paraId="1328CFC6" w14:textId="77777777" w:rsidTr="00430791">
        <w:trPr>
          <w:cantSplit/>
        </w:trPr>
        <w:tc>
          <w:tcPr>
            <w:tcW w:w="2884" w:type="dxa"/>
          </w:tcPr>
          <w:p w14:paraId="1D6B5BC8" w14:textId="77777777" w:rsidR="00B508E9" w:rsidRPr="007E0B31" w:rsidRDefault="00B508E9" w:rsidP="00B508E9">
            <w:pPr>
              <w:pStyle w:val="Arial11Bold"/>
              <w:rPr>
                <w:rFonts w:cs="Arial"/>
              </w:rPr>
            </w:pPr>
            <w:r w:rsidRPr="007E0B31">
              <w:rPr>
                <w:rFonts w:cs="Arial"/>
              </w:rPr>
              <w:t>Test Proposer</w:t>
            </w:r>
          </w:p>
        </w:tc>
        <w:tc>
          <w:tcPr>
            <w:tcW w:w="6634" w:type="dxa"/>
          </w:tcPr>
          <w:p w14:paraId="3AACD309" w14:textId="77777777" w:rsidR="00B508E9" w:rsidRPr="007E0B31" w:rsidRDefault="00B508E9" w:rsidP="00B508E9">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B508E9" w:rsidRPr="007E0B31" w14:paraId="316C92C8" w14:textId="77777777" w:rsidTr="00430791">
        <w:trPr>
          <w:cantSplit/>
        </w:trPr>
        <w:tc>
          <w:tcPr>
            <w:tcW w:w="2884" w:type="dxa"/>
          </w:tcPr>
          <w:p w14:paraId="06874C34" w14:textId="30838C72" w:rsidR="00B508E9" w:rsidRPr="004C03CD" w:rsidRDefault="00B508E9" w:rsidP="00B508E9">
            <w:pPr>
              <w:pStyle w:val="Arial11Bold"/>
              <w:rPr>
                <w:rFonts w:cs="Arial"/>
              </w:rPr>
            </w:pPr>
            <w:r w:rsidRPr="002510FF">
              <w:rPr>
                <w:rFonts w:cs="Arial"/>
              </w:rPr>
              <w:t>Test Signal</w:t>
            </w:r>
          </w:p>
        </w:tc>
        <w:tc>
          <w:tcPr>
            <w:tcW w:w="6634" w:type="dxa"/>
          </w:tcPr>
          <w:p w14:paraId="0F830BE9" w14:textId="5C14D1D7" w:rsidR="00B508E9" w:rsidRPr="004C03CD" w:rsidRDefault="00B508E9" w:rsidP="00B508E9">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B508E9" w:rsidRPr="007E0B31" w14:paraId="1191920B" w14:textId="77777777" w:rsidTr="00430791">
        <w:trPr>
          <w:cantSplit/>
        </w:trPr>
        <w:tc>
          <w:tcPr>
            <w:tcW w:w="2884" w:type="dxa"/>
          </w:tcPr>
          <w:p w14:paraId="1A32535D" w14:textId="3657B7C0" w:rsidR="00B508E9" w:rsidRPr="007E0B31" w:rsidRDefault="00B508E9" w:rsidP="00B508E9">
            <w:pPr>
              <w:pStyle w:val="Arial11Bold"/>
              <w:rPr>
                <w:rFonts w:cs="Arial"/>
              </w:rPr>
            </w:pPr>
            <w:r>
              <w:rPr>
                <w:rFonts w:cs="Arial"/>
              </w:rPr>
              <w:t>The Company</w:t>
            </w:r>
          </w:p>
        </w:tc>
        <w:tc>
          <w:tcPr>
            <w:tcW w:w="6634" w:type="dxa"/>
          </w:tcPr>
          <w:p w14:paraId="17B4E3BD" w14:textId="70ADDF76" w:rsidR="00B508E9" w:rsidRPr="007E0B31" w:rsidRDefault="00B508E9" w:rsidP="00B508E9">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B508E9" w:rsidRPr="007E0B31" w14:paraId="100BAB28" w14:textId="77777777" w:rsidTr="00430791">
        <w:trPr>
          <w:cantSplit/>
        </w:trPr>
        <w:tc>
          <w:tcPr>
            <w:tcW w:w="2884" w:type="dxa"/>
          </w:tcPr>
          <w:p w14:paraId="4F575092" w14:textId="1BAAF1FB" w:rsidR="00B508E9" w:rsidRPr="007E0B31" w:rsidRDefault="00B508E9" w:rsidP="00B508E9">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B508E9" w:rsidRPr="007E0B31" w:rsidRDefault="00B508E9" w:rsidP="00B508E9">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B508E9" w:rsidRPr="007E0B31" w14:paraId="07C21332" w14:textId="77777777" w:rsidTr="00430791">
        <w:trPr>
          <w:cantSplit/>
        </w:trPr>
        <w:tc>
          <w:tcPr>
            <w:tcW w:w="2884" w:type="dxa"/>
          </w:tcPr>
          <w:p w14:paraId="46DE90D6" w14:textId="315D2376" w:rsidR="00B508E9" w:rsidRPr="007E0B31" w:rsidRDefault="00B508E9" w:rsidP="00B508E9">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B508E9" w:rsidRPr="007E0B31" w:rsidRDefault="00B508E9" w:rsidP="00B508E9">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B508E9" w:rsidRPr="007E0B31" w14:paraId="7E0C0F2F" w14:textId="77777777" w:rsidTr="00430791">
        <w:trPr>
          <w:cantSplit/>
        </w:trPr>
        <w:tc>
          <w:tcPr>
            <w:tcW w:w="2884" w:type="dxa"/>
          </w:tcPr>
          <w:p w14:paraId="1E0D9CB3" w14:textId="157BEEAF" w:rsidR="00B508E9" w:rsidRPr="00A438EF" w:rsidRDefault="00B508E9" w:rsidP="00B508E9">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B508E9" w:rsidRPr="00CE4CCF" w:rsidRDefault="00B508E9" w:rsidP="00B508E9">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B508E9" w:rsidRPr="007E0B31" w14:paraId="051B9233" w14:textId="77777777" w:rsidTr="00430791">
        <w:trPr>
          <w:cantSplit/>
        </w:trPr>
        <w:tc>
          <w:tcPr>
            <w:tcW w:w="2884" w:type="dxa"/>
          </w:tcPr>
          <w:p w14:paraId="2A8B99B3" w14:textId="592766FF" w:rsidR="00B508E9" w:rsidRPr="007E0B31" w:rsidRDefault="00B508E9" w:rsidP="00B508E9">
            <w:pPr>
              <w:pStyle w:val="Arial11Bold"/>
              <w:rPr>
                <w:rFonts w:cs="Arial"/>
              </w:rPr>
            </w:pPr>
            <w:r w:rsidRPr="0001102F">
              <w:rPr>
                <w:rFonts w:cs="Arial"/>
              </w:rPr>
              <w:t>Top Up Restoration Contract</w:t>
            </w:r>
          </w:p>
        </w:tc>
        <w:tc>
          <w:tcPr>
            <w:tcW w:w="6634" w:type="dxa"/>
          </w:tcPr>
          <w:p w14:paraId="48943893" w14:textId="224A59E7" w:rsidR="00B508E9" w:rsidRPr="007E0B31" w:rsidRDefault="00B508E9" w:rsidP="00B508E9">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B508E9" w:rsidRPr="007E0B31" w14:paraId="767E36DB" w14:textId="77777777" w:rsidTr="00430791">
        <w:trPr>
          <w:cantSplit/>
        </w:trPr>
        <w:tc>
          <w:tcPr>
            <w:tcW w:w="2884" w:type="dxa"/>
          </w:tcPr>
          <w:p w14:paraId="130A2E6E" w14:textId="3CD6AF48" w:rsidR="00B508E9" w:rsidRPr="007E0B31" w:rsidRDefault="00B508E9" w:rsidP="00B508E9">
            <w:pPr>
              <w:pStyle w:val="Arial11Bold"/>
              <w:rPr>
                <w:rFonts w:cs="Arial"/>
              </w:rPr>
            </w:pPr>
            <w:r>
              <w:rPr>
                <w:rFonts w:cs="Arial"/>
              </w:rPr>
              <w:t>Top Up Restoration Contractor</w:t>
            </w:r>
          </w:p>
        </w:tc>
        <w:tc>
          <w:tcPr>
            <w:tcW w:w="6634" w:type="dxa"/>
          </w:tcPr>
          <w:p w14:paraId="08A3E597" w14:textId="5B2259FC" w:rsidR="00B508E9" w:rsidRPr="007E0B31" w:rsidRDefault="00B508E9" w:rsidP="00B508E9">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B508E9" w:rsidRPr="007E0B31" w14:paraId="7BDEB1D1" w14:textId="77777777" w:rsidTr="00430791">
        <w:trPr>
          <w:cantSplit/>
        </w:trPr>
        <w:tc>
          <w:tcPr>
            <w:tcW w:w="2884" w:type="dxa"/>
          </w:tcPr>
          <w:p w14:paraId="6AAC9811" w14:textId="3492013A" w:rsidR="00B508E9" w:rsidRPr="007E0B31" w:rsidRDefault="00B508E9" w:rsidP="00B508E9">
            <w:pPr>
              <w:pStyle w:val="Arial11Bold"/>
              <w:rPr>
                <w:rFonts w:cs="Arial"/>
              </w:rPr>
            </w:pPr>
            <w:r>
              <w:rPr>
                <w:rFonts w:cs="Arial"/>
              </w:rPr>
              <w:t>Top Up Restoration Plant</w:t>
            </w:r>
          </w:p>
        </w:tc>
        <w:tc>
          <w:tcPr>
            <w:tcW w:w="6634" w:type="dxa"/>
          </w:tcPr>
          <w:p w14:paraId="7A52B53D" w14:textId="73F2688D" w:rsidR="00B508E9" w:rsidRPr="007E0B31" w:rsidRDefault="00B508E9" w:rsidP="00B508E9">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B508E9" w:rsidRPr="007E0B31" w14:paraId="616F93ED" w14:textId="77777777" w:rsidTr="00430791">
        <w:trPr>
          <w:cantSplit/>
        </w:trPr>
        <w:tc>
          <w:tcPr>
            <w:tcW w:w="2884" w:type="dxa"/>
          </w:tcPr>
          <w:p w14:paraId="24BE8F65" w14:textId="7F0CB3AF" w:rsidR="00B508E9" w:rsidRPr="007E0B31" w:rsidRDefault="00B508E9" w:rsidP="00B508E9">
            <w:pPr>
              <w:pStyle w:val="Arial11Bold"/>
              <w:rPr>
                <w:rFonts w:cs="Arial"/>
              </w:rPr>
            </w:pPr>
            <w:r>
              <w:rPr>
                <w:rFonts w:cs="Arial"/>
              </w:rPr>
              <w:t>Top Up Restoration Plant Test</w:t>
            </w:r>
          </w:p>
        </w:tc>
        <w:tc>
          <w:tcPr>
            <w:tcW w:w="6634" w:type="dxa"/>
          </w:tcPr>
          <w:p w14:paraId="3D8FD0F6" w14:textId="218B9E06" w:rsidR="00B508E9" w:rsidRPr="007E0B31" w:rsidRDefault="00B508E9" w:rsidP="00B508E9">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B508E9" w:rsidRPr="007E0B31" w14:paraId="6E50222A" w14:textId="77777777" w:rsidTr="00430791">
        <w:trPr>
          <w:cantSplit/>
        </w:trPr>
        <w:tc>
          <w:tcPr>
            <w:tcW w:w="2884" w:type="dxa"/>
          </w:tcPr>
          <w:p w14:paraId="1FB787B1" w14:textId="77777777" w:rsidR="00B508E9" w:rsidRPr="007E0B31" w:rsidRDefault="00B508E9" w:rsidP="00B508E9">
            <w:pPr>
              <w:pStyle w:val="Arial11Bold"/>
              <w:rPr>
                <w:rFonts w:cs="Arial"/>
              </w:rPr>
            </w:pPr>
            <w:r w:rsidRPr="007E0B31">
              <w:rPr>
                <w:rFonts w:cs="Arial"/>
              </w:rPr>
              <w:t>Total Shutdown</w:t>
            </w:r>
          </w:p>
        </w:tc>
        <w:tc>
          <w:tcPr>
            <w:tcW w:w="6634" w:type="dxa"/>
          </w:tcPr>
          <w:p w14:paraId="5EDD63F2" w14:textId="1C79CF52" w:rsidR="00B508E9" w:rsidRPr="007E0B31" w:rsidRDefault="00B508E9" w:rsidP="00B508E9">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B508E9" w:rsidRPr="007E0B31" w14:paraId="03665F8A" w14:textId="77777777" w:rsidTr="00430791">
        <w:trPr>
          <w:cantSplit/>
        </w:trPr>
        <w:tc>
          <w:tcPr>
            <w:tcW w:w="2884" w:type="dxa"/>
          </w:tcPr>
          <w:p w14:paraId="133B8AA4" w14:textId="77777777" w:rsidR="00B508E9" w:rsidRPr="007E0B31" w:rsidRDefault="00B508E9" w:rsidP="00B508E9">
            <w:pPr>
              <w:pStyle w:val="Arial11Bold"/>
              <w:rPr>
                <w:rFonts w:cs="Arial"/>
              </w:rPr>
            </w:pPr>
            <w:r w:rsidRPr="007E0B31">
              <w:rPr>
                <w:rFonts w:cs="Arial"/>
              </w:rPr>
              <w:t>Total System</w:t>
            </w:r>
          </w:p>
        </w:tc>
        <w:tc>
          <w:tcPr>
            <w:tcW w:w="6634" w:type="dxa"/>
          </w:tcPr>
          <w:p w14:paraId="6E425FE9" w14:textId="77777777" w:rsidR="00B508E9" w:rsidRPr="007E0B31" w:rsidRDefault="00B508E9" w:rsidP="00B508E9">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B508E9" w:rsidRPr="007E0B31" w14:paraId="2CEA121D" w14:textId="77777777" w:rsidTr="00430791">
        <w:trPr>
          <w:cantSplit/>
        </w:trPr>
        <w:tc>
          <w:tcPr>
            <w:tcW w:w="2884" w:type="dxa"/>
          </w:tcPr>
          <w:p w14:paraId="096BE835" w14:textId="77777777" w:rsidR="00B508E9" w:rsidRPr="007E0B31" w:rsidRDefault="00B508E9" w:rsidP="00B508E9">
            <w:pPr>
              <w:pStyle w:val="Arial11Bold"/>
              <w:rPr>
                <w:rFonts w:cs="Arial"/>
              </w:rPr>
            </w:pPr>
            <w:r w:rsidRPr="007E0B31">
              <w:rPr>
                <w:rFonts w:cs="Arial"/>
              </w:rPr>
              <w:t>Trading Point</w:t>
            </w:r>
          </w:p>
        </w:tc>
        <w:tc>
          <w:tcPr>
            <w:tcW w:w="6634" w:type="dxa"/>
          </w:tcPr>
          <w:p w14:paraId="0BB80024" w14:textId="6807865F" w:rsidR="00B508E9" w:rsidRPr="007E0B31" w:rsidRDefault="00B508E9" w:rsidP="00B508E9">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B508E9" w:rsidRPr="007E0B31" w14:paraId="6355B4EF" w14:textId="77777777" w:rsidTr="00430791">
        <w:trPr>
          <w:cantSplit/>
        </w:trPr>
        <w:tc>
          <w:tcPr>
            <w:tcW w:w="2884" w:type="dxa"/>
          </w:tcPr>
          <w:p w14:paraId="2AC59C62" w14:textId="77777777" w:rsidR="00B508E9" w:rsidRPr="007E0B31" w:rsidRDefault="00B508E9" w:rsidP="00B508E9">
            <w:pPr>
              <w:pStyle w:val="Arial11Bold"/>
              <w:rPr>
                <w:rFonts w:cs="Arial"/>
              </w:rPr>
            </w:pPr>
            <w:r w:rsidRPr="007E0B31">
              <w:rPr>
                <w:rFonts w:cs="Arial"/>
              </w:rPr>
              <w:t>Transfer Date</w:t>
            </w:r>
          </w:p>
        </w:tc>
        <w:tc>
          <w:tcPr>
            <w:tcW w:w="6634" w:type="dxa"/>
          </w:tcPr>
          <w:p w14:paraId="7A0D17C4" w14:textId="77777777" w:rsidR="00B508E9" w:rsidRPr="007E0B31" w:rsidRDefault="00B508E9" w:rsidP="00B508E9">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B508E9" w:rsidRPr="007E0B31" w14:paraId="2FFD149D" w14:textId="77777777" w:rsidTr="00430791">
        <w:trPr>
          <w:cantSplit/>
        </w:trPr>
        <w:tc>
          <w:tcPr>
            <w:tcW w:w="2884" w:type="dxa"/>
          </w:tcPr>
          <w:p w14:paraId="6A0B230B" w14:textId="77777777" w:rsidR="00B508E9" w:rsidRPr="007E0B31" w:rsidRDefault="00B508E9" w:rsidP="00B508E9">
            <w:pPr>
              <w:pStyle w:val="Arial11Bold"/>
              <w:rPr>
                <w:rFonts w:cs="Arial"/>
              </w:rPr>
            </w:pPr>
            <w:r w:rsidRPr="007E0B31">
              <w:rPr>
                <w:rFonts w:cs="Arial"/>
              </w:rPr>
              <w:lastRenderedPageBreak/>
              <w:t>Transmission</w:t>
            </w:r>
          </w:p>
        </w:tc>
        <w:tc>
          <w:tcPr>
            <w:tcW w:w="6634" w:type="dxa"/>
          </w:tcPr>
          <w:p w14:paraId="484C3E41" w14:textId="77777777" w:rsidR="00B508E9" w:rsidRPr="007E0B31" w:rsidRDefault="00B508E9" w:rsidP="00B508E9">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B508E9" w:rsidRPr="007E0B31" w14:paraId="369076F1" w14:textId="77777777" w:rsidTr="00430791">
        <w:trPr>
          <w:cantSplit/>
        </w:trPr>
        <w:tc>
          <w:tcPr>
            <w:tcW w:w="2884" w:type="dxa"/>
          </w:tcPr>
          <w:p w14:paraId="1B0C8C13" w14:textId="77777777" w:rsidR="00B508E9" w:rsidRPr="007E0B31" w:rsidRDefault="00B508E9" w:rsidP="00B508E9">
            <w:pPr>
              <w:pStyle w:val="Arial11Bold"/>
              <w:rPr>
                <w:rFonts w:cs="Arial"/>
              </w:rPr>
            </w:pPr>
            <w:r w:rsidRPr="007E0B31">
              <w:rPr>
                <w:rFonts w:cs="Arial"/>
                <w:lang w:val="en-US"/>
              </w:rPr>
              <w:t>Transmission Area</w:t>
            </w:r>
          </w:p>
        </w:tc>
        <w:tc>
          <w:tcPr>
            <w:tcW w:w="6634" w:type="dxa"/>
          </w:tcPr>
          <w:p w14:paraId="4B6681DA"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B508E9" w:rsidRPr="007E0B31" w14:paraId="052C965A" w14:textId="77777777" w:rsidTr="00430791">
        <w:trPr>
          <w:cantSplit/>
        </w:trPr>
        <w:tc>
          <w:tcPr>
            <w:tcW w:w="2884" w:type="dxa"/>
          </w:tcPr>
          <w:p w14:paraId="5F2FC0DC" w14:textId="77777777" w:rsidR="00B508E9" w:rsidRPr="007E0B31" w:rsidRDefault="00B508E9" w:rsidP="00B508E9">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B508E9" w:rsidRPr="007E0B31" w:rsidRDefault="00B508E9" w:rsidP="00B508E9">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B508E9" w:rsidRPr="007E0B31" w14:paraId="0DDE5639" w14:textId="77777777" w:rsidTr="00430791">
        <w:trPr>
          <w:cantSplit/>
        </w:trPr>
        <w:tc>
          <w:tcPr>
            <w:tcW w:w="2884" w:type="dxa"/>
          </w:tcPr>
          <w:p w14:paraId="1A90AEFF" w14:textId="77777777" w:rsidR="00B508E9" w:rsidRPr="007E0B31" w:rsidRDefault="00B508E9" w:rsidP="00B508E9">
            <w:pPr>
              <w:pStyle w:val="Arial11Bold"/>
              <w:rPr>
                <w:rFonts w:cs="Arial"/>
              </w:rPr>
            </w:pPr>
            <w:r w:rsidRPr="007E0B31">
              <w:rPr>
                <w:rFonts w:cs="Arial"/>
              </w:rPr>
              <w:t>Transmission DC Converter</w:t>
            </w:r>
          </w:p>
        </w:tc>
        <w:tc>
          <w:tcPr>
            <w:tcW w:w="6634" w:type="dxa"/>
          </w:tcPr>
          <w:p w14:paraId="3B963E3C" w14:textId="77777777" w:rsidR="00B508E9" w:rsidRPr="007E0B31" w:rsidRDefault="00B508E9" w:rsidP="00B508E9">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B508E9" w:rsidRPr="007E0B31" w14:paraId="5F8263B5" w14:textId="77777777" w:rsidTr="00430791">
        <w:trPr>
          <w:cantSplit/>
        </w:trPr>
        <w:tc>
          <w:tcPr>
            <w:tcW w:w="2884" w:type="dxa"/>
          </w:tcPr>
          <w:p w14:paraId="259E74B1" w14:textId="77777777" w:rsidR="00B508E9" w:rsidRPr="007E0B31" w:rsidRDefault="00B508E9" w:rsidP="00B508E9">
            <w:pPr>
              <w:pStyle w:val="Arial11Bold"/>
              <w:rPr>
                <w:rFonts w:cs="Arial"/>
              </w:rPr>
            </w:pPr>
            <w:r w:rsidRPr="007E0B31">
              <w:rPr>
                <w:rFonts w:cs="Arial"/>
              </w:rPr>
              <w:t>Transmission Entry Capacity</w:t>
            </w:r>
          </w:p>
        </w:tc>
        <w:tc>
          <w:tcPr>
            <w:tcW w:w="6634" w:type="dxa"/>
          </w:tcPr>
          <w:p w14:paraId="4AEF75AE" w14:textId="77777777" w:rsidR="00B508E9" w:rsidRPr="007E0B31" w:rsidRDefault="00B508E9" w:rsidP="00B508E9">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B508E9" w:rsidRPr="007E0B31" w14:paraId="01834965" w14:textId="77777777" w:rsidTr="00430791">
        <w:trPr>
          <w:cantSplit/>
        </w:trPr>
        <w:tc>
          <w:tcPr>
            <w:tcW w:w="2884" w:type="dxa"/>
          </w:tcPr>
          <w:p w14:paraId="28380C3E" w14:textId="77777777" w:rsidR="00B508E9" w:rsidRPr="007E0B31" w:rsidRDefault="00B508E9" w:rsidP="00B508E9">
            <w:pPr>
              <w:pStyle w:val="Arial11Bold"/>
              <w:rPr>
                <w:rFonts w:cs="Arial"/>
              </w:rPr>
            </w:pPr>
            <w:r w:rsidRPr="007E0B31">
              <w:rPr>
                <w:rFonts w:cs="Arial"/>
              </w:rPr>
              <w:t>Transmission Interface Circuit</w:t>
            </w:r>
          </w:p>
        </w:tc>
        <w:tc>
          <w:tcPr>
            <w:tcW w:w="6634" w:type="dxa"/>
          </w:tcPr>
          <w:p w14:paraId="77136DC3" w14:textId="77777777" w:rsidR="00B508E9" w:rsidRPr="00E9642F" w:rsidRDefault="00B508E9" w:rsidP="00B508E9">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B508E9" w:rsidRPr="007E0B31" w:rsidRDefault="00B508E9" w:rsidP="00B508E9">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B508E9" w:rsidRPr="007E0B31" w14:paraId="14A60B97" w14:textId="77777777" w:rsidTr="00430791">
        <w:trPr>
          <w:cantSplit/>
        </w:trPr>
        <w:tc>
          <w:tcPr>
            <w:tcW w:w="2884" w:type="dxa"/>
          </w:tcPr>
          <w:p w14:paraId="24A351F4" w14:textId="77777777" w:rsidR="00B508E9" w:rsidRPr="007E0B31" w:rsidRDefault="00B508E9" w:rsidP="00B508E9">
            <w:pPr>
              <w:pStyle w:val="Arial11Bold"/>
              <w:rPr>
                <w:rFonts w:cs="Arial"/>
              </w:rPr>
            </w:pPr>
            <w:r w:rsidRPr="007E0B31">
              <w:rPr>
                <w:rFonts w:cs="Arial"/>
              </w:rPr>
              <w:t>Transmission Interface Point</w:t>
            </w:r>
          </w:p>
        </w:tc>
        <w:tc>
          <w:tcPr>
            <w:tcW w:w="6634" w:type="dxa"/>
          </w:tcPr>
          <w:p w14:paraId="288BC234" w14:textId="0940EB1B" w:rsidR="00B508E9" w:rsidRPr="007E0B31" w:rsidRDefault="00B508E9" w:rsidP="00B508E9">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B508E9" w:rsidRPr="007E0B31" w14:paraId="12E4E169" w14:textId="77777777" w:rsidTr="00430791">
        <w:trPr>
          <w:cantSplit/>
        </w:trPr>
        <w:tc>
          <w:tcPr>
            <w:tcW w:w="2884" w:type="dxa"/>
          </w:tcPr>
          <w:p w14:paraId="41174EA6" w14:textId="77777777" w:rsidR="00B508E9" w:rsidRPr="007E0B31" w:rsidRDefault="00B508E9" w:rsidP="00B508E9">
            <w:pPr>
              <w:pStyle w:val="Arial11Bold"/>
              <w:rPr>
                <w:rFonts w:cs="Arial"/>
              </w:rPr>
            </w:pPr>
            <w:r w:rsidRPr="007E0B31">
              <w:rPr>
                <w:rFonts w:cs="Arial"/>
              </w:rPr>
              <w:t>Transmission Interface Site</w:t>
            </w:r>
          </w:p>
        </w:tc>
        <w:tc>
          <w:tcPr>
            <w:tcW w:w="6634" w:type="dxa"/>
          </w:tcPr>
          <w:p w14:paraId="36310DA2" w14:textId="1A88231F" w:rsidR="00B508E9" w:rsidRPr="007E0B31" w:rsidRDefault="00B508E9" w:rsidP="00B508E9">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B508E9" w:rsidRPr="007E0B31" w14:paraId="0B4F08F2" w14:textId="77777777" w:rsidTr="00430791">
        <w:trPr>
          <w:cantSplit/>
        </w:trPr>
        <w:tc>
          <w:tcPr>
            <w:tcW w:w="2884" w:type="dxa"/>
          </w:tcPr>
          <w:p w14:paraId="71A83FA6" w14:textId="77777777" w:rsidR="00B508E9" w:rsidRPr="007E0B31" w:rsidRDefault="00B508E9" w:rsidP="00B508E9">
            <w:pPr>
              <w:pStyle w:val="Arial11Bold"/>
              <w:rPr>
                <w:rFonts w:cs="Arial"/>
              </w:rPr>
            </w:pPr>
            <w:r w:rsidRPr="007E0B31">
              <w:rPr>
                <w:rFonts w:cs="Arial"/>
              </w:rPr>
              <w:t>Transmission Licence</w:t>
            </w:r>
          </w:p>
        </w:tc>
        <w:tc>
          <w:tcPr>
            <w:tcW w:w="6634" w:type="dxa"/>
          </w:tcPr>
          <w:p w14:paraId="5E9EC095" w14:textId="77777777" w:rsidR="00B508E9" w:rsidRPr="007E0B31" w:rsidRDefault="00B508E9" w:rsidP="00B508E9">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B508E9" w:rsidRPr="007E0B31" w14:paraId="1F5A6A84" w14:textId="77777777" w:rsidTr="00430791">
        <w:trPr>
          <w:cantSplit/>
        </w:trPr>
        <w:tc>
          <w:tcPr>
            <w:tcW w:w="2884" w:type="dxa"/>
          </w:tcPr>
          <w:p w14:paraId="7216E635" w14:textId="77777777" w:rsidR="00B508E9" w:rsidRPr="007E0B31" w:rsidRDefault="00B508E9" w:rsidP="00B508E9">
            <w:pPr>
              <w:pStyle w:val="Arial11Bold"/>
              <w:rPr>
                <w:rFonts w:cs="Arial"/>
              </w:rPr>
            </w:pPr>
            <w:r w:rsidRPr="007E0B31">
              <w:rPr>
                <w:rFonts w:cs="Arial"/>
              </w:rPr>
              <w:t>Transmission Licensee</w:t>
            </w:r>
          </w:p>
        </w:tc>
        <w:tc>
          <w:tcPr>
            <w:tcW w:w="6634" w:type="dxa"/>
          </w:tcPr>
          <w:p w14:paraId="738A653A" w14:textId="37035491" w:rsidR="00B508E9" w:rsidRPr="007E0B31" w:rsidRDefault="00B508E9" w:rsidP="00B508E9">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B508E9" w:rsidRPr="007E0B31" w14:paraId="6ED18EA3" w14:textId="77777777" w:rsidTr="00430791">
        <w:trPr>
          <w:cantSplit/>
        </w:trPr>
        <w:tc>
          <w:tcPr>
            <w:tcW w:w="2884" w:type="dxa"/>
          </w:tcPr>
          <w:p w14:paraId="6AB51AF3" w14:textId="77777777" w:rsidR="00B508E9" w:rsidRPr="007E0B31" w:rsidRDefault="00B508E9" w:rsidP="00B508E9">
            <w:pPr>
              <w:pStyle w:val="Arial11Bold"/>
              <w:rPr>
                <w:rFonts w:cs="Arial"/>
              </w:rPr>
            </w:pPr>
            <w:r w:rsidRPr="007E0B31">
              <w:rPr>
                <w:rFonts w:cs="Arial"/>
              </w:rPr>
              <w:t>Transmission Site</w:t>
            </w:r>
          </w:p>
        </w:tc>
        <w:tc>
          <w:tcPr>
            <w:tcW w:w="6634" w:type="dxa"/>
          </w:tcPr>
          <w:p w14:paraId="307AB72A" w14:textId="46F51AFD" w:rsidR="00B508E9" w:rsidRPr="007E0B31" w:rsidRDefault="00B508E9" w:rsidP="00B508E9">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B508E9" w:rsidRPr="007E0B31" w14:paraId="6581C4CA" w14:textId="77777777" w:rsidTr="00430791">
        <w:trPr>
          <w:cantSplit/>
        </w:trPr>
        <w:tc>
          <w:tcPr>
            <w:tcW w:w="2884" w:type="dxa"/>
          </w:tcPr>
          <w:p w14:paraId="7859EEE2" w14:textId="77777777" w:rsidR="00B508E9" w:rsidRPr="007E0B31" w:rsidRDefault="00B508E9" w:rsidP="00B508E9">
            <w:pPr>
              <w:pStyle w:val="Arial11Bold"/>
              <w:rPr>
                <w:rFonts w:cs="Arial"/>
              </w:rPr>
            </w:pPr>
            <w:r w:rsidRPr="007E0B31">
              <w:rPr>
                <w:rFonts w:cs="Arial"/>
              </w:rPr>
              <w:lastRenderedPageBreak/>
              <w:t>Transmission System</w:t>
            </w:r>
          </w:p>
        </w:tc>
        <w:tc>
          <w:tcPr>
            <w:tcW w:w="6634" w:type="dxa"/>
          </w:tcPr>
          <w:p w14:paraId="73BB66DD" w14:textId="77777777" w:rsidR="00B508E9" w:rsidRDefault="00B508E9" w:rsidP="00B508E9">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B508E9" w:rsidRPr="00D95034" w:rsidRDefault="00B508E9" w:rsidP="00B508E9">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B508E9" w:rsidRPr="00D95034" w:rsidRDefault="00B508E9" w:rsidP="00B508E9">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B508E9" w:rsidRPr="007E0B31" w:rsidRDefault="00B508E9" w:rsidP="00B508E9">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B508E9" w:rsidRPr="007E0B31" w14:paraId="6D673E45" w14:textId="77777777" w:rsidTr="00430791">
        <w:trPr>
          <w:cantSplit/>
        </w:trPr>
        <w:tc>
          <w:tcPr>
            <w:tcW w:w="2884" w:type="dxa"/>
          </w:tcPr>
          <w:p w14:paraId="3E6756E5" w14:textId="77777777" w:rsidR="00B508E9" w:rsidRPr="007E0B31" w:rsidRDefault="00B508E9" w:rsidP="00B508E9">
            <w:pPr>
              <w:pStyle w:val="Arial11Bold"/>
              <w:rPr>
                <w:rFonts w:cs="Arial"/>
              </w:rPr>
            </w:pPr>
            <w:r w:rsidRPr="007E0B31">
              <w:rPr>
                <w:rFonts w:cs="Arial"/>
              </w:rPr>
              <w:t>Turbine Time Constant</w:t>
            </w:r>
          </w:p>
        </w:tc>
        <w:tc>
          <w:tcPr>
            <w:tcW w:w="6634" w:type="dxa"/>
          </w:tcPr>
          <w:p w14:paraId="1D7D5D0B" w14:textId="77777777" w:rsidR="00B508E9" w:rsidRPr="007E0B31" w:rsidRDefault="00B508E9" w:rsidP="00B508E9">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B508E9" w:rsidRPr="007E0B31" w14:paraId="69758B0F" w14:textId="77777777" w:rsidTr="00430791">
        <w:trPr>
          <w:cantSplit/>
        </w:trPr>
        <w:tc>
          <w:tcPr>
            <w:tcW w:w="2884" w:type="dxa"/>
          </w:tcPr>
          <w:p w14:paraId="2CCCBDA7" w14:textId="77777777" w:rsidR="00B508E9" w:rsidRPr="007E0B31" w:rsidRDefault="00B508E9" w:rsidP="00B508E9">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B508E9" w:rsidRPr="007E0B31" w:rsidRDefault="00B508E9" w:rsidP="00B508E9">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B508E9" w:rsidRPr="007E0B31" w14:paraId="617806BC" w14:textId="77777777" w:rsidTr="00430791">
        <w:trPr>
          <w:cantSplit/>
        </w:trPr>
        <w:tc>
          <w:tcPr>
            <w:tcW w:w="2884" w:type="dxa"/>
          </w:tcPr>
          <w:p w14:paraId="5D64AA45" w14:textId="77777777" w:rsidR="00B508E9" w:rsidRPr="007E0B31" w:rsidRDefault="00B508E9" w:rsidP="00B508E9">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B508E9" w:rsidRPr="007E0B31" w:rsidRDefault="00B508E9" w:rsidP="00B508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B508E9" w:rsidRPr="007E0B31" w14:paraId="4DC46CF3" w14:textId="77777777" w:rsidTr="00430791">
        <w:trPr>
          <w:cantSplit/>
        </w:trPr>
        <w:tc>
          <w:tcPr>
            <w:tcW w:w="2884" w:type="dxa"/>
          </w:tcPr>
          <w:p w14:paraId="54A735C9" w14:textId="77777777" w:rsidR="00B508E9" w:rsidRPr="007E0B31" w:rsidRDefault="00B508E9" w:rsidP="00B508E9">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B508E9" w:rsidRPr="007E0B31" w:rsidRDefault="00B508E9" w:rsidP="00B508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B508E9" w:rsidRPr="007E0B31" w14:paraId="04971D97" w14:textId="77777777" w:rsidTr="00430791">
        <w:trPr>
          <w:cantSplit/>
        </w:trPr>
        <w:tc>
          <w:tcPr>
            <w:tcW w:w="2884" w:type="dxa"/>
          </w:tcPr>
          <w:p w14:paraId="03947CC0" w14:textId="77777777" w:rsidR="00B508E9" w:rsidRPr="007E0B31" w:rsidRDefault="00B508E9" w:rsidP="00B508E9">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B508E9" w:rsidRPr="007E0B31" w:rsidRDefault="00B508E9" w:rsidP="00B508E9">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B508E9" w:rsidRPr="007E0B31" w:rsidRDefault="00B508E9" w:rsidP="00B508E9">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B508E9" w:rsidRPr="007E0B31" w:rsidRDefault="00B508E9" w:rsidP="00B508E9">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B508E9" w:rsidRPr="007E0B31" w14:paraId="23E68C54" w14:textId="77777777" w:rsidTr="00430791">
        <w:trPr>
          <w:cantSplit/>
        </w:trPr>
        <w:tc>
          <w:tcPr>
            <w:tcW w:w="2884" w:type="dxa"/>
          </w:tcPr>
          <w:p w14:paraId="3456D5FD" w14:textId="77777777" w:rsidR="00B508E9" w:rsidRPr="007E0B31" w:rsidRDefault="00B508E9" w:rsidP="00B508E9">
            <w:pPr>
              <w:pStyle w:val="Arial11Bold"/>
              <w:rPr>
                <w:rFonts w:cs="Arial"/>
              </w:rPr>
            </w:pPr>
            <w:r w:rsidRPr="007E0B31">
              <w:rPr>
                <w:rFonts w:cs="Arial"/>
              </w:rPr>
              <w:t>Unbalanced Load</w:t>
            </w:r>
          </w:p>
        </w:tc>
        <w:tc>
          <w:tcPr>
            <w:tcW w:w="6634" w:type="dxa"/>
          </w:tcPr>
          <w:p w14:paraId="025C243B" w14:textId="77777777" w:rsidR="00B508E9" w:rsidRPr="007E0B31" w:rsidRDefault="00B508E9" w:rsidP="00B508E9">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B508E9" w:rsidRPr="007E0B31" w14:paraId="6D642429" w14:textId="77777777" w:rsidTr="00430791">
        <w:trPr>
          <w:cantSplit/>
        </w:trPr>
        <w:tc>
          <w:tcPr>
            <w:tcW w:w="2884" w:type="dxa"/>
          </w:tcPr>
          <w:p w14:paraId="5EA24264" w14:textId="77777777" w:rsidR="00B508E9" w:rsidRPr="007E0B31" w:rsidRDefault="00B508E9" w:rsidP="00B508E9">
            <w:pPr>
              <w:pStyle w:val="Arial11Bold"/>
              <w:rPr>
                <w:rFonts w:cs="Arial"/>
              </w:rPr>
            </w:pPr>
            <w:r w:rsidRPr="007E0B31">
              <w:rPr>
                <w:rFonts w:cs="Arial"/>
              </w:rPr>
              <w:t>Under-excitation Limiter</w:t>
            </w:r>
          </w:p>
        </w:tc>
        <w:tc>
          <w:tcPr>
            <w:tcW w:w="6634" w:type="dxa"/>
          </w:tcPr>
          <w:p w14:paraId="11D9D8F0" w14:textId="73B80FD9" w:rsidR="00B508E9" w:rsidRPr="007E0B31" w:rsidRDefault="00B508E9" w:rsidP="00B508E9">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B508E9" w:rsidRPr="007E0B31" w14:paraId="0050BCB9" w14:textId="77777777" w:rsidTr="00430791">
        <w:trPr>
          <w:cantSplit/>
        </w:trPr>
        <w:tc>
          <w:tcPr>
            <w:tcW w:w="2884" w:type="dxa"/>
          </w:tcPr>
          <w:p w14:paraId="35CC22D8" w14:textId="77777777" w:rsidR="00B508E9" w:rsidRPr="007E0B31" w:rsidRDefault="00B508E9" w:rsidP="00B508E9">
            <w:pPr>
              <w:pStyle w:val="Arial11Bold"/>
              <w:rPr>
                <w:rFonts w:cs="Arial"/>
              </w:rPr>
            </w:pPr>
            <w:r w:rsidRPr="007E0B31">
              <w:rPr>
                <w:rFonts w:cs="Arial"/>
              </w:rPr>
              <w:t>Under Frequency Relay</w:t>
            </w:r>
          </w:p>
        </w:tc>
        <w:tc>
          <w:tcPr>
            <w:tcW w:w="6634" w:type="dxa"/>
          </w:tcPr>
          <w:p w14:paraId="73618C50" w14:textId="77777777" w:rsidR="00B508E9" w:rsidRPr="007E0B31" w:rsidRDefault="00B508E9" w:rsidP="00B508E9">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B508E9" w:rsidRPr="007E0B31" w14:paraId="38841ED8" w14:textId="77777777" w:rsidTr="00430791">
        <w:trPr>
          <w:cantSplit/>
        </w:trPr>
        <w:tc>
          <w:tcPr>
            <w:tcW w:w="2884" w:type="dxa"/>
          </w:tcPr>
          <w:p w14:paraId="3464A8CD" w14:textId="77777777" w:rsidR="00B508E9" w:rsidRPr="007E0B31" w:rsidRDefault="00B508E9" w:rsidP="00B508E9">
            <w:pPr>
              <w:pStyle w:val="Arial11Bold"/>
              <w:rPr>
                <w:rFonts w:cs="Arial"/>
              </w:rPr>
            </w:pPr>
            <w:r w:rsidRPr="007E0B31">
              <w:rPr>
                <w:rFonts w:cs="Arial"/>
              </w:rPr>
              <w:t>Unit Board</w:t>
            </w:r>
          </w:p>
        </w:tc>
        <w:tc>
          <w:tcPr>
            <w:tcW w:w="6634" w:type="dxa"/>
          </w:tcPr>
          <w:p w14:paraId="14AC7EAB" w14:textId="77777777" w:rsidR="00B508E9" w:rsidRPr="007E0B31" w:rsidRDefault="00B508E9" w:rsidP="00B508E9">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B508E9" w:rsidRPr="007E0B31" w14:paraId="50BA31C8" w14:textId="77777777" w:rsidTr="00430791">
        <w:trPr>
          <w:cantSplit/>
        </w:trPr>
        <w:tc>
          <w:tcPr>
            <w:tcW w:w="2884" w:type="dxa"/>
          </w:tcPr>
          <w:p w14:paraId="3FA00B34" w14:textId="77777777" w:rsidR="00B508E9" w:rsidRPr="007E0B31" w:rsidRDefault="00B508E9" w:rsidP="00B508E9">
            <w:pPr>
              <w:pStyle w:val="Arial11Bold"/>
              <w:rPr>
                <w:rFonts w:cs="Arial"/>
              </w:rPr>
            </w:pPr>
            <w:r w:rsidRPr="007E0B31">
              <w:rPr>
                <w:rFonts w:cs="Arial"/>
              </w:rPr>
              <w:t>Unit Transformer</w:t>
            </w:r>
          </w:p>
        </w:tc>
        <w:tc>
          <w:tcPr>
            <w:tcW w:w="6634" w:type="dxa"/>
          </w:tcPr>
          <w:p w14:paraId="79DA8F59" w14:textId="7744E723" w:rsidR="00B508E9" w:rsidRPr="007E0B31" w:rsidRDefault="00B508E9" w:rsidP="00B508E9">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B508E9" w:rsidRPr="007E0B31" w14:paraId="423C36C8" w14:textId="77777777" w:rsidTr="00430791">
        <w:trPr>
          <w:cantSplit/>
        </w:trPr>
        <w:tc>
          <w:tcPr>
            <w:tcW w:w="2884" w:type="dxa"/>
          </w:tcPr>
          <w:p w14:paraId="1214A797" w14:textId="77777777" w:rsidR="00B508E9" w:rsidRPr="007E0B31" w:rsidRDefault="00B508E9" w:rsidP="00B508E9">
            <w:pPr>
              <w:pStyle w:val="Arial11Bold"/>
              <w:rPr>
                <w:rFonts w:cs="Arial"/>
              </w:rPr>
            </w:pPr>
            <w:r w:rsidRPr="007E0B31">
              <w:rPr>
                <w:rFonts w:cs="Arial"/>
              </w:rPr>
              <w:lastRenderedPageBreak/>
              <w:t>Unit Load Controller Response Time Constant</w:t>
            </w:r>
          </w:p>
        </w:tc>
        <w:tc>
          <w:tcPr>
            <w:tcW w:w="6634" w:type="dxa"/>
          </w:tcPr>
          <w:p w14:paraId="3D6E0ED8" w14:textId="77777777" w:rsidR="00B508E9" w:rsidRPr="007E0B31" w:rsidRDefault="00B508E9" w:rsidP="00B508E9">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B508E9" w:rsidRPr="007E0B31" w14:paraId="720B1B79" w14:textId="77777777" w:rsidTr="00430791">
        <w:trPr>
          <w:cantSplit/>
        </w:trPr>
        <w:tc>
          <w:tcPr>
            <w:tcW w:w="2884" w:type="dxa"/>
          </w:tcPr>
          <w:p w14:paraId="1B0E66FB" w14:textId="4F0E4CAC" w:rsidR="00B508E9" w:rsidRPr="007E0B31" w:rsidRDefault="00B508E9" w:rsidP="00B508E9">
            <w:pPr>
              <w:pStyle w:val="Arial11Bold"/>
              <w:rPr>
                <w:rFonts w:cs="Arial"/>
              </w:rPr>
            </w:pPr>
            <w:bookmarkStart w:id="106" w:name="_DV_C47"/>
            <w:r w:rsidRPr="007E0B31">
              <w:rPr>
                <w:rFonts w:cs="Arial"/>
              </w:rPr>
              <w:t>Unresolved Issues</w:t>
            </w:r>
            <w:bookmarkEnd w:id="106"/>
          </w:p>
        </w:tc>
        <w:tc>
          <w:tcPr>
            <w:tcW w:w="6634" w:type="dxa"/>
          </w:tcPr>
          <w:p w14:paraId="12917A3C" w14:textId="564B64BE" w:rsidR="00B508E9" w:rsidRPr="007E0B31" w:rsidRDefault="00B508E9" w:rsidP="00B508E9">
            <w:pPr>
              <w:pStyle w:val="TableArial11"/>
              <w:rPr>
                <w:rFonts w:cs="Arial"/>
              </w:rPr>
            </w:pPr>
            <w:bookmarkStart w:id="10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7"/>
          </w:p>
        </w:tc>
      </w:tr>
      <w:tr w:rsidR="00B508E9" w:rsidRPr="007E0B31" w14:paraId="4EF10D55" w14:textId="77777777" w:rsidTr="00430791">
        <w:trPr>
          <w:cantSplit/>
        </w:trPr>
        <w:tc>
          <w:tcPr>
            <w:tcW w:w="2884" w:type="dxa"/>
          </w:tcPr>
          <w:p w14:paraId="2F29DC55" w14:textId="77777777" w:rsidR="00B508E9" w:rsidRPr="007E0B31" w:rsidRDefault="00B508E9" w:rsidP="00B508E9">
            <w:pPr>
              <w:pStyle w:val="Arial11Bold"/>
              <w:rPr>
                <w:rFonts w:cs="Arial"/>
              </w:rPr>
            </w:pPr>
            <w:r w:rsidRPr="007E0B31">
              <w:rPr>
                <w:rFonts w:cs="Arial"/>
              </w:rPr>
              <w:t>Urgent Modification</w:t>
            </w:r>
          </w:p>
        </w:tc>
        <w:tc>
          <w:tcPr>
            <w:tcW w:w="6634" w:type="dxa"/>
          </w:tcPr>
          <w:p w14:paraId="73F66797" w14:textId="77777777" w:rsidR="00B508E9" w:rsidRPr="007E0B31" w:rsidRDefault="00B508E9" w:rsidP="00B508E9">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B508E9" w:rsidRPr="007E0B31" w14:paraId="0EBC8358" w14:textId="77777777" w:rsidTr="00430791">
        <w:trPr>
          <w:cantSplit/>
        </w:trPr>
        <w:tc>
          <w:tcPr>
            <w:tcW w:w="2884" w:type="dxa"/>
          </w:tcPr>
          <w:p w14:paraId="10994AED" w14:textId="77777777" w:rsidR="00B508E9" w:rsidRPr="007E0B31" w:rsidRDefault="00B508E9" w:rsidP="00B508E9">
            <w:pPr>
              <w:pStyle w:val="Arial11Bold"/>
              <w:rPr>
                <w:rFonts w:cs="Arial"/>
              </w:rPr>
            </w:pPr>
            <w:r w:rsidRPr="007E0B31">
              <w:rPr>
                <w:rFonts w:cs="Arial"/>
              </w:rPr>
              <w:t>User</w:t>
            </w:r>
          </w:p>
        </w:tc>
        <w:tc>
          <w:tcPr>
            <w:tcW w:w="6634" w:type="dxa"/>
          </w:tcPr>
          <w:p w14:paraId="63DC1FCA" w14:textId="70173463" w:rsidR="00B508E9" w:rsidRPr="007E0B31" w:rsidRDefault="00B508E9" w:rsidP="00B508E9">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B508E9" w:rsidRPr="007E0B31" w14:paraId="1F55286A" w14:textId="77777777" w:rsidTr="00430791">
        <w:trPr>
          <w:cantSplit/>
        </w:trPr>
        <w:tc>
          <w:tcPr>
            <w:tcW w:w="2884" w:type="dxa"/>
          </w:tcPr>
          <w:p w14:paraId="71077D37" w14:textId="33CFD5CB" w:rsidR="00B508E9" w:rsidRPr="007E0B31" w:rsidRDefault="00B508E9" w:rsidP="00B508E9">
            <w:pPr>
              <w:pStyle w:val="Arial11Bold"/>
              <w:rPr>
                <w:rFonts w:cs="Arial"/>
                <w:u w:val="single"/>
              </w:rPr>
            </w:pPr>
            <w:bookmarkStart w:id="108" w:name="_DV_C49"/>
            <w:r w:rsidRPr="007E0B31">
              <w:rPr>
                <w:rFonts w:cs="Arial"/>
              </w:rPr>
              <w:t>User Data File Structure</w:t>
            </w:r>
            <w:bookmarkEnd w:id="108"/>
          </w:p>
        </w:tc>
        <w:tc>
          <w:tcPr>
            <w:tcW w:w="6634" w:type="dxa"/>
          </w:tcPr>
          <w:p w14:paraId="475B944D" w14:textId="77258ADD" w:rsidR="00B508E9" w:rsidRPr="007E0B31" w:rsidRDefault="00B508E9" w:rsidP="00B508E9">
            <w:pPr>
              <w:pStyle w:val="TableArial11"/>
              <w:rPr>
                <w:rFonts w:cs="Arial"/>
              </w:rPr>
            </w:pPr>
            <w:bookmarkStart w:id="10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9"/>
          </w:p>
        </w:tc>
      </w:tr>
      <w:tr w:rsidR="00B508E9" w:rsidRPr="007E0B31" w14:paraId="24C40449" w14:textId="77777777" w:rsidTr="00430791">
        <w:trPr>
          <w:cantSplit/>
        </w:trPr>
        <w:tc>
          <w:tcPr>
            <w:tcW w:w="2884" w:type="dxa"/>
          </w:tcPr>
          <w:p w14:paraId="20FC2734" w14:textId="77777777" w:rsidR="00B508E9" w:rsidRPr="007E0B31" w:rsidRDefault="00B508E9" w:rsidP="00B508E9">
            <w:pPr>
              <w:pStyle w:val="Arial11Bold"/>
              <w:rPr>
                <w:rFonts w:cs="Arial"/>
              </w:rPr>
            </w:pPr>
            <w:r w:rsidRPr="007E0B31">
              <w:rPr>
                <w:rFonts w:cs="Arial"/>
              </w:rPr>
              <w:t>User Development</w:t>
            </w:r>
          </w:p>
        </w:tc>
        <w:tc>
          <w:tcPr>
            <w:tcW w:w="6634" w:type="dxa"/>
          </w:tcPr>
          <w:p w14:paraId="0478AE51" w14:textId="77777777" w:rsidR="00B508E9" w:rsidRPr="007E0B31" w:rsidRDefault="00B508E9" w:rsidP="00B508E9">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B508E9" w:rsidRPr="007E0B31" w14:paraId="3332ECCB" w14:textId="77777777" w:rsidTr="00430791">
        <w:trPr>
          <w:cantSplit/>
        </w:trPr>
        <w:tc>
          <w:tcPr>
            <w:tcW w:w="2884" w:type="dxa"/>
          </w:tcPr>
          <w:p w14:paraId="0EE53A77" w14:textId="02AE4348" w:rsidR="00B508E9" w:rsidRPr="007E0B31" w:rsidRDefault="00B508E9" w:rsidP="00B508E9">
            <w:pPr>
              <w:pStyle w:val="Arial11Bold"/>
              <w:rPr>
                <w:rFonts w:cs="Arial"/>
              </w:rPr>
            </w:pPr>
            <w:bookmarkStart w:id="110" w:name="_DV_C51"/>
            <w:r w:rsidRPr="007E0B31">
              <w:rPr>
                <w:rFonts w:cs="Arial"/>
              </w:rPr>
              <w:t>User Self Certification of Compliance</w:t>
            </w:r>
            <w:bookmarkEnd w:id="110"/>
          </w:p>
        </w:tc>
        <w:tc>
          <w:tcPr>
            <w:tcW w:w="6634" w:type="dxa"/>
          </w:tcPr>
          <w:p w14:paraId="0B00A7D2" w14:textId="77777777" w:rsidR="00B508E9" w:rsidRPr="007E0B31" w:rsidRDefault="00B508E9" w:rsidP="00B508E9">
            <w:pPr>
              <w:pStyle w:val="TableArial11"/>
              <w:rPr>
                <w:rFonts w:cs="Arial"/>
              </w:rPr>
            </w:pPr>
            <w:bookmarkStart w:id="111" w:name="_DV_C52"/>
            <w:r w:rsidRPr="007E0B31">
              <w:rPr>
                <w:rFonts w:cs="Arial"/>
              </w:rPr>
              <w:t>A certificate, in the form attached at CP.A.2</w:t>
            </w:r>
            <w:bookmarkStart w:id="112" w:name="_DV_C53"/>
            <w:bookmarkEnd w:id="11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13" w:name="_DV_C56"/>
            <w:bookmarkEnd w:id="11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13"/>
          </w:p>
        </w:tc>
      </w:tr>
      <w:tr w:rsidR="00B508E9" w:rsidRPr="007E0B31" w14:paraId="1875D733" w14:textId="77777777" w:rsidTr="00430791">
        <w:trPr>
          <w:cantSplit/>
        </w:trPr>
        <w:tc>
          <w:tcPr>
            <w:tcW w:w="2884" w:type="dxa"/>
          </w:tcPr>
          <w:p w14:paraId="43B308DA" w14:textId="77777777" w:rsidR="00B508E9" w:rsidRPr="007E0B31" w:rsidRDefault="00B508E9" w:rsidP="00B508E9">
            <w:pPr>
              <w:pStyle w:val="Arial11Bold"/>
              <w:rPr>
                <w:rFonts w:cs="Arial"/>
              </w:rPr>
            </w:pPr>
            <w:r w:rsidRPr="007E0B31">
              <w:rPr>
                <w:rFonts w:cs="Arial"/>
              </w:rPr>
              <w:t>User Site</w:t>
            </w:r>
          </w:p>
        </w:tc>
        <w:tc>
          <w:tcPr>
            <w:tcW w:w="6634" w:type="dxa"/>
          </w:tcPr>
          <w:p w14:paraId="0B24A90C" w14:textId="7ABB869F" w:rsidR="00B508E9" w:rsidRPr="007E0B31" w:rsidRDefault="00B508E9" w:rsidP="00B508E9">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B508E9" w:rsidRPr="007E0B31" w14:paraId="12D3AE6B" w14:textId="77777777" w:rsidTr="00430791">
        <w:trPr>
          <w:cantSplit/>
        </w:trPr>
        <w:tc>
          <w:tcPr>
            <w:tcW w:w="2884" w:type="dxa"/>
          </w:tcPr>
          <w:p w14:paraId="7BCD8EF3" w14:textId="77777777" w:rsidR="00B508E9" w:rsidRPr="007E0B31" w:rsidRDefault="00B508E9" w:rsidP="00B508E9">
            <w:pPr>
              <w:pStyle w:val="Arial11Bold"/>
              <w:rPr>
                <w:rFonts w:cs="Arial"/>
              </w:rPr>
            </w:pPr>
            <w:r w:rsidRPr="007E0B31">
              <w:rPr>
                <w:rFonts w:cs="Arial"/>
              </w:rPr>
              <w:lastRenderedPageBreak/>
              <w:t>User System</w:t>
            </w:r>
          </w:p>
        </w:tc>
        <w:tc>
          <w:tcPr>
            <w:tcW w:w="6634" w:type="dxa"/>
          </w:tcPr>
          <w:p w14:paraId="17F1EECD" w14:textId="77777777" w:rsidR="00B508E9" w:rsidRPr="007E0B31" w:rsidRDefault="00B508E9" w:rsidP="00B508E9">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B508E9" w:rsidRPr="007E0B31" w:rsidRDefault="00B508E9" w:rsidP="00B508E9">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B508E9" w:rsidRPr="007E0B31" w:rsidRDefault="00B508E9" w:rsidP="00B508E9">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B508E9" w:rsidRPr="007E0B31" w:rsidRDefault="00B508E9" w:rsidP="00B508E9">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B508E9" w:rsidRPr="007E0B31" w:rsidRDefault="00B508E9" w:rsidP="00B508E9">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B508E9" w:rsidRPr="007E0B31" w:rsidRDefault="00B508E9" w:rsidP="00B508E9">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B508E9" w:rsidRPr="007E0B31" w:rsidRDefault="00B508E9" w:rsidP="00B508E9">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B508E9" w:rsidRPr="007E0B31" w:rsidRDefault="00B508E9" w:rsidP="00B508E9">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B508E9" w:rsidRPr="007E0B31" w14:paraId="2DEDB843" w14:textId="77777777" w:rsidTr="00430791">
        <w:trPr>
          <w:cantSplit/>
        </w:trPr>
        <w:tc>
          <w:tcPr>
            <w:tcW w:w="2884" w:type="dxa"/>
          </w:tcPr>
          <w:p w14:paraId="5DD6FE55" w14:textId="77777777" w:rsidR="00B508E9" w:rsidRPr="007E0B31" w:rsidRDefault="00B508E9" w:rsidP="00B508E9">
            <w:pPr>
              <w:pStyle w:val="Arial11Bold"/>
              <w:rPr>
                <w:rFonts w:cs="Arial"/>
              </w:rPr>
            </w:pPr>
            <w:r w:rsidRPr="007E0B31">
              <w:rPr>
                <w:rFonts w:cs="Arial"/>
              </w:rPr>
              <w:t>User System Entry Point</w:t>
            </w:r>
          </w:p>
        </w:tc>
        <w:tc>
          <w:tcPr>
            <w:tcW w:w="6634" w:type="dxa"/>
          </w:tcPr>
          <w:p w14:paraId="6382FA56" w14:textId="266D53CF" w:rsidR="00B508E9" w:rsidRDefault="00B508E9" w:rsidP="00B508E9">
            <w:pPr>
              <w:pStyle w:val="TableArial11"/>
              <w:rPr>
                <w:rFonts w:cs="Arial"/>
              </w:rPr>
            </w:pPr>
            <w:r w:rsidRPr="007E0B31">
              <w:rPr>
                <w:rFonts w:cs="Arial"/>
              </w:rPr>
              <w:t>A point at which</w:t>
            </w:r>
            <w:r>
              <w:rPr>
                <w:rFonts w:cs="Arial"/>
              </w:rPr>
              <w:t>;</w:t>
            </w:r>
          </w:p>
          <w:p w14:paraId="08877A38" w14:textId="4B34FA20" w:rsidR="00B508E9" w:rsidRDefault="00B508E9" w:rsidP="00B508E9">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B508E9" w:rsidRDefault="00B508E9" w:rsidP="00B508E9">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B508E9" w:rsidRDefault="00B508E9" w:rsidP="00B508E9">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B508E9" w:rsidRDefault="00B508E9" w:rsidP="00B508E9">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B508E9" w:rsidRDefault="00B508E9" w:rsidP="00B508E9">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B508E9" w:rsidRDefault="00B508E9" w:rsidP="00B508E9">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B508E9" w:rsidRDefault="00B508E9" w:rsidP="00B508E9">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B508E9" w:rsidRDefault="00B508E9" w:rsidP="00B508E9">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B508E9" w:rsidRPr="002A73E9" w:rsidRDefault="00B508E9" w:rsidP="00B508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B508E9" w:rsidRPr="007E0B31" w14:paraId="71382D54" w14:textId="77777777" w:rsidTr="00430791">
        <w:trPr>
          <w:cantSplit/>
        </w:trPr>
        <w:tc>
          <w:tcPr>
            <w:tcW w:w="2884" w:type="dxa"/>
          </w:tcPr>
          <w:p w14:paraId="648F4727" w14:textId="0C0E36FB" w:rsidR="00B508E9" w:rsidRPr="003A2637" w:rsidRDefault="00B508E9" w:rsidP="00B508E9">
            <w:pPr>
              <w:pStyle w:val="Arial11Bold"/>
            </w:pPr>
            <w:r w:rsidRPr="003A2637">
              <w:t>Virtual Lead Party</w:t>
            </w:r>
          </w:p>
        </w:tc>
        <w:tc>
          <w:tcPr>
            <w:tcW w:w="6634" w:type="dxa"/>
          </w:tcPr>
          <w:p w14:paraId="67A99EA6" w14:textId="583435A8" w:rsidR="00B508E9" w:rsidRPr="003A2637" w:rsidRDefault="00B508E9" w:rsidP="00B508E9">
            <w:pPr>
              <w:pStyle w:val="TableArial11"/>
            </w:pPr>
            <w:r w:rsidRPr="003A2637">
              <w:t xml:space="preserve">As defined in the </w:t>
            </w:r>
            <w:r w:rsidRPr="003A2637">
              <w:rPr>
                <w:b/>
              </w:rPr>
              <w:t>BSC</w:t>
            </w:r>
            <w:r w:rsidRPr="003A2637">
              <w:t>.</w:t>
            </w:r>
          </w:p>
        </w:tc>
      </w:tr>
      <w:tr w:rsidR="00B508E9" w:rsidRPr="00C45ED9" w14:paraId="2DBF5F7B" w14:textId="77777777" w:rsidTr="00430791">
        <w:trPr>
          <w:cantSplit/>
        </w:trPr>
        <w:tc>
          <w:tcPr>
            <w:tcW w:w="2884" w:type="dxa"/>
          </w:tcPr>
          <w:p w14:paraId="70F12CA8" w14:textId="3CBA11F6" w:rsidR="00B508E9" w:rsidRPr="00C45ED9" w:rsidRDefault="00B508E9" w:rsidP="00B508E9">
            <w:pPr>
              <w:pStyle w:val="Arial11Bold"/>
              <w:rPr>
                <w:rFonts w:cs="Arial"/>
              </w:rPr>
            </w:pPr>
            <w:r w:rsidRPr="002510FF">
              <w:rPr>
                <w:rFonts w:cs="Arial"/>
              </w:rPr>
              <w:t>Voltage Jump Reactive Power</w:t>
            </w:r>
          </w:p>
        </w:tc>
        <w:tc>
          <w:tcPr>
            <w:tcW w:w="6634" w:type="dxa"/>
          </w:tcPr>
          <w:p w14:paraId="494FF092" w14:textId="77777777" w:rsidR="00B508E9" w:rsidRPr="002510FF" w:rsidRDefault="00B508E9" w:rsidP="00B508E9">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B508E9" w:rsidRPr="002510FF" w:rsidRDefault="00B508E9" w:rsidP="00B508E9">
            <w:pPr>
              <w:pStyle w:val="Default"/>
              <w:jc w:val="both"/>
              <w:rPr>
                <w:color w:val="auto"/>
                <w:sz w:val="20"/>
                <w:szCs w:val="20"/>
              </w:rPr>
            </w:pPr>
          </w:p>
          <w:p w14:paraId="6F4B105B" w14:textId="40F71B72" w:rsidR="00B508E9" w:rsidRPr="00C45ED9" w:rsidRDefault="00B508E9" w:rsidP="00B508E9">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B508E9" w:rsidRPr="007E0B31" w14:paraId="28BB7E6E" w14:textId="77777777" w:rsidTr="00430791">
        <w:trPr>
          <w:cantSplit/>
        </w:trPr>
        <w:tc>
          <w:tcPr>
            <w:tcW w:w="2884" w:type="dxa"/>
          </w:tcPr>
          <w:p w14:paraId="13C29FC9" w14:textId="77777777" w:rsidR="00B508E9" w:rsidRPr="007E0B31" w:rsidRDefault="00B508E9" w:rsidP="00B508E9">
            <w:pPr>
              <w:pStyle w:val="Arial11Bold"/>
              <w:rPr>
                <w:rFonts w:cs="Arial"/>
              </w:rPr>
            </w:pPr>
            <w:r w:rsidRPr="007E0B31">
              <w:rPr>
                <w:rFonts w:cs="Arial"/>
              </w:rPr>
              <w:t>Water Time Constant</w:t>
            </w:r>
          </w:p>
        </w:tc>
        <w:tc>
          <w:tcPr>
            <w:tcW w:w="6634" w:type="dxa"/>
          </w:tcPr>
          <w:p w14:paraId="2C789366" w14:textId="77777777" w:rsidR="00B508E9" w:rsidRPr="007E0B31" w:rsidRDefault="00B508E9" w:rsidP="00B508E9">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B508E9" w:rsidRPr="007E0B31" w14:paraId="10B4E60E" w14:textId="77777777" w:rsidTr="00430791">
        <w:trPr>
          <w:cantSplit/>
        </w:trPr>
        <w:tc>
          <w:tcPr>
            <w:tcW w:w="2884" w:type="dxa"/>
          </w:tcPr>
          <w:p w14:paraId="3BEE1BA7" w14:textId="77777777" w:rsidR="00B508E9" w:rsidRPr="007E0B31" w:rsidRDefault="00B508E9" w:rsidP="00B508E9">
            <w:pPr>
              <w:pStyle w:val="Arial11Bold"/>
              <w:rPr>
                <w:rFonts w:cs="Arial"/>
              </w:rPr>
            </w:pPr>
            <w:r w:rsidRPr="007E0B31">
              <w:rPr>
                <w:rFonts w:cs="Arial"/>
              </w:rPr>
              <w:t>Website</w:t>
            </w:r>
          </w:p>
        </w:tc>
        <w:tc>
          <w:tcPr>
            <w:tcW w:w="6634" w:type="dxa"/>
          </w:tcPr>
          <w:p w14:paraId="38A79967" w14:textId="68B9F503" w:rsidR="00B508E9" w:rsidRPr="007E0B31" w:rsidRDefault="00B508E9" w:rsidP="00B508E9">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B508E9" w:rsidRPr="007E0B31" w14:paraId="16BFB7FB" w14:textId="77777777" w:rsidTr="00430791">
        <w:trPr>
          <w:cantSplit/>
        </w:trPr>
        <w:tc>
          <w:tcPr>
            <w:tcW w:w="2884" w:type="dxa"/>
          </w:tcPr>
          <w:p w14:paraId="06EA4E34" w14:textId="77777777" w:rsidR="00B508E9" w:rsidRPr="007E0B31" w:rsidRDefault="00B508E9" w:rsidP="00B508E9">
            <w:pPr>
              <w:pStyle w:val="Arial11Bold"/>
              <w:rPr>
                <w:rFonts w:cs="Arial"/>
              </w:rPr>
            </w:pPr>
            <w:r w:rsidRPr="007E0B31">
              <w:rPr>
                <w:rFonts w:cs="Arial"/>
              </w:rPr>
              <w:lastRenderedPageBreak/>
              <w:t>Weekly ACS Conditions</w:t>
            </w:r>
          </w:p>
        </w:tc>
        <w:tc>
          <w:tcPr>
            <w:tcW w:w="6634" w:type="dxa"/>
          </w:tcPr>
          <w:p w14:paraId="65C6CD52" w14:textId="77777777" w:rsidR="00B508E9" w:rsidRPr="007E0B31" w:rsidRDefault="00B508E9" w:rsidP="00B508E9">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B508E9" w:rsidRPr="007E0B31" w14:paraId="52CA6CC1" w14:textId="77777777" w:rsidTr="00430791">
        <w:trPr>
          <w:cantSplit/>
        </w:trPr>
        <w:tc>
          <w:tcPr>
            <w:tcW w:w="2884" w:type="dxa"/>
          </w:tcPr>
          <w:p w14:paraId="5401CEF5" w14:textId="77777777" w:rsidR="00B508E9" w:rsidRPr="007E0B31" w:rsidRDefault="00B508E9" w:rsidP="00B508E9">
            <w:pPr>
              <w:pStyle w:val="Arial11Bold"/>
              <w:rPr>
                <w:rFonts w:cs="Arial"/>
              </w:rPr>
            </w:pPr>
            <w:r w:rsidRPr="007E0B31">
              <w:rPr>
                <w:rFonts w:cs="Arial"/>
              </w:rPr>
              <w:t>WG Consultation Alternative Request</w:t>
            </w:r>
          </w:p>
        </w:tc>
        <w:tc>
          <w:tcPr>
            <w:tcW w:w="6634" w:type="dxa"/>
          </w:tcPr>
          <w:p w14:paraId="646D5E60" w14:textId="0ED4CB18" w:rsidR="00B508E9" w:rsidRPr="007E0B31" w:rsidRDefault="00B508E9" w:rsidP="00B508E9">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B508E9" w:rsidRPr="007E0B31" w14:paraId="77D7428B" w14:textId="77777777" w:rsidTr="00430791">
        <w:trPr>
          <w:cantSplit/>
        </w:trPr>
        <w:tc>
          <w:tcPr>
            <w:tcW w:w="2884" w:type="dxa"/>
          </w:tcPr>
          <w:p w14:paraId="3ABB06D3" w14:textId="77777777" w:rsidR="00B508E9" w:rsidRPr="007E0B31" w:rsidRDefault="00B508E9" w:rsidP="00B508E9">
            <w:pPr>
              <w:pStyle w:val="Arial11Bold"/>
              <w:rPr>
                <w:rFonts w:cs="Arial"/>
              </w:rPr>
            </w:pPr>
            <w:r w:rsidRPr="007E0B31">
              <w:rPr>
                <w:rFonts w:cs="Arial"/>
              </w:rPr>
              <w:t>Workgroup</w:t>
            </w:r>
          </w:p>
        </w:tc>
        <w:tc>
          <w:tcPr>
            <w:tcW w:w="6634" w:type="dxa"/>
          </w:tcPr>
          <w:p w14:paraId="3C071C58" w14:textId="3E96F164" w:rsidR="00B508E9" w:rsidRPr="007E0B31" w:rsidRDefault="00B508E9" w:rsidP="00B508E9">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B508E9" w:rsidRPr="007E0B31" w14:paraId="0DB5431E" w14:textId="77777777" w:rsidTr="00430791">
        <w:trPr>
          <w:cantSplit/>
        </w:trPr>
        <w:tc>
          <w:tcPr>
            <w:tcW w:w="2884" w:type="dxa"/>
          </w:tcPr>
          <w:p w14:paraId="1820C1E3" w14:textId="77777777" w:rsidR="00B508E9" w:rsidRPr="007E0B31" w:rsidRDefault="00B508E9" w:rsidP="00B508E9">
            <w:pPr>
              <w:pStyle w:val="Arial11Bold"/>
              <w:rPr>
                <w:rFonts w:cs="Arial"/>
              </w:rPr>
            </w:pPr>
            <w:r w:rsidRPr="007E0B31">
              <w:rPr>
                <w:rFonts w:cs="Arial"/>
              </w:rPr>
              <w:t>Workgroup Consultation</w:t>
            </w:r>
          </w:p>
        </w:tc>
        <w:tc>
          <w:tcPr>
            <w:tcW w:w="6634" w:type="dxa"/>
          </w:tcPr>
          <w:p w14:paraId="3BBAF0D1" w14:textId="4A8FF3F0" w:rsidR="00B508E9" w:rsidRPr="007E0B31" w:rsidRDefault="00B508E9" w:rsidP="00B508E9">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B508E9" w:rsidRPr="007E0B31" w14:paraId="5FE213B7" w14:textId="77777777" w:rsidTr="00430791">
        <w:trPr>
          <w:cantSplit/>
        </w:trPr>
        <w:tc>
          <w:tcPr>
            <w:tcW w:w="2884" w:type="dxa"/>
          </w:tcPr>
          <w:p w14:paraId="7DDC8A6B" w14:textId="77777777" w:rsidR="00B508E9" w:rsidRPr="007E0B31" w:rsidRDefault="00B508E9" w:rsidP="00B508E9">
            <w:pPr>
              <w:pStyle w:val="Arial11Bold"/>
              <w:rPr>
                <w:rFonts w:cs="Arial"/>
              </w:rPr>
            </w:pPr>
            <w:r w:rsidRPr="007E0B31">
              <w:rPr>
                <w:rFonts w:cs="Arial"/>
              </w:rPr>
              <w:t>Workgroup Alternative Grid Code Modification</w:t>
            </w:r>
          </w:p>
        </w:tc>
        <w:tc>
          <w:tcPr>
            <w:tcW w:w="6634" w:type="dxa"/>
          </w:tcPr>
          <w:p w14:paraId="10B737BD" w14:textId="58EA8ECE" w:rsidR="00B508E9" w:rsidRPr="007E0B31" w:rsidRDefault="00B508E9" w:rsidP="00B508E9">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B508E9" w:rsidRPr="007E0B31" w14:paraId="0C414BA6" w14:textId="77777777" w:rsidTr="00430791">
        <w:trPr>
          <w:cantSplit/>
        </w:trPr>
        <w:tc>
          <w:tcPr>
            <w:tcW w:w="2884" w:type="dxa"/>
          </w:tcPr>
          <w:p w14:paraId="7F1B4D4F" w14:textId="77777777" w:rsidR="00B508E9" w:rsidRPr="007E0B31" w:rsidRDefault="00B508E9" w:rsidP="00B508E9">
            <w:pPr>
              <w:pStyle w:val="Arial11Bold"/>
              <w:rPr>
                <w:rFonts w:cs="Arial"/>
              </w:rPr>
            </w:pPr>
            <w:r w:rsidRPr="007E0B31">
              <w:rPr>
                <w:rFonts w:cs="Arial"/>
              </w:rPr>
              <w:t>Zonal System Security Requirements</w:t>
            </w:r>
          </w:p>
        </w:tc>
        <w:tc>
          <w:tcPr>
            <w:tcW w:w="6634" w:type="dxa"/>
          </w:tcPr>
          <w:p w14:paraId="5571DD3D" w14:textId="77777777" w:rsidR="00B508E9" w:rsidRPr="007E0B31" w:rsidRDefault="00B508E9" w:rsidP="00B508E9">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14"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1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47A18" w14:textId="77777777" w:rsidR="00B3094C" w:rsidRDefault="00B3094C" w:rsidP="008F1F3E">
      <w:pPr>
        <w:pStyle w:val="Header"/>
      </w:pPr>
      <w:r>
        <w:separator/>
      </w:r>
    </w:p>
  </w:endnote>
  <w:endnote w:type="continuationSeparator" w:id="0">
    <w:p w14:paraId="4502D1F1" w14:textId="77777777" w:rsidR="00B3094C" w:rsidRDefault="00B3094C" w:rsidP="008F1F3E">
      <w:pPr>
        <w:pStyle w:val="Header"/>
      </w:pPr>
      <w:r>
        <w:continuationSeparator/>
      </w:r>
    </w:p>
  </w:endnote>
  <w:endnote w:type="continuationNotice" w:id="1">
    <w:p w14:paraId="70B9DD07" w14:textId="77777777" w:rsidR="00B3094C" w:rsidRDefault="00B30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7C8459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5651DE">
      <w:rPr>
        <w:rStyle w:val="PageNumber"/>
        <w:sz w:val="16"/>
        <w:szCs w:val="16"/>
      </w:rPr>
      <w:t>5</w:t>
    </w:r>
    <w:r>
      <w:rPr>
        <w:rStyle w:val="PageNumber"/>
        <w:sz w:val="16"/>
        <w:szCs w:val="16"/>
      </w:rPr>
      <w:tab/>
      <w:t>GD</w:t>
    </w:r>
    <w:r w:rsidRPr="002B5019">
      <w:rPr>
        <w:rStyle w:val="PageNumber"/>
        <w:sz w:val="16"/>
        <w:szCs w:val="16"/>
      </w:rPr>
      <w:tab/>
    </w:r>
    <w:r w:rsidR="00981B5A">
      <w:rPr>
        <w:sz w:val="16"/>
        <w:szCs w:val="16"/>
      </w:rPr>
      <w:t>0</w:t>
    </w:r>
    <w:r w:rsidR="005651DE">
      <w:rPr>
        <w:sz w:val="16"/>
        <w:szCs w:val="16"/>
      </w:rPr>
      <w:t>4</w:t>
    </w:r>
    <w:r w:rsidR="009E0E65">
      <w:rPr>
        <w:sz w:val="16"/>
        <w:szCs w:val="16"/>
      </w:rPr>
      <w:t xml:space="preserve"> </w:t>
    </w:r>
    <w:r w:rsidR="005651DE">
      <w:rPr>
        <w:sz w:val="16"/>
        <w:szCs w:val="16"/>
      </w:rPr>
      <w:t xml:space="preserve">December </w:t>
    </w:r>
    <w:r w:rsidR="00DA6DF3">
      <w:rPr>
        <w:sz w:val="16"/>
        <w:szCs w:val="16"/>
      </w:rPr>
      <w:t>202</w:t>
    </w:r>
    <w:r w:rsidR="00362A26">
      <w:rPr>
        <w:sz w:val="16"/>
        <w:szCs w:val="16"/>
      </w:rPr>
      <w:t>5</w:t>
    </w:r>
  </w:p>
  <w:p w14:paraId="60524C2E" w14:textId="79234151"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1423E9">
      <w:rPr>
        <w:rStyle w:val="PageNumber"/>
        <w:sz w:val="16"/>
        <w:szCs w:val="16"/>
      </w:rPr>
      <w:t>9</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866BF" w14:textId="77777777" w:rsidR="00B3094C" w:rsidRDefault="00B3094C" w:rsidP="008F1F3E">
      <w:pPr>
        <w:pStyle w:val="Header"/>
      </w:pPr>
      <w:r>
        <w:separator/>
      </w:r>
    </w:p>
  </w:footnote>
  <w:footnote w:type="continuationSeparator" w:id="0">
    <w:p w14:paraId="57468BBA" w14:textId="77777777" w:rsidR="00B3094C" w:rsidRDefault="00B3094C" w:rsidP="008F1F3E">
      <w:pPr>
        <w:pStyle w:val="Header"/>
      </w:pPr>
      <w:r>
        <w:continuationSeparator/>
      </w:r>
    </w:p>
  </w:footnote>
  <w:footnote w:type="continuationNotice" w:id="1">
    <w:p w14:paraId="589B950F" w14:textId="77777777" w:rsidR="00B3094C" w:rsidRDefault="00B30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w15:presenceInfo w15:providerId="AD" w15:userId="S::Elizabeth.Timmins2@neso.energy::f28e823e-2809-42af-abbc-7e53d8614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HckX/xEJFQj0sggzrDwKMlEuIcpDkkO2H/ewPH2QwJURjIZn5JizMzJBSkIjoSTBRdBYIBnzNSoYNbgsMn38Tg==" w:salt="GfrOoxkd7ZiuVxK+WDMdv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197"/>
    <w:rsid w:val="000245C7"/>
    <w:rsid w:val="00025343"/>
    <w:rsid w:val="00025663"/>
    <w:rsid w:val="00025CB5"/>
    <w:rsid w:val="00025F79"/>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018"/>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1C1F"/>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3E9"/>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0EFA"/>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6A3D"/>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0966"/>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4B5"/>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DA0"/>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0D37"/>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63E"/>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544"/>
    <w:rsid w:val="004C1AB4"/>
    <w:rsid w:val="004C29A3"/>
    <w:rsid w:val="004C2B95"/>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5C8"/>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1DE"/>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1E4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4B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B55"/>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5A30"/>
    <w:rsid w:val="007B6405"/>
    <w:rsid w:val="007B6A5A"/>
    <w:rsid w:val="007B6C1B"/>
    <w:rsid w:val="007B6F4F"/>
    <w:rsid w:val="007B700C"/>
    <w:rsid w:val="007B7706"/>
    <w:rsid w:val="007B7E3B"/>
    <w:rsid w:val="007C229E"/>
    <w:rsid w:val="007C2ADC"/>
    <w:rsid w:val="007C3047"/>
    <w:rsid w:val="007C4A43"/>
    <w:rsid w:val="007C51CC"/>
    <w:rsid w:val="007C5DA9"/>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1BD"/>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50"/>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274"/>
    <w:rsid w:val="008803D9"/>
    <w:rsid w:val="0088165A"/>
    <w:rsid w:val="00881671"/>
    <w:rsid w:val="008821C5"/>
    <w:rsid w:val="008840D5"/>
    <w:rsid w:val="00884A84"/>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320"/>
    <w:rsid w:val="008C04E2"/>
    <w:rsid w:val="008C0601"/>
    <w:rsid w:val="008C0C51"/>
    <w:rsid w:val="008C0FD0"/>
    <w:rsid w:val="008C1151"/>
    <w:rsid w:val="008C14E7"/>
    <w:rsid w:val="008C6964"/>
    <w:rsid w:val="008C6C40"/>
    <w:rsid w:val="008C7269"/>
    <w:rsid w:val="008C73BC"/>
    <w:rsid w:val="008C7B33"/>
    <w:rsid w:val="008C7C46"/>
    <w:rsid w:val="008D0F64"/>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BD3"/>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CFE"/>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1B5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0E65"/>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523"/>
    <w:rsid w:val="009F46BE"/>
    <w:rsid w:val="009F5093"/>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FF1"/>
    <w:rsid w:val="00A502EA"/>
    <w:rsid w:val="00A504C8"/>
    <w:rsid w:val="00A509E9"/>
    <w:rsid w:val="00A51264"/>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1716"/>
    <w:rsid w:val="00A7252C"/>
    <w:rsid w:val="00A72623"/>
    <w:rsid w:val="00A72997"/>
    <w:rsid w:val="00A72ACD"/>
    <w:rsid w:val="00A733EA"/>
    <w:rsid w:val="00A739F0"/>
    <w:rsid w:val="00A7447F"/>
    <w:rsid w:val="00A774B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0D71"/>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17E"/>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09E1"/>
    <w:rsid w:val="00B014DA"/>
    <w:rsid w:val="00B019E1"/>
    <w:rsid w:val="00B01C3E"/>
    <w:rsid w:val="00B01CC5"/>
    <w:rsid w:val="00B029A5"/>
    <w:rsid w:val="00B03410"/>
    <w:rsid w:val="00B03DC0"/>
    <w:rsid w:val="00B0421B"/>
    <w:rsid w:val="00B043BC"/>
    <w:rsid w:val="00B0568F"/>
    <w:rsid w:val="00B0589E"/>
    <w:rsid w:val="00B05F15"/>
    <w:rsid w:val="00B06AB7"/>
    <w:rsid w:val="00B073E1"/>
    <w:rsid w:val="00B07DD0"/>
    <w:rsid w:val="00B1039F"/>
    <w:rsid w:val="00B1185A"/>
    <w:rsid w:val="00B12C07"/>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094C"/>
    <w:rsid w:val="00B31FE1"/>
    <w:rsid w:val="00B320B7"/>
    <w:rsid w:val="00B326C9"/>
    <w:rsid w:val="00B35717"/>
    <w:rsid w:val="00B35AFA"/>
    <w:rsid w:val="00B37490"/>
    <w:rsid w:val="00B378E7"/>
    <w:rsid w:val="00B402FE"/>
    <w:rsid w:val="00B4121E"/>
    <w:rsid w:val="00B4122C"/>
    <w:rsid w:val="00B417F8"/>
    <w:rsid w:val="00B418ED"/>
    <w:rsid w:val="00B41AAE"/>
    <w:rsid w:val="00B43630"/>
    <w:rsid w:val="00B43684"/>
    <w:rsid w:val="00B43A5F"/>
    <w:rsid w:val="00B449D5"/>
    <w:rsid w:val="00B45345"/>
    <w:rsid w:val="00B4704C"/>
    <w:rsid w:val="00B508E9"/>
    <w:rsid w:val="00B5137F"/>
    <w:rsid w:val="00B518C8"/>
    <w:rsid w:val="00B520FB"/>
    <w:rsid w:val="00B52D92"/>
    <w:rsid w:val="00B53509"/>
    <w:rsid w:val="00B53B86"/>
    <w:rsid w:val="00B53F5E"/>
    <w:rsid w:val="00B546B1"/>
    <w:rsid w:val="00B557F2"/>
    <w:rsid w:val="00B5729B"/>
    <w:rsid w:val="00B60059"/>
    <w:rsid w:val="00B600F7"/>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EB8"/>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5FC8"/>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0B"/>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630"/>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47DC8"/>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0CE"/>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3A"/>
    <w:rsid w:val="00E71BE7"/>
    <w:rsid w:val="00E72442"/>
    <w:rsid w:val="00E73A7E"/>
    <w:rsid w:val="00E740CB"/>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2AF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023"/>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6FE1"/>
    <w:rsid w:val="00FD7A17"/>
    <w:rsid w:val="00FE051B"/>
    <w:rsid w:val="00FE0D83"/>
    <w:rsid w:val="00FE1B81"/>
    <w:rsid w:val="00FE24DB"/>
    <w:rsid w:val="00FE28C4"/>
    <w:rsid w:val="00FE4F44"/>
    <w:rsid w:val="00FE5311"/>
    <w:rsid w:val="00FE568B"/>
    <w:rsid w:val="00FE787E"/>
    <w:rsid w:val="00FF0A73"/>
    <w:rsid w:val="00FF22E6"/>
    <w:rsid w:val="00FF290F"/>
    <w:rsid w:val="00FF2CFB"/>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1B58C73-BF75-4987-9A44-B5B0EB08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8f271073780ac5ca7ed7c26cc161f67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9548e310194b1ca858cd0c6a8331beb2"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7b6fe81-1556-4112-94ca-31043ca39b71"/>
    <ds:schemaRef ds:uri="dec74c4c-1639-4502-8f90-b4ce03410dfb"/>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688B00C4-A14D-4F2F-BA91-FEFF3B20B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89</Pages>
  <Words>36370</Words>
  <Characters>193854</Characters>
  <Application>Microsoft Office Word</Application>
  <DocSecurity>8</DocSecurity>
  <Lines>5101</Lines>
  <Paragraphs>2398</Paragraphs>
  <ScaleCrop>false</ScaleCrop>
  <Company>National Grid</Company>
  <LinksUpToDate>false</LinksUpToDate>
  <CharactersWithSpaces>227826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cp:lastModifiedBy>
  <cp:revision>42</cp:revision>
  <cp:lastPrinted>2024-09-24T23:39:00Z</cp:lastPrinted>
  <dcterms:created xsi:type="dcterms:W3CDTF">2025-04-15T19:28:00Z</dcterms:created>
  <dcterms:modified xsi:type="dcterms:W3CDTF">2025-12-04T09:50:00Z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