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ins w:id="0" w:author="Autho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6070184" w14:textId="64409CBD" w:rsidR="005D59D8" w:rsidRPr="003D6C5F" w:rsidRDefault="005D59D8" w:rsidP="00A96302">
      <w:ins w:id="1" w:author="Author">
        <w:r>
          <w:t>OC6.9   DEMAND CONTROL ROTATION PROTOCOL</w:t>
        </w:r>
      </w:ins>
      <w:ins w:id="2" w:author="Rebecca Scott [NESO]" w:date="2025-09-30T15:40:00Z" w16du:dateUtc="2025-09-30T14:40:00Z">
        <w:r w:rsidR="005720F1">
          <w:t>……………………………………………………….</w:t>
        </w:r>
      </w:ins>
      <w:ins w:id="3" w:author="Author">
        <w:del w:id="4" w:author="Rebecca Scott [NESO]" w:date="2025-09-30T15:40:00Z" w16du:dateUtc="2025-09-30T14:40:00Z">
          <w:r w:rsidDel="005720F1">
            <w:tab/>
          </w:r>
          <w:r w:rsidDel="005720F1">
            <w:tab/>
          </w:r>
          <w:r w:rsidDel="005720F1">
            <w:tab/>
          </w:r>
          <w:r w:rsidDel="005720F1">
            <w:tab/>
          </w:r>
          <w:r w:rsidDel="005720F1">
            <w:tab/>
          </w:r>
          <w:r w:rsidDel="005720F1">
            <w:tab/>
          </w:r>
          <w:r w:rsidDel="005720F1">
            <w:tab/>
          </w:r>
        </w:del>
      </w:ins>
      <w:ins w:id="5" w:author="Rebecca Scott [NESO]" w:date="2025-09-30T15:40:00Z" w16du:dateUtc="2025-09-30T14:40:00Z">
        <w:r w:rsidR="005720F1">
          <w:t>..</w:t>
        </w:r>
      </w:ins>
      <w:ins w:id="6" w:author="Author">
        <w:r w:rsidR="00BB75F6">
          <w:t>12</w:t>
        </w:r>
      </w:ins>
    </w:p>
    <w:p w14:paraId="5B345DCB" w14:textId="336814CA" w:rsidR="00B47B6F" w:rsidRDefault="00B47B6F" w:rsidP="00BE6A2E">
      <w:pPr>
        <w:pStyle w:val="TOC1"/>
        <w:rPr>
          <w:ins w:id="7" w:author="Author"/>
          <w:noProof/>
        </w:rPr>
      </w:pPr>
      <w:r w:rsidRPr="005725F7">
        <w:rPr>
          <w:bCs/>
          <w:noProof/>
        </w:rPr>
        <w:t>APPENDIX 1 - EMERGENCY MANUAL DEMAND REDUCTION/DISCONNECTION SUMMARY SHEET</w:t>
      </w:r>
      <w:r>
        <w:rPr>
          <w:noProof/>
        </w:rPr>
        <w:tab/>
      </w:r>
      <w:del w:id="8" w:author="Author">
        <w:r w:rsidDel="00BB75F6">
          <w:rPr>
            <w:noProof/>
          </w:rPr>
          <w:fldChar w:fldCharType="begin"/>
        </w:r>
        <w:r w:rsidDel="00BB75F6">
          <w:rPr>
            <w:noProof/>
          </w:rPr>
          <w:delInstrText xml:space="preserve"> PAGEREF _Toc503446030 \h </w:delInstrText>
        </w:r>
        <w:r w:rsidDel="00BB75F6">
          <w:rPr>
            <w:noProof/>
          </w:rPr>
        </w:r>
        <w:r w:rsidDel="00BB75F6">
          <w:rPr>
            <w:noProof/>
          </w:rPr>
          <w:fldChar w:fldCharType="separate"/>
        </w:r>
        <w:r w:rsidR="00995545" w:rsidDel="00BB75F6">
          <w:rPr>
            <w:noProof/>
          </w:rPr>
          <w:delText>12</w:delText>
        </w:r>
        <w:r w:rsidDel="00BB75F6">
          <w:rPr>
            <w:noProof/>
          </w:rPr>
          <w:fldChar w:fldCharType="end"/>
        </w:r>
      </w:del>
      <w:ins w:id="9" w:author="Lizzie Timmins (NESO)" w:date="2025-07-28T09:34:00Z" w16du:dateUtc="2025-07-28T08:34:00Z">
        <w:r w:rsidR="008822B3">
          <w:rPr>
            <w:noProof/>
          </w:rPr>
          <w:t>1</w:t>
        </w:r>
      </w:ins>
      <w:ins w:id="10" w:author="Author">
        <w:r w:rsidR="00BB75F6">
          <w:rPr>
            <w:noProof/>
          </w:rPr>
          <w:t>4</w:t>
        </w:r>
      </w:ins>
    </w:p>
    <w:p w14:paraId="41550B9E" w14:textId="5E694351" w:rsidR="00BB75F6" w:rsidRPr="003D6C5F" w:rsidRDefault="00BB75F6" w:rsidP="00A96302">
      <w:ins w:id="11" w:author="Author">
        <w:r>
          <w:t>APPENDIX 2   DEMAND CONTROL ROTATION PROTOCOL TIMELINE</w:t>
        </w:r>
      </w:ins>
      <w:ins w:id="12" w:author="Rebecca Scott [NESO]" w:date="2025-09-30T15:41:00Z" w16du:dateUtc="2025-09-30T14:41:00Z">
        <w:r w:rsidR="00264609">
          <w:t>……………………………………</w:t>
        </w:r>
      </w:ins>
      <w:ins w:id="13" w:author="Author">
        <w:del w:id="14" w:author="Rebecca Scott [NESO]" w:date="2025-09-30T15:41:00Z" w16du:dateUtc="2025-09-30T14:41:00Z">
          <w:r w:rsidDel="00264609">
            <w:tab/>
          </w:r>
          <w:r w:rsidDel="00264609">
            <w:tab/>
          </w:r>
          <w:r w:rsidDel="00264609">
            <w:tab/>
          </w:r>
          <w:r w:rsidDel="00264609">
            <w:tab/>
          </w:r>
        </w:del>
        <w:r>
          <w:t>15</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41578B">
          <w:footerReference w:type="even" r:id="rId12"/>
          <w:footerReference w:type="default" r:id="rId13"/>
          <w:endnotePr>
            <w:numFmt w:val="decimal"/>
          </w:endnotePr>
          <w:type w:val="continuous"/>
          <w:pgSz w:w="11906" w:h="16838" w:code="9"/>
          <w:pgMar w:top="1440" w:right="1440" w:bottom="1440" w:left="1440" w:header="851" w:footer="567" w:gutter="0"/>
          <w:pgNumType w:fmt="lowerRoman" w:start="1"/>
          <w:cols w:space="720"/>
          <w:noEndnote/>
          <w:docGrid w:linePitch="272"/>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15" w:name="_Toc493493537"/>
      <w:bookmarkStart w:id="16" w:name="_Toc51598221"/>
      <w:bookmarkStart w:id="17" w:name="_Toc131233467"/>
      <w:bookmarkStart w:id="18" w:name="_Toc332821274"/>
      <w:bookmarkStart w:id="19" w:name="_Toc332899787"/>
      <w:bookmarkStart w:id="20" w:name="_Toc503446022"/>
      <w:bookmarkStart w:id="21" w:name="_Toc333226007"/>
      <w:r w:rsidR="00434577" w:rsidRPr="00BE6A2E">
        <w:rPr>
          <w:color w:val="auto"/>
        </w:rPr>
        <w:instrText>OC6.1   INTRODUCTION</w:instrText>
      </w:r>
      <w:bookmarkEnd w:id="15"/>
      <w:bookmarkEnd w:id="16"/>
      <w:bookmarkEnd w:id="17"/>
      <w:bookmarkEnd w:id="18"/>
      <w:bookmarkEnd w:id="19"/>
      <w:bookmarkEnd w:id="20"/>
      <w:bookmarkEnd w:id="21"/>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097EBC">
        <w:rPr>
          <w:bCs/>
          <w:color w:val="auto"/>
          <w:rPrChange w:id="22" w:author="Author">
            <w:rPr>
              <w:b/>
              <w:color w:val="auto"/>
            </w:rPr>
          </w:rPrChange>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1818FBF7" w:rsidR="00FA7BAA" w:rsidRPr="00B47B6F" w:rsidRDefault="00FA7BAA" w:rsidP="002B6939">
      <w:pPr>
        <w:pStyle w:val="Level2Text"/>
      </w:pPr>
      <w:r w:rsidRPr="00B47B6F">
        <w:t>(d)</w:t>
      </w:r>
      <w:r w:rsidRPr="00B47B6F">
        <w:tab/>
        <w:t xml:space="preserve">automatic low </w:t>
      </w:r>
      <w:del w:id="23" w:author="Author">
        <w:r w:rsidRPr="00097EBC" w:rsidDel="004E1105">
          <w:rPr>
            <w:b/>
            <w:bCs/>
            <w:rPrChange w:id="24" w:author="Author">
              <w:rPr/>
            </w:rPrChange>
          </w:rPr>
          <w:delText>f</w:delText>
        </w:r>
      </w:del>
      <w:ins w:id="25" w:author="Author">
        <w:r w:rsidR="004E1105" w:rsidRPr="00097EBC">
          <w:rPr>
            <w:b/>
            <w:bCs/>
            <w:rPrChange w:id="26" w:author="Author">
              <w:rPr/>
            </w:rPrChange>
          </w:rPr>
          <w:t>F</w:t>
        </w:r>
      </w:ins>
      <w:r w:rsidRPr="00097EBC">
        <w:rPr>
          <w:b/>
          <w:bCs/>
          <w:rPrChange w:id="27" w:author="Author">
            <w:rPr/>
          </w:rPrChange>
        </w:rPr>
        <w:t>requency</w:t>
      </w:r>
      <w:r w:rsidRPr="00B47B6F">
        <w:t xml:space="preserve">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527DE02F"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w:t>
      </w:r>
      <w:ins w:id="28" w:author="Author">
        <w:r w:rsidR="004E1105">
          <w:rPr>
            <w:color w:val="auto"/>
          </w:rPr>
          <w:t xml:space="preserve"> and notices</w:t>
        </w:r>
      </w:ins>
      <w:r w:rsidRPr="00BE6A2E">
        <w:rPr>
          <w:color w:val="auto"/>
        </w:rPr>
        <w:t xml:space="preserve">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3C2F1E51"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ins w:id="29" w:author="Rebecca Scott [NESO]" w:date="2025-07-21T08:41:00Z" w16du:dateUtc="2025-07-21T07:41:00Z">
        <w:r w:rsidR="00F414A5">
          <w:rPr>
            <w:color w:val="auto"/>
          </w:rPr>
          <w:t>.</w:t>
        </w:r>
      </w:ins>
    </w:p>
    <w:p w14:paraId="78F6B807" w14:textId="77777777" w:rsidR="004E1105" w:rsidRDefault="00FA7BAA" w:rsidP="009E0F11">
      <w:pPr>
        <w:pStyle w:val="Level1Text"/>
        <w:rPr>
          <w:ins w:id="30"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31" w:author="Author">
        <w:r w:rsidR="004E1105">
          <w:t>:</w:t>
        </w:r>
      </w:ins>
    </w:p>
    <w:p w14:paraId="005BFF33" w14:textId="2754D6BA" w:rsidR="004E1105" w:rsidRPr="00236071" w:rsidRDefault="003B3BBF" w:rsidP="009546E0">
      <w:pPr>
        <w:pStyle w:val="Level1Text"/>
        <w:numPr>
          <w:ilvl w:val="0"/>
          <w:numId w:val="8"/>
        </w:numPr>
        <w:ind w:left="1843"/>
        <w:rPr>
          <w:ins w:id="32" w:author="Author"/>
          <w:color w:val="auto"/>
        </w:rPr>
      </w:pPr>
      <w:r>
        <w:t xml:space="preserve">in relation to those </w:t>
      </w:r>
      <w:del w:id="33" w:author="Author">
        <w:r w:rsidRPr="77FB3A5D" w:rsidDel="003B3BBF">
          <w:rPr>
            <w:b/>
            <w:bCs/>
          </w:rPr>
          <w:delText>Demand Disconnection</w:delText>
        </w:r>
        <w:r w:rsidDel="003B3BBF">
          <w:delText xml:space="preserve"> stages</w:delText>
        </w:r>
      </w:del>
      <w:ins w:id="34" w:author="Author">
        <w:r w:rsidR="004E1105" w:rsidRPr="77FB3A5D">
          <w:rPr>
            <w:b/>
            <w:bCs/>
          </w:rPr>
          <w:t>Load Blocks</w:t>
        </w:r>
      </w:ins>
      <w:r>
        <w:t xml:space="preserve"> referred to in </w:t>
      </w:r>
      <w:ins w:id="35" w:author="Author">
        <w:r w:rsidR="004E1105">
          <w:t xml:space="preserve">the procedure for implementation of </w:t>
        </w:r>
        <w:r w:rsidR="004E1105" w:rsidRPr="77FB3A5D">
          <w:rPr>
            <w:b/>
            <w:bCs/>
          </w:rPr>
          <w:t xml:space="preserve">Demand Control </w:t>
        </w:r>
        <w:r w:rsidR="004E1105">
          <w:t xml:space="preserve">on the instructions of </w:t>
        </w:r>
        <w:r w:rsidR="004E1105" w:rsidRPr="77FB3A5D">
          <w:rPr>
            <w:b/>
            <w:bCs/>
          </w:rPr>
          <w:t xml:space="preserve">The Company </w:t>
        </w:r>
        <w:r w:rsidR="004E1105">
          <w:t xml:space="preserve">via </w:t>
        </w:r>
        <w:r w:rsidR="004E1105" w:rsidRPr="77FB3A5D">
          <w:rPr>
            <w:b/>
            <w:bCs/>
          </w:rPr>
          <w:t xml:space="preserve">Disconnection </w:t>
        </w:r>
        <w:r w:rsidR="004E1105">
          <w:t xml:space="preserve">of </w:t>
        </w:r>
        <w:r w:rsidR="004E1105" w:rsidRPr="77FB3A5D">
          <w:rPr>
            <w:b/>
            <w:bCs/>
          </w:rPr>
          <w:t xml:space="preserve">Load Blocks </w:t>
        </w:r>
        <w:r w:rsidR="004E1105">
          <w:t xml:space="preserve">referred to in </w:t>
        </w:r>
      </w:ins>
      <w:r>
        <w:t xml:space="preserve">OC6.5 and where </w:t>
      </w:r>
      <w:r w:rsidR="00554AC2">
        <w:t xml:space="preserve">it is technically feasible to provide such protection </w:t>
      </w:r>
      <w:r w:rsidR="005259B6">
        <w:t>to pre-designated protected sites</w:t>
      </w:r>
      <w:del w:id="36" w:author="Lizzie Timmins [NESO]" w:date="2025-10-08T11:26:00Z" w16du:dateUtc="2025-10-08T10:26:00Z">
        <w:r w:rsidDel="00194FED">
          <w:delText>,</w:delText>
        </w:r>
      </w:del>
      <w:ins w:id="37" w:author="Sarah Johnson [NESO]" w:date="2025-08-21T10:00:00Z">
        <w:r w:rsidR="2D66D29B">
          <w:t>;</w:t>
        </w:r>
      </w:ins>
      <w:ins w:id="38" w:author="Author">
        <w:r w:rsidR="004E1105">
          <w:t xml:space="preserve"> and</w:t>
        </w:r>
      </w:ins>
    </w:p>
    <w:p w14:paraId="2A59A912" w14:textId="6585C92B" w:rsidR="00FA7BAA" w:rsidRPr="00B47B6F" w:rsidRDefault="004E1105" w:rsidP="003D6C5F">
      <w:pPr>
        <w:pStyle w:val="Level1Text"/>
        <w:numPr>
          <w:ilvl w:val="0"/>
          <w:numId w:val="8"/>
        </w:numPr>
        <w:ind w:left="1843"/>
        <w:rPr>
          <w:ins w:id="39" w:author="Sarah Johnson [NESO]" w:date="2025-08-21T10:00:00Z" w16du:dateUtc="2025-08-21T10:00:50Z"/>
          <w:color w:val="auto"/>
        </w:rPr>
      </w:pPr>
      <w:ins w:id="40" w:author="Author">
        <w:r>
          <w:t xml:space="preserve">in relation to the </w:t>
        </w:r>
        <w:r w:rsidRPr="77FB3A5D">
          <w:rPr>
            <w:b/>
            <w:bCs/>
          </w:rPr>
          <w:t>Demand Control Rotation Protocol</w:t>
        </w:r>
        <w:r>
          <w:t xml:space="preserve"> arrangements in OC6.9 and where it is technically feasible to provide such protection to pre-designated protected sites, </w:t>
        </w:r>
      </w:ins>
    </w:p>
    <w:p w14:paraId="42463B4E" w14:textId="5B67B3EE" w:rsidR="00FA7BAA" w:rsidRPr="00B47B6F" w:rsidRDefault="00C70AEA" w:rsidP="0056605C">
      <w:pPr>
        <w:pStyle w:val="Level1Text"/>
        <w:ind w:left="425" w:firstLine="0"/>
        <w:rPr>
          <w:color w:val="auto"/>
        </w:rPr>
      </w:pPr>
      <w:r>
        <w:tab/>
      </w:r>
      <w:r w:rsidR="004E1105">
        <w:t>although, even in these situations, protection cannot be guaranteed</w:t>
      </w:r>
      <w:r w:rsidR="003B3BBF">
        <w:t>.</w:t>
      </w:r>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7441EE9F" w14:textId="0B5B5E4B" w:rsidR="00C70AEA" w:rsidRPr="00B47B6F" w:rsidRDefault="00691EAA" w:rsidP="00485A04">
      <w:pPr>
        <w:tabs>
          <w:tab w:val="left" w:pos="1418"/>
          <w:tab w:val="left" w:pos="2016"/>
          <w:tab w:val="left" w:pos="2736"/>
          <w:tab w:val="left" w:pos="3600"/>
          <w:tab w:val="left" w:pos="4608"/>
          <w:tab w:val="left" w:pos="5904"/>
        </w:tabs>
        <w:spacing w:after="120"/>
        <w:ind w:left="1418" w:hanging="1418"/>
        <w:jc w:val="both"/>
      </w:pPr>
      <w:r>
        <w:tab/>
        <w:t xml:space="preserve">The list of pre-designated protected sites is compiled and kept up to date by </w:t>
      </w:r>
      <w:r>
        <w:rPr>
          <w:b/>
          <w:bCs/>
        </w:rPr>
        <w:t xml:space="preserve">Network </w:t>
      </w:r>
      <w:r>
        <w:rPr>
          <w:b/>
          <w:bCs/>
        </w:rPr>
        <w:lastRenderedPageBreak/>
        <w:t xml:space="preserve">Operators </w:t>
      </w:r>
      <w:r>
        <w:t>in accordance with the terms set out in the Electricity Supply Emergency Code.</w:t>
      </w:r>
    </w:p>
    <w:p w14:paraId="7F806144" w14:textId="7380CA1A" w:rsidR="009E0F11" w:rsidRPr="00BE6A2E" w:rsidDel="00C70AEA" w:rsidRDefault="009E0F11" w:rsidP="00485A04">
      <w:pPr>
        <w:tabs>
          <w:tab w:val="left" w:pos="1418"/>
          <w:tab w:val="left" w:pos="2016"/>
          <w:tab w:val="left" w:pos="2736"/>
          <w:tab w:val="left" w:pos="3600"/>
          <w:tab w:val="left" w:pos="4608"/>
          <w:tab w:val="left" w:pos="5904"/>
        </w:tabs>
        <w:jc w:val="both"/>
        <w:rPr>
          <w:del w:id="41" w:author="Rebecca Scott [NESO]" w:date="2025-09-30T15:43:00Z" w16du:dateUtc="2025-09-30T14:43:00Z"/>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Del="00F414A5" w:rsidRDefault="002F2BA1" w:rsidP="002B6939">
      <w:pPr>
        <w:pStyle w:val="Level1Text"/>
        <w:rPr>
          <w:del w:id="42" w:author="Rebecca Scott [NESO]" w:date="2025-07-21T08:41:00Z" w16du:dateUtc="2025-07-21T07:41:00Z"/>
          <w:color w:val="auto"/>
        </w:rPr>
      </w:pPr>
    </w:p>
    <w:p w14:paraId="4B2E513B" w14:textId="77777777" w:rsidR="000E39D8" w:rsidRPr="00BE6A2E" w:rsidDel="00F414A5" w:rsidRDefault="000E39D8" w:rsidP="002B6939">
      <w:pPr>
        <w:pStyle w:val="Level1Text"/>
        <w:rPr>
          <w:del w:id="43" w:author="Rebecca Scott [NESO]" w:date="2025-07-21T08:41:00Z" w16du:dateUtc="2025-07-21T07:41:00Z"/>
          <w:color w:val="auto"/>
        </w:rPr>
      </w:pPr>
    </w:p>
    <w:p w14:paraId="4AEF2457" w14:textId="77777777" w:rsidR="000E39D8" w:rsidRPr="00BE6A2E" w:rsidDel="00F414A5" w:rsidRDefault="000E39D8" w:rsidP="002B6939">
      <w:pPr>
        <w:pStyle w:val="Level1Text"/>
        <w:rPr>
          <w:del w:id="44" w:author="Rebecca Scott [NESO]" w:date="2025-07-21T08:41:00Z" w16du:dateUtc="2025-07-21T07:41:00Z"/>
          <w:color w:val="auto"/>
        </w:rPr>
      </w:pPr>
    </w:p>
    <w:p w14:paraId="53520AA0" w14:textId="05E164CE" w:rsidR="000E39D8" w:rsidRPr="00BE6A2E" w:rsidDel="00F414A5" w:rsidRDefault="003D44CE" w:rsidP="003D6C5F">
      <w:pPr>
        <w:pStyle w:val="Level1Text"/>
        <w:tabs>
          <w:tab w:val="clear" w:pos="1418"/>
          <w:tab w:val="left" w:pos="8595"/>
        </w:tabs>
        <w:ind w:left="0" w:firstLine="0"/>
        <w:rPr>
          <w:del w:id="45" w:author="Rebecca Scott [NESO]" w:date="2025-07-21T08:41:00Z" w16du:dateUtc="2025-07-21T07:41:00Z"/>
          <w:color w:val="auto"/>
        </w:rPr>
      </w:pPr>
      <w:del w:id="46" w:author="Rebecca Scott [NESO]" w:date="2025-07-21T08:41:00Z" w16du:dateUtc="2025-07-21T07:41:00Z">
        <w:r w:rsidDel="00F414A5">
          <w:rPr>
            <w:color w:val="auto"/>
          </w:rPr>
          <w:tab/>
        </w:r>
      </w:del>
    </w:p>
    <w:p w14:paraId="0D6E80FB" w14:textId="77777777" w:rsidR="000E39D8" w:rsidRPr="00BE6A2E" w:rsidRDefault="000E39D8" w:rsidP="003D6C5F">
      <w:pPr>
        <w:pStyle w:val="Level1Text"/>
        <w:tabs>
          <w:tab w:val="clear" w:pos="1418"/>
          <w:tab w:val="left" w:pos="8595"/>
        </w:tabs>
        <w:ind w:left="0" w:firstLine="0"/>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47" w:name="_Toc332899788"/>
      <w:bookmarkStart w:id="48" w:name="_Toc503446023"/>
      <w:bookmarkStart w:id="49" w:name="_Toc333226008"/>
      <w:r w:rsidR="00434577" w:rsidRPr="00BE6A2E">
        <w:rPr>
          <w:color w:val="auto"/>
        </w:rPr>
        <w:instrText>OC6.2   OBJECTIVE</w:instrText>
      </w:r>
      <w:bookmarkEnd w:id="47"/>
      <w:bookmarkEnd w:id="48"/>
      <w:bookmarkEnd w:id="49"/>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49803A0" w:rsidR="00FA7BAA" w:rsidRPr="00BE6A2E" w:rsidRDefault="00FA7BAA" w:rsidP="002B6939">
      <w:pPr>
        <w:pStyle w:val="Level1Text"/>
        <w:rPr>
          <w:color w:val="auto"/>
        </w:rPr>
      </w:pPr>
      <w:r w:rsidRPr="6030D739">
        <w:rPr>
          <w:color w:val="auto"/>
        </w:rPr>
        <w:t>OC6.2.2</w:t>
      </w:r>
      <w:r>
        <w:tab/>
      </w:r>
      <w:r w:rsidRPr="6030D739">
        <w:rPr>
          <w:color w:val="auto"/>
        </w:rPr>
        <w:t xml:space="preserve">For certain </w:t>
      </w:r>
      <w:r w:rsidRPr="6030D739">
        <w:rPr>
          <w:b/>
          <w:bCs/>
          <w:color w:val="auto"/>
        </w:rPr>
        <w:t>Grid Supply Points</w:t>
      </w:r>
      <w:r w:rsidRPr="6030D739">
        <w:rPr>
          <w:color w:val="auto"/>
        </w:rPr>
        <w:t xml:space="preserve"> in Scotland it is recognised that it may not be possible to meet the requirements in OC6.4.5(b)</w:t>
      </w:r>
      <w:del w:id="50" w:author="Rebecca Scott [NESO]" w:date="2025-07-22T13:04:00Z">
        <w:r w:rsidRPr="6030D739" w:rsidDel="00FA7BAA">
          <w:rPr>
            <w:color w:val="auto"/>
          </w:rPr>
          <w:delText>, OC6.5.</w:delText>
        </w:r>
      </w:del>
      <w:del w:id="51" w:author="Author">
        <w:r w:rsidRPr="6030D739" w:rsidDel="00FA7BAA">
          <w:rPr>
            <w:color w:val="auto"/>
          </w:rPr>
          <w:delText>3</w:delText>
        </w:r>
      </w:del>
      <w:del w:id="52" w:author="Rebecca Scott [NESO]" w:date="2025-07-22T13:04:00Z">
        <w:r w:rsidRPr="6030D739" w:rsidDel="00FA7BAA">
          <w:rPr>
            <w:color w:val="auto"/>
          </w:rPr>
          <w:delText>(b)</w:delText>
        </w:r>
      </w:del>
      <w:r w:rsidRPr="6030D739">
        <w:rPr>
          <w:color w:val="auto"/>
        </w:rPr>
        <w:t xml:space="preserve"> (in respect of </w:t>
      </w:r>
      <w:r w:rsidRPr="6030D739">
        <w:rPr>
          <w:b/>
          <w:bCs/>
          <w:color w:val="auto"/>
        </w:rPr>
        <w:t>Demand Disconnection</w:t>
      </w:r>
      <w:r w:rsidRPr="6030D739">
        <w:rPr>
          <w:color w:val="auto"/>
        </w:rPr>
        <w:t xml:space="preserve"> only),</w:t>
      </w:r>
      <w:del w:id="53" w:author="Rebecca Scott [NESO]" w:date="2025-07-22T13:03:00Z">
        <w:r w:rsidRPr="6030D739" w:rsidDel="00FA7BAA">
          <w:rPr>
            <w:color w:val="auto"/>
          </w:rPr>
          <w:delText xml:space="preserve"> OC6.5.</w:delText>
        </w:r>
      </w:del>
      <w:del w:id="54" w:author="Author">
        <w:r w:rsidRPr="6030D739" w:rsidDel="00FA7BAA">
          <w:rPr>
            <w:color w:val="auto"/>
          </w:rPr>
          <w:delText>6</w:delText>
        </w:r>
      </w:del>
      <w:del w:id="55" w:author="Rebecca Scott [NESO]" w:date="2025-07-21T16:27:00Z">
        <w:r w:rsidRPr="6030D739" w:rsidDel="00FA7BAA">
          <w:rPr>
            <w:color w:val="auto"/>
          </w:rPr>
          <w:delText xml:space="preserve"> (ii),</w:delText>
        </w:r>
      </w:del>
      <w:r w:rsidRPr="6030D739">
        <w:rPr>
          <w:color w:val="auto"/>
        </w:rPr>
        <w:t xml:space="preserve"> OC6.6.2 (c) and OC6.7.2 (b).  In these circumstances </w:t>
      </w:r>
      <w:r w:rsidR="009A1FEF" w:rsidRPr="6030D739">
        <w:rPr>
          <w:b/>
          <w:bCs/>
        </w:rPr>
        <w:t>The Company</w:t>
      </w:r>
      <w:r w:rsidRPr="6030D739">
        <w:rPr>
          <w:color w:val="auto"/>
        </w:rPr>
        <w:t xml:space="preserve"> and the relevant </w:t>
      </w:r>
      <w:r w:rsidRPr="6030D739">
        <w:rPr>
          <w:b/>
          <w:bCs/>
          <w:color w:val="auto"/>
        </w:rPr>
        <w:t>Network Operator(s)</w:t>
      </w:r>
      <w:r w:rsidRPr="6030D739">
        <w:rPr>
          <w:color w:val="auto"/>
        </w:rPr>
        <w:t xml:space="preserve"> will agree equivalent requirements covering a number of </w:t>
      </w:r>
      <w:r w:rsidRPr="6030D739">
        <w:rPr>
          <w:b/>
          <w:bCs/>
          <w:color w:val="auto"/>
        </w:rPr>
        <w:t>Grid Supply Points</w:t>
      </w:r>
      <w:r w:rsidRPr="6030D739">
        <w:rPr>
          <w:color w:val="auto"/>
        </w:rPr>
        <w:t xml:space="preserve">. </w:t>
      </w:r>
      <w:del w:id="56" w:author="Rebecca Scott [NESO]" w:date="2025-07-22T13:04:00Z">
        <w:r w:rsidRPr="6030D739" w:rsidDel="00FA7BAA">
          <w:rPr>
            <w:color w:val="auto"/>
          </w:rPr>
          <w:delText xml:space="preserve"> </w:delText>
        </w:r>
      </w:del>
      <w:r w:rsidRPr="6030D739">
        <w:rPr>
          <w:color w:val="auto"/>
        </w:rPr>
        <w:t xml:space="preserve">If </w:t>
      </w:r>
      <w:r w:rsidR="009A1FEF" w:rsidRPr="6030D739">
        <w:rPr>
          <w:b/>
          <w:bCs/>
        </w:rPr>
        <w:t>The Company</w:t>
      </w:r>
      <w:r w:rsidRPr="6030D739">
        <w:rPr>
          <w:color w:val="auto"/>
        </w:rPr>
        <w:t xml:space="preserve"> and the relevant </w:t>
      </w:r>
      <w:r w:rsidRPr="6030D739">
        <w:rPr>
          <w:b/>
          <w:bCs/>
          <w:color w:val="auto"/>
        </w:rPr>
        <w:t>Network</w:t>
      </w:r>
      <w:r w:rsidRPr="6030D739">
        <w:rPr>
          <w:color w:val="auto"/>
        </w:rPr>
        <w:t xml:space="preserve"> </w:t>
      </w:r>
      <w:r w:rsidRPr="6030D739">
        <w:rPr>
          <w:b/>
          <w:bCs/>
          <w:color w:val="auto"/>
        </w:rPr>
        <w:t>Operator</w:t>
      </w:r>
      <w:r w:rsidRPr="6030D739">
        <w:rPr>
          <w:color w:val="auto"/>
        </w:rPr>
        <w:t xml:space="preserve"> fail to agree equivalent requirements covering a number of </w:t>
      </w:r>
      <w:r w:rsidRPr="6030D739">
        <w:rPr>
          <w:b/>
          <w:bCs/>
          <w:color w:val="auto"/>
        </w:rPr>
        <w:t>Grid Supply</w:t>
      </w:r>
      <w:r w:rsidRPr="6030D739">
        <w:rPr>
          <w:color w:val="auto"/>
        </w:rPr>
        <w:t xml:space="preserve"> </w:t>
      </w:r>
      <w:r w:rsidRPr="6030D739">
        <w:rPr>
          <w:b/>
          <w:bCs/>
          <w:color w:val="auto"/>
        </w:rPr>
        <w:t>Points</w:t>
      </w:r>
      <w:r w:rsidRPr="6030D739">
        <w:rPr>
          <w:color w:val="auto"/>
        </w:rPr>
        <w:t xml:space="preserve">, then the relevant </w:t>
      </w:r>
      <w:r w:rsidRPr="6030D739">
        <w:rPr>
          <w:b/>
          <w:bCs/>
          <w:color w:val="auto"/>
        </w:rPr>
        <w:t>Network Operator</w:t>
      </w:r>
      <w:r w:rsidRPr="6030D739">
        <w:rPr>
          <w:color w:val="auto"/>
        </w:rPr>
        <w:t xml:space="preserve"> will apply the provisions of OC6.4.5(b)</w:t>
      </w:r>
      <w:del w:id="57" w:author="Rebecca Scott [NESO]" w:date="2025-07-22T13:04:00Z">
        <w:r w:rsidRPr="6030D739" w:rsidDel="00FA7BAA">
          <w:rPr>
            <w:color w:val="auto"/>
          </w:rPr>
          <w:delText>, OC6.5.</w:delText>
        </w:r>
      </w:del>
      <w:del w:id="58" w:author="Author">
        <w:r w:rsidRPr="6030D739" w:rsidDel="00FA7BAA">
          <w:rPr>
            <w:color w:val="auto"/>
          </w:rPr>
          <w:delText>3</w:delText>
        </w:r>
      </w:del>
      <w:del w:id="59" w:author="Rebecca Scott [NESO]" w:date="2025-07-22T13:04:00Z">
        <w:r w:rsidRPr="6030D739" w:rsidDel="00FA7BAA">
          <w:rPr>
            <w:color w:val="auto"/>
          </w:rPr>
          <w:delText>(b)</w:delText>
        </w:r>
      </w:del>
      <w:r w:rsidRPr="6030D739">
        <w:rPr>
          <w:color w:val="auto"/>
        </w:rPr>
        <w:t xml:space="preserve"> (in respect of </w:t>
      </w:r>
      <w:r w:rsidRPr="6030D739">
        <w:rPr>
          <w:b/>
          <w:bCs/>
          <w:color w:val="auto"/>
        </w:rPr>
        <w:t>Demand Disconnection</w:t>
      </w:r>
      <w:r w:rsidRPr="6030D739">
        <w:rPr>
          <w:color w:val="auto"/>
        </w:rPr>
        <w:t xml:space="preserve"> only),</w:t>
      </w:r>
      <w:del w:id="60" w:author="Rebecca Scott [NESO]" w:date="2025-07-22T13:03:00Z">
        <w:r w:rsidRPr="6030D739" w:rsidDel="00FA7BAA">
          <w:rPr>
            <w:color w:val="auto"/>
          </w:rPr>
          <w:delText xml:space="preserve"> OC6.5.</w:delText>
        </w:r>
      </w:del>
      <w:del w:id="61" w:author="Author">
        <w:r w:rsidRPr="6030D739" w:rsidDel="00FA7BAA">
          <w:rPr>
            <w:color w:val="auto"/>
          </w:rPr>
          <w:delText>6</w:delText>
        </w:r>
      </w:del>
      <w:del w:id="62" w:author="Rebecca Scott [NESO]" w:date="2025-07-21T16:27:00Z">
        <w:r w:rsidRPr="6030D739" w:rsidDel="00FA7BAA">
          <w:rPr>
            <w:color w:val="auto"/>
          </w:rPr>
          <w:delText>(ii)</w:delText>
        </w:r>
      </w:del>
      <w:del w:id="63" w:author="Rebecca Scott [NESO]" w:date="2025-07-22T13:03:00Z">
        <w:r w:rsidRPr="6030D739" w:rsidDel="00FA7BAA">
          <w:rPr>
            <w:color w:val="auto"/>
          </w:rPr>
          <w:delText>,</w:delText>
        </w:r>
      </w:del>
      <w:r w:rsidRPr="6030D739">
        <w:rPr>
          <w:color w:val="auto"/>
        </w:rPr>
        <w:t xml:space="preserve"> OC6.6.2(c) and OC6.7.2(b) as evenly as reasonably practicable over the relevant </w:t>
      </w:r>
      <w:r w:rsidRPr="6030D739">
        <w:rPr>
          <w:b/>
          <w:bCs/>
          <w:color w:val="auto"/>
        </w:rPr>
        <w:t>Network</w:t>
      </w:r>
      <w:r w:rsidRPr="6030D739">
        <w:rPr>
          <w:color w:val="auto"/>
        </w:rPr>
        <w:t xml:space="preserve"> </w:t>
      </w:r>
      <w:r w:rsidRPr="6030D739">
        <w:rPr>
          <w:b/>
          <w:bCs/>
          <w:color w:val="auto"/>
        </w:rPr>
        <w:t>Operator’s</w:t>
      </w:r>
      <w:r w:rsidRPr="6030D739">
        <w:rPr>
          <w:color w:val="auto"/>
        </w:rPr>
        <w:t xml:space="preserve"> entire </w:t>
      </w:r>
      <w:r w:rsidRPr="6030D739">
        <w:rPr>
          <w:b/>
          <w:bCs/>
          <w:color w:val="auto"/>
        </w:rPr>
        <w:t>System</w:t>
      </w:r>
      <w:r w:rsidRPr="6030D739">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64" w:name="_Toc332899789"/>
      <w:bookmarkStart w:id="65" w:name="_Toc332900779"/>
      <w:bookmarkStart w:id="66" w:name="_Toc503446024"/>
      <w:bookmarkStart w:id="67" w:name="_Toc333226009"/>
      <w:r w:rsidR="00434577" w:rsidRPr="00BE6A2E">
        <w:rPr>
          <w:color w:val="auto"/>
        </w:rPr>
        <w:instrText>OC6.3   SCOPE</w:instrText>
      </w:r>
      <w:bookmarkEnd w:id="64"/>
      <w:bookmarkEnd w:id="65"/>
      <w:bookmarkEnd w:id="66"/>
      <w:bookmarkEnd w:id="67"/>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lastRenderedPageBreak/>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794DAFB1"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ins w:id="68" w:author="Lizzie Timmins [NESO]" w:date="2025-10-08T11:30:00Z" w16du:dateUtc="2025-10-08T10:30:00Z">
        <w:r w:rsidR="00DC05B5">
          <w:rPr>
            <w:bCs/>
          </w:rPr>
          <w:t xml:space="preserve">, </w:t>
        </w:r>
        <w:r w:rsidR="00DC05B5" w:rsidRPr="00DC05B5">
          <w:rPr>
            <w:bCs/>
          </w:rPr>
          <w:t xml:space="preserve">or where the </w:t>
        </w:r>
        <w:r w:rsidR="00DC05B5" w:rsidRPr="00DC05B5">
          <w:rPr>
            <w:b/>
          </w:rPr>
          <w:t>Customers</w:t>
        </w:r>
        <w:r w:rsidR="00DC05B5" w:rsidRPr="00DC05B5">
          <w:rPr>
            <w:bCs/>
          </w:rPr>
          <w:t xml:space="preserve"> are supplied from an embedded system,</w:t>
        </w:r>
      </w:ins>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00E28CB0"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69" w:author="Lizzie Timmins [NESO]" w:date="2025-10-08T11:31:00Z" w16du:dateUtc="2025-10-08T10:31:00Z">
        <w:r w:rsidR="009F18B9">
          <w:t>,</w:t>
        </w:r>
      </w:ins>
      <w:del w:id="70" w:author="Author">
        <w:r w:rsidRPr="00B47B6F" w:rsidDel="004E1105">
          <w:delText xml:space="preserve"> and</w:delText>
        </w:r>
      </w:del>
      <w:r w:rsidRPr="00B47B6F">
        <w:t xml:space="preserve"> OC6.7</w:t>
      </w:r>
      <w:ins w:id="71" w:author="Author">
        <w:r w:rsidR="004E1105">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72" w:name="_Toc503446025"/>
      <w:bookmarkStart w:id="73" w:name="_Toc333226010"/>
      <w:r w:rsidR="00434577" w:rsidRPr="00BE6A2E">
        <w:rPr>
          <w:color w:val="auto"/>
        </w:rPr>
        <w:instrText>OC6.4   PROCEDURE FOR THE NOTIFICATION OF DEMAND CONTROL INITIATED BY NETWORK OPERATORS</w:instrText>
      </w:r>
      <w:bookmarkEnd w:id="72"/>
      <w:bookmarkEnd w:id="73"/>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lastRenderedPageBreak/>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Default="00FA7BAA" w:rsidP="0078060A">
      <w:pPr>
        <w:pStyle w:val="Level1Text"/>
        <w:rPr>
          <w:ins w:id="74" w:author="Rebecca Scott [NESO]" w:date="2025-09-30T16:37:00Z" w16du:dateUtc="2025-09-30T15:37:00Z"/>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0AE563D8" w14:textId="77777777" w:rsidR="00B22293" w:rsidRDefault="00B22293" w:rsidP="0078060A">
      <w:pPr>
        <w:pStyle w:val="Level1Text"/>
        <w:rPr>
          <w:ins w:id="75" w:author="Rebecca Scott [NESO]" w:date="2025-09-30T16:37:00Z" w16du:dateUtc="2025-09-30T15:37:00Z"/>
          <w:color w:val="auto"/>
        </w:rPr>
      </w:pPr>
    </w:p>
    <w:p w14:paraId="17B9CE89" w14:textId="77777777" w:rsidR="00B22293" w:rsidRPr="00BE6A2E" w:rsidDel="00B22293" w:rsidRDefault="00B22293" w:rsidP="009F18B9">
      <w:pPr>
        <w:pStyle w:val="Level1Text"/>
        <w:spacing w:after="0"/>
        <w:ind w:left="0" w:firstLine="0"/>
        <w:rPr>
          <w:del w:id="76" w:author="Rebecca Scott [NESO]" w:date="2025-09-30T16:37:00Z" w16du:dateUtc="2025-09-30T15:37:00Z"/>
          <w:color w:val="auto"/>
        </w:rPr>
      </w:pPr>
    </w:p>
    <w:p w14:paraId="06B833DE" w14:textId="77777777" w:rsidR="00B22293" w:rsidRDefault="002F2BA1">
      <w:pPr>
        <w:pStyle w:val="Level1Text"/>
        <w:spacing w:after="0"/>
        <w:ind w:left="0" w:firstLine="0"/>
        <w:rPr>
          <w:ins w:id="77" w:author="Rebecca Scott [NESO]" w:date="2025-09-30T16:37:00Z" w16du:dateUtc="2025-09-30T15:37:00Z"/>
          <w:color w:val="auto"/>
          <w:u w:val="single"/>
        </w:rPr>
        <w:pPrChange w:id="78" w:author="Rebecca Scott [NESO]" w:date="2025-09-30T16:38:00Z" w16du:dateUtc="2025-09-30T15:38:00Z">
          <w:pPr>
            <w:pStyle w:val="Level1Text"/>
            <w:ind w:left="0" w:firstLine="0"/>
          </w:pPr>
        </w:pPrChange>
      </w:pPr>
      <w:del w:id="79" w:author="Rebecca Scott [NESO]" w:date="2025-09-30T16:37:00Z" w16du:dateUtc="2025-09-30T15:37:00Z">
        <w:r w:rsidRPr="00BE6A2E" w:rsidDel="00B22293">
          <w:rPr>
            <w:color w:val="auto"/>
          </w:rPr>
          <w:br w:type="page"/>
        </w:r>
      </w:del>
      <w:r w:rsidR="00FA7BAA" w:rsidRPr="00BE6A2E">
        <w:rPr>
          <w:color w:val="auto"/>
        </w:rPr>
        <w:lastRenderedPageBreak/>
        <w:t>OC6.5</w:t>
      </w:r>
      <w:r w:rsidR="00FA7BAA" w:rsidRPr="00BE6A2E">
        <w:rPr>
          <w:color w:val="auto"/>
        </w:rPr>
        <w:tab/>
      </w:r>
      <w:r w:rsidR="00FA7BAA" w:rsidRPr="00BE6A2E">
        <w:rPr>
          <w:color w:val="auto"/>
          <w:u w:val="single"/>
        </w:rPr>
        <w:t>PROCEDURE FOR THE IMPLEMENTATION OF DEMAND CONTROL ON THE</w:t>
      </w:r>
    </w:p>
    <w:p w14:paraId="46B532FE" w14:textId="62B41588" w:rsidR="00FA7BAA" w:rsidRPr="00BE6A2E" w:rsidRDefault="00B22293">
      <w:pPr>
        <w:pStyle w:val="Level1Text"/>
        <w:ind w:left="0" w:firstLine="0"/>
        <w:rPr>
          <w:color w:val="auto"/>
        </w:rPr>
        <w:pPrChange w:id="80" w:author="Rebecca Scott [NESO]" w:date="2025-09-30T16:37:00Z" w16du:dateUtc="2025-09-30T15:37:00Z">
          <w:pPr>
            <w:pStyle w:val="Level1Text"/>
          </w:pPr>
        </w:pPrChange>
      </w:pPr>
      <w:ins w:id="81" w:author="Rebecca Scott [NESO]" w:date="2025-09-30T16:37:00Z" w16du:dateUtc="2025-09-30T15:37:00Z">
        <w:r w:rsidRPr="00B22293">
          <w:rPr>
            <w:color w:val="auto"/>
            <w:rPrChange w:id="82" w:author="Rebecca Scott [NESO]" w:date="2025-09-30T16:37:00Z" w16du:dateUtc="2025-09-30T15:37:00Z">
              <w:rPr>
                <w:color w:val="auto"/>
                <w:u w:val="single"/>
              </w:rPr>
            </w:rPrChange>
          </w:rPr>
          <w:tab/>
        </w:r>
      </w:ins>
      <w:del w:id="83" w:author="Rebecca Scott [NESO]" w:date="2025-09-30T16:37:00Z" w16du:dateUtc="2025-09-30T15:37:00Z">
        <w:r w:rsidR="00FA7BAA" w:rsidRPr="00BE6A2E" w:rsidDel="00B22293">
          <w:rPr>
            <w:color w:val="auto"/>
            <w:u w:val="single"/>
          </w:rPr>
          <w:delText xml:space="preserve"> </w:delText>
        </w:r>
      </w:del>
      <w:r w:rsidR="00FA7BAA" w:rsidRPr="00BE6A2E">
        <w:rPr>
          <w:color w:val="auto"/>
          <w:u w:val="single"/>
        </w:rPr>
        <w:t xml:space="preserve">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84" w:name="_Toc503446026"/>
      <w:bookmarkStart w:id="85" w:name="_Toc333226011"/>
      <w:r w:rsidR="00434577" w:rsidRPr="00BE6A2E">
        <w:rPr>
          <w:color w:val="auto"/>
        </w:rPr>
        <w:instrText>OC6.5   PROCEDURE FOR THE IMPLEMENTATION OF DEMAND CONTROL ON THE INSTRUCTIONS OF NGET</w:instrText>
      </w:r>
      <w:bookmarkEnd w:id="84"/>
      <w:bookmarkEnd w:id="85"/>
      <w:r w:rsidR="00434577" w:rsidRPr="00BE6A2E">
        <w:rPr>
          <w:color w:val="auto"/>
        </w:rPr>
        <w:instrText xml:space="preserve"> " \L 1 </w:instrText>
      </w:r>
      <w:r w:rsidR="00434577" w:rsidRPr="00BE6A2E">
        <w:rPr>
          <w:color w:val="auto"/>
        </w:rPr>
        <w:fldChar w:fldCharType="end"/>
      </w:r>
    </w:p>
    <w:p w14:paraId="65D78CCE" w14:textId="093C980F" w:rsidR="004E1105" w:rsidRDefault="004E1105" w:rsidP="0078060A">
      <w:pPr>
        <w:pStyle w:val="Level1Text"/>
        <w:rPr>
          <w:ins w:id="86" w:author="Author"/>
          <w:color w:val="auto"/>
        </w:rPr>
      </w:pPr>
      <w:ins w:id="87" w:author="Author">
        <w:r>
          <w:rPr>
            <w:color w:val="auto"/>
          </w:rPr>
          <w:t>OC6.5.1</w:t>
        </w:r>
        <w:r>
          <w:rPr>
            <w:color w:val="auto"/>
          </w:rPr>
          <w:tab/>
        </w:r>
        <w:r w:rsidRPr="008D7D36">
          <w:rPr>
            <w:b/>
            <w:bCs/>
          </w:rPr>
          <w:t>Demand Disconnection</w:t>
        </w:r>
        <w:r w:rsidRPr="008D7D36">
          <w:t xml:space="preserve"> as part of </w:t>
        </w:r>
        <w:r w:rsidRPr="008D7D36">
          <w:rPr>
            <w:b/>
            <w:bCs/>
          </w:rPr>
          <w:t>Demand Contro</w:t>
        </w:r>
        <w:r w:rsidRPr="008D7D36">
          <w:t xml:space="preserve">l addresses anticipated short-term forecasted shortages in electricity supply to meet </w:t>
        </w:r>
        <w:r w:rsidRPr="008D7D36">
          <w:rPr>
            <w:b/>
            <w:bCs/>
          </w:rPr>
          <w:t>Demand</w:t>
        </w:r>
        <w:r w:rsidRPr="008D7D36">
          <w:t xml:space="preserve"> on the </w:t>
        </w:r>
        <w:r w:rsidRPr="008D7D36">
          <w:rPr>
            <w:b/>
            <w:bCs/>
          </w:rPr>
          <w:t>National Electricity Transmission System</w:t>
        </w:r>
        <w:r w:rsidRPr="008D7D36">
          <w:t xml:space="preserve">. </w:t>
        </w:r>
        <w:r w:rsidRPr="008D7D36">
          <w:rPr>
            <w:b/>
            <w:bCs/>
          </w:rPr>
          <w:t>Demand Disconnection</w:t>
        </w:r>
        <w:r w:rsidRPr="008D7D36">
          <w:t xml:space="preserve"> as part of </w:t>
        </w:r>
        <w:r w:rsidRPr="008D7D36">
          <w:rPr>
            <w:b/>
            <w:bCs/>
          </w:rPr>
          <w:t>Demand Control</w:t>
        </w:r>
        <w:r w:rsidRPr="008D7D36">
          <w:t xml:space="preserve"> aims to prevent unplanned </w:t>
        </w:r>
        <w:r w:rsidRPr="008D7D36">
          <w:rPr>
            <w:b/>
            <w:bCs/>
          </w:rPr>
          <w:t>Demand Disconnections</w:t>
        </w:r>
        <w:r w:rsidRPr="008D7D36">
          <w:t xml:space="preserve">, or at the extreme, the </w:t>
        </w:r>
        <w:r w:rsidRPr="008D7D36">
          <w:rPr>
            <w:b/>
            <w:bCs/>
          </w:rPr>
          <w:t xml:space="preserve">Partial </w:t>
        </w:r>
        <w:r w:rsidRPr="00872C6F">
          <w:rPr>
            <w:b/>
            <w:bCs/>
          </w:rPr>
          <w:t>Shutdown</w:t>
        </w:r>
        <w:r w:rsidRPr="008D7D36">
          <w:t xml:space="preserve"> or </w:t>
        </w:r>
        <w:r w:rsidRPr="008D7D36">
          <w:rPr>
            <w:b/>
            <w:bCs/>
          </w:rPr>
          <w:t>Total Shutdown</w:t>
        </w:r>
        <w:r w:rsidRPr="008D7D36">
          <w:t xml:space="preserve"> of the </w:t>
        </w:r>
        <w:r w:rsidRPr="008D7D36">
          <w:rPr>
            <w:b/>
            <w:bCs/>
          </w:rPr>
          <w:t>National Electricity Transmission System</w:t>
        </w:r>
        <w:r>
          <w:t xml:space="preserve">. </w:t>
        </w:r>
        <w:r>
          <w:rPr>
            <w:b/>
            <w:bCs/>
          </w:rPr>
          <w:t xml:space="preserve">Demand </w:t>
        </w:r>
        <w:r w:rsidR="00A30D7A">
          <w:rPr>
            <w:b/>
            <w:bCs/>
          </w:rPr>
          <w:t xml:space="preserve">Disconnection </w:t>
        </w:r>
        <w:r>
          <w:t xml:space="preserve">can be enacted with a shorter lead time than other </w:t>
        </w:r>
        <w:r>
          <w:rPr>
            <w:b/>
            <w:bCs/>
          </w:rPr>
          <w:t xml:space="preserve">Demand </w:t>
        </w:r>
        <w:r w:rsidR="00A30D7A">
          <w:rPr>
            <w:b/>
            <w:bCs/>
          </w:rPr>
          <w:t>Control</w:t>
        </w:r>
        <w:r w:rsidR="00A30D7A">
          <w:t xml:space="preserve"> </w:t>
        </w:r>
        <w:r>
          <w:t xml:space="preserve">methods, such as those contained in the Electricity Supply Emergency Code and in the </w:t>
        </w:r>
        <w:r>
          <w:rPr>
            <w:b/>
            <w:bCs/>
          </w:rPr>
          <w:t>D</w:t>
        </w:r>
      </w:ins>
      <w:ins w:id="88" w:author="Rebecca Scott [NESO]" w:date="2025-07-21T09:27:00Z" w16du:dateUtc="2025-07-21T08:27:00Z">
        <w:r w:rsidR="00D872BD">
          <w:rPr>
            <w:b/>
            <w:bCs/>
          </w:rPr>
          <w:t xml:space="preserve">emand </w:t>
        </w:r>
      </w:ins>
      <w:ins w:id="89" w:author="Author">
        <w:r>
          <w:rPr>
            <w:b/>
            <w:bCs/>
          </w:rPr>
          <w:t>C</w:t>
        </w:r>
      </w:ins>
      <w:ins w:id="90" w:author="Rebecca Scott [NESO]" w:date="2025-07-21T09:27:00Z" w16du:dateUtc="2025-07-21T08:27:00Z">
        <w:r w:rsidR="00D872BD">
          <w:rPr>
            <w:b/>
            <w:bCs/>
          </w:rPr>
          <w:t xml:space="preserve">ontrol </w:t>
        </w:r>
      </w:ins>
      <w:ins w:id="91" w:author="Author">
        <w:r>
          <w:rPr>
            <w:b/>
            <w:bCs/>
          </w:rPr>
          <w:t>R</w:t>
        </w:r>
      </w:ins>
      <w:ins w:id="92" w:author="Rebecca Scott [NESO]" w:date="2025-07-21T09:27:00Z" w16du:dateUtc="2025-07-21T08:27:00Z">
        <w:r w:rsidR="00D872BD">
          <w:rPr>
            <w:b/>
            <w:bCs/>
          </w:rPr>
          <w:t xml:space="preserve">otation </w:t>
        </w:r>
      </w:ins>
      <w:ins w:id="93" w:author="Author">
        <w:r>
          <w:rPr>
            <w:b/>
            <w:bCs/>
          </w:rPr>
          <w:t>P</w:t>
        </w:r>
      </w:ins>
      <w:ins w:id="94" w:author="Rebecca Scott [NESO]" w:date="2025-07-21T09:27:00Z" w16du:dateUtc="2025-07-21T08:27:00Z">
        <w:r w:rsidR="00D872BD">
          <w:rPr>
            <w:b/>
            <w:bCs/>
          </w:rPr>
          <w:t>rotocol</w:t>
        </w:r>
      </w:ins>
      <w:ins w:id="95" w:author="Author">
        <w:r>
          <w:t>.</w:t>
        </w:r>
      </w:ins>
    </w:p>
    <w:p w14:paraId="30721277" w14:textId="59A38DFC" w:rsidR="00FA7BAA" w:rsidRPr="00BE6A2E" w:rsidRDefault="00FA7BAA" w:rsidP="0078060A">
      <w:pPr>
        <w:pStyle w:val="Level1Text"/>
        <w:rPr>
          <w:color w:val="auto"/>
        </w:rPr>
      </w:pPr>
      <w:r w:rsidRPr="00BE6A2E">
        <w:rPr>
          <w:color w:val="auto"/>
        </w:rPr>
        <w:t>OC6.5.</w:t>
      </w:r>
      <w:ins w:id="96" w:author="Author">
        <w:r w:rsidR="004E1105">
          <w:rPr>
            <w:color w:val="auto"/>
          </w:rPr>
          <w:t>2</w:t>
        </w:r>
      </w:ins>
      <w:del w:id="97" w:author="Author">
        <w:r w:rsidRPr="00BE6A2E" w:rsidDel="004E1105">
          <w:rPr>
            <w:color w:val="auto"/>
          </w:rPr>
          <w:delText>1</w:delText>
        </w:r>
      </w:del>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xml:space="preserve">, as </w:t>
      </w:r>
      <w:del w:id="98" w:author="Rebecca Scott [NESO]" w:date="2025-07-22T13:07:00Z" w16du:dateUtc="2025-07-22T12:07:00Z">
        <w:r w:rsidRPr="00BE6A2E" w:rsidDel="008A4600">
          <w:rPr>
            <w:color w:val="auto"/>
          </w:rPr>
          <w:delText xml:space="preserve">more particularly </w:delText>
        </w:r>
      </w:del>
      <w:r w:rsidRPr="00BE6A2E">
        <w:rPr>
          <w:color w:val="auto"/>
        </w:rPr>
        <w:t>set out in OC6.5</w:t>
      </w:r>
      <w:r w:rsidR="00C57827">
        <w:rPr>
          <w:color w:val="auto"/>
        </w:rPr>
        <w:t>.</w:t>
      </w:r>
      <w:r w:rsidRPr="00BE6A2E">
        <w:rPr>
          <w:color w:val="auto"/>
        </w:rPr>
        <w:t>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w:t>
      </w:r>
      <w:ins w:id="99" w:author="Author">
        <w:r w:rsidR="004E1105">
          <w:rPr>
            <w:color w:val="auto"/>
          </w:rPr>
          <w:t xml:space="preserve"> for</w:t>
        </w:r>
      </w:ins>
      <w:r w:rsidRPr="00BE6A2E">
        <w:rPr>
          <w:color w:val="auto"/>
        </w:rPr>
        <w:t xml:space="preserve"> in OC6.5.1</w:t>
      </w:r>
      <w:ins w:id="100" w:author="Rebecca Scott [NESO]" w:date="2025-10-20T17:11:00Z" w16du:dateUtc="2025-10-20T16:11:00Z">
        <w:r w:rsidR="005425D6">
          <w:rPr>
            <w:color w:val="auto"/>
          </w:rPr>
          <w:t>2</w:t>
        </w:r>
      </w:ins>
      <w:ins w:id="101" w:author="Author">
        <w:del w:id="102" w:author="Rebecca Scott [NESO]" w:date="2025-10-20T17:11:00Z" w16du:dateUtc="2025-10-20T16:11:00Z">
          <w:r w:rsidR="004E1105" w:rsidDel="005425D6">
            <w:rPr>
              <w:color w:val="auto"/>
            </w:rPr>
            <w:delText>1</w:delText>
          </w:r>
        </w:del>
      </w:ins>
      <w:del w:id="103" w:author="Author">
        <w:r w:rsidRPr="00BE6A2E" w:rsidDel="004E1105">
          <w:rPr>
            <w:color w:val="auto"/>
          </w:rPr>
          <w:delText>0</w:delText>
        </w:r>
      </w:del>
      <w:r w:rsidRPr="00BE6A2E">
        <w:rPr>
          <w:color w:val="auto"/>
        </w:rPr>
        <w:t xml:space="preserve">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779B66BB" w:rsidR="00FA7BAA" w:rsidRPr="00BE6A2E" w:rsidRDefault="00FA7BAA" w:rsidP="0078060A">
      <w:pPr>
        <w:pStyle w:val="Level1Text"/>
        <w:rPr>
          <w:color w:val="auto"/>
        </w:rPr>
      </w:pPr>
      <w:r w:rsidRPr="00BE6A2E">
        <w:rPr>
          <w:color w:val="auto"/>
        </w:rPr>
        <w:t>OC6.5.</w:t>
      </w:r>
      <w:ins w:id="104" w:author="Author">
        <w:r w:rsidR="004E1105">
          <w:rPr>
            <w:color w:val="auto"/>
          </w:rPr>
          <w:t>3</w:t>
        </w:r>
      </w:ins>
      <w:del w:id="105" w:author="Author">
        <w:r w:rsidRPr="00BE6A2E" w:rsidDel="004E1105">
          <w:rPr>
            <w:color w:val="auto"/>
          </w:rPr>
          <w:delText>2</w:delText>
        </w:r>
      </w:del>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w:t>
      </w:r>
      <w:ins w:id="106" w:author="Rebecca Scott [NESO]" w:date="2025-07-21T08:28:00Z" w16du:dateUtc="2025-07-21T07:28:00Z">
        <w:r w:rsidR="008F09F4">
          <w:rPr>
            <w:color w:val="auto"/>
          </w:rPr>
          <w:t>,</w:t>
        </w:r>
      </w:ins>
      <w:r w:rsidRPr="00BE6A2E">
        <w:rPr>
          <w:color w:val="auto"/>
        </w:rPr>
        <w:t xml:space="preserve">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5671B305" w:rsidR="00FA7BAA" w:rsidRDefault="00FA7BAA" w:rsidP="00A60062">
      <w:pPr>
        <w:pStyle w:val="Level2Text"/>
        <w:tabs>
          <w:tab w:val="left" w:pos="1418"/>
        </w:tabs>
        <w:ind w:left="1418" w:hanging="1418"/>
        <w:rPr>
          <w:ins w:id="107" w:author="Author"/>
        </w:rPr>
      </w:pPr>
      <w:r w:rsidRPr="00B47B6F">
        <w:t>OC6.5.</w:t>
      </w:r>
      <w:ins w:id="108" w:author="Author">
        <w:r w:rsidR="00A90733">
          <w:t>4</w:t>
        </w:r>
      </w:ins>
      <w:del w:id="109" w:author="Author">
        <w:r w:rsidRPr="00B47B6F" w:rsidDel="00A90733">
          <w:delText>3</w:delText>
        </w:r>
      </w:del>
      <w:r w:rsidRPr="00B47B6F">
        <w:tab/>
      </w:r>
      <w:del w:id="110" w:author="Author">
        <w:r w:rsidRPr="00B47B6F" w:rsidDel="00F83262">
          <w:delText>(a)</w:delText>
        </w:r>
        <w:r w:rsidRPr="00B47B6F" w:rsidDel="00F83262">
          <w:tab/>
        </w:r>
      </w:del>
      <w:r w:rsidRPr="00B47B6F">
        <w:t xml:space="preserve">Whether a </w:t>
      </w:r>
      <w:r w:rsidR="00761736" w:rsidRPr="00B47B6F">
        <w:rPr>
          <w:b/>
        </w:rPr>
        <w:t>National Electricity Transmission</w:t>
      </w:r>
      <w:r w:rsidRPr="00BE6A2E">
        <w:rPr>
          <w:b/>
        </w:rPr>
        <w:t xml:space="preserve"> System</w:t>
      </w:r>
      <w:r w:rsidRPr="00B47B6F">
        <w:rPr>
          <w:b/>
        </w:rPr>
        <w:t xml:space="preserve"> Warning - High Risk of Demand</w:t>
      </w:r>
      <w:ins w:id="111" w:author="Rebecca Scott [NESO]" w:date="2025-07-21T08:28:00Z" w16du:dateUtc="2025-07-21T07:28:00Z">
        <w:r w:rsidR="008F09F4">
          <w:rPr>
            <w:b/>
          </w:rPr>
          <w:t xml:space="preserve"> </w:t>
        </w:r>
      </w:ins>
      <w:del w:id="112" w:author="Rebecca Scott [NESO]" w:date="2025-07-21T08:28:00Z" w16du:dateUtc="2025-07-21T07:28:00Z">
        <w:r w:rsidRPr="00B47B6F" w:rsidDel="008F09F4">
          <w:rPr>
            <w:b/>
          </w:rPr>
          <w:delText xml:space="preserve"> </w:delText>
        </w:r>
      </w:del>
      <w:r w:rsidRPr="00B47B6F">
        <w:rPr>
          <w:b/>
        </w:rPr>
        <w:t>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ins w:id="113" w:author="Author">
        <w:r w:rsidR="00F83262">
          <w:t>; if</w:t>
        </w:r>
        <w:r w:rsidR="00F83262" w:rsidRPr="00B47B6F">
          <w:t xml:space="preserve"> the </w:t>
        </w:r>
        <w:r w:rsidR="00F83262" w:rsidRPr="00605141">
          <w:rPr>
            <w:b/>
            <w:bCs/>
          </w:rPr>
          <w:t xml:space="preserve">Demand </w:t>
        </w:r>
        <w:r w:rsidR="00F83262">
          <w:rPr>
            <w:b/>
            <w:bCs/>
          </w:rPr>
          <w:t>Control</w:t>
        </w:r>
        <w:r w:rsidR="00F83262">
          <w:t xml:space="preserve"> </w:t>
        </w:r>
        <w:r w:rsidR="00F83262" w:rsidRPr="00B47B6F">
          <w:t xml:space="preserve">instruction relates to less than 20 per cent of its total </w:t>
        </w:r>
        <w:r w:rsidR="00F83262" w:rsidRPr="00B47B6F">
          <w:rPr>
            <w:b/>
          </w:rPr>
          <w:t>Demand</w:t>
        </w:r>
        <w:r w:rsidR="00F83262" w:rsidRPr="00B47B6F">
          <w:t xml:space="preserve">, </w:t>
        </w:r>
        <w:r w:rsidR="00F83262">
          <w:t xml:space="preserve">the </w:t>
        </w:r>
        <w:r w:rsidR="00F83262" w:rsidRPr="000B10F0">
          <w:rPr>
            <w:b/>
            <w:bCs/>
          </w:rPr>
          <w:t>Network Operator</w:t>
        </w:r>
        <w:r w:rsidR="00F83262">
          <w:t xml:space="preserve"> shall</w:t>
        </w:r>
      </w:ins>
      <w:r w:rsidR="0078060A" w:rsidRPr="00B47B6F">
        <w:t>:</w:t>
      </w:r>
    </w:p>
    <w:p w14:paraId="5D88E296" w14:textId="057560CC" w:rsidR="00F83262" w:rsidRDefault="00F83262">
      <w:pPr>
        <w:pStyle w:val="Level2Text"/>
        <w:numPr>
          <w:ilvl w:val="0"/>
          <w:numId w:val="9"/>
        </w:numPr>
        <w:tabs>
          <w:tab w:val="left" w:pos="1418"/>
        </w:tabs>
        <w:ind w:left="1701"/>
        <w:rPr>
          <w:ins w:id="114" w:author="Author"/>
        </w:rPr>
        <w:pPrChange w:id="115" w:author="Rebecca Scott [NESO]" w:date="2025-08-27T18:40:00Z" w16du:dateUtc="2025-08-27T17:40:00Z">
          <w:pPr>
            <w:pStyle w:val="Level2Text"/>
            <w:numPr>
              <w:numId w:val="9"/>
            </w:numPr>
            <w:tabs>
              <w:tab w:val="left" w:pos="1418"/>
            </w:tabs>
            <w:ind w:left="2145" w:hanging="360"/>
          </w:pPr>
        </w:pPrChange>
      </w:pPr>
      <w:ins w:id="116" w:author="Author">
        <w:r>
          <w:t xml:space="preserve">if the </w:t>
        </w:r>
        <w:r w:rsidRPr="46A22706">
          <w:rPr>
            <w:b/>
            <w:bCs/>
          </w:rPr>
          <w:t>Demand Control</w:t>
        </w:r>
        <w:r>
          <w:t xml:space="preserve"> instruction relates to </w:t>
        </w:r>
        <w:r w:rsidRPr="46A22706">
          <w:rPr>
            <w:b/>
            <w:bCs/>
          </w:rPr>
          <w:t>Demand Disconnection</w:t>
        </w:r>
        <w:r>
          <w:t xml:space="preserve">, disconnect up to four </w:t>
        </w:r>
        <w:r w:rsidRPr="46A22706">
          <w:rPr>
            <w:b/>
            <w:bCs/>
          </w:rPr>
          <w:t>Fast Load Blocks</w:t>
        </w:r>
        <w:r>
          <w:t>:</w:t>
        </w:r>
      </w:ins>
    </w:p>
    <w:p w14:paraId="3A1AF873" w14:textId="255AB2D5" w:rsidR="00F83262" w:rsidRDefault="00F83262">
      <w:pPr>
        <w:pStyle w:val="Level2Text"/>
        <w:numPr>
          <w:ilvl w:val="1"/>
          <w:numId w:val="9"/>
        </w:numPr>
        <w:ind w:left="2127"/>
        <w:rPr>
          <w:ins w:id="117" w:author="Author"/>
        </w:rPr>
        <w:pPrChange w:id="118" w:author="Rebecca Scott [NESO]" w:date="2025-09-30T16:38:00Z" w16du:dateUtc="2025-09-30T15:38:00Z">
          <w:pPr>
            <w:pStyle w:val="Level2Text"/>
            <w:numPr>
              <w:ilvl w:val="1"/>
              <w:numId w:val="9"/>
            </w:numPr>
            <w:ind w:left="2865" w:hanging="360"/>
          </w:pPr>
        </w:pPrChange>
      </w:pPr>
      <w:ins w:id="119" w:author="Author">
        <w:r w:rsidRPr="46A22706">
          <w:rPr>
            <w:b/>
            <w:bCs/>
          </w:rPr>
          <w:t>The Company</w:t>
        </w:r>
        <w:r>
          <w:t xml:space="preserve"> shall specify which </w:t>
        </w:r>
        <w:r w:rsidRPr="46A22706">
          <w:rPr>
            <w:b/>
            <w:bCs/>
          </w:rPr>
          <w:t>Fast Load Block</w:t>
        </w:r>
        <w:r w:rsidRPr="46A22706">
          <w:rPr>
            <w:b/>
            <w:bCs/>
            <w:rPrChange w:id="120" w:author="Sarah Johnson [NESO]" w:date="2025-08-21T10:13:00Z">
              <w:rPr/>
            </w:rPrChange>
          </w:rPr>
          <w:t>(s)</w:t>
        </w:r>
        <w:r>
          <w:t xml:space="preserve"> should be disconnected</w:t>
        </w:r>
      </w:ins>
      <w:ins w:id="121" w:author="Sarah Johnson [NESO]" w:date="2025-08-21T12:57:00Z">
        <w:r w:rsidR="7E3A2468">
          <w:t>;</w:t>
        </w:r>
      </w:ins>
      <w:ins w:id="122" w:author="Author">
        <w:del w:id="123" w:author="Sarah Johnson [NESO]" w:date="2025-08-21T12:57:00Z">
          <w:r w:rsidDel="00F83262">
            <w:delText>.</w:delText>
          </w:r>
        </w:del>
      </w:ins>
    </w:p>
    <w:p w14:paraId="37BA2872" w14:textId="1B2ABC02" w:rsidR="00F83262" w:rsidRDefault="00F83262">
      <w:pPr>
        <w:pStyle w:val="Level2Text"/>
        <w:numPr>
          <w:ilvl w:val="1"/>
          <w:numId w:val="9"/>
        </w:numPr>
        <w:ind w:left="2127"/>
        <w:rPr>
          <w:ins w:id="124" w:author="Author"/>
        </w:rPr>
        <w:pPrChange w:id="125" w:author="Rebecca Scott [NESO]" w:date="2025-09-30T16:38:00Z" w16du:dateUtc="2025-09-30T15:38:00Z">
          <w:pPr>
            <w:pStyle w:val="Level2Text"/>
            <w:numPr>
              <w:ilvl w:val="1"/>
              <w:numId w:val="9"/>
            </w:numPr>
            <w:ind w:left="2865" w:hanging="360"/>
          </w:pPr>
        </w:pPrChange>
      </w:pPr>
      <w:ins w:id="126" w:author="Author">
        <w:r>
          <w:t xml:space="preserve">Each </w:t>
        </w:r>
        <w:r w:rsidRPr="46A22706">
          <w:rPr>
            <w:b/>
            <w:bCs/>
          </w:rPr>
          <w:t>Network Operator</w:t>
        </w:r>
        <w:r>
          <w:t xml:space="preserve"> shall abide by the instructions of </w:t>
        </w:r>
        <w:r w:rsidRPr="46A22706">
          <w:rPr>
            <w:b/>
            <w:bCs/>
          </w:rPr>
          <w:t>The Company</w:t>
        </w:r>
        <w:r>
          <w:t xml:space="preserve"> with regard to </w:t>
        </w:r>
        <w:r w:rsidRPr="46A22706">
          <w:rPr>
            <w:b/>
            <w:bCs/>
          </w:rPr>
          <w:t>Demand</w:t>
        </w:r>
        <w:r>
          <w:t xml:space="preserve"> reduction under OC6.5 by disconnecting </w:t>
        </w:r>
        <w:r w:rsidRPr="46A22706">
          <w:rPr>
            <w:b/>
            <w:bCs/>
          </w:rPr>
          <w:t>Fast Load Block</w:t>
        </w:r>
        <w:r w:rsidRPr="46A22706">
          <w:rPr>
            <w:b/>
            <w:bCs/>
            <w:rPrChange w:id="127" w:author="Sarah Johnson [NESO]" w:date="2025-08-21T12:56:00Z">
              <w:rPr/>
            </w:rPrChange>
          </w:rPr>
          <w:t>(s)</w:t>
        </w:r>
        <w:del w:id="128" w:author="Sarah Johnson [NESO]" w:date="2025-08-21T12:57:00Z">
          <w:r w:rsidDel="00F83262">
            <w:delText>.</w:delText>
          </w:r>
        </w:del>
      </w:ins>
      <w:ins w:id="129" w:author="Sarah Johnson [NESO]" w:date="2025-08-21T12:57:00Z">
        <w:r w:rsidR="3BAA80B2">
          <w:t>;</w:t>
        </w:r>
      </w:ins>
    </w:p>
    <w:p w14:paraId="346A0FD1" w14:textId="383E50D4" w:rsidR="00063176" w:rsidRDefault="00F83262">
      <w:pPr>
        <w:pStyle w:val="Level2Text"/>
        <w:numPr>
          <w:ilvl w:val="1"/>
          <w:numId w:val="9"/>
        </w:numPr>
        <w:ind w:left="2127"/>
        <w:rPr>
          <w:ins w:id="130" w:author="Rebecca Scott [NESO]" w:date="2025-09-30T15:45:00Z" w16du:dateUtc="2025-09-30T14:45:00Z"/>
          <w:rFonts w:cs="Arial"/>
        </w:rPr>
        <w:pPrChange w:id="131" w:author="Rebecca Scott [NESO]" w:date="2025-09-30T16:38:00Z" w16du:dateUtc="2025-09-30T15:38:00Z">
          <w:pPr>
            <w:pStyle w:val="Level2Text"/>
            <w:ind w:left="1418" w:firstLine="0"/>
          </w:pPr>
        </w:pPrChange>
      </w:pPr>
      <w:ins w:id="132" w:author="Author">
        <w:r w:rsidRPr="00063176">
          <w:rPr>
            <w:rFonts w:cs="Arial"/>
            <w:b/>
            <w:bCs/>
          </w:rPr>
          <w:t>Demand Disconnection</w:t>
        </w:r>
        <w:r w:rsidRPr="00063176">
          <w:rPr>
            <w:rFonts w:cs="Arial"/>
          </w:rPr>
          <w:t xml:space="preserve"> shall be initiated as soon as possible but no longer than </w:t>
        </w:r>
        <w:del w:id="133" w:author="Claire Newton [NESO]" w:date="2025-11-07T16:39:00Z" w16du:dateUtc="2025-11-07T16:39:00Z">
          <w:r w:rsidRPr="00063176" w:rsidDel="00530C42">
            <w:rPr>
              <w:rFonts w:cs="Arial"/>
            </w:rPr>
            <w:delText>two</w:delText>
          </w:r>
        </w:del>
      </w:ins>
      <w:ins w:id="134" w:author="Claire Newton [NESO]" w:date="2025-11-07T16:39:00Z" w16du:dateUtc="2025-11-07T16:39:00Z">
        <w:r w:rsidR="00530C42">
          <w:rPr>
            <w:rFonts w:cs="Arial"/>
          </w:rPr>
          <w:t>2</w:t>
        </w:r>
      </w:ins>
      <w:ins w:id="135" w:author="Author">
        <w:r w:rsidRPr="00063176">
          <w:rPr>
            <w:rFonts w:cs="Arial"/>
          </w:rPr>
          <w:t xml:space="preserve"> minutes from the instruction being received from </w:t>
        </w:r>
        <w:r w:rsidRPr="00063176">
          <w:rPr>
            <w:b/>
            <w:bCs/>
          </w:rPr>
          <w:t>The Company</w:t>
        </w:r>
        <w:r w:rsidRPr="00063176">
          <w:rPr>
            <w:rFonts w:cs="Arial"/>
          </w:rPr>
          <w:t xml:space="preserve">, and </w:t>
        </w:r>
      </w:ins>
      <w:ins w:id="136" w:author="Sarah Johnson [NESO]" w:date="2025-08-21T12:57:00Z">
        <w:r w:rsidR="299D7C8B" w:rsidRPr="00063176">
          <w:rPr>
            <w:rFonts w:cs="Arial"/>
          </w:rPr>
          <w:t xml:space="preserve">shall </w:t>
        </w:r>
      </w:ins>
      <w:ins w:id="137" w:author="Author">
        <w:r w:rsidRPr="00063176">
          <w:rPr>
            <w:rFonts w:cs="Arial"/>
          </w:rPr>
          <w:t xml:space="preserve">be completed within five minutes of the instruction being received from </w:t>
        </w:r>
        <w:r w:rsidRPr="00063176">
          <w:rPr>
            <w:b/>
            <w:bCs/>
          </w:rPr>
          <w:t>The Company</w:t>
        </w:r>
      </w:ins>
      <w:ins w:id="138" w:author="Claire Newton [NESO]" w:date="2025-11-07T16:32:00Z" w16du:dateUtc="2025-11-07T16:32:00Z">
        <w:r w:rsidR="000E5AD1" w:rsidRPr="00B83D52">
          <w:t>;</w:t>
        </w:r>
      </w:ins>
      <w:r w:rsidR="00B83D52">
        <w:rPr>
          <w:b/>
          <w:bCs/>
        </w:rPr>
        <w:t xml:space="preserve"> </w:t>
      </w:r>
      <w:r w:rsidR="00B83D52" w:rsidRPr="00B83D52">
        <w:t>and</w:t>
      </w:r>
      <w:del w:id="139" w:author="Claire Newton [NESO]" w:date="2025-11-07T16:32:00Z" w16du:dateUtc="2025-11-07T16:32:00Z">
        <w:r w:rsidR="00B83D52" w:rsidRPr="00B83D52" w:rsidDel="000E5AD1">
          <w:delText>;</w:delText>
        </w:r>
      </w:del>
    </w:p>
    <w:p w14:paraId="2B2F731B" w14:textId="32C46BD8" w:rsidR="00F83262" w:rsidRPr="00B47B6F" w:rsidDel="00063176" w:rsidRDefault="00F83262">
      <w:pPr>
        <w:pStyle w:val="Level2Text"/>
        <w:numPr>
          <w:ilvl w:val="1"/>
          <w:numId w:val="9"/>
        </w:numPr>
        <w:tabs>
          <w:tab w:val="left" w:pos="1418"/>
        </w:tabs>
        <w:ind w:left="2127"/>
        <w:rPr>
          <w:del w:id="140" w:author="Rebecca Scott [NESO]" w:date="2025-09-30T15:45:00Z" w16du:dateUtc="2025-09-30T14:45:00Z"/>
        </w:rPr>
        <w:pPrChange w:id="141" w:author="Rebecca Scott [NESO]" w:date="2025-09-30T16:38:00Z" w16du:dateUtc="2025-09-30T15:38:00Z">
          <w:pPr>
            <w:pStyle w:val="Level2Text"/>
            <w:numPr>
              <w:ilvl w:val="1"/>
              <w:numId w:val="9"/>
            </w:numPr>
            <w:tabs>
              <w:tab w:val="left" w:pos="1418"/>
            </w:tabs>
            <w:ind w:left="2865" w:hanging="360"/>
          </w:pPr>
        </w:pPrChange>
      </w:pPr>
      <w:ins w:id="142" w:author="Author">
        <w:del w:id="143" w:author="Sarah Johnson [NESO]" w:date="2025-08-21T12:58:00Z">
          <w:r w:rsidDel="00F83262">
            <w:delText>.</w:delText>
          </w:r>
        </w:del>
      </w:ins>
    </w:p>
    <w:p w14:paraId="0F7663B5" w14:textId="073A7BA3" w:rsidR="00FA7BAA" w:rsidRPr="00B47B6F" w:rsidDel="00F83262" w:rsidRDefault="00FA7BAA">
      <w:pPr>
        <w:pStyle w:val="Level3Text"/>
        <w:numPr>
          <w:ilvl w:val="1"/>
          <w:numId w:val="9"/>
        </w:numPr>
        <w:tabs>
          <w:tab w:val="clear" w:pos="2268"/>
          <w:tab w:val="left" w:pos="1418"/>
        </w:tabs>
        <w:ind w:left="2127"/>
        <w:rPr>
          <w:del w:id="144" w:author="Author"/>
        </w:rPr>
        <w:pPrChange w:id="145" w:author="Rebecca Scott [NESO]" w:date="2025-09-30T16:38:00Z" w16du:dateUtc="2025-09-30T15:38:00Z">
          <w:pPr>
            <w:pStyle w:val="Level3Text"/>
            <w:numPr>
              <w:numId w:val="5"/>
            </w:numPr>
            <w:tabs>
              <w:tab w:val="clear" w:pos="2268"/>
              <w:tab w:val="num" w:pos="2563"/>
            </w:tabs>
            <w:ind w:left="2563" w:hanging="720"/>
          </w:pPr>
        </w:pPrChange>
      </w:pPr>
      <w:del w:id="146" w:author="Author">
        <w:r w:rsidRPr="00B47B6F" w:rsidDel="00F83262">
          <w:delText xml:space="preserve">provided the instruction relates to not more than 20 per cent of its total </w:delText>
        </w:r>
        <w:r w:rsidRPr="00063176" w:rsidDel="00F83262">
          <w:rPr>
            <w:b/>
          </w:rPr>
          <w:delText>Demand</w:delText>
        </w:r>
        <w:r w:rsidRPr="00B47B6F" w:rsidDel="00F83262">
          <w:delText>; and</w:delText>
        </w:r>
      </w:del>
    </w:p>
    <w:p w14:paraId="4BDBE341" w14:textId="4B936B6E" w:rsidR="002A551E" w:rsidRPr="00B47B6F" w:rsidDel="00F83262" w:rsidRDefault="002A551E">
      <w:pPr>
        <w:pStyle w:val="Level3Text"/>
        <w:numPr>
          <w:ilvl w:val="1"/>
          <w:numId w:val="9"/>
        </w:numPr>
        <w:tabs>
          <w:tab w:val="clear" w:pos="2268"/>
        </w:tabs>
        <w:ind w:left="2127"/>
        <w:rPr>
          <w:del w:id="147" w:author="Author"/>
        </w:rPr>
        <w:pPrChange w:id="148" w:author="Rebecca Scott [NESO]" w:date="2025-09-30T16:38:00Z" w16du:dateUtc="2025-09-30T15:38:00Z">
          <w:pPr>
            <w:pStyle w:val="Level3Text"/>
            <w:numPr>
              <w:numId w:val="5"/>
            </w:numPr>
            <w:tabs>
              <w:tab w:val="clear" w:pos="2268"/>
              <w:tab w:val="num" w:pos="2563"/>
            </w:tabs>
            <w:ind w:left="2563" w:hanging="720"/>
          </w:pPr>
        </w:pPrChange>
      </w:pPr>
      <w:del w:id="149" w:author="Author">
        <w:r w:rsidRPr="00B47B6F" w:rsidDel="00F83262">
          <w:delText xml:space="preserve">  if the instruction relates to less than 20 per cent of its total </w:delText>
        </w:r>
        <w:r w:rsidRPr="00B47B6F" w:rsidDel="00F83262">
          <w:rPr>
            <w:b/>
          </w:rPr>
          <w:delText>Demand</w:delText>
        </w:r>
        <w:r w:rsidRPr="00B47B6F" w:rsidDel="00F83262">
          <w:delText xml:space="preserve">, is in </w:delText>
        </w:r>
      </w:del>
    </w:p>
    <w:p w14:paraId="4DAA1FE9" w14:textId="76C57773" w:rsidR="002A551E" w:rsidRPr="00B47B6F" w:rsidDel="00F83262" w:rsidRDefault="002A551E">
      <w:pPr>
        <w:widowControl/>
        <w:numPr>
          <w:ilvl w:val="1"/>
          <w:numId w:val="9"/>
        </w:numPr>
        <w:autoSpaceDE w:val="0"/>
        <w:autoSpaceDN w:val="0"/>
        <w:adjustRightInd w:val="0"/>
        <w:spacing w:after="200" w:line="240" w:lineRule="auto"/>
        <w:ind w:left="2127"/>
        <w:contextualSpacing/>
        <w:jc w:val="both"/>
        <w:rPr>
          <w:del w:id="150" w:author="Author"/>
          <w:rFonts w:cs="Arial"/>
          <w:szCs w:val="22"/>
        </w:rPr>
        <w:pPrChange w:id="151" w:author="Rebecca Scott [NESO]" w:date="2025-09-30T16:38:00Z" w16du:dateUtc="2025-09-30T15:38:00Z">
          <w:pPr>
            <w:widowControl/>
            <w:numPr>
              <w:ilvl w:val="3"/>
              <w:numId w:val="7"/>
            </w:numPr>
            <w:autoSpaceDE w:val="0"/>
            <w:autoSpaceDN w:val="0"/>
            <w:adjustRightInd w:val="0"/>
            <w:spacing w:after="200" w:line="240" w:lineRule="auto"/>
            <w:ind w:left="2880" w:hanging="360"/>
            <w:contextualSpacing/>
            <w:jc w:val="both"/>
          </w:pPr>
        </w:pPrChange>
      </w:pPr>
      <w:del w:id="152" w:author="Author">
        <w:r w:rsidRPr="00B47B6F" w:rsidDel="00F83262">
          <w:rPr>
            <w:rFonts w:cs="Arial"/>
            <w:szCs w:val="22"/>
          </w:rPr>
          <w:delText xml:space="preserve">two voltage reduction stages of between 2 and 4 percent, each of which can </w:delText>
        </w:r>
        <w:r w:rsidR="003B3BBF" w:rsidDel="00F83262">
          <w:rPr>
            <w:rFonts w:cs="Arial"/>
            <w:szCs w:val="22"/>
          </w:rPr>
          <w:delText xml:space="preserve">reasonably </w:delText>
        </w:r>
        <w:r w:rsidRPr="00B47B6F" w:rsidDel="00F83262">
          <w:rPr>
            <w:rFonts w:cs="Arial"/>
            <w:szCs w:val="22"/>
          </w:rPr>
          <w:delText xml:space="preserve">be expected to deliver around 1.5 percent </w:delText>
        </w:r>
        <w:r w:rsidRPr="00B47B6F" w:rsidDel="00F83262">
          <w:rPr>
            <w:rFonts w:cs="Arial"/>
            <w:b/>
            <w:szCs w:val="22"/>
          </w:rPr>
          <w:delText xml:space="preserve">Demand </w:delText>
        </w:r>
        <w:r w:rsidRPr="00B47B6F" w:rsidDel="00F83262">
          <w:rPr>
            <w:rFonts w:cs="Arial"/>
            <w:szCs w:val="22"/>
          </w:rPr>
          <w:delText xml:space="preserve">reduction; and </w:delText>
        </w:r>
      </w:del>
    </w:p>
    <w:p w14:paraId="12970BAF" w14:textId="1084752F" w:rsidR="002A551E" w:rsidRPr="00B47B6F" w:rsidDel="00F83262" w:rsidRDefault="002A551E">
      <w:pPr>
        <w:numPr>
          <w:ilvl w:val="1"/>
          <w:numId w:val="9"/>
        </w:numPr>
        <w:autoSpaceDE w:val="0"/>
        <w:autoSpaceDN w:val="0"/>
        <w:adjustRightInd w:val="0"/>
        <w:spacing w:line="240" w:lineRule="auto"/>
        <w:ind w:left="2127"/>
        <w:contextualSpacing/>
        <w:jc w:val="both"/>
        <w:rPr>
          <w:del w:id="153" w:author="Author"/>
          <w:rFonts w:cs="Arial"/>
          <w:szCs w:val="22"/>
        </w:rPr>
        <w:pPrChange w:id="154" w:author="Rebecca Scott [NESO]" w:date="2025-09-30T16:38:00Z" w16du:dateUtc="2025-09-30T15:38:00Z">
          <w:pPr>
            <w:autoSpaceDE w:val="0"/>
            <w:autoSpaceDN w:val="0"/>
            <w:adjustRightInd w:val="0"/>
            <w:spacing w:line="240" w:lineRule="auto"/>
            <w:ind w:left="2880"/>
            <w:contextualSpacing/>
            <w:jc w:val="both"/>
          </w:pPr>
        </w:pPrChange>
      </w:pPr>
    </w:p>
    <w:p w14:paraId="47A7EA7A" w14:textId="6A903FD8" w:rsidR="002A551E" w:rsidRPr="00B47B6F" w:rsidDel="00F83262" w:rsidRDefault="002A551E">
      <w:pPr>
        <w:widowControl/>
        <w:numPr>
          <w:ilvl w:val="1"/>
          <w:numId w:val="9"/>
        </w:numPr>
        <w:autoSpaceDE w:val="0"/>
        <w:autoSpaceDN w:val="0"/>
        <w:adjustRightInd w:val="0"/>
        <w:spacing w:after="200" w:line="240" w:lineRule="auto"/>
        <w:ind w:left="2127"/>
        <w:contextualSpacing/>
        <w:jc w:val="both"/>
        <w:rPr>
          <w:del w:id="155" w:author="Author"/>
          <w:rFonts w:cs="Arial"/>
          <w:szCs w:val="22"/>
        </w:rPr>
        <w:pPrChange w:id="156" w:author="Rebecca Scott [NESO]" w:date="2025-09-30T16:38:00Z" w16du:dateUtc="2025-09-30T15:38:00Z">
          <w:pPr>
            <w:widowControl/>
            <w:numPr>
              <w:ilvl w:val="3"/>
              <w:numId w:val="7"/>
            </w:numPr>
            <w:autoSpaceDE w:val="0"/>
            <w:autoSpaceDN w:val="0"/>
            <w:adjustRightInd w:val="0"/>
            <w:spacing w:after="200" w:line="240" w:lineRule="auto"/>
            <w:ind w:left="2880" w:hanging="360"/>
            <w:contextualSpacing/>
            <w:jc w:val="both"/>
          </w:pPr>
        </w:pPrChange>
      </w:pPr>
      <w:del w:id="157" w:author="Author">
        <w:r w:rsidRPr="00B47B6F" w:rsidDel="00F83262">
          <w:rPr>
            <w:rFonts w:cs="Arial"/>
            <w:szCs w:val="22"/>
          </w:rPr>
          <w:delText xml:space="preserve">up to three </w:delText>
        </w:r>
        <w:r w:rsidRPr="00B47B6F" w:rsidDel="00F83262">
          <w:rPr>
            <w:rFonts w:cs="Arial"/>
            <w:b/>
            <w:szCs w:val="22"/>
          </w:rPr>
          <w:delText>Demand Disconnection</w:delText>
        </w:r>
        <w:r w:rsidRPr="00B47B6F" w:rsidDel="00F83262">
          <w:rPr>
            <w:rFonts w:cs="Arial"/>
            <w:szCs w:val="22"/>
          </w:rPr>
          <w:delText xml:space="preserve"> stages, each of which can reasonably be expected to deliver between four and six percent </w:delText>
        </w:r>
        <w:r w:rsidRPr="00B47B6F" w:rsidDel="00F83262">
          <w:rPr>
            <w:rFonts w:cs="Arial"/>
            <w:b/>
            <w:szCs w:val="22"/>
          </w:rPr>
          <w:delText>Demand</w:delText>
        </w:r>
        <w:r w:rsidRPr="00B47B6F" w:rsidDel="00F83262">
          <w:rPr>
            <w:rFonts w:cs="Arial"/>
            <w:szCs w:val="22"/>
          </w:rPr>
          <w:delText xml:space="preserve"> reduction, </w:delText>
        </w:r>
      </w:del>
    </w:p>
    <w:p w14:paraId="0FDB231D" w14:textId="3AEE3F33" w:rsidR="002A551E" w:rsidRPr="00B47B6F" w:rsidDel="00F83262" w:rsidRDefault="002A551E">
      <w:pPr>
        <w:numPr>
          <w:ilvl w:val="1"/>
          <w:numId w:val="9"/>
        </w:numPr>
        <w:autoSpaceDE w:val="0"/>
        <w:autoSpaceDN w:val="0"/>
        <w:adjustRightInd w:val="0"/>
        <w:spacing w:line="240" w:lineRule="auto"/>
        <w:ind w:left="2127"/>
        <w:jc w:val="both"/>
        <w:rPr>
          <w:del w:id="158" w:author="Author"/>
          <w:rFonts w:cs="Arial"/>
          <w:szCs w:val="22"/>
        </w:rPr>
        <w:pPrChange w:id="159" w:author="Rebecca Scott [NESO]" w:date="2025-09-30T16:38:00Z" w16du:dateUtc="2025-09-30T15:38:00Z">
          <w:pPr>
            <w:autoSpaceDE w:val="0"/>
            <w:autoSpaceDN w:val="0"/>
            <w:adjustRightInd w:val="0"/>
            <w:spacing w:line="240" w:lineRule="auto"/>
            <w:ind w:left="2127" w:hanging="284"/>
            <w:jc w:val="both"/>
          </w:pPr>
        </w:pPrChange>
      </w:pPr>
    </w:p>
    <w:p w14:paraId="64DECC60" w14:textId="2B8129F9" w:rsidR="002A551E" w:rsidRPr="00B47B6F" w:rsidDel="00F83262" w:rsidRDefault="002A551E">
      <w:pPr>
        <w:pStyle w:val="Level3Text"/>
        <w:numPr>
          <w:ilvl w:val="1"/>
          <w:numId w:val="9"/>
        </w:numPr>
        <w:tabs>
          <w:tab w:val="clear" w:pos="2268"/>
        </w:tabs>
        <w:ind w:left="2127"/>
        <w:rPr>
          <w:del w:id="160" w:author="Author"/>
          <w:rFonts w:cs="Arial"/>
          <w:szCs w:val="22"/>
        </w:rPr>
        <w:pPrChange w:id="161" w:author="Rebecca Scott [NESO]" w:date="2025-09-30T16:38:00Z" w16du:dateUtc="2025-09-30T15:38:00Z">
          <w:pPr>
            <w:pStyle w:val="Level3Text"/>
            <w:tabs>
              <w:tab w:val="clear" w:pos="2268"/>
            </w:tabs>
            <w:ind w:firstLine="0"/>
          </w:pPr>
        </w:pPrChange>
      </w:pPr>
      <w:del w:id="162" w:author="Author">
        <w:r w:rsidRPr="00B47B6F" w:rsidDel="00F83262">
          <w:rPr>
            <w:rFonts w:cs="Arial"/>
            <w:szCs w:val="22"/>
          </w:rPr>
          <w:delText xml:space="preserve">each </w:delText>
        </w:r>
        <w:r w:rsidRPr="00B47B6F" w:rsidDel="00F83262">
          <w:rPr>
            <w:rFonts w:cs="Arial"/>
            <w:b/>
            <w:bCs/>
            <w:szCs w:val="22"/>
          </w:rPr>
          <w:delText xml:space="preserve">Network Operator </w:delText>
        </w:r>
        <w:r w:rsidRPr="00B47B6F" w:rsidDel="00F83262">
          <w:rPr>
            <w:rFonts w:cs="Arial"/>
            <w:szCs w:val="22"/>
          </w:rPr>
          <w:delText xml:space="preserve">will abide by the instructions of </w:delText>
        </w:r>
        <w:r w:rsidR="00C15D09" w:rsidDel="00F83262">
          <w:rPr>
            <w:b/>
          </w:rPr>
          <w:delText>The Company</w:delText>
        </w:r>
        <w:r w:rsidRPr="00B47B6F" w:rsidDel="00F83262">
          <w:rPr>
            <w:rFonts w:cs="Arial"/>
            <w:bCs/>
            <w:szCs w:val="22"/>
          </w:rPr>
          <w:delText xml:space="preserve">, which should  specify whether a voltage reduction or </w:delText>
        </w:r>
        <w:r w:rsidRPr="00B47B6F" w:rsidDel="00F83262">
          <w:rPr>
            <w:rFonts w:cs="Arial"/>
            <w:b/>
            <w:bCs/>
            <w:szCs w:val="22"/>
          </w:rPr>
          <w:delText xml:space="preserve">Demand Disconnection </w:delText>
        </w:r>
        <w:r w:rsidRPr="00B47B6F" w:rsidDel="00F83262">
          <w:rPr>
            <w:rFonts w:cs="Arial"/>
            <w:bCs/>
            <w:szCs w:val="22"/>
          </w:rPr>
          <w:delText>stage is required</w:delText>
        </w:r>
        <w:r w:rsidRPr="00B47B6F" w:rsidDel="00F83262">
          <w:rPr>
            <w:rFonts w:cs="Arial"/>
            <w:szCs w:val="22"/>
          </w:rPr>
          <w:delText>; or</w:delText>
        </w:r>
      </w:del>
    </w:p>
    <w:p w14:paraId="52536B98" w14:textId="15FA189C" w:rsidR="00FA7BAA" w:rsidRPr="00B47B6F" w:rsidDel="00F83262" w:rsidRDefault="002A551E">
      <w:pPr>
        <w:pStyle w:val="Level3Text"/>
        <w:numPr>
          <w:ilvl w:val="1"/>
          <w:numId w:val="9"/>
        </w:numPr>
        <w:tabs>
          <w:tab w:val="clear" w:pos="2268"/>
        </w:tabs>
        <w:ind w:left="2127"/>
        <w:rPr>
          <w:del w:id="163" w:author="Author"/>
        </w:rPr>
        <w:pPrChange w:id="164" w:author="Rebecca Scott [NESO]" w:date="2025-09-30T16:38:00Z" w16du:dateUtc="2025-09-30T15:38:00Z">
          <w:pPr>
            <w:pStyle w:val="Level3Text"/>
            <w:numPr>
              <w:numId w:val="5"/>
            </w:numPr>
            <w:tabs>
              <w:tab w:val="clear" w:pos="2268"/>
              <w:tab w:val="num" w:pos="2563"/>
            </w:tabs>
            <w:ind w:left="2563" w:hanging="720"/>
          </w:pPr>
        </w:pPrChange>
      </w:pPr>
      <w:del w:id="165" w:author="Author">
        <w:r w:rsidRPr="00B47B6F" w:rsidDel="00F83262">
          <w:rPr>
            <w:rFonts w:cs="Arial"/>
            <w:szCs w:val="22"/>
          </w:rPr>
          <w:delText xml:space="preserve">if the instruction relates to less than 20 per cent of its total </w:delText>
        </w:r>
        <w:r w:rsidRPr="00B47B6F" w:rsidDel="00F83262">
          <w:rPr>
            <w:rFonts w:cs="Arial"/>
            <w:b/>
            <w:szCs w:val="22"/>
          </w:rPr>
          <w:delText>Demand</w:delText>
        </w:r>
        <w:r w:rsidRPr="00B47B6F" w:rsidDel="00F83262">
          <w:rPr>
            <w:rFonts w:cs="Arial"/>
            <w:szCs w:val="22"/>
          </w:rPr>
          <w:delText xml:space="preserve">, is in four </w:delText>
        </w: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Disconnection</w:delText>
        </w:r>
        <w:r w:rsidRPr="00B47B6F" w:rsidDel="00F83262">
          <w:rPr>
            <w:rFonts w:cs="Arial"/>
            <w:szCs w:val="22"/>
          </w:rPr>
          <w:delText xml:space="preserve"> stages each of which can reasonably be expected </w:delText>
        </w:r>
        <w:r w:rsidRPr="00B47B6F" w:rsidDel="00F83262">
          <w:rPr>
            <w:rFonts w:cs="Arial"/>
            <w:szCs w:val="22"/>
          </w:rPr>
          <w:lastRenderedPageBreak/>
          <w:delText xml:space="preserve">to deliver between four and six per cent </w:delText>
        </w:r>
        <w:r w:rsidRPr="00B47B6F" w:rsidDel="00F83262">
          <w:rPr>
            <w:rFonts w:cs="Arial"/>
            <w:b/>
            <w:szCs w:val="22"/>
          </w:rPr>
          <w:delText>Demand</w:delText>
        </w:r>
        <w:r w:rsidRPr="00B47B6F" w:rsidDel="00F83262">
          <w:rPr>
            <w:rFonts w:cs="Arial"/>
            <w:szCs w:val="22"/>
          </w:rPr>
          <w:delText xml:space="preserve"> reduction,</w:delText>
        </w:r>
      </w:del>
    </w:p>
    <w:p w14:paraId="6553958F" w14:textId="738FBD1F" w:rsidR="00FA7BAA" w:rsidRPr="00B47B6F" w:rsidDel="00F83262" w:rsidRDefault="0078060A">
      <w:pPr>
        <w:pStyle w:val="Level2Text"/>
        <w:numPr>
          <w:ilvl w:val="1"/>
          <w:numId w:val="9"/>
        </w:numPr>
        <w:ind w:left="2127"/>
        <w:rPr>
          <w:del w:id="166" w:author="Author"/>
        </w:rPr>
        <w:pPrChange w:id="167" w:author="Rebecca Scott [NESO]" w:date="2025-09-30T16:38:00Z" w16du:dateUtc="2025-09-30T15:38:00Z">
          <w:pPr>
            <w:pStyle w:val="Level2Text"/>
          </w:pPr>
        </w:pPrChange>
      </w:pPr>
      <w:del w:id="168" w:author="Author">
        <w:r w:rsidRPr="00B47B6F" w:rsidDel="00F83262">
          <w:tab/>
        </w:r>
        <w:r w:rsidR="00FA7BAA" w:rsidRPr="00B47B6F" w:rsidDel="00F83262">
          <w:delText xml:space="preserve">each </w:delText>
        </w:r>
        <w:r w:rsidR="00FA7BAA" w:rsidRPr="00B47B6F" w:rsidDel="00F83262">
          <w:rPr>
            <w:b/>
          </w:rPr>
          <w:delText>Network Operator</w:delText>
        </w:r>
        <w:r w:rsidR="00FA7BAA" w:rsidRPr="00B47B6F" w:rsidDel="00F83262">
          <w:delText xml:space="preserve"> will abide by the instructions of </w:delText>
        </w:r>
        <w:r w:rsidR="00BE071E" w:rsidDel="00F83262">
          <w:rPr>
            <w:b/>
          </w:rPr>
          <w:delText>The Company</w:delText>
        </w:r>
        <w:r w:rsidR="00FA7BAA" w:rsidRPr="00B47B6F" w:rsidDel="00F83262">
          <w:delText xml:space="preserve"> with regard to </w:delText>
        </w:r>
        <w:r w:rsidR="00FA7BAA" w:rsidRPr="00B47B6F" w:rsidDel="00F83262">
          <w:rPr>
            <w:b/>
          </w:rPr>
          <w:delText>Demand</w:delText>
        </w:r>
        <w:r w:rsidR="00FA7BAA" w:rsidRPr="00B47B6F" w:rsidDel="00F83262">
          <w:delText xml:space="preserve"> reduction under OC6.5 without delay.</w:delText>
        </w:r>
      </w:del>
    </w:p>
    <w:p w14:paraId="529D8C01" w14:textId="14060AFF" w:rsidR="00FA7BAA" w:rsidRDefault="00FA7BAA">
      <w:pPr>
        <w:pStyle w:val="Level2Text"/>
        <w:numPr>
          <w:ilvl w:val="1"/>
          <w:numId w:val="9"/>
        </w:numPr>
        <w:ind w:left="2127"/>
        <w:rPr>
          <w:ins w:id="169" w:author="Author"/>
        </w:rPr>
        <w:pPrChange w:id="170" w:author="Rebecca Scott [NESO]" w:date="2025-09-30T16:38:00Z" w16du:dateUtc="2025-09-30T15:38:00Z">
          <w:pPr>
            <w:pStyle w:val="Level2Text"/>
            <w:numPr>
              <w:numId w:val="12"/>
            </w:numPr>
            <w:ind w:left="2865" w:hanging="360"/>
          </w:pPr>
        </w:pPrChange>
      </w:pPr>
      <w:del w:id="171" w:author="Author">
        <w:r w:rsidDel="00FA7BAA">
          <w:delText>(b)</w:delText>
        </w:r>
        <w:r>
          <w:tab/>
        </w:r>
      </w:del>
      <w:r>
        <w:t xml:space="preserve">The </w:t>
      </w:r>
      <w:r w:rsidRPr="46A22706">
        <w:rPr>
          <w:b/>
          <w:bCs/>
        </w:rPr>
        <w:t>Demand</w:t>
      </w:r>
      <w:r>
        <w:t xml:space="preserve"> reduction </w:t>
      </w:r>
      <w:del w:id="172" w:author="Author">
        <w:r w:rsidDel="00FA7BAA">
          <w:delText xml:space="preserve">must </w:delText>
        </w:r>
      </w:del>
      <w:ins w:id="173" w:author="Author">
        <w:r w:rsidR="00F83262">
          <w:t xml:space="preserve">shall </w:t>
        </w:r>
      </w:ins>
      <w:r>
        <w:t xml:space="preserve">be achieved </w:t>
      </w:r>
      <w:ins w:id="174" w:author="Lizzie Timmins (NESO)" w:date="2025-07-21T10:29:00Z">
        <w:r w:rsidR="001F0A94">
          <w:t xml:space="preserve">as uniformly as possible </w:t>
        </w:r>
      </w:ins>
      <w:r>
        <w:t xml:space="preserve">within the </w:t>
      </w:r>
      <w:r w:rsidRPr="46A22706">
        <w:rPr>
          <w:b/>
          <w:bCs/>
        </w:rPr>
        <w:t xml:space="preserve">Network Operator's </w:t>
      </w:r>
      <w:ins w:id="175" w:author="Author">
        <w:r w:rsidR="00F83262" w:rsidRPr="46A22706">
          <w:rPr>
            <w:b/>
            <w:bCs/>
          </w:rPr>
          <w:t xml:space="preserve">User </w:t>
        </w:r>
      </w:ins>
      <w:r w:rsidRPr="46A22706">
        <w:rPr>
          <w:b/>
          <w:bCs/>
        </w:rPr>
        <w:t>System</w:t>
      </w:r>
      <w:r>
        <w:t xml:space="preserve"> </w:t>
      </w:r>
      <w:del w:id="176" w:author="Lizzie Timmins (NESO)" w:date="2025-07-21T10:29:00Z">
        <w:r w:rsidDel="00FA7BAA">
          <w:delText xml:space="preserve">as far as possible uniformly across </w:delText>
        </w:r>
      </w:del>
      <w:del w:id="177" w:author="Author">
        <w:r w:rsidDel="00FA7BAA">
          <w:delText xml:space="preserve">all </w:delText>
        </w:r>
        <w:r w:rsidRPr="46A22706" w:rsidDel="00FA7BAA">
          <w:rPr>
            <w:b/>
            <w:bCs/>
          </w:rPr>
          <w:delText>Grid Supply Points</w:delText>
        </w:r>
        <w:r w:rsidDel="00FA7BAA">
          <w:delText xml:space="preserve"> (</w:delText>
        </w:r>
      </w:del>
      <w:r>
        <w:t xml:space="preserve">unless otherwise </w:t>
      </w:r>
      <w:del w:id="178" w:author="Lizzie Timmins (NESO)" w:date="2025-07-21T10:29:00Z">
        <w:r w:rsidDel="00FA7BAA">
          <w:delText>specified</w:delText>
        </w:r>
      </w:del>
      <w:ins w:id="179" w:author="Author">
        <w:del w:id="180" w:author="Lizzie Timmins (NESO)" w:date="2025-07-21T10:29:00Z">
          <w:r w:rsidDel="00F83262">
            <w:delText xml:space="preserve"> </w:delText>
          </w:r>
        </w:del>
      </w:ins>
      <w:ins w:id="181" w:author="Lizzie Timmins (NESO)" w:date="2025-07-21T10:29:00Z">
        <w:r w:rsidR="001F0A94">
          <w:t xml:space="preserve">agreed </w:t>
        </w:r>
      </w:ins>
      <w:ins w:id="182" w:author="Author">
        <w:r w:rsidR="00F83262">
          <w:t xml:space="preserve">by </w:t>
        </w:r>
        <w:r w:rsidR="00F83262" w:rsidRPr="46A22706">
          <w:rPr>
            <w:b/>
            <w:bCs/>
          </w:rPr>
          <w:t>The Company</w:t>
        </w:r>
      </w:ins>
      <w:ins w:id="183" w:author="Lizzie Timmins (NESO)" w:date="2025-07-21T10:29:00Z">
        <w:r w:rsidR="001F0A94" w:rsidRPr="46A22706">
          <w:rPr>
            <w:b/>
            <w:bCs/>
          </w:rPr>
          <w:t xml:space="preserve"> </w:t>
        </w:r>
        <w:r w:rsidR="001F0A94">
          <w:t xml:space="preserve">and the </w:t>
        </w:r>
        <w:r w:rsidR="001F0A94" w:rsidRPr="46A22706">
          <w:rPr>
            <w:b/>
            <w:bCs/>
          </w:rPr>
          <w:t>Network Operator</w:t>
        </w:r>
      </w:ins>
      <w:ins w:id="184" w:author="Lizzie Timmins (NESO)" w:date="2025-07-21T10:32:00Z">
        <w:r w:rsidR="00270720">
          <w:t>. Such agreement shall be documented</w:t>
        </w:r>
      </w:ins>
      <w:r>
        <w:t xml:space="preserve"> in the </w:t>
      </w:r>
      <w:r w:rsidR="00761736" w:rsidRPr="46A22706">
        <w:rPr>
          <w:b/>
          <w:bCs/>
        </w:rPr>
        <w:t>National Electricity Transmission</w:t>
      </w:r>
      <w:r w:rsidRPr="46A22706">
        <w:rPr>
          <w:b/>
          <w:bCs/>
        </w:rPr>
        <w:t xml:space="preserve"> System Warning - High Risk of Demand Reduction</w:t>
      </w:r>
      <w:del w:id="185" w:author="Sarah Johnson [NESO]" w:date="2025-08-21T12:59:00Z">
        <w:r w:rsidDel="00FA7BAA">
          <w:delText>)</w:delText>
        </w:r>
      </w:del>
      <w:r>
        <w:t xml:space="preserve"> </w:t>
      </w:r>
      <w:del w:id="186" w:author="Lizzie Timmins (NESO)" w:date="2025-07-21T10:30:00Z">
        <w:r w:rsidDel="00FA7BAA">
          <w:delText xml:space="preserve">either by </w:delText>
        </w:r>
        <w:r w:rsidRPr="46A22706" w:rsidDel="00FA7BAA">
          <w:rPr>
            <w:b/>
            <w:bCs/>
          </w:rPr>
          <w:delText>Customer</w:delText>
        </w:r>
        <w:r w:rsidDel="00FA7BAA">
          <w:delText xml:space="preserve"> voltage reduction or by </w:delText>
        </w:r>
        <w:r w:rsidRPr="46A22706" w:rsidDel="00FA7BAA">
          <w:rPr>
            <w:b/>
            <w:bCs/>
          </w:rPr>
          <w:delText>Demand Disconnection</w:delText>
        </w:r>
      </w:del>
      <w:ins w:id="187" w:author="Author">
        <w:r w:rsidR="00F83262">
          <w:t xml:space="preserve">and/or in the </w:t>
        </w:r>
        <w:r w:rsidR="00F83262" w:rsidRPr="46A22706">
          <w:rPr>
            <w:b/>
            <w:bCs/>
          </w:rPr>
          <w:t xml:space="preserve">Demand Control </w:t>
        </w:r>
        <w:r w:rsidR="00F83262">
          <w:t>instruction</w:t>
        </w:r>
      </w:ins>
      <w:r w:rsidR="007A116B">
        <w:t>.</w:t>
      </w:r>
    </w:p>
    <w:p w14:paraId="0066F004" w14:textId="60A75B98" w:rsidR="00F83262" w:rsidRDefault="00F83262" w:rsidP="00097EBC">
      <w:pPr>
        <w:pStyle w:val="Level2Text"/>
        <w:numPr>
          <w:ilvl w:val="0"/>
          <w:numId w:val="15"/>
        </w:numPr>
        <w:ind w:left="1701" w:hanging="425"/>
        <w:rPr>
          <w:ins w:id="188" w:author="Author"/>
        </w:rPr>
      </w:pPr>
      <w:ins w:id="189" w:author="Author">
        <w:r>
          <w:t xml:space="preserve">if the </w:t>
        </w:r>
        <w:r w:rsidRPr="46A22706">
          <w:rPr>
            <w:b/>
            <w:bCs/>
          </w:rPr>
          <w:t>Demand Control</w:t>
        </w:r>
        <w:r>
          <w:t xml:space="preserve"> instruction relates to voltage reduction, and where the </w:t>
        </w:r>
        <w:r w:rsidRPr="46A22706">
          <w:rPr>
            <w:b/>
            <w:bCs/>
          </w:rPr>
          <w:t>Network Operator</w:t>
        </w:r>
        <w:r>
          <w:t xml:space="preserve"> has confirmed via their Week 24 submission that they are able to offer voltage reduction services, provide up to two voltage reduction stages of between 2 and 4 per</w:t>
        </w:r>
      </w:ins>
      <w:ins w:id="190" w:author="Claire Newton [NESO]" w:date="2025-11-07T16:33:00Z" w16du:dateUtc="2025-11-07T16:33:00Z">
        <w:r w:rsidR="001209EA">
          <w:t xml:space="preserve"> </w:t>
        </w:r>
      </w:ins>
      <w:ins w:id="191" w:author="Author">
        <w:r>
          <w:t>cent voltage reduction, each of which can reasonably be expected to deliver around 1.5 per</w:t>
        </w:r>
      </w:ins>
      <w:ins w:id="192" w:author="Claire Newton [NESO]" w:date="2025-11-07T16:34:00Z" w16du:dateUtc="2025-11-07T16:34:00Z">
        <w:r w:rsidR="00324919">
          <w:t xml:space="preserve"> </w:t>
        </w:r>
      </w:ins>
      <w:ins w:id="193" w:author="Author">
        <w:r>
          <w:t xml:space="preserve">cent </w:t>
        </w:r>
        <w:r w:rsidRPr="46A22706">
          <w:rPr>
            <w:b/>
            <w:bCs/>
          </w:rPr>
          <w:t>Demand</w:t>
        </w:r>
        <w:r>
          <w:t xml:space="preserve"> reduction</w:t>
        </w:r>
      </w:ins>
      <w:ins w:id="194" w:author="Sarah Johnson [NESO]" w:date="2025-08-21T13:02:00Z">
        <w:r w:rsidR="4CA65A5C">
          <w:t xml:space="preserve"> provided always that</w:t>
        </w:r>
      </w:ins>
      <w:ins w:id="195" w:author="Rebecca Scott [NESO]" w:date="2025-08-27T18:32:00Z" w16du:dateUtc="2025-08-27T17:32:00Z">
        <w:r w:rsidR="00141087">
          <w:t>:</w:t>
        </w:r>
      </w:ins>
      <w:ins w:id="196" w:author="Author">
        <w:del w:id="197" w:author="Sarah Johnson [NESO]" w:date="2025-08-21T13:02:00Z">
          <w:r w:rsidDel="00F83262">
            <w:delText>;</w:delText>
          </w:r>
        </w:del>
      </w:ins>
    </w:p>
    <w:p w14:paraId="08128553" w14:textId="6F7B724B" w:rsidR="00F83262" w:rsidRPr="00075BA5" w:rsidRDefault="00F83262">
      <w:pPr>
        <w:pStyle w:val="Level2Text"/>
        <w:numPr>
          <w:ilvl w:val="0"/>
          <w:numId w:val="24"/>
        </w:numPr>
        <w:ind w:left="2127"/>
        <w:rPr>
          <w:ins w:id="198" w:author="Author"/>
        </w:rPr>
        <w:pPrChange w:id="199" w:author="Rebecca Scott [NESO]" w:date="2025-09-30T16:38:00Z" w16du:dateUtc="2025-09-30T15:38:00Z">
          <w:pPr>
            <w:pStyle w:val="Level2Text"/>
            <w:numPr>
              <w:numId w:val="14"/>
            </w:numPr>
            <w:ind w:left="2923" w:hanging="360"/>
          </w:pPr>
        </w:pPrChange>
      </w:pPr>
      <w:ins w:id="200" w:author="Author">
        <w:r w:rsidRPr="46A22706">
          <w:rPr>
            <w:b/>
            <w:bCs/>
          </w:rPr>
          <w:t>The Company</w:t>
        </w:r>
        <w:r>
          <w:t xml:space="preserve"> shall specify the number of voltage reduction stages that the </w:t>
        </w:r>
        <w:r w:rsidRPr="46A22706">
          <w:rPr>
            <w:b/>
            <w:bCs/>
          </w:rPr>
          <w:t>Network Operator</w:t>
        </w:r>
        <w:r>
          <w:t xml:space="preserve"> should implement</w:t>
        </w:r>
      </w:ins>
      <w:ins w:id="201" w:author="Sarah Johnson [NESO]" w:date="2025-08-21T13:03:00Z">
        <w:r w:rsidR="15C7D424">
          <w:t>;</w:t>
        </w:r>
      </w:ins>
      <w:ins w:id="202" w:author="Author">
        <w:del w:id="203" w:author="Sarah Johnson [NESO]" w:date="2025-08-21T13:03:00Z">
          <w:r w:rsidDel="00F83262">
            <w:delText>.</w:delText>
          </w:r>
        </w:del>
      </w:ins>
    </w:p>
    <w:p w14:paraId="499179A6" w14:textId="7D9D124B" w:rsidR="00F83262" w:rsidRPr="00B62EC0" w:rsidRDefault="00F83262">
      <w:pPr>
        <w:pStyle w:val="Level2Text"/>
        <w:numPr>
          <w:ilvl w:val="0"/>
          <w:numId w:val="24"/>
        </w:numPr>
        <w:ind w:left="2127"/>
        <w:rPr>
          <w:ins w:id="204" w:author="Author"/>
        </w:rPr>
        <w:pPrChange w:id="205" w:author="Rebecca Scott [NESO]" w:date="2025-09-30T16:38:00Z" w16du:dateUtc="2025-09-30T15:38:00Z">
          <w:pPr>
            <w:pStyle w:val="Level2Text"/>
            <w:numPr>
              <w:numId w:val="14"/>
            </w:numPr>
            <w:ind w:left="2923" w:hanging="360"/>
          </w:pPr>
        </w:pPrChange>
      </w:pPr>
      <w:ins w:id="206" w:author="Author">
        <w:r>
          <w:t xml:space="preserve">Each </w:t>
        </w:r>
        <w:r w:rsidRPr="46A22706">
          <w:rPr>
            <w:b/>
            <w:bCs/>
          </w:rPr>
          <w:t>Network Operator</w:t>
        </w:r>
        <w:r>
          <w:t xml:space="preserve"> shall abide by the instructions of </w:t>
        </w:r>
        <w:r w:rsidRPr="46A22706">
          <w:rPr>
            <w:b/>
            <w:bCs/>
          </w:rPr>
          <w:t>The Company</w:t>
        </w:r>
        <w:r>
          <w:t xml:space="preserve"> with regard to </w:t>
        </w:r>
        <w:r w:rsidRPr="46A22706">
          <w:rPr>
            <w:b/>
            <w:bCs/>
          </w:rPr>
          <w:t>Demand</w:t>
        </w:r>
        <w:r>
          <w:t xml:space="preserve"> reduction under OC6.5 by implementing voltage reduction</w:t>
        </w:r>
      </w:ins>
      <w:ins w:id="207" w:author="Sarah Johnson [NESO]" w:date="2025-08-21T13:03:00Z">
        <w:r w:rsidR="6F1B2F4C">
          <w:t>;</w:t>
        </w:r>
      </w:ins>
      <w:ins w:id="208" w:author="Author">
        <w:del w:id="209" w:author="Sarah Johnson [NESO]" w:date="2025-08-21T13:05:00Z">
          <w:r w:rsidDel="00F83262">
            <w:delText>.</w:delText>
          </w:r>
        </w:del>
      </w:ins>
      <w:ins w:id="210" w:author="Sarah Johnson [NESO]" w:date="2025-08-21T13:05:00Z">
        <w:r w:rsidR="62A81ABE">
          <w:t xml:space="preserve"> and</w:t>
        </w:r>
      </w:ins>
    </w:p>
    <w:p w14:paraId="6249CCC2" w14:textId="4AA6CBC4" w:rsidR="00F83262" w:rsidRPr="0078054D" w:rsidDel="00B22293" w:rsidRDefault="00F83262">
      <w:pPr>
        <w:pStyle w:val="Level2Text"/>
        <w:numPr>
          <w:ilvl w:val="0"/>
          <w:numId w:val="24"/>
        </w:numPr>
        <w:ind w:left="2127"/>
        <w:rPr>
          <w:del w:id="211" w:author="Rebecca Scott [NESO]" w:date="2025-09-30T16:39:00Z" w16du:dateUtc="2025-09-30T15:39:00Z"/>
          <w:rFonts w:cs="Arial"/>
        </w:rPr>
        <w:pPrChange w:id="212" w:author="Rebecca Scott [NESO]" w:date="2025-09-30T16:38:00Z" w16du:dateUtc="2025-09-30T15:38:00Z">
          <w:pPr>
            <w:pStyle w:val="Level2Text"/>
            <w:numPr>
              <w:numId w:val="14"/>
            </w:numPr>
            <w:ind w:left="2923" w:hanging="360"/>
          </w:pPr>
        </w:pPrChange>
      </w:pPr>
      <w:ins w:id="213" w:author="Author">
        <w:r w:rsidRPr="46A22706">
          <w:rPr>
            <w:b/>
            <w:bCs/>
          </w:rPr>
          <w:t>Demand Control</w:t>
        </w:r>
        <w:r>
          <w:t xml:space="preserve"> initiated by voltage reduction shall be initiated as soon as possible but in any event no longer than </w:t>
        </w:r>
        <w:del w:id="214" w:author="Claire Newton [NESO]" w:date="2025-11-07T16:40:00Z" w16du:dateUtc="2025-11-07T16:40:00Z">
          <w:r w:rsidDel="00530C42">
            <w:delText>two</w:delText>
          </w:r>
        </w:del>
      </w:ins>
      <w:ins w:id="215" w:author="Claire Newton [NESO]" w:date="2025-11-07T16:40:00Z" w16du:dateUtc="2025-11-07T16:40:00Z">
        <w:r w:rsidR="00530C42">
          <w:t>2</w:t>
        </w:r>
      </w:ins>
      <w:ins w:id="216" w:author="Author">
        <w:r>
          <w:t xml:space="preserve"> minutes from the instruction being </w:t>
        </w:r>
        <w:r w:rsidRPr="0078054D">
          <w:rPr>
            <w:rFonts w:cs="Arial"/>
          </w:rPr>
          <w:t>received</w:t>
        </w:r>
      </w:ins>
      <w:ins w:id="217" w:author="Sarah Johnson [NESO]" w:date="2025-08-21T13:03:00Z">
        <w:r w:rsidR="3943B3E0" w:rsidRPr="0078054D">
          <w:rPr>
            <w:rFonts w:cs="Arial"/>
          </w:rPr>
          <w:t xml:space="preserve"> by the</w:t>
        </w:r>
      </w:ins>
      <w:ins w:id="218" w:author="Author">
        <w:r w:rsidRPr="0078054D">
          <w:rPr>
            <w:rFonts w:cs="Arial"/>
          </w:rPr>
          <w:t xml:space="preserve"> from </w:t>
        </w:r>
        <w:r w:rsidRPr="0078054D">
          <w:rPr>
            <w:rFonts w:cs="Arial"/>
            <w:b/>
            <w:bCs/>
          </w:rPr>
          <w:t>The Company</w:t>
        </w:r>
        <w:del w:id="219" w:author="Sarah Johnson [NESO]" w:date="2025-08-21T13:06:00Z">
          <w:r w:rsidRPr="0078054D" w:rsidDel="00F83262">
            <w:rPr>
              <w:rFonts w:cs="Arial"/>
            </w:rPr>
            <w:delText>,</w:delText>
          </w:r>
        </w:del>
        <w:r w:rsidRPr="0078054D">
          <w:rPr>
            <w:rFonts w:cs="Arial"/>
          </w:rPr>
          <w:t xml:space="preserve"> and completed within 10 minutes of the instruction being received from </w:t>
        </w:r>
        <w:r w:rsidRPr="0078054D">
          <w:rPr>
            <w:rFonts w:cs="Arial"/>
            <w:b/>
            <w:bCs/>
          </w:rPr>
          <w:t>The Company</w:t>
        </w:r>
        <w:r w:rsidRPr="0078054D">
          <w:rPr>
            <w:rFonts w:cs="Arial"/>
          </w:rPr>
          <w:t>.</w:t>
        </w:r>
      </w:ins>
    </w:p>
    <w:p w14:paraId="0110E247" w14:textId="44CFE89A" w:rsidR="002A551E" w:rsidRPr="0078054D" w:rsidDel="00F83262" w:rsidRDefault="002A551E">
      <w:pPr>
        <w:pStyle w:val="Level2Text"/>
        <w:numPr>
          <w:ilvl w:val="0"/>
          <w:numId w:val="24"/>
        </w:numPr>
        <w:ind w:left="2127"/>
        <w:rPr>
          <w:del w:id="220" w:author="Author"/>
          <w:rFonts w:cs="Arial"/>
        </w:rPr>
        <w:pPrChange w:id="221" w:author="Rebecca Scott [NESO]" w:date="2025-09-30T16:39:00Z" w16du:dateUtc="2025-09-30T15:39:00Z">
          <w:pPr>
            <w:autoSpaceDE w:val="0"/>
            <w:autoSpaceDN w:val="0"/>
            <w:adjustRightInd w:val="0"/>
            <w:spacing w:line="240" w:lineRule="auto"/>
            <w:ind w:left="1843" w:hanging="425"/>
            <w:jc w:val="both"/>
          </w:pPr>
        </w:pPrChange>
      </w:pPr>
      <w:del w:id="222" w:author="Author">
        <w:r w:rsidRPr="0078054D" w:rsidDel="00F83262">
          <w:rPr>
            <w:rFonts w:cs="Arial"/>
          </w:rPr>
          <w:delText xml:space="preserve">(c) </w:delText>
        </w:r>
        <w:r w:rsidR="00B55617" w:rsidRPr="0078054D" w:rsidDel="00F83262">
          <w:rPr>
            <w:rFonts w:cs="Arial"/>
          </w:rPr>
          <w:delText xml:space="preserve">   </w:delText>
        </w:r>
        <w:r w:rsidRPr="0078054D" w:rsidDel="00F83262">
          <w:rPr>
            <w:rFonts w:cs="Arial"/>
            <w:b/>
          </w:rPr>
          <w:delText xml:space="preserve">Demand Control </w:delText>
        </w:r>
        <w:r w:rsidRPr="0078054D" w:rsidDel="00F83262">
          <w:rPr>
            <w:rFonts w:cs="Arial"/>
          </w:rPr>
          <w:delText xml:space="preserve">initiated by voltage reduction shall be initiated as soon as possible but in any event no longer than two minutes from the instruction being received from </w:delText>
        </w:r>
        <w:r w:rsidR="00BE071E" w:rsidRPr="0078054D" w:rsidDel="00F83262">
          <w:rPr>
            <w:rFonts w:cs="Arial"/>
            <w:b/>
          </w:rPr>
          <w:delText>The Company</w:delText>
        </w:r>
        <w:r w:rsidRPr="0078054D" w:rsidDel="00F83262">
          <w:rPr>
            <w:rFonts w:cs="Arial"/>
          </w:rPr>
          <w:delText xml:space="preserve">, and completed within 10 minutes of the instruction being received from </w:delText>
        </w:r>
        <w:r w:rsidR="00BE071E" w:rsidRPr="0078054D" w:rsidDel="00F83262">
          <w:rPr>
            <w:rFonts w:cs="Arial"/>
            <w:b/>
          </w:rPr>
          <w:delText>The Company</w:delText>
        </w:r>
        <w:r w:rsidRPr="0078054D" w:rsidDel="00F83262">
          <w:rPr>
            <w:rFonts w:cs="Arial"/>
          </w:rPr>
          <w:delText>.</w:delText>
        </w:r>
      </w:del>
    </w:p>
    <w:p w14:paraId="7FC55E15" w14:textId="771B2393" w:rsidR="002A551E" w:rsidRPr="0078054D" w:rsidDel="00F83262" w:rsidRDefault="002A551E">
      <w:pPr>
        <w:pStyle w:val="Level2Text"/>
        <w:rPr>
          <w:del w:id="223" w:author="Author"/>
          <w:rFonts w:cs="Arial"/>
        </w:rPr>
        <w:pPrChange w:id="224" w:author="Rebecca Scott [NESO]" w:date="2025-09-30T16:39:00Z" w16du:dateUtc="2025-09-30T15:39:00Z">
          <w:pPr>
            <w:autoSpaceDE w:val="0"/>
            <w:autoSpaceDN w:val="0"/>
            <w:adjustRightInd w:val="0"/>
            <w:spacing w:line="240" w:lineRule="auto"/>
            <w:ind w:left="1843" w:hanging="425"/>
            <w:jc w:val="both"/>
          </w:pPr>
        </w:pPrChange>
      </w:pPr>
    </w:p>
    <w:p w14:paraId="51B756D9" w14:textId="07F8A827" w:rsidR="002A551E" w:rsidRPr="0078054D" w:rsidDel="00F83262" w:rsidRDefault="002A551E">
      <w:pPr>
        <w:pStyle w:val="Level2Text"/>
        <w:rPr>
          <w:del w:id="225" w:author="Author"/>
          <w:rFonts w:cs="Arial"/>
        </w:rPr>
        <w:pPrChange w:id="226" w:author="Rebecca Scott [NESO]" w:date="2025-09-30T16:39:00Z" w16du:dateUtc="2025-09-30T15:39:00Z">
          <w:pPr>
            <w:autoSpaceDE w:val="0"/>
            <w:autoSpaceDN w:val="0"/>
            <w:adjustRightInd w:val="0"/>
            <w:spacing w:line="240" w:lineRule="auto"/>
            <w:ind w:left="1843" w:hanging="425"/>
            <w:jc w:val="both"/>
          </w:pPr>
        </w:pPrChange>
      </w:pPr>
      <w:del w:id="227" w:author="Author">
        <w:r w:rsidRPr="0078054D" w:rsidDel="00F83262">
          <w:rPr>
            <w:rFonts w:cs="Arial"/>
          </w:rPr>
          <w:delText xml:space="preserve">(d) </w:delText>
        </w:r>
        <w:r w:rsidR="00B55617" w:rsidRPr="0078054D" w:rsidDel="00F83262">
          <w:rPr>
            <w:rFonts w:cs="Arial"/>
          </w:rPr>
          <w:delText xml:space="preserve"> </w:delText>
        </w:r>
        <w:r w:rsidRPr="0078054D" w:rsidDel="00F83262">
          <w:rPr>
            <w:rFonts w:cs="Arial"/>
            <w:b/>
          </w:rPr>
          <w:delText>Demand Control</w:delText>
        </w:r>
        <w:r w:rsidRPr="0078054D" w:rsidDel="00F83262">
          <w:rPr>
            <w:rFonts w:cs="Arial"/>
          </w:rPr>
          <w:delText xml:space="preserve"> initiated by </w:delText>
        </w:r>
        <w:r w:rsidRPr="0078054D" w:rsidDel="00F83262">
          <w:rPr>
            <w:rFonts w:cs="Arial"/>
            <w:b/>
          </w:rPr>
          <w:delText>Demand Disconnection</w:delText>
        </w:r>
        <w:r w:rsidRPr="0078054D" w:rsidDel="00F83262">
          <w:rPr>
            <w:rFonts w:cs="Arial"/>
          </w:rPr>
          <w:delText xml:space="preserve"> shall be initiated as soon as possible but in any event no longer than two minutes from the instruction being received from </w:delText>
        </w:r>
        <w:r w:rsidR="00BE071E" w:rsidRPr="0078054D" w:rsidDel="00F83262">
          <w:rPr>
            <w:rFonts w:cs="Arial"/>
            <w:b/>
          </w:rPr>
          <w:delText>The Company</w:delText>
        </w:r>
        <w:r w:rsidRPr="0078054D" w:rsidDel="00F83262">
          <w:rPr>
            <w:rFonts w:cs="Arial"/>
          </w:rPr>
          <w:delText xml:space="preserve">, and completed within five minutes of the instruction being received from </w:delText>
        </w:r>
        <w:r w:rsidR="00BE071E" w:rsidRPr="0078054D" w:rsidDel="00F83262">
          <w:rPr>
            <w:rFonts w:cs="Arial"/>
            <w:b/>
          </w:rPr>
          <w:delText>The Company</w:delText>
        </w:r>
        <w:r w:rsidRPr="0078054D" w:rsidDel="00F83262">
          <w:rPr>
            <w:rFonts w:cs="Arial"/>
          </w:rPr>
          <w:delText>.</w:delText>
        </w:r>
      </w:del>
    </w:p>
    <w:p w14:paraId="22A0757A" w14:textId="693B4982" w:rsidR="003B3BBF" w:rsidRPr="0078054D" w:rsidRDefault="003B3BBF">
      <w:pPr>
        <w:pStyle w:val="Level2Text"/>
        <w:numPr>
          <w:ilvl w:val="0"/>
          <w:numId w:val="24"/>
        </w:numPr>
        <w:ind w:left="2127"/>
        <w:rPr>
          <w:rFonts w:cs="Arial"/>
        </w:rPr>
        <w:pPrChange w:id="228" w:author="Rebecca Scott [NESO]" w:date="2025-09-30T16:39:00Z" w16du:dateUtc="2025-09-30T15:39:00Z">
          <w:pPr>
            <w:autoSpaceDE w:val="0"/>
            <w:autoSpaceDN w:val="0"/>
            <w:adjustRightInd w:val="0"/>
            <w:spacing w:line="240" w:lineRule="auto"/>
            <w:ind w:left="1843" w:hanging="425"/>
            <w:jc w:val="both"/>
          </w:pPr>
        </w:pPrChange>
      </w:pPr>
    </w:p>
    <w:p w14:paraId="62CFD21F" w14:textId="43C9131E" w:rsidR="002A551E" w:rsidRPr="0078054D" w:rsidDel="00F26D1C" w:rsidRDefault="002A551E" w:rsidP="00F26D1C">
      <w:pPr>
        <w:pStyle w:val="ListParagraph"/>
        <w:numPr>
          <w:ilvl w:val="0"/>
          <w:numId w:val="22"/>
        </w:numPr>
        <w:autoSpaceDE w:val="0"/>
        <w:autoSpaceDN w:val="0"/>
        <w:adjustRightInd w:val="0"/>
        <w:spacing w:line="240" w:lineRule="auto"/>
        <w:ind w:left="1560" w:hanging="426"/>
        <w:jc w:val="both"/>
        <w:rPr>
          <w:del w:id="229" w:author="Rebecca Scott [NESO]" w:date="2025-08-27T18:42:00Z" w16du:dateUtc="2025-08-27T17:42:00Z"/>
          <w:rFonts w:ascii="Arial" w:hAnsi="Arial" w:cs="Arial"/>
          <w:sz w:val="20"/>
          <w:szCs w:val="20"/>
          <w:rPrChange w:id="230" w:author="Rebecca Scott [NESO]" w:date="2025-09-30T15:47:00Z" w16du:dateUtc="2025-09-30T14:47:00Z">
            <w:rPr>
              <w:del w:id="231" w:author="Rebecca Scott [NESO]" w:date="2025-08-27T18:42:00Z" w16du:dateUtc="2025-08-27T17:42:00Z"/>
              <w:rFonts w:cs="Arial"/>
            </w:rPr>
          </w:rPrChange>
        </w:rPr>
      </w:pPr>
      <w:del w:id="232" w:author="Author">
        <w:r w:rsidRPr="0078054D" w:rsidDel="002A551E">
          <w:rPr>
            <w:rFonts w:ascii="Arial" w:hAnsi="Arial" w:cs="Arial"/>
            <w:sz w:val="20"/>
            <w:szCs w:val="20"/>
            <w:rPrChange w:id="233" w:author="Rebecca Scott [NESO]" w:date="2025-09-30T15:47:00Z" w16du:dateUtc="2025-09-30T14:47:00Z">
              <w:rPr>
                <w:rFonts w:cs="Arial"/>
              </w:rPr>
            </w:rPrChange>
          </w:rPr>
          <w:delText>(</w:delText>
        </w:r>
        <w:r w:rsidRPr="0078054D" w:rsidDel="00050B5D">
          <w:rPr>
            <w:rFonts w:ascii="Arial" w:hAnsi="Arial" w:cs="Arial"/>
            <w:sz w:val="20"/>
            <w:szCs w:val="20"/>
            <w:rPrChange w:id="234" w:author="Rebecca Scott [NESO]" w:date="2025-09-30T15:47:00Z" w16du:dateUtc="2025-09-30T14:47:00Z">
              <w:rPr>
                <w:rFonts w:cs="Arial"/>
              </w:rPr>
            </w:rPrChange>
          </w:rPr>
          <w:delText>e</w:delText>
        </w:r>
        <w:r w:rsidRPr="0078054D" w:rsidDel="002A551E">
          <w:rPr>
            <w:rFonts w:ascii="Arial" w:hAnsi="Arial" w:cs="Arial"/>
            <w:sz w:val="20"/>
            <w:szCs w:val="20"/>
            <w:rPrChange w:id="235" w:author="Rebecca Scott [NESO]" w:date="2025-09-30T15:47:00Z" w16du:dateUtc="2025-09-30T14:47:00Z">
              <w:rPr>
                <w:rFonts w:cs="Arial"/>
              </w:rPr>
            </w:rPrChange>
          </w:rPr>
          <w:delText xml:space="preserve">) </w:delText>
        </w:r>
        <w:r w:rsidRPr="0078054D" w:rsidDel="00B55617">
          <w:rPr>
            <w:rFonts w:ascii="Arial" w:hAnsi="Arial" w:cs="Arial"/>
            <w:sz w:val="20"/>
            <w:szCs w:val="20"/>
            <w:rPrChange w:id="236" w:author="Rebecca Scott [NESO]" w:date="2025-09-30T15:47:00Z" w16du:dateUtc="2025-09-30T14:47:00Z">
              <w:rPr>
                <w:rFonts w:cs="Arial"/>
              </w:rPr>
            </w:rPrChange>
          </w:rPr>
          <w:delText xml:space="preserve">  </w:delText>
        </w:r>
      </w:del>
      <w:r w:rsidRPr="0078054D">
        <w:rPr>
          <w:rFonts w:ascii="Arial" w:hAnsi="Arial" w:cs="Arial"/>
          <w:sz w:val="20"/>
          <w:szCs w:val="20"/>
          <w:rPrChange w:id="237" w:author="Rebecca Scott [NESO]" w:date="2025-09-30T15:47:00Z" w16du:dateUtc="2025-09-30T14:47:00Z">
            <w:rPr>
              <w:rFonts w:cs="Arial"/>
            </w:rPr>
          </w:rPrChange>
        </w:rPr>
        <w:t xml:space="preserve">Each </w:t>
      </w:r>
      <w:r w:rsidRPr="0078054D">
        <w:rPr>
          <w:rFonts w:ascii="Arial" w:hAnsi="Arial" w:cs="Arial"/>
          <w:b/>
          <w:bCs/>
          <w:sz w:val="20"/>
          <w:szCs w:val="20"/>
          <w:rPrChange w:id="238" w:author="Rebecca Scott [NESO]" w:date="2025-09-30T15:47:00Z" w16du:dateUtc="2025-09-30T14:47:00Z">
            <w:rPr>
              <w:rFonts w:cs="Arial"/>
              <w:b/>
              <w:bCs/>
            </w:rPr>
          </w:rPrChange>
        </w:rPr>
        <w:t xml:space="preserve">Network Operator </w:t>
      </w:r>
      <w:r w:rsidRPr="0078054D">
        <w:rPr>
          <w:rFonts w:ascii="Arial" w:hAnsi="Arial" w:cs="Arial"/>
          <w:sz w:val="20"/>
          <w:szCs w:val="20"/>
          <w:rPrChange w:id="239" w:author="Rebecca Scott [NESO]" w:date="2025-09-30T15:47:00Z" w16du:dateUtc="2025-09-30T14:47:00Z">
            <w:rPr>
              <w:rFonts w:cs="Arial"/>
            </w:rPr>
          </w:rPrChange>
        </w:rPr>
        <w:t xml:space="preserve">must notify </w:t>
      </w:r>
      <w:r w:rsidR="00BE071E" w:rsidRPr="0078054D">
        <w:rPr>
          <w:rFonts w:ascii="Arial" w:hAnsi="Arial" w:cs="Arial"/>
          <w:b/>
          <w:bCs/>
          <w:sz w:val="20"/>
          <w:szCs w:val="20"/>
          <w:rPrChange w:id="240" w:author="Rebecca Scott [NESO]" w:date="2025-09-30T15:47:00Z" w16du:dateUtc="2025-09-30T14:47:00Z">
            <w:rPr>
              <w:b/>
              <w:bCs/>
            </w:rPr>
          </w:rPrChange>
        </w:rPr>
        <w:t>The Company</w:t>
      </w:r>
      <w:r w:rsidRPr="0078054D">
        <w:rPr>
          <w:rFonts w:ascii="Arial" w:hAnsi="Arial" w:cs="Arial"/>
          <w:b/>
          <w:bCs/>
          <w:sz w:val="20"/>
          <w:szCs w:val="20"/>
          <w:rPrChange w:id="241" w:author="Rebecca Scott [NESO]" w:date="2025-09-30T15:47:00Z" w16du:dateUtc="2025-09-30T14:47:00Z">
            <w:rPr>
              <w:rFonts w:cs="Arial"/>
              <w:b/>
              <w:bCs/>
            </w:rPr>
          </w:rPrChange>
        </w:rPr>
        <w:t xml:space="preserve"> </w:t>
      </w:r>
      <w:r w:rsidRPr="0078054D">
        <w:rPr>
          <w:rFonts w:ascii="Arial" w:hAnsi="Arial" w:cs="Arial"/>
          <w:sz w:val="20"/>
          <w:szCs w:val="20"/>
          <w:rPrChange w:id="242" w:author="Rebecca Scott [NESO]" w:date="2025-09-30T15:47:00Z" w16du:dateUtc="2025-09-30T14:47:00Z">
            <w:rPr>
              <w:rFonts w:cs="Arial"/>
            </w:rPr>
          </w:rPrChange>
        </w:rPr>
        <w:t xml:space="preserve">in writing by calendar week 24 each year, for the succeeding </w:t>
      </w:r>
      <w:r w:rsidRPr="0078054D">
        <w:rPr>
          <w:rFonts w:ascii="Arial" w:hAnsi="Arial" w:cs="Arial"/>
          <w:b/>
          <w:bCs/>
          <w:sz w:val="20"/>
          <w:szCs w:val="20"/>
          <w:rPrChange w:id="243" w:author="Rebecca Scott [NESO]" w:date="2025-09-30T15:47:00Z" w16du:dateUtc="2025-09-30T14:47:00Z">
            <w:rPr>
              <w:rFonts w:cs="Arial"/>
              <w:b/>
              <w:bCs/>
            </w:rPr>
          </w:rPrChange>
        </w:rPr>
        <w:t>Financial Year</w:t>
      </w:r>
      <w:del w:id="244" w:author="Author">
        <w:r w:rsidRPr="0078054D" w:rsidDel="002A551E">
          <w:rPr>
            <w:rFonts w:ascii="Arial" w:hAnsi="Arial" w:cs="Arial"/>
            <w:b/>
            <w:bCs/>
            <w:sz w:val="20"/>
            <w:szCs w:val="20"/>
            <w:rPrChange w:id="245" w:author="Rebecca Scott [NESO]" w:date="2025-09-30T15:47:00Z" w16du:dateUtc="2025-09-30T14:47:00Z">
              <w:rPr>
                <w:rFonts w:cs="Arial"/>
                <w:b/>
                <w:bCs/>
              </w:rPr>
            </w:rPrChange>
          </w:rPr>
          <w:delText xml:space="preserve"> </w:delText>
        </w:r>
        <w:r w:rsidRPr="0078054D" w:rsidDel="002A551E">
          <w:rPr>
            <w:rFonts w:ascii="Arial" w:hAnsi="Arial" w:cs="Arial"/>
            <w:sz w:val="20"/>
            <w:szCs w:val="20"/>
            <w:rPrChange w:id="246" w:author="Rebecca Scott [NESO]" w:date="2025-09-30T15:47:00Z" w16du:dateUtc="2025-09-30T14:47:00Z">
              <w:rPr>
                <w:rFonts w:cs="Arial"/>
              </w:rPr>
            </w:rPrChange>
          </w:rPr>
          <w:delText>onwards</w:delText>
        </w:r>
      </w:del>
      <w:r w:rsidRPr="0078054D">
        <w:rPr>
          <w:rFonts w:ascii="Arial" w:hAnsi="Arial" w:cs="Arial"/>
          <w:sz w:val="20"/>
          <w:szCs w:val="20"/>
          <w:rPrChange w:id="247" w:author="Rebecca Scott [NESO]" w:date="2025-09-30T15:47:00Z" w16du:dateUtc="2025-09-30T14:47:00Z">
            <w:rPr>
              <w:rFonts w:cs="Arial"/>
            </w:rPr>
          </w:rPrChange>
        </w:rPr>
        <w:t>, whether</w:t>
      </w:r>
      <w:ins w:id="248" w:author="Author">
        <w:r w:rsidR="00F83262" w:rsidRPr="0078054D">
          <w:rPr>
            <w:rFonts w:ascii="Arial" w:hAnsi="Arial" w:cs="Arial"/>
            <w:sz w:val="20"/>
            <w:szCs w:val="20"/>
            <w:rPrChange w:id="249" w:author="Rebecca Scott [NESO]" w:date="2025-09-30T15:47:00Z" w16du:dateUtc="2025-09-30T14:47:00Z">
              <w:rPr/>
            </w:rPrChange>
          </w:rPr>
          <w:t xml:space="preserve"> they are able to offer a voltage reduction service.</w:t>
        </w:r>
      </w:ins>
      <w:del w:id="250" w:author="Sarah Johnson [NESO]" w:date="2025-08-21T13:06:00Z">
        <w:r w:rsidRPr="0078054D" w:rsidDel="002A551E">
          <w:rPr>
            <w:rFonts w:ascii="Arial" w:hAnsi="Arial" w:cs="Arial"/>
            <w:sz w:val="20"/>
            <w:szCs w:val="20"/>
            <w:rPrChange w:id="251" w:author="Rebecca Scott [NESO]" w:date="2025-09-30T15:47:00Z" w16du:dateUtc="2025-09-30T14:47:00Z">
              <w:rPr>
                <w:rFonts w:cs="Arial"/>
              </w:rPr>
            </w:rPrChange>
          </w:rPr>
          <w:delText xml:space="preserve"> </w:delText>
        </w:r>
      </w:del>
      <w:del w:id="252" w:author="Author">
        <w:r w:rsidRPr="0078054D" w:rsidDel="002A551E">
          <w:rPr>
            <w:rFonts w:ascii="Arial" w:hAnsi="Arial" w:cs="Arial"/>
            <w:b/>
            <w:bCs/>
            <w:sz w:val="20"/>
            <w:szCs w:val="20"/>
            <w:rPrChange w:id="253" w:author="Rebecca Scott [NESO]" w:date="2025-09-30T15:47:00Z" w16du:dateUtc="2025-09-30T14:47:00Z">
              <w:rPr>
                <w:rFonts w:cs="Arial"/>
                <w:b/>
                <w:bCs/>
              </w:rPr>
            </w:rPrChange>
          </w:rPr>
          <w:delText>Demand</w:delText>
        </w:r>
        <w:r w:rsidRPr="0078054D" w:rsidDel="002A551E">
          <w:rPr>
            <w:rFonts w:ascii="Arial" w:hAnsi="Arial" w:cs="Arial"/>
            <w:sz w:val="20"/>
            <w:szCs w:val="20"/>
            <w:rPrChange w:id="254" w:author="Rebecca Scott [NESO]" w:date="2025-09-30T15:47:00Z" w16du:dateUtc="2025-09-30T14:47:00Z">
              <w:rPr>
                <w:rFonts w:cs="Arial"/>
              </w:rPr>
            </w:rPrChange>
          </w:rPr>
          <w:delText xml:space="preserve"> </w:delText>
        </w:r>
        <w:r w:rsidRPr="0078054D" w:rsidDel="002A551E">
          <w:rPr>
            <w:rFonts w:ascii="Arial" w:hAnsi="Arial" w:cs="Arial"/>
            <w:b/>
            <w:bCs/>
            <w:sz w:val="20"/>
            <w:szCs w:val="20"/>
            <w:rPrChange w:id="255" w:author="Rebecca Scott [NESO]" w:date="2025-09-30T15:47:00Z" w16du:dateUtc="2025-09-30T14:47:00Z">
              <w:rPr>
                <w:rFonts w:cs="Arial"/>
                <w:b/>
                <w:bCs/>
              </w:rPr>
            </w:rPrChange>
          </w:rPr>
          <w:delText>Contro</w:delText>
        </w:r>
        <w:r w:rsidRPr="0078054D" w:rsidDel="002A551E">
          <w:rPr>
            <w:rFonts w:ascii="Arial" w:hAnsi="Arial" w:cs="Arial"/>
            <w:sz w:val="20"/>
            <w:szCs w:val="20"/>
            <w:rPrChange w:id="256" w:author="Rebecca Scott [NESO]" w:date="2025-09-30T15:47:00Z" w16du:dateUtc="2025-09-30T14:47:00Z">
              <w:rPr>
                <w:rFonts w:cs="Arial"/>
              </w:rPr>
            </w:rPrChange>
          </w:rPr>
          <w:delText xml:space="preserve">l is to be implemented either: </w:delText>
        </w:r>
      </w:del>
    </w:p>
    <w:p w14:paraId="7C61FB63" w14:textId="77777777" w:rsidR="00F26D1C" w:rsidRPr="0078054D" w:rsidRDefault="00F26D1C">
      <w:pPr>
        <w:pStyle w:val="ListParagraph"/>
        <w:numPr>
          <w:ilvl w:val="0"/>
          <w:numId w:val="22"/>
        </w:numPr>
        <w:autoSpaceDE w:val="0"/>
        <w:autoSpaceDN w:val="0"/>
        <w:adjustRightInd w:val="0"/>
        <w:spacing w:line="240" w:lineRule="auto"/>
        <w:ind w:left="1560" w:hanging="426"/>
        <w:jc w:val="both"/>
        <w:rPr>
          <w:ins w:id="257" w:author="Rebecca Scott [NESO]" w:date="2025-08-27T18:42:00Z" w16du:dateUtc="2025-08-27T17:42:00Z"/>
          <w:rFonts w:cs="Arial"/>
        </w:rPr>
        <w:pPrChange w:id="258" w:author="Rebecca Scott [NESO]" w:date="2025-08-27T18:42:00Z" w16du:dateUtc="2025-08-27T17:42:00Z">
          <w:pPr>
            <w:autoSpaceDE w:val="0"/>
            <w:autoSpaceDN w:val="0"/>
            <w:adjustRightInd w:val="0"/>
            <w:spacing w:line="240" w:lineRule="auto"/>
            <w:ind w:left="1843"/>
            <w:jc w:val="both"/>
          </w:pPr>
        </w:pPrChange>
      </w:pPr>
    </w:p>
    <w:p w14:paraId="0AA04DEB" w14:textId="60BCE5BA" w:rsidR="46A22706" w:rsidRPr="0078054D" w:rsidRDefault="46A22706">
      <w:pPr>
        <w:pStyle w:val="ListParagraph"/>
        <w:numPr>
          <w:ilvl w:val="0"/>
          <w:numId w:val="22"/>
        </w:numPr>
        <w:autoSpaceDE w:val="0"/>
        <w:autoSpaceDN w:val="0"/>
        <w:adjustRightInd w:val="0"/>
        <w:spacing w:line="240" w:lineRule="auto"/>
        <w:ind w:left="1560" w:hanging="426"/>
        <w:jc w:val="both"/>
        <w:rPr>
          <w:del w:id="259" w:author="Author"/>
          <w:rFonts w:cs="Arial"/>
        </w:rPr>
        <w:pPrChange w:id="260" w:author="Rebecca Scott [NESO]" w:date="2025-08-27T18:42:00Z" w16du:dateUtc="2025-08-27T17:42:00Z">
          <w:pPr>
            <w:spacing w:line="240" w:lineRule="auto"/>
            <w:ind w:left="1843"/>
            <w:jc w:val="both"/>
          </w:pPr>
        </w:pPrChange>
      </w:pPr>
    </w:p>
    <w:p w14:paraId="59BCDFBB" w14:textId="2DBB873A" w:rsidR="002A551E" w:rsidRPr="0078054D" w:rsidDel="00F83262" w:rsidRDefault="002A551E">
      <w:pPr>
        <w:pStyle w:val="ListParagraph"/>
        <w:rPr>
          <w:del w:id="261" w:author="Author"/>
          <w:rFonts w:cs="Arial"/>
        </w:rPr>
        <w:pPrChange w:id="262" w:author="Rebecca Scott [NESO]" w:date="2025-08-27T18:42:00Z" w16du:dateUtc="2025-08-27T17:42:00Z">
          <w:pPr>
            <w:autoSpaceDE w:val="0"/>
            <w:autoSpaceDN w:val="0"/>
            <w:adjustRightInd w:val="0"/>
            <w:spacing w:line="240" w:lineRule="auto"/>
            <w:ind w:left="1843"/>
            <w:jc w:val="both"/>
          </w:pPr>
        </w:pPrChange>
      </w:pPr>
      <w:del w:id="263" w:author="Author">
        <w:r w:rsidRPr="0078054D" w:rsidDel="002A551E">
          <w:rPr>
            <w:rFonts w:ascii="Arial" w:hAnsi="Arial" w:cs="Arial"/>
            <w:sz w:val="20"/>
            <w:szCs w:val="20"/>
          </w:rPr>
          <w:delText xml:space="preserve">i) </w:delText>
        </w:r>
      </w:del>
      <w:del w:id="264" w:author="Sarah Johnson [NESO]" w:date="2025-08-21T13:06:00Z">
        <w:r w:rsidRPr="0078054D">
          <w:rPr>
            <w:rFonts w:ascii="Arial" w:hAnsi="Arial" w:cs="Arial"/>
            <w:sz w:val="20"/>
            <w:szCs w:val="20"/>
          </w:rPr>
          <w:tab/>
        </w:r>
      </w:del>
      <w:del w:id="265" w:author="Author">
        <w:r w:rsidRPr="0078054D" w:rsidDel="002A551E">
          <w:rPr>
            <w:rFonts w:ascii="Arial" w:hAnsi="Arial" w:cs="Arial"/>
            <w:sz w:val="20"/>
            <w:szCs w:val="20"/>
          </w:rPr>
          <w:delText xml:space="preserve">by a combination of voltage reduction and </w:delText>
        </w:r>
      </w:del>
      <w:del w:id="266" w:author="Sarah Johnson [NESO]" w:date="2025-08-21T13:06:00Z">
        <w:r w:rsidRPr="0078054D" w:rsidDel="002A551E">
          <w:rPr>
            <w:rFonts w:ascii="Arial" w:hAnsi="Arial" w:cs="Arial"/>
            <w:b/>
            <w:bCs/>
            <w:sz w:val="20"/>
            <w:szCs w:val="20"/>
          </w:rPr>
          <w:delText>Demand Disconnection</w:delText>
        </w:r>
      </w:del>
      <w:del w:id="267" w:author="Author">
        <w:r w:rsidRPr="0078054D" w:rsidDel="002A551E">
          <w:rPr>
            <w:rFonts w:ascii="Arial" w:hAnsi="Arial" w:cs="Arial"/>
            <w:sz w:val="20"/>
            <w:szCs w:val="20"/>
          </w:rPr>
          <w:delText>; or</w:delText>
        </w:r>
      </w:del>
    </w:p>
    <w:p w14:paraId="3DDFE086" w14:textId="3EB7D9DF" w:rsidR="002A551E" w:rsidRPr="0078054D" w:rsidDel="00F83262" w:rsidRDefault="002A551E">
      <w:pPr>
        <w:pStyle w:val="ListParagraph"/>
        <w:rPr>
          <w:del w:id="268" w:author="Author"/>
          <w:rFonts w:cs="Arial"/>
        </w:rPr>
        <w:pPrChange w:id="269" w:author="Rebecca Scott [NESO]" w:date="2025-08-27T18:42:00Z" w16du:dateUtc="2025-08-27T17:42:00Z">
          <w:pPr>
            <w:autoSpaceDE w:val="0"/>
            <w:autoSpaceDN w:val="0"/>
            <w:adjustRightInd w:val="0"/>
            <w:spacing w:line="240" w:lineRule="auto"/>
            <w:ind w:left="1843"/>
            <w:jc w:val="both"/>
          </w:pPr>
        </w:pPrChange>
      </w:pPr>
      <w:del w:id="270" w:author="Author">
        <w:r w:rsidRPr="0078054D" w:rsidDel="002A551E">
          <w:rPr>
            <w:rFonts w:ascii="Arial" w:hAnsi="Arial" w:cs="Arial"/>
            <w:sz w:val="20"/>
            <w:szCs w:val="20"/>
          </w:rPr>
          <w:delText xml:space="preserve">ii) </w:delText>
        </w:r>
      </w:del>
      <w:del w:id="271" w:author="Sarah Johnson [NESO]" w:date="2025-08-21T13:06:00Z">
        <w:r w:rsidRPr="0078054D">
          <w:rPr>
            <w:rFonts w:ascii="Arial" w:hAnsi="Arial" w:cs="Arial"/>
            <w:sz w:val="20"/>
            <w:szCs w:val="20"/>
          </w:rPr>
          <w:tab/>
        </w:r>
      </w:del>
      <w:del w:id="272" w:author="Author">
        <w:r w:rsidRPr="0078054D" w:rsidDel="002A551E">
          <w:rPr>
            <w:rFonts w:ascii="Arial" w:hAnsi="Arial" w:cs="Arial"/>
            <w:b/>
            <w:bCs/>
            <w:sz w:val="20"/>
            <w:szCs w:val="20"/>
          </w:rPr>
          <w:delText>Demand Disconnection</w:delText>
        </w:r>
      </w:del>
      <w:del w:id="273" w:author="Sarah Johnson [NESO]" w:date="2025-08-21T13:06:00Z">
        <w:r w:rsidRPr="0078054D" w:rsidDel="002A551E">
          <w:rPr>
            <w:rFonts w:ascii="Arial" w:hAnsi="Arial" w:cs="Arial"/>
            <w:sz w:val="20"/>
            <w:szCs w:val="20"/>
          </w:rPr>
          <w:delText xml:space="preserve"> alone;</w:delText>
        </w:r>
      </w:del>
    </w:p>
    <w:p w14:paraId="50B55B7B" w14:textId="2E2E1176" w:rsidR="002A551E" w:rsidRPr="0078054D" w:rsidDel="00F83262" w:rsidRDefault="002A551E">
      <w:pPr>
        <w:pStyle w:val="ListParagraph"/>
        <w:rPr>
          <w:del w:id="274" w:author="Author"/>
          <w:rFonts w:cs="Arial"/>
        </w:rPr>
        <w:pPrChange w:id="275" w:author="Rebecca Scott [NESO]" w:date="2025-08-27T18:42:00Z" w16du:dateUtc="2025-08-27T17:42:00Z">
          <w:pPr>
            <w:autoSpaceDE w:val="0"/>
            <w:autoSpaceDN w:val="0"/>
            <w:adjustRightInd w:val="0"/>
            <w:spacing w:line="240" w:lineRule="auto"/>
            <w:ind w:left="1843"/>
            <w:jc w:val="both"/>
          </w:pPr>
        </w:pPrChange>
      </w:pPr>
    </w:p>
    <w:p w14:paraId="58835F9D" w14:textId="5690F626" w:rsidR="002A551E" w:rsidRPr="0078054D" w:rsidDel="00E220FC" w:rsidRDefault="002A551E">
      <w:pPr>
        <w:pStyle w:val="ListParagraph"/>
        <w:numPr>
          <w:ilvl w:val="0"/>
          <w:numId w:val="22"/>
        </w:numPr>
        <w:autoSpaceDE w:val="0"/>
        <w:autoSpaceDN w:val="0"/>
        <w:adjustRightInd w:val="0"/>
        <w:spacing w:line="240" w:lineRule="auto"/>
        <w:ind w:left="1560" w:hanging="426"/>
        <w:jc w:val="both"/>
        <w:rPr>
          <w:del w:id="276" w:author="Rebecca Scott [NESO]" w:date="2025-09-30T15:47:00Z" w16du:dateUtc="2025-09-30T14:47:00Z"/>
          <w:rFonts w:cs="Arial"/>
        </w:rPr>
        <w:pPrChange w:id="277" w:author="Rebecca Scott [NESO]" w:date="2025-08-27T18:42:00Z" w16du:dateUtc="2025-08-27T17:42:00Z">
          <w:pPr>
            <w:autoSpaceDE w:val="0"/>
            <w:autoSpaceDN w:val="0"/>
            <w:adjustRightInd w:val="0"/>
            <w:spacing w:line="240" w:lineRule="auto"/>
            <w:ind w:left="1843"/>
            <w:jc w:val="both"/>
          </w:pPr>
        </w:pPrChange>
      </w:pPr>
      <w:del w:id="278" w:author="Author">
        <w:r w:rsidRPr="0078054D" w:rsidDel="002A551E">
          <w:rPr>
            <w:rFonts w:ascii="Arial" w:hAnsi="Arial" w:cs="Arial"/>
            <w:sz w:val="20"/>
            <w:szCs w:val="20"/>
          </w:rPr>
          <w:delText xml:space="preserve">together with the magnitude of the voltage reduction stages (where applicable) and for </w:delText>
        </w:r>
      </w:del>
      <w:del w:id="279" w:author="Sarah Johnson [NESO]" w:date="2025-08-21T13:06:00Z">
        <w:r w:rsidRPr="0078054D" w:rsidDel="002A551E">
          <w:rPr>
            <w:rFonts w:ascii="Arial" w:hAnsi="Arial" w:cs="Arial"/>
            <w:b/>
            <w:bCs/>
            <w:sz w:val="20"/>
            <w:szCs w:val="20"/>
          </w:rPr>
          <w:delText>Demand Disconnection</w:delText>
        </w:r>
      </w:del>
      <w:del w:id="280" w:author="Author">
        <w:r w:rsidRPr="0078054D" w:rsidDel="002A551E">
          <w:rPr>
            <w:rFonts w:ascii="Arial" w:hAnsi="Arial" w:cs="Arial"/>
            <w:sz w:val="20"/>
            <w:szCs w:val="20"/>
          </w:rPr>
          <w:delText xml:space="preserve"> stages, the demand reduction anticipated. </w:delText>
        </w:r>
      </w:del>
      <w:r w:rsidRPr="0078054D">
        <w:rPr>
          <w:rFonts w:ascii="Arial" w:hAnsi="Arial" w:cs="Arial"/>
          <w:sz w:val="20"/>
          <w:szCs w:val="20"/>
        </w:rPr>
        <w:t xml:space="preserve">Thereafter, any changes must be notified in writing to </w:t>
      </w:r>
      <w:r w:rsidR="00BE071E" w:rsidRPr="0078054D">
        <w:rPr>
          <w:rFonts w:ascii="Arial" w:hAnsi="Arial" w:cs="Arial"/>
          <w:b/>
          <w:bCs/>
          <w:sz w:val="20"/>
          <w:szCs w:val="20"/>
        </w:rPr>
        <w:t>The Company</w:t>
      </w:r>
      <w:r w:rsidRPr="0078054D">
        <w:rPr>
          <w:rFonts w:ascii="Arial" w:hAnsi="Arial" w:cs="Arial"/>
          <w:b/>
          <w:bCs/>
          <w:sz w:val="20"/>
          <w:szCs w:val="20"/>
        </w:rPr>
        <w:t xml:space="preserve"> </w:t>
      </w:r>
      <w:r w:rsidRPr="0078054D">
        <w:rPr>
          <w:rFonts w:ascii="Arial" w:hAnsi="Arial" w:cs="Arial"/>
          <w:sz w:val="20"/>
          <w:szCs w:val="20"/>
        </w:rPr>
        <w:t xml:space="preserve">at least 10 </w:t>
      </w:r>
      <w:r w:rsidRPr="0078054D">
        <w:rPr>
          <w:rFonts w:ascii="Arial" w:hAnsi="Arial" w:cs="Arial"/>
          <w:b/>
          <w:bCs/>
          <w:sz w:val="20"/>
          <w:szCs w:val="20"/>
        </w:rPr>
        <w:t xml:space="preserve">Business Days </w:t>
      </w:r>
      <w:r w:rsidRPr="0078054D">
        <w:rPr>
          <w:rFonts w:ascii="Arial" w:hAnsi="Arial" w:cs="Arial"/>
          <w:sz w:val="20"/>
          <w:szCs w:val="20"/>
        </w:rPr>
        <w:t>prior to the change coming into effect.</w:t>
      </w:r>
    </w:p>
    <w:p w14:paraId="42F7F362" w14:textId="77777777" w:rsidR="002A551E" w:rsidRPr="0078054D" w:rsidRDefault="002A551E">
      <w:pPr>
        <w:pStyle w:val="ListParagraph"/>
        <w:numPr>
          <w:ilvl w:val="0"/>
          <w:numId w:val="22"/>
        </w:numPr>
        <w:autoSpaceDE w:val="0"/>
        <w:autoSpaceDN w:val="0"/>
        <w:adjustRightInd w:val="0"/>
        <w:spacing w:line="240" w:lineRule="auto"/>
        <w:ind w:left="1560" w:hanging="426"/>
        <w:jc w:val="both"/>
        <w:rPr>
          <w:rFonts w:cs="Arial"/>
        </w:rPr>
        <w:pPrChange w:id="281" w:author="Rebecca Scott [NESO]" w:date="2025-09-30T15:47:00Z" w16du:dateUtc="2025-09-30T14:47:00Z">
          <w:pPr>
            <w:pStyle w:val="Level2Text"/>
          </w:pPr>
        </w:pPrChange>
      </w:pPr>
    </w:p>
    <w:p w14:paraId="3D40DF47" w14:textId="03A5CE90" w:rsidR="00FA7BAA" w:rsidRPr="0078054D" w:rsidRDefault="00FA7BAA" w:rsidP="0031683D">
      <w:pPr>
        <w:pStyle w:val="Level2Text"/>
        <w:tabs>
          <w:tab w:val="left" w:pos="1418"/>
        </w:tabs>
        <w:ind w:left="1418" w:hanging="1418"/>
        <w:rPr>
          <w:rFonts w:cs="Arial"/>
        </w:rPr>
      </w:pPr>
      <w:r w:rsidRPr="0078054D">
        <w:rPr>
          <w:rFonts w:cs="Arial"/>
        </w:rPr>
        <w:lastRenderedPageBreak/>
        <w:t>OC6.5.</w:t>
      </w:r>
      <w:ins w:id="282" w:author="Author">
        <w:r w:rsidR="00A357AD" w:rsidRPr="0078054D">
          <w:rPr>
            <w:rFonts w:cs="Arial"/>
          </w:rPr>
          <w:t>5</w:t>
        </w:r>
      </w:ins>
      <w:del w:id="283" w:author="Author">
        <w:r w:rsidRPr="0078054D" w:rsidDel="00FA7BAA">
          <w:rPr>
            <w:rFonts w:cs="Arial"/>
          </w:rPr>
          <w:delText>4</w:delText>
        </w:r>
      </w:del>
      <w:r w:rsidRPr="0078054D">
        <w:rPr>
          <w:rFonts w:cs="Arial"/>
        </w:rPr>
        <w:tab/>
      </w:r>
      <w:del w:id="284" w:author="Author">
        <w:r w:rsidRPr="0078054D" w:rsidDel="00FA7BAA">
          <w:rPr>
            <w:rFonts w:cs="Arial"/>
          </w:rPr>
          <w:delText>(a)</w:delText>
        </w:r>
        <w:r w:rsidRPr="0078054D">
          <w:rPr>
            <w:rFonts w:cs="Arial"/>
          </w:rPr>
          <w:tab/>
        </w:r>
      </w:del>
      <w:r w:rsidRPr="0078054D">
        <w:rPr>
          <w:rFonts w:cs="Arial"/>
        </w:rPr>
        <w:t xml:space="preserve">Where </w:t>
      </w:r>
      <w:r w:rsidR="00BE071E" w:rsidRPr="0078054D">
        <w:rPr>
          <w:rFonts w:cs="Arial"/>
          <w:b/>
          <w:bCs/>
        </w:rPr>
        <w:t>The Company</w:t>
      </w:r>
      <w:r w:rsidRPr="0078054D">
        <w:rPr>
          <w:rFonts w:cs="Arial"/>
        </w:rPr>
        <w:t xml:space="preserve"> wishes to instruct a </w:t>
      </w:r>
      <w:r w:rsidRPr="0078054D">
        <w:rPr>
          <w:rFonts w:cs="Arial"/>
          <w:b/>
          <w:bCs/>
        </w:rPr>
        <w:t>Demand</w:t>
      </w:r>
      <w:r w:rsidRPr="0078054D">
        <w:rPr>
          <w:rFonts w:cs="Arial"/>
        </w:rPr>
        <w:t xml:space="preserve"> reduction of more than 20 per cent of </w:t>
      </w:r>
      <w:r w:rsidR="00BD3254" w:rsidRPr="0078054D">
        <w:rPr>
          <w:rFonts w:cs="Arial"/>
        </w:rPr>
        <w:t xml:space="preserve">a </w:t>
      </w:r>
      <w:r w:rsidR="000C7692" w:rsidRPr="0078054D">
        <w:rPr>
          <w:rFonts w:cs="Arial"/>
          <w:b/>
          <w:bCs/>
        </w:rPr>
        <w:t>Network Operator’s</w:t>
      </w:r>
      <w:r w:rsidR="00733354" w:rsidRPr="0078054D">
        <w:rPr>
          <w:rFonts w:cs="Arial"/>
        </w:rPr>
        <w:t xml:space="preserve"> </w:t>
      </w:r>
      <w:ins w:id="285" w:author="Lizzie Timmins (NESO)" w:date="2025-07-21T13:52:00Z">
        <w:r w:rsidR="00733354" w:rsidRPr="0078054D">
          <w:rPr>
            <w:rFonts w:cs="Arial"/>
          </w:rPr>
          <w:t xml:space="preserve">total </w:t>
        </w:r>
      </w:ins>
      <w:r w:rsidR="00733354" w:rsidRPr="0078054D">
        <w:rPr>
          <w:rFonts w:cs="Arial"/>
          <w:b/>
          <w:bCs/>
        </w:rPr>
        <w:t>Demand</w:t>
      </w:r>
      <w:r w:rsidR="00017378" w:rsidRPr="0078054D">
        <w:rPr>
          <w:rFonts w:cs="Arial"/>
        </w:rPr>
        <w:t>,</w:t>
      </w:r>
      <w:r w:rsidR="00D13F85" w:rsidRPr="0078054D">
        <w:rPr>
          <w:rFonts w:cs="Arial"/>
          <w:b/>
          <w:bCs/>
        </w:rPr>
        <w:t xml:space="preserve"> </w:t>
      </w:r>
      <w:ins w:id="286" w:author="Lizzie Timmins (NESO)" w:date="2025-07-21T13:53:00Z">
        <w:r w:rsidR="00D13F85" w:rsidRPr="0078054D">
          <w:rPr>
            <w:rFonts w:cs="Arial"/>
          </w:rPr>
          <w:t xml:space="preserve">and where </w:t>
        </w:r>
        <w:r w:rsidR="00D13F85" w:rsidRPr="0078054D">
          <w:rPr>
            <w:rFonts w:cs="Arial"/>
            <w:b/>
            <w:bCs/>
          </w:rPr>
          <w:t xml:space="preserve">The Company </w:t>
        </w:r>
        <w:r w:rsidR="00D13F85" w:rsidRPr="0078054D">
          <w:rPr>
            <w:rFonts w:cs="Arial"/>
          </w:rPr>
          <w:t xml:space="preserve">has sufficient time, </w:t>
        </w:r>
        <w:r w:rsidR="00D13F85" w:rsidRPr="0078054D">
          <w:rPr>
            <w:rFonts w:cs="Arial"/>
            <w:b/>
            <w:bCs/>
          </w:rPr>
          <w:t xml:space="preserve">The Company </w:t>
        </w:r>
        <w:r w:rsidR="00D13F85" w:rsidRPr="0078054D">
          <w:rPr>
            <w:rFonts w:cs="Arial"/>
          </w:rPr>
          <w:t>will initiate</w:t>
        </w:r>
      </w:ins>
      <w:ins w:id="287" w:author="Rebecca Scott [NESO]" w:date="2025-09-30T15:47:00Z" w16du:dateUtc="2025-09-30T14:47:00Z">
        <w:r w:rsidR="00E220FC" w:rsidRPr="0078054D">
          <w:rPr>
            <w:rFonts w:cs="Arial"/>
          </w:rPr>
          <w:t xml:space="preserve"> the</w:t>
        </w:r>
      </w:ins>
      <w:ins w:id="288" w:author="Lizzie Timmins (NESO)" w:date="2025-07-21T13:53:00Z">
        <w:r w:rsidR="00D13F85" w:rsidRPr="0078054D">
          <w:rPr>
            <w:rFonts w:cs="Arial"/>
          </w:rPr>
          <w:t xml:space="preserve"> </w:t>
        </w:r>
        <w:r w:rsidR="00D13F85" w:rsidRPr="0078054D">
          <w:rPr>
            <w:rFonts w:cs="Arial"/>
            <w:b/>
            <w:bCs/>
          </w:rPr>
          <w:t>DCRP</w:t>
        </w:r>
        <w:r w:rsidR="00D13F85" w:rsidRPr="0078054D">
          <w:rPr>
            <w:rFonts w:cs="Arial"/>
          </w:rPr>
          <w:t xml:space="preserve"> in accordance with OC6.9.</w:t>
        </w:r>
      </w:ins>
      <w:del w:id="289" w:author="Lizzie Timmins (NESO)" w:date="2025-07-21T13:53:00Z">
        <w:r w:rsidRPr="0078054D" w:rsidDel="00FA7BAA">
          <w:rPr>
            <w:rFonts w:cs="Arial"/>
          </w:rPr>
          <w:delText xml:space="preserve"> it shall, if it is able, issue a </w:delText>
        </w:r>
        <w:r w:rsidRPr="0078054D" w:rsidDel="00761736">
          <w:rPr>
            <w:rFonts w:cs="Arial"/>
            <w:b/>
            <w:bCs/>
          </w:rPr>
          <w:delText>National Electricity Transmission</w:delText>
        </w:r>
        <w:r w:rsidRPr="0078054D" w:rsidDel="00FA7BAA">
          <w:rPr>
            <w:rFonts w:cs="Arial"/>
            <w:b/>
            <w:bCs/>
          </w:rPr>
          <w:delText xml:space="preserve"> System Warning - High Risk of Demand Reduction</w:delText>
        </w:r>
        <w:r w:rsidRPr="0078054D" w:rsidDel="00FA7BAA">
          <w:rPr>
            <w:rFonts w:cs="Arial"/>
          </w:rPr>
          <w:delText xml:space="preserve"> to the </w:delText>
        </w:r>
        <w:r w:rsidRPr="0078054D" w:rsidDel="00FA7BAA">
          <w:rPr>
            <w:rFonts w:cs="Arial"/>
            <w:b/>
            <w:bCs/>
          </w:rPr>
          <w:delText>Network Operator</w:delText>
        </w:r>
        <w:r w:rsidRPr="0078054D" w:rsidDel="00FA7BAA">
          <w:rPr>
            <w:rFonts w:cs="Arial"/>
          </w:rPr>
          <w:delText xml:space="preserve"> by 1600 hours on the previous day. The warning will state the percentage level of </w:delText>
        </w:r>
        <w:r w:rsidRPr="0078054D" w:rsidDel="00FA7BAA">
          <w:rPr>
            <w:rFonts w:cs="Arial"/>
            <w:b/>
            <w:bCs/>
          </w:rPr>
          <w:delText xml:space="preserve">Demand </w:delText>
        </w:r>
        <w:r w:rsidRPr="0078054D" w:rsidDel="00FA7BAA">
          <w:rPr>
            <w:rFonts w:cs="Arial"/>
          </w:rPr>
          <w:delText xml:space="preserve">reduction that </w:delText>
        </w:r>
        <w:r w:rsidRPr="0078054D" w:rsidDel="00BE071E">
          <w:rPr>
            <w:rFonts w:cs="Arial"/>
            <w:b/>
            <w:bCs/>
          </w:rPr>
          <w:delText>The Company</w:delText>
        </w:r>
        <w:r w:rsidRPr="0078054D" w:rsidDel="00FA7BAA">
          <w:rPr>
            <w:rFonts w:cs="Arial"/>
          </w:rPr>
          <w:delText xml:space="preserve"> may want to instruct.</w:delText>
        </w:r>
      </w:del>
      <w:r w:rsidRPr="0078054D">
        <w:rPr>
          <w:rFonts w:cs="Arial"/>
        </w:rPr>
        <w:t xml:space="preserve"> </w:t>
      </w:r>
    </w:p>
    <w:p w14:paraId="7CC2771D" w14:textId="79868739" w:rsidR="00FA7BAA" w:rsidRPr="00B47B6F" w:rsidDel="00A357AD" w:rsidRDefault="00FA7BAA" w:rsidP="0078060A">
      <w:pPr>
        <w:pStyle w:val="Level2Text"/>
        <w:rPr>
          <w:del w:id="290" w:author="Author"/>
        </w:rPr>
      </w:pPr>
      <w:del w:id="291" w:author="Author">
        <w:r w:rsidRPr="00B47B6F" w:rsidDel="00A357AD">
          <w:delText>(b)</w:delText>
        </w:r>
        <w:r w:rsidRPr="00B47B6F" w:rsidDel="00A357AD">
          <w:tab/>
          <w:delText xml:space="preserve">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will specify the percentage of </w:delText>
        </w:r>
        <w:r w:rsidRPr="00B47B6F" w:rsidDel="00A357AD">
          <w:rPr>
            <w:b/>
          </w:rPr>
          <w:delText>Demand</w:delText>
        </w:r>
        <w:r w:rsidRPr="00B47B6F" w:rsidDel="00A357AD">
          <w:delText xml:space="preserve"> reduction that </w:delText>
        </w:r>
        <w:r w:rsidR="00BE071E" w:rsidDel="00A357AD">
          <w:rPr>
            <w:b/>
          </w:rPr>
          <w:delText>The Company</w:delText>
        </w:r>
        <w:r w:rsidRPr="00B47B6F" w:rsidDel="00A357AD">
          <w:delText xml:space="preserve"> may require in integral multiples of the percentage levels notified by </w:delText>
        </w:r>
        <w:r w:rsidRPr="00B47B6F" w:rsidDel="00A357AD">
          <w:rPr>
            <w:b/>
          </w:rPr>
          <w:delText>Users</w:delText>
        </w:r>
        <w:r w:rsidRPr="00B47B6F" w:rsidDel="00A357AD">
          <w:delText xml:space="preserve"> under OC6.5.3(</w:delText>
        </w:r>
        <w:r w:rsidR="004601BE" w:rsidDel="00A357AD">
          <w:delText>e</w:delText>
        </w:r>
        <w:r w:rsidRPr="00B47B6F" w:rsidDel="00A357AD">
          <w:delText xml:space="preserve">) up to (and including) 20 per cent and </w:delText>
        </w:r>
        <w:r w:rsidR="003E35E0" w:rsidDel="00A357AD">
          <w:delText xml:space="preserve">integral multiples </w:delText>
        </w:r>
        <w:r w:rsidRPr="00B47B6F" w:rsidDel="00A357AD">
          <w:delText xml:space="preserve">of </w:delText>
        </w:r>
        <w:r w:rsidR="003E35E0" w:rsidDel="00A357AD">
          <w:delText>between 4 and 6</w:delText>
        </w:r>
        <w:r w:rsidR="003E35E0" w:rsidRPr="00B47B6F" w:rsidDel="00A357AD">
          <w:delText xml:space="preserve"> </w:delText>
        </w:r>
        <w:r w:rsidRPr="00B47B6F" w:rsidDel="00A357AD">
          <w:delText xml:space="preserve">per cent above 20 per cent and will not relate to more than 40 per cent of </w:delText>
        </w:r>
        <w:r w:rsidRPr="00B47B6F" w:rsidDel="00A357AD">
          <w:rPr>
            <w:b/>
          </w:rPr>
          <w:delText>Demand</w:delText>
        </w:r>
        <w:r w:rsidRPr="00B47B6F" w:rsidDel="00A357AD">
          <w:delText xml:space="preserve"> on the </w:delText>
        </w:r>
        <w:r w:rsidRPr="00B47B6F" w:rsidDel="00A357AD">
          <w:rPr>
            <w:b/>
          </w:rPr>
          <w:delText>User System</w:delText>
        </w:r>
        <w:r w:rsidRPr="00B47B6F" w:rsidDel="00A357AD">
          <w:delText xml:space="preserve"> of a</w:delText>
        </w:r>
        <w:r w:rsidRPr="00B47B6F" w:rsidDel="00A357AD">
          <w:rPr>
            <w:b/>
          </w:rPr>
          <w:delText xml:space="preserve"> Network Operator</w:delText>
        </w:r>
        <w:r w:rsidRPr="00B47B6F" w:rsidDel="00A357AD">
          <w:delText xml:space="preserve">. </w:delText>
        </w:r>
      </w:del>
    </w:p>
    <w:p w14:paraId="4B6088F3" w14:textId="578FF2B5" w:rsidR="00FA7BAA" w:rsidRPr="00B47B6F" w:rsidDel="00A357AD" w:rsidRDefault="00FA7BAA" w:rsidP="0078060A">
      <w:pPr>
        <w:pStyle w:val="Level2Text"/>
        <w:rPr>
          <w:del w:id="292" w:author="Author"/>
        </w:rPr>
      </w:pPr>
      <w:del w:id="293" w:author="Author">
        <w:r w:rsidRPr="00B47B6F" w:rsidDel="00A357AD">
          <w:delText>(c)</w:delText>
        </w:r>
        <w:r w:rsidRPr="00B47B6F" w:rsidDel="00A357AD">
          <w:tab/>
          <w:delText xml:space="preserve">If </w:delText>
        </w:r>
        <w:r w:rsidR="00BE071E" w:rsidDel="00A357AD">
          <w:rPr>
            <w:b/>
          </w:rPr>
          <w:delText>The Company</w:delText>
        </w:r>
        <w:r w:rsidRPr="00B47B6F" w:rsidDel="00A357AD">
          <w:delText xml:space="preserve"> has issued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on the previous day, on receipt of it</w:delText>
        </w:r>
        <w:r w:rsidR="00362830" w:rsidDel="00A357AD">
          <w:delText>,</w:delText>
        </w:r>
        <w:r w:rsidRPr="00B47B6F" w:rsidDel="00A357AD">
          <w:delText xml:space="preserve"> the relevant</w:delText>
        </w:r>
        <w:r w:rsidRPr="00B47B6F" w:rsidDel="00A357AD">
          <w:rPr>
            <w:b/>
          </w:rPr>
          <w:delText xml:space="preserve"> Network Operator</w:delText>
        </w:r>
        <w:r w:rsidRPr="00B47B6F" w:rsidDel="00A357AD">
          <w:delText xml:space="preserve"> shall make available the percentage reduction in </w:delText>
        </w:r>
        <w:r w:rsidRPr="00B47B6F" w:rsidDel="00A357AD">
          <w:rPr>
            <w:b/>
          </w:rPr>
          <w:delText>Demand</w:delText>
        </w:r>
        <w:r w:rsidRPr="00B47B6F" w:rsidDel="00A357AD">
          <w:delText xml:space="preserve"> specified for use within the period of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 xml:space="preserve">. </w:delText>
        </w:r>
      </w:del>
    </w:p>
    <w:p w14:paraId="51729E07" w14:textId="3E4319C0" w:rsidR="00FA7BAA" w:rsidRPr="00B47B6F" w:rsidDel="00A357AD" w:rsidRDefault="00FA7BAA" w:rsidP="0078060A">
      <w:pPr>
        <w:pStyle w:val="Level2Text"/>
        <w:rPr>
          <w:del w:id="294" w:author="Author"/>
        </w:rPr>
      </w:pPr>
      <w:del w:id="295" w:author="Author">
        <w:r w:rsidRPr="00B47B6F" w:rsidDel="00A357AD">
          <w:delText>(d)</w:delText>
        </w:r>
        <w:r w:rsidRPr="00B47B6F" w:rsidDel="00A357AD">
          <w:tab/>
          <w:delText xml:space="preserve">If </w:delText>
        </w:r>
        <w:r w:rsidR="00BE071E" w:rsidDel="00A357AD">
          <w:rPr>
            <w:b/>
          </w:rPr>
          <w:delText>The Company</w:delText>
        </w:r>
        <w:r w:rsidRPr="00B47B6F" w:rsidDel="00A357AD">
          <w:delText xml:space="preserve"> has not issued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the previous day, but after that time, the </w:delText>
        </w:r>
        <w:r w:rsidRPr="00B47B6F" w:rsidDel="00A357AD">
          <w:rPr>
            <w:b/>
          </w:rPr>
          <w:delText>Network Operator</w:delText>
        </w:r>
        <w:r w:rsidRPr="00B47B6F" w:rsidDel="00A357AD">
          <w:delText xml:space="preserve"> shall make available as much of the required </w:delText>
        </w:r>
        <w:r w:rsidRPr="00B47B6F" w:rsidDel="00A357AD">
          <w:rPr>
            <w:b/>
          </w:rPr>
          <w:delText>Demand</w:delText>
        </w:r>
        <w:r w:rsidRPr="00B47B6F" w:rsidDel="00A357AD">
          <w:delText xml:space="preserve"> reduction as it is able, for use within the period of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w:delText>
        </w:r>
      </w:del>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EDCAB83" w:rsidR="00FA7BAA" w:rsidRPr="00B47B6F" w:rsidDel="00A357AD" w:rsidRDefault="00FA7BAA" w:rsidP="0078060A">
      <w:pPr>
        <w:pStyle w:val="Level2Text"/>
        <w:tabs>
          <w:tab w:val="left" w:pos="1418"/>
        </w:tabs>
        <w:ind w:hanging="1843"/>
        <w:rPr>
          <w:del w:id="296" w:author="Author"/>
        </w:rPr>
      </w:pPr>
      <w:r>
        <w:t>OC6.5.</w:t>
      </w:r>
      <w:ins w:id="297" w:author="Author">
        <w:r w:rsidR="00A357AD">
          <w:t>6</w:t>
        </w:r>
      </w:ins>
      <w:del w:id="298" w:author="Author">
        <w:r w:rsidDel="00FA7BAA">
          <w:delText>5</w:delText>
        </w:r>
      </w:del>
      <w:r>
        <w:tab/>
      </w:r>
      <w:del w:id="299" w:author="Author">
        <w:r w:rsidDel="00FA7BAA">
          <w:delText>(a)</w:delText>
        </w:r>
        <w:r>
          <w:tab/>
        </w:r>
        <w:r w:rsidDel="00FA7BAA">
          <w:delText xml:space="preserve">If </w:delText>
        </w:r>
        <w:r w:rsidRPr="46A22706" w:rsidDel="00BE071E">
          <w:rPr>
            <w:b/>
            <w:bCs/>
          </w:rPr>
          <w:delText>The Company</w:delText>
        </w:r>
        <w:r w:rsidDel="00FA7BAA">
          <w:delText xml:space="preserve"> has given a</w:delText>
        </w:r>
        <w:r w:rsidRPr="46A22706" w:rsidDel="00FA7BAA">
          <w:rPr>
            <w:b/>
            <w:bCs/>
          </w:rPr>
          <w:delText xml:space="preserve"> </w:delText>
        </w:r>
        <w:r w:rsidRPr="46A22706" w:rsidDel="00761736">
          <w:rPr>
            <w:b/>
            <w:bCs/>
          </w:rPr>
          <w:delText>National Electricity Transmission</w:delText>
        </w:r>
        <w:r w:rsidRPr="46A22706" w:rsidDel="00FA7BAA">
          <w:rPr>
            <w:b/>
            <w:bCs/>
          </w:rPr>
          <w:delText xml:space="preserve"> System Warning - High Risk of Demand Reduction</w:delText>
        </w:r>
        <w:r w:rsidDel="00FA7BAA">
          <w:delText xml:space="preserve"> to a </w:delText>
        </w:r>
        <w:r w:rsidRPr="46A22706" w:rsidDel="00FA7BAA">
          <w:rPr>
            <w:b/>
            <w:bCs/>
          </w:rPr>
          <w:delText>Network Operator</w:delText>
        </w:r>
        <w:r w:rsidDel="00FA7BAA">
          <w:delText xml:space="preserve">, and has issued it by 1600 hours on the previous day, it can instruct the </w:delText>
        </w:r>
        <w:r w:rsidRPr="46A22706" w:rsidDel="00FA7BAA">
          <w:rPr>
            <w:b/>
            <w:bCs/>
          </w:rPr>
          <w:delText>Network Operator</w:delText>
        </w:r>
        <w:r w:rsidDel="00FA7BAA">
          <w:delText xml:space="preserve"> to reduce its </w:delText>
        </w:r>
        <w:r w:rsidRPr="46A22706" w:rsidDel="00FA7BAA">
          <w:rPr>
            <w:b/>
            <w:bCs/>
          </w:rPr>
          <w:delText>Demand</w:delText>
        </w:r>
        <w:r w:rsidDel="00FA7BAA">
          <w:delText xml:space="preserve"> by the percentage specified in the </w:delText>
        </w:r>
        <w:r w:rsidRPr="46A22706" w:rsidDel="00761736">
          <w:rPr>
            <w:b/>
            <w:bCs/>
          </w:rPr>
          <w:delText>National Electricity Transmission</w:delText>
        </w:r>
        <w:r w:rsidRPr="46A22706" w:rsidDel="00FA7BAA">
          <w:rPr>
            <w:b/>
            <w:bCs/>
          </w:rPr>
          <w:delText xml:space="preserve"> System Warning</w:delText>
        </w:r>
        <w:r w:rsidDel="00DB08E5">
          <w:delText>.</w:delText>
        </w:r>
      </w:del>
    </w:p>
    <w:p w14:paraId="5C912211" w14:textId="5F810CE5" w:rsidR="00FA7BAA" w:rsidRDefault="00FA7BAA" w:rsidP="00097EBC">
      <w:pPr>
        <w:pStyle w:val="Level2Text"/>
        <w:tabs>
          <w:tab w:val="left" w:pos="1418"/>
        </w:tabs>
        <w:ind w:hanging="1843"/>
      </w:pPr>
      <w:r>
        <w:t>(</w:t>
      </w:r>
      <w:ins w:id="300" w:author="Author">
        <w:r w:rsidR="00A357AD">
          <w:t>a</w:t>
        </w:r>
      </w:ins>
      <w:del w:id="301" w:author="Author">
        <w:r w:rsidDel="00FA7BAA">
          <w:delText>b</w:delText>
        </w:r>
      </w:del>
      <w:r>
        <w:t>)</w:t>
      </w:r>
      <w:r>
        <w:tab/>
      </w:r>
      <w:ins w:id="302" w:author="Lizzie Timmins (NESO)" w:date="2025-07-21T14:55:00Z">
        <w:r w:rsidR="00B61325">
          <w:t xml:space="preserve">Where </w:t>
        </w:r>
      </w:ins>
      <w:r w:rsidR="00BE071E" w:rsidRPr="46A22706">
        <w:rPr>
          <w:b/>
          <w:bCs/>
        </w:rPr>
        <w:t>The Company</w:t>
      </w:r>
      <w:r>
        <w:t xml:space="preserve"> </w:t>
      </w:r>
      <w:ins w:id="303" w:author="Lizzie Timmins (NESO)" w:date="2025-07-21T14:56:00Z">
        <w:r w:rsidR="00B61325">
          <w:t>wishes to instr</w:t>
        </w:r>
        <w:r w:rsidR="00120C70">
          <w:t xml:space="preserve">uct a </w:t>
        </w:r>
        <w:r w:rsidR="007619E9" w:rsidRPr="46A22706">
          <w:rPr>
            <w:b/>
            <w:bCs/>
          </w:rPr>
          <w:t>Demand</w:t>
        </w:r>
        <w:r w:rsidR="007619E9">
          <w:t xml:space="preserve"> reduction of more than 20 per </w:t>
        </w:r>
      </w:ins>
      <w:ins w:id="304" w:author="Claire Newton [NESO]" w:date="2025-11-07T16:36:00Z" w16du:dateUtc="2025-11-07T16:36:00Z">
        <w:r w:rsidR="00327A8B">
          <w:t xml:space="preserve">cent </w:t>
        </w:r>
      </w:ins>
      <w:ins w:id="305" w:author="Lizzie Timmins (NESO)" w:date="2025-07-21T14:56:00Z">
        <w:r w:rsidR="007619E9">
          <w:t xml:space="preserve">of </w:t>
        </w:r>
      </w:ins>
      <w:ins w:id="306" w:author="Rebecca Scott [NESO]" w:date="2025-08-27T18:38:00Z" w16du:dateUtc="2025-08-27T17:38:00Z">
        <w:r w:rsidR="006E6164">
          <w:t xml:space="preserve">the </w:t>
        </w:r>
        <w:r w:rsidR="006E6164">
          <w:rPr>
            <w:b/>
            <w:bCs/>
          </w:rPr>
          <w:t>Netw</w:t>
        </w:r>
      </w:ins>
      <w:ins w:id="307" w:author="Rebecca Scott [NESO]" w:date="2025-08-27T18:39:00Z" w16du:dateUtc="2025-08-27T17:39:00Z">
        <w:r w:rsidR="006E6164">
          <w:rPr>
            <w:b/>
            <w:bCs/>
          </w:rPr>
          <w:t>ork Operato</w:t>
        </w:r>
        <w:r w:rsidR="006E6164" w:rsidRPr="006E6164">
          <w:rPr>
            <w:b/>
            <w:bCs/>
          </w:rPr>
          <w:t>r</w:t>
        </w:r>
        <w:r w:rsidR="006E6164" w:rsidRPr="006E6164">
          <w:rPr>
            <w:b/>
            <w:bCs/>
            <w:rPrChange w:id="308" w:author="Rebecca Scott [NESO]" w:date="2025-08-27T18:39:00Z" w16du:dateUtc="2025-08-27T17:39:00Z">
              <w:rPr/>
            </w:rPrChange>
          </w:rPr>
          <w:t>’s</w:t>
        </w:r>
      </w:ins>
      <w:ins w:id="309" w:author="Lizzie Timmins (NESO)" w:date="2025-07-21T14:56:00Z">
        <w:r w:rsidR="007619E9">
          <w:t xml:space="preserve"> total </w:t>
        </w:r>
        <w:r w:rsidR="007619E9" w:rsidRPr="46A22706">
          <w:rPr>
            <w:b/>
            <w:bCs/>
          </w:rPr>
          <w:t>Demand</w:t>
        </w:r>
        <w:r w:rsidR="007619E9">
          <w:t xml:space="preserve"> and where </w:t>
        </w:r>
        <w:r w:rsidR="007619E9" w:rsidRPr="46A22706">
          <w:rPr>
            <w:b/>
            <w:bCs/>
          </w:rPr>
          <w:t>The Company</w:t>
        </w:r>
        <w:r w:rsidR="007619E9">
          <w:t xml:space="preserve"> does not ha</w:t>
        </w:r>
      </w:ins>
      <w:ins w:id="310" w:author="Sarah Johnson [NESO]" w:date="2025-08-21T13:09:00Z">
        <w:r w:rsidR="07AA5D47">
          <w:t>ve</w:t>
        </w:r>
      </w:ins>
      <w:ins w:id="311" w:author="Lizzie Timmins (NESO)" w:date="2025-07-21T14:56:00Z">
        <w:r w:rsidR="007619E9">
          <w:t xml:space="preserve"> sufficient time to initiate</w:t>
        </w:r>
      </w:ins>
      <w:ins w:id="312" w:author="Rebecca Scott [NESO]" w:date="2025-08-27T18:40:00Z" w16du:dateUtc="2025-08-27T17:40:00Z">
        <w:r w:rsidR="00784FCA">
          <w:t xml:space="preserve"> the</w:t>
        </w:r>
      </w:ins>
      <w:ins w:id="313" w:author="Lizzie Timmins (NESO)" w:date="2025-07-21T14:56:00Z">
        <w:r w:rsidR="007619E9">
          <w:t xml:space="preserve"> </w:t>
        </w:r>
        <w:r w:rsidR="007619E9" w:rsidRPr="46A22706">
          <w:rPr>
            <w:b/>
            <w:bCs/>
          </w:rPr>
          <w:t>DCRP</w:t>
        </w:r>
        <w:r w:rsidR="007619E9">
          <w:t xml:space="preserve"> in accordance with OC6.9, </w:t>
        </w:r>
        <w:r w:rsidR="007619E9" w:rsidRPr="46A22706">
          <w:rPr>
            <w:b/>
            <w:bCs/>
          </w:rPr>
          <w:t>The Company</w:t>
        </w:r>
        <w:r w:rsidR="007619E9">
          <w:t xml:space="preserve"> shall liaise with the </w:t>
        </w:r>
        <w:r w:rsidR="007619E9" w:rsidRPr="46A22706">
          <w:rPr>
            <w:b/>
            <w:bCs/>
          </w:rPr>
          <w:t>Network Operator</w:t>
        </w:r>
        <w:r w:rsidR="007619E9">
          <w:t xml:space="preserve"> to agree how many </w:t>
        </w:r>
        <w:r w:rsidR="007619E9" w:rsidRPr="46A22706">
          <w:rPr>
            <w:b/>
            <w:bCs/>
          </w:rPr>
          <w:t>Load Blocks</w:t>
        </w:r>
        <w:r w:rsidR="007619E9">
          <w:t xml:space="preserve"> can be made available within the required timescales.</w:t>
        </w:r>
      </w:ins>
      <w:del w:id="314" w:author="Lizzie Timmins (NESO)" w:date="2025-07-21T14:56:00Z">
        <w:r w:rsidDel="00FA7BAA">
          <w:delText>accepts that if it has not issued the</w:delText>
        </w:r>
        <w:r w:rsidRPr="46A22706" w:rsidDel="00FA7BAA">
          <w:rPr>
            <w:b/>
            <w:bCs/>
          </w:rPr>
          <w:delText xml:space="preserve"> </w:delText>
        </w:r>
        <w:r w:rsidRPr="46A22706" w:rsidDel="00761736">
          <w:rPr>
            <w:b/>
            <w:bCs/>
          </w:rPr>
          <w:delText>National Electricity Transmission</w:delText>
        </w:r>
        <w:r w:rsidRPr="46A22706" w:rsidDel="00FA7BAA">
          <w:rPr>
            <w:b/>
            <w:bCs/>
          </w:rPr>
          <w:delText xml:space="preserve"> System Warning - High Risk of Demand Reduction</w:delText>
        </w:r>
        <w:r w:rsidDel="00FA7BAA">
          <w:delText xml:space="preserve"> by 1600 hours on the previous day or if it has issued it by 1600 hours on the previous day, but it requires a further percentage of </w:delText>
        </w:r>
        <w:r w:rsidRPr="46A22706" w:rsidDel="00FA7BAA">
          <w:rPr>
            <w:b/>
            <w:bCs/>
          </w:rPr>
          <w:delText>Demand</w:delText>
        </w:r>
        <w:r w:rsidDel="00FA7BAA">
          <w:delText xml:space="preserve"> reduction (which may be in excess of 40 per cent of the total </w:delText>
        </w:r>
        <w:r w:rsidRPr="46A22706" w:rsidDel="00FA7BAA">
          <w:rPr>
            <w:b/>
            <w:bCs/>
          </w:rPr>
          <w:delText>Demand</w:delText>
        </w:r>
        <w:r w:rsidDel="00FA7BAA">
          <w:delText xml:space="preserve"> on the </w:delText>
        </w:r>
        <w:r w:rsidRPr="46A22706" w:rsidDel="00FA7BAA">
          <w:rPr>
            <w:b/>
            <w:bCs/>
          </w:rPr>
          <w:delText>User System</w:delText>
        </w:r>
        <w:r w:rsidDel="00FA7BAA">
          <w:delText xml:space="preserve"> of the</w:delText>
        </w:r>
        <w:r w:rsidRPr="46A22706" w:rsidDel="00FA7BAA">
          <w:rPr>
            <w:b/>
            <w:bCs/>
          </w:rPr>
          <w:delText xml:space="preserve"> Network Operator</w:delText>
        </w:r>
        <w:r w:rsidDel="00FA7BAA">
          <w:delText xml:space="preserve"> from that set out in the </w:delText>
        </w:r>
        <w:r w:rsidRPr="46A22706" w:rsidDel="00761736">
          <w:rPr>
            <w:b/>
            <w:bCs/>
          </w:rPr>
          <w:delText>National Electricity Transmission</w:delText>
        </w:r>
        <w:r w:rsidRPr="46A22706" w:rsidDel="00FA7BAA">
          <w:rPr>
            <w:b/>
            <w:bCs/>
          </w:rPr>
          <w:delText xml:space="preserve"> System Warning</w:delText>
        </w:r>
        <w:r w:rsidDel="00896D7E">
          <w:delText>)</w:delText>
        </w:r>
        <w:r w:rsidDel="00FA7BAA">
          <w:delText>, it can only receive an amount that can be made available at that time by the</w:delText>
        </w:r>
        <w:r w:rsidRPr="46A22706" w:rsidDel="00FA7BAA">
          <w:rPr>
            <w:b/>
            <w:bCs/>
          </w:rPr>
          <w:delText xml:space="preserve"> Network Operator</w:delText>
        </w:r>
        <w:r w:rsidDel="00FA7BAA">
          <w:delText>.</w:delText>
        </w:r>
      </w:del>
    </w:p>
    <w:p w14:paraId="5AB1C34F" w14:textId="0E83146C" w:rsidR="0005656F" w:rsidDel="00245235" w:rsidRDefault="0005656F" w:rsidP="0005656F">
      <w:pPr>
        <w:pStyle w:val="Level2Text"/>
        <w:rPr>
          <w:del w:id="315" w:author="Lizzie Timmins (NESO)" w:date="2025-07-21T14:57:00Z" w16du:dateUtc="2025-07-21T13:57:00Z"/>
        </w:rPr>
      </w:pPr>
      <w:del w:id="316" w:author="Lizzie Timmins (NESO)" w:date="2025-07-21T14:57:00Z" w16du:dateUtc="2025-07-21T13:57:00Z">
        <w:r w:rsidDel="00245235">
          <w:delText>(</w:delText>
        </w:r>
      </w:del>
      <w:ins w:id="317" w:author="Author">
        <w:del w:id="318" w:author="Lizzie Timmins (NESO)" w:date="2025-07-21T14:57:00Z" w16du:dateUtc="2025-07-21T13:57:00Z">
          <w:r w:rsidR="00A357AD" w:rsidDel="00245235">
            <w:delText>b</w:delText>
          </w:r>
        </w:del>
      </w:ins>
      <w:del w:id="319" w:author="Lizzie Timmins (NESO)" w:date="2025-07-21T14:57:00Z" w16du:dateUtc="2025-07-21T13:57:00Z">
        <w:r w:rsidDel="00245235">
          <w:delText>)</w:delText>
        </w:r>
        <w:r w:rsidDel="00245235">
          <w:tab/>
        </w:r>
        <w:bookmarkStart w:id="320" w:name="_Hlk146719117"/>
        <w:r w:rsidDel="00245235">
          <w:delText xml:space="preserve">Where the </w:delText>
        </w:r>
      </w:del>
      <w:ins w:id="321" w:author="Author">
        <w:del w:id="322" w:author="Lizzie Timmins (NESO)" w:date="2025-07-21T14:57:00Z" w16du:dateUtc="2025-07-21T13:57:00Z">
          <w:r w:rsidR="00A357AD" w:rsidDel="00245235">
            <w:rPr>
              <w:b/>
              <w:bCs/>
            </w:rPr>
            <w:delText xml:space="preserve">Demand </w:delText>
          </w:r>
          <w:r w:rsidR="00A357AD" w:rsidRPr="00097EBC" w:rsidDel="00245235">
            <w:rPr>
              <w:b/>
              <w:bCs/>
            </w:rPr>
            <w:delText>Control</w:delText>
          </w:r>
          <w:r w:rsidR="00A357AD" w:rsidDel="00245235">
            <w:delText xml:space="preserve"> </w:delText>
          </w:r>
        </w:del>
      </w:ins>
      <w:del w:id="323" w:author="Lizzie Timmins (NESO)" w:date="2025-07-21T14:57:00Z" w16du:dateUtc="2025-07-21T13:57:00Z">
        <w:r w:rsidRPr="00A357AD" w:rsidDel="00245235">
          <w:delText>instruction</w:delText>
        </w:r>
        <w:r w:rsidDel="00245235">
          <w:delText xml:space="preserve"> relates to not more than 20 per cent of its total </w:delText>
        </w:r>
        <w:r w:rsidDel="00245235">
          <w:rPr>
            <w:b/>
            <w:bCs/>
          </w:rPr>
          <w:delText>Demand</w:delText>
        </w:r>
        <w:r w:rsidDel="00245235">
          <w:delText xml:space="preserve"> each </w:delText>
        </w:r>
        <w:r w:rsidDel="00245235">
          <w:rPr>
            <w:b/>
            <w:bCs/>
          </w:rPr>
          <w:delText>Network Operator</w:delText>
        </w:r>
        <w:r w:rsidDel="00245235">
          <w:delText xml:space="preserve"> will implement the instruction, in accordance with OC6.5.3.</w:delText>
        </w:r>
      </w:del>
    </w:p>
    <w:p w14:paraId="709E9EFD" w14:textId="7FC5DF45" w:rsidR="0005656F" w:rsidRDefault="0005656F" w:rsidP="0005656F">
      <w:pPr>
        <w:pStyle w:val="Level2Text"/>
      </w:pPr>
      <w:r>
        <w:t>(</w:t>
      </w:r>
      <w:ins w:id="324" w:author="Lizzie Timmins (NESO)" w:date="2025-07-21T14:57:00Z" w16du:dateUtc="2025-07-21T13:57:00Z">
        <w:r w:rsidR="00245235">
          <w:t>b</w:t>
        </w:r>
      </w:ins>
      <w:del w:id="325" w:author="Author">
        <w:r w:rsidDel="00A357AD">
          <w:delText>d</w:delText>
        </w:r>
      </w:del>
      <w:r>
        <w:t>)</w:t>
      </w:r>
      <w:r>
        <w:tab/>
        <w:t xml:space="preserve">Where a single </w:t>
      </w:r>
      <w:ins w:id="326" w:author="Author">
        <w:r w:rsidR="00A357AD">
          <w:rPr>
            <w:b/>
            <w:bCs/>
          </w:rPr>
          <w:t xml:space="preserve">Demand </w:t>
        </w:r>
        <w:r w:rsidR="00A357AD" w:rsidRPr="00097EBC">
          <w:rPr>
            <w:b/>
            <w:bCs/>
          </w:rPr>
          <w:t>Control</w:t>
        </w:r>
        <w:r w:rsidR="00A357AD">
          <w:t xml:space="preserve"> </w:t>
        </w:r>
      </w:ins>
      <w:r w:rsidRPr="00A357AD">
        <w:t>instruction</w:t>
      </w:r>
      <w:r>
        <w:t xml:space="preserve"> relates to more than 20 per cent of its total </w:t>
      </w:r>
      <w:r>
        <w:rPr>
          <w:b/>
          <w:bCs/>
        </w:rPr>
        <w:t>Demand</w:t>
      </w:r>
      <w:r>
        <w:t xml:space="preserve"> each </w:t>
      </w:r>
      <w:r>
        <w:rPr>
          <w:b/>
          <w:bCs/>
        </w:rPr>
        <w:t>Network Operator</w:t>
      </w:r>
      <w:r>
        <w:t xml:space="preserve"> will:</w:t>
      </w:r>
    </w:p>
    <w:p w14:paraId="10464254" w14:textId="033CEA98" w:rsidR="0005656F" w:rsidRDefault="0005656F">
      <w:pPr>
        <w:pStyle w:val="Level2Text"/>
        <w:numPr>
          <w:ilvl w:val="0"/>
          <w:numId w:val="25"/>
        </w:numPr>
        <w:pPrChange w:id="327" w:author="Rebecca Scott [NESO]" w:date="2025-09-30T15:46:00Z" w16du:dateUtc="2025-09-30T14:46:00Z">
          <w:pPr>
            <w:pStyle w:val="Level2Text"/>
            <w:ind w:left="2158" w:hanging="740"/>
          </w:pPr>
        </w:pPrChange>
      </w:pPr>
      <w:del w:id="328" w:author="Rebecca Scott [NESO]" w:date="2025-09-30T15:46:00Z" w16du:dateUtc="2025-09-30T14:46:00Z">
        <w:r w:rsidDel="00E220FC">
          <w:tab/>
        </w:r>
      </w:del>
      <w:del w:id="329" w:author="Rebecca Scott [NESO]" w:date="2025-08-27T18:44:00Z" w16du:dateUtc="2025-08-27T17:44:00Z">
        <w:r w:rsidDel="00467026">
          <w:delText>(</w:delText>
        </w:r>
      </w:del>
      <w:del w:id="330" w:author="Rebecca Scott [NESO]" w:date="2025-09-30T15:46:00Z" w16du:dateUtc="2025-09-30T14:46:00Z">
        <w:r w:rsidDel="00E220FC">
          <w:delText>i</w:delText>
        </w:r>
      </w:del>
      <w:del w:id="331" w:author="Rebecca Scott [NESO]" w:date="2025-08-27T18:44:00Z" w16du:dateUtc="2025-08-27T17:44:00Z">
        <w:r w:rsidDel="00467026">
          <w:delText>)</w:delText>
        </w:r>
      </w:del>
      <w:del w:id="332" w:author="Rebecca Scott [NESO]" w:date="2025-09-30T15:46:00Z" w16du:dateUtc="2025-09-30T14:46:00Z">
        <w:r w:rsidDel="00E220FC">
          <w:tab/>
        </w:r>
      </w:del>
      <w:r>
        <w:t>implement that part of the instruction relating to</w:t>
      </w:r>
      <w:ins w:id="333" w:author="Sarah Johnson [NESO]" w:date="2025-08-21T13:10:00Z">
        <w:r w:rsidR="5F690C2A">
          <w:t>,</w:t>
        </w:r>
      </w:ins>
      <w:r>
        <w:t xml:space="preserve"> up to and including</w:t>
      </w:r>
      <w:ins w:id="334" w:author="Sarah Johnson [NESO]" w:date="2025-08-21T13:10:00Z">
        <w:r w:rsidR="4F363ECF">
          <w:t>,</w:t>
        </w:r>
      </w:ins>
      <w:r>
        <w:t xml:space="preserve"> 20</w:t>
      </w:r>
      <w:ins w:id="335" w:author="Claire Newton [NESO]" w:date="2025-11-07T16:37:00Z" w16du:dateUtc="2025-11-07T16:37:00Z">
        <w:r w:rsidR="00E40AAE">
          <w:t> </w:t>
        </w:r>
      </w:ins>
      <w:del w:id="336" w:author="Claire Newton [NESO]" w:date="2025-11-07T16:37:00Z" w16du:dateUtc="2025-11-07T16:37:00Z">
        <w:r w:rsidDel="00E40AAE">
          <w:delText xml:space="preserve"> </w:delText>
        </w:r>
      </w:del>
      <w:r>
        <w:t>per</w:t>
      </w:r>
      <w:ins w:id="337" w:author="Claire Newton [NESO]" w:date="2025-11-07T16:37:00Z" w16du:dateUtc="2025-11-07T16:37:00Z">
        <w:r w:rsidR="00E40AAE">
          <w:t> </w:t>
        </w:r>
      </w:ins>
      <w:del w:id="338" w:author="Claire Newton [NESO]" w:date="2025-11-07T16:37:00Z" w16du:dateUtc="2025-11-07T16:37:00Z">
        <w:r w:rsidDel="00E40AAE">
          <w:delText xml:space="preserve"> </w:delText>
        </w:r>
      </w:del>
      <w:r>
        <w:t xml:space="preserve">cent of </w:t>
      </w:r>
      <w:r>
        <w:rPr>
          <w:b/>
          <w:bCs/>
        </w:rPr>
        <w:t xml:space="preserve">Demand </w:t>
      </w:r>
      <w:ins w:id="339" w:author="Rebecca Scott [NESO]" w:date="2025-07-21T08:31:00Z" w16du:dateUtc="2025-07-21T07:31:00Z">
        <w:r w:rsidR="00DC412D" w:rsidRPr="46A22706">
          <w:rPr>
            <w:rPrChange w:id="340" w:author="Lizzie Timmins (NESO)" w:date="2025-07-21T14:58:00Z">
              <w:rPr>
                <w:b/>
                <w:bCs/>
              </w:rPr>
            </w:rPrChange>
          </w:rPr>
          <w:t>r</w:t>
        </w:r>
      </w:ins>
      <w:del w:id="341" w:author="Rebecca Scott [NESO]" w:date="2025-07-21T08:31:00Z" w16du:dateUtc="2025-07-21T07:31:00Z">
        <w:r w:rsidRPr="46A22706" w:rsidDel="0005656F">
          <w:rPr>
            <w:rPrChange w:id="342" w:author="Lizzie Timmins (NESO)" w:date="2025-07-21T14:58:00Z">
              <w:rPr>
                <w:b/>
                <w:bCs/>
              </w:rPr>
            </w:rPrChange>
          </w:rPr>
          <w:delText>R</w:delText>
        </w:r>
      </w:del>
      <w:r w:rsidRPr="007676E6">
        <w:rPr>
          <w:rPrChange w:id="343" w:author="Lizzie Timmins (NESO)" w:date="2025-07-21T14:58:00Z">
            <w:rPr>
              <w:b/>
              <w:bCs/>
            </w:rPr>
          </w:rPrChange>
        </w:rPr>
        <w:t>eduction</w:t>
      </w:r>
      <w:r>
        <w:t xml:space="preserve"> in accordance with OC6.5.</w:t>
      </w:r>
      <w:del w:id="344" w:author="Author">
        <w:r w:rsidDel="0005656F">
          <w:delText>3</w:delText>
        </w:r>
      </w:del>
      <w:ins w:id="345" w:author="Author">
        <w:r w:rsidR="00A357AD">
          <w:t>4</w:t>
        </w:r>
      </w:ins>
      <w:ins w:id="346" w:author="Sarah Johnson [NESO]" w:date="2025-08-21T13:10:00Z">
        <w:r w:rsidR="1C63EB54">
          <w:t>;</w:t>
        </w:r>
      </w:ins>
      <w:del w:id="347" w:author="Sarah Johnson [NESO]" w:date="2025-08-21T13:12:00Z">
        <w:r w:rsidDel="0005656F">
          <w:delText>.</w:delText>
        </w:r>
      </w:del>
      <w:ins w:id="348" w:author="Sarah Johnson [NESO]" w:date="2025-08-21T13:12:00Z">
        <w:r w:rsidR="550879C9">
          <w:t xml:space="preserve"> and</w:t>
        </w:r>
      </w:ins>
    </w:p>
    <w:p w14:paraId="66665CCE" w14:textId="0BC1EACA" w:rsidR="00DF4E6D" w:rsidRPr="00B47B6F" w:rsidRDefault="0005656F">
      <w:pPr>
        <w:pStyle w:val="Level2Text"/>
        <w:numPr>
          <w:ilvl w:val="0"/>
          <w:numId w:val="25"/>
        </w:numPr>
        <w:pPrChange w:id="349" w:author="Rebecca Scott [NESO]" w:date="2025-09-30T15:46:00Z" w16du:dateUtc="2025-09-30T14:46:00Z">
          <w:pPr>
            <w:pStyle w:val="Level2Text"/>
            <w:ind w:left="2158" w:hanging="740"/>
          </w:pPr>
        </w:pPrChange>
      </w:pPr>
      <w:del w:id="350" w:author="Rebecca Scott [NESO]" w:date="2025-09-30T15:46:00Z" w16du:dateUtc="2025-09-30T14:46:00Z">
        <w:r w:rsidDel="00E220FC">
          <w:lastRenderedPageBreak/>
          <w:tab/>
        </w:r>
      </w:del>
      <w:del w:id="351" w:author="Rebecca Scott [NESO]" w:date="2025-08-27T18:44:00Z" w16du:dateUtc="2025-08-27T17:44:00Z">
        <w:r w:rsidDel="00467026">
          <w:delText>(</w:delText>
        </w:r>
      </w:del>
      <w:del w:id="352" w:author="Rebecca Scott [NESO]" w:date="2025-09-30T15:46:00Z" w16du:dateUtc="2025-09-30T14:46:00Z">
        <w:r w:rsidDel="00E220FC">
          <w:delText>ii</w:delText>
        </w:r>
      </w:del>
      <w:del w:id="353" w:author="Rebecca Scott [NESO]" w:date="2025-08-27T18:44:00Z" w16du:dateUtc="2025-08-27T17:44:00Z">
        <w:r w:rsidDel="00467026">
          <w:delText>)</w:delText>
        </w:r>
      </w:del>
      <w:del w:id="354" w:author="Rebecca Scott [NESO]" w:date="2025-09-30T15:46:00Z" w16du:dateUtc="2025-09-30T14:46:00Z">
        <w:r w:rsidDel="00E220FC">
          <w:tab/>
        </w:r>
        <w:r w:rsidDel="00E220FC">
          <w:tab/>
        </w:r>
      </w:del>
      <w:r>
        <w:t>once the</w:t>
      </w:r>
      <w:del w:id="355" w:author="Sarah Johnson [NESO]" w:date="2025-08-21T13:11:00Z">
        <w:r w:rsidDel="0005656F">
          <w:delText>se</w:delText>
        </w:r>
      </w:del>
      <w:r>
        <w:t xml:space="preserve"> instructions have been </w:t>
      </w:r>
      <w:r w:rsidRPr="00303FC9">
        <w:t>implemented</w:t>
      </w:r>
      <w:r>
        <w:t xml:space="preserve"> by</w:t>
      </w:r>
      <w:r w:rsidRPr="00303FC9">
        <w:t xml:space="preserve"> the </w:t>
      </w:r>
      <w:r w:rsidRPr="00225AA5">
        <w:rPr>
          <w:b/>
          <w:bCs/>
        </w:rPr>
        <w:t>Network Operator</w:t>
      </w:r>
      <w:ins w:id="356" w:author="Sarah Johnson [NESO]" w:date="2025-08-21T13:11:00Z">
        <w:r w:rsidR="487D3FC8" w:rsidRPr="00225AA5">
          <w:rPr>
            <w:b/>
            <w:bCs/>
          </w:rPr>
          <w:t xml:space="preserve"> </w:t>
        </w:r>
        <w:r w:rsidR="487D3FC8" w:rsidRPr="46A22706">
          <w:rPr>
            <w:rPrChange w:id="357" w:author="Sarah Johnson [NESO]" w:date="2025-08-21T13:11:00Z">
              <w:rPr>
                <w:b/>
                <w:bCs/>
              </w:rPr>
            </w:rPrChange>
          </w:rPr>
          <w:t>in accordance with OC6.5.6 (</w:t>
        </w:r>
      </w:ins>
      <w:r w:rsidR="0095759A">
        <w:t>b</w:t>
      </w:r>
      <w:ins w:id="358" w:author="Sarah Johnson [NESO]" w:date="2025-08-21T13:11:00Z">
        <w:r w:rsidR="487D3FC8" w:rsidRPr="46A22706">
          <w:rPr>
            <w:rPrChange w:id="359" w:author="Sarah Johnson [NESO]" w:date="2025-08-21T13:11:00Z">
              <w:rPr>
                <w:b/>
                <w:bCs/>
              </w:rPr>
            </w:rPrChange>
          </w:rPr>
          <w:t>) (i)</w:t>
        </w:r>
      </w:ins>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del w:id="360" w:author="Author">
        <w:r w:rsidRPr="46A22706" w:rsidDel="0005656F">
          <w:rPr>
            <w:rStyle w:val="ui-provider"/>
          </w:rPr>
          <w:delText>5</w:delText>
        </w:r>
      </w:del>
      <w:ins w:id="361" w:author="Author">
        <w:r w:rsidR="00A357AD" w:rsidRPr="46A22706">
          <w:rPr>
            <w:rStyle w:val="ui-provider"/>
          </w:rPr>
          <w:t>6</w:t>
        </w:r>
      </w:ins>
      <w:r>
        <w:rPr>
          <w:rStyle w:val="ui-provider"/>
        </w:rPr>
        <w:t>(</w:t>
      </w:r>
      <w:r w:rsidR="0095759A">
        <w:rPr>
          <w:rStyle w:val="ui-provider"/>
        </w:rPr>
        <w:t>b</w:t>
      </w:r>
      <w:del w:id="362" w:author="Author">
        <w:r w:rsidRPr="46A22706" w:rsidDel="0005656F">
          <w:rPr>
            <w:rStyle w:val="ui-provider"/>
          </w:rPr>
          <w:delText>d</w:delText>
        </w:r>
      </w:del>
      <w:r>
        <w:rPr>
          <w:rStyle w:val="ui-provider"/>
        </w:rPr>
        <w:t>)(i) shall</w:t>
      </w:r>
      <w:ins w:id="363" w:author="Author">
        <w:r w:rsidR="00490EDF" w:rsidRPr="46A22706">
          <w:rPr>
            <w:rStyle w:val="ui-provider"/>
          </w:rPr>
          <w:t xml:space="preserve"> be implemented </w:t>
        </w:r>
      </w:ins>
      <w:ins w:id="364" w:author="Lizzie Timmins (NESO)" w:date="2025-07-21T14:58:00Z" w16du:dateUtc="2025-07-21T13:58:00Z">
        <w:r w:rsidR="00835368" w:rsidRPr="46A22706">
          <w:rPr>
            <w:rStyle w:val="ui-provider"/>
          </w:rPr>
          <w:t>on a</w:t>
        </w:r>
      </w:ins>
      <w:ins w:id="365" w:author="Author">
        <w:r w:rsidR="00B7039C" w:rsidRPr="46A22706">
          <w:rPr>
            <w:rStyle w:val="ui-provider"/>
          </w:rPr>
          <w:t xml:space="preserve"> </w:t>
        </w:r>
        <w:r w:rsidR="00490EDF" w:rsidRPr="46A22706">
          <w:rPr>
            <w:rStyle w:val="ui-provider"/>
          </w:rPr>
          <w:t>best endeavours</w:t>
        </w:r>
      </w:ins>
      <w:ins w:id="366" w:author="Lizzie Timmins (NESO)" w:date="2025-07-21T14:58:00Z" w16du:dateUtc="2025-07-21T13:58:00Z">
        <w:r w:rsidR="00835368" w:rsidRPr="46A22706">
          <w:rPr>
            <w:rStyle w:val="ui-provider"/>
          </w:rPr>
          <w:t xml:space="preserve"> basis.</w:t>
        </w:r>
      </w:ins>
      <w:del w:id="367" w:author="Lizzie Timmins (NESO)" w:date="2025-07-21T14:59:00Z" w16du:dateUtc="2025-07-21T13:59:00Z">
        <w:r w:rsidRPr="46A22706" w:rsidDel="0005656F">
          <w:rPr>
            <w:rStyle w:val="ui-provider"/>
          </w:rPr>
          <w:delText xml:space="preserve">take up to 5 additional minutes from the instruction being received from </w:delText>
        </w:r>
        <w:r w:rsidRPr="46A22706" w:rsidDel="0005656F">
          <w:rPr>
            <w:rStyle w:val="Strong"/>
          </w:rPr>
          <w:delText>The Company</w:delText>
        </w:r>
        <w:r w:rsidRPr="46A22706" w:rsidDel="0005656F">
          <w:rPr>
            <w:rStyle w:val="ui-provider"/>
          </w:rPr>
          <w:delText xml:space="preserve"> for each extra 4 to 6 per cent of </w:delText>
        </w:r>
        <w:r w:rsidRPr="46A22706" w:rsidDel="0005656F">
          <w:rPr>
            <w:rStyle w:val="Strong"/>
          </w:rPr>
          <w:delText>Demand</w:delText>
        </w:r>
        <w:r w:rsidRPr="46A22706" w:rsidDel="0005656F">
          <w:rPr>
            <w:rStyle w:val="ui-provider"/>
          </w:rPr>
          <w:delText xml:space="preserve"> being disconnected.</w:delText>
        </w:r>
        <w:r w:rsidDel="0005656F">
          <w:delText xml:space="preserve"> </w:delText>
        </w:r>
      </w:del>
      <w:bookmarkEnd w:id="320"/>
    </w:p>
    <w:p w14:paraId="3515A202" w14:textId="758B565B" w:rsidR="0005656F" w:rsidRPr="00B47B6F" w:rsidRDefault="00414574" w:rsidP="00414574">
      <w:pPr>
        <w:pStyle w:val="Level2Text"/>
      </w:pPr>
      <w:r>
        <w:t>(</w:t>
      </w:r>
      <w:ins w:id="368" w:author="Lizzie Timmins (NESO)" w:date="2025-07-21T15:00:00Z">
        <w:r w:rsidR="00DB7BBE">
          <w:t>c</w:t>
        </w:r>
      </w:ins>
      <w:del w:id="369" w:author="Author">
        <w:r w:rsidDel="00414574">
          <w:delText>e</w:delText>
        </w:r>
      </w:del>
      <w:r>
        <w:t>)</w:t>
      </w:r>
      <w:r>
        <w:tab/>
        <w:t xml:space="preserve">Where </w:t>
      </w:r>
      <w:r w:rsidRPr="46A22706">
        <w:rPr>
          <w:b/>
          <w:bCs/>
        </w:rPr>
        <w:t>The Company</w:t>
      </w:r>
      <w:r>
        <w:t xml:space="preserve"> issues a </w:t>
      </w:r>
      <w:r w:rsidRPr="46A22706">
        <w:rPr>
          <w:b/>
          <w:bCs/>
        </w:rPr>
        <w:t>Network Operator</w:t>
      </w:r>
      <w:r>
        <w:t xml:space="preserve"> with consecutive instructions to reduce </w:t>
      </w:r>
      <w:r w:rsidRPr="46A22706">
        <w:rPr>
          <w:b/>
          <w:bCs/>
        </w:rPr>
        <w:t>Demand</w:t>
      </w:r>
      <w:r>
        <w:t xml:space="preserve">, the </w:t>
      </w:r>
      <w:r w:rsidRPr="46A22706">
        <w:rPr>
          <w:b/>
          <w:bCs/>
        </w:rPr>
        <w:t>Network Operator</w:t>
      </w:r>
      <w:r>
        <w:t xml:space="preserve"> will complete instructions in the order they were issued by </w:t>
      </w:r>
      <w:r w:rsidRPr="46A22706">
        <w:rPr>
          <w:b/>
          <w:bCs/>
        </w:rPr>
        <w:t>The Company</w:t>
      </w:r>
      <w:r>
        <w:t xml:space="preserve"> and will not start to execute any instruction until any preceding instruction has been completed, unless </w:t>
      </w:r>
      <w:ins w:id="370" w:author="Sarah Johnson [NESO]" w:date="2025-08-21T13:12:00Z">
        <w:r w:rsidR="176D86EE">
          <w:t xml:space="preserve">otherwise </w:t>
        </w:r>
      </w:ins>
      <w:r>
        <w:t xml:space="preserve">agreed with </w:t>
      </w:r>
      <w:r w:rsidRPr="46A22706">
        <w:rPr>
          <w:b/>
          <w:bCs/>
        </w:rPr>
        <w:t>The Company</w:t>
      </w:r>
      <w:r>
        <w:t>.</w:t>
      </w:r>
    </w:p>
    <w:p w14:paraId="6A36325D" w14:textId="196E55CE" w:rsidR="00FA7BAA" w:rsidRPr="00BE6A2E" w:rsidDel="00014949" w:rsidRDefault="00FA7BAA" w:rsidP="0078060A">
      <w:pPr>
        <w:pStyle w:val="Level1Text"/>
        <w:rPr>
          <w:del w:id="371" w:author="Rebecca Scott [NESO]" w:date="2025-07-21T08:33:00Z" w16du:dateUtc="2025-07-21T07:33:00Z"/>
          <w:color w:val="auto"/>
        </w:rPr>
      </w:pPr>
      <w:r w:rsidRPr="00BE6A2E">
        <w:rPr>
          <w:color w:val="auto"/>
        </w:rPr>
        <w:t>OC6.5.</w:t>
      </w:r>
      <w:ins w:id="372" w:author="Author">
        <w:r w:rsidR="00A357AD">
          <w:rPr>
            <w:color w:val="auto"/>
          </w:rPr>
          <w:t>7</w:t>
        </w:r>
      </w:ins>
      <w:del w:id="373" w:author="Author">
        <w:r w:rsidRPr="00BE6A2E" w:rsidDel="00A357AD">
          <w:rPr>
            <w:color w:val="auto"/>
          </w:rPr>
          <w:delText>6</w:delText>
        </w:r>
      </w:del>
      <w:r w:rsidRPr="00BE6A2E">
        <w:rPr>
          <w:color w:val="auto"/>
        </w:rPr>
        <w:tab/>
        <w:t xml:space="preserve">Once a </w:t>
      </w:r>
      <w:r w:rsidRPr="00BE6A2E">
        <w:rPr>
          <w:b/>
          <w:color w:val="auto"/>
        </w:rPr>
        <w:t>Demand</w:t>
      </w:r>
      <w:r w:rsidRPr="00BE6A2E">
        <w:rPr>
          <w:color w:val="auto"/>
        </w:rPr>
        <w:t xml:space="preserve"> reduction has been </w:t>
      </w:r>
      <w:del w:id="374" w:author="Author">
        <w:r w:rsidRPr="00BE6A2E" w:rsidDel="00A357AD">
          <w:rPr>
            <w:color w:val="auto"/>
          </w:rPr>
          <w:delText xml:space="preserve">applied </w:delText>
        </w:r>
      </w:del>
      <w:ins w:id="375" w:author="Author">
        <w:r w:rsidR="00A357AD">
          <w:rPr>
            <w:color w:val="auto"/>
          </w:rPr>
          <w:t>implemented</w:t>
        </w:r>
        <w:r w:rsidR="00A357AD" w:rsidRPr="00BE6A2E">
          <w:rPr>
            <w:color w:val="auto"/>
          </w:rPr>
          <w:t xml:space="preserve"> </w:t>
        </w:r>
      </w:ins>
      <w:r w:rsidRPr="00BE6A2E">
        <w:rPr>
          <w:color w:val="auto"/>
        </w:rPr>
        <w:t>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ins w:id="376" w:author="Author">
        <w:r w:rsidR="00A357AD">
          <w:rPr>
            <w:b/>
            <w:bCs/>
            <w:color w:val="auto"/>
          </w:rPr>
          <w:t xml:space="preserve">Load Blocks </w:t>
        </w:r>
        <w:r w:rsidR="00A357AD">
          <w:rPr>
            <w:color w:val="auto"/>
          </w:rPr>
          <w:t>disconnected</w:t>
        </w:r>
      </w:ins>
      <w:ins w:id="377" w:author="Lizzie Timmins (NESO)" w:date="2025-07-21T10:48:00Z" w16du:dateUtc="2025-07-21T09:48:00Z">
        <w:r w:rsidR="004E6F52">
          <w:rPr>
            <w:color w:val="auto"/>
          </w:rPr>
          <w:t>,</w:t>
        </w:r>
      </w:ins>
      <w:ins w:id="378" w:author="Rebecca Scott [NESO]" w:date="2025-08-27T18:45:00Z" w16du:dateUtc="2025-08-27T17:45:00Z">
        <w:r w:rsidR="006C5CBE">
          <w:rPr>
            <w:color w:val="auto"/>
          </w:rPr>
          <w:t xml:space="preserve"> where practicable,</w:t>
        </w:r>
      </w:ins>
      <w:del w:id="379" w:author="Rebecca Scott [NESO]" w:date="2025-08-27T18:45:00Z" w16du:dateUtc="2025-08-27T17:45:00Z">
        <w:r w:rsidRPr="00097EBC" w:rsidDel="006C5CBE">
          <w:rPr>
            <w:rPrChange w:id="380" w:author="Author">
              <w:rPr>
                <w:b/>
              </w:rPr>
            </w:rPrChange>
          </w:rPr>
          <w:delText>C</w:delText>
        </w:r>
      </w:del>
      <w:del w:id="381" w:author="Author">
        <w:r w:rsidRPr="00097EBC" w:rsidDel="00A357AD">
          <w:rPr>
            <w:rPrChange w:id="382" w:author="Author">
              <w:rPr>
                <w:b/>
              </w:rPr>
            </w:rPrChange>
          </w:rPr>
          <w:delText>ustomers</w:delText>
        </w:r>
        <w:r w:rsidRPr="00BE6A2E" w:rsidDel="00A357AD">
          <w:rPr>
            <w:color w:val="auto"/>
          </w:rPr>
          <w:delText xml:space="preserve"> to whom the </w:delText>
        </w:r>
        <w:r w:rsidRPr="00BE6A2E" w:rsidDel="00A357AD">
          <w:rPr>
            <w:b/>
            <w:color w:val="auto"/>
          </w:rPr>
          <w:delText>Demand</w:delText>
        </w:r>
        <w:r w:rsidRPr="00BE6A2E" w:rsidDel="00A357AD">
          <w:rPr>
            <w:color w:val="auto"/>
          </w:rPr>
          <w:delText xml:space="preserve"> reduction has been applied</w:delText>
        </w:r>
      </w:del>
      <w:del w:id="383" w:author="Rebecca Scott [NESO]" w:date="2025-07-21T08:32:00Z" w16du:dateUtc="2025-07-21T07:32:00Z">
        <w:r w:rsidRPr="00BE6A2E" w:rsidDel="00014949">
          <w:rPr>
            <w:color w:val="auto"/>
          </w:rPr>
          <w:delText xml:space="preserve"> </w:delText>
        </w:r>
      </w:del>
      <w:del w:id="384" w:author="Author">
        <w:r w:rsidRPr="00BE6A2E" w:rsidDel="00190160">
          <w:rPr>
            <w:color w:val="auto"/>
          </w:rPr>
          <w:delText>provided that</w:delText>
        </w:r>
      </w:del>
      <w:ins w:id="385" w:author="Author">
        <w:r w:rsidR="00190160">
          <w:rPr>
            <w:color w:val="auto"/>
          </w:rPr>
          <w:t xml:space="preserve"> in consultation with </w:t>
        </w:r>
        <w:r w:rsidR="00190160">
          <w:rPr>
            <w:b/>
            <w:bCs/>
            <w:color w:val="auto"/>
          </w:rPr>
          <w:t>The Company</w:t>
        </w:r>
      </w:ins>
      <w:ins w:id="386" w:author="Lizzie Timmins (NESO)" w:date="2025-07-21T15:01:00Z" w16du:dateUtc="2025-07-21T14:01:00Z">
        <w:r w:rsidR="007C42E5">
          <w:rPr>
            <w:color w:val="auto"/>
          </w:rPr>
          <w:t>.</w:t>
        </w:r>
      </w:ins>
      <w:del w:id="387" w:author="Rebecca Scott [NESO]" w:date="2025-07-21T08:33:00Z" w16du:dateUtc="2025-07-21T07:33:00Z">
        <w:r w:rsidRPr="00BE6A2E" w:rsidDel="00014949">
          <w:rPr>
            <w:color w:val="auto"/>
          </w:rPr>
          <w:delText>,</w:delText>
        </w:r>
      </w:del>
    </w:p>
    <w:p w14:paraId="3C371A23" w14:textId="2F15E300" w:rsidR="00FA7BAA" w:rsidRPr="00B47B6F" w:rsidDel="00014949" w:rsidRDefault="00FA7BAA" w:rsidP="00D22CA9">
      <w:pPr>
        <w:pStyle w:val="Level1Text"/>
        <w:rPr>
          <w:del w:id="388" w:author="Rebecca Scott [NESO]" w:date="2025-07-21T08:33:00Z" w16du:dateUtc="2025-07-21T07:33:00Z"/>
        </w:rPr>
      </w:pPr>
      <w:del w:id="389" w:author="Rebecca Scott [NESO]" w:date="2025-07-21T08:33:00Z" w16du:dateUtc="2025-07-21T07:33:00Z">
        <w:r w:rsidRPr="00B47B6F" w:rsidDel="00014949">
          <w:delText>(i)</w:delText>
        </w:r>
        <w:r w:rsidRPr="00B47B6F" w:rsidDel="00014949">
          <w:tab/>
          <w:delText xml:space="preserve">the percentage of </w:delText>
        </w:r>
        <w:r w:rsidRPr="00B47B6F" w:rsidDel="00014949">
          <w:rPr>
            <w:b/>
          </w:rPr>
          <w:delText>Demand</w:delText>
        </w:r>
        <w:r w:rsidRPr="00B47B6F" w:rsidDel="00014949">
          <w:delText xml:space="preserve"> reduction at all times within the</w:delText>
        </w:r>
        <w:r w:rsidRPr="00B47B6F" w:rsidDel="00014949">
          <w:rPr>
            <w:b/>
          </w:rPr>
          <w:delText xml:space="preserve"> Network Operator's System</w:delText>
        </w:r>
        <w:r w:rsidRPr="00B47B6F" w:rsidDel="00014949">
          <w:delText xml:space="preserve"> does not change; and</w:delText>
        </w:r>
      </w:del>
    </w:p>
    <w:p w14:paraId="28F29053" w14:textId="23B45511" w:rsidR="00FA7BAA" w:rsidRPr="00B47B6F" w:rsidDel="00014949" w:rsidRDefault="00FA7BAA" w:rsidP="00D22CA9">
      <w:pPr>
        <w:pStyle w:val="Level1Text"/>
        <w:rPr>
          <w:del w:id="390" w:author="Rebecca Scott [NESO]" w:date="2025-07-21T08:33:00Z" w16du:dateUtc="2025-07-21T07:33:00Z"/>
        </w:rPr>
      </w:pPr>
      <w:del w:id="391" w:author="Rebecca Scott [NESO]" w:date="2025-07-21T08:33:00Z" w16du:dateUtc="2025-07-21T07:33:00Z">
        <w:r w:rsidRPr="00B47B6F" w:rsidDel="00014949">
          <w:delText>(ii)</w:delText>
        </w:r>
        <w:r w:rsidRPr="00B47B6F" w:rsidDel="00014949">
          <w:tab/>
          <w:delText>at all times it is achieved within the</w:delText>
        </w:r>
        <w:r w:rsidRPr="00B47B6F" w:rsidDel="00014949">
          <w:rPr>
            <w:b/>
          </w:rPr>
          <w:delText xml:space="preserve"> Network Operator's</w:delText>
        </w:r>
        <w:r w:rsidRPr="00B47B6F" w:rsidDel="00014949">
          <w:delText xml:space="preserve"> </w:delText>
        </w:r>
        <w:r w:rsidRPr="00B47B6F" w:rsidDel="00014949">
          <w:rPr>
            <w:b/>
          </w:rPr>
          <w:delText>System</w:delText>
        </w:r>
        <w:r w:rsidRPr="00B47B6F" w:rsidDel="00014949">
          <w:delText xml:space="preserve"> as far as possible uniformly across all </w:delText>
        </w:r>
        <w:r w:rsidRPr="00B47B6F" w:rsidDel="00014949">
          <w:rPr>
            <w:b/>
          </w:rPr>
          <w:delText>Grid Supply Points</w:delText>
        </w:r>
        <w:r w:rsidRPr="00B47B6F" w:rsidDel="00014949">
          <w:delText xml:space="preserve"> (unless otherwise specified in the </w:delText>
        </w:r>
        <w:r w:rsidR="00761736" w:rsidRPr="00B47B6F" w:rsidDel="00014949">
          <w:rPr>
            <w:b/>
          </w:rPr>
          <w:delText>National Electricity Transmission</w:delText>
        </w:r>
        <w:r w:rsidRPr="00BE6A2E" w:rsidDel="00014949">
          <w:rPr>
            <w:b/>
          </w:rPr>
          <w:delText xml:space="preserve"> System</w:delText>
        </w:r>
        <w:r w:rsidRPr="00B47B6F" w:rsidDel="00014949">
          <w:rPr>
            <w:b/>
          </w:rPr>
          <w:delText xml:space="preserve"> Warning - High Risk of Demand Reduction</w:delText>
        </w:r>
        <w:r w:rsidRPr="00B47B6F" w:rsidDel="00014949">
          <w:delText xml:space="preserve"> if one has been issued),</w:delText>
        </w:r>
      </w:del>
    </w:p>
    <w:p w14:paraId="7C97914C" w14:textId="171332EA" w:rsidR="00FA7BAA" w:rsidRPr="00BE6A2E" w:rsidRDefault="0078060A" w:rsidP="00014949">
      <w:pPr>
        <w:pStyle w:val="Level1Text"/>
      </w:pPr>
      <w:del w:id="392" w:author="Rebecca Scott [NESO]" w:date="2025-07-21T08:33:00Z" w16du:dateUtc="2025-07-21T07:33:00Z">
        <w:r w:rsidRPr="00BE6A2E" w:rsidDel="00014949">
          <w:tab/>
        </w:r>
        <w:r w:rsidR="00FA7BAA" w:rsidRPr="00BE6A2E" w:rsidDel="00014949">
          <w:delText xml:space="preserve">until </w:delText>
        </w:r>
        <w:r w:rsidR="00BE071E" w:rsidDel="00014949">
          <w:rPr>
            <w:b/>
          </w:rPr>
          <w:delText>The Company</w:delText>
        </w:r>
        <w:r w:rsidR="00FA7BAA" w:rsidRPr="00BE6A2E" w:rsidDel="00014949">
          <w:delText xml:space="preserve"> instructs that</w:delText>
        </w:r>
        <w:r w:rsidR="00FA7BAA" w:rsidRPr="00BE6A2E" w:rsidDel="00014949">
          <w:rPr>
            <w:b/>
          </w:rPr>
          <w:delText xml:space="preserve"> Network Operator</w:delText>
        </w:r>
        <w:r w:rsidR="00FA7BAA" w:rsidRPr="00BE6A2E" w:rsidDel="00014949">
          <w:delText xml:space="preserve"> in accordance with </w:delText>
        </w:r>
        <w:r w:rsidR="00FA7BAA" w:rsidRPr="00097EBC" w:rsidDel="00014949">
          <w:rPr>
            <w:bCs/>
            <w:color w:val="auto"/>
            <w:rPrChange w:id="393" w:author="Author">
              <w:rPr>
                <w:b/>
              </w:rPr>
            </w:rPrChange>
          </w:rPr>
          <w:delText>OC6</w:delText>
        </w:r>
        <w:r w:rsidR="00FA7BAA" w:rsidRPr="00BE6A2E" w:rsidDel="00014949">
          <w:delText>.</w:delText>
        </w:r>
      </w:del>
    </w:p>
    <w:p w14:paraId="5DAE05F2" w14:textId="0BE8D668" w:rsidR="00FA7BAA" w:rsidRPr="00BE6A2E" w:rsidRDefault="00FA7BAA" w:rsidP="0078060A">
      <w:pPr>
        <w:pStyle w:val="Level1Text"/>
        <w:rPr>
          <w:color w:val="auto"/>
        </w:rPr>
      </w:pPr>
      <w:r w:rsidRPr="00BE6A2E">
        <w:rPr>
          <w:color w:val="auto"/>
        </w:rPr>
        <w:t>OC6.5.</w:t>
      </w:r>
      <w:ins w:id="394" w:author="Author">
        <w:r w:rsidR="00A357AD">
          <w:rPr>
            <w:color w:val="auto"/>
          </w:rPr>
          <w:t>8</w:t>
        </w:r>
      </w:ins>
      <w:del w:id="395" w:author="Author">
        <w:r w:rsidRPr="00BE6A2E" w:rsidDel="00A357AD">
          <w:rPr>
            <w:color w:val="auto"/>
          </w:rPr>
          <w:delText>7</w:delText>
        </w:r>
      </w:del>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14A79739" w14:textId="6C961037" w:rsidR="002F4127" w:rsidRDefault="00FA7BAA" w:rsidP="0078060A">
      <w:pPr>
        <w:pStyle w:val="Level1Text"/>
        <w:rPr>
          <w:ins w:id="396" w:author="Rebecca Scott [NESO]" w:date="2025-10-20T17:09:00Z" w16du:dateUtc="2025-10-20T16:09:00Z"/>
        </w:rPr>
      </w:pPr>
      <w:r w:rsidRPr="46A22706">
        <w:rPr>
          <w:color w:val="auto"/>
        </w:rPr>
        <w:t>OC6.5.</w:t>
      </w:r>
      <w:ins w:id="397" w:author="Author">
        <w:r w:rsidR="00A357AD" w:rsidRPr="46A22706">
          <w:rPr>
            <w:color w:val="auto"/>
          </w:rPr>
          <w:t>9</w:t>
        </w:r>
      </w:ins>
      <w:del w:id="398" w:author="Author">
        <w:r w:rsidRPr="46A22706" w:rsidDel="00FA7BAA">
          <w:rPr>
            <w:color w:val="auto"/>
          </w:rPr>
          <w:delText>8</w:delText>
        </w:r>
      </w:del>
      <w:r>
        <w:tab/>
      </w:r>
      <w:ins w:id="399" w:author="Rebecca Scott [NESO]" w:date="2025-10-20T17:09:00Z" w16du:dateUtc="2025-10-20T16:09:00Z">
        <w:r w:rsidR="002F4127" w:rsidRPr="00BE6A2E">
          <w:rPr>
            <w:color w:val="auto"/>
          </w:rPr>
          <w:t>The</w:t>
        </w:r>
        <w:r w:rsidR="002F4127" w:rsidRPr="00BE6A2E">
          <w:rPr>
            <w:b/>
            <w:color w:val="auto"/>
          </w:rPr>
          <w:t xml:space="preserve"> Network Operator</w:t>
        </w:r>
        <w:r w:rsidR="002F4127" w:rsidRPr="00BE6A2E">
          <w:rPr>
            <w:color w:val="auto"/>
          </w:rPr>
          <w:t xml:space="preserve"> will notify </w:t>
        </w:r>
        <w:r w:rsidR="002F4127">
          <w:rPr>
            <w:b/>
          </w:rPr>
          <w:t>The Company</w:t>
        </w:r>
        <w:r w:rsidR="002F4127" w:rsidRPr="00BE6A2E">
          <w:rPr>
            <w:color w:val="auto"/>
          </w:rPr>
          <w:t xml:space="preserve"> in writing that it has complied with </w:t>
        </w:r>
        <w:r w:rsidR="002F4127">
          <w:rPr>
            <w:b/>
          </w:rPr>
          <w:t>The Company</w:t>
        </w:r>
        <w:r w:rsidR="002F4127" w:rsidRPr="00BE6A2E">
          <w:rPr>
            <w:b/>
            <w:color w:val="auto"/>
          </w:rPr>
          <w:t>'s</w:t>
        </w:r>
        <w:r w:rsidR="002F4127" w:rsidRPr="00BE6A2E">
          <w:rPr>
            <w:color w:val="auto"/>
          </w:rPr>
          <w:t xml:space="preserve"> instruction under OC6.5, within </w:t>
        </w:r>
        <w:del w:id="400" w:author="Claire Newton [NESO]" w:date="2025-11-07T16:41:00Z" w16du:dateUtc="2025-11-07T16:41:00Z">
          <w:r w:rsidR="002F4127" w:rsidRPr="00BE6A2E" w:rsidDel="007C5ADE">
            <w:rPr>
              <w:color w:val="auto"/>
            </w:rPr>
            <w:delText>five</w:delText>
          </w:r>
        </w:del>
      </w:ins>
      <w:ins w:id="401" w:author="Claire Newton [NESO]" w:date="2025-11-07T16:41:00Z" w16du:dateUtc="2025-11-07T16:41:00Z">
        <w:r w:rsidR="007C5ADE">
          <w:rPr>
            <w:color w:val="auto"/>
          </w:rPr>
          <w:t>5</w:t>
        </w:r>
      </w:ins>
      <w:ins w:id="402" w:author="Rebecca Scott [NESO]" w:date="2025-10-20T17:09:00Z" w16du:dateUtc="2025-10-20T16:09:00Z">
        <w:r w:rsidR="002F4127" w:rsidRPr="00BE6A2E">
          <w:rPr>
            <w:color w:val="auto"/>
          </w:rPr>
          <w:t xml:space="preserve"> minutes of so doing, together with an estimation of the </w:t>
        </w:r>
        <w:r w:rsidR="002F4127" w:rsidRPr="00BE6A2E">
          <w:rPr>
            <w:b/>
            <w:color w:val="auto"/>
          </w:rPr>
          <w:t>Demand</w:t>
        </w:r>
        <w:r w:rsidR="002F4127" w:rsidRPr="00BE6A2E">
          <w:rPr>
            <w:color w:val="auto"/>
          </w:rPr>
          <w:t xml:space="preserve"> reduction or restoration achieved, as the case may be.</w:t>
        </w:r>
      </w:ins>
    </w:p>
    <w:p w14:paraId="7826FFFC" w14:textId="37480919" w:rsidR="00FA7BAA" w:rsidRPr="00BE6A2E" w:rsidDel="002F4127" w:rsidRDefault="00FA7BAA" w:rsidP="0078060A">
      <w:pPr>
        <w:pStyle w:val="Level1Text"/>
        <w:rPr>
          <w:moveFrom w:id="403" w:author="Rebecca Scott [NESO]" w:date="2025-10-20T17:09:00Z" w16du:dateUtc="2025-10-20T16:09:00Z"/>
          <w:color w:val="auto"/>
        </w:rPr>
      </w:pPr>
      <w:moveFromRangeStart w:id="404" w:author="Rebecca Scott [NESO]" w:date="2025-10-20T17:09:00Z" w:name="move211872611"/>
      <w:moveFrom w:id="405" w:author="Rebecca Scott [NESO]" w:date="2025-10-20T17:09:00Z" w16du:dateUtc="2025-10-20T16:09:00Z">
        <w:r w:rsidRPr="46A22706" w:rsidDel="002F4127">
          <w:rPr>
            <w:color w:val="auto"/>
          </w:rPr>
          <w:t xml:space="preserve">In circumstances of protracted shortage of generation or where a statutory instruction has been given (eg. a fuel security period) and when a reduction in </w:t>
        </w:r>
        <w:r w:rsidRPr="46A22706" w:rsidDel="002F4127">
          <w:rPr>
            <w:b/>
            <w:bCs/>
            <w:color w:val="auto"/>
          </w:rPr>
          <w:t>Demand</w:t>
        </w:r>
        <w:r w:rsidRPr="46A22706" w:rsidDel="002F4127">
          <w:rPr>
            <w:color w:val="auto"/>
          </w:rPr>
          <w:t xml:space="preserve"> is envisaged by </w:t>
        </w:r>
        <w:r w:rsidR="00BE071E" w:rsidRPr="46A22706" w:rsidDel="002F4127">
          <w:rPr>
            <w:b/>
            <w:bCs/>
          </w:rPr>
          <w:t>The Company</w:t>
        </w:r>
        <w:r w:rsidRPr="46A22706" w:rsidDel="002F4127">
          <w:rPr>
            <w:color w:val="auto"/>
          </w:rPr>
          <w:t xml:space="preserve"> to be prolonged, </w:t>
        </w:r>
        <w:r w:rsidR="00BE071E" w:rsidRPr="46A22706" w:rsidDel="002F4127">
          <w:rPr>
            <w:b/>
            <w:bCs/>
          </w:rPr>
          <w:t>The Company</w:t>
        </w:r>
        <w:r w:rsidRPr="46A22706" w:rsidDel="002F4127">
          <w:rPr>
            <w:color w:val="auto"/>
          </w:rPr>
          <w:t xml:space="preserve"> will notify the</w:t>
        </w:r>
        <w:r w:rsidRPr="46A22706" w:rsidDel="002F4127">
          <w:rPr>
            <w:b/>
            <w:bCs/>
            <w:color w:val="auto"/>
          </w:rPr>
          <w:t xml:space="preserve"> Network Operator</w:t>
        </w:r>
        <w:r w:rsidRPr="46A22706" w:rsidDel="002F4127">
          <w:rPr>
            <w:color w:val="auto"/>
          </w:rPr>
          <w:t xml:space="preserve"> of the expected duration</w:t>
        </w:r>
        <w:ins w:id="406" w:author="Author">
          <w:r w:rsidR="00A357AD" w:rsidRPr="46A22706" w:rsidDel="002F4127">
            <w:rPr>
              <w:color w:val="auto"/>
            </w:rPr>
            <w:t xml:space="preserve"> and if other measures (e</w:t>
          </w:r>
        </w:ins>
        <w:ins w:id="407" w:author="Sarah Johnson [NESO]" w:date="2025-08-21T13:13:00Z">
          <w:r w:rsidR="2699F070" w:rsidRPr="46A22706" w:rsidDel="002F4127">
            <w:rPr>
              <w:color w:val="auto"/>
            </w:rPr>
            <w:t>.</w:t>
          </w:r>
        </w:ins>
        <w:ins w:id="408" w:author="Author">
          <w:r w:rsidR="00A357AD" w:rsidRPr="46A22706" w:rsidDel="002F4127">
            <w:rPr>
              <w:color w:val="auto"/>
            </w:rPr>
            <w:t>g</w:t>
          </w:r>
        </w:ins>
        <w:ins w:id="409" w:author="Sarah Johnson [NESO]" w:date="2025-08-21T13:13:00Z">
          <w:r w:rsidR="2699F070" w:rsidRPr="46A22706" w:rsidDel="002F4127">
            <w:rPr>
              <w:color w:val="auto"/>
            </w:rPr>
            <w:t>.</w:t>
          </w:r>
        </w:ins>
        <w:ins w:id="410" w:author="Author">
          <w:r w:rsidR="00A357AD" w:rsidRPr="46A22706" w:rsidDel="002F4127">
            <w:rPr>
              <w:color w:val="auto"/>
            </w:rPr>
            <w:t xml:space="preserve"> </w:t>
          </w:r>
          <w:r w:rsidR="00A357AD" w:rsidRPr="46A22706" w:rsidDel="002F4127">
            <w:rPr>
              <w:b/>
              <w:bCs/>
              <w:color w:val="auto"/>
            </w:rPr>
            <w:t xml:space="preserve">DCRP </w:t>
          </w:r>
          <w:r w:rsidR="00A357AD" w:rsidRPr="46A22706" w:rsidDel="002F4127">
            <w:rPr>
              <w:color w:val="auto"/>
            </w:rPr>
            <w:t>implementation) are required</w:t>
          </w:r>
        </w:ins>
        <w:r w:rsidRPr="46A22706" w:rsidDel="002F4127">
          <w:rPr>
            <w:color w:val="auto"/>
          </w:rPr>
          <w:t>.</w:t>
        </w:r>
      </w:moveFrom>
    </w:p>
    <w:moveFromRangeEnd w:id="404"/>
    <w:p w14:paraId="3CA78060" w14:textId="2958FEAF" w:rsidR="002F4127" w:rsidRPr="00BE6A2E" w:rsidDel="002F4127" w:rsidRDefault="00FA7BAA" w:rsidP="002F4127">
      <w:pPr>
        <w:pStyle w:val="Level1Text"/>
        <w:rPr>
          <w:del w:id="411" w:author="Rebecca Scott [NESO]" w:date="2025-10-20T17:09:00Z" w16du:dateUtc="2025-10-20T16:09:00Z"/>
          <w:moveTo w:id="412" w:author="Rebecca Scott [NESO]" w:date="2025-10-20T17:09:00Z" w16du:dateUtc="2025-10-20T16:09:00Z"/>
          <w:color w:val="auto"/>
        </w:rPr>
      </w:pPr>
      <w:r w:rsidRPr="00BE6A2E">
        <w:rPr>
          <w:color w:val="auto"/>
        </w:rPr>
        <w:t>OC6.5.</w:t>
      </w:r>
      <w:ins w:id="413" w:author="Author">
        <w:r w:rsidR="00A357AD">
          <w:rPr>
            <w:color w:val="auto"/>
          </w:rPr>
          <w:t>10</w:t>
        </w:r>
      </w:ins>
      <w:del w:id="414" w:author="Author">
        <w:r w:rsidRPr="00BE6A2E" w:rsidDel="00A357AD">
          <w:rPr>
            <w:color w:val="auto"/>
          </w:rPr>
          <w:delText>9</w:delText>
        </w:r>
      </w:del>
      <w:r w:rsidRPr="00BE6A2E">
        <w:rPr>
          <w:color w:val="auto"/>
        </w:rPr>
        <w:tab/>
      </w:r>
      <w:moveToRangeStart w:id="415" w:author="Rebecca Scott [NESO]" w:date="2025-10-20T17:09:00Z" w:name="move211872611"/>
      <w:moveTo w:id="416" w:author="Rebecca Scott [NESO]" w:date="2025-10-20T17:09:00Z" w16du:dateUtc="2025-10-20T16:09:00Z">
        <w:r w:rsidR="002F4127" w:rsidRPr="46A22706">
          <w:rPr>
            <w:color w:val="auto"/>
          </w:rPr>
          <w:t xml:space="preserve">In circumstances of protracted shortage of generation or where a statutory instruction has been given (eg. a fuel security period) and when a reduction in </w:t>
        </w:r>
        <w:r w:rsidR="002F4127" w:rsidRPr="46A22706">
          <w:rPr>
            <w:b/>
            <w:bCs/>
            <w:color w:val="auto"/>
          </w:rPr>
          <w:t>Demand</w:t>
        </w:r>
        <w:r w:rsidR="002F4127" w:rsidRPr="46A22706">
          <w:rPr>
            <w:color w:val="auto"/>
          </w:rPr>
          <w:t xml:space="preserve"> is envisaged by </w:t>
        </w:r>
        <w:r w:rsidR="002F4127" w:rsidRPr="46A22706">
          <w:rPr>
            <w:b/>
            <w:bCs/>
          </w:rPr>
          <w:t>The Company</w:t>
        </w:r>
        <w:r w:rsidR="002F4127" w:rsidRPr="46A22706">
          <w:rPr>
            <w:color w:val="auto"/>
          </w:rPr>
          <w:t xml:space="preserve"> to be prolonged, </w:t>
        </w:r>
        <w:r w:rsidR="002F4127" w:rsidRPr="46A22706">
          <w:rPr>
            <w:b/>
            <w:bCs/>
          </w:rPr>
          <w:t>The Company</w:t>
        </w:r>
        <w:r w:rsidR="002F4127" w:rsidRPr="46A22706">
          <w:rPr>
            <w:color w:val="auto"/>
          </w:rPr>
          <w:t xml:space="preserve"> will notify the</w:t>
        </w:r>
        <w:r w:rsidR="002F4127" w:rsidRPr="46A22706">
          <w:rPr>
            <w:b/>
            <w:bCs/>
            <w:color w:val="auto"/>
          </w:rPr>
          <w:t xml:space="preserve"> Network Operator</w:t>
        </w:r>
        <w:r w:rsidR="002F4127" w:rsidRPr="46A22706">
          <w:rPr>
            <w:color w:val="auto"/>
          </w:rPr>
          <w:t xml:space="preserve"> of the expected duration and if other measures (e.g. </w:t>
        </w:r>
        <w:r w:rsidR="002F4127" w:rsidRPr="46A22706">
          <w:rPr>
            <w:b/>
            <w:bCs/>
            <w:color w:val="auto"/>
          </w:rPr>
          <w:t xml:space="preserve">DCRP </w:t>
        </w:r>
        <w:r w:rsidR="002F4127" w:rsidRPr="46A22706">
          <w:rPr>
            <w:color w:val="auto"/>
          </w:rPr>
          <w:t>implementation) are required</w:t>
        </w:r>
      </w:moveTo>
      <w:r w:rsidR="0095759A">
        <w:rPr>
          <w:color w:val="auto"/>
        </w:rPr>
        <w:t>.</w:t>
      </w:r>
      <w:moveTo w:id="417" w:author="Rebecca Scott [NESO]" w:date="2025-10-20T17:09:00Z" w16du:dateUtc="2025-10-20T16:09:00Z">
        <w:del w:id="418" w:author="Rebecca Scott [NESO]" w:date="2025-10-20T17:09:00Z" w16du:dateUtc="2025-10-20T16:09:00Z">
          <w:r w:rsidR="002F4127" w:rsidRPr="46A22706" w:rsidDel="002F4127">
            <w:rPr>
              <w:color w:val="auto"/>
            </w:rPr>
            <w:delText>.</w:delText>
          </w:r>
        </w:del>
      </w:moveTo>
    </w:p>
    <w:moveToRangeEnd w:id="415"/>
    <w:p w14:paraId="0B37560B" w14:textId="001E4D6F" w:rsidR="00FA7BAA" w:rsidRPr="00BE6A2E" w:rsidRDefault="00FA7BAA" w:rsidP="0078060A">
      <w:pPr>
        <w:pStyle w:val="Level1Text"/>
        <w:rPr>
          <w:color w:val="auto"/>
        </w:rPr>
      </w:pPr>
      <w:del w:id="419" w:author="Rebecca Scott [NESO]" w:date="2025-10-20T17:09:00Z" w16du:dateUtc="2025-10-20T16:09:00Z">
        <w:r w:rsidRPr="00BE6A2E" w:rsidDel="002F4127">
          <w:rPr>
            <w:color w:val="auto"/>
          </w:rPr>
          <w:delText>The</w:delText>
        </w:r>
        <w:r w:rsidRPr="00BE6A2E" w:rsidDel="002F4127">
          <w:rPr>
            <w:b/>
            <w:color w:val="auto"/>
          </w:rPr>
          <w:delText xml:space="preserve"> Network Operator</w:delText>
        </w:r>
        <w:r w:rsidRPr="00BE6A2E" w:rsidDel="002F4127">
          <w:rPr>
            <w:color w:val="auto"/>
          </w:rPr>
          <w:delText xml:space="preserve"> will notify </w:delText>
        </w:r>
        <w:r w:rsidR="00BE071E" w:rsidDel="002F4127">
          <w:rPr>
            <w:b/>
          </w:rPr>
          <w:delText>The Company</w:delText>
        </w:r>
        <w:r w:rsidRPr="00BE6A2E" w:rsidDel="002F4127">
          <w:rPr>
            <w:color w:val="auto"/>
          </w:rPr>
          <w:delText xml:space="preserve"> in writing that it has complied with </w:delText>
        </w:r>
        <w:r w:rsidR="00BE071E" w:rsidDel="002F4127">
          <w:rPr>
            <w:b/>
          </w:rPr>
          <w:delText>The Company</w:delText>
        </w:r>
        <w:r w:rsidRPr="00BE6A2E" w:rsidDel="002F4127">
          <w:rPr>
            <w:b/>
            <w:color w:val="auto"/>
          </w:rPr>
          <w:delText>'s</w:delText>
        </w:r>
        <w:r w:rsidRPr="00BE6A2E" w:rsidDel="002F4127">
          <w:rPr>
            <w:color w:val="auto"/>
          </w:rPr>
          <w:delText xml:space="preserve"> instruction under OC6.5, within five minutes of so doing, together with an estimation of the </w:delText>
        </w:r>
        <w:r w:rsidRPr="00BE6A2E" w:rsidDel="002F4127">
          <w:rPr>
            <w:b/>
            <w:color w:val="auto"/>
          </w:rPr>
          <w:delText>Demand</w:delText>
        </w:r>
        <w:r w:rsidRPr="00BE6A2E" w:rsidDel="002F4127">
          <w:rPr>
            <w:color w:val="auto"/>
          </w:rPr>
          <w:delText xml:space="preserve"> reduction or restoration achieved, as the case may be.</w:delText>
        </w:r>
      </w:del>
    </w:p>
    <w:p w14:paraId="02575165" w14:textId="1CE7C7A8" w:rsidR="002F4127" w:rsidRDefault="00FA7BAA" w:rsidP="002F4127">
      <w:pPr>
        <w:pStyle w:val="Level1Text"/>
        <w:rPr>
          <w:ins w:id="420" w:author="Rebecca Scott [NESO]" w:date="2025-10-20T17:10:00Z" w16du:dateUtc="2025-10-20T16:10:00Z"/>
          <w:color w:val="auto"/>
        </w:rPr>
      </w:pPr>
      <w:r w:rsidRPr="00BE6A2E">
        <w:rPr>
          <w:color w:val="auto"/>
        </w:rPr>
        <w:t>OC6.5.1</w:t>
      </w:r>
      <w:ins w:id="421" w:author="Author">
        <w:r w:rsidR="00A357AD">
          <w:rPr>
            <w:color w:val="auto"/>
          </w:rPr>
          <w:t>1</w:t>
        </w:r>
      </w:ins>
      <w:del w:id="422" w:author="Author">
        <w:r w:rsidRPr="00BE6A2E" w:rsidDel="00A357AD">
          <w:rPr>
            <w:color w:val="auto"/>
          </w:rPr>
          <w:delText>0</w:delText>
        </w:r>
      </w:del>
      <w:r w:rsidRPr="00BE6A2E">
        <w:rPr>
          <w:color w:val="auto"/>
        </w:rPr>
        <w:tab/>
      </w:r>
      <w:ins w:id="423" w:author="Rebecca Scott [NESO]" w:date="2025-10-20T17:10:00Z" w16du:dateUtc="2025-10-20T16:10:00Z">
        <w:r w:rsidR="002F4127" w:rsidRPr="00BE6A2E">
          <w:rPr>
            <w:color w:val="auto"/>
          </w:rPr>
          <w:t>Pursuant to the provisions of OC1.5.6, the</w:t>
        </w:r>
        <w:r w:rsidR="002F4127" w:rsidRPr="00BE6A2E">
          <w:rPr>
            <w:b/>
            <w:color w:val="auto"/>
          </w:rPr>
          <w:t xml:space="preserve"> Network Operator</w:t>
        </w:r>
        <w:r w:rsidR="002F4127" w:rsidRPr="00BE6A2E">
          <w:rPr>
            <w:color w:val="auto"/>
          </w:rPr>
          <w:t xml:space="preserve"> will supply to </w:t>
        </w:r>
        <w:r w:rsidR="002F4127">
          <w:rPr>
            <w:b/>
          </w:rPr>
          <w:t>The Company</w:t>
        </w:r>
        <w:r w:rsidR="002F4127" w:rsidRPr="00BE6A2E">
          <w:rPr>
            <w:color w:val="auto"/>
          </w:rPr>
          <w:t xml:space="preserve"> details of the amount of </w:t>
        </w:r>
        <w:r w:rsidR="002F4127" w:rsidRPr="00BE6A2E">
          <w:rPr>
            <w:b/>
            <w:color w:val="auto"/>
          </w:rPr>
          <w:t>Demand</w:t>
        </w:r>
        <w:r w:rsidR="002F4127" w:rsidRPr="00BE6A2E">
          <w:rPr>
            <w:color w:val="auto"/>
          </w:rPr>
          <w:t xml:space="preserve"> reduction or restoration actually achieved.</w:t>
        </w:r>
      </w:ins>
    </w:p>
    <w:p w14:paraId="64ECA242" w14:textId="706DBEB2" w:rsidR="00FA7BAA" w:rsidRPr="00BE6A2E" w:rsidDel="002F4127" w:rsidRDefault="00BE071E" w:rsidP="0078060A">
      <w:pPr>
        <w:pStyle w:val="Level1Text"/>
        <w:rPr>
          <w:del w:id="424" w:author="Rebecca Scott [NESO]" w:date="2025-10-20T17:10:00Z" w16du:dateUtc="2025-10-20T16:10:00Z"/>
          <w:color w:val="auto"/>
        </w:rPr>
      </w:pPr>
      <w:del w:id="425" w:author="Rebecca Scott [NESO]" w:date="2025-10-20T17:10:00Z" w16du:dateUtc="2025-10-20T16:10:00Z">
        <w:r w:rsidDel="002F4127">
          <w:rPr>
            <w:b/>
          </w:rPr>
          <w:lastRenderedPageBreak/>
          <w:delText>The Company</w:delText>
        </w:r>
        <w:r w:rsidRPr="00B47B6F" w:rsidDel="002F4127">
          <w:delText xml:space="preserve"> </w:delText>
        </w:r>
        <w:r w:rsidR="00FA7BAA" w:rsidRPr="00BE6A2E" w:rsidDel="002F4127">
          <w:rPr>
            <w:color w:val="auto"/>
          </w:rPr>
          <w:delText xml:space="preserve">may itself implement </w:delText>
        </w:r>
        <w:r w:rsidR="00FA7BAA" w:rsidRPr="00BE6A2E" w:rsidDel="002F4127">
          <w:rPr>
            <w:b/>
            <w:color w:val="auto"/>
          </w:rPr>
          <w:delText>Demand</w:delText>
        </w:r>
        <w:r w:rsidR="00FA7BAA" w:rsidRPr="00BE6A2E" w:rsidDel="002F4127">
          <w:rPr>
            <w:color w:val="auto"/>
          </w:rPr>
          <w:delText xml:space="preserve"> reduction and subsequent restoration on </w:delText>
        </w:r>
        <w:r w:rsidR="00FA7BAA" w:rsidRPr="00BE6A2E" w:rsidDel="002F4127">
          <w:rPr>
            <w:b/>
            <w:color w:val="auto"/>
          </w:rPr>
          <w:delText xml:space="preserve">Non-Embedded Customers </w:delText>
        </w:r>
        <w:r w:rsidR="00FA7BAA" w:rsidRPr="00BE6A2E" w:rsidDel="002F4127">
          <w:rPr>
            <w:color w:val="auto"/>
          </w:rPr>
          <w:delText xml:space="preserve">as part of a </w:delText>
        </w:r>
        <w:r w:rsidR="00FA7BAA" w:rsidRPr="00BE6A2E" w:rsidDel="002F4127">
          <w:rPr>
            <w:b/>
            <w:color w:val="auto"/>
          </w:rPr>
          <w:delText>Demand Control</w:delText>
        </w:r>
        <w:r w:rsidR="00FA7BAA" w:rsidRPr="00BE6A2E" w:rsidDel="002F4127">
          <w:rPr>
            <w:color w:val="auto"/>
          </w:rPr>
          <w:delText xml:space="preserve"> requirement and it will organise the </w:delText>
        </w:r>
        <w:r w:rsidR="00761736" w:rsidRPr="00BE6A2E" w:rsidDel="002F4127">
          <w:rPr>
            <w:b/>
            <w:color w:val="auto"/>
          </w:rPr>
          <w:delText>National Electricity Transmission</w:delText>
        </w:r>
        <w:r w:rsidR="00FA7BAA" w:rsidRPr="00BE6A2E" w:rsidDel="002F4127">
          <w:rPr>
            <w:b/>
            <w:color w:val="auto"/>
          </w:rPr>
          <w:delText xml:space="preserve"> System</w:delText>
        </w:r>
        <w:r w:rsidR="00FA7BAA" w:rsidRPr="00BE6A2E" w:rsidDel="002F4127">
          <w:rPr>
            <w:color w:val="auto"/>
          </w:rPr>
          <w:delText xml:space="preserve"> so that it will be able to reduce </w:delText>
        </w:r>
        <w:r w:rsidR="00FA7BAA" w:rsidRPr="00BE6A2E" w:rsidDel="002F4127">
          <w:rPr>
            <w:b/>
            <w:color w:val="auto"/>
          </w:rPr>
          <w:delText>Demand</w:delText>
        </w:r>
        <w:r w:rsidR="00FA7BAA" w:rsidRPr="00BE6A2E" w:rsidDel="002F4127">
          <w:rPr>
            <w:color w:val="auto"/>
          </w:rPr>
          <w:delText xml:space="preserve"> by </w:delText>
        </w:r>
        <w:r w:rsidR="00FA7BAA" w:rsidRPr="00BE6A2E" w:rsidDel="002F4127">
          <w:rPr>
            <w:b/>
            <w:color w:val="auto"/>
          </w:rPr>
          <w:delText>Disconnection</w:delText>
        </w:r>
        <w:r w:rsidR="00FA7BAA" w:rsidRPr="00BE6A2E" w:rsidDel="002F4127">
          <w:rPr>
            <w:color w:val="auto"/>
          </w:rPr>
          <w:delText xml:space="preserve"> of, or </w:delText>
        </w:r>
        <w:r w:rsidR="00FA7BAA" w:rsidRPr="00BE6A2E" w:rsidDel="002F4127">
          <w:rPr>
            <w:b/>
            <w:color w:val="auto"/>
          </w:rPr>
          <w:delText>Customer</w:delText>
        </w:r>
        <w:r w:rsidR="00FA7BAA" w:rsidRPr="00BE6A2E" w:rsidDel="002F4127">
          <w:rPr>
            <w:color w:val="auto"/>
          </w:rPr>
          <w:delText xml:space="preserve"> voltage reduction to, all or any </w:delText>
        </w:r>
        <w:r w:rsidR="00FA7BAA" w:rsidRPr="00BE6A2E" w:rsidDel="002F4127">
          <w:rPr>
            <w:b/>
            <w:color w:val="auto"/>
          </w:rPr>
          <w:delText>Non-Embedded Customers</w:delText>
        </w:r>
        <w:r w:rsidR="00FA7BAA" w:rsidRPr="00BE6A2E" w:rsidDel="002F4127">
          <w:rPr>
            <w:color w:val="auto"/>
          </w:rPr>
          <w:delText>. Equivalent provisions to those in OC6.5.</w:delText>
        </w:r>
        <w:r w:rsidR="00DC736D" w:rsidDel="002F4127">
          <w:rPr>
            <w:color w:val="auto"/>
          </w:rPr>
          <w:delText>4</w:delText>
        </w:r>
        <w:r w:rsidR="00FA7BAA" w:rsidRPr="00BE6A2E" w:rsidDel="002F4127">
          <w:rPr>
            <w:color w:val="auto"/>
          </w:rPr>
          <w:delText xml:space="preserve"> shall apply to issuing</w:delText>
        </w:r>
        <w:r w:rsidR="00FA7BAA" w:rsidRPr="00BE6A2E" w:rsidDel="002F4127">
          <w:rPr>
            <w:b/>
            <w:color w:val="auto"/>
          </w:rPr>
          <w:delText xml:space="preserve"> </w:delText>
        </w:r>
        <w:r w:rsidR="00FA7BAA" w:rsidRPr="00BE6A2E" w:rsidDel="002F4127">
          <w:rPr>
            <w:color w:val="auto"/>
          </w:rPr>
          <w:delText>a</w:delText>
        </w:r>
        <w:r w:rsidR="00FA7BAA" w:rsidRPr="00BE6A2E" w:rsidDel="002F4127">
          <w:rPr>
            <w:b/>
            <w:color w:val="auto"/>
          </w:rPr>
          <w:delText xml:space="preserve"> </w:delText>
        </w:r>
        <w:r w:rsidR="00761736" w:rsidRPr="00BE6A2E" w:rsidDel="002F4127">
          <w:rPr>
            <w:b/>
            <w:color w:val="auto"/>
          </w:rPr>
          <w:delText>National Electricity Transmission</w:delText>
        </w:r>
        <w:r w:rsidR="00FA7BAA" w:rsidRPr="00BE6A2E" w:rsidDel="002F4127">
          <w:rPr>
            <w:b/>
            <w:color w:val="auto"/>
          </w:rPr>
          <w:delText xml:space="preserve"> System Warning - High Risk of Demand Reduction</w:delText>
        </w:r>
        <w:r w:rsidR="00FA7BAA" w:rsidRPr="00BE6A2E" w:rsidDel="002F4127">
          <w:rPr>
            <w:color w:val="auto"/>
          </w:rPr>
          <w:delText xml:space="preserve"> to </w:delText>
        </w:r>
        <w:r w:rsidR="00FA7BAA" w:rsidRPr="00BE6A2E" w:rsidDel="002F4127">
          <w:rPr>
            <w:b/>
            <w:color w:val="auto"/>
          </w:rPr>
          <w:delText>Non-Embedded Customers</w:delText>
        </w:r>
        <w:r w:rsidR="00FA7BAA" w:rsidRPr="00BE6A2E" w:rsidDel="002F4127">
          <w:rPr>
            <w:color w:val="auto"/>
          </w:rPr>
          <w:delText>, as envisaged in OC7.4.8.</w:delText>
        </w:r>
      </w:del>
    </w:p>
    <w:p w14:paraId="757DE4B2" w14:textId="044A3EA8" w:rsidR="002F4127" w:rsidRDefault="00FA7BAA" w:rsidP="002F4127">
      <w:pPr>
        <w:pStyle w:val="Level1Text"/>
        <w:rPr>
          <w:ins w:id="426" w:author="Rebecca Scott [NESO]" w:date="2025-10-20T17:10:00Z" w16du:dateUtc="2025-10-20T16:10:00Z"/>
          <w:color w:val="auto"/>
        </w:rPr>
      </w:pPr>
      <w:r w:rsidRPr="00BE6A2E">
        <w:rPr>
          <w:color w:val="auto"/>
        </w:rPr>
        <w:t>OC6.5.1</w:t>
      </w:r>
      <w:ins w:id="427" w:author="Author">
        <w:r w:rsidR="00A357AD">
          <w:rPr>
            <w:color w:val="auto"/>
          </w:rPr>
          <w:t>2</w:t>
        </w:r>
      </w:ins>
      <w:del w:id="428" w:author="Author">
        <w:r w:rsidRPr="00BE6A2E" w:rsidDel="00A357AD">
          <w:rPr>
            <w:color w:val="auto"/>
          </w:rPr>
          <w:delText>1</w:delText>
        </w:r>
      </w:del>
      <w:r w:rsidRPr="00BE6A2E">
        <w:rPr>
          <w:color w:val="auto"/>
        </w:rPr>
        <w:tab/>
      </w:r>
      <w:ins w:id="429" w:author="Rebecca Scott [NESO]" w:date="2025-10-20T17:10:00Z" w16du:dateUtc="2025-10-20T16:10:00Z">
        <w:r w:rsidR="002F4127">
          <w:rPr>
            <w:b/>
          </w:rPr>
          <w:t>The Company</w:t>
        </w:r>
        <w:r w:rsidR="002F4127" w:rsidRPr="00B47B6F">
          <w:t xml:space="preserve"> </w:t>
        </w:r>
        <w:r w:rsidR="002F4127" w:rsidRPr="00BE6A2E">
          <w:rPr>
            <w:color w:val="auto"/>
          </w:rPr>
          <w:t xml:space="preserve">may itself implement </w:t>
        </w:r>
        <w:r w:rsidR="002F4127" w:rsidRPr="00BE6A2E">
          <w:rPr>
            <w:b/>
            <w:color w:val="auto"/>
          </w:rPr>
          <w:t>Demand</w:t>
        </w:r>
        <w:r w:rsidR="002F4127" w:rsidRPr="00BE6A2E">
          <w:rPr>
            <w:color w:val="auto"/>
          </w:rPr>
          <w:t xml:space="preserve"> reduction and subsequent restoration o</w:t>
        </w:r>
      </w:ins>
      <w:r w:rsidR="0011159B">
        <w:rPr>
          <w:color w:val="auto"/>
        </w:rPr>
        <w:t>f</w:t>
      </w:r>
      <w:ins w:id="430" w:author="Rebecca Scott [NESO]" w:date="2025-10-20T17:10:00Z" w16du:dateUtc="2025-10-20T16:10:00Z">
        <w:r w:rsidR="002F4127" w:rsidRPr="00BE6A2E">
          <w:rPr>
            <w:color w:val="auto"/>
          </w:rPr>
          <w:t xml:space="preserve"> </w:t>
        </w:r>
        <w:r w:rsidR="002F4127" w:rsidRPr="00BE6A2E">
          <w:rPr>
            <w:b/>
            <w:color w:val="auto"/>
          </w:rPr>
          <w:t xml:space="preserve">Non-Embedded Customers </w:t>
        </w:r>
        <w:r w:rsidR="002F4127" w:rsidRPr="00BE6A2E">
          <w:rPr>
            <w:color w:val="auto"/>
          </w:rPr>
          <w:t xml:space="preserve">as part of a </w:t>
        </w:r>
        <w:r w:rsidR="002F4127" w:rsidRPr="00BE6A2E">
          <w:rPr>
            <w:b/>
            <w:color w:val="auto"/>
          </w:rPr>
          <w:t>Demand Control</w:t>
        </w:r>
        <w:r w:rsidR="002F4127" w:rsidRPr="00BE6A2E">
          <w:rPr>
            <w:color w:val="auto"/>
          </w:rPr>
          <w:t xml:space="preserve"> requirement and it will organise the </w:t>
        </w:r>
        <w:r w:rsidR="002F4127" w:rsidRPr="00BE6A2E">
          <w:rPr>
            <w:b/>
            <w:color w:val="auto"/>
          </w:rPr>
          <w:t>National Electricity Transmission System</w:t>
        </w:r>
        <w:r w:rsidR="002F4127" w:rsidRPr="00BE6A2E">
          <w:rPr>
            <w:color w:val="auto"/>
          </w:rPr>
          <w:t xml:space="preserve"> so that it will be able to reduce </w:t>
        </w:r>
        <w:r w:rsidR="002F4127" w:rsidRPr="00BE6A2E">
          <w:rPr>
            <w:b/>
            <w:color w:val="auto"/>
          </w:rPr>
          <w:t>Demand</w:t>
        </w:r>
        <w:r w:rsidR="002F4127" w:rsidRPr="00BE6A2E">
          <w:rPr>
            <w:color w:val="auto"/>
          </w:rPr>
          <w:t xml:space="preserve"> by </w:t>
        </w:r>
        <w:r w:rsidR="002F4127" w:rsidRPr="00BE6A2E">
          <w:rPr>
            <w:b/>
            <w:color w:val="auto"/>
          </w:rPr>
          <w:t>Disconnection</w:t>
        </w:r>
        <w:r w:rsidR="002F4127" w:rsidRPr="00BE6A2E">
          <w:rPr>
            <w:color w:val="auto"/>
          </w:rPr>
          <w:t xml:space="preserve"> of, or </w:t>
        </w:r>
        <w:r w:rsidR="002F4127" w:rsidRPr="00BE6A2E">
          <w:rPr>
            <w:b/>
            <w:color w:val="auto"/>
          </w:rPr>
          <w:t>Customer</w:t>
        </w:r>
        <w:r w:rsidR="002F4127" w:rsidRPr="00BE6A2E">
          <w:rPr>
            <w:color w:val="auto"/>
          </w:rPr>
          <w:t xml:space="preserve"> voltage reduction to, all or any </w:t>
        </w:r>
        <w:r w:rsidR="002F4127" w:rsidRPr="00BE6A2E">
          <w:rPr>
            <w:b/>
            <w:color w:val="auto"/>
          </w:rPr>
          <w:t>Non-Embedded Customers</w:t>
        </w:r>
        <w:r w:rsidR="002F4127" w:rsidRPr="00BE6A2E">
          <w:rPr>
            <w:color w:val="auto"/>
          </w:rPr>
          <w:t>. Equivalent provisions to those in OC6.5.</w:t>
        </w:r>
        <w:r w:rsidR="002F4127">
          <w:rPr>
            <w:color w:val="auto"/>
          </w:rPr>
          <w:t>2</w:t>
        </w:r>
        <w:r w:rsidR="002F4127" w:rsidRPr="00BE6A2E">
          <w:rPr>
            <w:color w:val="auto"/>
          </w:rPr>
          <w:t xml:space="preserve"> shall apply to issuing</w:t>
        </w:r>
        <w:r w:rsidR="002F4127" w:rsidRPr="00BE6A2E">
          <w:rPr>
            <w:b/>
            <w:color w:val="auto"/>
          </w:rPr>
          <w:t xml:space="preserve"> </w:t>
        </w:r>
        <w:r w:rsidR="002F4127" w:rsidRPr="00BE6A2E">
          <w:rPr>
            <w:color w:val="auto"/>
          </w:rPr>
          <w:t>a</w:t>
        </w:r>
        <w:r w:rsidR="002F4127" w:rsidRPr="00BE6A2E">
          <w:rPr>
            <w:b/>
            <w:color w:val="auto"/>
          </w:rPr>
          <w:t xml:space="preserve"> National Electricity Transmission System Warning - High Risk of Demand Reduction</w:t>
        </w:r>
        <w:r w:rsidR="002F4127" w:rsidRPr="00BE6A2E">
          <w:rPr>
            <w:color w:val="auto"/>
          </w:rPr>
          <w:t xml:space="preserve"> to </w:t>
        </w:r>
        <w:r w:rsidR="002F4127" w:rsidRPr="00BE6A2E">
          <w:rPr>
            <w:b/>
            <w:color w:val="auto"/>
          </w:rPr>
          <w:t>Non-Embedded Customers</w:t>
        </w:r>
        <w:r w:rsidR="002F4127" w:rsidRPr="00BE6A2E">
          <w:rPr>
            <w:color w:val="auto"/>
          </w:rPr>
          <w:t>, as envisaged in OC7.4.8.</w:t>
        </w:r>
      </w:ins>
    </w:p>
    <w:p w14:paraId="6519BC01" w14:textId="17A0237B" w:rsidR="00FA7BAA" w:rsidRDefault="00FA7BAA" w:rsidP="0078060A">
      <w:pPr>
        <w:pStyle w:val="Level1Text"/>
        <w:rPr>
          <w:ins w:id="431" w:author="Rebecca Scott [NESO]" w:date="2025-09-30T16:39:00Z" w16du:dateUtc="2025-09-30T15:39:00Z"/>
          <w:color w:val="auto"/>
        </w:rPr>
      </w:pPr>
      <w:del w:id="432" w:author="Rebecca Scott [NESO]" w:date="2025-10-20T17:10:00Z" w16du:dateUtc="2025-10-20T16:10:00Z">
        <w:r w:rsidRPr="00BE6A2E" w:rsidDel="002F4127">
          <w:rPr>
            <w:color w:val="auto"/>
          </w:rPr>
          <w:delText>Pursuant to the provisions of OC1.5.6, the</w:delText>
        </w:r>
        <w:r w:rsidRPr="00BE6A2E" w:rsidDel="002F4127">
          <w:rPr>
            <w:b/>
            <w:color w:val="auto"/>
          </w:rPr>
          <w:delText xml:space="preserve"> Network Operator</w:delText>
        </w:r>
        <w:r w:rsidRPr="00BE6A2E" w:rsidDel="002F4127">
          <w:rPr>
            <w:color w:val="auto"/>
          </w:rPr>
          <w:delText xml:space="preserve"> will supply to </w:delText>
        </w:r>
        <w:r w:rsidR="00BE071E" w:rsidDel="002F4127">
          <w:rPr>
            <w:b/>
          </w:rPr>
          <w:delText>The Company</w:delText>
        </w:r>
        <w:r w:rsidRPr="00BE6A2E" w:rsidDel="002F4127">
          <w:rPr>
            <w:color w:val="auto"/>
          </w:rPr>
          <w:delText xml:space="preserve"> details of the amount of </w:delText>
        </w:r>
        <w:r w:rsidRPr="00BE6A2E" w:rsidDel="002F4127">
          <w:rPr>
            <w:b/>
            <w:color w:val="auto"/>
          </w:rPr>
          <w:delText>Demand</w:delText>
        </w:r>
        <w:r w:rsidRPr="00BE6A2E" w:rsidDel="002F4127">
          <w:rPr>
            <w:color w:val="auto"/>
          </w:rPr>
          <w:delText xml:space="preserve"> reduction or restoration actually achieved.</w:delText>
        </w:r>
      </w:del>
    </w:p>
    <w:p w14:paraId="68AD48D6" w14:textId="77777777" w:rsidR="00A35442" w:rsidRPr="00BE6A2E" w:rsidRDefault="00A35442" w:rsidP="0078060A">
      <w:pPr>
        <w:pStyle w:val="Level1Text"/>
        <w:rPr>
          <w:color w:val="auto"/>
        </w:rPr>
      </w:pPr>
    </w:p>
    <w:p w14:paraId="274E6023" w14:textId="3D654170" w:rsidR="00FA7BAA" w:rsidRPr="00BE6A2E" w:rsidRDefault="002F2BA1">
      <w:pPr>
        <w:pStyle w:val="Level1Text"/>
        <w:ind w:left="0" w:firstLine="0"/>
        <w:rPr>
          <w:color w:val="auto"/>
        </w:rPr>
        <w:pPrChange w:id="433" w:author="Rebecca Scott [NESO]" w:date="2025-09-30T16:39:00Z" w16du:dateUtc="2025-09-30T15:39:00Z">
          <w:pPr>
            <w:pStyle w:val="Level1Text"/>
          </w:pPr>
        </w:pPrChange>
      </w:pPr>
      <w:del w:id="434" w:author="Rebecca Scott [NESO]" w:date="2025-09-30T16:39:00Z" w16du:dateUtc="2025-09-30T15:39:00Z">
        <w:r w:rsidRPr="00BE6A2E" w:rsidDel="00A35442">
          <w:rPr>
            <w:color w:val="auto"/>
          </w:rPr>
          <w:br w:type="page"/>
        </w:r>
      </w:del>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435" w:name="_Toc503446027"/>
      <w:bookmarkStart w:id="436" w:name="_Toc333226012"/>
      <w:r w:rsidR="00434577" w:rsidRPr="00BE6A2E">
        <w:rPr>
          <w:color w:val="auto"/>
        </w:rPr>
        <w:instrText>OC6.6   AUTOMATIC LOW FREQUENCY DEMAND DISCONNECTION</w:instrText>
      </w:r>
      <w:bookmarkEnd w:id="435"/>
      <w:bookmarkEnd w:id="436"/>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7D71E9F0" w:rsidR="00C869EF" w:rsidRPr="00B47B6F" w:rsidRDefault="00643C4F">
      <w:pPr>
        <w:pStyle w:val="Level2Text"/>
        <w:numPr>
          <w:ilvl w:val="1"/>
          <w:numId w:val="27"/>
        </w:numPr>
        <w:ind w:left="1843"/>
        <w:pPrChange w:id="437" w:author="Rebecca Scott [NESO]" w:date="2025-09-30T16:48:00Z" w16du:dateUtc="2025-09-30T15:48:00Z">
          <w:pPr>
            <w:pStyle w:val="Level2Text"/>
          </w:pPr>
        </w:pPrChange>
      </w:pPr>
      <w:del w:id="438" w:author="Rebecca Scott [NESO]" w:date="2025-09-30T16:41:00Z" w16du:dateUtc="2025-09-30T15:41:00Z">
        <w:r w:rsidRPr="00B47B6F" w:rsidDel="00BC2B50">
          <w:delText>(i)</w:delText>
        </w:r>
        <w:r w:rsidRPr="00B47B6F" w:rsidDel="00BC2B50">
          <w:tab/>
        </w:r>
      </w:del>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288EA378" w:rsidR="00C869EF" w:rsidRPr="00B47B6F" w:rsidRDefault="00C869EF">
      <w:pPr>
        <w:pStyle w:val="Level2Text"/>
        <w:numPr>
          <w:ilvl w:val="1"/>
          <w:numId w:val="27"/>
        </w:numPr>
        <w:ind w:left="1843"/>
        <w:pPrChange w:id="439" w:author="Rebecca Scott [NESO]" w:date="2025-09-30T16:48:00Z" w16du:dateUtc="2025-09-30T15:48:00Z">
          <w:pPr>
            <w:pStyle w:val="Level2Text"/>
          </w:pPr>
        </w:pPrChange>
      </w:pPr>
      <w:del w:id="440" w:author="Rebecca Scott [NESO]" w:date="2025-09-30T16:41:00Z" w16du:dateUtc="2025-09-30T15:41:00Z">
        <w:r w:rsidRPr="00B47B6F" w:rsidDel="00BC2B50">
          <w:delText>(ii)</w:delText>
        </w:r>
        <w:r w:rsidRPr="00B47B6F" w:rsidDel="00BC2B50">
          <w:tab/>
        </w:r>
      </w:del>
      <w:r w:rsidRPr="00B47B6F">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pPr>
        <w:pStyle w:val="Level1Text"/>
        <w:ind w:left="1843" w:hanging="425"/>
        <w:rPr>
          <w:del w:id="441" w:author="Tammy Meek [NESO]" w:date="2025-10-21T09:32:00Z" w16du:dateUtc="2025-10-21T08:32:00Z"/>
        </w:rPr>
        <w:pPrChange w:id="442" w:author="Rebecca Scott [NESO]" w:date="2025-09-30T16:48:00Z" w16du:dateUtc="2025-09-30T15:48:00Z">
          <w:pPr>
            <w:pStyle w:val="Level1Text"/>
            <w:ind w:left="1843" w:hanging="1843"/>
          </w:pPr>
        </w:pPrChange>
      </w:pPr>
      <w:del w:id="443" w:author="Rebecca Scott [NESO]" w:date="2025-09-30T16:48:00Z" w16du:dateUtc="2025-09-30T15:48:00Z">
        <w:r w:rsidDel="002E4A30">
          <w:lastRenderedPageBreak/>
          <w:br/>
        </w:r>
      </w:del>
    </w:p>
    <w:p w14:paraId="6C96D22E" w14:textId="77777777" w:rsidR="00DF0A36" w:rsidRDefault="0091466F" w:rsidP="001A42D5">
      <w:pPr>
        <w:pStyle w:val="Level1Text"/>
        <w:tabs>
          <w:tab w:val="clear" w:pos="1418"/>
          <w:tab w:val="left" w:pos="1134"/>
        </w:tabs>
        <w:ind w:left="1843" w:hanging="426"/>
      </w:pP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p>
    <w:p w14:paraId="5110D16E" w14:textId="32C5E2B4" w:rsidR="0076679B" w:rsidRDefault="00C7254C" w:rsidP="00DF0A36">
      <w:pPr>
        <w:pStyle w:val="Level1Text"/>
        <w:tabs>
          <w:tab w:val="clear" w:pos="1418"/>
          <w:tab w:val="left" w:pos="1134"/>
        </w:tabs>
        <w:ind w:left="1417" w:firstLine="0"/>
        <w:rPr>
          <w:del w:id="444" w:author="Tammy Meek [NESO]" w:date="2025-10-21T09:32:00Z" w16du:dateUtc="2025-10-21T08:32:00Z"/>
        </w:rPr>
      </w:pPr>
      <w:r w:rsidRPr="00A00A57">
        <w:t xml:space="preserve"> </w:t>
      </w:r>
    </w:p>
    <w:p w14:paraId="6131D6D6" w14:textId="3E914F82" w:rsidR="0091466F" w:rsidRPr="00B47B6F" w:rsidRDefault="00416766">
      <w:pPr>
        <w:pStyle w:val="Level1Text"/>
        <w:tabs>
          <w:tab w:val="clear" w:pos="1418"/>
          <w:tab w:val="left" w:pos="1134"/>
        </w:tabs>
        <w:ind w:left="1843" w:hanging="426"/>
        <w:pPrChange w:id="445" w:author="Tammy Meek [NESO]" w:date="2025-10-27T10:32:00Z" w16du:dateUtc="2025-10-27T10:32:00Z">
          <w:pPr>
            <w:pStyle w:val="Level2Text"/>
            <w:tabs>
              <w:tab w:val="clear" w:pos="1843"/>
            </w:tabs>
            <w:ind w:left="1418"/>
          </w:pPr>
        </w:pPrChange>
      </w:pPr>
      <w:r>
        <w:t>(c)</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w:t>
      </w:r>
    </w:p>
    <w:p w14:paraId="6EE6A58C" w14:textId="62F568AD" w:rsidR="00FA7BAA" w:rsidRPr="00B47B6F" w:rsidRDefault="00FA7BAA" w:rsidP="00DF0A36">
      <w:pPr>
        <w:pStyle w:val="Level1Text"/>
        <w:tabs>
          <w:tab w:val="clear" w:pos="1418"/>
        </w:tabs>
        <w:ind w:left="1843" w:hanging="1843"/>
      </w:pPr>
      <w:r w:rsidRPr="00B47B6F">
        <w:t xml:space="preserve">OC6.6.7 </w:t>
      </w:r>
      <w:r w:rsidR="00CD0FE0">
        <w:t xml:space="preserve">   </w:t>
      </w:r>
      <w:r w:rsidR="00282401">
        <w:t xml:space="preserve"> </w:t>
      </w:r>
      <w:r w:rsidR="00677C4E">
        <w:t xml:space="preserve">  </w:t>
      </w:r>
      <w:r w:rsidRPr="00B47B6F">
        <w:t xml:space="preserve"> </w:t>
      </w:r>
      <w:r w:rsidR="00CD0FE0">
        <w:t xml:space="preserve">   </w:t>
      </w:r>
      <w:r w:rsidR="00282401">
        <w:t xml:space="preserve"> </w:t>
      </w:r>
      <w:r w:rsidRPr="00B47B6F">
        <w:t>(a)</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677C4E">
      <w:pPr>
        <w:pStyle w:val="Level2Text"/>
        <w:tabs>
          <w:tab w:val="clear" w:pos="1843"/>
          <w:tab w:val="left" w:pos="0"/>
        </w:tabs>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677C4E">
      <w:pPr>
        <w:pStyle w:val="Level2Text"/>
        <w:tabs>
          <w:tab w:val="clear" w:pos="1843"/>
          <w:tab w:val="left" w:pos="0"/>
        </w:tabs>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446" w:name="_Toc503446028"/>
      <w:bookmarkStart w:id="447" w:name="_Toc333226013"/>
      <w:r w:rsidR="00434577" w:rsidRPr="00BE6A2E">
        <w:rPr>
          <w:color w:val="auto"/>
        </w:rPr>
        <w:instrText>OC6.7   EMERGENCY MANUAL DISCONNECTION</w:instrText>
      </w:r>
      <w:bookmarkEnd w:id="446"/>
      <w:bookmarkEnd w:id="447"/>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lastRenderedPageBreak/>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0DE1B3F9" w:rsidR="00FA7BAA" w:rsidRPr="00B47B6F" w:rsidRDefault="00FA7BAA" w:rsidP="00E0454B">
      <w:pPr>
        <w:pStyle w:val="Level2Text"/>
        <w:tabs>
          <w:tab w:val="left" w:pos="1418"/>
        </w:tabs>
        <w:ind w:left="1418" w:hanging="1418"/>
      </w:pPr>
      <w:r w:rsidRPr="00B47B6F">
        <w:t>OC6.7.2</w:t>
      </w:r>
      <w:r w:rsidRPr="00B47B6F">
        <w:tab/>
      </w:r>
      <w:del w:id="448" w:author="Rebecca Scott [NESO]" w:date="2025-07-21T16:29:00Z" w16du:dateUtc="2025-07-21T15:29:00Z">
        <w:r w:rsidRPr="00B47B6F" w:rsidDel="00371AFE">
          <w:delText>(a)</w:delText>
        </w:r>
        <w:r w:rsidRPr="00B47B6F" w:rsidDel="00371AFE">
          <w:tab/>
        </w:r>
      </w:del>
      <w:r w:rsidRPr="00B47B6F">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AC1E654" w:rsidR="00FA7BAA" w:rsidRPr="00B47B6F" w:rsidRDefault="00FA7BAA">
      <w:pPr>
        <w:pStyle w:val="Level3Text"/>
        <w:numPr>
          <w:ilvl w:val="1"/>
          <w:numId w:val="29"/>
        </w:numPr>
        <w:tabs>
          <w:tab w:val="clear" w:pos="2268"/>
          <w:tab w:val="left" w:pos="1785"/>
        </w:tabs>
        <w:ind w:left="1843"/>
        <w:pPrChange w:id="449" w:author="Rebecca Scott [NESO]" w:date="2025-09-30T17:02:00Z" w16du:dateUtc="2025-09-30T16:02:00Z">
          <w:pPr>
            <w:pStyle w:val="Level3Text"/>
          </w:pPr>
        </w:pPrChange>
      </w:pPr>
      <w:del w:id="450" w:author="Rebecca Scott [NESO]" w:date="2025-09-30T17:02:00Z" w16du:dateUtc="2025-09-30T16:02:00Z">
        <w:r w:rsidRPr="00B47B6F" w:rsidDel="00BB0A16">
          <w:delText>(i)</w:delText>
        </w:r>
        <w:r w:rsidRPr="00B47B6F" w:rsidDel="00BB0A16">
          <w:tab/>
        </w:r>
      </w:del>
      <w:r w:rsidRPr="00B47B6F">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BAE107C" w:rsidR="00FA7BAA" w:rsidRPr="00B47B6F" w:rsidRDefault="00FA7BAA">
      <w:pPr>
        <w:pStyle w:val="Level3Text"/>
        <w:numPr>
          <w:ilvl w:val="1"/>
          <w:numId w:val="29"/>
        </w:numPr>
        <w:tabs>
          <w:tab w:val="clear" w:pos="2268"/>
          <w:tab w:val="left" w:pos="1785"/>
        </w:tabs>
        <w:ind w:left="1843"/>
        <w:pPrChange w:id="451" w:author="Rebecca Scott [NESO]" w:date="2025-09-30T17:02:00Z" w16du:dateUtc="2025-09-30T16:02:00Z">
          <w:pPr>
            <w:pStyle w:val="Level3Text"/>
          </w:pPr>
        </w:pPrChange>
      </w:pPr>
      <w:del w:id="452" w:author="Rebecca Scott [NESO]" w:date="2025-09-30T17:02:00Z" w16du:dateUtc="2025-09-30T16:02:00Z">
        <w:r w:rsidRPr="00B47B6F" w:rsidDel="00BB0A16">
          <w:delText>(ii)</w:delText>
        </w:r>
        <w:r w:rsidRPr="00B47B6F" w:rsidDel="00BB0A16">
          <w:tab/>
        </w:r>
      </w:del>
      <w:r w:rsidRPr="00B47B6F">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5DC3528" w:rsidR="00FA7BAA" w:rsidRPr="00B47B6F" w:rsidDel="006D514B" w:rsidRDefault="00FA7BAA" w:rsidP="00B506DE">
      <w:pPr>
        <w:pStyle w:val="Level2Text"/>
        <w:rPr>
          <w:del w:id="453" w:author="Author"/>
        </w:rPr>
      </w:pPr>
      <w:del w:id="454" w:author="Author">
        <w:r w:rsidRPr="00B47B6F" w:rsidDel="006D514B">
          <w:delText>(b)</w:delText>
        </w:r>
        <w:r w:rsidRPr="00B47B6F" w:rsidDel="006D514B">
          <w:tab/>
          <w:delText xml:space="preserve">The information should include, in relation to the first 5 minutes, as a minimum, the 20% of </w:delText>
        </w:r>
        <w:r w:rsidRPr="00B47B6F" w:rsidDel="006D514B">
          <w:rPr>
            <w:b/>
          </w:rPr>
          <w:delText>Demand</w:delText>
        </w:r>
        <w:r w:rsidRPr="00B47B6F" w:rsidDel="006D514B">
          <w:delText xml:space="preserve"> that must be reduced on instruction under OC6.5.</w:delText>
        </w:r>
      </w:del>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455" w:name="_Toc503446029"/>
      <w:bookmarkStart w:id="456" w:name="_Toc333226014"/>
      <w:r w:rsidR="00434577" w:rsidRPr="00BE6A2E">
        <w:rPr>
          <w:color w:val="auto"/>
        </w:rPr>
        <w:instrText>OC6.8   OPERATION OF THE BALANCING MECHANISM DURING DEMAND CONTROL</w:instrText>
      </w:r>
      <w:bookmarkEnd w:id="455"/>
      <w:bookmarkEnd w:id="456"/>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457"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1C1497C1" w14:textId="77777777" w:rsidR="00097EBC" w:rsidRDefault="00097EBC" w:rsidP="00B506DE">
      <w:pPr>
        <w:pStyle w:val="Level1Text"/>
        <w:rPr>
          <w:ins w:id="458" w:author="Author"/>
          <w:color w:val="auto"/>
        </w:rPr>
      </w:pPr>
    </w:p>
    <w:p w14:paraId="0B686639" w14:textId="3E569686" w:rsidR="00097EBC" w:rsidRPr="00AC7C56" w:rsidRDefault="00097EBC" w:rsidP="00097EBC">
      <w:pPr>
        <w:pStyle w:val="Level1Text"/>
        <w:rPr>
          <w:ins w:id="459" w:author="Author"/>
          <w:color w:val="auto"/>
          <w:u w:val="single"/>
        </w:rPr>
      </w:pPr>
      <w:ins w:id="460" w:author="Author">
        <w:r w:rsidRPr="46A22706">
          <w:rPr>
            <w:color w:val="auto"/>
          </w:rPr>
          <w:lastRenderedPageBreak/>
          <w:t>OC6.9</w:t>
        </w:r>
      </w:ins>
      <w:ins w:id="461" w:author="Rebecca Scott [NESO]" w:date="2025-09-30T15:49:00Z" w16du:dateUtc="2025-09-30T14:49:00Z">
        <w:r w:rsidR="000C1E42">
          <w:tab/>
        </w:r>
      </w:ins>
      <w:ins w:id="462" w:author="Author">
        <w:r w:rsidRPr="46A22706">
          <w:rPr>
            <w:color w:val="auto"/>
            <w:u w:val="single"/>
          </w:rPr>
          <w:t>DEMAND CONTROL ROTATION PROTOCOL</w:t>
        </w:r>
      </w:ins>
    </w:p>
    <w:p w14:paraId="3F265074" w14:textId="148A9AFA" w:rsidR="00097EBC" w:rsidRDefault="00097EBC" w:rsidP="00097EBC">
      <w:pPr>
        <w:pStyle w:val="Level1Text"/>
        <w:rPr>
          <w:ins w:id="463" w:author="Author"/>
          <w:color w:val="auto"/>
        </w:rPr>
      </w:pPr>
      <w:ins w:id="464" w:author="Author">
        <w:r w:rsidRPr="46A22706">
          <w:rPr>
            <w:color w:val="auto"/>
          </w:rPr>
          <w:t>OC6.9.1</w:t>
        </w:r>
        <w:r>
          <w:tab/>
        </w:r>
        <w:r w:rsidRPr="46A22706">
          <w:rPr>
            <w:color w:val="auto"/>
          </w:rPr>
          <w:t xml:space="preserve">The </w:t>
        </w:r>
        <w:r w:rsidRPr="46A22706">
          <w:rPr>
            <w:b/>
            <w:bCs/>
            <w:color w:val="auto"/>
          </w:rPr>
          <w:t>Demand Control Rotation Protocol</w:t>
        </w:r>
        <w:r w:rsidRPr="46A22706">
          <w:rPr>
            <w:color w:val="auto"/>
          </w:rPr>
          <w:t xml:space="preserve"> is owned and managed by </w:t>
        </w:r>
        <w:r w:rsidRPr="46A22706">
          <w:rPr>
            <w:b/>
            <w:bCs/>
            <w:color w:val="auto"/>
          </w:rPr>
          <w:t>The Company</w:t>
        </w:r>
        <w:r w:rsidRPr="46A22706">
          <w:rPr>
            <w:color w:val="auto"/>
          </w:rPr>
          <w:t>.</w:t>
        </w:r>
      </w:ins>
      <w:ins w:id="465" w:author="Rebecca Scott [NESO]" w:date="2025-08-27T18:47:00Z" w16du:dateUtc="2025-08-27T17:47:00Z">
        <w:r w:rsidR="00DD5CB8">
          <w:rPr>
            <w:color w:val="auto"/>
          </w:rPr>
          <w:t xml:space="preserve"> The</w:t>
        </w:r>
      </w:ins>
      <w:ins w:id="466" w:author="Author">
        <w:r w:rsidRPr="46A22706">
          <w:rPr>
            <w:color w:val="auto"/>
          </w:rPr>
          <w:t xml:space="preserve"> </w:t>
        </w:r>
        <w:r w:rsidRPr="46A22706">
          <w:rPr>
            <w:b/>
            <w:bCs/>
            <w:color w:val="auto"/>
          </w:rPr>
          <w:t>DCRP</w:t>
        </w:r>
        <w:r w:rsidRPr="46A22706">
          <w:rPr>
            <w:color w:val="auto"/>
          </w:rPr>
          <w:t xml:space="preserve"> addresses anticipated short-term forecasted shortages</w:t>
        </w:r>
      </w:ins>
      <w:ins w:id="467" w:author="Sarah Johnson [NESO]" w:date="2025-08-21T13:14:00Z">
        <w:r w:rsidR="51459207" w:rsidRPr="46A22706">
          <w:rPr>
            <w:color w:val="auto"/>
          </w:rPr>
          <w:t xml:space="preserve"> </w:t>
        </w:r>
      </w:ins>
      <w:ins w:id="468" w:author="Author">
        <w:r w:rsidRPr="46A22706">
          <w:rPr>
            <w:color w:val="auto"/>
          </w:rPr>
          <w:t xml:space="preserve">in electricity supply to meet </w:t>
        </w:r>
        <w:r w:rsidRPr="46A22706">
          <w:rPr>
            <w:b/>
            <w:bCs/>
            <w:color w:val="auto"/>
          </w:rPr>
          <w:t>Demand</w:t>
        </w:r>
        <w:r w:rsidRPr="46A22706">
          <w:rPr>
            <w:color w:val="auto"/>
          </w:rPr>
          <w:t xml:space="preserve"> on the </w:t>
        </w:r>
        <w:r w:rsidRPr="46A22706">
          <w:rPr>
            <w:b/>
            <w:bCs/>
            <w:color w:val="auto"/>
          </w:rPr>
          <w:t>National Electricity Transmission System</w:t>
        </w:r>
        <w:r w:rsidRPr="46A22706">
          <w:rPr>
            <w:color w:val="auto"/>
          </w:rPr>
          <w:t>.</w:t>
        </w:r>
      </w:ins>
      <w:ins w:id="469" w:author="Rebecca Scott [NESO]" w:date="2025-08-27T18:47:00Z" w16du:dateUtc="2025-08-27T17:47:00Z">
        <w:r w:rsidR="00092064">
          <w:rPr>
            <w:color w:val="auto"/>
          </w:rPr>
          <w:t xml:space="preserve"> The</w:t>
        </w:r>
      </w:ins>
      <w:ins w:id="470" w:author="Author">
        <w:r w:rsidRPr="46A22706">
          <w:rPr>
            <w:color w:val="auto"/>
          </w:rPr>
          <w:t xml:space="preserve"> </w:t>
        </w:r>
        <w:r w:rsidRPr="46A22706">
          <w:rPr>
            <w:b/>
            <w:bCs/>
            <w:color w:val="auto"/>
          </w:rPr>
          <w:t>DCRP</w:t>
        </w:r>
        <w:r w:rsidRPr="46A22706">
          <w:rPr>
            <w:color w:val="auto"/>
          </w:rPr>
          <w:t xml:space="preserve"> aims to prevent unplanned </w:t>
        </w:r>
        <w:r w:rsidRPr="46A22706">
          <w:rPr>
            <w:b/>
            <w:bCs/>
            <w:color w:val="auto"/>
          </w:rPr>
          <w:t>Demand Disconnections</w:t>
        </w:r>
        <w:r w:rsidRPr="46A22706">
          <w:rPr>
            <w:color w:val="auto"/>
          </w:rPr>
          <w:t xml:space="preserve">, or at the extreme, the </w:t>
        </w:r>
        <w:r w:rsidRPr="46A22706">
          <w:rPr>
            <w:b/>
            <w:bCs/>
            <w:color w:val="auto"/>
          </w:rPr>
          <w:t>Partial Shutdown</w:t>
        </w:r>
        <w:r w:rsidRPr="46A22706">
          <w:rPr>
            <w:color w:val="auto"/>
          </w:rPr>
          <w:t xml:space="preserve"> or </w:t>
        </w:r>
        <w:r w:rsidRPr="46A22706">
          <w:rPr>
            <w:b/>
            <w:bCs/>
            <w:color w:val="auto"/>
          </w:rPr>
          <w:t>Total Shutdown</w:t>
        </w:r>
        <w:r w:rsidRPr="46A22706">
          <w:rPr>
            <w:color w:val="auto"/>
          </w:rPr>
          <w:t xml:space="preserve"> of the </w:t>
        </w:r>
        <w:r w:rsidRPr="46A22706">
          <w:rPr>
            <w:b/>
            <w:bCs/>
            <w:color w:val="auto"/>
          </w:rPr>
          <w:t>National Electricity Transmission System</w:t>
        </w:r>
        <w:r w:rsidRPr="46A22706">
          <w:rPr>
            <w:color w:val="auto"/>
          </w:rPr>
          <w:t>.</w:t>
        </w:r>
      </w:ins>
      <w:ins w:id="471" w:author="Rebecca Scott [NESO]" w:date="2025-08-27T18:48:00Z" w16du:dateUtc="2025-08-27T17:48:00Z">
        <w:r w:rsidR="00411F25">
          <w:rPr>
            <w:color w:val="auto"/>
          </w:rPr>
          <w:t xml:space="preserve"> The</w:t>
        </w:r>
      </w:ins>
      <w:ins w:id="472" w:author="Author">
        <w:r w:rsidRPr="46A22706">
          <w:rPr>
            <w:color w:val="auto"/>
          </w:rPr>
          <w:t xml:space="preserve"> </w:t>
        </w:r>
        <w:r w:rsidRPr="46A22706">
          <w:rPr>
            <w:b/>
            <w:bCs/>
            <w:color w:val="auto"/>
          </w:rPr>
          <w:t>DCRP</w:t>
        </w:r>
        <w:r w:rsidRPr="46A22706">
          <w:rPr>
            <w:color w:val="auto"/>
          </w:rPr>
          <w:t xml:space="preserve"> describes how </w:t>
        </w:r>
        <w:r w:rsidRPr="46A22706">
          <w:rPr>
            <w:b/>
            <w:bCs/>
            <w:color w:val="auto"/>
          </w:rPr>
          <w:t>Demand</w:t>
        </w:r>
        <w:r w:rsidRPr="46A22706">
          <w:rPr>
            <w:color w:val="auto"/>
          </w:rPr>
          <w:t xml:space="preserve"> </w:t>
        </w:r>
        <w:r w:rsidRPr="46A22706">
          <w:rPr>
            <w:b/>
            <w:bCs/>
            <w:color w:val="auto"/>
          </w:rPr>
          <w:t>Control</w:t>
        </w:r>
        <w:r w:rsidRPr="46A22706">
          <w:rPr>
            <w:color w:val="auto"/>
          </w:rPr>
          <w:t xml:space="preserve"> shall be delivered whilst ensuring the protection of </w:t>
        </w:r>
      </w:ins>
      <w:ins w:id="473" w:author="Lizzie Timmins [NESO]" w:date="2025-10-01T09:24:00Z" w16du:dateUtc="2025-10-01T08:24:00Z">
        <w:r w:rsidR="00BC55CF">
          <w:rPr>
            <w:color w:val="auto"/>
          </w:rPr>
          <w:t>p</w:t>
        </w:r>
      </w:ins>
      <w:ins w:id="474" w:author="Author">
        <w:r w:rsidRPr="46A22706">
          <w:rPr>
            <w:color w:val="auto"/>
          </w:rPr>
          <w:t xml:space="preserve">rotected </w:t>
        </w:r>
      </w:ins>
      <w:ins w:id="475" w:author="Lizzie Timmins [NESO]" w:date="2025-10-01T09:24:00Z" w16du:dateUtc="2025-10-01T08:24:00Z">
        <w:r w:rsidR="00BC55CF">
          <w:rPr>
            <w:color w:val="auto"/>
          </w:rPr>
          <w:t>s</w:t>
        </w:r>
      </w:ins>
      <w:ins w:id="476" w:author="Author">
        <w:r w:rsidRPr="46A22706">
          <w:rPr>
            <w:color w:val="auto"/>
          </w:rPr>
          <w:t xml:space="preserve">ites (as defined in the Electricity Supply Emergency Code) where it is technically feasible to provide such protection. </w:t>
        </w:r>
        <w:r w:rsidR="003F0A60" w:rsidRPr="46A22706">
          <w:rPr>
            <w:color w:val="auto"/>
          </w:rPr>
          <w:t xml:space="preserve">A timeline for </w:t>
        </w:r>
      </w:ins>
      <w:ins w:id="477" w:author="Rebecca Scott [NESO]" w:date="2025-07-21T08:33:00Z">
        <w:r w:rsidR="00014949" w:rsidRPr="46A22706">
          <w:rPr>
            <w:color w:val="auto"/>
          </w:rPr>
          <w:t>how</w:t>
        </w:r>
      </w:ins>
      <w:ins w:id="478" w:author="Rebecca Scott [NESO]" w:date="2025-08-27T18:48:00Z" w16du:dateUtc="2025-08-27T17:48:00Z">
        <w:r w:rsidR="00826D9B">
          <w:rPr>
            <w:color w:val="auto"/>
          </w:rPr>
          <w:t xml:space="preserve"> the</w:t>
        </w:r>
      </w:ins>
      <w:ins w:id="479" w:author="Author">
        <w:r w:rsidR="00204F2E" w:rsidRPr="46A22706">
          <w:rPr>
            <w:color w:val="auto"/>
          </w:rPr>
          <w:t xml:space="preserve"> </w:t>
        </w:r>
        <w:r w:rsidR="00204F2E" w:rsidRPr="46A22706">
          <w:rPr>
            <w:b/>
            <w:bCs/>
            <w:color w:val="auto"/>
          </w:rPr>
          <w:t>DCRP</w:t>
        </w:r>
        <w:r w:rsidR="00204F2E" w:rsidRPr="46A22706">
          <w:rPr>
            <w:color w:val="auto"/>
          </w:rPr>
          <w:t xml:space="preserve"> will be delivered</w:t>
        </w:r>
        <w:r w:rsidR="0057262B" w:rsidRPr="46A22706">
          <w:rPr>
            <w:color w:val="auto"/>
          </w:rPr>
          <w:t xml:space="preserve">, is </w:t>
        </w:r>
        <w:r w:rsidR="00FA25DE" w:rsidRPr="46A22706">
          <w:rPr>
            <w:color w:val="auto"/>
          </w:rPr>
          <w:t xml:space="preserve">included in Appendix 2 of </w:t>
        </w:r>
      </w:ins>
      <w:ins w:id="480" w:author="Rebecca Scott [NESO]" w:date="2025-07-21T08:34:00Z">
        <w:r w:rsidR="00157E85" w:rsidRPr="46A22706">
          <w:rPr>
            <w:color w:val="auto"/>
          </w:rPr>
          <w:t>OC6</w:t>
        </w:r>
      </w:ins>
      <w:ins w:id="481" w:author="Author">
        <w:r w:rsidR="00FA25DE" w:rsidRPr="46A22706">
          <w:rPr>
            <w:color w:val="auto"/>
          </w:rPr>
          <w:t xml:space="preserve">. </w:t>
        </w:r>
      </w:ins>
    </w:p>
    <w:p w14:paraId="3BE95160" w14:textId="348E7BBC" w:rsidR="00097EBC" w:rsidRDefault="00097EBC" w:rsidP="00097EBC">
      <w:pPr>
        <w:pStyle w:val="Level1Text"/>
        <w:rPr>
          <w:ins w:id="482" w:author="Author"/>
          <w:color w:val="auto"/>
        </w:rPr>
      </w:pPr>
      <w:ins w:id="483" w:author="Author">
        <w:r w:rsidRPr="46A22706">
          <w:rPr>
            <w:color w:val="auto"/>
          </w:rPr>
          <w:t>OC6.9.2</w:t>
        </w:r>
        <w:r>
          <w:tab/>
        </w:r>
        <w:r w:rsidRPr="46A22706">
          <w:rPr>
            <w:b/>
            <w:bCs/>
            <w:color w:val="auto"/>
          </w:rPr>
          <w:t>The Company</w:t>
        </w:r>
        <w:r w:rsidRPr="46A22706">
          <w:rPr>
            <w:color w:val="auto"/>
          </w:rPr>
          <w:t xml:space="preserve"> shall undertake a review</w:t>
        </w:r>
      </w:ins>
      <w:ins w:id="484" w:author="Sarah Johnson [NESO]" w:date="2025-08-21T13:15:00Z">
        <w:r w:rsidR="52E26F92" w:rsidRPr="46A22706">
          <w:rPr>
            <w:color w:val="auto"/>
          </w:rPr>
          <w:t>,</w:t>
        </w:r>
      </w:ins>
      <w:ins w:id="485" w:author="Author">
        <w:r w:rsidRPr="46A22706">
          <w:rPr>
            <w:color w:val="auto"/>
          </w:rPr>
          <w:t xml:space="preserve"> at least every five years</w:t>
        </w:r>
      </w:ins>
      <w:ins w:id="486" w:author="Sarah Johnson [NESO]" w:date="2025-08-21T13:15:00Z">
        <w:r w:rsidR="742EEE3F" w:rsidRPr="46A22706">
          <w:rPr>
            <w:color w:val="auto"/>
          </w:rPr>
          <w:t>,</w:t>
        </w:r>
      </w:ins>
      <w:ins w:id="487" w:author="Author">
        <w:r w:rsidRPr="46A22706">
          <w:rPr>
            <w:color w:val="auto"/>
          </w:rPr>
          <w:t xml:space="preserve"> in consultation with </w:t>
        </w:r>
        <w:r w:rsidRPr="46A22706">
          <w:rPr>
            <w:b/>
            <w:bCs/>
            <w:color w:val="auto"/>
          </w:rPr>
          <w:t>Network Operators</w:t>
        </w:r>
        <w:r w:rsidRPr="46A22706">
          <w:rPr>
            <w:color w:val="auto"/>
          </w:rPr>
          <w:t xml:space="preserve"> and make such amendments to the </w:t>
        </w:r>
        <w:r w:rsidRPr="46A22706">
          <w:rPr>
            <w:b/>
            <w:bCs/>
            <w:color w:val="auto"/>
          </w:rPr>
          <w:t>DCRP</w:t>
        </w:r>
        <w:r w:rsidRPr="46A22706">
          <w:rPr>
            <w:color w:val="auto"/>
          </w:rPr>
          <w:t xml:space="preserve"> as </w:t>
        </w:r>
      </w:ins>
      <w:ins w:id="488" w:author="Sarah Johnson [NESO]" w:date="2025-08-21T13:15:00Z">
        <w:r w:rsidR="23DA1A44" w:rsidRPr="46A22706">
          <w:rPr>
            <w:color w:val="auto"/>
          </w:rPr>
          <w:t>agreed</w:t>
        </w:r>
      </w:ins>
      <w:ins w:id="489" w:author="Author">
        <w:r w:rsidRPr="46A22706">
          <w:rPr>
            <w:color w:val="auto"/>
          </w:rPr>
          <w:t xml:space="preserve">. </w:t>
        </w:r>
        <w:r w:rsidRPr="46A22706">
          <w:rPr>
            <w:b/>
            <w:bCs/>
            <w:color w:val="auto"/>
          </w:rPr>
          <w:t>The Company</w:t>
        </w:r>
        <w:r w:rsidRPr="46A22706">
          <w:rPr>
            <w:color w:val="auto"/>
          </w:rPr>
          <w:t xml:space="preserve"> shall be responsible for ensuring the finalisation and circulation of the </w:t>
        </w:r>
        <w:r w:rsidRPr="46A22706">
          <w:rPr>
            <w:b/>
            <w:bCs/>
            <w:color w:val="auto"/>
          </w:rPr>
          <w:t>DCRP</w:t>
        </w:r>
        <w:r w:rsidRPr="46A22706">
          <w:rPr>
            <w:color w:val="auto"/>
          </w:rPr>
          <w:t xml:space="preserve"> </w:t>
        </w:r>
      </w:ins>
      <w:ins w:id="490" w:author="Sarah Johnson [NESO]" w:date="2025-08-21T13:16:00Z">
        <w:r w:rsidR="597515E6" w:rsidRPr="46A22706">
          <w:rPr>
            <w:color w:val="auto"/>
          </w:rPr>
          <w:t xml:space="preserve">to the </w:t>
        </w:r>
        <w:r w:rsidR="597515E6" w:rsidRPr="46A22706">
          <w:rPr>
            <w:b/>
            <w:bCs/>
            <w:color w:val="auto"/>
          </w:rPr>
          <w:t>Network Operators</w:t>
        </w:r>
        <w:r w:rsidR="597515E6" w:rsidRPr="46A22706">
          <w:rPr>
            <w:color w:val="auto"/>
          </w:rPr>
          <w:t xml:space="preserve"> </w:t>
        </w:r>
      </w:ins>
      <w:ins w:id="491" w:author="Author">
        <w:r w:rsidRPr="46A22706">
          <w:rPr>
            <w:color w:val="auto"/>
          </w:rPr>
          <w:t xml:space="preserve">after each review. </w:t>
        </w:r>
        <w:r w:rsidRPr="46A22706">
          <w:rPr>
            <w:b/>
            <w:bCs/>
            <w:color w:val="auto"/>
          </w:rPr>
          <w:t>The Company</w:t>
        </w:r>
        <w:r w:rsidRPr="46A22706">
          <w:rPr>
            <w:color w:val="auto"/>
          </w:rPr>
          <w:t xml:space="preserve"> shall liaise with the </w:t>
        </w:r>
        <w:r w:rsidRPr="46A22706">
          <w:rPr>
            <w:b/>
            <w:bCs/>
            <w:color w:val="auto"/>
          </w:rPr>
          <w:t>Network Operators</w:t>
        </w:r>
        <w:r w:rsidRPr="46A22706">
          <w:rPr>
            <w:color w:val="auto"/>
          </w:rPr>
          <w:t xml:space="preserve"> and agree any transitional arrangements required to implement any changes to the </w:t>
        </w:r>
        <w:r w:rsidRPr="46A22706">
          <w:rPr>
            <w:b/>
            <w:bCs/>
            <w:color w:val="auto"/>
          </w:rPr>
          <w:t>DCRP</w:t>
        </w:r>
        <w:r w:rsidRPr="46A22706">
          <w:rPr>
            <w:color w:val="auto"/>
          </w:rPr>
          <w:t>. Until the new version of</w:t>
        </w:r>
      </w:ins>
      <w:ins w:id="492" w:author="Rebecca Scott [NESO]" w:date="2025-08-27T18:48:00Z" w16du:dateUtc="2025-08-27T17:48:00Z">
        <w:r w:rsidR="00812249">
          <w:rPr>
            <w:color w:val="auto"/>
          </w:rPr>
          <w:t xml:space="preserve"> the</w:t>
        </w:r>
      </w:ins>
      <w:ins w:id="493" w:author="Author">
        <w:r w:rsidRPr="46A22706">
          <w:rPr>
            <w:color w:val="auto"/>
          </w:rPr>
          <w:t xml:space="preserve"> </w:t>
        </w:r>
        <w:r w:rsidRPr="46A22706">
          <w:rPr>
            <w:b/>
            <w:bCs/>
            <w:color w:val="auto"/>
          </w:rPr>
          <w:t>DCRP</w:t>
        </w:r>
        <w:r>
          <w:t xml:space="preserve"> is endorsed by </w:t>
        </w:r>
        <w:r w:rsidRPr="46A22706">
          <w:rPr>
            <w:b/>
            <w:bCs/>
          </w:rPr>
          <w:t>The Company</w:t>
        </w:r>
        <w:r w:rsidR="00AA7BA0">
          <w:t xml:space="preserve">, </w:t>
        </w:r>
        <w:r w:rsidRPr="46A22706">
          <w:rPr>
            <w:b/>
            <w:bCs/>
          </w:rPr>
          <w:t>Network Operators</w:t>
        </w:r>
        <w:r>
          <w:t>,</w:t>
        </w:r>
        <w:r w:rsidRPr="46A22706">
          <w:rPr>
            <w:rFonts w:ascii="Segoe UI" w:hAnsi="Segoe UI" w:cs="Segoe UI"/>
            <w:color w:val="auto"/>
            <w:sz w:val="18"/>
            <w:szCs w:val="18"/>
          </w:rPr>
          <w:t xml:space="preserve"> </w:t>
        </w:r>
        <w:r>
          <w:t>and the</w:t>
        </w:r>
        <w:r w:rsidRPr="46A22706">
          <w:rPr>
            <w:b/>
            <w:bCs/>
          </w:rPr>
          <w:t xml:space="preserve"> Authority,</w:t>
        </w:r>
        <w:r>
          <w:t xml:space="preserve"> the existing version will remain in use.</w:t>
        </w:r>
        <w:r w:rsidRPr="46A22706">
          <w:rPr>
            <w:color w:val="auto"/>
          </w:rPr>
          <w:t xml:space="preserve"> </w:t>
        </w:r>
      </w:ins>
    </w:p>
    <w:p w14:paraId="00E3A48C" w14:textId="77777777" w:rsidR="00097EBC" w:rsidRPr="00013D6C" w:rsidRDefault="00097EBC" w:rsidP="00097EBC">
      <w:pPr>
        <w:pStyle w:val="Level1Text"/>
        <w:ind w:firstLine="0"/>
        <w:rPr>
          <w:ins w:id="494" w:author="Author"/>
          <w:color w:val="auto"/>
        </w:rPr>
      </w:pPr>
      <w:ins w:id="495" w:author="Author">
        <w:r>
          <w:rPr>
            <w:color w:val="auto"/>
          </w:rPr>
          <w:tab/>
        </w:r>
        <w:r w:rsidRPr="00013D6C">
          <w:rPr>
            <w:color w:val="auto"/>
          </w:rPr>
          <w:t xml:space="preserve">Each </w:t>
        </w:r>
        <w:r w:rsidRPr="009B095E">
          <w:rPr>
            <w:b/>
            <w:bCs/>
            <w:color w:val="auto"/>
          </w:rPr>
          <w:t>Network Operator</w:t>
        </w:r>
        <w:r w:rsidRPr="00013D6C">
          <w:rPr>
            <w:color w:val="auto"/>
          </w:rPr>
          <w:t xml:space="preserve"> </w:t>
        </w:r>
        <w:r>
          <w:rPr>
            <w:color w:val="auto"/>
          </w:rPr>
          <w:t>shall</w:t>
        </w:r>
        <w:r w:rsidRPr="00013D6C">
          <w:rPr>
            <w:color w:val="auto"/>
          </w:rPr>
          <w:t xml:space="preserve"> have in place such systems and processes that will enable it,</w:t>
        </w:r>
        <w:r>
          <w:rPr>
            <w:color w:val="auto"/>
          </w:rPr>
          <w:t xml:space="preserve"> </w:t>
        </w:r>
        <w:r w:rsidRPr="00013D6C">
          <w:rPr>
            <w:color w:val="auto"/>
          </w:rPr>
          <w:t xml:space="preserve">following </w:t>
        </w:r>
        <w:r>
          <w:rPr>
            <w:color w:val="auto"/>
          </w:rPr>
          <w:t xml:space="preserve">receipt of </w:t>
        </w:r>
        <w:r w:rsidRPr="00013D6C">
          <w:rPr>
            <w:color w:val="auto"/>
          </w:rPr>
          <w:t xml:space="preserve">an instruction from </w:t>
        </w:r>
        <w:r w:rsidRPr="009B095E">
          <w:rPr>
            <w:b/>
            <w:bCs/>
            <w:color w:val="auto"/>
          </w:rPr>
          <w:t>The Company</w:t>
        </w:r>
        <w:r w:rsidRPr="00013D6C">
          <w:rPr>
            <w:color w:val="auto"/>
          </w:rPr>
          <w:t xml:space="preserve">, to enact the </w:t>
        </w:r>
        <w:r>
          <w:rPr>
            <w:color w:val="auto"/>
          </w:rPr>
          <w:t>arrange</w:t>
        </w:r>
        <w:r w:rsidRPr="00013D6C">
          <w:rPr>
            <w:color w:val="auto"/>
          </w:rPr>
          <w:t xml:space="preserve">ments </w:t>
        </w:r>
        <w:r>
          <w:rPr>
            <w:color w:val="auto"/>
          </w:rPr>
          <w:t xml:space="preserve">described </w:t>
        </w:r>
        <w:r w:rsidRPr="00013D6C">
          <w:rPr>
            <w:color w:val="auto"/>
          </w:rPr>
          <w:t xml:space="preserve">in the </w:t>
        </w:r>
        <w:r w:rsidRPr="004D4345">
          <w:rPr>
            <w:b/>
            <w:bCs/>
            <w:color w:val="auto"/>
          </w:rPr>
          <w:t>DCRP</w:t>
        </w:r>
        <w:r w:rsidRPr="00013D6C">
          <w:rPr>
            <w:color w:val="auto"/>
          </w:rPr>
          <w:t>.</w:t>
        </w:r>
      </w:ins>
    </w:p>
    <w:p w14:paraId="382C4C14" w14:textId="049C9BF4" w:rsidR="00097EBC" w:rsidRPr="00013D6C" w:rsidRDefault="00097EBC" w:rsidP="00097EBC">
      <w:pPr>
        <w:pStyle w:val="Level1Text"/>
        <w:rPr>
          <w:ins w:id="496" w:author="Author"/>
          <w:color w:val="auto"/>
        </w:rPr>
      </w:pPr>
      <w:ins w:id="497" w:author="Author">
        <w:r w:rsidRPr="46A22706">
          <w:rPr>
            <w:color w:val="auto"/>
          </w:rPr>
          <w:t>OC6.9.3</w:t>
        </w:r>
        <w:r>
          <w:tab/>
        </w:r>
        <w:r w:rsidRPr="46A22706">
          <w:rPr>
            <w:b/>
            <w:bCs/>
            <w:color w:val="auto"/>
          </w:rPr>
          <w:t>The Company</w:t>
        </w:r>
        <w:r w:rsidRPr="46A22706">
          <w:rPr>
            <w:color w:val="auto"/>
          </w:rPr>
          <w:t xml:space="preserve"> shall issue a </w:t>
        </w:r>
        <w:r w:rsidRPr="46A22706">
          <w:rPr>
            <w:b/>
            <w:bCs/>
            <w:color w:val="auto"/>
          </w:rPr>
          <w:t xml:space="preserve">National Electricity Transmission System Notice – DCRP Actuation </w:t>
        </w:r>
        <w:r w:rsidRPr="46A22706">
          <w:rPr>
            <w:color w:val="auto"/>
          </w:rPr>
          <w:t xml:space="preserve">to </w:t>
        </w:r>
        <w:r w:rsidRPr="46A22706">
          <w:rPr>
            <w:b/>
            <w:bCs/>
            <w:color w:val="auto"/>
          </w:rPr>
          <w:t>Network Operators</w:t>
        </w:r>
        <w:r w:rsidRPr="46A22706">
          <w:rPr>
            <w:color w:val="auto"/>
          </w:rPr>
          <w:t>, and</w:t>
        </w:r>
      </w:ins>
      <w:ins w:id="498" w:author="Lizzie Timmins [NESO]" w:date="2025-11-05T14:24:00Z" w16du:dateUtc="2025-11-05T14:24:00Z">
        <w:r w:rsidR="00C6386C">
          <w:rPr>
            <w:color w:val="auto"/>
          </w:rPr>
          <w:t xml:space="preserve"> shall</w:t>
        </w:r>
      </w:ins>
      <w:ins w:id="499" w:author="Sarah Johnson [NESO]" w:date="2025-08-21T13:17:00Z">
        <w:r w:rsidR="3238A438" w:rsidRPr="46A22706">
          <w:rPr>
            <w:color w:val="auto"/>
          </w:rPr>
          <w:t xml:space="preserve"> </w:t>
        </w:r>
      </w:ins>
      <w:ins w:id="500" w:author="Author">
        <w:r w:rsidRPr="46A22706">
          <w:rPr>
            <w:color w:val="auto"/>
          </w:rPr>
          <w:t>publish it to market participants and the</w:t>
        </w:r>
        <w:r w:rsidRPr="46A22706">
          <w:rPr>
            <w:b/>
            <w:bCs/>
            <w:color w:val="auto"/>
          </w:rPr>
          <w:t xml:space="preserve"> Authority</w:t>
        </w:r>
        <w:r w:rsidRPr="46A22706">
          <w:rPr>
            <w:color w:val="auto"/>
          </w:rPr>
          <w:t xml:space="preserve">, as soon as reasonably practicable after the </w:t>
        </w:r>
        <w:r w:rsidRPr="46A22706">
          <w:rPr>
            <w:b/>
            <w:bCs/>
            <w:color w:val="auto"/>
          </w:rPr>
          <w:t>Emergency Response Team</w:t>
        </w:r>
        <w:r w:rsidRPr="46A22706">
          <w:rPr>
            <w:color w:val="auto"/>
          </w:rPr>
          <w:t xml:space="preserve"> meeting, as set out in the </w:t>
        </w:r>
        <w:r w:rsidRPr="46A22706">
          <w:rPr>
            <w:b/>
            <w:bCs/>
            <w:color w:val="auto"/>
          </w:rPr>
          <w:t>DCRP</w:t>
        </w:r>
        <w:r w:rsidRPr="46A22706">
          <w:rPr>
            <w:color w:val="auto"/>
          </w:rPr>
          <w:t xml:space="preserve">. </w:t>
        </w:r>
        <w:r w:rsidRPr="46A22706">
          <w:rPr>
            <w:b/>
            <w:bCs/>
            <w:color w:val="auto"/>
          </w:rPr>
          <w:t>The Company</w:t>
        </w:r>
        <w:r w:rsidRPr="46A22706">
          <w:rPr>
            <w:color w:val="auto"/>
          </w:rPr>
          <w:t xml:space="preserve"> shall issue such a notice at least eight hours</w:t>
        </w:r>
      </w:ins>
      <w:ins w:id="501" w:author="Rebecca Scott [NESO]" w:date="2025-07-21T08:43:00Z">
        <w:r w:rsidR="00DE5E04" w:rsidRPr="46A22706">
          <w:rPr>
            <w:color w:val="auto"/>
          </w:rPr>
          <w:t xml:space="preserve"> in advance of </w:t>
        </w:r>
        <w:r w:rsidR="00DE5E04" w:rsidRPr="46A22706">
          <w:rPr>
            <w:b/>
            <w:bCs/>
            <w:color w:val="auto"/>
          </w:rPr>
          <w:t>Demand</w:t>
        </w:r>
        <w:r w:rsidR="00DE5E04" w:rsidRPr="46A22706">
          <w:rPr>
            <w:color w:val="auto"/>
          </w:rPr>
          <w:t xml:space="preserve"> reduction being needed</w:t>
        </w:r>
      </w:ins>
      <w:ins w:id="502" w:author="Author">
        <w:r w:rsidRPr="46A22706">
          <w:rPr>
            <w:color w:val="auto"/>
          </w:rPr>
          <w:t xml:space="preserve">, unless agreed otherwise between </w:t>
        </w:r>
        <w:r w:rsidRPr="46A22706">
          <w:rPr>
            <w:b/>
            <w:bCs/>
            <w:color w:val="auto"/>
          </w:rPr>
          <w:t>The Company</w:t>
        </w:r>
        <w:r w:rsidRPr="46A22706">
          <w:rPr>
            <w:color w:val="auto"/>
          </w:rPr>
          <w:t xml:space="preserve"> and the relevant </w:t>
        </w:r>
        <w:r w:rsidRPr="46A22706">
          <w:rPr>
            <w:b/>
            <w:bCs/>
            <w:color w:val="auto"/>
          </w:rPr>
          <w:t>Network Operator</w:t>
        </w:r>
        <w:r w:rsidRPr="007A1205">
          <w:rPr>
            <w:b/>
            <w:bCs/>
            <w:color w:val="auto"/>
          </w:rPr>
          <w:t>(s)</w:t>
        </w:r>
        <w:r w:rsidRPr="46A22706">
          <w:rPr>
            <w:color w:val="auto"/>
          </w:rPr>
          <w:t xml:space="preserve">. </w:t>
        </w:r>
      </w:ins>
    </w:p>
    <w:p w14:paraId="166F5E1B" w14:textId="77777777" w:rsidR="00097EBC" w:rsidRDefault="00097EBC" w:rsidP="00097EBC">
      <w:pPr>
        <w:pStyle w:val="Level1Text"/>
        <w:rPr>
          <w:ins w:id="503" w:author="Author"/>
          <w:color w:val="auto"/>
        </w:rPr>
      </w:pPr>
      <w:ins w:id="504" w:author="Author">
        <w:r w:rsidRPr="00013D6C">
          <w:rPr>
            <w:color w:val="auto"/>
          </w:rPr>
          <w:t>OC6.9.</w:t>
        </w:r>
        <w:r>
          <w:rPr>
            <w:color w:val="auto"/>
          </w:rPr>
          <w:t>4</w:t>
        </w:r>
        <w:r w:rsidRPr="00013D6C">
          <w:rPr>
            <w:color w:val="auto"/>
          </w:rPr>
          <w:tab/>
        </w:r>
        <w:r>
          <w:rPr>
            <w:color w:val="auto"/>
          </w:rPr>
          <w:t xml:space="preserve">On receipt of a </w:t>
        </w:r>
        <w:r>
          <w:rPr>
            <w:b/>
            <w:bCs/>
            <w:color w:val="auto"/>
          </w:rPr>
          <w:t>National Electricity Transmission System Notice – DCRP Actuation</w:t>
        </w:r>
        <w:r w:rsidRPr="00013D6C">
          <w:rPr>
            <w:color w:val="auto"/>
          </w:rPr>
          <w:t xml:space="preserve">, </w:t>
        </w:r>
        <w:r w:rsidRPr="00B351F2">
          <w:rPr>
            <w:b/>
            <w:bCs/>
            <w:color w:val="auto"/>
          </w:rPr>
          <w:t>Network Operators</w:t>
        </w:r>
        <w:r w:rsidRPr="00013D6C">
          <w:rPr>
            <w:color w:val="auto"/>
          </w:rPr>
          <w:t xml:space="preserve"> </w:t>
        </w:r>
        <w:r>
          <w:rPr>
            <w:color w:val="auto"/>
          </w:rPr>
          <w:t>shall:</w:t>
        </w:r>
      </w:ins>
    </w:p>
    <w:p w14:paraId="4979F1A6" w14:textId="77777777" w:rsidR="00097EBC" w:rsidRDefault="00097EBC" w:rsidP="007A1205">
      <w:pPr>
        <w:pStyle w:val="Level1Text"/>
        <w:numPr>
          <w:ilvl w:val="0"/>
          <w:numId w:val="16"/>
        </w:numPr>
        <w:ind w:left="1843"/>
        <w:rPr>
          <w:ins w:id="505" w:author="Author"/>
          <w:color w:val="auto"/>
        </w:rPr>
      </w:pPr>
      <w:ins w:id="506" w:author="Author">
        <w:r w:rsidRPr="00013D6C">
          <w:rPr>
            <w:color w:val="auto"/>
          </w:rPr>
          <w:t xml:space="preserve">make eight </w:t>
        </w:r>
        <w:r w:rsidRPr="00B351F2">
          <w:rPr>
            <w:b/>
            <w:bCs/>
            <w:color w:val="auto"/>
          </w:rPr>
          <w:t>Load Blocks</w:t>
        </w:r>
        <w:r w:rsidRPr="00013D6C">
          <w:rPr>
            <w:color w:val="auto"/>
          </w:rPr>
          <w:t xml:space="preserve"> </w:t>
        </w:r>
        <w:r>
          <w:rPr>
            <w:color w:val="auto"/>
          </w:rPr>
          <w:t xml:space="preserve">ready for </w:t>
        </w:r>
        <w:r>
          <w:rPr>
            <w:b/>
            <w:bCs/>
            <w:color w:val="auto"/>
          </w:rPr>
          <w:t xml:space="preserve">Demand Disconnection </w:t>
        </w:r>
        <w:r w:rsidRPr="00013D6C">
          <w:rPr>
            <w:color w:val="auto"/>
          </w:rPr>
          <w:t>available within eight hours</w:t>
        </w:r>
        <w:r>
          <w:rPr>
            <w:color w:val="auto"/>
          </w:rPr>
          <w:t>; and</w:t>
        </w:r>
      </w:ins>
    </w:p>
    <w:p w14:paraId="66383DDA" w14:textId="77777777" w:rsidR="00097EBC" w:rsidRDefault="00097EBC" w:rsidP="007A1205">
      <w:pPr>
        <w:pStyle w:val="Level1Text"/>
        <w:numPr>
          <w:ilvl w:val="0"/>
          <w:numId w:val="16"/>
        </w:numPr>
        <w:ind w:left="1843"/>
        <w:rPr>
          <w:ins w:id="507" w:author="Author"/>
          <w:color w:val="auto"/>
        </w:rPr>
      </w:pPr>
      <w:ins w:id="508" w:author="Author">
        <w:r>
          <w:rPr>
            <w:color w:val="auto"/>
          </w:rPr>
          <w:t xml:space="preserve">make a total of </w:t>
        </w:r>
        <w:r w:rsidRPr="00013D6C">
          <w:rPr>
            <w:color w:val="auto"/>
          </w:rPr>
          <w:t xml:space="preserve">14 </w:t>
        </w:r>
        <w:r w:rsidRPr="00B351F2">
          <w:rPr>
            <w:b/>
            <w:bCs/>
            <w:color w:val="auto"/>
          </w:rPr>
          <w:t>Load Blocks</w:t>
        </w:r>
        <w:r>
          <w:rPr>
            <w:color w:val="auto"/>
          </w:rPr>
          <w:t xml:space="preserve"> ready for </w:t>
        </w:r>
        <w:r>
          <w:rPr>
            <w:b/>
            <w:bCs/>
            <w:color w:val="auto"/>
          </w:rPr>
          <w:t>Demand Disconnection</w:t>
        </w:r>
        <w:r w:rsidRPr="00013D6C">
          <w:rPr>
            <w:color w:val="auto"/>
          </w:rPr>
          <w:t xml:space="preserve"> within 24 hours, or as soon as reasonably practicable. </w:t>
        </w:r>
      </w:ins>
    </w:p>
    <w:p w14:paraId="16A9B827" w14:textId="77777777" w:rsidR="00097EBC" w:rsidRPr="00013D6C" w:rsidRDefault="00097EBC" w:rsidP="00097EBC">
      <w:pPr>
        <w:pStyle w:val="Level1Text"/>
        <w:rPr>
          <w:ins w:id="509" w:author="Author"/>
          <w:color w:val="auto"/>
        </w:rPr>
      </w:pPr>
      <w:ins w:id="510" w:author="Author">
        <w:r>
          <w:rPr>
            <w:color w:val="auto"/>
          </w:rPr>
          <w:tab/>
        </w:r>
        <w:r w:rsidRPr="00B351F2">
          <w:rPr>
            <w:b/>
            <w:bCs/>
            <w:color w:val="auto"/>
          </w:rPr>
          <w:t xml:space="preserve">Fast </w:t>
        </w:r>
        <w:r>
          <w:rPr>
            <w:b/>
            <w:bCs/>
            <w:color w:val="auto"/>
          </w:rPr>
          <w:t xml:space="preserve">Load </w:t>
        </w:r>
        <w:r w:rsidRPr="00B351F2">
          <w:rPr>
            <w:b/>
            <w:bCs/>
            <w:color w:val="auto"/>
          </w:rPr>
          <w:t>Blocks</w:t>
        </w:r>
        <w:r w:rsidRPr="00013D6C">
          <w:rPr>
            <w:color w:val="auto"/>
          </w:rPr>
          <w:t xml:space="preserve"> </w:t>
        </w:r>
        <w:r>
          <w:rPr>
            <w:color w:val="auto"/>
          </w:rPr>
          <w:t>shall</w:t>
        </w:r>
        <w:r w:rsidRPr="00013D6C">
          <w:rPr>
            <w:color w:val="auto"/>
          </w:rPr>
          <w:t xml:space="preserve"> be reserved for delivering obligations under OC6.5.</w:t>
        </w:r>
        <w:r>
          <w:rPr>
            <w:color w:val="auto"/>
          </w:rPr>
          <w:t>4</w:t>
        </w:r>
        <w:r w:rsidRPr="00013D6C">
          <w:rPr>
            <w:color w:val="auto"/>
          </w:rPr>
          <w:t xml:space="preserve">.  </w:t>
        </w:r>
      </w:ins>
    </w:p>
    <w:p w14:paraId="080A6F7C" w14:textId="0490B60E" w:rsidR="00097EBC" w:rsidDel="00A7007E" w:rsidRDefault="00097EBC" w:rsidP="00097EBC">
      <w:pPr>
        <w:pStyle w:val="Level1Text"/>
        <w:rPr>
          <w:del w:id="511" w:author="Lizzie Timmins (NESO)" w:date="2025-07-21T10:59:00Z" w16du:dateUtc="2025-07-21T09:59:00Z"/>
          <w:color w:val="auto"/>
        </w:rPr>
      </w:pPr>
      <w:ins w:id="512" w:author="Author">
        <w:r w:rsidRPr="46A22706">
          <w:rPr>
            <w:color w:val="auto"/>
          </w:rPr>
          <w:t>OC6.9.5</w:t>
        </w:r>
        <w:r>
          <w:tab/>
        </w:r>
      </w:ins>
      <w:ins w:id="513" w:author="Rebecca Scott [NESO]" w:date="2025-07-21T08:45:00Z">
        <w:r w:rsidR="00F10EEF" w:rsidRPr="46A22706">
          <w:rPr>
            <w:b/>
            <w:bCs/>
            <w:color w:val="auto"/>
          </w:rPr>
          <w:t xml:space="preserve">The Company </w:t>
        </w:r>
        <w:r w:rsidR="00F038F0" w:rsidRPr="46A22706">
          <w:rPr>
            <w:color w:val="auto"/>
          </w:rPr>
          <w:t>shall issue a</w:t>
        </w:r>
      </w:ins>
      <w:ins w:id="514" w:author="Author">
        <w:r w:rsidRPr="46A22706">
          <w:rPr>
            <w:color w:val="auto"/>
          </w:rPr>
          <w:t xml:space="preserve"> </w:t>
        </w:r>
        <w:r w:rsidRPr="46A22706">
          <w:rPr>
            <w:b/>
            <w:bCs/>
            <w:color w:val="auto"/>
          </w:rPr>
          <w:t>National Electricity Transmission System Notice – DCRP Implementation</w:t>
        </w:r>
        <w:r w:rsidRPr="46A22706">
          <w:rPr>
            <w:color w:val="auto"/>
          </w:rPr>
          <w:t xml:space="preserve"> to </w:t>
        </w:r>
        <w:r w:rsidRPr="46A22706">
          <w:rPr>
            <w:b/>
            <w:bCs/>
            <w:color w:val="auto"/>
          </w:rPr>
          <w:t xml:space="preserve">Network </w:t>
        </w:r>
        <w:r w:rsidR="00BD6890" w:rsidRPr="46A22706">
          <w:rPr>
            <w:b/>
            <w:bCs/>
            <w:color w:val="auto"/>
          </w:rPr>
          <w:t>Operators</w:t>
        </w:r>
        <w:r w:rsidR="00BD6890" w:rsidRPr="46A22706">
          <w:rPr>
            <w:color w:val="auto"/>
          </w:rPr>
          <w:t>,</w:t>
        </w:r>
      </w:ins>
      <w:r w:rsidR="001F24EE">
        <w:rPr>
          <w:color w:val="auto"/>
        </w:rPr>
        <w:t xml:space="preserve"> </w:t>
      </w:r>
      <w:ins w:id="515" w:author="Author">
        <w:r w:rsidR="00BD6890" w:rsidRPr="46A22706">
          <w:rPr>
            <w:color w:val="auto"/>
          </w:rPr>
          <w:t>and</w:t>
        </w:r>
        <w:r w:rsidRPr="46A22706">
          <w:rPr>
            <w:color w:val="auto"/>
          </w:rPr>
          <w:t xml:space="preserve"> </w:t>
        </w:r>
      </w:ins>
      <w:ins w:id="516" w:author="Lizzie Timmins [NESO]" w:date="2025-11-05T14:24:00Z" w16du:dateUtc="2025-11-05T14:24:00Z">
        <w:r w:rsidR="00C6386C">
          <w:rPr>
            <w:color w:val="auto"/>
          </w:rPr>
          <w:t>shall</w:t>
        </w:r>
      </w:ins>
      <w:ins w:id="517" w:author="Sarah Johnson [NESO]" w:date="2025-08-21T13:19:00Z">
        <w:r w:rsidR="5C9B2E19" w:rsidRPr="46A22706">
          <w:rPr>
            <w:color w:val="auto"/>
          </w:rPr>
          <w:t xml:space="preserve"> </w:t>
        </w:r>
      </w:ins>
      <w:ins w:id="518" w:author="Author">
        <w:r w:rsidRPr="46A22706">
          <w:rPr>
            <w:color w:val="auto"/>
          </w:rPr>
          <w:t>publish</w:t>
        </w:r>
      </w:ins>
      <w:ins w:id="519" w:author="Sarah Johnson [NESO]" w:date="2025-08-21T13:19:00Z">
        <w:r w:rsidR="5208F4AA" w:rsidRPr="46A22706">
          <w:rPr>
            <w:color w:val="auto"/>
          </w:rPr>
          <w:t xml:space="preserve"> it</w:t>
        </w:r>
      </w:ins>
      <w:ins w:id="520" w:author="Author">
        <w:r w:rsidRPr="46A22706">
          <w:rPr>
            <w:color w:val="auto"/>
          </w:rPr>
          <w:t xml:space="preserve"> to market participants and the </w:t>
        </w:r>
        <w:r w:rsidRPr="46A22706">
          <w:rPr>
            <w:b/>
            <w:bCs/>
            <w:color w:val="auto"/>
          </w:rPr>
          <w:t>Authority</w:t>
        </w:r>
        <w:r w:rsidRPr="46A22706">
          <w:rPr>
            <w:color w:val="auto"/>
          </w:rPr>
          <w:t xml:space="preserve">, at least one hour before disconnections are required. </w:t>
        </w:r>
        <w:r w:rsidR="000A1B94" w:rsidRPr="46A22706">
          <w:rPr>
            <w:color w:val="auto"/>
          </w:rPr>
          <w:t>This</w:t>
        </w:r>
        <w:r w:rsidRPr="46A22706">
          <w:rPr>
            <w:color w:val="auto"/>
          </w:rPr>
          <w:t xml:space="preserve"> notice shall be issued the first time </w:t>
        </w:r>
        <w:r w:rsidR="00A123EE" w:rsidRPr="46A22706">
          <w:rPr>
            <w:b/>
            <w:bCs/>
            <w:color w:val="auto"/>
          </w:rPr>
          <w:t>Demand</w:t>
        </w:r>
        <w:r w:rsidR="00A123EE" w:rsidRPr="46A22706">
          <w:rPr>
            <w:color w:val="auto"/>
          </w:rPr>
          <w:t xml:space="preserve"> </w:t>
        </w:r>
        <w:r w:rsidR="00113ADB" w:rsidRPr="46A22706">
          <w:rPr>
            <w:b/>
            <w:bCs/>
            <w:color w:val="auto"/>
          </w:rPr>
          <w:t>Disconnections</w:t>
        </w:r>
        <w:r w:rsidRPr="46A22706">
          <w:rPr>
            <w:color w:val="auto"/>
          </w:rPr>
          <w:t xml:space="preserve"> are required and will be the formal instruction to </w:t>
        </w:r>
        <w:r w:rsidRPr="46A22706">
          <w:rPr>
            <w:b/>
            <w:bCs/>
            <w:color w:val="auto"/>
          </w:rPr>
          <w:t>Network Operators</w:t>
        </w:r>
        <w:r w:rsidRPr="46A22706">
          <w:rPr>
            <w:color w:val="auto"/>
          </w:rPr>
          <w:t xml:space="preserve"> from </w:t>
        </w:r>
        <w:r w:rsidRPr="46A22706">
          <w:rPr>
            <w:b/>
            <w:bCs/>
            <w:color w:val="auto"/>
          </w:rPr>
          <w:t>The Company</w:t>
        </w:r>
        <w:r w:rsidRPr="46A22706">
          <w:rPr>
            <w:color w:val="auto"/>
          </w:rPr>
          <w:t xml:space="preserve">. </w:t>
        </w:r>
        <w:r w:rsidR="0052450C" w:rsidRPr="46A22706">
          <w:rPr>
            <w:color w:val="auto"/>
          </w:rPr>
          <w:t>Once</w:t>
        </w:r>
        <w:r w:rsidRPr="46A22706">
          <w:rPr>
            <w:color w:val="auto"/>
          </w:rPr>
          <w:t xml:space="preserve"> </w:t>
        </w:r>
        <w:r w:rsidR="005B538F" w:rsidRPr="46A22706">
          <w:rPr>
            <w:color w:val="auto"/>
          </w:rPr>
          <w:t>impl</w:t>
        </w:r>
        <w:r w:rsidR="00AE7E30" w:rsidRPr="46A22706">
          <w:rPr>
            <w:color w:val="auto"/>
          </w:rPr>
          <w:t>emented</w:t>
        </w:r>
        <w:r w:rsidR="00DB2C6B" w:rsidRPr="46A22706">
          <w:rPr>
            <w:color w:val="auto"/>
          </w:rPr>
          <w:t xml:space="preserve">, </w:t>
        </w:r>
        <w:r w:rsidRPr="46A22706">
          <w:rPr>
            <w:b/>
            <w:bCs/>
            <w:color w:val="auto"/>
          </w:rPr>
          <w:t>Network Operators</w:t>
        </w:r>
        <w:r w:rsidRPr="46A22706">
          <w:rPr>
            <w:color w:val="auto"/>
          </w:rPr>
          <w:t xml:space="preserve"> shall rotate </w:t>
        </w:r>
        <w:r w:rsidRPr="46A22706">
          <w:rPr>
            <w:b/>
            <w:bCs/>
            <w:color w:val="auto"/>
          </w:rPr>
          <w:t>Demand</w:t>
        </w:r>
        <w:r w:rsidRPr="46A22706">
          <w:rPr>
            <w:color w:val="auto"/>
          </w:rPr>
          <w:t xml:space="preserve"> (by disconnecting and reconnecting </w:t>
        </w:r>
        <w:r w:rsidRPr="46A22706">
          <w:rPr>
            <w:b/>
            <w:bCs/>
            <w:color w:val="auto"/>
          </w:rPr>
          <w:t>Load Blocks</w:t>
        </w:r>
        <w:r w:rsidRPr="46A22706">
          <w:rPr>
            <w:color w:val="auto"/>
          </w:rPr>
          <w:t xml:space="preserve">) </w:t>
        </w:r>
      </w:ins>
      <w:ins w:id="521" w:author="Rebecca Scott [NESO]" w:date="2025-08-27T18:49:00Z" w16du:dateUtc="2025-08-27T17:49:00Z">
        <w:r w:rsidR="00411A5E">
          <w:rPr>
            <w:color w:val="auto"/>
          </w:rPr>
          <w:t>by implementing</w:t>
        </w:r>
      </w:ins>
      <w:ins w:id="522" w:author="Author">
        <w:r w:rsidRPr="46A22706">
          <w:rPr>
            <w:color w:val="auto"/>
          </w:rPr>
          <w:t xml:space="preserve"> the </w:t>
        </w:r>
        <w:r w:rsidRPr="46A22706">
          <w:rPr>
            <w:b/>
            <w:bCs/>
            <w:color w:val="auto"/>
          </w:rPr>
          <w:t>Activation Schedules</w:t>
        </w:r>
        <w:r w:rsidRPr="46A22706">
          <w:rPr>
            <w:color w:val="auto"/>
          </w:rPr>
          <w:t xml:space="preserve"> issued by </w:t>
        </w:r>
        <w:r w:rsidRPr="46A22706">
          <w:rPr>
            <w:b/>
            <w:bCs/>
            <w:color w:val="auto"/>
          </w:rPr>
          <w:t>The Company</w:t>
        </w:r>
        <w:r w:rsidRPr="46A22706">
          <w:rPr>
            <w:color w:val="auto"/>
          </w:rPr>
          <w:t xml:space="preserve">, as explained in the </w:t>
        </w:r>
        <w:r w:rsidRPr="46A22706">
          <w:rPr>
            <w:b/>
            <w:bCs/>
            <w:color w:val="auto"/>
          </w:rPr>
          <w:t>DCRP</w:t>
        </w:r>
        <w:r w:rsidRPr="46A22706">
          <w:rPr>
            <w:color w:val="auto"/>
          </w:rPr>
          <w:t xml:space="preserve">. The </w:t>
        </w:r>
        <w:r w:rsidRPr="46A22706">
          <w:rPr>
            <w:b/>
            <w:bCs/>
            <w:color w:val="auto"/>
          </w:rPr>
          <w:t>Activation Schedules</w:t>
        </w:r>
        <w:r w:rsidRPr="46A22706">
          <w:rPr>
            <w:color w:val="auto"/>
          </w:rPr>
          <w:t xml:space="preserve"> will be issued by </w:t>
        </w:r>
        <w:r w:rsidRPr="46A22706">
          <w:rPr>
            <w:b/>
            <w:bCs/>
            <w:color w:val="auto"/>
          </w:rPr>
          <w:t>The Company</w:t>
        </w:r>
        <w:r w:rsidRPr="46A22706">
          <w:rPr>
            <w:color w:val="auto"/>
          </w:rPr>
          <w:t xml:space="preserve"> at least one hour before </w:t>
        </w:r>
        <w:r w:rsidRPr="46A22706">
          <w:rPr>
            <w:b/>
            <w:bCs/>
            <w:color w:val="auto"/>
          </w:rPr>
          <w:t xml:space="preserve">Demand Disconnections </w:t>
        </w:r>
        <w:r w:rsidRPr="46A22706">
          <w:rPr>
            <w:color w:val="auto"/>
          </w:rPr>
          <w:t xml:space="preserve">are required to take place, in accordance with the </w:t>
        </w:r>
        <w:r w:rsidRPr="46A22706">
          <w:rPr>
            <w:b/>
            <w:bCs/>
            <w:color w:val="auto"/>
          </w:rPr>
          <w:t>DCRP</w:t>
        </w:r>
        <w:r w:rsidRPr="46A22706">
          <w:rPr>
            <w:color w:val="auto"/>
          </w:rPr>
          <w:t xml:space="preserve">. Subsequent </w:t>
        </w:r>
        <w:r w:rsidRPr="46A22706">
          <w:rPr>
            <w:b/>
            <w:bCs/>
            <w:color w:val="auto"/>
          </w:rPr>
          <w:t>Activation Schedules</w:t>
        </w:r>
        <w:r w:rsidRPr="46A22706">
          <w:rPr>
            <w:color w:val="auto"/>
          </w:rPr>
          <w:t xml:space="preserve"> will be issued each time a </w:t>
        </w:r>
        <w:r w:rsidRPr="46A22706">
          <w:rPr>
            <w:b/>
            <w:bCs/>
            <w:color w:val="auto"/>
          </w:rPr>
          <w:t>Network Operator</w:t>
        </w:r>
        <w:r w:rsidRPr="46A22706">
          <w:rPr>
            <w:color w:val="auto"/>
          </w:rPr>
          <w:t xml:space="preserve"> is required to disconnect or reconnect </w:t>
        </w:r>
        <w:r w:rsidRPr="46A22706">
          <w:rPr>
            <w:b/>
            <w:bCs/>
            <w:color w:val="auto"/>
          </w:rPr>
          <w:t>Load Block</w:t>
        </w:r>
        <w:r w:rsidR="00222540" w:rsidRPr="46A22706">
          <w:rPr>
            <w:b/>
            <w:bCs/>
            <w:color w:val="auto"/>
          </w:rPr>
          <w:t>s</w:t>
        </w:r>
        <w:r w:rsidRPr="46A22706">
          <w:rPr>
            <w:color w:val="auto"/>
          </w:rPr>
          <w:t xml:space="preserve">. </w:t>
        </w:r>
      </w:ins>
    </w:p>
    <w:p w14:paraId="768FBB97" w14:textId="77777777" w:rsidR="00A7007E" w:rsidRPr="00013D6C" w:rsidRDefault="00A7007E" w:rsidP="002A57F8">
      <w:pPr>
        <w:pStyle w:val="Level1Text"/>
        <w:rPr>
          <w:ins w:id="523" w:author="Rebecca Scott [NESO]" w:date="2025-08-27T18:49:00Z" w16du:dateUtc="2025-08-27T17:49:00Z"/>
          <w:color w:val="auto"/>
        </w:rPr>
      </w:pPr>
    </w:p>
    <w:p w14:paraId="721DF526" w14:textId="6E7B1D57" w:rsidR="00097EBC" w:rsidRDefault="00097EBC" w:rsidP="00097EBC">
      <w:pPr>
        <w:pStyle w:val="Level1Text"/>
        <w:rPr>
          <w:ins w:id="524" w:author="Author"/>
          <w:color w:val="auto"/>
        </w:rPr>
      </w:pPr>
      <w:ins w:id="525" w:author="Author">
        <w:r w:rsidRPr="46A22706">
          <w:rPr>
            <w:color w:val="auto"/>
          </w:rPr>
          <w:lastRenderedPageBreak/>
          <w:t>OC6.9.</w:t>
        </w:r>
      </w:ins>
      <w:ins w:id="526" w:author="Lizzie Timmins (NESO)" w:date="2025-07-21T12:33:00Z">
        <w:r w:rsidR="009D78A7" w:rsidRPr="46A22706">
          <w:rPr>
            <w:color w:val="auto"/>
          </w:rPr>
          <w:t>6</w:t>
        </w:r>
      </w:ins>
      <w:ins w:id="527" w:author="Author">
        <w:r>
          <w:tab/>
        </w:r>
        <w:r w:rsidRPr="46A22706">
          <w:rPr>
            <w:color w:val="auto"/>
          </w:rPr>
          <w:t xml:space="preserve">At the end of the </w:t>
        </w:r>
        <w:r w:rsidRPr="46A22706">
          <w:rPr>
            <w:b/>
            <w:bCs/>
            <w:color w:val="auto"/>
          </w:rPr>
          <w:t>Demand Control Rotation Period</w:t>
        </w:r>
        <w:r w:rsidRPr="46A22706">
          <w:rPr>
            <w:color w:val="auto"/>
          </w:rPr>
          <w:t xml:space="preserve">, </w:t>
        </w:r>
        <w:r w:rsidRPr="46A22706">
          <w:rPr>
            <w:b/>
            <w:bCs/>
            <w:color w:val="auto"/>
          </w:rPr>
          <w:t>The Company</w:t>
        </w:r>
        <w:r w:rsidRPr="46A22706">
          <w:rPr>
            <w:color w:val="auto"/>
          </w:rPr>
          <w:t xml:space="preserve"> shall issue a </w:t>
        </w:r>
        <w:r w:rsidRPr="46A22706">
          <w:rPr>
            <w:b/>
            <w:bCs/>
            <w:color w:val="auto"/>
          </w:rPr>
          <w:t>National Electricity Transmission System Notice – DCRP Stand Down</w:t>
        </w:r>
        <w:r w:rsidRPr="46A22706">
          <w:rPr>
            <w:color w:val="auto"/>
          </w:rPr>
          <w:t xml:space="preserve"> to </w:t>
        </w:r>
        <w:r w:rsidRPr="46A22706">
          <w:rPr>
            <w:b/>
            <w:bCs/>
            <w:color w:val="auto"/>
          </w:rPr>
          <w:t>Network Operators</w:t>
        </w:r>
        <w:r w:rsidRPr="46A22706">
          <w:rPr>
            <w:color w:val="auto"/>
          </w:rPr>
          <w:t xml:space="preserve"> and</w:t>
        </w:r>
      </w:ins>
      <w:ins w:id="528" w:author="Sarah Johnson [NESO]" w:date="2025-08-21T13:19:00Z">
        <w:r w:rsidR="327D675E" w:rsidRPr="46A22706">
          <w:rPr>
            <w:color w:val="auto"/>
          </w:rPr>
          <w:t xml:space="preserve"> </w:t>
        </w:r>
      </w:ins>
      <w:ins w:id="529" w:author="Lizzie Timmins [NESO]" w:date="2025-11-05T14:24:00Z" w16du:dateUtc="2025-11-05T14:24:00Z">
        <w:r w:rsidR="00C6386C">
          <w:rPr>
            <w:color w:val="auto"/>
          </w:rPr>
          <w:t>shall</w:t>
        </w:r>
      </w:ins>
      <w:ins w:id="530" w:author="Author">
        <w:r w:rsidRPr="46A22706">
          <w:rPr>
            <w:color w:val="auto"/>
          </w:rPr>
          <w:t xml:space="preserve"> publish it to market participants and the</w:t>
        </w:r>
        <w:r w:rsidRPr="46A22706">
          <w:rPr>
            <w:b/>
            <w:bCs/>
            <w:color w:val="auto"/>
          </w:rPr>
          <w:t xml:space="preserve"> Authority</w:t>
        </w:r>
        <w:r w:rsidRPr="46A22706">
          <w:rPr>
            <w:color w:val="auto"/>
          </w:rPr>
          <w:t xml:space="preserve"> in accordance with the timelines </w:t>
        </w:r>
      </w:ins>
      <w:ins w:id="531" w:author="Rebecca Scott [NESO]" w:date="2025-07-21T08:46:00Z">
        <w:r w:rsidR="000F533C" w:rsidRPr="46A22706">
          <w:rPr>
            <w:color w:val="auto"/>
          </w:rPr>
          <w:t>stat</w:t>
        </w:r>
      </w:ins>
      <w:ins w:id="532" w:author="Author">
        <w:r w:rsidRPr="46A22706">
          <w:rPr>
            <w:color w:val="auto"/>
          </w:rPr>
          <w:t xml:space="preserve">ed in the </w:t>
        </w:r>
        <w:r w:rsidRPr="46A22706">
          <w:rPr>
            <w:b/>
            <w:bCs/>
            <w:color w:val="auto"/>
          </w:rPr>
          <w:t>DCRP</w:t>
        </w:r>
        <w:r w:rsidRPr="46A22706">
          <w:rPr>
            <w:color w:val="auto"/>
          </w:rPr>
          <w:t xml:space="preserve">. The </w:t>
        </w:r>
        <w:r w:rsidRPr="46A22706">
          <w:rPr>
            <w:b/>
            <w:bCs/>
            <w:color w:val="auto"/>
          </w:rPr>
          <w:t>National Electricity Transmission System Notice – DCRP Stand Down</w:t>
        </w:r>
        <w:r w:rsidRPr="46A22706">
          <w:rPr>
            <w:color w:val="auto"/>
          </w:rPr>
          <w:t xml:space="preserve"> </w:t>
        </w:r>
      </w:ins>
      <w:ins w:id="533" w:author="Lizzie Timmins [NESO]" w:date="2025-11-05T14:24:00Z" w16du:dateUtc="2025-11-05T14:24:00Z">
        <w:r w:rsidR="00C6386C">
          <w:rPr>
            <w:color w:val="auto"/>
          </w:rPr>
          <w:t>sha</w:t>
        </w:r>
        <w:r w:rsidR="00C6386C" w:rsidRPr="46A22706">
          <w:rPr>
            <w:color w:val="auto"/>
          </w:rPr>
          <w:t xml:space="preserve">ll </w:t>
        </w:r>
      </w:ins>
      <w:ins w:id="534" w:author="Author">
        <w:r w:rsidRPr="46A22706">
          <w:rPr>
            <w:color w:val="auto"/>
          </w:rPr>
          <w:t>either:</w:t>
        </w:r>
      </w:ins>
    </w:p>
    <w:p w14:paraId="025295DD" w14:textId="77777777" w:rsidR="00097EBC" w:rsidRPr="00705542" w:rsidRDefault="00097EBC" w:rsidP="007A1205">
      <w:pPr>
        <w:pStyle w:val="Level1Text"/>
        <w:numPr>
          <w:ilvl w:val="0"/>
          <w:numId w:val="17"/>
        </w:numPr>
        <w:ind w:left="1843"/>
        <w:rPr>
          <w:ins w:id="535" w:author="Author"/>
          <w:color w:val="auto"/>
        </w:rPr>
      </w:pPr>
      <w:ins w:id="536" w:author="Author">
        <w:r>
          <w:rPr>
            <w:color w:val="auto"/>
          </w:rPr>
          <w:t>i</w:t>
        </w:r>
        <w:r w:rsidRPr="00705542">
          <w:rPr>
            <w:color w:val="auto"/>
          </w:rPr>
          <w:t xml:space="preserve">nstruct </w:t>
        </w:r>
        <w:r w:rsidRPr="00705542">
          <w:rPr>
            <w:b/>
            <w:bCs/>
            <w:color w:val="auto"/>
          </w:rPr>
          <w:t>Network Operators</w:t>
        </w:r>
        <w:r w:rsidRPr="00705542">
          <w:rPr>
            <w:color w:val="auto"/>
          </w:rPr>
          <w:t xml:space="preserve"> to securely revert back to normal network configuration and operation, without </w:t>
        </w:r>
        <w:r w:rsidRPr="00705542">
          <w:rPr>
            <w:b/>
            <w:bCs/>
            <w:color w:val="auto"/>
          </w:rPr>
          <w:t>Demand Disconnection</w:t>
        </w:r>
        <w:r w:rsidRPr="00705542">
          <w:rPr>
            <w:color w:val="auto"/>
          </w:rPr>
          <w:t>, as soon as reasonably practicable; or</w:t>
        </w:r>
      </w:ins>
    </w:p>
    <w:p w14:paraId="354BF7DB" w14:textId="77777777" w:rsidR="00097EBC" w:rsidRDefault="00097EBC" w:rsidP="007A1205">
      <w:pPr>
        <w:pStyle w:val="Level1Text"/>
        <w:numPr>
          <w:ilvl w:val="0"/>
          <w:numId w:val="17"/>
        </w:numPr>
        <w:ind w:left="1843"/>
        <w:rPr>
          <w:ins w:id="537" w:author="Author"/>
          <w:color w:val="auto"/>
        </w:rPr>
      </w:pPr>
      <w:ins w:id="538" w:author="Author">
        <w:r>
          <w:rPr>
            <w:color w:val="auto"/>
          </w:rPr>
          <w:t xml:space="preserve">inform </w:t>
        </w:r>
        <w:r>
          <w:rPr>
            <w:b/>
            <w:bCs/>
            <w:color w:val="auto"/>
          </w:rPr>
          <w:t xml:space="preserve">Network Operators </w:t>
        </w:r>
        <w:r>
          <w:rPr>
            <w:color w:val="auto"/>
          </w:rPr>
          <w:t xml:space="preserve">that the </w:t>
        </w:r>
        <w:r>
          <w:rPr>
            <w:b/>
            <w:bCs/>
            <w:color w:val="auto"/>
          </w:rPr>
          <w:t>Demand Control Rotation Period</w:t>
        </w:r>
        <w:r>
          <w:rPr>
            <w:color w:val="auto"/>
          </w:rPr>
          <w:t xml:space="preserve"> will be transitioning to the arrangements set out in the Electricity Supply Emergency Code. </w:t>
        </w:r>
      </w:ins>
    </w:p>
    <w:p w14:paraId="3E706BB8" w14:textId="2E6E7400" w:rsidR="00097EBC" w:rsidRPr="00AF4E81" w:rsidRDefault="00097EBC" w:rsidP="00097EBC">
      <w:pPr>
        <w:pStyle w:val="Level1Text"/>
        <w:rPr>
          <w:ins w:id="539" w:author="Author"/>
          <w:color w:val="auto"/>
        </w:rPr>
      </w:pPr>
      <w:ins w:id="540" w:author="Author">
        <w:r>
          <w:rPr>
            <w:color w:val="auto"/>
          </w:rPr>
          <w:t>OC6.9.</w:t>
        </w:r>
      </w:ins>
      <w:ins w:id="541" w:author="Lizzie Timmins (NESO)" w:date="2025-07-21T12:33:00Z" w16du:dateUtc="2025-07-21T11:33:00Z">
        <w:r w:rsidR="009D78A7">
          <w:rPr>
            <w:color w:val="auto"/>
          </w:rPr>
          <w:t>7</w:t>
        </w:r>
      </w:ins>
      <w:ins w:id="542" w:author="Author">
        <w:r>
          <w:rPr>
            <w:color w:val="auto"/>
          </w:rPr>
          <w:tab/>
          <w:t xml:space="preserve">Aspects of the </w:t>
        </w:r>
        <w:r>
          <w:rPr>
            <w:b/>
            <w:bCs/>
            <w:color w:val="auto"/>
          </w:rPr>
          <w:t xml:space="preserve">DCRP </w:t>
        </w:r>
        <w:r w:rsidRPr="00AF4E81">
          <w:rPr>
            <w:color w:val="auto"/>
          </w:rPr>
          <w:t xml:space="preserve">arrangements </w:t>
        </w:r>
      </w:ins>
      <w:ins w:id="543" w:author="Rebecca Scott [NESO]" w:date="2025-07-21T08:47:00Z" w16du:dateUtc="2025-07-21T07:47:00Z">
        <w:r w:rsidR="000F533C">
          <w:rPr>
            <w:color w:val="auto"/>
          </w:rPr>
          <w:t>sha</w:t>
        </w:r>
      </w:ins>
      <w:ins w:id="544" w:author="Author">
        <w:r w:rsidRPr="00AF4E81">
          <w:rPr>
            <w:color w:val="auto"/>
          </w:rPr>
          <w:t>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B98EAC7" w14:textId="77777777" w:rsidR="00097EBC" w:rsidRPr="00BE6A2E" w:rsidRDefault="00097EBC" w:rsidP="00B506DE">
      <w:pPr>
        <w:pStyle w:val="Level1Text"/>
        <w:rPr>
          <w:color w:val="auto"/>
        </w:rPr>
      </w:pP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545" w:name="_Toc211581631"/>
      <w:bookmarkStart w:id="546" w:name="_Toc332703358"/>
      <w:bookmarkStart w:id="547" w:name="_Toc332821282"/>
      <w:bookmarkStart w:id="548" w:name="_Toc332899804"/>
      <w:bookmarkStart w:id="549" w:name="_Toc503446030"/>
      <w:bookmarkStart w:id="550" w:name="_Toc333226015"/>
      <w:r w:rsidR="00F206DC" w:rsidRPr="00B47B6F">
        <w:rPr>
          <w:bCs/>
          <w:sz w:val="28"/>
        </w:rPr>
        <w:instrText xml:space="preserve">APPENDIX 1 - </w:instrText>
      </w:r>
      <w:bookmarkEnd w:id="545"/>
      <w:bookmarkEnd w:id="546"/>
      <w:bookmarkEnd w:id="547"/>
      <w:r w:rsidR="00F206DC" w:rsidRPr="00B47B6F">
        <w:rPr>
          <w:bCs/>
          <w:sz w:val="28"/>
        </w:rPr>
        <w:instrText>EMERGENCY MANUAL DEMAND REDUCTION/DISCONNECTION SUMMARY SHEET</w:instrText>
      </w:r>
      <w:bookmarkEnd w:id="548"/>
      <w:bookmarkEnd w:id="549"/>
      <w:bookmarkEnd w:id="550"/>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613"/>
        <w:gridCol w:w="3121"/>
        <w:gridCol w:w="1609"/>
        <w:gridCol w:w="1617"/>
      </w:tblGrid>
      <w:tr w:rsidR="00537D6B" w:rsidRPr="00B47B6F" w14:paraId="672C22BD" w14:textId="77777777" w:rsidTr="005D0807">
        <w:tc>
          <w:tcPr>
            <w:tcW w:w="2763" w:type="dxa"/>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Default="00FA7BAA" w:rsidP="00F206DC">
      <w:pPr>
        <w:pStyle w:val="Level2Text"/>
        <w:rPr>
          <w:ins w:id="551" w:author="Author"/>
        </w:rPr>
      </w:pPr>
      <w:r w:rsidRPr="00B47B6F">
        <w:t>1.</w:t>
      </w:r>
      <w:r w:rsidRPr="00B47B6F">
        <w:tab/>
        <w:t>Data to be provided annually by week 24 to cover the following year.</w:t>
      </w:r>
    </w:p>
    <w:p w14:paraId="484524F9" w14:textId="77777777" w:rsidR="00097EBC" w:rsidRDefault="00097EBC" w:rsidP="00F206DC">
      <w:pPr>
        <w:pStyle w:val="Level2Text"/>
        <w:rPr>
          <w:ins w:id="552" w:author="Author"/>
        </w:rPr>
      </w:pPr>
    </w:p>
    <w:p w14:paraId="2B2BBB96" w14:textId="77777777" w:rsidR="00097EBC" w:rsidRDefault="00097EBC" w:rsidP="00F206DC">
      <w:pPr>
        <w:pStyle w:val="Level2Text"/>
        <w:rPr>
          <w:ins w:id="553" w:author="Author"/>
        </w:rPr>
      </w:pPr>
    </w:p>
    <w:p w14:paraId="517C6998" w14:textId="77777777" w:rsidR="00097EBC" w:rsidRDefault="00097EBC" w:rsidP="00F206DC">
      <w:pPr>
        <w:pStyle w:val="Level2Text"/>
        <w:rPr>
          <w:ins w:id="554" w:author="Author"/>
        </w:rPr>
      </w:pPr>
    </w:p>
    <w:p w14:paraId="227BD749" w14:textId="07D517B3" w:rsidR="00097EBC" w:rsidDel="008D6F28" w:rsidRDefault="00097EBC">
      <w:pPr>
        <w:pStyle w:val="Level2Text"/>
        <w:jc w:val="center"/>
        <w:rPr>
          <w:ins w:id="555" w:author="Author"/>
          <w:del w:id="556" w:author="Lizzie Timmins [NESO]" w:date="2025-11-12T11:12:00Z" w16du:dateUtc="2025-11-12T11:12:00Z"/>
        </w:rPr>
        <w:pPrChange w:id="557" w:author="Lizzie Timmins [NESO]" w:date="2025-11-12T11:12:00Z" w16du:dateUtc="2025-11-12T11:12:00Z">
          <w:pPr>
            <w:pStyle w:val="Level2Text"/>
          </w:pPr>
        </w:pPrChange>
      </w:pPr>
    </w:p>
    <w:p w14:paraId="104B7E71" w14:textId="40A33AD8" w:rsidR="00EB1403" w:rsidDel="008D6F28" w:rsidRDefault="00EB1403">
      <w:pPr>
        <w:pStyle w:val="Level2Text"/>
        <w:jc w:val="center"/>
        <w:rPr>
          <w:ins w:id="558" w:author="Author"/>
          <w:del w:id="559" w:author="Lizzie Timmins [NESO]" w:date="2025-11-12T11:12:00Z" w16du:dateUtc="2025-11-12T11:12:00Z"/>
        </w:rPr>
        <w:pPrChange w:id="560" w:author="Lizzie Timmins [NESO]" w:date="2025-11-12T11:12:00Z" w16du:dateUtc="2025-11-12T11:12:00Z">
          <w:pPr>
            <w:pStyle w:val="Level2Text"/>
          </w:pPr>
        </w:pPrChange>
      </w:pPr>
    </w:p>
    <w:p w14:paraId="0CF66090" w14:textId="19C9C49F" w:rsidR="00097EBC" w:rsidDel="008D6F28" w:rsidRDefault="00097EBC">
      <w:pPr>
        <w:pStyle w:val="Level2Text"/>
        <w:jc w:val="center"/>
        <w:rPr>
          <w:ins w:id="561" w:author="Author"/>
          <w:del w:id="562" w:author="Lizzie Timmins [NESO]" w:date="2025-11-12T11:12:00Z" w16du:dateUtc="2025-11-12T11:12:00Z"/>
        </w:rPr>
        <w:pPrChange w:id="563" w:author="Lizzie Timmins [NESO]" w:date="2025-11-12T11:12:00Z" w16du:dateUtc="2025-11-12T11:12:00Z">
          <w:pPr>
            <w:pStyle w:val="Level2Text"/>
          </w:pPr>
        </w:pPrChange>
      </w:pPr>
    </w:p>
    <w:p w14:paraId="34423C1D" w14:textId="7D8A06CB" w:rsidR="00097EBC" w:rsidRDefault="00097EBC">
      <w:pPr>
        <w:pStyle w:val="Level2Text"/>
        <w:ind w:hanging="1559"/>
        <w:jc w:val="center"/>
        <w:rPr>
          <w:ins w:id="564" w:author="Author"/>
          <w:b/>
          <w:bCs/>
          <w:sz w:val="28"/>
        </w:rPr>
        <w:pPrChange w:id="565" w:author="Lizzie Timmins [NESO]" w:date="2025-11-12T11:12:00Z" w16du:dateUtc="2025-11-12T11:12:00Z">
          <w:pPr>
            <w:pStyle w:val="Level2Text"/>
            <w:ind w:hanging="1559"/>
          </w:pPr>
        </w:pPrChange>
      </w:pPr>
      <w:ins w:id="566" w:author="Author">
        <w:r w:rsidRPr="00B47B6F">
          <w:rPr>
            <w:b/>
            <w:bCs/>
            <w:sz w:val="28"/>
          </w:rPr>
          <w:t xml:space="preserve">APPENDIX </w:t>
        </w:r>
        <w:r>
          <w:rPr>
            <w:b/>
            <w:bCs/>
            <w:sz w:val="28"/>
          </w:rPr>
          <w:t>2</w:t>
        </w:r>
        <w:r w:rsidRPr="00B47B6F">
          <w:rPr>
            <w:b/>
            <w:bCs/>
            <w:sz w:val="28"/>
          </w:rPr>
          <w:t xml:space="preserve"> </w:t>
        </w:r>
        <w:r>
          <w:rPr>
            <w:b/>
            <w:bCs/>
            <w:sz w:val="28"/>
          </w:rPr>
          <w:t>–</w:t>
        </w:r>
        <w:r w:rsidRPr="00B47B6F">
          <w:rPr>
            <w:b/>
            <w:bCs/>
            <w:sz w:val="28"/>
          </w:rPr>
          <w:t xml:space="preserve"> </w:t>
        </w:r>
        <w:r>
          <w:rPr>
            <w:b/>
            <w:bCs/>
            <w:sz w:val="28"/>
          </w:rPr>
          <w:t>DEMAND CONTROL ROTATION PROTOCOL</w:t>
        </w:r>
      </w:ins>
      <w:ins w:id="567" w:author="Lizzie Timmins [NESO]" w:date="2025-11-12T11:12:00Z" w16du:dateUtc="2025-11-12T11:12:00Z">
        <w:r w:rsidR="008D6F28">
          <w:rPr>
            <w:b/>
            <w:bCs/>
            <w:sz w:val="28"/>
          </w:rPr>
          <w:t xml:space="preserve"> </w:t>
        </w:r>
      </w:ins>
      <w:ins w:id="568" w:author="Author">
        <w:del w:id="569" w:author="Lizzie Timmins [NESO]" w:date="2025-11-12T11:12:00Z" w16du:dateUtc="2025-11-12T11:12:00Z">
          <w:r w:rsidDel="008D6F28">
            <w:rPr>
              <w:b/>
              <w:bCs/>
              <w:sz w:val="28"/>
            </w:rPr>
            <w:delText xml:space="preserve"> </w:delText>
          </w:r>
        </w:del>
        <w:r>
          <w:rPr>
            <w:b/>
            <w:bCs/>
            <w:sz w:val="28"/>
          </w:rPr>
          <w:t>TIMELINE</w:t>
        </w:r>
      </w:ins>
    </w:p>
    <w:p w14:paraId="59B1C5E9" w14:textId="3D807D48" w:rsidR="00097EBC" w:rsidRPr="00EB1403" w:rsidRDefault="000F533C" w:rsidP="00EB1403">
      <w:pPr>
        <w:pStyle w:val="Level2Text"/>
        <w:tabs>
          <w:tab w:val="clear" w:pos="1843"/>
          <w:tab w:val="left" w:pos="284"/>
          <w:tab w:val="left" w:pos="426"/>
        </w:tabs>
        <w:ind w:hanging="1559"/>
        <w:rPr>
          <w:ins w:id="570" w:author="Author"/>
          <w:sz w:val="22"/>
          <w:szCs w:val="16"/>
        </w:rPr>
      </w:pPr>
      <w:ins w:id="571" w:author="Rebecca Scott [NESO]" w:date="2025-07-21T08:47:00Z" w16du:dateUtc="2025-07-21T07:47:00Z">
        <w:r>
          <w:rPr>
            <w:sz w:val="22"/>
            <w:szCs w:val="16"/>
          </w:rPr>
          <w:t xml:space="preserve">A timeline of how </w:t>
        </w:r>
        <w:r w:rsidRPr="00056985">
          <w:rPr>
            <w:b/>
            <w:bCs/>
            <w:sz w:val="22"/>
            <w:szCs w:val="16"/>
          </w:rPr>
          <w:t>DCRP</w:t>
        </w:r>
        <w:r>
          <w:rPr>
            <w:sz w:val="22"/>
            <w:szCs w:val="16"/>
          </w:rPr>
          <w:t xml:space="preserve"> will be delivered</w:t>
        </w:r>
      </w:ins>
      <w:ins w:id="572" w:author="Author">
        <w:r w:rsidR="002B6F06">
          <w:rPr>
            <w:sz w:val="22"/>
            <w:szCs w:val="16"/>
          </w:rPr>
          <w:t xml:space="preserve"> (as outlined in OC6.9). </w:t>
        </w:r>
      </w:ins>
    </w:p>
    <w:tbl>
      <w:tblPr>
        <w:tblStyle w:val="TableGrid"/>
        <w:tblW w:w="9717" w:type="dxa"/>
        <w:tblLook w:val="04A0" w:firstRow="1" w:lastRow="0" w:firstColumn="1" w:lastColumn="0" w:noHBand="0" w:noVBand="1"/>
        <w:tblPrChange w:id="573" w:author="Claire Newton [NESO]" w:date="2025-11-07T16:46:00Z" w16du:dateUtc="2025-11-07T16:46:00Z">
          <w:tblPr>
            <w:tblStyle w:val="TableGrid"/>
            <w:tblW w:w="9944" w:type="dxa"/>
            <w:tblLook w:val="04A0" w:firstRow="1" w:lastRow="0" w:firstColumn="1" w:lastColumn="0" w:noHBand="0" w:noVBand="1"/>
          </w:tblPr>
        </w:tblPrChange>
      </w:tblPr>
      <w:tblGrid>
        <w:gridCol w:w="647"/>
        <w:gridCol w:w="4535"/>
        <w:gridCol w:w="4535"/>
        <w:tblGridChange w:id="574">
          <w:tblGrid>
            <w:gridCol w:w="647"/>
            <w:gridCol w:w="4535"/>
            <w:gridCol w:w="4535"/>
            <w:gridCol w:w="227"/>
          </w:tblGrid>
        </w:tblGridChange>
      </w:tblGrid>
      <w:tr w:rsidR="002D21B8" w:rsidRPr="006F473F" w14:paraId="12141450" w14:textId="77777777" w:rsidTr="002D21B8">
        <w:trPr>
          <w:trHeight w:val="865"/>
          <w:ins w:id="575" w:author="Author"/>
          <w:trPrChange w:id="576" w:author="Claire Newton [NESO]" w:date="2025-11-07T16:46:00Z" w16du:dateUtc="2025-11-07T16:46:00Z">
            <w:trPr>
              <w:trHeight w:val="865"/>
            </w:trPr>
          </w:trPrChange>
        </w:trPr>
        <w:tc>
          <w:tcPr>
            <w:tcW w:w="647" w:type="dxa"/>
            <w:tcPrChange w:id="577" w:author="Claire Newton [NESO]" w:date="2025-11-07T16:46:00Z" w16du:dateUtc="2025-11-07T16:46:00Z">
              <w:tcPr>
                <w:tcW w:w="647" w:type="dxa"/>
              </w:tcPr>
            </w:tcPrChange>
          </w:tcPr>
          <w:p w14:paraId="3B99117A" w14:textId="77777777" w:rsidR="00097EBC" w:rsidRDefault="00097EBC" w:rsidP="00FA25DE">
            <w:pPr>
              <w:rPr>
                <w:ins w:id="578" w:author="Author"/>
                <w:rFonts w:cs="Arial"/>
                <w:b/>
                <w:bCs/>
                <w:sz w:val="22"/>
                <w:szCs w:val="22"/>
              </w:rPr>
            </w:pPr>
          </w:p>
        </w:tc>
        <w:tc>
          <w:tcPr>
            <w:tcW w:w="4535" w:type="dxa"/>
            <w:tcPrChange w:id="579" w:author="Claire Newton [NESO]" w:date="2025-11-07T16:46:00Z" w16du:dateUtc="2025-11-07T16:46:00Z">
              <w:tcPr>
                <w:tcW w:w="4535" w:type="dxa"/>
              </w:tcPr>
            </w:tcPrChange>
          </w:tcPr>
          <w:p w14:paraId="7A4058AC" w14:textId="77777777" w:rsidR="00097EBC" w:rsidRDefault="00097EBC" w:rsidP="00FA25DE">
            <w:pPr>
              <w:rPr>
                <w:ins w:id="580" w:author="Author"/>
                <w:rFonts w:cs="Arial"/>
                <w:b/>
                <w:bCs/>
                <w:sz w:val="22"/>
                <w:szCs w:val="22"/>
              </w:rPr>
            </w:pPr>
          </w:p>
          <w:p w14:paraId="1196B925" w14:textId="77777777" w:rsidR="00097EBC" w:rsidRPr="006F473F" w:rsidRDefault="00097EBC" w:rsidP="00FA25DE">
            <w:pPr>
              <w:rPr>
                <w:ins w:id="581" w:author="Author"/>
                <w:rFonts w:cs="Arial"/>
                <w:b/>
                <w:bCs/>
                <w:sz w:val="22"/>
                <w:szCs w:val="22"/>
              </w:rPr>
            </w:pPr>
            <w:ins w:id="582" w:author="Author">
              <w:r w:rsidRPr="006F473F">
                <w:rPr>
                  <w:rFonts w:cs="Arial"/>
                  <w:b/>
                  <w:bCs/>
                  <w:sz w:val="22"/>
                  <w:szCs w:val="22"/>
                </w:rPr>
                <w:t>Time</w:t>
              </w:r>
              <w:r>
                <w:rPr>
                  <w:rFonts w:cs="Arial"/>
                  <w:b/>
                  <w:bCs/>
                  <w:sz w:val="22"/>
                  <w:szCs w:val="22"/>
                </w:rPr>
                <w:t>/Trigger</w:t>
              </w:r>
            </w:ins>
          </w:p>
        </w:tc>
        <w:tc>
          <w:tcPr>
            <w:tcW w:w="4535" w:type="dxa"/>
            <w:tcPrChange w:id="583" w:author="Claire Newton [NESO]" w:date="2025-11-07T16:46:00Z" w16du:dateUtc="2025-11-07T16:46:00Z">
              <w:tcPr>
                <w:tcW w:w="4762" w:type="dxa"/>
                <w:gridSpan w:val="2"/>
              </w:tcPr>
            </w:tcPrChange>
          </w:tcPr>
          <w:p w14:paraId="5E498141" w14:textId="77777777" w:rsidR="00097EBC" w:rsidRDefault="00097EBC" w:rsidP="00FA25DE">
            <w:pPr>
              <w:rPr>
                <w:ins w:id="584" w:author="Author"/>
                <w:rFonts w:cs="Arial"/>
                <w:b/>
                <w:bCs/>
                <w:sz w:val="22"/>
                <w:szCs w:val="22"/>
              </w:rPr>
            </w:pPr>
          </w:p>
          <w:p w14:paraId="44F07906" w14:textId="77777777" w:rsidR="00097EBC" w:rsidRDefault="00097EBC" w:rsidP="00FA25DE">
            <w:pPr>
              <w:rPr>
                <w:ins w:id="585" w:author="Author"/>
                <w:rFonts w:cs="Arial"/>
                <w:b/>
                <w:bCs/>
                <w:sz w:val="22"/>
                <w:szCs w:val="22"/>
              </w:rPr>
            </w:pPr>
            <w:ins w:id="586" w:author="Author">
              <w:r w:rsidRPr="006F473F">
                <w:rPr>
                  <w:rFonts w:cs="Arial"/>
                  <w:b/>
                  <w:bCs/>
                  <w:sz w:val="22"/>
                  <w:szCs w:val="22"/>
                </w:rPr>
                <w:t>Event/Action</w:t>
              </w:r>
            </w:ins>
          </w:p>
          <w:p w14:paraId="585FAFEC" w14:textId="77777777" w:rsidR="00097EBC" w:rsidRPr="006F473F" w:rsidRDefault="00097EBC" w:rsidP="00FA25DE">
            <w:pPr>
              <w:rPr>
                <w:ins w:id="587" w:author="Author"/>
                <w:rFonts w:cs="Arial"/>
                <w:b/>
                <w:bCs/>
                <w:sz w:val="22"/>
                <w:szCs w:val="22"/>
              </w:rPr>
            </w:pPr>
          </w:p>
        </w:tc>
      </w:tr>
      <w:tr w:rsidR="002D21B8" w14:paraId="7E5B72B3" w14:textId="77777777" w:rsidTr="002D21B8">
        <w:trPr>
          <w:trHeight w:val="534"/>
          <w:ins w:id="588" w:author="Author"/>
          <w:trPrChange w:id="589" w:author="Claire Newton [NESO]" w:date="2025-11-07T16:46:00Z" w16du:dateUtc="2025-11-07T16:46:00Z">
            <w:trPr>
              <w:trHeight w:val="534"/>
            </w:trPr>
          </w:trPrChange>
        </w:trPr>
        <w:tc>
          <w:tcPr>
            <w:tcW w:w="647" w:type="dxa"/>
            <w:vAlign w:val="center"/>
            <w:tcPrChange w:id="590" w:author="Claire Newton [NESO]" w:date="2025-11-07T16:46:00Z" w16du:dateUtc="2025-11-07T16:46:00Z">
              <w:tcPr>
                <w:tcW w:w="647" w:type="dxa"/>
                <w:vAlign w:val="center"/>
              </w:tcPr>
            </w:tcPrChange>
          </w:tcPr>
          <w:p w14:paraId="3EA53E3C" w14:textId="77777777" w:rsidR="00097EBC" w:rsidDel="00665E38" w:rsidRDefault="00097EBC" w:rsidP="00FA25DE">
            <w:pPr>
              <w:rPr>
                <w:ins w:id="591" w:author="Author"/>
                <w:rFonts w:cs="Arial"/>
              </w:rPr>
            </w:pPr>
            <w:ins w:id="592" w:author="Author">
              <w:r>
                <w:rPr>
                  <w:rFonts w:cs="Arial"/>
                </w:rPr>
                <w:t>01</w:t>
              </w:r>
            </w:ins>
          </w:p>
        </w:tc>
        <w:tc>
          <w:tcPr>
            <w:tcW w:w="4535" w:type="dxa"/>
            <w:vAlign w:val="center"/>
            <w:tcPrChange w:id="593" w:author="Claire Newton [NESO]" w:date="2025-11-07T16:46:00Z" w16du:dateUtc="2025-11-07T16:46:00Z">
              <w:tcPr>
                <w:tcW w:w="4535" w:type="dxa"/>
                <w:vAlign w:val="center"/>
              </w:tcPr>
            </w:tcPrChange>
          </w:tcPr>
          <w:p w14:paraId="64515EE8" w14:textId="77777777" w:rsidR="00097EBC" w:rsidRDefault="00097EBC" w:rsidP="00FA25DE">
            <w:pPr>
              <w:rPr>
                <w:ins w:id="594" w:author="Author"/>
                <w:rFonts w:cs="Arial"/>
              </w:rPr>
            </w:pPr>
            <w:ins w:id="595" w:author="Author">
              <w:r>
                <w:rPr>
                  <w:rFonts w:cs="Arial"/>
                </w:rPr>
                <w:t xml:space="preserve">More than 8 hours prior to </w:t>
              </w:r>
              <w:r w:rsidRPr="00520920">
                <w:rPr>
                  <w:rFonts w:cs="Arial"/>
                  <w:b/>
                  <w:bCs/>
                </w:rPr>
                <w:t>DCRP</w:t>
              </w:r>
              <w:r>
                <w:rPr>
                  <w:rFonts w:cs="Arial"/>
                  <w:b/>
                  <w:bCs/>
                </w:rPr>
                <w:t xml:space="preserve"> </w:t>
              </w:r>
              <w:r w:rsidRPr="00872C6F">
                <w:rPr>
                  <w:rFonts w:cs="Arial"/>
                </w:rPr>
                <w:t>implementation</w:t>
              </w:r>
              <w:r>
                <w:rPr>
                  <w:rFonts w:cs="Arial"/>
                </w:rPr>
                <w:t>.</w:t>
              </w:r>
            </w:ins>
          </w:p>
        </w:tc>
        <w:tc>
          <w:tcPr>
            <w:tcW w:w="4535" w:type="dxa"/>
            <w:vAlign w:val="center"/>
            <w:tcPrChange w:id="596" w:author="Claire Newton [NESO]" w:date="2025-11-07T16:46:00Z" w16du:dateUtc="2025-11-07T16:46:00Z">
              <w:tcPr>
                <w:tcW w:w="4762" w:type="dxa"/>
                <w:gridSpan w:val="2"/>
                <w:vAlign w:val="center"/>
              </w:tcPr>
            </w:tcPrChange>
          </w:tcPr>
          <w:p w14:paraId="20B2E5B1" w14:textId="77777777" w:rsidR="00097EBC" w:rsidRDefault="00097EBC" w:rsidP="00FA25DE">
            <w:pPr>
              <w:rPr>
                <w:ins w:id="597" w:author="Author"/>
                <w:rFonts w:cs="Arial"/>
              </w:rPr>
            </w:pPr>
            <w:ins w:id="598" w:author="Author">
              <w:r w:rsidRPr="00520920">
                <w:rPr>
                  <w:rFonts w:cs="Arial"/>
                  <w:b/>
                  <w:bCs/>
                </w:rPr>
                <w:t>Emergency Response Team</w:t>
              </w:r>
              <w:r>
                <w:rPr>
                  <w:rFonts w:cs="Arial"/>
                </w:rPr>
                <w:t xml:space="preserve"> meet to determine if </w:t>
              </w:r>
              <w:r w:rsidRPr="00520920">
                <w:rPr>
                  <w:rFonts w:cs="Arial"/>
                  <w:b/>
                  <w:bCs/>
                </w:rPr>
                <w:t>DCRP</w:t>
              </w:r>
              <w:r>
                <w:rPr>
                  <w:rFonts w:cs="Arial"/>
                </w:rPr>
                <w:t xml:space="preserve"> is required.</w:t>
              </w:r>
            </w:ins>
          </w:p>
        </w:tc>
      </w:tr>
      <w:tr w:rsidR="002D21B8" w14:paraId="58579676" w14:textId="77777777" w:rsidTr="002D21B8">
        <w:trPr>
          <w:trHeight w:val="519"/>
          <w:ins w:id="599" w:author="Author"/>
          <w:trPrChange w:id="600" w:author="Claire Newton [NESO]" w:date="2025-11-07T16:46:00Z" w16du:dateUtc="2025-11-07T16:46:00Z">
            <w:trPr>
              <w:trHeight w:val="519"/>
            </w:trPr>
          </w:trPrChange>
        </w:trPr>
        <w:tc>
          <w:tcPr>
            <w:tcW w:w="647" w:type="dxa"/>
            <w:vAlign w:val="center"/>
            <w:tcPrChange w:id="601" w:author="Claire Newton [NESO]" w:date="2025-11-07T16:46:00Z" w16du:dateUtc="2025-11-07T16:46:00Z">
              <w:tcPr>
                <w:tcW w:w="647" w:type="dxa"/>
                <w:vAlign w:val="center"/>
              </w:tcPr>
            </w:tcPrChange>
          </w:tcPr>
          <w:p w14:paraId="6655BB3B" w14:textId="77777777" w:rsidR="00097EBC" w:rsidRDefault="00097EBC" w:rsidP="00FA25DE">
            <w:pPr>
              <w:rPr>
                <w:ins w:id="602" w:author="Author"/>
                <w:rFonts w:cs="Arial"/>
              </w:rPr>
            </w:pPr>
            <w:ins w:id="603" w:author="Author">
              <w:r>
                <w:rPr>
                  <w:rFonts w:cs="Arial"/>
                </w:rPr>
                <w:t>02</w:t>
              </w:r>
            </w:ins>
          </w:p>
        </w:tc>
        <w:tc>
          <w:tcPr>
            <w:tcW w:w="4535" w:type="dxa"/>
            <w:vAlign w:val="center"/>
            <w:tcPrChange w:id="604" w:author="Claire Newton [NESO]" w:date="2025-11-07T16:46:00Z" w16du:dateUtc="2025-11-07T16:46:00Z">
              <w:tcPr>
                <w:tcW w:w="4535" w:type="dxa"/>
                <w:vAlign w:val="center"/>
              </w:tcPr>
            </w:tcPrChange>
          </w:tcPr>
          <w:p w14:paraId="01FCA30D" w14:textId="77777777" w:rsidR="00097EBC" w:rsidRDefault="00097EBC" w:rsidP="00FA25DE">
            <w:pPr>
              <w:rPr>
                <w:ins w:id="605" w:author="Author"/>
                <w:rFonts w:cs="Arial"/>
              </w:rPr>
            </w:pPr>
            <w:ins w:id="606" w:author="Author">
              <w:r>
                <w:rPr>
                  <w:rFonts w:cs="Arial"/>
                </w:rPr>
                <w:t xml:space="preserve">8 hours prior to </w:t>
              </w:r>
              <w:r w:rsidRPr="00520920">
                <w:rPr>
                  <w:rFonts w:cs="Arial"/>
                  <w:b/>
                  <w:bCs/>
                </w:rPr>
                <w:t>DCRP</w:t>
              </w:r>
              <w:r>
                <w:rPr>
                  <w:rFonts w:cs="Arial"/>
                  <w:b/>
                  <w:bCs/>
                </w:rPr>
                <w:t xml:space="preserve"> </w:t>
              </w:r>
              <w:r w:rsidRPr="00665E38">
                <w:rPr>
                  <w:rFonts w:cs="Arial"/>
                </w:rPr>
                <w:t>implementation</w:t>
              </w:r>
              <w:r>
                <w:rPr>
                  <w:rFonts w:cs="Arial"/>
                </w:rPr>
                <w:t>.</w:t>
              </w:r>
            </w:ins>
          </w:p>
        </w:tc>
        <w:tc>
          <w:tcPr>
            <w:tcW w:w="4535" w:type="dxa"/>
            <w:vAlign w:val="center"/>
            <w:tcPrChange w:id="607" w:author="Claire Newton [NESO]" w:date="2025-11-07T16:46:00Z" w16du:dateUtc="2025-11-07T16:46:00Z">
              <w:tcPr>
                <w:tcW w:w="4762" w:type="dxa"/>
                <w:gridSpan w:val="2"/>
                <w:vAlign w:val="center"/>
              </w:tcPr>
            </w:tcPrChange>
          </w:tcPr>
          <w:p w14:paraId="5407CA51" w14:textId="77777777" w:rsidR="00097EBC" w:rsidRDefault="00097EBC" w:rsidP="00FA25DE">
            <w:pPr>
              <w:rPr>
                <w:ins w:id="608" w:author="Author"/>
                <w:rFonts w:cs="Arial"/>
              </w:rPr>
            </w:pPr>
            <w:ins w:id="609" w:author="Author">
              <w:r w:rsidRPr="00520920">
                <w:rPr>
                  <w:rFonts w:cs="Arial"/>
                  <w:b/>
                  <w:bCs/>
                </w:rPr>
                <w:t>National Electricity Transmission System Notice – DCRP Actuation</w:t>
              </w:r>
              <w:r>
                <w:rPr>
                  <w:rFonts w:cs="Arial"/>
                </w:rPr>
                <w:t xml:space="preserve"> issued.</w:t>
              </w:r>
            </w:ins>
          </w:p>
        </w:tc>
      </w:tr>
      <w:tr w:rsidR="002D21B8" w14:paraId="7C66AC15" w14:textId="77777777" w:rsidTr="002D21B8">
        <w:trPr>
          <w:trHeight w:val="786"/>
          <w:ins w:id="610" w:author="Author"/>
          <w:trPrChange w:id="611" w:author="Claire Newton [NESO]" w:date="2025-11-07T16:46:00Z" w16du:dateUtc="2025-11-07T16:46:00Z">
            <w:trPr>
              <w:trHeight w:val="786"/>
            </w:trPr>
          </w:trPrChange>
        </w:trPr>
        <w:tc>
          <w:tcPr>
            <w:tcW w:w="647" w:type="dxa"/>
            <w:vAlign w:val="center"/>
            <w:tcPrChange w:id="612" w:author="Claire Newton [NESO]" w:date="2025-11-07T16:46:00Z" w16du:dateUtc="2025-11-07T16:46:00Z">
              <w:tcPr>
                <w:tcW w:w="647" w:type="dxa"/>
                <w:vAlign w:val="center"/>
              </w:tcPr>
            </w:tcPrChange>
          </w:tcPr>
          <w:p w14:paraId="190CBB7A" w14:textId="77777777" w:rsidR="00097EBC" w:rsidRDefault="00097EBC" w:rsidP="00FA25DE">
            <w:pPr>
              <w:rPr>
                <w:ins w:id="613" w:author="Author"/>
                <w:rFonts w:cs="Arial"/>
              </w:rPr>
            </w:pPr>
            <w:ins w:id="614" w:author="Author">
              <w:r>
                <w:rPr>
                  <w:rFonts w:cs="Arial"/>
                </w:rPr>
                <w:t>03</w:t>
              </w:r>
            </w:ins>
          </w:p>
        </w:tc>
        <w:tc>
          <w:tcPr>
            <w:tcW w:w="4535" w:type="dxa"/>
            <w:vAlign w:val="center"/>
            <w:tcPrChange w:id="615" w:author="Claire Newton [NESO]" w:date="2025-11-07T16:46:00Z" w16du:dateUtc="2025-11-07T16:46:00Z">
              <w:tcPr>
                <w:tcW w:w="4535" w:type="dxa"/>
                <w:vAlign w:val="center"/>
              </w:tcPr>
            </w:tcPrChange>
          </w:tcPr>
          <w:p w14:paraId="1880EACC" w14:textId="14D70143" w:rsidR="00097EBC" w:rsidRDefault="00097EBC" w:rsidP="00FA25DE">
            <w:pPr>
              <w:rPr>
                <w:ins w:id="616" w:author="Author"/>
                <w:rFonts w:cs="Arial"/>
              </w:rPr>
            </w:pPr>
            <w:ins w:id="617" w:author="Author">
              <w:r w:rsidRPr="00520920">
                <w:rPr>
                  <w:rFonts w:cs="Arial"/>
                  <w:b/>
                  <w:bCs/>
                </w:rPr>
                <w:t>National Electricity Transmission System Notice – DCRP Actuation</w:t>
              </w:r>
              <w:r w:rsidRPr="00872C6F">
                <w:rPr>
                  <w:rFonts w:cs="Arial"/>
                </w:rPr>
                <w:t xml:space="preserve"> issued</w:t>
              </w:r>
              <w:r>
                <w:rPr>
                  <w:rFonts w:cs="Arial"/>
                </w:rPr>
                <w:t>.</w:t>
              </w:r>
            </w:ins>
          </w:p>
        </w:tc>
        <w:tc>
          <w:tcPr>
            <w:tcW w:w="4535" w:type="dxa"/>
            <w:vAlign w:val="center"/>
            <w:tcPrChange w:id="618" w:author="Claire Newton [NESO]" w:date="2025-11-07T16:46:00Z" w16du:dateUtc="2025-11-07T16:46:00Z">
              <w:tcPr>
                <w:tcW w:w="4762" w:type="dxa"/>
                <w:gridSpan w:val="2"/>
                <w:vAlign w:val="center"/>
              </w:tcPr>
            </w:tcPrChange>
          </w:tcPr>
          <w:p w14:paraId="24BC65C9" w14:textId="77777777" w:rsidR="00097EBC" w:rsidRDefault="00097EBC" w:rsidP="00FA25DE">
            <w:pPr>
              <w:rPr>
                <w:ins w:id="619" w:author="Author"/>
                <w:rFonts w:cs="Arial"/>
              </w:rPr>
            </w:pPr>
            <w:ins w:id="620" w:author="Author">
              <w:r w:rsidRPr="00520920">
                <w:rPr>
                  <w:rFonts w:cs="Arial"/>
                  <w:b/>
                  <w:bCs/>
                </w:rPr>
                <w:t>Network Operators</w:t>
              </w:r>
              <w:r>
                <w:rPr>
                  <w:rFonts w:cs="Arial"/>
                </w:rPr>
                <w:t xml:space="preserve"> have 8 hours to make 8 </w:t>
              </w:r>
              <w:r w:rsidRPr="00520920">
                <w:rPr>
                  <w:rFonts w:cs="Arial"/>
                  <w:b/>
                  <w:bCs/>
                </w:rPr>
                <w:t>Load Blocks</w:t>
              </w:r>
              <w:r>
                <w:rPr>
                  <w:rFonts w:cs="Arial"/>
                </w:rPr>
                <w:t xml:space="preserve"> available. </w:t>
              </w:r>
            </w:ins>
          </w:p>
        </w:tc>
      </w:tr>
      <w:tr w:rsidR="002D21B8" w14:paraId="44EB7732" w14:textId="77777777" w:rsidTr="002D21B8">
        <w:trPr>
          <w:trHeight w:val="534"/>
          <w:ins w:id="621" w:author="Author"/>
          <w:trPrChange w:id="622" w:author="Claire Newton [NESO]" w:date="2025-11-07T16:46:00Z" w16du:dateUtc="2025-11-07T16:46:00Z">
            <w:trPr>
              <w:trHeight w:val="534"/>
            </w:trPr>
          </w:trPrChange>
        </w:trPr>
        <w:tc>
          <w:tcPr>
            <w:tcW w:w="647" w:type="dxa"/>
            <w:vMerge w:val="restart"/>
            <w:vAlign w:val="center"/>
            <w:tcPrChange w:id="623" w:author="Claire Newton [NESO]" w:date="2025-11-07T16:46:00Z" w16du:dateUtc="2025-11-07T16:46:00Z">
              <w:tcPr>
                <w:tcW w:w="647" w:type="dxa"/>
                <w:vMerge w:val="restart"/>
                <w:vAlign w:val="center"/>
              </w:tcPr>
            </w:tcPrChange>
          </w:tcPr>
          <w:p w14:paraId="1E453196" w14:textId="77777777" w:rsidR="00097EBC" w:rsidRDefault="00097EBC" w:rsidP="00FA25DE">
            <w:pPr>
              <w:rPr>
                <w:ins w:id="624" w:author="Author"/>
                <w:rFonts w:cs="Arial"/>
              </w:rPr>
            </w:pPr>
            <w:ins w:id="625" w:author="Author">
              <w:r>
                <w:rPr>
                  <w:rFonts w:cs="Arial"/>
                </w:rPr>
                <w:t>04</w:t>
              </w:r>
            </w:ins>
          </w:p>
        </w:tc>
        <w:tc>
          <w:tcPr>
            <w:tcW w:w="4535" w:type="dxa"/>
            <w:vMerge w:val="restart"/>
            <w:vAlign w:val="center"/>
            <w:tcPrChange w:id="626" w:author="Claire Newton [NESO]" w:date="2025-11-07T16:46:00Z" w16du:dateUtc="2025-11-07T16:46:00Z">
              <w:tcPr>
                <w:tcW w:w="4535" w:type="dxa"/>
                <w:vMerge w:val="restart"/>
                <w:vAlign w:val="center"/>
              </w:tcPr>
            </w:tcPrChange>
          </w:tcPr>
          <w:p w14:paraId="5F8C133E" w14:textId="77777777" w:rsidR="00097EBC" w:rsidRDefault="00097EBC" w:rsidP="00FA25DE">
            <w:pPr>
              <w:rPr>
                <w:ins w:id="627" w:author="Author"/>
                <w:rFonts w:cs="Arial"/>
              </w:rPr>
            </w:pPr>
            <w:ins w:id="628" w:author="Author">
              <w:r>
                <w:rPr>
                  <w:rFonts w:cs="Arial"/>
                </w:rPr>
                <w:t xml:space="preserve">At least 1 hour prior to </w:t>
              </w:r>
              <w:r w:rsidRPr="00520920">
                <w:rPr>
                  <w:rFonts w:cs="Arial"/>
                  <w:b/>
                  <w:bCs/>
                </w:rPr>
                <w:t>DCRP</w:t>
              </w:r>
              <w:r>
                <w:rPr>
                  <w:rFonts w:cs="Arial"/>
                  <w:b/>
                  <w:bCs/>
                </w:rPr>
                <w:t xml:space="preserve"> </w:t>
              </w:r>
              <w:r w:rsidRPr="00872C6F">
                <w:rPr>
                  <w:rFonts w:cs="Arial"/>
                </w:rPr>
                <w:t>implementation</w:t>
              </w:r>
            </w:ins>
          </w:p>
        </w:tc>
        <w:tc>
          <w:tcPr>
            <w:tcW w:w="4535" w:type="dxa"/>
            <w:vAlign w:val="center"/>
            <w:tcPrChange w:id="629" w:author="Claire Newton [NESO]" w:date="2025-11-07T16:46:00Z" w16du:dateUtc="2025-11-07T16:46:00Z">
              <w:tcPr>
                <w:tcW w:w="4762" w:type="dxa"/>
                <w:gridSpan w:val="2"/>
                <w:vAlign w:val="center"/>
              </w:tcPr>
            </w:tcPrChange>
          </w:tcPr>
          <w:p w14:paraId="1BCB23DE" w14:textId="77777777" w:rsidR="00097EBC" w:rsidRDefault="00097EBC" w:rsidP="00FA25DE">
            <w:pPr>
              <w:rPr>
                <w:ins w:id="630" w:author="Author"/>
                <w:rFonts w:cs="Arial"/>
              </w:rPr>
            </w:pPr>
            <w:ins w:id="631" w:author="Author">
              <w:r w:rsidRPr="00520920">
                <w:rPr>
                  <w:rFonts w:cs="Arial"/>
                  <w:b/>
                  <w:bCs/>
                </w:rPr>
                <w:t>National Electricity Transmission System Notice – DCRP Implementation</w:t>
              </w:r>
              <w:r>
                <w:rPr>
                  <w:rFonts w:cs="Arial"/>
                </w:rPr>
                <w:t xml:space="preserve"> issued.</w:t>
              </w:r>
            </w:ins>
          </w:p>
        </w:tc>
      </w:tr>
      <w:tr w:rsidR="002D21B8" w14:paraId="11F09001" w14:textId="77777777" w:rsidTr="002D21B8">
        <w:trPr>
          <w:trHeight w:val="150"/>
          <w:ins w:id="632" w:author="Author"/>
          <w:trPrChange w:id="633" w:author="Claire Newton [NESO]" w:date="2025-11-07T16:46:00Z" w16du:dateUtc="2025-11-07T16:46:00Z">
            <w:trPr>
              <w:trHeight w:val="150"/>
            </w:trPr>
          </w:trPrChange>
        </w:trPr>
        <w:tc>
          <w:tcPr>
            <w:tcW w:w="647" w:type="dxa"/>
            <w:vMerge/>
            <w:vAlign w:val="center"/>
            <w:tcPrChange w:id="634" w:author="Claire Newton [NESO]" w:date="2025-11-07T16:46:00Z" w16du:dateUtc="2025-11-07T16:46:00Z">
              <w:tcPr>
                <w:tcW w:w="647" w:type="dxa"/>
                <w:vMerge/>
                <w:vAlign w:val="center"/>
              </w:tcPr>
            </w:tcPrChange>
          </w:tcPr>
          <w:p w14:paraId="36F86424" w14:textId="77777777" w:rsidR="00097EBC" w:rsidRDefault="00097EBC" w:rsidP="00FA25DE">
            <w:pPr>
              <w:rPr>
                <w:ins w:id="635" w:author="Author"/>
                <w:rFonts w:cs="Arial"/>
              </w:rPr>
            </w:pPr>
          </w:p>
        </w:tc>
        <w:tc>
          <w:tcPr>
            <w:tcW w:w="4535" w:type="dxa"/>
            <w:vMerge/>
            <w:vAlign w:val="center"/>
            <w:tcPrChange w:id="636" w:author="Claire Newton [NESO]" w:date="2025-11-07T16:46:00Z" w16du:dateUtc="2025-11-07T16:46:00Z">
              <w:tcPr>
                <w:tcW w:w="4535" w:type="dxa"/>
                <w:vMerge/>
                <w:vAlign w:val="center"/>
              </w:tcPr>
            </w:tcPrChange>
          </w:tcPr>
          <w:p w14:paraId="72268EB8" w14:textId="77777777" w:rsidR="00097EBC" w:rsidRDefault="00097EBC" w:rsidP="00FA25DE">
            <w:pPr>
              <w:rPr>
                <w:ins w:id="637" w:author="Author"/>
                <w:rFonts w:cs="Arial"/>
              </w:rPr>
            </w:pPr>
          </w:p>
        </w:tc>
        <w:tc>
          <w:tcPr>
            <w:tcW w:w="4535" w:type="dxa"/>
            <w:vAlign w:val="center"/>
            <w:tcPrChange w:id="638" w:author="Claire Newton [NESO]" w:date="2025-11-07T16:46:00Z" w16du:dateUtc="2025-11-07T16:46:00Z">
              <w:tcPr>
                <w:tcW w:w="4762" w:type="dxa"/>
                <w:gridSpan w:val="2"/>
                <w:vAlign w:val="center"/>
              </w:tcPr>
            </w:tcPrChange>
          </w:tcPr>
          <w:p w14:paraId="4C3E1A49" w14:textId="77777777" w:rsidR="00097EBC" w:rsidRDefault="00097EBC" w:rsidP="00FA25DE">
            <w:pPr>
              <w:rPr>
                <w:ins w:id="639" w:author="Author"/>
                <w:rFonts w:cs="Arial"/>
              </w:rPr>
            </w:pPr>
            <w:ins w:id="640" w:author="Author">
              <w:r>
                <w:rPr>
                  <w:rFonts w:cs="Arial"/>
                </w:rPr>
                <w:t xml:space="preserve">First set of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2D21B8" w14:paraId="40CC207D" w14:textId="77777777" w:rsidTr="002D21B8">
        <w:trPr>
          <w:trHeight w:val="534"/>
          <w:ins w:id="641" w:author="Author"/>
          <w:trPrChange w:id="642" w:author="Claire Newton [NESO]" w:date="2025-11-07T16:46:00Z" w16du:dateUtc="2025-11-07T16:46:00Z">
            <w:trPr>
              <w:trHeight w:val="534"/>
            </w:trPr>
          </w:trPrChange>
        </w:trPr>
        <w:tc>
          <w:tcPr>
            <w:tcW w:w="647" w:type="dxa"/>
            <w:vAlign w:val="center"/>
            <w:tcPrChange w:id="643" w:author="Claire Newton [NESO]" w:date="2025-11-07T16:46:00Z" w16du:dateUtc="2025-11-07T16:46:00Z">
              <w:tcPr>
                <w:tcW w:w="647" w:type="dxa"/>
                <w:vAlign w:val="center"/>
              </w:tcPr>
            </w:tcPrChange>
          </w:tcPr>
          <w:p w14:paraId="16BAE694" w14:textId="77777777" w:rsidR="00097EBC" w:rsidRDefault="00097EBC" w:rsidP="00FA25DE">
            <w:pPr>
              <w:rPr>
                <w:ins w:id="644" w:author="Author"/>
                <w:rFonts w:cs="Arial"/>
              </w:rPr>
            </w:pPr>
            <w:ins w:id="645" w:author="Author">
              <w:r>
                <w:rPr>
                  <w:rFonts w:cs="Arial"/>
                </w:rPr>
                <w:t>05</w:t>
              </w:r>
            </w:ins>
          </w:p>
        </w:tc>
        <w:tc>
          <w:tcPr>
            <w:tcW w:w="4535" w:type="dxa"/>
            <w:vAlign w:val="center"/>
            <w:tcPrChange w:id="646" w:author="Claire Newton [NESO]" w:date="2025-11-07T16:46:00Z" w16du:dateUtc="2025-11-07T16:46:00Z">
              <w:tcPr>
                <w:tcW w:w="4535" w:type="dxa"/>
                <w:vAlign w:val="center"/>
              </w:tcPr>
            </w:tcPrChange>
          </w:tcPr>
          <w:p w14:paraId="1B2C84AC" w14:textId="790943C8" w:rsidR="00097EBC" w:rsidRDefault="00097EBC" w:rsidP="00FA25DE">
            <w:pPr>
              <w:rPr>
                <w:ins w:id="647" w:author="Author"/>
                <w:rFonts w:cs="Arial"/>
              </w:rPr>
            </w:pPr>
            <w:ins w:id="648" w:author="Author">
              <w:r>
                <w:rPr>
                  <w:rFonts w:cs="Arial"/>
                </w:rPr>
                <w:t xml:space="preserve">At least 1 hour prior to each round of </w:t>
              </w:r>
              <w:r w:rsidRPr="00A60FDF">
                <w:rPr>
                  <w:rFonts w:cs="Arial"/>
                  <w:b/>
                  <w:bCs/>
                </w:rPr>
                <w:t>Disconnection</w:t>
              </w:r>
            </w:ins>
            <w:ins w:id="649" w:author="Rebecca Scott [NESO]" w:date="2025-07-21T08:49:00Z" w16du:dateUtc="2025-07-21T07:49:00Z">
              <w:r w:rsidR="009E6BCC">
                <w:rPr>
                  <w:rFonts w:cs="Arial"/>
                  <w:b/>
                  <w:bCs/>
                </w:rPr>
                <w:t>s</w:t>
              </w:r>
            </w:ins>
            <w:ins w:id="650" w:author="Author">
              <w:r>
                <w:rPr>
                  <w:rFonts w:cs="Arial"/>
                  <w:b/>
                  <w:bCs/>
                </w:rPr>
                <w:t xml:space="preserve"> / Reconnection</w:t>
              </w:r>
            </w:ins>
            <w:ins w:id="651" w:author="Rebecca Scott [NESO]" w:date="2025-07-21T08:49:00Z" w16du:dateUtc="2025-07-21T07:49:00Z">
              <w:r w:rsidR="009E6BCC">
                <w:rPr>
                  <w:rFonts w:cs="Arial"/>
                  <w:b/>
                  <w:bCs/>
                </w:rPr>
                <w:t>s</w:t>
              </w:r>
            </w:ins>
          </w:p>
        </w:tc>
        <w:tc>
          <w:tcPr>
            <w:tcW w:w="4535" w:type="dxa"/>
            <w:vAlign w:val="center"/>
            <w:tcPrChange w:id="652" w:author="Claire Newton [NESO]" w:date="2025-11-07T16:46:00Z" w16du:dateUtc="2025-11-07T16:46:00Z">
              <w:tcPr>
                <w:tcW w:w="4762" w:type="dxa"/>
                <w:gridSpan w:val="2"/>
                <w:vAlign w:val="center"/>
              </w:tcPr>
            </w:tcPrChange>
          </w:tcPr>
          <w:p w14:paraId="15EA8A36" w14:textId="77777777" w:rsidR="00097EBC" w:rsidRDefault="00097EBC" w:rsidP="00FA25DE">
            <w:pPr>
              <w:rPr>
                <w:ins w:id="653" w:author="Author"/>
                <w:rFonts w:cs="Arial"/>
              </w:rPr>
            </w:pPr>
            <w:ins w:id="654" w:author="Author">
              <w:r w:rsidRPr="00872C6F">
                <w:rPr>
                  <w:rFonts w:cs="Arial"/>
                </w:rPr>
                <w:t xml:space="preserve">Further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2D21B8" w14:paraId="702643AC" w14:textId="77777777" w:rsidTr="002D21B8">
        <w:trPr>
          <w:trHeight w:val="786"/>
          <w:ins w:id="655" w:author="Author"/>
          <w:trPrChange w:id="656" w:author="Claire Newton [NESO]" w:date="2025-11-07T16:46:00Z" w16du:dateUtc="2025-11-07T16:46:00Z">
            <w:trPr>
              <w:trHeight w:val="786"/>
            </w:trPr>
          </w:trPrChange>
        </w:trPr>
        <w:tc>
          <w:tcPr>
            <w:tcW w:w="647" w:type="dxa"/>
            <w:vAlign w:val="center"/>
            <w:tcPrChange w:id="657" w:author="Claire Newton [NESO]" w:date="2025-11-07T16:46:00Z" w16du:dateUtc="2025-11-07T16:46:00Z">
              <w:tcPr>
                <w:tcW w:w="647" w:type="dxa"/>
                <w:vAlign w:val="center"/>
              </w:tcPr>
            </w:tcPrChange>
          </w:tcPr>
          <w:p w14:paraId="5C4F71CD" w14:textId="77777777" w:rsidR="00097EBC" w:rsidRDefault="00097EBC" w:rsidP="00FA25DE">
            <w:pPr>
              <w:rPr>
                <w:ins w:id="658" w:author="Author"/>
                <w:rFonts w:cs="Arial"/>
              </w:rPr>
            </w:pPr>
            <w:ins w:id="659" w:author="Author">
              <w:r>
                <w:rPr>
                  <w:rFonts w:cs="Arial"/>
                </w:rPr>
                <w:t>06</w:t>
              </w:r>
            </w:ins>
          </w:p>
        </w:tc>
        <w:tc>
          <w:tcPr>
            <w:tcW w:w="4535" w:type="dxa"/>
            <w:vAlign w:val="center"/>
            <w:tcPrChange w:id="660" w:author="Claire Newton [NESO]" w:date="2025-11-07T16:46:00Z" w16du:dateUtc="2025-11-07T16:46:00Z">
              <w:tcPr>
                <w:tcW w:w="4535" w:type="dxa"/>
                <w:vAlign w:val="center"/>
              </w:tcPr>
            </w:tcPrChange>
          </w:tcPr>
          <w:p w14:paraId="6ECDADD8" w14:textId="77777777" w:rsidR="00097EBC" w:rsidRDefault="00097EBC" w:rsidP="00FA25DE">
            <w:pPr>
              <w:rPr>
                <w:ins w:id="661" w:author="Author"/>
                <w:rFonts w:cs="Arial"/>
              </w:rPr>
            </w:pPr>
            <w:ins w:id="662" w:author="Author">
              <w:r>
                <w:rPr>
                  <w:rFonts w:cs="Arial"/>
                </w:rPr>
                <w:t xml:space="preserve">Within 24 hours of </w:t>
              </w:r>
              <w:r w:rsidRPr="00520920">
                <w:rPr>
                  <w:rFonts w:cs="Arial"/>
                  <w:b/>
                  <w:bCs/>
                </w:rPr>
                <w:t>National Electricity Transmission System Notice – DCRP Implementation</w:t>
              </w:r>
              <w:r>
                <w:rPr>
                  <w:rFonts w:cs="Arial"/>
                </w:rPr>
                <w:t xml:space="preserve"> being issued.</w:t>
              </w:r>
            </w:ins>
          </w:p>
        </w:tc>
        <w:tc>
          <w:tcPr>
            <w:tcW w:w="4535" w:type="dxa"/>
            <w:vAlign w:val="center"/>
            <w:tcPrChange w:id="663" w:author="Claire Newton [NESO]" w:date="2025-11-07T16:46:00Z" w16du:dateUtc="2025-11-07T16:46:00Z">
              <w:tcPr>
                <w:tcW w:w="4762" w:type="dxa"/>
                <w:gridSpan w:val="2"/>
                <w:vAlign w:val="center"/>
              </w:tcPr>
            </w:tcPrChange>
          </w:tcPr>
          <w:p w14:paraId="639338A5" w14:textId="77777777" w:rsidR="00097EBC" w:rsidRDefault="00097EBC" w:rsidP="00FA25DE">
            <w:pPr>
              <w:rPr>
                <w:ins w:id="664" w:author="Author"/>
                <w:rFonts w:cs="Arial"/>
              </w:rPr>
            </w:pPr>
            <w:ins w:id="665" w:author="Author">
              <w:r w:rsidRPr="00A60FDF">
                <w:rPr>
                  <w:rFonts w:cs="Arial"/>
                  <w:b/>
                  <w:bCs/>
                </w:rPr>
                <w:t>Network Operators</w:t>
              </w:r>
              <w:r>
                <w:rPr>
                  <w:rFonts w:cs="Arial"/>
                </w:rPr>
                <w:t xml:space="preserve"> to have all 14 </w:t>
              </w:r>
              <w:r w:rsidRPr="00A60FDF">
                <w:rPr>
                  <w:rFonts w:cs="Arial"/>
                  <w:b/>
                  <w:bCs/>
                </w:rPr>
                <w:t>Load Blocks</w:t>
              </w:r>
              <w:r>
                <w:rPr>
                  <w:rFonts w:cs="Arial"/>
                </w:rPr>
                <w:t xml:space="preserve"> available for rotation.</w:t>
              </w:r>
            </w:ins>
          </w:p>
        </w:tc>
      </w:tr>
      <w:tr w:rsidR="002D21B8" w14:paraId="6C2FDA4C" w14:textId="77777777" w:rsidTr="002D21B8">
        <w:trPr>
          <w:trHeight w:val="519"/>
          <w:ins w:id="666" w:author="Author"/>
          <w:trPrChange w:id="667" w:author="Claire Newton [NESO]" w:date="2025-11-07T16:46:00Z" w16du:dateUtc="2025-11-07T16:46:00Z">
            <w:trPr>
              <w:trHeight w:val="519"/>
            </w:trPr>
          </w:trPrChange>
        </w:trPr>
        <w:tc>
          <w:tcPr>
            <w:tcW w:w="647" w:type="dxa"/>
            <w:vAlign w:val="center"/>
            <w:tcPrChange w:id="668" w:author="Claire Newton [NESO]" w:date="2025-11-07T16:46:00Z" w16du:dateUtc="2025-11-07T16:46:00Z">
              <w:tcPr>
                <w:tcW w:w="647" w:type="dxa"/>
                <w:vAlign w:val="center"/>
              </w:tcPr>
            </w:tcPrChange>
          </w:tcPr>
          <w:p w14:paraId="336C9F80" w14:textId="77777777" w:rsidR="00097EBC" w:rsidRDefault="00097EBC" w:rsidP="00FA25DE">
            <w:pPr>
              <w:rPr>
                <w:ins w:id="669" w:author="Author"/>
                <w:rFonts w:cs="Arial"/>
              </w:rPr>
            </w:pPr>
            <w:ins w:id="670" w:author="Author">
              <w:r>
                <w:rPr>
                  <w:rFonts w:cs="Arial"/>
                </w:rPr>
                <w:t>07</w:t>
              </w:r>
            </w:ins>
          </w:p>
        </w:tc>
        <w:tc>
          <w:tcPr>
            <w:tcW w:w="4535" w:type="dxa"/>
            <w:vAlign w:val="center"/>
            <w:tcPrChange w:id="671" w:author="Claire Newton [NESO]" w:date="2025-11-07T16:46:00Z" w16du:dateUtc="2025-11-07T16:46:00Z">
              <w:tcPr>
                <w:tcW w:w="4535" w:type="dxa"/>
                <w:vAlign w:val="center"/>
              </w:tcPr>
            </w:tcPrChange>
          </w:tcPr>
          <w:p w14:paraId="692FC498" w14:textId="77777777" w:rsidR="00097EBC" w:rsidRDefault="00097EBC" w:rsidP="00FA25DE">
            <w:pPr>
              <w:rPr>
                <w:ins w:id="672" w:author="Author"/>
                <w:rFonts w:cs="Arial"/>
              </w:rPr>
            </w:pPr>
            <w:ins w:id="673" w:author="Author">
              <w:r>
                <w:rPr>
                  <w:rFonts w:cs="Arial"/>
                </w:rPr>
                <w:t xml:space="preserve">When </w:t>
              </w:r>
              <w:r w:rsidRPr="00520920">
                <w:rPr>
                  <w:rFonts w:cs="Arial"/>
                  <w:b/>
                  <w:bCs/>
                </w:rPr>
                <w:t>DCRP</w:t>
              </w:r>
              <w:r w:rsidRPr="00872C6F">
                <w:rPr>
                  <w:rFonts w:cs="Arial"/>
                </w:rPr>
                <w:t xml:space="preserve"> implementation </w:t>
              </w:r>
              <w:r>
                <w:rPr>
                  <w:rFonts w:cs="Arial"/>
                </w:rPr>
                <w:t>is no longer required.</w:t>
              </w:r>
            </w:ins>
          </w:p>
        </w:tc>
        <w:tc>
          <w:tcPr>
            <w:tcW w:w="4535" w:type="dxa"/>
            <w:vAlign w:val="center"/>
            <w:tcPrChange w:id="674" w:author="Claire Newton [NESO]" w:date="2025-11-07T16:46:00Z" w16du:dateUtc="2025-11-07T16:46:00Z">
              <w:tcPr>
                <w:tcW w:w="4762" w:type="dxa"/>
                <w:gridSpan w:val="2"/>
                <w:vAlign w:val="center"/>
              </w:tcPr>
            </w:tcPrChange>
          </w:tcPr>
          <w:p w14:paraId="6895E5EA" w14:textId="0554F98B" w:rsidR="00097EBC" w:rsidRDefault="00097EBC" w:rsidP="00FA25DE">
            <w:pPr>
              <w:rPr>
                <w:ins w:id="675" w:author="Author"/>
                <w:rFonts w:cs="Arial"/>
              </w:rPr>
            </w:pPr>
            <w:ins w:id="676" w:author="Author">
              <w:r w:rsidRPr="00A60FDF">
                <w:rPr>
                  <w:rFonts w:cs="Arial"/>
                  <w:b/>
                  <w:bCs/>
                </w:rPr>
                <w:t>National Electricity Transmission System Notice – DCRP Stand Down</w:t>
              </w:r>
              <w:r>
                <w:rPr>
                  <w:rFonts w:cs="Arial"/>
                </w:rPr>
                <w:t xml:space="preserve"> </w:t>
              </w:r>
            </w:ins>
            <w:ins w:id="677" w:author="Rebecca Scott [NESO]" w:date="2025-07-21T08:49:00Z" w16du:dateUtc="2025-07-21T07:49:00Z">
              <w:r w:rsidR="009E6BCC">
                <w:rPr>
                  <w:rFonts w:cs="Arial"/>
                </w:rPr>
                <w:t>i</w:t>
              </w:r>
            </w:ins>
            <w:ins w:id="678" w:author="Author">
              <w:r>
                <w:rPr>
                  <w:rFonts w:cs="Arial"/>
                </w:rPr>
                <w:t>ssued.</w:t>
              </w:r>
            </w:ins>
          </w:p>
        </w:tc>
      </w:tr>
      <w:tr w:rsidR="002D21B8" w14:paraId="4F58FC36" w14:textId="77777777" w:rsidTr="002D21B8">
        <w:trPr>
          <w:trHeight w:val="1053"/>
          <w:ins w:id="679" w:author="Author"/>
          <w:trPrChange w:id="680" w:author="Claire Newton [NESO]" w:date="2025-11-07T16:46:00Z" w16du:dateUtc="2025-11-07T16:46:00Z">
            <w:trPr>
              <w:trHeight w:val="1053"/>
            </w:trPr>
          </w:trPrChange>
        </w:trPr>
        <w:tc>
          <w:tcPr>
            <w:tcW w:w="647" w:type="dxa"/>
            <w:vAlign w:val="center"/>
            <w:tcPrChange w:id="681" w:author="Claire Newton [NESO]" w:date="2025-11-07T16:46:00Z" w16du:dateUtc="2025-11-07T16:46:00Z">
              <w:tcPr>
                <w:tcW w:w="647" w:type="dxa"/>
                <w:vAlign w:val="center"/>
              </w:tcPr>
            </w:tcPrChange>
          </w:tcPr>
          <w:p w14:paraId="3ED8FA0D" w14:textId="77777777" w:rsidR="00097EBC" w:rsidRDefault="00097EBC" w:rsidP="00FA25DE">
            <w:pPr>
              <w:rPr>
                <w:ins w:id="682" w:author="Author"/>
                <w:rFonts w:cs="Arial"/>
              </w:rPr>
            </w:pPr>
            <w:ins w:id="683" w:author="Author">
              <w:r>
                <w:rPr>
                  <w:rFonts w:cs="Arial"/>
                </w:rPr>
                <w:t>08</w:t>
              </w:r>
            </w:ins>
          </w:p>
        </w:tc>
        <w:tc>
          <w:tcPr>
            <w:tcW w:w="4535" w:type="dxa"/>
            <w:vAlign w:val="center"/>
            <w:tcPrChange w:id="684" w:author="Claire Newton [NESO]" w:date="2025-11-07T16:46:00Z" w16du:dateUtc="2025-11-07T16:46:00Z">
              <w:tcPr>
                <w:tcW w:w="4535" w:type="dxa"/>
                <w:vAlign w:val="center"/>
              </w:tcPr>
            </w:tcPrChange>
          </w:tcPr>
          <w:p w14:paraId="24FD9A84" w14:textId="346AE85E" w:rsidR="00097EBC" w:rsidRDefault="00097EBC" w:rsidP="00FA25DE">
            <w:pPr>
              <w:rPr>
                <w:ins w:id="685" w:author="Author"/>
                <w:rFonts w:cs="Arial"/>
              </w:rPr>
            </w:pPr>
            <w:ins w:id="686" w:author="Author">
              <w:r>
                <w:rPr>
                  <w:rFonts w:cs="Arial"/>
                </w:rPr>
                <w:t xml:space="preserve">As soon as reasonably practicable after </w:t>
              </w:r>
              <w:r w:rsidRPr="00520920">
                <w:rPr>
                  <w:rFonts w:cs="Arial"/>
                  <w:b/>
                  <w:bCs/>
                </w:rPr>
                <w:t>National Electricity Transmission System Notice – DCRP Stand Down</w:t>
              </w:r>
              <w:r>
                <w:rPr>
                  <w:rFonts w:cs="Arial"/>
                  <w:b/>
                  <w:bCs/>
                </w:rPr>
                <w:t xml:space="preserve"> </w:t>
              </w:r>
            </w:ins>
            <w:ins w:id="687" w:author="Rebecca Scott [NESO]" w:date="2025-07-21T08:49:00Z" w16du:dateUtc="2025-07-21T07:49:00Z">
              <w:r w:rsidR="009E6BCC">
                <w:rPr>
                  <w:rFonts w:cs="Arial"/>
                </w:rPr>
                <w:t>being</w:t>
              </w:r>
            </w:ins>
            <w:ins w:id="688" w:author="Author">
              <w:r w:rsidRPr="00872C6F">
                <w:rPr>
                  <w:rFonts w:cs="Arial"/>
                </w:rPr>
                <w:t xml:space="preserve"> issued</w:t>
              </w:r>
              <w:r>
                <w:rPr>
                  <w:rFonts w:cs="Arial"/>
                </w:rPr>
                <w:t>.</w:t>
              </w:r>
            </w:ins>
          </w:p>
        </w:tc>
        <w:tc>
          <w:tcPr>
            <w:tcW w:w="4535" w:type="dxa"/>
            <w:vAlign w:val="center"/>
            <w:tcPrChange w:id="689" w:author="Claire Newton [NESO]" w:date="2025-11-07T16:46:00Z" w16du:dateUtc="2025-11-07T16:46:00Z">
              <w:tcPr>
                <w:tcW w:w="4762" w:type="dxa"/>
                <w:gridSpan w:val="2"/>
                <w:vAlign w:val="center"/>
              </w:tcPr>
            </w:tcPrChange>
          </w:tcPr>
          <w:p w14:paraId="301D92F8" w14:textId="77777777" w:rsidR="00097EBC" w:rsidRDefault="00097EBC" w:rsidP="00FA25DE">
            <w:pPr>
              <w:rPr>
                <w:ins w:id="690" w:author="Author"/>
                <w:rFonts w:cs="Arial"/>
              </w:rPr>
            </w:pPr>
            <w:ins w:id="691" w:author="Author">
              <w:r w:rsidRPr="00A60FDF">
                <w:rPr>
                  <w:rFonts w:cs="Arial"/>
                  <w:b/>
                  <w:bCs/>
                </w:rPr>
                <w:t>Network Operators</w:t>
              </w:r>
              <w:r>
                <w:rPr>
                  <w:rFonts w:cs="Arial"/>
                </w:rPr>
                <w:t xml:space="preserve"> to return network back to normal configuration and operation or revert to arrangements set out in the Electricity Supply Emergency Code.</w:t>
              </w:r>
            </w:ins>
          </w:p>
        </w:tc>
      </w:tr>
    </w:tbl>
    <w:p w14:paraId="6AB41AAE" w14:textId="77777777" w:rsidR="00097EBC" w:rsidRPr="00B47B6F" w:rsidRDefault="00097EBC" w:rsidP="00F206DC">
      <w:pPr>
        <w:pStyle w:val="Level2Text"/>
      </w:pP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1154A148" w:rsidR="007C076F" w:rsidRPr="00B47B6F" w:rsidDel="005D59D8" w:rsidRDefault="00F206DC" w:rsidP="00F206DC">
      <w:pPr>
        <w:widowControl/>
        <w:jc w:val="center"/>
        <w:rPr>
          <w:del w:id="692" w:author="Author"/>
          <w:b/>
        </w:rPr>
        <w:sectPr w:rsidR="007C076F" w:rsidRPr="00B47B6F" w:rsidDel="005D59D8" w:rsidSect="0041578B">
          <w:headerReference w:type="default" r:id="rId14"/>
          <w:footerReference w:type="default" r:id="rId15"/>
          <w:footerReference w:type="first" r:id="rId16"/>
          <w:endnotePr>
            <w:numFmt w:val="decimal"/>
          </w:endnotePr>
          <w:type w:val="continuous"/>
          <w:pgSz w:w="11906" w:h="16838" w:code="9"/>
          <w:pgMar w:top="1440" w:right="1440" w:bottom="1440" w:left="1440" w:header="851" w:footer="567" w:gutter="0"/>
          <w:pgNumType w:start="1"/>
          <w:cols w:space="720"/>
          <w:noEndnote/>
          <w:docGrid w:linePitch="272"/>
        </w:sectPr>
      </w:pPr>
      <w:r w:rsidRPr="00B47B6F">
        <w:rPr>
          <w:b/>
        </w:rPr>
        <w:t>&lt; END OF OPERATING CODE NO</w:t>
      </w:r>
      <w:r w:rsidR="00581910" w:rsidRPr="00B47B6F">
        <w:rPr>
          <w:b/>
        </w:rPr>
        <w:t>. 6 &gt;</w:t>
      </w:r>
    </w:p>
    <w:p w14:paraId="1291EBCE" w14:textId="77777777" w:rsidR="00CB6B0A" w:rsidRPr="00B47B6F" w:rsidRDefault="00CB6B0A" w:rsidP="005D59D8">
      <w:pPr>
        <w:widowControl/>
      </w:pPr>
    </w:p>
    <w:sectPr w:rsidR="00CB6B0A" w:rsidRPr="00B47B6F" w:rsidSect="0041578B">
      <w:footerReference w:type="default" r:id="rId17"/>
      <w:endnotePr>
        <w:numFmt w:val="decimal"/>
      </w:endnotePr>
      <w:pgSz w:w="11906" w:h="16838" w:code="9"/>
      <w:pgMar w:top="1440" w:right="1440" w:bottom="1440" w:left="1440" w:header="851" w:footer="567"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5268B" w14:textId="77777777" w:rsidR="00FE0DC3" w:rsidRDefault="00FE0DC3">
      <w:r>
        <w:separator/>
      </w:r>
    </w:p>
  </w:endnote>
  <w:endnote w:type="continuationSeparator" w:id="0">
    <w:p w14:paraId="54DF4FDC" w14:textId="77777777" w:rsidR="00FE0DC3" w:rsidRDefault="00FE0DC3">
      <w:r>
        <w:continuationSeparator/>
      </w:r>
    </w:p>
  </w:endnote>
  <w:endnote w:type="continuationNotice" w:id="1">
    <w:p w14:paraId="39631FAD" w14:textId="77777777" w:rsidR="00FE0DC3" w:rsidRDefault="00FE0D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123D" w14:textId="77777777" w:rsidR="00FE0DC3" w:rsidRDefault="00FE0DC3">
      <w:r>
        <w:separator/>
      </w:r>
    </w:p>
  </w:footnote>
  <w:footnote w:type="continuationSeparator" w:id="0">
    <w:p w14:paraId="5E82811D" w14:textId="77777777" w:rsidR="00FE0DC3" w:rsidRDefault="00FE0DC3">
      <w:r>
        <w:continuationSeparator/>
      </w:r>
    </w:p>
  </w:footnote>
  <w:footnote w:type="continuationNotice" w:id="1">
    <w:p w14:paraId="4ECD55C1" w14:textId="77777777" w:rsidR="00FE0DC3" w:rsidRDefault="00FE0DC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97322E9"/>
    <w:multiLevelType w:val="hybridMultilevel"/>
    <w:tmpl w:val="1F543412"/>
    <w:lvl w:ilvl="0" w:tplc="08090019">
      <w:start w:val="1"/>
      <w:numFmt w:val="lowerLetter"/>
      <w:lvlText w:val="%1."/>
      <w:lvlJc w:val="left"/>
      <w:pPr>
        <w:ind w:left="2138" w:hanging="360"/>
      </w:pPr>
    </w:lvl>
    <w:lvl w:ilvl="1" w:tplc="08090019">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 w15:restartNumberingAfterBreak="0">
    <w:nsid w:val="0B0029C2"/>
    <w:multiLevelType w:val="hybridMultilevel"/>
    <w:tmpl w:val="21984CF0"/>
    <w:lvl w:ilvl="0" w:tplc="40AE9D08">
      <w:start w:val="2"/>
      <w:numFmt w:val="lowerLetter"/>
      <w:lvlText w:val="(%1)"/>
      <w:lvlJc w:val="left"/>
      <w:pPr>
        <w:ind w:left="2865" w:hanging="360"/>
      </w:pPr>
      <w:rPr>
        <w:rFonts w:hint="default"/>
      </w:rPr>
    </w:lvl>
    <w:lvl w:ilvl="1" w:tplc="0F70B5A0">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5"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6" w15:restartNumberingAfterBreak="0">
    <w:nsid w:val="1D0D3029"/>
    <w:multiLevelType w:val="hybridMultilevel"/>
    <w:tmpl w:val="C2FCCB1A"/>
    <w:lvl w:ilvl="0" w:tplc="5C8A8EE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25E73F44"/>
    <w:multiLevelType w:val="hybridMultilevel"/>
    <w:tmpl w:val="CFDCD714"/>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8" w15:restartNumberingAfterBreak="0">
    <w:nsid w:val="26967575"/>
    <w:multiLevelType w:val="hybridMultilevel"/>
    <w:tmpl w:val="BC5CA9EE"/>
    <w:lvl w:ilvl="0" w:tplc="5C8A8EE4">
      <w:start w:val="1"/>
      <w:numFmt w:val="lowerLetter"/>
      <w:lvlText w:val="(%1)"/>
      <w:lvlJc w:val="left"/>
      <w:pPr>
        <w:ind w:left="2563" w:hanging="360"/>
      </w:pPr>
      <w:rPr>
        <w:rFonts w:hint="default"/>
      </w:rPr>
    </w:lvl>
    <w:lvl w:ilvl="1" w:tplc="08090019">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9" w15:restartNumberingAfterBreak="0">
    <w:nsid w:val="321D41D9"/>
    <w:multiLevelType w:val="hybridMultilevel"/>
    <w:tmpl w:val="83F6F7B4"/>
    <w:lvl w:ilvl="0" w:tplc="FFFFFFFF">
      <w:start w:val="1"/>
      <w:numFmt w:val="lowerLetter"/>
      <w:lvlText w:val="(%1)"/>
      <w:lvlJc w:val="left"/>
      <w:pPr>
        <w:ind w:left="2563" w:hanging="360"/>
      </w:pPr>
      <w:rPr>
        <w:rFonts w:hint="default"/>
      </w:rPr>
    </w:lvl>
    <w:lvl w:ilvl="1" w:tplc="5C8A8EE4">
      <w:start w:val="1"/>
      <w:numFmt w:val="lowerLetter"/>
      <w:lvlText w:val="(%2)"/>
      <w:lvlJc w:val="left"/>
      <w:pPr>
        <w:ind w:left="2145" w:hanging="360"/>
      </w:pPr>
      <w:rPr>
        <w:rFonts w:hint="default"/>
      </w:rPr>
    </w:lvl>
    <w:lvl w:ilvl="2" w:tplc="FFFFFFFF" w:tentative="1">
      <w:start w:val="1"/>
      <w:numFmt w:val="lowerRoman"/>
      <w:lvlText w:val="%3."/>
      <w:lvlJc w:val="right"/>
      <w:pPr>
        <w:ind w:left="4003" w:hanging="180"/>
      </w:p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10"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11"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12"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3" w15:restartNumberingAfterBreak="0">
    <w:nsid w:val="3EDF3DC7"/>
    <w:multiLevelType w:val="hybridMultilevel"/>
    <w:tmpl w:val="A11674D8"/>
    <w:lvl w:ilvl="0" w:tplc="FFFFFFFF">
      <w:start w:val="1"/>
      <w:numFmt w:val="lowerLetter"/>
      <w:lvlText w:val="%1."/>
      <w:lvlJc w:val="left"/>
      <w:pPr>
        <w:ind w:left="2138" w:hanging="360"/>
      </w:pPr>
    </w:lvl>
    <w:lvl w:ilvl="1" w:tplc="5C8A8EE4">
      <w:start w:val="1"/>
      <w:numFmt w:val="lowerLetter"/>
      <w:lvlText w:val="(%2)"/>
      <w:lvlJc w:val="left"/>
      <w:pPr>
        <w:ind w:left="2145" w:hanging="360"/>
      </w:pPr>
      <w:rPr>
        <w:rFonts w:hint="default"/>
      </w:r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4" w15:restartNumberingAfterBreak="0">
    <w:nsid w:val="44E95945"/>
    <w:multiLevelType w:val="hybridMultilevel"/>
    <w:tmpl w:val="FF46BE14"/>
    <w:lvl w:ilvl="0" w:tplc="39527D42">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5" w15:restartNumberingAfterBreak="0">
    <w:nsid w:val="483D0719"/>
    <w:multiLevelType w:val="hybridMultilevel"/>
    <w:tmpl w:val="F76A53E8"/>
    <w:lvl w:ilvl="0" w:tplc="571095B6">
      <w:start w:val="1"/>
      <w:numFmt w:val="lowerRoman"/>
      <w:lvlText w:val="%1)"/>
      <w:lvlJc w:val="right"/>
      <w:pPr>
        <w:ind w:left="720" w:hanging="360"/>
      </w:pPr>
    </w:lvl>
    <w:lvl w:ilvl="1" w:tplc="F6B4DA06">
      <w:start w:val="1"/>
      <w:numFmt w:val="lowerRoman"/>
      <w:lvlText w:val="%2)"/>
      <w:lvlJc w:val="right"/>
      <w:pPr>
        <w:ind w:left="720" w:hanging="360"/>
      </w:pPr>
    </w:lvl>
    <w:lvl w:ilvl="2" w:tplc="A1F6F0C2">
      <w:start w:val="1"/>
      <w:numFmt w:val="lowerRoman"/>
      <w:lvlText w:val="%3)"/>
      <w:lvlJc w:val="right"/>
      <w:pPr>
        <w:ind w:left="720" w:hanging="360"/>
      </w:pPr>
    </w:lvl>
    <w:lvl w:ilvl="3" w:tplc="03868F6A">
      <w:start w:val="1"/>
      <w:numFmt w:val="lowerRoman"/>
      <w:lvlText w:val="%4)"/>
      <w:lvlJc w:val="right"/>
      <w:pPr>
        <w:ind w:left="720" w:hanging="360"/>
      </w:pPr>
    </w:lvl>
    <w:lvl w:ilvl="4" w:tplc="75DE5692">
      <w:start w:val="1"/>
      <w:numFmt w:val="lowerRoman"/>
      <w:lvlText w:val="%5)"/>
      <w:lvlJc w:val="right"/>
      <w:pPr>
        <w:ind w:left="720" w:hanging="360"/>
      </w:pPr>
    </w:lvl>
    <w:lvl w:ilvl="5" w:tplc="7D36FB0E">
      <w:start w:val="1"/>
      <w:numFmt w:val="lowerRoman"/>
      <w:lvlText w:val="%6)"/>
      <w:lvlJc w:val="right"/>
      <w:pPr>
        <w:ind w:left="720" w:hanging="360"/>
      </w:pPr>
    </w:lvl>
    <w:lvl w:ilvl="6" w:tplc="ED14BE8A">
      <w:start w:val="1"/>
      <w:numFmt w:val="lowerRoman"/>
      <w:lvlText w:val="%7)"/>
      <w:lvlJc w:val="right"/>
      <w:pPr>
        <w:ind w:left="720" w:hanging="360"/>
      </w:pPr>
    </w:lvl>
    <w:lvl w:ilvl="7" w:tplc="3BB8932E">
      <w:start w:val="1"/>
      <w:numFmt w:val="lowerRoman"/>
      <w:lvlText w:val="%8)"/>
      <w:lvlJc w:val="right"/>
      <w:pPr>
        <w:ind w:left="720" w:hanging="360"/>
      </w:pPr>
    </w:lvl>
    <w:lvl w:ilvl="8" w:tplc="DC46280C">
      <w:start w:val="1"/>
      <w:numFmt w:val="lowerRoman"/>
      <w:lvlText w:val="%9)"/>
      <w:lvlJc w:val="right"/>
      <w:pPr>
        <w:ind w:left="720" w:hanging="360"/>
      </w:pPr>
    </w:lvl>
  </w:abstractNum>
  <w:abstractNum w:abstractNumId="16"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7" w15:restartNumberingAfterBreak="0">
    <w:nsid w:val="4A9E437F"/>
    <w:multiLevelType w:val="hybridMultilevel"/>
    <w:tmpl w:val="518CE5AE"/>
    <w:lvl w:ilvl="0" w:tplc="BFAE2C12">
      <w:start w:val="1"/>
      <w:numFmt w:val="lowerLetter"/>
      <w:lvlText w:val="%1)"/>
      <w:lvlJc w:val="left"/>
      <w:pPr>
        <w:ind w:left="720" w:hanging="360"/>
      </w:pPr>
    </w:lvl>
    <w:lvl w:ilvl="1" w:tplc="0B1C9128">
      <w:start w:val="1"/>
      <w:numFmt w:val="lowerLetter"/>
      <w:lvlText w:val="%2)"/>
      <w:lvlJc w:val="left"/>
      <w:pPr>
        <w:ind w:left="720" w:hanging="360"/>
      </w:pPr>
    </w:lvl>
    <w:lvl w:ilvl="2" w:tplc="544C5522">
      <w:start w:val="1"/>
      <w:numFmt w:val="lowerLetter"/>
      <w:lvlText w:val="%3)"/>
      <w:lvlJc w:val="left"/>
      <w:pPr>
        <w:ind w:left="720" w:hanging="360"/>
      </w:pPr>
    </w:lvl>
    <w:lvl w:ilvl="3" w:tplc="93C8C73E">
      <w:start w:val="1"/>
      <w:numFmt w:val="lowerLetter"/>
      <w:lvlText w:val="%4)"/>
      <w:lvlJc w:val="left"/>
      <w:pPr>
        <w:ind w:left="720" w:hanging="360"/>
      </w:pPr>
    </w:lvl>
    <w:lvl w:ilvl="4" w:tplc="36781CCA">
      <w:start w:val="1"/>
      <w:numFmt w:val="lowerLetter"/>
      <w:lvlText w:val="%5)"/>
      <w:lvlJc w:val="left"/>
      <w:pPr>
        <w:ind w:left="720" w:hanging="360"/>
      </w:pPr>
    </w:lvl>
    <w:lvl w:ilvl="5" w:tplc="F76222A2">
      <w:start w:val="1"/>
      <w:numFmt w:val="lowerLetter"/>
      <w:lvlText w:val="%6)"/>
      <w:lvlJc w:val="left"/>
      <w:pPr>
        <w:ind w:left="720" w:hanging="360"/>
      </w:pPr>
    </w:lvl>
    <w:lvl w:ilvl="6" w:tplc="01FC72CC">
      <w:start w:val="1"/>
      <w:numFmt w:val="lowerLetter"/>
      <w:lvlText w:val="%7)"/>
      <w:lvlJc w:val="left"/>
      <w:pPr>
        <w:ind w:left="720" w:hanging="360"/>
      </w:pPr>
    </w:lvl>
    <w:lvl w:ilvl="7" w:tplc="A13E5BE8">
      <w:start w:val="1"/>
      <w:numFmt w:val="lowerLetter"/>
      <w:lvlText w:val="%8)"/>
      <w:lvlJc w:val="left"/>
      <w:pPr>
        <w:ind w:left="720" w:hanging="360"/>
      </w:pPr>
    </w:lvl>
    <w:lvl w:ilvl="8" w:tplc="3E6ACD46">
      <w:start w:val="1"/>
      <w:numFmt w:val="lowerLetter"/>
      <w:lvlText w:val="%9)"/>
      <w:lvlJc w:val="left"/>
      <w:pPr>
        <w:ind w:left="720" w:hanging="360"/>
      </w:pPr>
    </w:lvl>
  </w:abstractNum>
  <w:abstractNum w:abstractNumId="18"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C615D3D"/>
    <w:multiLevelType w:val="hybridMultilevel"/>
    <w:tmpl w:val="749ABBDA"/>
    <w:lvl w:ilvl="0" w:tplc="5C8A8EE4">
      <w:start w:val="1"/>
      <w:numFmt w:val="lowerLetter"/>
      <w:lvlText w:val="(%1)"/>
      <w:lvlJc w:val="left"/>
      <w:pPr>
        <w:ind w:left="2145" w:hanging="360"/>
      </w:pPr>
      <w:rPr>
        <w:rFonts w:hint="default"/>
      </w:rPr>
    </w:lvl>
    <w:lvl w:ilvl="1" w:tplc="39527D42">
      <w:start w:val="1"/>
      <w:numFmt w:val="lowerRoman"/>
      <w:lvlText w:val="(%2)"/>
      <w:lvlJc w:val="left"/>
      <w:pPr>
        <w:ind w:left="2865" w:hanging="360"/>
      </w:pPr>
      <w:rPr>
        <w:rFonts w:hint="default"/>
      </w:r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0" w15:restartNumberingAfterBreak="0">
    <w:nsid w:val="50517467"/>
    <w:multiLevelType w:val="hybridMultilevel"/>
    <w:tmpl w:val="980ED8C6"/>
    <w:lvl w:ilvl="0" w:tplc="39527D42">
      <w:start w:val="1"/>
      <w:numFmt w:val="lowerRoman"/>
      <w:lvlText w:val="(%1)"/>
      <w:lvlJc w:val="left"/>
      <w:pPr>
        <w:ind w:left="2923" w:hanging="360"/>
      </w:pPr>
      <w:rPr>
        <w:rFonts w:hint="default"/>
      </w:rPr>
    </w:lvl>
    <w:lvl w:ilvl="1" w:tplc="FFFFFFFF" w:tentative="1">
      <w:start w:val="1"/>
      <w:numFmt w:val="lowerLetter"/>
      <w:lvlText w:val="%2."/>
      <w:lvlJc w:val="left"/>
      <w:pPr>
        <w:ind w:left="3643" w:hanging="360"/>
      </w:pPr>
    </w:lvl>
    <w:lvl w:ilvl="2" w:tplc="FFFFFFFF" w:tentative="1">
      <w:start w:val="1"/>
      <w:numFmt w:val="lowerRoman"/>
      <w:lvlText w:val="%3."/>
      <w:lvlJc w:val="right"/>
      <w:pPr>
        <w:ind w:left="4363" w:hanging="180"/>
      </w:pPr>
    </w:lvl>
    <w:lvl w:ilvl="3" w:tplc="FFFFFFFF" w:tentative="1">
      <w:start w:val="1"/>
      <w:numFmt w:val="decimal"/>
      <w:lvlText w:val="%4."/>
      <w:lvlJc w:val="left"/>
      <w:pPr>
        <w:ind w:left="5083" w:hanging="360"/>
      </w:pPr>
    </w:lvl>
    <w:lvl w:ilvl="4" w:tplc="FFFFFFFF" w:tentative="1">
      <w:start w:val="1"/>
      <w:numFmt w:val="lowerLetter"/>
      <w:lvlText w:val="%5."/>
      <w:lvlJc w:val="left"/>
      <w:pPr>
        <w:ind w:left="5803" w:hanging="360"/>
      </w:pPr>
    </w:lvl>
    <w:lvl w:ilvl="5" w:tplc="FFFFFFFF" w:tentative="1">
      <w:start w:val="1"/>
      <w:numFmt w:val="lowerRoman"/>
      <w:lvlText w:val="%6."/>
      <w:lvlJc w:val="right"/>
      <w:pPr>
        <w:ind w:left="6523" w:hanging="180"/>
      </w:pPr>
    </w:lvl>
    <w:lvl w:ilvl="6" w:tplc="FFFFFFFF" w:tentative="1">
      <w:start w:val="1"/>
      <w:numFmt w:val="decimal"/>
      <w:lvlText w:val="%7."/>
      <w:lvlJc w:val="left"/>
      <w:pPr>
        <w:ind w:left="7243" w:hanging="360"/>
      </w:pPr>
    </w:lvl>
    <w:lvl w:ilvl="7" w:tplc="FFFFFFFF" w:tentative="1">
      <w:start w:val="1"/>
      <w:numFmt w:val="lowerLetter"/>
      <w:lvlText w:val="%8."/>
      <w:lvlJc w:val="left"/>
      <w:pPr>
        <w:ind w:left="7963" w:hanging="360"/>
      </w:pPr>
    </w:lvl>
    <w:lvl w:ilvl="8" w:tplc="FFFFFFFF" w:tentative="1">
      <w:start w:val="1"/>
      <w:numFmt w:val="lowerRoman"/>
      <w:lvlText w:val="%9."/>
      <w:lvlJc w:val="right"/>
      <w:pPr>
        <w:ind w:left="8683" w:hanging="180"/>
      </w:pPr>
    </w:lvl>
  </w:abstractNum>
  <w:abstractNum w:abstractNumId="21" w15:restartNumberingAfterBreak="0">
    <w:nsid w:val="5C921F30"/>
    <w:multiLevelType w:val="hybridMultilevel"/>
    <w:tmpl w:val="4672EE24"/>
    <w:lvl w:ilvl="0" w:tplc="5A1C43EA">
      <w:start w:val="1"/>
      <w:numFmt w:val="lowerRoman"/>
      <w:lvlText w:val="%1)"/>
      <w:lvlJc w:val="right"/>
      <w:pPr>
        <w:ind w:left="1020" w:hanging="360"/>
      </w:pPr>
    </w:lvl>
    <w:lvl w:ilvl="1" w:tplc="C53C4598">
      <w:start w:val="1"/>
      <w:numFmt w:val="lowerRoman"/>
      <w:lvlText w:val="%2)"/>
      <w:lvlJc w:val="right"/>
      <w:pPr>
        <w:ind w:left="1020" w:hanging="360"/>
      </w:pPr>
    </w:lvl>
    <w:lvl w:ilvl="2" w:tplc="5F801E84">
      <w:start w:val="1"/>
      <w:numFmt w:val="lowerRoman"/>
      <w:lvlText w:val="%3)"/>
      <w:lvlJc w:val="right"/>
      <w:pPr>
        <w:ind w:left="1020" w:hanging="360"/>
      </w:pPr>
    </w:lvl>
    <w:lvl w:ilvl="3" w:tplc="0570104A">
      <w:start w:val="1"/>
      <w:numFmt w:val="lowerRoman"/>
      <w:lvlText w:val="%4)"/>
      <w:lvlJc w:val="right"/>
      <w:pPr>
        <w:ind w:left="1020" w:hanging="360"/>
      </w:pPr>
    </w:lvl>
    <w:lvl w:ilvl="4" w:tplc="4BB247B8">
      <w:start w:val="1"/>
      <w:numFmt w:val="lowerRoman"/>
      <w:lvlText w:val="%5)"/>
      <w:lvlJc w:val="right"/>
      <w:pPr>
        <w:ind w:left="1020" w:hanging="360"/>
      </w:pPr>
    </w:lvl>
    <w:lvl w:ilvl="5" w:tplc="BA225DD0">
      <w:start w:val="1"/>
      <w:numFmt w:val="lowerRoman"/>
      <w:lvlText w:val="%6)"/>
      <w:lvlJc w:val="right"/>
      <w:pPr>
        <w:ind w:left="1020" w:hanging="360"/>
      </w:pPr>
    </w:lvl>
    <w:lvl w:ilvl="6" w:tplc="8F8EC3EC">
      <w:start w:val="1"/>
      <w:numFmt w:val="lowerRoman"/>
      <w:lvlText w:val="%7)"/>
      <w:lvlJc w:val="right"/>
      <w:pPr>
        <w:ind w:left="1020" w:hanging="360"/>
      </w:pPr>
    </w:lvl>
    <w:lvl w:ilvl="7" w:tplc="C022568E">
      <w:start w:val="1"/>
      <w:numFmt w:val="lowerRoman"/>
      <w:lvlText w:val="%8)"/>
      <w:lvlJc w:val="right"/>
      <w:pPr>
        <w:ind w:left="1020" w:hanging="360"/>
      </w:pPr>
    </w:lvl>
    <w:lvl w:ilvl="8" w:tplc="17AA5DF0">
      <w:start w:val="1"/>
      <w:numFmt w:val="lowerRoman"/>
      <w:lvlText w:val="%9)"/>
      <w:lvlJc w:val="right"/>
      <w:pPr>
        <w:ind w:left="1020" w:hanging="360"/>
      </w:pPr>
    </w:lvl>
  </w:abstractNum>
  <w:abstractNum w:abstractNumId="22" w15:restartNumberingAfterBreak="0">
    <w:nsid w:val="5D9D1E3B"/>
    <w:multiLevelType w:val="hybridMultilevel"/>
    <w:tmpl w:val="DFAAF7EE"/>
    <w:lvl w:ilvl="0" w:tplc="39527D42">
      <w:start w:val="1"/>
      <w:numFmt w:val="lowerRoman"/>
      <w:lvlText w:val="(%1)"/>
      <w:lvlJc w:val="lef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CE6266"/>
    <w:multiLevelType w:val="hybridMultilevel"/>
    <w:tmpl w:val="531AA694"/>
    <w:lvl w:ilvl="0" w:tplc="E8EA13DC">
      <w:start w:val="1"/>
      <w:numFmt w:val="lowerLetter"/>
      <w:lvlText w:val="%1)"/>
      <w:lvlJc w:val="left"/>
      <w:pPr>
        <w:ind w:left="1020" w:hanging="360"/>
      </w:pPr>
    </w:lvl>
    <w:lvl w:ilvl="1" w:tplc="5930F390">
      <w:start w:val="1"/>
      <w:numFmt w:val="lowerLetter"/>
      <w:lvlText w:val="%2)"/>
      <w:lvlJc w:val="left"/>
      <w:pPr>
        <w:ind w:left="1020" w:hanging="360"/>
      </w:pPr>
    </w:lvl>
    <w:lvl w:ilvl="2" w:tplc="765C2CB2">
      <w:start w:val="1"/>
      <w:numFmt w:val="lowerLetter"/>
      <w:lvlText w:val="%3)"/>
      <w:lvlJc w:val="left"/>
      <w:pPr>
        <w:ind w:left="1020" w:hanging="360"/>
      </w:pPr>
    </w:lvl>
    <w:lvl w:ilvl="3" w:tplc="F1AE459C">
      <w:start w:val="1"/>
      <w:numFmt w:val="lowerLetter"/>
      <w:lvlText w:val="%4)"/>
      <w:lvlJc w:val="left"/>
      <w:pPr>
        <w:ind w:left="1020" w:hanging="360"/>
      </w:pPr>
    </w:lvl>
    <w:lvl w:ilvl="4" w:tplc="D5C20D42">
      <w:start w:val="1"/>
      <w:numFmt w:val="lowerLetter"/>
      <w:lvlText w:val="%5)"/>
      <w:lvlJc w:val="left"/>
      <w:pPr>
        <w:ind w:left="1020" w:hanging="360"/>
      </w:pPr>
    </w:lvl>
    <w:lvl w:ilvl="5" w:tplc="190C3930">
      <w:start w:val="1"/>
      <w:numFmt w:val="lowerLetter"/>
      <w:lvlText w:val="%6)"/>
      <w:lvlJc w:val="left"/>
      <w:pPr>
        <w:ind w:left="1020" w:hanging="360"/>
      </w:pPr>
    </w:lvl>
    <w:lvl w:ilvl="6" w:tplc="36A01D2E">
      <w:start w:val="1"/>
      <w:numFmt w:val="lowerLetter"/>
      <w:lvlText w:val="%7)"/>
      <w:lvlJc w:val="left"/>
      <w:pPr>
        <w:ind w:left="1020" w:hanging="360"/>
      </w:pPr>
    </w:lvl>
    <w:lvl w:ilvl="7" w:tplc="EFA092F6">
      <w:start w:val="1"/>
      <w:numFmt w:val="lowerLetter"/>
      <w:lvlText w:val="%8)"/>
      <w:lvlJc w:val="left"/>
      <w:pPr>
        <w:ind w:left="1020" w:hanging="360"/>
      </w:pPr>
    </w:lvl>
    <w:lvl w:ilvl="8" w:tplc="82CC5660">
      <w:start w:val="1"/>
      <w:numFmt w:val="lowerLetter"/>
      <w:lvlText w:val="%9)"/>
      <w:lvlJc w:val="left"/>
      <w:pPr>
        <w:ind w:left="1020" w:hanging="360"/>
      </w:pPr>
    </w:lvl>
  </w:abstractNum>
  <w:abstractNum w:abstractNumId="24"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abstractNum w:abstractNumId="26" w15:restartNumberingAfterBreak="0">
    <w:nsid w:val="760161C7"/>
    <w:multiLevelType w:val="hybridMultilevel"/>
    <w:tmpl w:val="C8804BC4"/>
    <w:lvl w:ilvl="0" w:tplc="39527D42">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7" w15:restartNumberingAfterBreak="0">
    <w:nsid w:val="7F9F5777"/>
    <w:multiLevelType w:val="hybridMultilevel"/>
    <w:tmpl w:val="7CC654EE"/>
    <w:lvl w:ilvl="0" w:tplc="7D2691BE">
      <w:start w:val="3"/>
      <w:numFmt w:val="lowerLetter"/>
      <w:lvlText w:val="(%1)"/>
      <w:lvlJc w:val="left"/>
      <w:pPr>
        <w:ind w:left="214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6000123">
    <w:abstractNumId w:val="11"/>
  </w:num>
  <w:num w:numId="2" w16cid:durableId="1050807584">
    <w:abstractNumId w:val="12"/>
  </w:num>
  <w:num w:numId="3" w16cid:durableId="2092384280">
    <w:abstractNumId w:val="0"/>
  </w:num>
  <w:num w:numId="4" w16cid:durableId="2049641165">
    <w:abstractNumId w:val="0"/>
  </w:num>
  <w:num w:numId="5" w16cid:durableId="1555504492">
    <w:abstractNumId w:val="10"/>
  </w:num>
  <w:num w:numId="6" w16cid:durableId="1090660532">
    <w:abstractNumId w:val="18"/>
  </w:num>
  <w:num w:numId="7" w16cid:durableId="2023819141">
    <w:abstractNumId w:val="24"/>
  </w:num>
  <w:num w:numId="8" w16cid:durableId="383873992">
    <w:abstractNumId w:val="6"/>
  </w:num>
  <w:num w:numId="9" w16cid:durableId="1358627414">
    <w:abstractNumId w:val="19"/>
  </w:num>
  <w:num w:numId="10" w16cid:durableId="619992682">
    <w:abstractNumId w:val="4"/>
  </w:num>
  <w:num w:numId="11" w16cid:durableId="1871071814">
    <w:abstractNumId w:val="7"/>
  </w:num>
  <w:num w:numId="12" w16cid:durableId="638845383">
    <w:abstractNumId w:val="22"/>
  </w:num>
  <w:num w:numId="13" w16cid:durableId="1492678748">
    <w:abstractNumId w:val="5"/>
  </w:num>
  <w:num w:numId="14" w16cid:durableId="392237019">
    <w:abstractNumId w:val="25"/>
  </w:num>
  <w:num w:numId="15" w16cid:durableId="1625886006">
    <w:abstractNumId w:val="3"/>
  </w:num>
  <w:num w:numId="16" w16cid:durableId="63335211">
    <w:abstractNumId w:val="1"/>
  </w:num>
  <w:num w:numId="17" w16cid:durableId="1593854215">
    <w:abstractNumId w:val="16"/>
  </w:num>
  <w:num w:numId="18" w16cid:durableId="338197185">
    <w:abstractNumId w:val="23"/>
  </w:num>
  <w:num w:numId="19" w16cid:durableId="546651389">
    <w:abstractNumId w:val="21"/>
  </w:num>
  <w:num w:numId="20" w16cid:durableId="1423716589">
    <w:abstractNumId w:val="17"/>
  </w:num>
  <w:num w:numId="21" w16cid:durableId="1638995112">
    <w:abstractNumId w:val="15"/>
  </w:num>
  <w:num w:numId="22" w16cid:durableId="1697610863">
    <w:abstractNumId w:val="27"/>
  </w:num>
  <w:num w:numId="23" w16cid:durableId="468596388">
    <w:abstractNumId w:val="26"/>
  </w:num>
  <w:num w:numId="24" w16cid:durableId="1978759971">
    <w:abstractNumId w:val="20"/>
  </w:num>
  <w:num w:numId="25" w16cid:durableId="2006937365">
    <w:abstractNumId w:val="14"/>
  </w:num>
  <w:num w:numId="26" w16cid:durableId="372117935">
    <w:abstractNumId w:val="2"/>
  </w:num>
  <w:num w:numId="27" w16cid:durableId="1268536957">
    <w:abstractNumId w:val="13"/>
  </w:num>
  <w:num w:numId="28" w16cid:durableId="2044285781">
    <w:abstractNumId w:val="8"/>
  </w:num>
  <w:num w:numId="29" w16cid:durableId="136042800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Rebecca Scott [NESO]">
    <w15:presenceInfo w15:providerId="AD" w15:userId="S::Rebecca.Scott1@neso.energy::394b6ecc-f398-4061-a5ed-fc2d4d437966"/>
  </w15:person>
  <w15:person w15:author="Lizzie Timmins (NESO)">
    <w15:presenceInfo w15:providerId="AD" w15:userId="S::Elizabeth.Timmins2@uk.nationalgrid.com::f973860e-8165-47fd-b728-de4cc0698fc7"/>
  </w15:person>
  <w15:person w15:author="Lizzie Timmins [NESO]">
    <w15:presenceInfo w15:providerId="AD" w15:userId="S::Elizabeth.Timmins2@neso.energy::f28e823e-2809-42af-abbc-7e53d8614335"/>
  </w15:person>
  <w15:person w15:author="Sarah Johnson [NESO]">
    <w15:presenceInfo w15:providerId="AD" w15:userId="S::sarah.johnson2@neso.energy::b19e8bbf-b522-4373-b639-089eda7b6694"/>
  </w15:person>
  <w15:person w15:author="Claire Newton [NESO]">
    <w15:presenceInfo w15:providerId="AD" w15:userId="S::Claire.Newton@neso.energy::bf695b71-78f5-41ee-9462-9dd578471041"/>
  </w15:person>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L9q0rZO4Erru1X1SJQQpsiQqUbEkHJRUU37nZ4yDFbKvtjO7LAJa5J+O+znEiR29G0ScBLgZ28Zndfsjxsp5vA==" w:salt="Hy7OlvXJEsosOQnEznSf2Q=="/>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4E0E"/>
    <w:rsid w:val="00011C6A"/>
    <w:rsid w:val="00014949"/>
    <w:rsid w:val="00017069"/>
    <w:rsid w:val="00017378"/>
    <w:rsid w:val="00021AA4"/>
    <w:rsid w:val="00024941"/>
    <w:rsid w:val="000275B8"/>
    <w:rsid w:val="00030847"/>
    <w:rsid w:val="00034A13"/>
    <w:rsid w:val="00036ABC"/>
    <w:rsid w:val="00041004"/>
    <w:rsid w:val="00043E09"/>
    <w:rsid w:val="000473F5"/>
    <w:rsid w:val="00050B5D"/>
    <w:rsid w:val="0005656F"/>
    <w:rsid w:val="00056985"/>
    <w:rsid w:val="000614BE"/>
    <w:rsid w:val="00063176"/>
    <w:rsid w:val="00071D21"/>
    <w:rsid w:val="0007593C"/>
    <w:rsid w:val="00081F29"/>
    <w:rsid w:val="0008622C"/>
    <w:rsid w:val="0008629E"/>
    <w:rsid w:val="00092064"/>
    <w:rsid w:val="0009666A"/>
    <w:rsid w:val="00097EBC"/>
    <w:rsid w:val="000A0F3F"/>
    <w:rsid w:val="000A1B94"/>
    <w:rsid w:val="000A2241"/>
    <w:rsid w:val="000A440F"/>
    <w:rsid w:val="000A6DF5"/>
    <w:rsid w:val="000B48E7"/>
    <w:rsid w:val="000C1E42"/>
    <w:rsid w:val="000C7692"/>
    <w:rsid w:val="000D37F5"/>
    <w:rsid w:val="000D4AC7"/>
    <w:rsid w:val="000E2C85"/>
    <w:rsid w:val="000E39D8"/>
    <w:rsid w:val="000E5AD1"/>
    <w:rsid w:val="000E5C21"/>
    <w:rsid w:val="000F06AE"/>
    <w:rsid w:val="000F0B00"/>
    <w:rsid w:val="000F2DCE"/>
    <w:rsid w:val="000F50BD"/>
    <w:rsid w:val="000F533C"/>
    <w:rsid w:val="000F588F"/>
    <w:rsid w:val="00101DC0"/>
    <w:rsid w:val="0010475D"/>
    <w:rsid w:val="0010736A"/>
    <w:rsid w:val="001108CC"/>
    <w:rsid w:val="0011159B"/>
    <w:rsid w:val="00113ADB"/>
    <w:rsid w:val="0011795B"/>
    <w:rsid w:val="001209EA"/>
    <w:rsid w:val="00120C70"/>
    <w:rsid w:val="00121A51"/>
    <w:rsid w:val="001227AD"/>
    <w:rsid w:val="00122F28"/>
    <w:rsid w:val="00122FA8"/>
    <w:rsid w:val="00125AAE"/>
    <w:rsid w:val="00125F77"/>
    <w:rsid w:val="00132101"/>
    <w:rsid w:val="0013264E"/>
    <w:rsid w:val="00135573"/>
    <w:rsid w:val="0013557D"/>
    <w:rsid w:val="00140A6E"/>
    <w:rsid w:val="00141087"/>
    <w:rsid w:val="00146E92"/>
    <w:rsid w:val="001503E9"/>
    <w:rsid w:val="00157E85"/>
    <w:rsid w:val="00175CD9"/>
    <w:rsid w:val="001807E6"/>
    <w:rsid w:val="00181723"/>
    <w:rsid w:val="0018396B"/>
    <w:rsid w:val="00186AC8"/>
    <w:rsid w:val="00190160"/>
    <w:rsid w:val="0019451E"/>
    <w:rsid w:val="00194FED"/>
    <w:rsid w:val="001A2AAE"/>
    <w:rsid w:val="001A42D5"/>
    <w:rsid w:val="001B0B53"/>
    <w:rsid w:val="001B3DFF"/>
    <w:rsid w:val="001B4EB1"/>
    <w:rsid w:val="001B6104"/>
    <w:rsid w:val="001C65B9"/>
    <w:rsid w:val="001C6FA4"/>
    <w:rsid w:val="001D5553"/>
    <w:rsid w:val="001E2286"/>
    <w:rsid w:val="001E6E3A"/>
    <w:rsid w:val="001E7908"/>
    <w:rsid w:val="001F07DD"/>
    <w:rsid w:val="001F0A94"/>
    <w:rsid w:val="001F24EE"/>
    <w:rsid w:val="001F33AE"/>
    <w:rsid w:val="001F6E6A"/>
    <w:rsid w:val="00204F2E"/>
    <w:rsid w:val="00207C54"/>
    <w:rsid w:val="0021073B"/>
    <w:rsid w:val="00213793"/>
    <w:rsid w:val="00222540"/>
    <w:rsid w:val="00227B10"/>
    <w:rsid w:val="00232C61"/>
    <w:rsid w:val="002332BF"/>
    <w:rsid w:val="00236071"/>
    <w:rsid w:val="00240967"/>
    <w:rsid w:val="00245235"/>
    <w:rsid w:val="002513B5"/>
    <w:rsid w:val="0025467F"/>
    <w:rsid w:val="00260755"/>
    <w:rsid w:val="002622AD"/>
    <w:rsid w:val="00264609"/>
    <w:rsid w:val="00265D75"/>
    <w:rsid w:val="00270720"/>
    <w:rsid w:val="00270DAE"/>
    <w:rsid w:val="00272C5A"/>
    <w:rsid w:val="00280A39"/>
    <w:rsid w:val="002821C2"/>
    <w:rsid w:val="00282401"/>
    <w:rsid w:val="002824DC"/>
    <w:rsid w:val="00282E9E"/>
    <w:rsid w:val="00284AB7"/>
    <w:rsid w:val="00284D1B"/>
    <w:rsid w:val="00293662"/>
    <w:rsid w:val="0029570A"/>
    <w:rsid w:val="002A551E"/>
    <w:rsid w:val="002A57F8"/>
    <w:rsid w:val="002A7453"/>
    <w:rsid w:val="002B3F96"/>
    <w:rsid w:val="002B6939"/>
    <w:rsid w:val="002B6F06"/>
    <w:rsid w:val="002C71CE"/>
    <w:rsid w:val="002D21B8"/>
    <w:rsid w:val="002D3CA8"/>
    <w:rsid w:val="002E12BC"/>
    <w:rsid w:val="002E434B"/>
    <w:rsid w:val="002E4A30"/>
    <w:rsid w:val="002F05E2"/>
    <w:rsid w:val="002F2BA1"/>
    <w:rsid w:val="002F4127"/>
    <w:rsid w:val="002F5AF3"/>
    <w:rsid w:val="002F5B6B"/>
    <w:rsid w:val="002F7C7C"/>
    <w:rsid w:val="0030532E"/>
    <w:rsid w:val="003130D8"/>
    <w:rsid w:val="0031683D"/>
    <w:rsid w:val="00316922"/>
    <w:rsid w:val="00324919"/>
    <w:rsid w:val="00327A8B"/>
    <w:rsid w:val="00333B51"/>
    <w:rsid w:val="00334084"/>
    <w:rsid w:val="003353F4"/>
    <w:rsid w:val="003422EA"/>
    <w:rsid w:val="0034785A"/>
    <w:rsid w:val="00350018"/>
    <w:rsid w:val="0035230D"/>
    <w:rsid w:val="00355BCF"/>
    <w:rsid w:val="003626E4"/>
    <w:rsid w:val="00362830"/>
    <w:rsid w:val="00364AE5"/>
    <w:rsid w:val="00371AFE"/>
    <w:rsid w:val="003771E0"/>
    <w:rsid w:val="00377360"/>
    <w:rsid w:val="00383659"/>
    <w:rsid w:val="00385A4C"/>
    <w:rsid w:val="00385AFF"/>
    <w:rsid w:val="00391FDD"/>
    <w:rsid w:val="003A554B"/>
    <w:rsid w:val="003B3BBF"/>
    <w:rsid w:val="003C3FED"/>
    <w:rsid w:val="003C7A2D"/>
    <w:rsid w:val="003C7CAB"/>
    <w:rsid w:val="003D0D21"/>
    <w:rsid w:val="003D44CE"/>
    <w:rsid w:val="003D4F85"/>
    <w:rsid w:val="003D6C5F"/>
    <w:rsid w:val="003E35E0"/>
    <w:rsid w:val="003E480F"/>
    <w:rsid w:val="003E6B93"/>
    <w:rsid w:val="003E6C3F"/>
    <w:rsid w:val="003F0A60"/>
    <w:rsid w:val="003F0AE7"/>
    <w:rsid w:val="003F4D0D"/>
    <w:rsid w:val="003F6DDA"/>
    <w:rsid w:val="004022AE"/>
    <w:rsid w:val="004022CC"/>
    <w:rsid w:val="00402999"/>
    <w:rsid w:val="004111AC"/>
    <w:rsid w:val="00411A5E"/>
    <w:rsid w:val="00411F25"/>
    <w:rsid w:val="004133F6"/>
    <w:rsid w:val="00414574"/>
    <w:rsid w:val="0041475A"/>
    <w:rsid w:val="0041578B"/>
    <w:rsid w:val="00415BAF"/>
    <w:rsid w:val="00416766"/>
    <w:rsid w:val="00417ED6"/>
    <w:rsid w:val="00420778"/>
    <w:rsid w:val="00430A3A"/>
    <w:rsid w:val="00434577"/>
    <w:rsid w:val="004356B8"/>
    <w:rsid w:val="004356BD"/>
    <w:rsid w:val="00436289"/>
    <w:rsid w:val="00437AB9"/>
    <w:rsid w:val="00441EC0"/>
    <w:rsid w:val="00447A53"/>
    <w:rsid w:val="004601BE"/>
    <w:rsid w:val="0046156C"/>
    <w:rsid w:val="0046173D"/>
    <w:rsid w:val="00463AF0"/>
    <w:rsid w:val="0046578E"/>
    <w:rsid w:val="00465CB2"/>
    <w:rsid w:val="00467026"/>
    <w:rsid w:val="00467D3C"/>
    <w:rsid w:val="00470C1E"/>
    <w:rsid w:val="004741EF"/>
    <w:rsid w:val="004856EF"/>
    <w:rsid w:val="00485A04"/>
    <w:rsid w:val="004863DF"/>
    <w:rsid w:val="00490EDF"/>
    <w:rsid w:val="004954AB"/>
    <w:rsid w:val="0049654E"/>
    <w:rsid w:val="00496745"/>
    <w:rsid w:val="004A1903"/>
    <w:rsid w:val="004B35D8"/>
    <w:rsid w:val="004B6369"/>
    <w:rsid w:val="004D03C3"/>
    <w:rsid w:val="004D2C8D"/>
    <w:rsid w:val="004D3FC7"/>
    <w:rsid w:val="004D5358"/>
    <w:rsid w:val="004D61C8"/>
    <w:rsid w:val="004E06BB"/>
    <w:rsid w:val="004E0D02"/>
    <w:rsid w:val="004E1105"/>
    <w:rsid w:val="004E19E8"/>
    <w:rsid w:val="004E22AB"/>
    <w:rsid w:val="004E237D"/>
    <w:rsid w:val="004E425C"/>
    <w:rsid w:val="004E6F52"/>
    <w:rsid w:val="004F12A7"/>
    <w:rsid w:val="004F4086"/>
    <w:rsid w:val="004F5380"/>
    <w:rsid w:val="004F6A46"/>
    <w:rsid w:val="005072D8"/>
    <w:rsid w:val="00514FA7"/>
    <w:rsid w:val="005162E2"/>
    <w:rsid w:val="005172CF"/>
    <w:rsid w:val="00520746"/>
    <w:rsid w:val="005226D2"/>
    <w:rsid w:val="00523258"/>
    <w:rsid w:val="0052450C"/>
    <w:rsid w:val="005259B6"/>
    <w:rsid w:val="00530BE0"/>
    <w:rsid w:val="00530C42"/>
    <w:rsid w:val="00531904"/>
    <w:rsid w:val="00533170"/>
    <w:rsid w:val="0053486A"/>
    <w:rsid w:val="005349D3"/>
    <w:rsid w:val="00537D6B"/>
    <w:rsid w:val="00541790"/>
    <w:rsid w:val="00541C55"/>
    <w:rsid w:val="00542287"/>
    <w:rsid w:val="005425D6"/>
    <w:rsid w:val="005529C1"/>
    <w:rsid w:val="00554AC2"/>
    <w:rsid w:val="0056317B"/>
    <w:rsid w:val="0056605C"/>
    <w:rsid w:val="005720F1"/>
    <w:rsid w:val="0057262B"/>
    <w:rsid w:val="0057309A"/>
    <w:rsid w:val="00581910"/>
    <w:rsid w:val="00584422"/>
    <w:rsid w:val="005911DA"/>
    <w:rsid w:val="005914E0"/>
    <w:rsid w:val="0059245F"/>
    <w:rsid w:val="005941C8"/>
    <w:rsid w:val="005942FE"/>
    <w:rsid w:val="00596316"/>
    <w:rsid w:val="005A5092"/>
    <w:rsid w:val="005B0B77"/>
    <w:rsid w:val="005B538F"/>
    <w:rsid w:val="005B7A0C"/>
    <w:rsid w:val="005C03EE"/>
    <w:rsid w:val="005C0F0C"/>
    <w:rsid w:val="005C27C2"/>
    <w:rsid w:val="005C3E27"/>
    <w:rsid w:val="005C4A72"/>
    <w:rsid w:val="005D0807"/>
    <w:rsid w:val="005D168D"/>
    <w:rsid w:val="005D592D"/>
    <w:rsid w:val="005D59D8"/>
    <w:rsid w:val="005E16CA"/>
    <w:rsid w:val="005E335A"/>
    <w:rsid w:val="005F24DE"/>
    <w:rsid w:val="005F32AC"/>
    <w:rsid w:val="005F3CA7"/>
    <w:rsid w:val="005F5433"/>
    <w:rsid w:val="005F5C76"/>
    <w:rsid w:val="00603585"/>
    <w:rsid w:val="006039D5"/>
    <w:rsid w:val="006059D0"/>
    <w:rsid w:val="0060635D"/>
    <w:rsid w:val="00616501"/>
    <w:rsid w:val="006174E5"/>
    <w:rsid w:val="00621686"/>
    <w:rsid w:val="00624DB7"/>
    <w:rsid w:val="006264CD"/>
    <w:rsid w:val="0063121E"/>
    <w:rsid w:val="00635E78"/>
    <w:rsid w:val="0064142C"/>
    <w:rsid w:val="00643C4F"/>
    <w:rsid w:val="0064716F"/>
    <w:rsid w:val="0065274E"/>
    <w:rsid w:val="00652C15"/>
    <w:rsid w:val="00653435"/>
    <w:rsid w:val="00656662"/>
    <w:rsid w:val="0066283E"/>
    <w:rsid w:val="00665469"/>
    <w:rsid w:val="00670238"/>
    <w:rsid w:val="0067118E"/>
    <w:rsid w:val="006746C8"/>
    <w:rsid w:val="00677C4E"/>
    <w:rsid w:val="00677D55"/>
    <w:rsid w:val="006835A7"/>
    <w:rsid w:val="00683923"/>
    <w:rsid w:val="00683F65"/>
    <w:rsid w:val="0068427D"/>
    <w:rsid w:val="00685F84"/>
    <w:rsid w:val="006915CF"/>
    <w:rsid w:val="00691EAA"/>
    <w:rsid w:val="0069306A"/>
    <w:rsid w:val="006A0974"/>
    <w:rsid w:val="006A668A"/>
    <w:rsid w:val="006A7CB8"/>
    <w:rsid w:val="006B0E0B"/>
    <w:rsid w:val="006C3582"/>
    <w:rsid w:val="006C5CBE"/>
    <w:rsid w:val="006D514B"/>
    <w:rsid w:val="006D620F"/>
    <w:rsid w:val="006D6B7E"/>
    <w:rsid w:val="006E0C5E"/>
    <w:rsid w:val="006E26B1"/>
    <w:rsid w:val="006E36F0"/>
    <w:rsid w:val="006E5B57"/>
    <w:rsid w:val="006E6164"/>
    <w:rsid w:val="006F2660"/>
    <w:rsid w:val="0071066E"/>
    <w:rsid w:val="00711211"/>
    <w:rsid w:val="007144B2"/>
    <w:rsid w:val="00714D4B"/>
    <w:rsid w:val="00733354"/>
    <w:rsid w:val="00733946"/>
    <w:rsid w:val="00737A7B"/>
    <w:rsid w:val="007604F7"/>
    <w:rsid w:val="00761736"/>
    <w:rsid w:val="007619E9"/>
    <w:rsid w:val="0076679B"/>
    <w:rsid w:val="007676E6"/>
    <w:rsid w:val="00770E30"/>
    <w:rsid w:val="00770FA4"/>
    <w:rsid w:val="007711E8"/>
    <w:rsid w:val="00772804"/>
    <w:rsid w:val="00773772"/>
    <w:rsid w:val="00775459"/>
    <w:rsid w:val="0077556B"/>
    <w:rsid w:val="0077706D"/>
    <w:rsid w:val="00777A9B"/>
    <w:rsid w:val="0078054D"/>
    <w:rsid w:val="0078060A"/>
    <w:rsid w:val="00781BE8"/>
    <w:rsid w:val="00784FCA"/>
    <w:rsid w:val="00792385"/>
    <w:rsid w:val="00792562"/>
    <w:rsid w:val="00796D70"/>
    <w:rsid w:val="007A116B"/>
    <w:rsid w:val="007A1205"/>
    <w:rsid w:val="007A4085"/>
    <w:rsid w:val="007B3BB8"/>
    <w:rsid w:val="007B524D"/>
    <w:rsid w:val="007B585B"/>
    <w:rsid w:val="007B6109"/>
    <w:rsid w:val="007C076F"/>
    <w:rsid w:val="007C42E5"/>
    <w:rsid w:val="007C599A"/>
    <w:rsid w:val="007C5ADE"/>
    <w:rsid w:val="007C7BAC"/>
    <w:rsid w:val="007D1AB1"/>
    <w:rsid w:val="007D20B1"/>
    <w:rsid w:val="007D2C0A"/>
    <w:rsid w:val="007D5B8C"/>
    <w:rsid w:val="007F07B0"/>
    <w:rsid w:val="007F13F8"/>
    <w:rsid w:val="007F1D7A"/>
    <w:rsid w:val="007F6D0F"/>
    <w:rsid w:val="008011FA"/>
    <w:rsid w:val="0080579B"/>
    <w:rsid w:val="00807BE1"/>
    <w:rsid w:val="00812249"/>
    <w:rsid w:val="008128C0"/>
    <w:rsid w:val="0081658C"/>
    <w:rsid w:val="0081701E"/>
    <w:rsid w:val="00826D9B"/>
    <w:rsid w:val="00827C44"/>
    <w:rsid w:val="00835368"/>
    <w:rsid w:val="00837422"/>
    <w:rsid w:val="00847869"/>
    <w:rsid w:val="008554B2"/>
    <w:rsid w:val="008572EF"/>
    <w:rsid w:val="00861029"/>
    <w:rsid w:val="008644DF"/>
    <w:rsid w:val="00870D39"/>
    <w:rsid w:val="00874BE3"/>
    <w:rsid w:val="00874E66"/>
    <w:rsid w:val="008822B3"/>
    <w:rsid w:val="00882432"/>
    <w:rsid w:val="0088409F"/>
    <w:rsid w:val="00896D7E"/>
    <w:rsid w:val="008A4600"/>
    <w:rsid w:val="008B071C"/>
    <w:rsid w:val="008B0C72"/>
    <w:rsid w:val="008B5A96"/>
    <w:rsid w:val="008D1A96"/>
    <w:rsid w:val="008D6F28"/>
    <w:rsid w:val="008E03D9"/>
    <w:rsid w:val="008E1DE3"/>
    <w:rsid w:val="008F09F4"/>
    <w:rsid w:val="0090346E"/>
    <w:rsid w:val="0091466F"/>
    <w:rsid w:val="00914E81"/>
    <w:rsid w:val="0091573F"/>
    <w:rsid w:val="00916D1C"/>
    <w:rsid w:val="00926AAE"/>
    <w:rsid w:val="009336E3"/>
    <w:rsid w:val="009436E3"/>
    <w:rsid w:val="009546E0"/>
    <w:rsid w:val="0095480C"/>
    <w:rsid w:val="0095759A"/>
    <w:rsid w:val="0096028E"/>
    <w:rsid w:val="0097328F"/>
    <w:rsid w:val="0097794E"/>
    <w:rsid w:val="009835CC"/>
    <w:rsid w:val="009863F1"/>
    <w:rsid w:val="0098734D"/>
    <w:rsid w:val="00992964"/>
    <w:rsid w:val="00994AE2"/>
    <w:rsid w:val="00995545"/>
    <w:rsid w:val="00996259"/>
    <w:rsid w:val="0099627B"/>
    <w:rsid w:val="009966FD"/>
    <w:rsid w:val="009A172D"/>
    <w:rsid w:val="009A1CAE"/>
    <w:rsid w:val="009A1FEF"/>
    <w:rsid w:val="009A28DE"/>
    <w:rsid w:val="009A460E"/>
    <w:rsid w:val="009A6CE8"/>
    <w:rsid w:val="009A77BD"/>
    <w:rsid w:val="009A78DC"/>
    <w:rsid w:val="009B58AA"/>
    <w:rsid w:val="009C5934"/>
    <w:rsid w:val="009C5CB8"/>
    <w:rsid w:val="009C70EF"/>
    <w:rsid w:val="009C7A58"/>
    <w:rsid w:val="009D3491"/>
    <w:rsid w:val="009D78A7"/>
    <w:rsid w:val="009E0F11"/>
    <w:rsid w:val="009E44B4"/>
    <w:rsid w:val="009E44F1"/>
    <w:rsid w:val="009E6BCC"/>
    <w:rsid w:val="009F11C5"/>
    <w:rsid w:val="009F18B9"/>
    <w:rsid w:val="009F1E3D"/>
    <w:rsid w:val="00A00A57"/>
    <w:rsid w:val="00A01A11"/>
    <w:rsid w:val="00A0713B"/>
    <w:rsid w:val="00A0730F"/>
    <w:rsid w:val="00A11DDB"/>
    <w:rsid w:val="00A11E1D"/>
    <w:rsid w:val="00A123EE"/>
    <w:rsid w:val="00A13C84"/>
    <w:rsid w:val="00A15640"/>
    <w:rsid w:val="00A240CC"/>
    <w:rsid w:val="00A30D7A"/>
    <w:rsid w:val="00A31760"/>
    <w:rsid w:val="00A338BB"/>
    <w:rsid w:val="00A35442"/>
    <w:rsid w:val="00A357AD"/>
    <w:rsid w:val="00A41BD8"/>
    <w:rsid w:val="00A4205B"/>
    <w:rsid w:val="00A44AB5"/>
    <w:rsid w:val="00A44FD4"/>
    <w:rsid w:val="00A60062"/>
    <w:rsid w:val="00A668E3"/>
    <w:rsid w:val="00A7007E"/>
    <w:rsid w:val="00A70FA3"/>
    <w:rsid w:val="00A76D56"/>
    <w:rsid w:val="00A77A92"/>
    <w:rsid w:val="00A80BE2"/>
    <w:rsid w:val="00A84711"/>
    <w:rsid w:val="00A850D1"/>
    <w:rsid w:val="00A87480"/>
    <w:rsid w:val="00A90733"/>
    <w:rsid w:val="00A91757"/>
    <w:rsid w:val="00A94A5F"/>
    <w:rsid w:val="00A96302"/>
    <w:rsid w:val="00A97EE4"/>
    <w:rsid w:val="00AA161A"/>
    <w:rsid w:val="00AA7BA0"/>
    <w:rsid w:val="00AC0D22"/>
    <w:rsid w:val="00AC2582"/>
    <w:rsid w:val="00AC4190"/>
    <w:rsid w:val="00AC4D3A"/>
    <w:rsid w:val="00AC7099"/>
    <w:rsid w:val="00AD0512"/>
    <w:rsid w:val="00AE7E30"/>
    <w:rsid w:val="00AF1135"/>
    <w:rsid w:val="00AF5E66"/>
    <w:rsid w:val="00B10A79"/>
    <w:rsid w:val="00B16A88"/>
    <w:rsid w:val="00B175FF"/>
    <w:rsid w:val="00B22293"/>
    <w:rsid w:val="00B23550"/>
    <w:rsid w:val="00B36848"/>
    <w:rsid w:val="00B47B6F"/>
    <w:rsid w:val="00B506DE"/>
    <w:rsid w:val="00B51681"/>
    <w:rsid w:val="00B533CB"/>
    <w:rsid w:val="00B55617"/>
    <w:rsid w:val="00B56FB6"/>
    <w:rsid w:val="00B61325"/>
    <w:rsid w:val="00B7039C"/>
    <w:rsid w:val="00B75B04"/>
    <w:rsid w:val="00B83D52"/>
    <w:rsid w:val="00B941EA"/>
    <w:rsid w:val="00B95993"/>
    <w:rsid w:val="00BA2068"/>
    <w:rsid w:val="00BA5E54"/>
    <w:rsid w:val="00BB0A16"/>
    <w:rsid w:val="00BB1E66"/>
    <w:rsid w:val="00BB4FE6"/>
    <w:rsid w:val="00BB5EEC"/>
    <w:rsid w:val="00BB75F6"/>
    <w:rsid w:val="00BC284C"/>
    <w:rsid w:val="00BC2B50"/>
    <w:rsid w:val="00BC55CF"/>
    <w:rsid w:val="00BC6633"/>
    <w:rsid w:val="00BD187B"/>
    <w:rsid w:val="00BD3254"/>
    <w:rsid w:val="00BD6070"/>
    <w:rsid w:val="00BD6890"/>
    <w:rsid w:val="00BE071E"/>
    <w:rsid w:val="00BE2264"/>
    <w:rsid w:val="00BE32E8"/>
    <w:rsid w:val="00BE443E"/>
    <w:rsid w:val="00BE4DE8"/>
    <w:rsid w:val="00BE6574"/>
    <w:rsid w:val="00BE6A2E"/>
    <w:rsid w:val="00BF7BE5"/>
    <w:rsid w:val="00C12CAF"/>
    <w:rsid w:val="00C144EA"/>
    <w:rsid w:val="00C15D09"/>
    <w:rsid w:val="00C15FB6"/>
    <w:rsid w:val="00C20DC2"/>
    <w:rsid w:val="00C2632D"/>
    <w:rsid w:val="00C34C25"/>
    <w:rsid w:val="00C35838"/>
    <w:rsid w:val="00C40275"/>
    <w:rsid w:val="00C44568"/>
    <w:rsid w:val="00C4644A"/>
    <w:rsid w:val="00C508D3"/>
    <w:rsid w:val="00C553E2"/>
    <w:rsid w:val="00C57827"/>
    <w:rsid w:val="00C6249B"/>
    <w:rsid w:val="00C6386C"/>
    <w:rsid w:val="00C65D75"/>
    <w:rsid w:val="00C70851"/>
    <w:rsid w:val="00C70AEA"/>
    <w:rsid w:val="00C7254C"/>
    <w:rsid w:val="00C74AEC"/>
    <w:rsid w:val="00C75565"/>
    <w:rsid w:val="00C7605C"/>
    <w:rsid w:val="00C811D8"/>
    <w:rsid w:val="00C831DA"/>
    <w:rsid w:val="00C869EF"/>
    <w:rsid w:val="00C872BB"/>
    <w:rsid w:val="00C941AD"/>
    <w:rsid w:val="00C94DF2"/>
    <w:rsid w:val="00C955F0"/>
    <w:rsid w:val="00CA0364"/>
    <w:rsid w:val="00CA2E8A"/>
    <w:rsid w:val="00CA2EB4"/>
    <w:rsid w:val="00CA2F0A"/>
    <w:rsid w:val="00CA3ADB"/>
    <w:rsid w:val="00CB3004"/>
    <w:rsid w:val="00CB6B0A"/>
    <w:rsid w:val="00CC1654"/>
    <w:rsid w:val="00CC1DB3"/>
    <w:rsid w:val="00CC306B"/>
    <w:rsid w:val="00CC3B47"/>
    <w:rsid w:val="00CD0ECA"/>
    <w:rsid w:val="00CD0FE0"/>
    <w:rsid w:val="00CE2FB2"/>
    <w:rsid w:val="00CF5C1E"/>
    <w:rsid w:val="00D03332"/>
    <w:rsid w:val="00D10E54"/>
    <w:rsid w:val="00D12BFB"/>
    <w:rsid w:val="00D1388A"/>
    <w:rsid w:val="00D13F85"/>
    <w:rsid w:val="00D17036"/>
    <w:rsid w:val="00D20DA7"/>
    <w:rsid w:val="00D22CA9"/>
    <w:rsid w:val="00D25291"/>
    <w:rsid w:val="00D271AB"/>
    <w:rsid w:val="00D333A1"/>
    <w:rsid w:val="00D3382D"/>
    <w:rsid w:val="00D34D13"/>
    <w:rsid w:val="00D4638A"/>
    <w:rsid w:val="00D470CA"/>
    <w:rsid w:val="00D52BF2"/>
    <w:rsid w:val="00D57E91"/>
    <w:rsid w:val="00D63DC5"/>
    <w:rsid w:val="00D675AA"/>
    <w:rsid w:val="00D6773A"/>
    <w:rsid w:val="00D747E0"/>
    <w:rsid w:val="00D75D89"/>
    <w:rsid w:val="00D7695A"/>
    <w:rsid w:val="00D850CE"/>
    <w:rsid w:val="00D8576C"/>
    <w:rsid w:val="00D86F5A"/>
    <w:rsid w:val="00D872BD"/>
    <w:rsid w:val="00D90AA5"/>
    <w:rsid w:val="00D914F9"/>
    <w:rsid w:val="00D91743"/>
    <w:rsid w:val="00D920E4"/>
    <w:rsid w:val="00D96B72"/>
    <w:rsid w:val="00DB08E5"/>
    <w:rsid w:val="00DB1C12"/>
    <w:rsid w:val="00DB2C6B"/>
    <w:rsid w:val="00DB7BBE"/>
    <w:rsid w:val="00DC05B5"/>
    <w:rsid w:val="00DC2D9B"/>
    <w:rsid w:val="00DC412D"/>
    <w:rsid w:val="00DC6DEB"/>
    <w:rsid w:val="00DC736D"/>
    <w:rsid w:val="00DD043D"/>
    <w:rsid w:val="00DD37EF"/>
    <w:rsid w:val="00DD5CB8"/>
    <w:rsid w:val="00DE2FD7"/>
    <w:rsid w:val="00DE5E04"/>
    <w:rsid w:val="00DF0A36"/>
    <w:rsid w:val="00DF4601"/>
    <w:rsid w:val="00DF4E6D"/>
    <w:rsid w:val="00DF6185"/>
    <w:rsid w:val="00DF7008"/>
    <w:rsid w:val="00E0180E"/>
    <w:rsid w:val="00E03151"/>
    <w:rsid w:val="00E0454B"/>
    <w:rsid w:val="00E055AB"/>
    <w:rsid w:val="00E0748F"/>
    <w:rsid w:val="00E120DF"/>
    <w:rsid w:val="00E12DB1"/>
    <w:rsid w:val="00E16974"/>
    <w:rsid w:val="00E16ECC"/>
    <w:rsid w:val="00E220FC"/>
    <w:rsid w:val="00E35E67"/>
    <w:rsid w:val="00E40AAE"/>
    <w:rsid w:val="00E456F8"/>
    <w:rsid w:val="00E46D4E"/>
    <w:rsid w:val="00E53BF8"/>
    <w:rsid w:val="00E565E0"/>
    <w:rsid w:val="00E6716C"/>
    <w:rsid w:val="00E67C57"/>
    <w:rsid w:val="00E727B9"/>
    <w:rsid w:val="00E72F82"/>
    <w:rsid w:val="00E73AE4"/>
    <w:rsid w:val="00E82847"/>
    <w:rsid w:val="00E86BCF"/>
    <w:rsid w:val="00E93F2D"/>
    <w:rsid w:val="00E95B3B"/>
    <w:rsid w:val="00EA1BF4"/>
    <w:rsid w:val="00EA6B43"/>
    <w:rsid w:val="00EA77F9"/>
    <w:rsid w:val="00EA7C0D"/>
    <w:rsid w:val="00EB039F"/>
    <w:rsid w:val="00EB1403"/>
    <w:rsid w:val="00EB357C"/>
    <w:rsid w:val="00EB4951"/>
    <w:rsid w:val="00EE1EDD"/>
    <w:rsid w:val="00EE3F49"/>
    <w:rsid w:val="00EF4FB1"/>
    <w:rsid w:val="00EF7F3C"/>
    <w:rsid w:val="00F00D0C"/>
    <w:rsid w:val="00F00EBC"/>
    <w:rsid w:val="00F01B3F"/>
    <w:rsid w:val="00F038F0"/>
    <w:rsid w:val="00F04055"/>
    <w:rsid w:val="00F067D9"/>
    <w:rsid w:val="00F10EEF"/>
    <w:rsid w:val="00F11D6B"/>
    <w:rsid w:val="00F206DC"/>
    <w:rsid w:val="00F2468B"/>
    <w:rsid w:val="00F26D1C"/>
    <w:rsid w:val="00F26F2A"/>
    <w:rsid w:val="00F27249"/>
    <w:rsid w:val="00F27A05"/>
    <w:rsid w:val="00F414A5"/>
    <w:rsid w:val="00F41534"/>
    <w:rsid w:val="00F45377"/>
    <w:rsid w:val="00F4601A"/>
    <w:rsid w:val="00F52FE8"/>
    <w:rsid w:val="00F551F5"/>
    <w:rsid w:val="00F56D3C"/>
    <w:rsid w:val="00F67FB7"/>
    <w:rsid w:val="00F83262"/>
    <w:rsid w:val="00F964E2"/>
    <w:rsid w:val="00FA25DE"/>
    <w:rsid w:val="00FA4797"/>
    <w:rsid w:val="00FA7BAA"/>
    <w:rsid w:val="00FB1258"/>
    <w:rsid w:val="00FB1948"/>
    <w:rsid w:val="00FB5E31"/>
    <w:rsid w:val="00FC0408"/>
    <w:rsid w:val="00FC0AAB"/>
    <w:rsid w:val="00FC43CF"/>
    <w:rsid w:val="00FD2DDA"/>
    <w:rsid w:val="00FD3153"/>
    <w:rsid w:val="00FD77B4"/>
    <w:rsid w:val="00FE0379"/>
    <w:rsid w:val="00FE0C27"/>
    <w:rsid w:val="00FE0DC3"/>
    <w:rsid w:val="00FE1669"/>
    <w:rsid w:val="00FE3342"/>
    <w:rsid w:val="00FE7541"/>
    <w:rsid w:val="00FE7D76"/>
    <w:rsid w:val="00FF0F33"/>
    <w:rsid w:val="028AC456"/>
    <w:rsid w:val="035E8C30"/>
    <w:rsid w:val="07AA5D47"/>
    <w:rsid w:val="12F8CAA4"/>
    <w:rsid w:val="15C7D424"/>
    <w:rsid w:val="16B8811E"/>
    <w:rsid w:val="176D86EE"/>
    <w:rsid w:val="192747B9"/>
    <w:rsid w:val="1B339F0D"/>
    <w:rsid w:val="1C63EB54"/>
    <w:rsid w:val="20EEA46A"/>
    <w:rsid w:val="21879A1D"/>
    <w:rsid w:val="23DA1A44"/>
    <w:rsid w:val="2699F070"/>
    <w:rsid w:val="26CB3D8A"/>
    <w:rsid w:val="27713BF9"/>
    <w:rsid w:val="291E1974"/>
    <w:rsid w:val="299D7C8B"/>
    <w:rsid w:val="2B51D259"/>
    <w:rsid w:val="2CDF73B8"/>
    <w:rsid w:val="2D66D29B"/>
    <w:rsid w:val="3238A438"/>
    <w:rsid w:val="327D675E"/>
    <w:rsid w:val="332AC30B"/>
    <w:rsid w:val="33C9A33F"/>
    <w:rsid w:val="375F0979"/>
    <w:rsid w:val="38BB00A2"/>
    <w:rsid w:val="3943B3E0"/>
    <w:rsid w:val="3A066BC1"/>
    <w:rsid w:val="3BAA80B2"/>
    <w:rsid w:val="3D80B47D"/>
    <w:rsid w:val="42125DA7"/>
    <w:rsid w:val="46A22706"/>
    <w:rsid w:val="47A3E25A"/>
    <w:rsid w:val="47AE1AC0"/>
    <w:rsid w:val="47E642AD"/>
    <w:rsid w:val="487D3FC8"/>
    <w:rsid w:val="48E81725"/>
    <w:rsid w:val="49001E52"/>
    <w:rsid w:val="4991BE69"/>
    <w:rsid w:val="4BE43FD3"/>
    <w:rsid w:val="4CA65A5C"/>
    <w:rsid w:val="4ECA57AE"/>
    <w:rsid w:val="4F363ECF"/>
    <w:rsid w:val="51459207"/>
    <w:rsid w:val="5208F4AA"/>
    <w:rsid w:val="52E26F92"/>
    <w:rsid w:val="550879C9"/>
    <w:rsid w:val="597515E6"/>
    <w:rsid w:val="5C9B2E19"/>
    <w:rsid w:val="5D90D261"/>
    <w:rsid w:val="5F690C2A"/>
    <w:rsid w:val="6030D739"/>
    <w:rsid w:val="62A81ABE"/>
    <w:rsid w:val="64A71910"/>
    <w:rsid w:val="657D08D9"/>
    <w:rsid w:val="65BBCD10"/>
    <w:rsid w:val="69D7F3B4"/>
    <w:rsid w:val="6B9891E8"/>
    <w:rsid w:val="6E91F1CA"/>
    <w:rsid w:val="6F1B2F4C"/>
    <w:rsid w:val="6F8C99DB"/>
    <w:rsid w:val="71948A08"/>
    <w:rsid w:val="742EEE3F"/>
    <w:rsid w:val="75433CDD"/>
    <w:rsid w:val="77FB3A5D"/>
    <w:rsid w:val="7C2FB6D9"/>
    <w:rsid w:val="7DED0596"/>
    <w:rsid w:val="7E3A2468"/>
    <w:rsid w:val="7ED5D8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E55F1991-C7D3-4C98-92DD-88565B00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uiPriority w:val="39"/>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 w:type="character" w:styleId="Mention">
    <w:name w:val="Mention"/>
    <w:basedOn w:val="DefaultParagraphFont"/>
    <w:uiPriority w:val="99"/>
    <w:unhideWhenUsed/>
    <w:rsid w:val="00BC2B50"/>
    <w:rPr>
      <w:color w:val="2B579A"/>
      <w:shd w:val="clear" w:color="auto" w:fill="E1DFDD"/>
    </w:rPr>
  </w:style>
  <w:style w:type="character" w:styleId="IntenseReference">
    <w:name w:val="Intense Reference"/>
    <w:basedOn w:val="DefaultParagraphFont"/>
    <w:uiPriority w:val="32"/>
    <w:qFormat/>
    <w:rsid w:val="0066546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4AE96-3162-490E-A7E0-4F32820A1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3.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 ds:uri="97b6fe81-1556-4112-94ca-31043ca39b71"/>
  </ds:schemaRefs>
</ds:datastoreItem>
</file>

<file path=customXml/itemProps4.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5.xml><?xml version="1.0" encoding="utf-8"?>
<ds:datastoreItem xmlns:ds="http://schemas.openxmlformats.org/officeDocument/2006/customXml" ds:itemID="{64F84358-5031-4F48-A026-9FF9D0F4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6543</Words>
  <Characters>35594</Characters>
  <Application>Microsoft Office Word</Application>
  <DocSecurity>8</DocSecurity>
  <Lines>773</Lines>
  <Paragraphs>307</Paragraphs>
  <ScaleCrop>false</ScaleCrop>
  <Company/>
  <LinksUpToDate>false</LinksUpToDate>
  <CharactersWithSpaces>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Creighton, Alan (Northern Powergrid)</dc:creator>
  <cp:keywords/>
  <dc:description>Updated for GB and SO, footnotes extracted</dc:description>
  <cp:lastModifiedBy>Lizzie Timmins</cp:lastModifiedBy>
  <cp:revision>7</cp:revision>
  <cp:lastPrinted>2014-07-02T05:02:00Z</cp:lastPrinted>
  <dcterms:created xsi:type="dcterms:W3CDTF">2025-12-01T15:11:00Z</dcterms:created>
  <dcterms:modified xsi:type="dcterms:W3CDTF">2025-12-01T15:14:00Z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y fmtid="{D5CDD505-2E9C-101B-9397-08002B2CF9AE}" pid="14" name="docLang">
    <vt:lpwstr>en</vt:lpwstr>
  </property>
  <property fmtid="{D5CDD505-2E9C-101B-9397-08002B2CF9AE}" pid="15" name="Order">
    <vt:r8>3638400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