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trPr>
        <w:tc>
          <w:tcPr>
            <w:tcW w:w="2884" w:type="dxa"/>
          </w:tcPr>
          <w:p w14:paraId="5A667769" w14:textId="04C22970" w:rsidR="00825D8A" w:rsidRDefault="00825D8A" w:rsidP="00825D8A">
            <w:pPr>
              <w:pStyle w:val="Arial11Bold"/>
              <w:rPr>
                <w:rFonts w:cs="Arial"/>
              </w:rPr>
            </w:pPr>
            <w:r>
              <w:rPr>
                <w:rFonts w:cs="Arial"/>
              </w:rPr>
              <w:t>Balancing Mechanism Window Period</w:t>
            </w:r>
          </w:p>
        </w:tc>
        <w:tc>
          <w:tcPr>
            <w:tcW w:w="6634" w:type="dxa"/>
          </w:tcPr>
          <w:p w14:paraId="27FFDFBF" w14:textId="27BC4DE9"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trPr>
        <w:tc>
          <w:tcPr>
            <w:tcW w:w="2884" w:type="dxa"/>
          </w:tcPr>
          <w:p w14:paraId="4E4348BE" w14:textId="5FC6952A" w:rsidR="004B0C37" w:rsidRDefault="004B0C37" w:rsidP="004B0C37">
            <w:pPr>
              <w:pStyle w:val="Arial11Bold"/>
              <w:rPr>
                <w:rFonts w:cs="Arial"/>
              </w:rPr>
            </w:pPr>
            <w:r>
              <w:rPr>
                <w:rFonts w:cs="Arial"/>
              </w:rPr>
              <w:t>Bid Acceptance</w:t>
            </w:r>
          </w:p>
        </w:tc>
        <w:tc>
          <w:tcPr>
            <w:tcW w:w="6634" w:type="dxa"/>
          </w:tcPr>
          <w:p w14:paraId="064A7BEA" w14:textId="60555142"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lastRenderedPageBreak/>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proofErr w:type="spellStart"/>
            <w:r w:rsidRPr="007E0B31">
              <w:rPr>
                <w:rFonts w:cs="Arial"/>
              </w:rPr>
              <w:t>BSCCo</w:t>
            </w:r>
            <w:proofErr w:type="spellEnd"/>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lastRenderedPageBreak/>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4B0C37" w:rsidRPr="007E0B31" w:rsidRDefault="004B0C37" w:rsidP="004B0C37">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4B0C37" w:rsidRPr="007E0B31" w:rsidRDefault="004B0C37" w:rsidP="004B0C37">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4B0C37" w:rsidRPr="007E0B31" w:rsidRDefault="004B0C37" w:rsidP="004B0C37">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4B0C37" w:rsidRPr="007E0B31" w:rsidRDefault="004B0C37" w:rsidP="004B0C37">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4B0C37" w:rsidRPr="007E0B31" w:rsidRDefault="004B0C37" w:rsidP="004B0C37">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4B0C37" w:rsidRPr="007E0B31" w:rsidRDefault="004B0C37" w:rsidP="004B0C37">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4B0C37" w:rsidRPr="007E0B31" w:rsidRDefault="004B0C37" w:rsidP="004B0C37">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lastRenderedPageBreak/>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4A782D4E"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del w:id="9" w:author="Amanda Rooney [NESO]" w:date="2025-11-17T17:22:00Z" w16du:dateUtc="2025-11-17T17:22:00Z">
              <w:r w:rsidRPr="004B6F56" w:rsidDel="00A2418C">
                <w:rPr>
                  <w:rFonts w:cs="Arial"/>
                </w:rPr>
                <w:delText xml:space="preserve"> or </w:delText>
              </w:r>
              <w:r w:rsidRPr="004B6F56" w:rsidDel="00A2418C">
                <w:rPr>
                  <w:rFonts w:cs="Arial"/>
                  <w:b/>
                </w:rPr>
                <w:delText>RR Instruction</w:delText>
              </w:r>
              <w:r w:rsidRPr="004B6F56" w:rsidDel="00A2418C">
                <w:rPr>
                  <w:rFonts w:cs="Arial"/>
                </w:rPr>
                <w:delText xml:space="preserve"> or a combination of </w:delText>
              </w:r>
              <w:r w:rsidRPr="004B6F56" w:rsidDel="00A2418C">
                <w:rPr>
                  <w:rFonts w:cs="Arial"/>
                  <w:b/>
                </w:rPr>
                <w:delText>Bid-Offer Acceptances</w:delText>
              </w:r>
              <w:r w:rsidRPr="004B6F56" w:rsidDel="00A2418C">
                <w:rPr>
                  <w:rFonts w:cs="Arial"/>
                </w:rPr>
                <w:delText xml:space="preserve"> and </w:delText>
              </w:r>
              <w:r w:rsidRPr="004B6F56" w:rsidDel="00A2418C">
                <w:rPr>
                  <w:rFonts w:cs="Arial"/>
                  <w:b/>
                </w:rPr>
                <w:delText>RR Instructions</w:delText>
              </w:r>
            </w:del>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0" w:name="_DV_C9"/>
            <w:r w:rsidRPr="007E0B31">
              <w:rPr>
                <w:rFonts w:cs="Arial"/>
              </w:rPr>
              <w:t>Compliance Statement</w:t>
            </w:r>
            <w:bookmarkEnd w:id="10"/>
          </w:p>
        </w:tc>
        <w:tc>
          <w:tcPr>
            <w:tcW w:w="6634" w:type="dxa"/>
          </w:tcPr>
          <w:p w14:paraId="13AC6FB0" w14:textId="77777777" w:rsidR="004B0C37" w:rsidRPr="00E61A96" w:rsidRDefault="004B0C37" w:rsidP="004B0C37">
            <w:pPr>
              <w:pStyle w:val="TableArial11"/>
              <w:rPr>
                <w:rFonts w:cs="Arial"/>
              </w:rPr>
            </w:pPr>
            <w:bookmarkStart w:id="1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1"/>
          </w:p>
          <w:p w14:paraId="59457DB7" w14:textId="77777777" w:rsidR="004B0C37" w:rsidRPr="00E61A96" w:rsidRDefault="004B0C37" w:rsidP="004B0C37">
            <w:pPr>
              <w:pStyle w:val="TableArial11"/>
              <w:rPr>
                <w:rFonts w:cs="Arial"/>
              </w:rPr>
            </w:pPr>
            <w:bookmarkStart w:id="12" w:name="_DV_C11"/>
            <w:r w:rsidRPr="00E61A96">
              <w:rPr>
                <w:rFonts w:cs="Arial"/>
                <w:b/>
              </w:rPr>
              <w:t>Generating Unit(s)</w:t>
            </w:r>
            <w:r w:rsidRPr="00E61A96">
              <w:rPr>
                <w:rFonts w:cs="Arial"/>
              </w:rPr>
              <w:t xml:space="preserve">; or, </w:t>
            </w:r>
            <w:bookmarkEnd w:id="12"/>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13" w:name="_DV_C12"/>
            <w:r w:rsidRPr="00E61A96">
              <w:rPr>
                <w:rFonts w:cs="Arial"/>
                <w:b/>
              </w:rPr>
              <w:t>CCGT Module(s)</w:t>
            </w:r>
            <w:r w:rsidRPr="00E61A96">
              <w:rPr>
                <w:rFonts w:cs="Arial"/>
              </w:rPr>
              <w:t xml:space="preserve">; or, </w:t>
            </w:r>
            <w:bookmarkEnd w:id="13"/>
          </w:p>
          <w:p w14:paraId="2F9E7ABB" w14:textId="77777777" w:rsidR="004B0C37" w:rsidRPr="00E61A96" w:rsidRDefault="004B0C37" w:rsidP="004B0C37">
            <w:pPr>
              <w:pStyle w:val="TableArial11"/>
              <w:rPr>
                <w:rFonts w:cs="Arial"/>
              </w:rPr>
            </w:pPr>
            <w:bookmarkStart w:id="14" w:name="_DV_C13"/>
            <w:r w:rsidRPr="00E61A96">
              <w:rPr>
                <w:rFonts w:cs="Arial"/>
                <w:b/>
              </w:rPr>
              <w:t>Power Park Module(s)</w:t>
            </w:r>
            <w:r w:rsidRPr="00E61A96">
              <w:rPr>
                <w:rFonts w:cs="Arial"/>
              </w:rPr>
              <w:t xml:space="preserve">; or, </w:t>
            </w:r>
            <w:bookmarkEnd w:id="14"/>
          </w:p>
          <w:p w14:paraId="6DD734FE" w14:textId="77777777" w:rsidR="004B0C37" w:rsidRPr="00E61A96" w:rsidRDefault="004B0C37" w:rsidP="004B0C37">
            <w:pPr>
              <w:pStyle w:val="TableArial11"/>
              <w:rPr>
                <w:rFonts w:cs="Arial"/>
                <w:b/>
              </w:rPr>
            </w:pPr>
            <w:bookmarkStart w:id="1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16" w:name="_DV_C15"/>
            <w:bookmarkEnd w:id="15"/>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16"/>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17" w:name="_DV_C16"/>
            <w:r w:rsidRPr="007E0B31">
              <w:rPr>
                <w:rFonts w:cs="Arial"/>
              </w:rPr>
              <w:t>DCUSA</w:t>
            </w:r>
            <w:bookmarkEnd w:id="17"/>
          </w:p>
        </w:tc>
        <w:tc>
          <w:tcPr>
            <w:tcW w:w="6634" w:type="dxa"/>
          </w:tcPr>
          <w:p w14:paraId="2D09966A" w14:textId="77777777" w:rsidR="004B0C37" w:rsidRPr="007E0B31" w:rsidRDefault="004B0C37" w:rsidP="004B0C37">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77777777" w:rsidR="004B0C37" w:rsidRPr="007E0B31" w:rsidRDefault="004B0C37" w:rsidP="004B0C37">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 xml:space="preserve">As defined in the </w:t>
            </w:r>
            <w:r w:rsidRPr="38E6A229">
              <w:rPr>
                <w:rFonts w:cs="Arial"/>
                <w:b/>
                <w:bCs/>
              </w:rPr>
              <w:t xml:space="preserve"> ESO Licence.</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lastRenderedPageBreak/>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1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9"/>
          </w:p>
        </w:tc>
        <w:tc>
          <w:tcPr>
            <w:tcW w:w="6634" w:type="dxa"/>
          </w:tcPr>
          <w:p w14:paraId="611268A9" w14:textId="49E96478" w:rsidR="004B0C37" w:rsidRPr="007E0B31" w:rsidRDefault="004B0C37" w:rsidP="004B0C37">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proofErr w:type="spellStart"/>
            <w:r w:rsidRPr="007E0B31">
              <w:rPr>
                <w:rFonts w:cs="Arial"/>
              </w:rPr>
              <w:t>Exemptable</w:t>
            </w:r>
            <w:proofErr w:type="spellEnd"/>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21" w:name="_DV_C20"/>
            <w:r w:rsidRPr="007E0B31">
              <w:rPr>
                <w:rFonts w:cs="Arial"/>
              </w:rPr>
              <w:t xml:space="preserve">Final Operational Notification </w:t>
            </w:r>
            <w:r w:rsidRPr="007E0B31">
              <w:rPr>
                <w:rFonts w:cs="Arial"/>
                <w:b w:val="0"/>
              </w:rPr>
              <w:t>or</w:t>
            </w:r>
            <w:r w:rsidRPr="007E0B31">
              <w:rPr>
                <w:rFonts w:cs="Arial"/>
              </w:rPr>
              <w:t xml:space="preserve"> FON </w:t>
            </w:r>
            <w:bookmarkEnd w:id="21"/>
          </w:p>
        </w:tc>
        <w:tc>
          <w:tcPr>
            <w:tcW w:w="6634" w:type="dxa"/>
          </w:tcPr>
          <w:p w14:paraId="52B70B80" w14:textId="1AE703F3" w:rsidR="004B0C37" w:rsidRPr="007E0B31" w:rsidRDefault="004B0C37" w:rsidP="004B0C37">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4B0C37" w:rsidRPr="007E0B31" w:rsidRDefault="004B0C37" w:rsidP="004B0C37">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4B0C37" w:rsidRPr="007E0B31" w:rsidRDefault="004B0C37" w:rsidP="004B0C37">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4B0C37" w:rsidRPr="007E0B31" w:rsidRDefault="004B0C37" w:rsidP="004B0C37">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trPr>
        <w:tc>
          <w:tcPr>
            <w:tcW w:w="2884" w:type="dxa"/>
          </w:tcPr>
          <w:p w14:paraId="4A65A357" w14:textId="6A53E9C2" w:rsidR="004B0C37" w:rsidRPr="007E0B31" w:rsidRDefault="004B0C37" w:rsidP="004B0C37">
            <w:pPr>
              <w:pStyle w:val="Arial11Bold"/>
              <w:rPr>
                <w:rFonts w:cs="Arial"/>
              </w:rPr>
            </w:pPr>
            <w:r>
              <w:rPr>
                <w:rFonts w:cs="Arial"/>
              </w:rPr>
              <w:t>Future State of Energy (</w:t>
            </w:r>
            <w:proofErr w:type="spellStart"/>
            <w:r>
              <w:rPr>
                <w:rFonts w:cs="Arial"/>
              </w:rPr>
              <w:t>FSoE</w:t>
            </w:r>
            <w:proofErr w:type="spellEnd"/>
            <w:r>
              <w:rPr>
                <w:rFonts w:cs="Arial"/>
              </w:rPr>
              <w:t>)</w:t>
            </w:r>
          </w:p>
        </w:tc>
        <w:tc>
          <w:tcPr>
            <w:tcW w:w="6634" w:type="dxa"/>
          </w:tcPr>
          <w:p w14:paraId="38382217" w14:textId="37DFFF49"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2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6"/>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27" w:name="_DV_C25"/>
            <w:r w:rsidRPr="007E0B31">
              <w:rPr>
                <w:rFonts w:cs="Arial"/>
              </w:rPr>
              <w:t xml:space="preserve">Interim Operational Notification </w:t>
            </w:r>
            <w:r w:rsidRPr="007E0B31">
              <w:rPr>
                <w:rFonts w:cs="Arial"/>
                <w:b w:val="0"/>
              </w:rPr>
              <w:t>or</w:t>
            </w:r>
            <w:r w:rsidRPr="007E0B31">
              <w:rPr>
                <w:rFonts w:cs="Arial"/>
              </w:rPr>
              <w:t xml:space="preserve"> ION </w:t>
            </w:r>
            <w:bookmarkEnd w:id="27"/>
          </w:p>
        </w:tc>
        <w:tc>
          <w:tcPr>
            <w:tcW w:w="6634" w:type="dxa"/>
          </w:tcPr>
          <w:p w14:paraId="40D45ABF" w14:textId="409DC57C" w:rsidR="004B0C37" w:rsidRPr="007E0B31" w:rsidRDefault="004B0C37" w:rsidP="004B0C37">
            <w:pPr>
              <w:pStyle w:val="TableArial11"/>
              <w:rPr>
                <w:rFonts w:cs="Arial"/>
              </w:rPr>
            </w:pPr>
            <w:bookmarkStart w:id="2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8"/>
          </w:p>
          <w:p w14:paraId="2DAA1BCB" w14:textId="77777777" w:rsidR="004B0C37" w:rsidRPr="007E0B31" w:rsidRDefault="004B0C37" w:rsidP="004B0C37">
            <w:pPr>
              <w:pStyle w:val="TableArial11"/>
              <w:ind w:left="567" w:hanging="567"/>
              <w:rPr>
                <w:rFonts w:cs="Arial"/>
              </w:rPr>
            </w:pPr>
            <w:bookmarkStart w:id="29" w:name="_DV_C27"/>
            <w:r w:rsidRPr="007E0B31">
              <w:rPr>
                <w:rFonts w:cs="Arial"/>
              </w:rPr>
              <w:t>(a)</w:t>
            </w:r>
            <w:r w:rsidRPr="007E0B31">
              <w:rPr>
                <w:rFonts w:cs="Arial"/>
              </w:rPr>
              <w:tab/>
              <w:t xml:space="preserve">with the Grid Code, and </w:t>
            </w:r>
            <w:bookmarkEnd w:id="29"/>
          </w:p>
          <w:p w14:paraId="71F8FC61" w14:textId="77777777" w:rsidR="004B0C37" w:rsidRPr="007E0B31" w:rsidRDefault="004B0C37" w:rsidP="004B0C37">
            <w:pPr>
              <w:pStyle w:val="TableArial11"/>
              <w:ind w:left="567" w:hanging="567"/>
              <w:rPr>
                <w:rFonts w:cs="Arial"/>
              </w:rPr>
            </w:pPr>
            <w:bookmarkStart w:id="3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0"/>
          </w:p>
          <w:p w14:paraId="77F719EF" w14:textId="77777777" w:rsidR="004B0C37" w:rsidRPr="007E0B31" w:rsidRDefault="004B0C37" w:rsidP="004B0C37">
            <w:pPr>
              <w:pStyle w:val="TableArial11"/>
              <w:rPr>
                <w:rFonts w:cs="Arial"/>
                <w:u w:val="single"/>
              </w:rPr>
            </w:pPr>
            <w:bookmarkStart w:id="3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proofErr w:type="spellStart"/>
            <w:r w:rsidRPr="007E0B31">
              <w:rPr>
                <w:rFonts w:cs="Arial"/>
              </w:rPr>
              <w:t>Intertripping</w:t>
            </w:r>
            <w:proofErr w:type="spellEnd"/>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32"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2"/>
          </w:p>
        </w:tc>
        <w:tc>
          <w:tcPr>
            <w:tcW w:w="6634" w:type="dxa"/>
          </w:tcPr>
          <w:p w14:paraId="116937FB" w14:textId="55A25BAD" w:rsidR="004B0C37" w:rsidRPr="007E0B31" w:rsidRDefault="004B0C37" w:rsidP="004B0C37">
            <w:pPr>
              <w:pStyle w:val="TableArial11"/>
              <w:rPr>
                <w:rFonts w:cs="Arial"/>
              </w:rPr>
            </w:pPr>
            <w:bookmarkStart w:id="3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3"/>
          </w:p>
          <w:p w14:paraId="0C9542F9" w14:textId="77777777" w:rsidR="004B0C37" w:rsidRPr="007E0B31" w:rsidRDefault="004B0C37" w:rsidP="004B0C37">
            <w:pPr>
              <w:pStyle w:val="TableArial11"/>
              <w:ind w:left="567" w:hanging="567"/>
              <w:rPr>
                <w:rFonts w:cs="Arial"/>
              </w:rPr>
            </w:pPr>
            <w:bookmarkStart w:id="34" w:name="_DV_C36"/>
            <w:r w:rsidRPr="007E0B31">
              <w:rPr>
                <w:rFonts w:cs="Arial"/>
              </w:rPr>
              <w:t>(a)</w:t>
            </w:r>
            <w:r w:rsidRPr="007E0B31">
              <w:rPr>
                <w:rFonts w:cs="Arial"/>
              </w:rPr>
              <w:tab/>
              <w:t xml:space="preserve">with the provisions of the Grid Code specified in the notice, and </w:t>
            </w:r>
            <w:bookmarkEnd w:id="34"/>
          </w:p>
          <w:p w14:paraId="5536F311" w14:textId="77777777" w:rsidR="004B0C37" w:rsidRPr="007E0B31" w:rsidRDefault="004B0C37" w:rsidP="004B0C37">
            <w:pPr>
              <w:pStyle w:val="TableArial11"/>
              <w:ind w:left="567" w:hanging="567"/>
              <w:rPr>
                <w:rFonts w:cs="Arial"/>
              </w:rPr>
            </w:pPr>
            <w:bookmarkStart w:id="35"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5"/>
          </w:p>
          <w:p w14:paraId="3817BE40" w14:textId="77777777" w:rsidR="004B0C37" w:rsidRPr="007E0B31" w:rsidRDefault="004B0C37" w:rsidP="004B0C37">
            <w:pPr>
              <w:pStyle w:val="TableArial11"/>
              <w:rPr>
                <w:rFonts w:cs="Arial"/>
              </w:rPr>
            </w:pPr>
            <w:bookmarkStart w:id="36" w:name="_DV_C38"/>
            <w:r w:rsidRPr="007E0B31">
              <w:rPr>
                <w:rFonts w:cs="Arial"/>
              </w:rPr>
              <w:t xml:space="preserve">and specifying the </w:t>
            </w:r>
            <w:r w:rsidRPr="007E0B31">
              <w:rPr>
                <w:rFonts w:cs="Arial"/>
                <w:b/>
              </w:rPr>
              <w:t>Unresolved Issues</w:t>
            </w:r>
            <w:r w:rsidRPr="007E0B31">
              <w:rPr>
                <w:rFonts w:cs="Arial"/>
              </w:rPr>
              <w:t xml:space="preserve">. </w:t>
            </w:r>
            <w:bookmarkEnd w:id="36"/>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37" w:name="_DV_C39"/>
            <w:r w:rsidRPr="007E0B31">
              <w:rPr>
                <w:rFonts w:cs="Arial"/>
              </w:rPr>
              <w:t>Manufacturer’s Data &amp; Performance Report</w:t>
            </w:r>
            <w:bookmarkEnd w:id="37"/>
          </w:p>
        </w:tc>
        <w:tc>
          <w:tcPr>
            <w:tcW w:w="6634" w:type="dxa"/>
          </w:tcPr>
          <w:p w14:paraId="671DA193" w14:textId="02EFD935" w:rsidR="004B0C37" w:rsidRPr="007E0B31" w:rsidRDefault="004B0C37" w:rsidP="004B0C37">
            <w:pPr>
              <w:pStyle w:val="TableArial11"/>
              <w:rPr>
                <w:rFonts w:cs="Arial"/>
              </w:rPr>
            </w:pPr>
            <w:bookmarkStart w:id="3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8"/>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trPr>
        <w:tc>
          <w:tcPr>
            <w:tcW w:w="2884" w:type="dxa"/>
          </w:tcPr>
          <w:p w14:paraId="6924D2CB" w14:textId="7FD8AF12" w:rsidR="004B0C37" w:rsidRPr="007E0B31" w:rsidRDefault="004B0C37" w:rsidP="004B0C37">
            <w:pPr>
              <w:pStyle w:val="Arial11Bold"/>
              <w:rPr>
                <w:rFonts w:cs="Arial"/>
              </w:rPr>
            </w:pPr>
            <w:r w:rsidRPr="00631606">
              <w:rPr>
                <w:rFonts w:cs="Arial"/>
              </w:rPr>
              <w:t>Maximum Delivery Offer (MDO)</w:t>
            </w:r>
          </w:p>
        </w:tc>
        <w:tc>
          <w:tcPr>
            <w:tcW w:w="6634" w:type="dxa"/>
          </w:tcPr>
          <w:p w14:paraId="44B7AB02" w14:textId="0DE23A9A" w:rsidR="004B0C37" w:rsidRPr="007E0B31" w:rsidRDefault="004B0C37" w:rsidP="004B0C37">
            <w:pPr>
              <w:pStyle w:val="TableArial11"/>
              <w:rPr>
                <w:rFonts w:cs="Arial"/>
              </w:rPr>
            </w:pPr>
            <w:r>
              <w:rPr>
                <w:rFonts w:cs="Arial"/>
              </w:rPr>
              <w:t xml:space="preserve">As defined in BC1.A.1.5 </w:t>
            </w:r>
            <w:r w:rsidRPr="00371BD9">
              <w:rPr>
                <w:rFonts w:cs="Arial"/>
                <w:b/>
                <w:bCs/>
              </w:rPr>
              <w:t>Dynamic Parameters</w:t>
            </w:r>
            <w:r w:rsidRPr="00371BD9">
              <w:rPr>
                <w:rFonts w:cs="Arial"/>
              </w:rPr>
              <w:t>.</w:t>
            </w:r>
          </w:p>
        </w:tc>
      </w:tr>
      <w:tr w:rsidR="004B0C37" w:rsidRPr="007E0B31" w14:paraId="78E0CDBB" w14:textId="77777777" w:rsidTr="00430791">
        <w:trPr>
          <w:cantSplit/>
        </w:trPr>
        <w:tc>
          <w:tcPr>
            <w:tcW w:w="2884" w:type="dxa"/>
          </w:tcPr>
          <w:p w14:paraId="7CFCF4FD" w14:textId="37D2F172" w:rsidR="004B0C37" w:rsidRPr="007E0B31" w:rsidRDefault="004B0C37" w:rsidP="004B0C37">
            <w:pPr>
              <w:pStyle w:val="Arial11Bold"/>
              <w:rPr>
                <w:rFonts w:cs="Arial"/>
              </w:rPr>
            </w:pPr>
            <w:r>
              <w:rPr>
                <w:rFonts w:cs="Arial"/>
              </w:rPr>
              <w:t>Maximum Delivery Bid (MDB)</w:t>
            </w:r>
          </w:p>
        </w:tc>
        <w:tc>
          <w:tcPr>
            <w:tcW w:w="6634" w:type="dxa"/>
          </w:tcPr>
          <w:p w14:paraId="0F4F8653" w14:textId="119D4B8F" w:rsidR="004B0C37" w:rsidRPr="007E0B31" w:rsidRDefault="004B0C37" w:rsidP="004B0C37">
            <w:pPr>
              <w:pStyle w:val="TableArial11"/>
              <w:rPr>
                <w:rFonts w:cs="Arial"/>
              </w:rPr>
            </w:pPr>
            <w:r>
              <w:rPr>
                <w:rFonts w:cs="Arial"/>
              </w:rPr>
              <w:t xml:space="preserve">As defined in BC1.A.1.5 </w:t>
            </w:r>
            <w:r w:rsidRPr="00B74368">
              <w:rPr>
                <w:rFonts w:cs="Arial"/>
                <w:b/>
                <w:bCs/>
              </w:rPr>
              <w:t>Dynamic Parameters</w:t>
            </w:r>
            <w:r w:rsidRPr="00371BD9">
              <w:rPr>
                <w:rFonts w:cs="Arial"/>
              </w:rPr>
              <w:t>.</w:t>
            </w:r>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39" w:name="_DV_C45"/>
            <w:r w:rsidRPr="007E0B31">
              <w:rPr>
                <w:rFonts w:cs="Arial"/>
              </w:rPr>
              <w:lastRenderedPageBreak/>
              <w:t>Notification of User’s Intention to Synchronise</w:t>
            </w:r>
            <w:bookmarkEnd w:id="39"/>
          </w:p>
        </w:tc>
        <w:tc>
          <w:tcPr>
            <w:tcW w:w="6634" w:type="dxa"/>
          </w:tcPr>
          <w:p w14:paraId="6ADCBD35" w14:textId="0DA3F6C9" w:rsidR="004B0C37" w:rsidRPr="007E0B31" w:rsidRDefault="004B0C37" w:rsidP="004B0C37">
            <w:pPr>
              <w:pStyle w:val="TableArial11"/>
              <w:rPr>
                <w:rFonts w:cs="Arial"/>
              </w:rPr>
            </w:pPr>
            <w:bookmarkStart w:id="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0"/>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trPr>
        <w:tc>
          <w:tcPr>
            <w:tcW w:w="2884" w:type="dxa"/>
          </w:tcPr>
          <w:p w14:paraId="5DEEB8F7" w14:textId="2396E07C" w:rsidR="004B0C37" w:rsidRPr="007E0B31" w:rsidRDefault="004B0C37" w:rsidP="004B0C37">
            <w:pPr>
              <w:pStyle w:val="Arial11Bold"/>
              <w:rPr>
                <w:rFonts w:cs="Arial"/>
              </w:rPr>
            </w:pPr>
            <w:r>
              <w:rPr>
                <w:rFonts w:cs="Arial"/>
              </w:rPr>
              <w:t>Offer Acceptance</w:t>
            </w:r>
          </w:p>
        </w:tc>
        <w:tc>
          <w:tcPr>
            <w:tcW w:w="6634" w:type="dxa"/>
          </w:tcPr>
          <w:p w14:paraId="2A3AB3D9" w14:textId="6D6C2A23"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
          <w:p w14:paraId="1A8EAFDB" w14:textId="77777777" w:rsidR="004B0C37" w:rsidRPr="007E0B31" w:rsidRDefault="004B0C37" w:rsidP="004B0C37">
            <w:pPr>
              <w:pStyle w:val="TableArial11"/>
              <w:rPr>
                <w:rFonts w:cs="Arial"/>
              </w:rPr>
            </w:pPr>
            <w:bookmarkStart w:id="4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1"/>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42" w:name="_DV_C41"/>
            <w:r w:rsidRPr="007E0B31">
              <w:rPr>
                <w:rFonts w:cs="Arial"/>
              </w:rPr>
              <w:t>Operational Notifications</w:t>
            </w:r>
            <w:bookmarkEnd w:id="42"/>
          </w:p>
        </w:tc>
        <w:tc>
          <w:tcPr>
            <w:tcW w:w="6634" w:type="dxa"/>
          </w:tcPr>
          <w:p w14:paraId="7D98A808" w14:textId="07D64618" w:rsidR="004B0C37" w:rsidRPr="007E0B31" w:rsidRDefault="004B0C37" w:rsidP="004B0C37">
            <w:pPr>
              <w:pStyle w:val="TableArial11"/>
              <w:rPr>
                <w:rFonts w:cs="Arial"/>
              </w:rPr>
            </w:pPr>
            <w:bookmarkStart w:id="4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3"/>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4B0C37" w:rsidRPr="007E0B31" w:rsidRDefault="004B0C37" w:rsidP="004B0C37">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4B0C37" w:rsidRPr="007E0B31" w:rsidRDefault="004B0C37" w:rsidP="004B0C37">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lastRenderedPageBreak/>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rsidDel="00215352" w14:paraId="5C8B475C" w14:textId="4E34AE49" w:rsidTr="00430791">
        <w:trPr>
          <w:cantSplit/>
          <w:del w:id="44" w:author="Lizzie Timmins" w:date="2025-11-18T10:29:00Z"/>
        </w:trPr>
        <w:tc>
          <w:tcPr>
            <w:tcW w:w="2884" w:type="dxa"/>
          </w:tcPr>
          <w:p w14:paraId="7A0A7098" w14:textId="3C56FCEF" w:rsidR="004B0C37" w:rsidRPr="00A24C6C" w:rsidDel="00215352" w:rsidRDefault="004B0C37" w:rsidP="004B0C37">
            <w:pPr>
              <w:pStyle w:val="Arial11Bold"/>
              <w:rPr>
                <w:del w:id="45" w:author="Lizzie Timmins" w:date="2025-11-18T10:29:00Z" w16du:dateUtc="2025-11-18T10:29:00Z"/>
                <w:rFonts w:cs="Arial"/>
              </w:rPr>
            </w:pPr>
          </w:p>
        </w:tc>
        <w:tc>
          <w:tcPr>
            <w:tcW w:w="6634" w:type="dxa"/>
          </w:tcPr>
          <w:p w14:paraId="7D8E70D3" w14:textId="7032214E" w:rsidR="004B0C37" w:rsidRPr="00A24C6C" w:rsidDel="00215352" w:rsidRDefault="004B0C37" w:rsidP="004B0C37">
            <w:pPr>
              <w:pStyle w:val="TableArial11"/>
              <w:rPr>
                <w:del w:id="46" w:author="Lizzie Timmins" w:date="2025-11-18T10:29:00Z" w16du:dateUtc="2025-11-18T10:29:00Z"/>
                <w:rFonts w:cs="Arial"/>
              </w:rPr>
            </w:pPr>
          </w:p>
        </w:tc>
      </w:tr>
      <w:tr w:rsidR="004B0C37" w:rsidRPr="007E0B31" w:rsidDel="00215352" w14:paraId="6CA184A0" w14:textId="7A41E39B" w:rsidTr="00430791">
        <w:trPr>
          <w:cantSplit/>
          <w:del w:id="47" w:author="Lizzie Timmins" w:date="2025-11-18T10:29:00Z"/>
        </w:trPr>
        <w:tc>
          <w:tcPr>
            <w:tcW w:w="2884" w:type="dxa"/>
          </w:tcPr>
          <w:p w14:paraId="0F616CE0" w14:textId="1C08B301" w:rsidR="004B0C37" w:rsidRPr="007E0B31" w:rsidDel="00215352" w:rsidRDefault="004B0C37" w:rsidP="004B0C37">
            <w:pPr>
              <w:pStyle w:val="Arial11Bold"/>
              <w:rPr>
                <w:del w:id="48" w:author="Lizzie Timmins" w:date="2025-11-18T10:29:00Z" w16du:dateUtc="2025-11-18T10:29:00Z"/>
                <w:rFonts w:cs="Arial"/>
              </w:rPr>
            </w:pPr>
            <w:del w:id="49" w:author="Lizzie Timmins" w:date="2025-11-18T10:29:00Z" w16du:dateUtc="2025-11-18T10:29:00Z">
              <w:r w:rsidDel="00215352">
                <w:rPr>
                  <w:rFonts w:cs="Arial"/>
                </w:rPr>
                <w:delText>RR Acceptance</w:delText>
              </w:r>
            </w:del>
          </w:p>
        </w:tc>
        <w:tc>
          <w:tcPr>
            <w:tcW w:w="6634" w:type="dxa"/>
          </w:tcPr>
          <w:p w14:paraId="279A7C5B" w14:textId="5942FF1D" w:rsidR="004B0C37" w:rsidRPr="007E0B31" w:rsidDel="00215352" w:rsidRDefault="004B0C37" w:rsidP="004B0C37">
            <w:pPr>
              <w:pStyle w:val="TableArial11"/>
              <w:rPr>
                <w:del w:id="50" w:author="Lizzie Timmins" w:date="2025-11-18T10:29:00Z" w16du:dateUtc="2025-11-18T10:29:00Z"/>
                <w:rFonts w:cs="Arial"/>
              </w:rPr>
            </w:pPr>
            <w:del w:id="51" w:author="Lizzie Timmins" w:date="2025-11-18T10:29:00Z" w16du:dateUtc="2025-11-18T10:29:00Z">
              <w:r w:rsidRPr="008D5BEE" w:rsidDel="00215352">
                <w:rPr>
                  <w:rFonts w:cs="Arial"/>
                </w:rPr>
                <w:delText>The results of the</w:delText>
              </w:r>
              <w:r w:rsidRPr="005C20E3" w:rsidDel="00215352">
                <w:rPr>
                  <w:b/>
                </w:rPr>
                <w:delText xml:space="preserve"> TERRE</w:delText>
              </w:r>
              <w:r w:rsidRPr="008D5BEE" w:rsidDel="00215352">
                <w:rPr>
                  <w:rFonts w:cs="Arial"/>
                </w:rPr>
                <w:delText xml:space="preserve"> auction for each </w:delText>
              </w:r>
              <w:r w:rsidRPr="008D5BEE" w:rsidDel="00215352">
                <w:rPr>
                  <w:rFonts w:cs="Arial"/>
                  <w:b/>
                </w:rPr>
                <w:delText>BM Participant</w:delText>
              </w:r>
              <w:r w:rsidRPr="00A87826" w:rsidDel="00215352">
                <w:rPr>
                  <w:rFonts w:cs="Arial"/>
                  <w:bCs/>
                </w:rPr>
                <w:delText>.</w:delText>
              </w:r>
            </w:del>
          </w:p>
        </w:tc>
      </w:tr>
      <w:tr w:rsidR="004B0C37" w:rsidRPr="007E0B31" w:rsidDel="00215352" w14:paraId="375C4E00" w14:textId="30B04149" w:rsidTr="00430791">
        <w:trPr>
          <w:cantSplit/>
          <w:del w:id="52" w:author="Lizzie Timmins" w:date="2025-11-18T10:29:00Z"/>
        </w:trPr>
        <w:tc>
          <w:tcPr>
            <w:tcW w:w="2884" w:type="dxa"/>
          </w:tcPr>
          <w:p w14:paraId="1EAC68C5" w14:textId="58EF8C79" w:rsidR="004B0C37" w:rsidDel="00215352" w:rsidRDefault="004B0C37" w:rsidP="004B0C37">
            <w:pPr>
              <w:pStyle w:val="Arial11Bold"/>
              <w:rPr>
                <w:del w:id="53" w:author="Lizzie Timmins" w:date="2025-11-18T10:29:00Z" w16du:dateUtc="2025-11-18T10:29:00Z"/>
                <w:rFonts w:cs="Arial"/>
              </w:rPr>
            </w:pPr>
            <w:del w:id="54" w:author="Lizzie Timmins" w:date="2025-11-18T10:29:00Z" w16du:dateUtc="2025-11-18T10:29:00Z">
              <w:r w:rsidDel="00215352">
                <w:rPr>
                  <w:rFonts w:cs="Arial"/>
                </w:rPr>
                <w:delText>Restricted</w:delText>
              </w:r>
            </w:del>
          </w:p>
        </w:tc>
        <w:tc>
          <w:tcPr>
            <w:tcW w:w="6634" w:type="dxa"/>
          </w:tcPr>
          <w:p w14:paraId="573C1772" w14:textId="2DD71E40" w:rsidR="004B0C37" w:rsidRPr="008D5BEE" w:rsidDel="00215352" w:rsidRDefault="004B0C37" w:rsidP="004B0C37">
            <w:pPr>
              <w:pStyle w:val="TableArial11"/>
              <w:rPr>
                <w:del w:id="55" w:author="Lizzie Timmins" w:date="2025-11-18T10:29:00Z" w16du:dateUtc="2025-11-18T10:29:00Z"/>
                <w:rFonts w:cs="Arial"/>
              </w:rPr>
            </w:pPr>
            <w:del w:id="56" w:author="Lizzie Timmins" w:date="2025-11-18T10:29:00Z" w16du:dateUtc="2025-11-18T10:29:00Z">
              <w:r w:rsidRPr="008D5BEE" w:rsidDel="00215352">
                <w:rPr>
                  <w:rFonts w:cs="Arial"/>
                </w:rPr>
                <w:delText xml:space="preserve">Applies to a </w:delText>
              </w:r>
              <w:r w:rsidRPr="008D5BEE" w:rsidDel="00215352">
                <w:rPr>
                  <w:rFonts w:cs="Arial"/>
                  <w:b/>
                </w:rPr>
                <w:delText>TERRE Bid</w:delText>
              </w:r>
              <w:r w:rsidRPr="008D5BEE" w:rsidDel="00215352">
                <w:rPr>
                  <w:rFonts w:cs="Arial"/>
                </w:rPr>
                <w:delText xml:space="preserve"> which has been marked so that it will be passed to the </w:delText>
              </w:r>
              <w:r w:rsidRPr="008D5BEE" w:rsidDel="00215352">
                <w:rPr>
                  <w:rFonts w:cs="Arial"/>
                  <w:b/>
                </w:rPr>
                <w:delText>TERRE Central Platform</w:delText>
              </w:r>
              <w:r w:rsidRPr="008D5BEE" w:rsidDel="00215352">
                <w:rPr>
                  <w:rFonts w:cs="Arial"/>
                </w:rPr>
                <w:delText xml:space="preserve"> but will not be used in the auction</w:delText>
              </w:r>
              <w:r w:rsidDel="00215352">
                <w:rPr>
                  <w:rFonts w:cs="Arial"/>
                </w:rPr>
                <w:delText>.</w:delText>
              </w:r>
            </w:del>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rsidDel="00215352" w14:paraId="724EBAD0" w14:textId="099CC6B0" w:rsidTr="00430791">
        <w:trPr>
          <w:cantSplit/>
          <w:del w:id="57" w:author="Lizzie Timmins" w:date="2025-11-18T10:29:00Z"/>
        </w:trPr>
        <w:tc>
          <w:tcPr>
            <w:tcW w:w="2884" w:type="dxa"/>
          </w:tcPr>
          <w:p w14:paraId="389CD79A" w14:textId="7308A9DF" w:rsidR="004B0C37" w:rsidDel="00215352" w:rsidRDefault="004B0C37" w:rsidP="004B0C37">
            <w:pPr>
              <w:pStyle w:val="Arial11Bold"/>
              <w:rPr>
                <w:del w:id="58" w:author="Lizzie Timmins" w:date="2025-11-18T10:29:00Z" w16du:dateUtc="2025-11-18T10:29:00Z"/>
                <w:rFonts w:cs="Arial"/>
              </w:rPr>
            </w:pPr>
            <w:del w:id="59" w:author="Lizzie Timmins" w:date="2025-11-18T10:29:00Z" w16du:dateUtc="2025-11-18T10:29:00Z">
              <w:r w:rsidDel="00215352">
                <w:rPr>
                  <w:rFonts w:cs="Arial"/>
                </w:rPr>
                <w:delText>RR Instruction</w:delText>
              </w:r>
            </w:del>
          </w:p>
        </w:tc>
        <w:tc>
          <w:tcPr>
            <w:tcW w:w="6634" w:type="dxa"/>
          </w:tcPr>
          <w:p w14:paraId="74080257" w14:textId="09FEA8C2" w:rsidR="004B0C37" w:rsidRPr="008D5BEE" w:rsidDel="00215352" w:rsidRDefault="004B0C37" w:rsidP="004B0C37">
            <w:pPr>
              <w:pStyle w:val="TableArial11"/>
              <w:rPr>
                <w:del w:id="60" w:author="Lizzie Timmins" w:date="2025-11-18T10:29:00Z" w16du:dateUtc="2025-11-18T10:29:00Z"/>
                <w:rFonts w:cs="Arial"/>
              </w:rPr>
            </w:pPr>
            <w:del w:id="61" w:author="Lizzie Timmins" w:date="2025-11-18T10:29:00Z" w16du:dateUtc="2025-11-18T10:29:00Z">
              <w:r w:rsidRPr="005C20E3" w:rsidDel="00215352">
                <w:rPr>
                  <w:b/>
                </w:rPr>
                <w:delText>Replacement Reserve</w:delText>
              </w:r>
              <w:r w:rsidRPr="008D5BEE" w:rsidDel="00215352">
                <w:rPr>
                  <w:rFonts w:cs="Arial"/>
                </w:rPr>
                <w:delText xml:space="preserve"> Instruction – used for instructing </w:delText>
              </w:r>
              <w:r w:rsidRPr="008D5BEE" w:rsidDel="00215352">
                <w:rPr>
                  <w:rFonts w:cs="Arial"/>
                  <w:b/>
                </w:rPr>
                <w:delText>BM Participants</w:delText>
              </w:r>
              <w:r w:rsidRPr="008D5BEE" w:rsidDel="00215352">
                <w:rPr>
                  <w:rFonts w:cs="Arial"/>
                </w:rPr>
                <w:delText xml:space="preserve"> after the results of the </w:delText>
              </w:r>
              <w:r w:rsidRPr="008D5BEE" w:rsidDel="00215352">
                <w:rPr>
                  <w:rFonts w:cs="Arial"/>
                  <w:b/>
                </w:rPr>
                <w:delText>TERRE</w:delText>
              </w:r>
              <w:r w:rsidRPr="008D5BEE" w:rsidDel="00215352">
                <w:rPr>
                  <w:rFonts w:cs="Arial"/>
                </w:rPr>
                <w:delText xml:space="preserve"> auction. An </w:delText>
              </w:r>
              <w:r w:rsidRPr="008D5BEE" w:rsidDel="00215352">
                <w:rPr>
                  <w:rFonts w:cs="Arial"/>
                  <w:b/>
                </w:rPr>
                <w:delText>RR Instruction</w:delText>
              </w:r>
              <w:r w:rsidRPr="008D5BEE" w:rsidDel="00215352">
                <w:rPr>
                  <w:rFonts w:cs="Arial"/>
                </w:rPr>
                <w:delText xml:space="preserve"> has the same format as a </w:delText>
              </w:r>
              <w:r w:rsidRPr="008D5BEE" w:rsidDel="00215352">
                <w:rPr>
                  <w:rFonts w:cs="Arial"/>
                  <w:b/>
                </w:rPr>
                <w:delText>Bid-Offer Acceptance</w:delText>
              </w:r>
              <w:r w:rsidRPr="008D5BEE" w:rsidDel="00215352">
                <w:rPr>
                  <w:rFonts w:cs="Arial"/>
                </w:rPr>
                <w:delText xml:space="preserve"> but has type field indicating it is for </w:delText>
              </w:r>
              <w:r w:rsidRPr="008D5BEE" w:rsidDel="00215352">
                <w:rPr>
                  <w:rFonts w:cs="Arial"/>
                  <w:b/>
                </w:rPr>
                <w:delText>TERRE</w:delText>
              </w:r>
              <w:r w:rsidRPr="00A87826" w:rsidDel="00215352">
                <w:rPr>
                  <w:rFonts w:cs="Arial"/>
                  <w:bCs/>
                </w:rPr>
                <w:delText>.</w:delText>
              </w:r>
            </w:del>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7573FBB9" w14:textId="77777777" w:rsidTr="00430791">
        <w:trPr>
          <w:cantSplit/>
        </w:trPr>
        <w:tc>
          <w:tcPr>
            <w:tcW w:w="2884" w:type="dxa"/>
          </w:tcPr>
          <w:p w14:paraId="762A4B06" w14:textId="77777777" w:rsidR="004B0C37" w:rsidRPr="007E0B31" w:rsidRDefault="004B0C37" w:rsidP="004B0C37">
            <w:pPr>
              <w:pStyle w:val="Arial11Bold"/>
              <w:rPr>
                <w:rFonts w:cs="Arial"/>
              </w:rPr>
            </w:pPr>
            <w:r w:rsidRPr="007E0B31">
              <w:rPr>
                <w:rFonts w:cs="Arial"/>
              </w:rPr>
              <w:t>Speeder Motor Setting Range</w:t>
            </w:r>
          </w:p>
        </w:tc>
        <w:tc>
          <w:tcPr>
            <w:tcW w:w="6634" w:type="dxa"/>
          </w:tcPr>
          <w:p w14:paraId="4F8D293D" w14:textId="77777777" w:rsidR="004B0C37" w:rsidRPr="007E0B31" w:rsidRDefault="004B0C37" w:rsidP="004B0C3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B0C37" w:rsidRPr="007E0B31" w14:paraId="04280D98" w14:textId="77777777" w:rsidTr="00430791">
        <w:trPr>
          <w:cantSplit/>
        </w:trPr>
        <w:tc>
          <w:tcPr>
            <w:tcW w:w="2884" w:type="dxa"/>
          </w:tcPr>
          <w:p w14:paraId="7D8CDDFE" w14:textId="77777777" w:rsidR="004B0C37" w:rsidRPr="007E0B31" w:rsidRDefault="004B0C37" w:rsidP="004B0C37">
            <w:pPr>
              <w:pStyle w:val="Arial11Bold"/>
              <w:rPr>
                <w:rFonts w:cs="Arial"/>
              </w:rPr>
            </w:pPr>
            <w:r w:rsidRPr="007E0B31">
              <w:rPr>
                <w:rFonts w:cs="Arial"/>
              </w:rPr>
              <w:t>SPT</w:t>
            </w:r>
          </w:p>
        </w:tc>
        <w:tc>
          <w:tcPr>
            <w:tcW w:w="6634" w:type="dxa"/>
          </w:tcPr>
          <w:p w14:paraId="202D47CC" w14:textId="77777777" w:rsidR="004B0C37" w:rsidRPr="007E0B31" w:rsidRDefault="004B0C37" w:rsidP="004B0C37">
            <w:pPr>
              <w:pStyle w:val="TableArial11"/>
              <w:rPr>
                <w:rFonts w:cs="Arial"/>
              </w:rPr>
            </w:pPr>
            <w:r w:rsidRPr="007E0B31">
              <w:rPr>
                <w:rFonts w:cs="Arial"/>
              </w:rPr>
              <w:t>SP Transmission Limited</w:t>
            </w:r>
            <w:r>
              <w:rPr>
                <w:rFonts w:cs="Arial"/>
              </w:rPr>
              <w:t xml:space="preserve"> plc</w:t>
            </w:r>
          </w:p>
        </w:tc>
      </w:tr>
      <w:tr w:rsidR="004B0C37" w:rsidRPr="007E0B31" w14:paraId="2DA67376" w14:textId="77777777" w:rsidTr="00430791">
        <w:trPr>
          <w:cantSplit/>
        </w:trPr>
        <w:tc>
          <w:tcPr>
            <w:tcW w:w="2884" w:type="dxa"/>
          </w:tcPr>
          <w:p w14:paraId="22F630E2" w14:textId="084D3F3B" w:rsidR="004B0C37" w:rsidRPr="004F1DF0" w:rsidRDefault="004B0C37" w:rsidP="004B0C37">
            <w:pPr>
              <w:rPr>
                <w:b/>
              </w:rPr>
            </w:pPr>
            <w:r w:rsidRPr="004F1DF0">
              <w:rPr>
                <w:rFonts w:cs="Arial"/>
                <w:b/>
              </w:rPr>
              <w:t>Standard Contract Terms</w:t>
            </w:r>
          </w:p>
        </w:tc>
        <w:tc>
          <w:tcPr>
            <w:tcW w:w="6634" w:type="dxa"/>
          </w:tcPr>
          <w:p w14:paraId="5D840AFD" w14:textId="4E3A5439" w:rsidR="004B0C37" w:rsidRPr="00DD7E1A" w:rsidRDefault="004B0C37" w:rsidP="004B0C3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B0C37" w:rsidRPr="007E0B31" w14:paraId="67A0366B" w14:textId="77777777" w:rsidTr="00430791">
        <w:trPr>
          <w:cantSplit/>
        </w:trPr>
        <w:tc>
          <w:tcPr>
            <w:tcW w:w="2884" w:type="dxa"/>
          </w:tcPr>
          <w:p w14:paraId="0F9E2157" w14:textId="5498E044" w:rsidR="004B0C37" w:rsidRDefault="004B0C37" w:rsidP="004B0C37">
            <w:pPr>
              <w:pStyle w:val="Arial11Bold"/>
              <w:rPr>
                <w:rFonts w:cs="Arial"/>
              </w:rPr>
            </w:pPr>
            <w:r w:rsidRPr="007E0B31">
              <w:rPr>
                <w:rFonts w:cs="Arial"/>
              </w:rPr>
              <w:lastRenderedPageBreak/>
              <w:t>Standard Modifications</w:t>
            </w:r>
          </w:p>
          <w:p w14:paraId="07E084EC" w14:textId="7E4794BD" w:rsidR="004B0C37" w:rsidRPr="00FB43E1" w:rsidRDefault="004B0C37" w:rsidP="004B0C37"/>
        </w:tc>
        <w:tc>
          <w:tcPr>
            <w:tcW w:w="6634" w:type="dxa"/>
          </w:tcPr>
          <w:p w14:paraId="46989946" w14:textId="77777777" w:rsidR="004B0C37" w:rsidRPr="005C20E3" w:rsidRDefault="004B0C37" w:rsidP="004B0C3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B0C37" w:rsidRPr="007E0B31" w:rsidRDefault="004B0C37" w:rsidP="004B0C3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B0C37" w:rsidRPr="007E0B31" w14:paraId="0BE680B8" w14:textId="77777777" w:rsidTr="00430791">
        <w:trPr>
          <w:cantSplit/>
        </w:trPr>
        <w:tc>
          <w:tcPr>
            <w:tcW w:w="2884" w:type="dxa"/>
          </w:tcPr>
          <w:p w14:paraId="08548C67" w14:textId="77777777" w:rsidR="004B0C37" w:rsidRPr="007E0B31" w:rsidRDefault="004B0C37" w:rsidP="004B0C37">
            <w:pPr>
              <w:pStyle w:val="Arial11Bold"/>
              <w:rPr>
                <w:rFonts w:cs="Arial"/>
              </w:rPr>
            </w:pPr>
            <w:r w:rsidRPr="007E0B31">
              <w:rPr>
                <w:rFonts w:cs="Arial"/>
              </w:rPr>
              <w:t>Standard Planning Data</w:t>
            </w:r>
          </w:p>
        </w:tc>
        <w:tc>
          <w:tcPr>
            <w:tcW w:w="6634" w:type="dxa"/>
          </w:tcPr>
          <w:p w14:paraId="2E9B039E" w14:textId="4F20BEE7" w:rsidR="004B0C37" w:rsidRPr="007E0B31" w:rsidRDefault="004B0C37" w:rsidP="004B0C3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B0C37" w:rsidRPr="007E0B31" w14:paraId="50C48905" w14:textId="77777777" w:rsidTr="00430791">
        <w:trPr>
          <w:cantSplit/>
        </w:trPr>
        <w:tc>
          <w:tcPr>
            <w:tcW w:w="2884" w:type="dxa"/>
          </w:tcPr>
          <w:p w14:paraId="2AB06ACF" w14:textId="35A4C384" w:rsidR="004B0C37" w:rsidRPr="007E0B31" w:rsidRDefault="004B0C37" w:rsidP="004B0C37">
            <w:pPr>
              <w:pStyle w:val="Arial11Bold"/>
              <w:rPr>
                <w:rFonts w:cs="Arial"/>
              </w:rPr>
            </w:pPr>
            <w:r>
              <w:rPr>
                <w:rFonts w:cs="Arial"/>
              </w:rPr>
              <w:t>Standard Product</w:t>
            </w:r>
          </w:p>
        </w:tc>
        <w:tc>
          <w:tcPr>
            <w:tcW w:w="6634" w:type="dxa"/>
          </w:tcPr>
          <w:p w14:paraId="4CFE3F05" w14:textId="3648906A" w:rsidR="004B0C37" w:rsidRPr="007E0B31" w:rsidRDefault="004B0C37" w:rsidP="004B0C37">
            <w:pPr>
              <w:pStyle w:val="TableArial11"/>
              <w:rPr>
                <w:rFonts w:cs="Arial"/>
              </w:rPr>
            </w:pPr>
            <w:r>
              <w:rPr>
                <w:rFonts w:cs="Arial"/>
              </w:rPr>
              <w:t>Means a harmonised balancing product defined by all EU TSOs for the exchange of balance services.</w:t>
            </w:r>
          </w:p>
        </w:tc>
      </w:tr>
      <w:tr w:rsidR="004B0C37" w:rsidRPr="007E0B31" w14:paraId="4044E3F1" w14:textId="77777777" w:rsidTr="00430791">
        <w:trPr>
          <w:cantSplit/>
        </w:trPr>
        <w:tc>
          <w:tcPr>
            <w:tcW w:w="2884" w:type="dxa"/>
          </w:tcPr>
          <w:p w14:paraId="1595BA77" w14:textId="0A36263B" w:rsidR="004B0C37" w:rsidRPr="007E0B31" w:rsidRDefault="004B0C37" w:rsidP="004B0C37">
            <w:pPr>
              <w:pStyle w:val="Arial11Bold"/>
              <w:rPr>
                <w:rFonts w:cs="Arial"/>
              </w:rPr>
            </w:pPr>
            <w:r>
              <w:rPr>
                <w:rFonts w:cs="Arial"/>
              </w:rPr>
              <w:t>Specific Product</w:t>
            </w:r>
          </w:p>
        </w:tc>
        <w:tc>
          <w:tcPr>
            <w:tcW w:w="6634" w:type="dxa"/>
          </w:tcPr>
          <w:p w14:paraId="2C1F1A68" w14:textId="18D90CF3" w:rsidR="004B0C37" w:rsidRPr="007E0B31" w:rsidRDefault="004B0C37" w:rsidP="004B0C37">
            <w:pPr>
              <w:pStyle w:val="TableArial11"/>
              <w:rPr>
                <w:rFonts w:cs="Arial"/>
              </w:rPr>
            </w:pPr>
            <w:r>
              <w:rPr>
                <w:rFonts w:cs="Arial"/>
              </w:rPr>
              <w:t>Means in the context of Balancing Services a product that is not a standard product.</w:t>
            </w:r>
          </w:p>
        </w:tc>
      </w:tr>
      <w:tr w:rsidR="004B0C37" w:rsidRPr="007E0B31" w14:paraId="72218AE6" w14:textId="77777777" w:rsidTr="00430791">
        <w:trPr>
          <w:cantSplit/>
        </w:trPr>
        <w:tc>
          <w:tcPr>
            <w:tcW w:w="2884" w:type="dxa"/>
          </w:tcPr>
          <w:p w14:paraId="24E4CECA" w14:textId="77777777" w:rsidR="004B0C37" w:rsidRPr="007E0B31" w:rsidRDefault="004B0C37" w:rsidP="004B0C37">
            <w:pPr>
              <w:pStyle w:val="Arial11Bold"/>
              <w:rPr>
                <w:rFonts w:cs="Arial"/>
              </w:rPr>
            </w:pPr>
            <w:r w:rsidRPr="007E0B31">
              <w:rPr>
                <w:rFonts w:cs="Arial"/>
              </w:rPr>
              <w:t>Start Time</w:t>
            </w:r>
          </w:p>
        </w:tc>
        <w:tc>
          <w:tcPr>
            <w:tcW w:w="6634" w:type="dxa"/>
          </w:tcPr>
          <w:p w14:paraId="78DDDAD8" w14:textId="508DFE7C" w:rsidR="004B0C37" w:rsidRPr="007E0B31" w:rsidRDefault="004B0C37" w:rsidP="004B0C3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B0C37" w:rsidRPr="007E0B31" w14:paraId="763B02FF" w14:textId="77777777" w:rsidTr="00430791">
        <w:trPr>
          <w:cantSplit/>
        </w:trPr>
        <w:tc>
          <w:tcPr>
            <w:tcW w:w="2884" w:type="dxa"/>
          </w:tcPr>
          <w:p w14:paraId="0BDA9245" w14:textId="77777777" w:rsidR="004B0C37" w:rsidRPr="007E0B31" w:rsidRDefault="004B0C37" w:rsidP="004B0C37">
            <w:pPr>
              <w:pStyle w:val="Arial11Bold"/>
              <w:rPr>
                <w:rFonts w:cs="Arial"/>
              </w:rPr>
            </w:pPr>
            <w:r w:rsidRPr="007E0B31">
              <w:rPr>
                <w:rFonts w:cs="Arial"/>
              </w:rPr>
              <w:t>Start-Up</w:t>
            </w:r>
          </w:p>
        </w:tc>
        <w:tc>
          <w:tcPr>
            <w:tcW w:w="6634" w:type="dxa"/>
          </w:tcPr>
          <w:p w14:paraId="4FEE3525" w14:textId="0B945479" w:rsidR="004B0C37" w:rsidRPr="000B675D" w:rsidRDefault="004B0C37" w:rsidP="004B0C3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B0C37" w:rsidRPr="00020048" w:rsidRDefault="004B0C37" w:rsidP="004B0C37">
            <w:pPr>
              <w:pStyle w:val="Default"/>
              <w:jc w:val="both"/>
              <w:rPr>
                <w:sz w:val="20"/>
                <w:szCs w:val="20"/>
              </w:rPr>
            </w:pPr>
          </w:p>
          <w:p w14:paraId="5B2A0628" w14:textId="4DE42AEA" w:rsidR="004B0C37" w:rsidRPr="00020048" w:rsidRDefault="004B0C37" w:rsidP="004B0C3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B0C37" w:rsidRPr="007E0B31" w14:paraId="62345A33" w14:textId="77777777" w:rsidTr="00430791">
        <w:trPr>
          <w:cantSplit/>
        </w:trPr>
        <w:tc>
          <w:tcPr>
            <w:tcW w:w="2884" w:type="dxa"/>
          </w:tcPr>
          <w:p w14:paraId="50EEE201" w14:textId="77777777" w:rsidR="004B0C37" w:rsidRPr="007E0B31" w:rsidRDefault="004B0C37" w:rsidP="004B0C37">
            <w:pPr>
              <w:pStyle w:val="Arial11Bold"/>
              <w:rPr>
                <w:rFonts w:cs="Arial"/>
              </w:rPr>
            </w:pPr>
            <w:r w:rsidRPr="007E0B31">
              <w:rPr>
                <w:rFonts w:cs="Arial"/>
              </w:rPr>
              <w:t>Statement of Readiness</w:t>
            </w:r>
          </w:p>
        </w:tc>
        <w:tc>
          <w:tcPr>
            <w:tcW w:w="6634" w:type="dxa"/>
          </w:tcPr>
          <w:p w14:paraId="7761137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B0C37" w:rsidRPr="007E0B31" w14:paraId="1419E7F2" w14:textId="77777777" w:rsidTr="00430791">
        <w:trPr>
          <w:cantSplit/>
        </w:trPr>
        <w:tc>
          <w:tcPr>
            <w:tcW w:w="2884" w:type="dxa"/>
          </w:tcPr>
          <w:p w14:paraId="0D75498C" w14:textId="77777777" w:rsidR="004B0C37" w:rsidRPr="007E0B31" w:rsidRDefault="004B0C37" w:rsidP="004B0C37">
            <w:pPr>
              <w:pStyle w:val="Arial11Bold"/>
              <w:rPr>
                <w:rFonts w:cs="Arial"/>
              </w:rPr>
            </w:pPr>
            <w:r w:rsidRPr="007E0B31">
              <w:rPr>
                <w:rFonts w:cs="Arial"/>
              </w:rPr>
              <w:t>Station Board</w:t>
            </w:r>
          </w:p>
        </w:tc>
        <w:tc>
          <w:tcPr>
            <w:tcW w:w="6634" w:type="dxa"/>
          </w:tcPr>
          <w:p w14:paraId="67932C5D"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B0C37" w:rsidRPr="007E0B31" w14:paraId="600D28C8" w14:textId="77777777" w:rsidTr="00430791">
        <w:trPr>
          <w:cantSplit/>
        </w:trPr>
        <w:tc>
          <w:tcPr>
            <w:tcW w:w="2884" w:type="dxa"/>
          </w:tcPr>
          <w:p w14:paraId="40E3E191" w14:textId="77777777" w:rsidR="004B0C37" w:rsidRPr="007E0B31" w:rsidRDefault="004B0C37" w:rsidP="004B0C37">
            <w:pPr>
              <w:pStyle w:val="Arial11Bold"/>
              <w:rPr>
                <w:rFonts w:cs="Arial"/>
              </w:rPr>
            </w:pPr>
            <w:r w:rsidRPr="007E0B31">
              <w:rPr>
                <w:rFonts w:cs="Arial"/>
              </w:rPr>
              <w:t>Station Transformer</w:t>
            </w:r>
          </w:p>
        </w:tc>
        <w:tc>
          <w:tcPr>
            <w:tcW w:w="6634" w:type="dxa"/>
          </w:tcPr>
          <w:p w14:paraId="0151496D" w14:textId="77777777" w:rsidR="004B0C37" w:rsidRPr="007E0B31" w:rsidRDefault="004B0C37" w:rsidP="004B0C3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B0C37" w:rsidRPr="007E0B31" w14:paraId="7EF10FB5" w14:textId="77777777" w:rsidTr="00430791">
        <w:trPr>
          <w:cantSplit/>
        </w:trPr>
        <w:tc>
          <w:tcPr>
            <w:tcW w:w="2884" w:type="dxa"/>
          </w:tcPr>
          <w:p w14:paraId="73E257B8" w14:textId="77777777" w:rsidR="004B0C37" w:rsidRPr="007E0B31" w:rsidRDefault="004B0C37" w:rsidP="004B0C37">
            <w:pPr>
              <w:pStyle w:val="Arial11Bold"/>
              <w:rPr>
                <w:rFonts w:cs="Arial"/>
              </w:rPr>
            </w:pPr>
            <w:r w:rsidRPr="007E0B31">
              <w:rPr>
                <w:rFonts w:cs="Arial"/>
              </w:rPr>
              <w:t>STC Committee</w:t>
            </w:r>
          </w:p>
        </w:tc>
        <w:tc>
          <w:tcPr>
            <w:tcW w:w="6634" w:type="dxa"/>
          </w:tcPr>
          <w:p w14:paraId="4D4C3098" w14:textId="77777777" w:rsidR="004B0C37" w:rsidRPr="007E0B31" w:rsidRDefault="004B0C37" w:rsidP="004B0C3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B0C37" w:rsidRPr="007E0B31" w14:paraId="2E35A53F" w14:textId="77777777" w:rsidTr="00430791">
        <w:trPr>
          <w:cantSplit/>
        </w:trPr>
        <w:tc>
          <w:tcPr>
            <w:tcW w:w="2884" w:type="dxa"/>
          </w:tcPr>
          <w:p w14:paraId="00F48074" w14:textId="77777777" w:rsidR="004B0C37" w:rsidRPr="007E0B31" w:rsidRDefault="004B0C37" w:rsidP="004B0C37">
            <w:pPr>
              <w:pStyle w:val="Arial11Bold"/>
              <w:rPr>
                <w:rFonts w:cs="Arial"/>
              </w:rPr>
            </w:pPr>
            <w:r w:rsidRPr="007E0B31">
              <w:rPr>
                <w:rFonts w:cs="Arial"/>
              </w:rPr>
              <w:t>Steam Unit</w:t>
            </w:r>
          </w:p>
        </w:tc>
        <w:tc>
          <w:tcPr>
            <w:tcW w:w="6634" w:type="dxa"/>
          </w:tcPr>
          <w:p w14:paraId="3EF0929F"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B0C37" w:rsidRPr="007E0B31" w14:paraId="79BC204A" w14:textId="77777777" w:rsidTr="00430791">
        <w:trPr>
          <w:cantSplit/>
        </w:trPr>
        <w:tc>
          <w:tcPr>
            <w:tcW w:w="2884" w:type="dxa"/>
          </w:tcPr>
          <w:p w14:paraId="6442283E" w14:textId="77777777" w:rsidR="004B0C37" w:rsidRPr="007E0B31" w:rsidRDefault="004B0C37" w:rsidP="004B0C37">
            <w:pPr>
              <w:pStyle w:val="Arial11Bold"/>
              <w:rPr>
                <w:rFonts w:cs="Arial"/>
              </w:rPr>
            </w:pPr>
            <w:r>
              <w:t>Storage User</w:t>
            </w:r>
          </w:p>
        </w:tc>
        <w:tc>
          <w:tcPr>
            <w:tcW w:w="6634" w:type="dxa"/>
          </w:tcPr>
          <w:p w14:paraId="590EC982" w14:textId="77777777" w:rsidR="004B0C37" w:rsidRDefault="004B0C37" w:rsidP="004B0C3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4B0C37" w:rsidRDefault="004B0C37" w:rsidP="004B0C3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4B0C37" w:rsidRPr="007E0B31" w:rsidRDefault="004B0C37" w:rsidP="004B0C3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B0C37" w:rsidRPr="007E0B31" w14:paraId="00A4A935" w14:textId="77777777" w:rsidTr="00430791">
        <w:trPr>
          <w:cantSplit/>
        </w:trPr>
        <w:tc>
          <w:tcPr>
            <w:tcW w:w="2884" w:type="dxa"/>
          </w:tcPr>
          <w:p w14:paraId="5B112BC4" w14:textId="77777777" w:rsidR="004B0C37" w:rsidRPr="007E0B31" w:rsidRDefault="004B0C37" w:rsidP="004B0C37">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4B0C37" w:rsidRPr="007E0B31" w:rsidRDefault="004B0C37" w:rsidP="004B0C3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B0C37" w:rsidRPr="007E0B31" w14:paraId="69833897" w14:textId="77777777" w:rsidTr="00430791">
        <w:trPr>
          <w:cantSplit/>
        </w:trPr>
        <w:tc>
          <w:tcPr>
            <w:tcW w:w="2884" w:type="dxa"/>
          </w:tcPr>
          <w:p w14:paraId="47FBFB0B" w14:textId="77777777" w:rsidR="004B0C37" w:rsidRPr="007E0B31" w:rsidRDefault="004B0C37" w:rsidP="004B0C37">
            <w:pPr>
              <w:pStyle w:val="Arial11Bold"/>
              <w:rPr>
                <w:rFonts w:cs="Arial"/>
              </w:rPr>
            </w:pPr>
            <w:r w:rsidRPr="007E0B31">
              <w:rPr>
                <w:rFonts w:cs="Arial"/>
              </w:rPr>
              <w:t>Substantial Modification</w:t>
            </w:r>
          </w:p>
        </w:tc>
        <w:tc>
          <w:tcPr>
            <w:tcW w:w="6634" w:type="dxa"/>
          </w:tcPr>
          <w:p w14:paraId="28DAB5F5" w14:textId="1B8D727B" w:rsidR="004B0C37" w:rsidRPr="007E0B31" w:rsidRDefault="004B0C37" w:rsidP="004B0C3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B0C37" w:rsidRPr="007E0B31" w14:paraId="3B41007D" w14:textId="77777777" w:rsidTr="00430791">
        <w:trPr>
          <w:cantSplit/>
        </w:trPr>
        <w:tc>
          <w:tcPr>
            <w:tcW w:w="2884" w:type="dxa"/>
          </w:tcPr>
          <w:p w14:paraId="6A1EE8B9" w14:textId="77777777" w:rsidR="004B0C37" w:rsidRPr="007E0B31" w:rsidRDefault="004B0C37" w:rsidP="004B0C37">
            <w:pPr>
              <w:pStyle w:val="Arial11Bold"/>
              <w:rPr>
                <w:rFonts w:cs="Arial"/>
              </w:rPr>
            </w:pPr>
            <w:r w:rsidRPr="007E0B31">
              <w:rPr>
                <w:rFonts w:cs="Arial"/>
              </w:rPr>
              <w:t>Supergrid Voltage</w:t>
            </w:r>
          </w:p>
        </w:tc>
        <w:tc>
          <w:tcPr>
            <w:tcW w:w="6634" w:type="dxa"/>
          </w:tcPr>
          <w:p w14:paraId="3ED2E251" w14:textId="77777777" w:rsidR="004B0C37" w:rsidRPr="007E0B31" w:rsidRDefault="004B0C37" w:rsidP="004B0C37">
            <w:pPr>
              <w:pStyle w:val="TableArial11"/>
              <w:rPr>
                <w:rFonts w:cs="Arial"/>
              </w:rPr>
            </w:pPr>
            <w:r w:rsidRPr="007E0B31">
              <w:rPr>
                <w:rFonts w:cs="Arial"/>
              </w:rPr>
              <w:t>Any voltage greater than 200kV.</w:t>
            </w:r>
          </w:p>
        </w:tc>
      </w:tr>
      <w:tr w:rsidR="004B0C37" w:rsidRPr="007E0B31" w14:paraId="207CFB67" w14:textId="77777777" w:rsidTr="00430791">
        <w:trPr>
          <w:cantSplit/>
        </w:trPr>
        <w:tc>
          <w:tcPr>
            <w:tcW w:w="2884" w:type="dxa"/>
          </w:tcPr>
          <w:p w14:paraId="47BC84B1" w14:textId="77777777" w:rsidR="004B0C37" w:rsidRPr="007E0B31" w:rsidRDefault="004B0C37" w:rsidP="004B0C37">
            <w:pPr>
              <w:pStyle w:val="Arial11Bold"/>
              <w:rPr>
                <w:rFonts w:cs="Arial"/>
              </w:rPr>
            </w:pPr>
            <w:r w:rsidRPr="007E0B31">
              <w:rPr>
                <w:rFonts w:cs="Arial"/>
              </w:rPr>
              <w:t>Supplier</w:t>
            </w:r>
          </w:p>
        </w:tc>
        <w:tc>
          <w:tcPr>
            <w:tcW w:w="6634" w:type="dxa"/>
          </w:tcPr>
          <w:p w14:paraId="263B468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4B0C37" w:rsidRPr="00EE567A" w:rsidRDefault="004B0C37" w:rsidP="004B0C3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B0C37" w:rsidRPr="007E0B31" w14:paraId="17F58A80" w14:textId="77777777" w:rsidTr="00430791">
        <w:trPr>
          <w:cantSplit/>
        </w:trPr>
        <w:tc>
          <w:tcPr>
            <w:tcW w:w="2884" w:type="dxa"/>
          </w:tcPr>
          <w:p w14:paraId="75C55EEE" w14:textId="77777777" w:rsidR="004B0C37" w:rsidRPr="007E0B31" w:rsidRDefault="004B0C37" w:rsidP="004B0C37">
            <w:pPr>
              <w:pStyle w:val="Arial11Bold"/>
              <w:rPr>
                <w:rFonts w:cs="Arial"/>
              </w:rPr>
            </w:pPr>
            <w:r w:rsidRPr="007E0B31">
              <w:rPr>
                <w:rFonts w:cs="Arial"/>
              </w:rPr>
              <w:t>Surplus</w:t>
            </w:r>
          </w:p>
        </w:tc>
        <w:tc>
          <w:tcPr>
            <w:tcW w:w="6634" w:type="dxa"/>
          </w:tcPr>
          <w:p w14:paraId="2FD7B95D" w14:textId="421BC578" w:rsidR="004B0C37" w:rsidRPr="007E0B31" w:rsidRDefault="004B0C37" w:rsidP="004B0C3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B0C37" w:rsidRPr="007E0B31" w14:paraId="7F14BA30" w14:textId="77777777" w:rsidTr="00430791">
        <w:trPr>
          <w:cantSplit/>
          <w:trHeight w:val="2631"/>
        </w:trPr>
        <w:tc>
          <w:tcPr>
            <w:tcW w:w="2884" w:type="dxa"/>
          </w:tcPr>
          <w:p w14:paraId="41CEFC1C" w14:textId="77777777" w:rsidR="004B0C37" w:rsidRPr="007E0B31" w:rsidRDefault="004B0C37" w:rsidP="004B0C37">
            <w:pPr>
              <w:pStyle w:val="Arial11Bold"/>
              <w:rPr>
                <w:rFonts w:cs="Arial"/>
              </w:rPr>
            </w:pPr>
            <w:r w:rsidRPr="007E0B31">
              <w:rPr>
                <w:rFonts w:cs="Arial"/>
              </w:rPr>
              <w:t>Synchronised</w:t>
            </w:r>
          </w:p>
        </w:tc>
        <w:tc>
          <w:tcPr>
            <w:tcW w:w="6634" w:type="dxa"/>
          </w:tcPr>
          <w:p w14:paraId="3CAA8D12"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B0C37" w:rsidRDefault="004B0C37" w:rsidP="004B0C3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B0C37" w:rsidRPr="000F734A" w:rsidRDefault="004B0C37" w:rsidP="004B0C37"/>
          <w:p w14:paraId="75F2CFA4" w14:textId="7AF4E47E" w:rsidR="004B0C37" w:rsidRPr="000F734A" w:rsidRDefault="004B0C37" w:rsidP="004B0C37">
            <w:pPr>
              <w:jc w:val="center"/>
            </w:pPr>
          </w:p>
        </w:tc>
      </w:tr>
      <w:tr w:rsidR="004B0C37" w:rsidRPr="007E0B31" w14:paraId="17661C2E" w14:textId="77777777" w:rsidTr="00430791">
        <w:trPr>
          <w:cantSplit/>
        </w:trPr>
        <w:tc>
          <w:tcPr>
            <w:tcW w:w="2884" w:type="dxa"/>
          </w:tcPr>
          <w:p w14:paraId="36D58C8A" w14:textId="77777777" w:rsidR="004B0C37" w:rsidRPr="007E0B31" w:rsidRDefault="004B0C37" w:rsidP="004B0C37">
            <w:pPr>
              <w:pStyle w:val="Arial11Bold"/>
              <w:rPr>
                <w:rFonts w:cs="Arial"/>
              </w:rPr>
            </w:pPr>
            <w:r w:rsidRPr="00DB341C">
              <w:rPr>
                <w:rFonts w:cs="Arial"/>
              </w:rPr>
              <w:t>Synchronous Electricity Storage Module</w:t>
            </w:r>
          </w:p>
        </w:tc>
        <w:tc>
          <w:tcPr>
            <w:tcW w:w="6634" w:type="dxa"/>
          </w:tcPr>
          <w:p w14:paraId="397D4FAB"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B0C37" w:rsidRPr="007E0B31" w14:paraId="52481EFC" w14:textId="77777777" w:rsidTr="00430791">
        <w:trPr>
          <w:cantSplit/>
        </w:trPr>
        <w:tc>
          <w:tcPr>
            <w:tcW w:w="2884" w:type="dxa"/>
          </w:tcPr>
          <w:p w14:paraId="4353C802" w14:textId="77777777" w:rsidR="004B0C37" w:rsidRPr="007E0B31" w:rsidRDefault="004B0C37" w:rsidP="004B0C37">
            <w:pPr>
              <w:pStyle w:val="Arial11Bold"/>
              <w:rPr>
                <w:rFonts w:cs="Arial"/>
              </w:rPr>
            </w:pPr>
            <w:r w:rsidRPr="00DB341C">
              <w:rPr>
                <w:rFonts w:cs="Arial"/>
              </w:rPr>
              <w:t>Synchronous Electricity Storage Unit</w:t>
            </w:r>
          </w:p>
        </w:tc>
        <w:tc>
          <w:tcPr>
            <w:tcW w:w="6634" w:type="dxa"/>
          </w:tcPr>
          <w:p w14:paraId="002CD085"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B0C37" w:rsidRPr="007E0B31" w14:paraId="07EE0535" w14:textId="77777777" w:rsidTr="00430791">
        <w:trPr>
          <w:cantSplit/>
        </w:trPr>
        <w:tc>
          <w:tcPr>
            <w:tcW w:w="2884" w:type="dxa"/>
          </w:tcPr>
          <w:p w14:paraId="5937CE21" w14:textId="77777777" w:rsidR="004B0C37" w:rsidRPr="007E0B31" w:rsidRDefault="004B0C37" w:rsidP="004B0C37">
            <w:pPr>
              <w:pStyle w:val="Arial11Bold"/>
              <w:rPr>
                <w:rFonts w:cs="Arial"/>
              </w:rPr>
            </w:pPr>
            <w:r w:rsidRPr="007E0B31">
              <w:rPr>
                <w:rFonts w:cs="Arial"/>
              </w:rPr>
              <w:t>Synchronising Generation</w:t>
            </w:r>
          </w:p>
        </w:tc>
        <w:tc>
          <w:tcPr>
            <w:tcW w:w="6634" w:type="dxa"/>
          </w:tcPr>
          <w:p w14:paraId="4CEBAA38" w14:textId="77777777" w:rsidR="004B0C37" w:rsidRPr="007E0B31" w:rsidRDefault="004B0C37" w:rsidP="004B0C37">
            <w:pPr>
              <w:pStyle w:val="TableArial11"/>
              <w:rPr>
                <w:rFonts w:cs="Arial"/>
              </w:rPr>
            </w:pPr>
            <w:r w:rsidRPr="007E0B31">
              <w:rPr>
                <w:rFonts w:cs="Arial"/>
              </w:rPr>
              <w:t>The amount of MW (in whole MW) produced at the moment of synchronising.</w:t>
            </w:r>
          </w:p>
        </w:tc>
      </w:tr>
      <w:tr w:rsidR="004B0C37" w:rsidRPr="007E0B31" w14:paraId="25ADF21B" w14:textId="77777777" w:rsidTr="00430791">
        <w:trPr>
          <w:cantSplit/>
        </w:trPr>
        <w:tc>
          <w:tcPr>
            <w:tcW w:w="2884" w:type="dxa"/>
          </w:tcPr>
          <w:p w14:paraId="514A7415" w14:textId="77777777" w:rsidR="004B0C37" w:rsidRPr="007E0B31" w:rsidRDefault="004B0C37" w:rsidP="004B0C37">
            <w:pPr>
              <w:pStyle w:val="Arial11Bold"/>
              <w:rPr>
                <w:rFonts w:cs="Arial"/>
              </w:rPr>
            </w:pPr>
            <w:r w:rsidRPr="007E0B31">
              <w:rPr>
                <w:rFonts w:cs="Arial"/>
              </w:rPr>
              <w:t>Synchronising Group</w:t>
            </w:r>
          </w:p>
        </w:tc>
        <w:tc>
          <w:tcPr>
            <w:tcW w:w="6634" w:type="dxa"/>
          </w:tcPr>
          <w:p w14:paraId="30541B74" w14:textId="77777777" w:rsidR="004B0C37" w:rsidRPr="007E0B31" w:rsidRDefault="004B0C37" w:rsidP="004B0C3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B0C37" w:rsidRPr="007E0B31" w14:paraId="15108730" w14:textId="77777777" w:rsidTr="00430791">
        <w:trPr>
          <w:cantSplit/>
        </w:trPr>
        <w:tc>
          <w:tcPr>
            <w:tcW w:w="2884" w:type="dxa"/>
          </w:tcPr>
          <w:p w14:paraId="1D2DBBCB"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B0C37" w:rsidRPr="007E0B31" w:rsidRDefault="004B0C37" w:rsidP="004B0C3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B0C37" w:rsidRPr="007E0B31" w14:paraId="5C3BD77A" w14:textId="77777777" w:rsidTr="00430791">
        <w:trPr>
          <w:cantSplit/>
        </w:trPr>
        <w:tc>
          <w:tcPr>
            <w:tcW w:w="2884" w:type="dxa"/>
          </w:tcPr>
          <w:p w14:paraId="361EF41C" w14:textId="77777777" w:rsidR="004B0C37" w:rsidRPr="007E0B31" w:rsidRDefault="004B0C37" w:rsidP="004B0C37">
            <w:pPr>
              <w:pStyle w:val="Arial11Bold"/>
              <w:rPr>
                <w:rFonts w:cs="Arial"/>
              </w:rPr>
            </w:pPr>
            <w:r w:rsidRPr="007E0B31">
              <w:rPr>
                <w:rFonts w:cs="Arial"/>
              </w:rPr>
              <w:lastRenderedPageBreak/>
              <w:t>Synchronous Compensation</w:t>
            </w:r>
          </w:p>
        </w:tc>
        <w:tc>
          <w:tcPr>
            <w:tcW w:w="6634" w:type="dxa"/>
          </w:tcPr>
          <w:p w14:paraId="5C87AE70" w14:textId="77777777" w:rsidR="004B0C37" w:rsidRPr="007E0B31" w:rsidRDefault="004B0C37" w:rsidP="004B0C3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B0C37" w:rsidRPr="007E0B31" w14:paraId="09E76574" w14:textId="77777777" w:rsidTr="00430791">
        <w:trPr>
          <w:cantSplit/>
        </w:trPr>
        <w:tc>
          <w:tcPr>
            <w:tcW w:w="2884" w:type="dxa"/>
          </w:tcPr>
          <w:p w14:paraId="7AD1E9C5" w14:textId="20EE06FA" w:rsidR="004B0C37" w:rsidRPr="007E0B31" w:rsidRDefault="004B0C37" w:rsidP="004B0C37">
            <w:pPr>
              <w:pStyle w:val="Arial11Bold"/>
              <w:rPr>
                <w:rFonts w:cs="Arial"/>
              </w:rPr>
            </w:pPr>
            <w:r>
              <w:t>Synchronous Compensation Equipment</w:t>
            </w:r>
          </w:p>
        </w:tc>
        <w:tc>
          <w:tcPr>
            <w:tcW w:w="6634" w:type="dxa"/>
          </w:tcPr>
          <w:p w14:paraId="6202363B" w14:textId="06D11D6B" w:rsidR="004B0C37" w:rsidRPr="007E0B31" w:rsidRDefault="004B0C37" w:rsidP="004B0C3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B0C37" w:rsidRPr="007E0B31" w14:paraId="44891D1E" w14:textId="77777777" w:rsidTr="00430791">
        <w:trPr>
          <w:cantSplit/>
        </w:trPr>
        <w:tc>
          <w:tcPr>
            <w:tcW w:w="2884" w:type="dxa"/>
          </w:tcPr>
          <w:p w14:paraId="2C8F33FD" w14:textId="6717B83A" w:rsidR="004B0C37" w:rsidRPr="007E0B31" w:rsidRDefault="004B0C37" w:rsidP="004B0C37">
            <w:pPr>
              <w:pStyle w:val="Arial11Bold"/>
              <w:rPr>
                <w:rFonts w:cs="Arial"/>
              </w:rPr>
            </w:pPr>
            <w:r>
              <w:t>Synchronous Electricity Storage Module</w:t>
            </w:r>
          </w:p>
        </w:tc>
        <w:tc>
          <w:tcPr>
            <w:tcW w:w="6634" w:type="dxa"/>
          </w:tcPr>
          <w:p w14:paraId="0CCA3613" w14:textId="3A085331" w:rsidR="004B0C37" w:rsidRPr="007E0B31" w:rsidRDefault="004B0C37" w:rsidP="004B0C3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B0C37" w:rsidRPr="007E0B31" w14:paraId="2D43A999" w14:textId="77777777" w:rsidTr="00430791">
        <w:trPr>
          <w:cantSplit/>
        </w:trPr>
        <w:tc>
          <w:tcPr>
            <w:tcW w:w="2884" w:type="dxa"/>
          </w:tcPr>
          <w:p w14:paraId="4F1100D1" w14:textId="1B9A5EDA" w:rsidR="004B0C37" w:rsidRPr="007E0B31" w:rsidRDefault="004B0C37" w:rsidP="004B0C37">
            <w:pPr>
              <w:pStyle w:val="Arial11Bold"/>
              <w:rPr>
                <w:rFonts w:cs="Arial"/>
              </w:rPr>
            </w:pPr>
            <w:r>
              <w:t>Synchronous Electricity Storage Unit</w:t>
            </w:r>
          </w:p>
        </w:tc>
        <w:tc>
          <w:tcPr>
            <w:tcW w:w="6634" w:type="dxa"/>
          </w:tcPr>
          <w:p w14:paraId="5A5941F1" w14:textId="7A431EFA" w:rsidR="004B0C37" w:rsidRPr="007E0B31" w:rsidRDefault="004B0C37" w:rsidP="004B0C3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B0C37" w:rsidRPr="007E0B31" w14:paraId="7B664425" w14:textId="77777777" w:rsidTr="00430791">
        <w:trPr>
          <w:cantSplit/>
        </w:trPr>
        <w:tc>
          <w:tcPr>
            <w:tcW w:w="2884" w:type="dxa"/>
          </w:tcPr>
          <w:p w14:paraId="29B76C12" w14:textId="61773681" w:rsidR="004B0C37" w:rsidRPr="007E0B31" w:rsidRDefault="004B0C37" w:rsidP="004B0C37">
            <w:pPr>
              <w:pStyle w:val="Arial11Bold"/>
              <w:rPr>
                <w:rFonts w:cs="Arial"/>
              </w:rPr>
            </w:pPr>
            <w:r>
              <w:t>Synchronous Flywheel</w:t>
            </w:r>
          </w:p>
        </w:tc>
        <w:tc>
          <w:tcPr>
            <w:tcW w:w="6634" w:type="dxa"/>
          </w:tcPr>
          <w:p w14:paraId="7CB9B51E" w14:textId="65FF6627" w:rsidR="004B0C37" w:rsidRPr="007E0B31" w:rsidRDefault="004B0C37" w:rsidP="004B0C3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B0C37" w:rsidRPr="007E0B31" w14:paraId="019A8B7A" w14:textId="77777777" w:rsidTr="00430791">
        <w:trPr>
          <w:cantSplit/>
        </w:trPr>
        <w:tc>
          <w:tcPr>
            <w:tcW w:w="2884" w:type="dxa"/>
          </w:tcPr>
          <w:p w14:paraId="7EC64686" w14:textId="77777777" w:rsidR="004B0C37" w:rsidRPr="007E0B31" w:rsidRDefault="004B0C37" w:rsidP="004B0C37">
            <w:pPr>
              <w:pStyle w:val="Arial11Bold"/>
              <w:rPr>
                <w:rFonts w:cs="Arial"/>
              </w:rPr>
            </w:pPr>
            <w:r w:rsidRPr="007E0B31">
              <w:rPr>
                <w:rFonts w:cs="Arial"/>
              </w:rPr>
              <w:t>Synchronous Generating Unit</w:t>
            </w:r>
          </w:p>
        </w:tc>
        <w:tc>
          <w:tcPr>
            <w:tcW w:w="6634" w:type="dxa"/>
          </w:tcPr>
          <w:p w14:paraId="178C6F67"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B0C37" w:rsidRPr="007E0B31" w14:paraId="27E5B6F9" w14:textId="77777777" w:rsidTr="00430791">
        <w:trPr>
          <w:cantSplit/>
        </w:trPr>
        <w:tc>
          <w:tcPr>
            <w:tcW w:w="2884" w:type="dxa"/>
          </w:tcPr>
          <w:p w14:paraId="20E57E9F" w14:textId="77777777" w:rsidR="004B0C37" w:rsidRPr="007E0B31" w:rsidRDefault="004B0C37" w:rsidP="004B0C37">
            <w:pPr>
              <w:pStyle w:val="Arial11Bold"/>
              <w:rPr>
                <w:rFonts w:cs="Arial"/>
              </w:rPr>
            </w:pPr>
            <w:r w:rsidRPr="007E0B31">
              <w:rPr>
                <w:rFonts w:cs="Arial"/>
              </w:rPr>
              <w:t>Synchronous Generating Unit Performance Chart</w:t>
            </w:r>
          </w:p>
        </w:tc>
        <w:tc>
          <w:tcPr>
            <w:tcW w:w="6634" w:type="dxa"/>
          </w:tcPr>
          <w:p w14:paraId="1F374F30" w14:textId="4EB5627D" w:rsidR="004B0C37" w:rsidRPr="007E0B31" w:rsidRDefault="004B0C37" w:rsidP="004B0C3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B0C37" w:rsidRPr="007E0B31" w14:paraId="4145DF38" w14:textId="77777777" w:rsidTr="00430791">
        <w:trPr>
          <w:cantSplit/>
        </w:trPr>
        <w:tc>
          <w:tcPr>
            <w:tcW w:w="2884" w:type="dxa"/>
          </w:tcPr>
          <w:p w14:paraId="32A93813"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4B0C37" w:rsidRPr="007E0B31" w:rsidRDefault="004B0C37" w:rsidP="004B0C3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B0C37" w:rsidRPr="007E0B31" w14:paraId="4A56AE2F" w14:textId="77777777" w:rsidTr="00430791">
        <w:trPr>
          <w:cantSplit/>
        </w:trPr>
        <w:tc>
          <w:tcPr>
            <w:tcW w:w="2884" w:type="dxa"/>
          </w:tcPr>
          <w:p w14:paraId="30913130"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B0C37" w:rsidRPr="007E0B31" w14:paraId="580C9961" w14:textId="77777777" w:rsidTr="00430791">
        <w:trPr>
          <w:cantSplit/>
        </w:trPr>
        <w:tc>
          <w:tcPr>
            <w:tcW w:w="2884" w:type="dxa"/>
          </w:tcPr>
          <w:p w14:paraId="7A652147"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B0C37" w:rsidRPr="007E0B31" w14:paraId="2F063EF7" w14:textId="77777777" w:rsidTr="00430791">
        <w:trPr>
          <w:cantSplit/>
        </w:trPr>
        <w:tc>
          <w:tcPr>
            <w:tcW w:w="2884" w:type="dxa"/>
          </w:tcPr>
          <w:p w14:paraId="7665134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4B0C37" w:rsidRPr="007E0B31" w14:paraId="7CE97EC2" w14:textId="77777777" w:rsidTr="00430791">
        <w:trPr>
          <w:cantSplit/>
        </w:trPr>
        <w:tc>
          <w:tcPr>
            <w:tcW w:w="2884" w:type="dxa"/>
          </w:tcPr>
          <w:p w14:paraId="1DAA4D78" w14:textId="77777777" w:rsidR="004B0C37" w:rsidRPr="007E0B31" w:rsidRDefault="004B0C37" w:rsidP="004B0C37">
            <w:pPr>
              <w:pStyle w:val="Arial11Bold"/>
              <w:rPr>
                <w:rFonts w:cs="Arial"/>
              </w:rPr>
            </w:pPr>
            <w:r w:rsidRPr="007E0B31">
              <w:rPr>
                <w:rFonts w:cs="Arial"/>
              </w:rPr>
              <w:t>Synchronous Speed</w:t>
            </w:r>
          </w:p>
        </w:tc>
        <w:tc>
          <w:tcPr>
            <w:tcW w:w="6634" w:type="dxa"/>
          </w:tcPr>
          <w:p w14:paraId="296AAFDD" w14:textId="77777777" w:rsidR="004B0C37" w:rsidRPr="007E0B31" w:rsidRDefault="004B0C37" w:rsidP="004B0C3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B0C37" w:rsidRPr="007E0B31" w14:paraId="46A121A4" w14:textId="77777777" w:rsidTr="00430791">
        <w:trPr>
          <w:cantSplit/>
        </w:trPr>
        <w:tc>
          <w:tcPr>
            <w:tcW w:w="2884" w:type="dxa"/>
          </w:tcPr>
          <w:p w14:paraId="24B0D1A3" w14:textId="77777777" w:rsidR="004B0C37" w:rsidRPr="007E0B31" w:rsidRDefault="004B0C37" w:rsidP="004B0C37">
            <w:pPr>
              <w:pStyle w:val="Arial11Bold"/>
              <w:rPr>
                <w:rFonts w:cs="Arial"/>
              </w:rPr>
            </w:pPr>
            <w:r w:rsidRPr="007E0B31">
              <w:rPr>
                <w:rFonts w:cs="Arial"/>
              </w:rPr>
              <w:lastRenderedPageBreak/>
              <w:t>System</w:t>
            </w:r>
          </w:p>
        </w:tc>
        <w:tc>
          <w:tcPr>
            <w:tcW w:w="6634" w:type="dxa"/>
          </w:tcPr>
          <w:p w14:paraId="2E67291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B0C37" w:rsidRPr="007E0B31" w14:paraId="198C9C42" w14:textId="77777777" w:rsidTr="00430791">
        <w:trPr>
          <w:cantSplit/>
        </w:trPr>
        <w:tc>
          <w:tcPr>
            <w:tcW w:w="2884" w:type="dxa"/>
          </w:tcPr>
          <w:p w14:paraId="2E945DD5" w14:textId="77777777" w:rsidR="004B0C37" w:rsidRPr="007E0B31" w:rsidRDefault="004B0C37" w:rsidP="004B0C37">
            <w:pPr>
              <w:pStyle w:val="Arial11Bold"/>
              <w:rPr>
                <w:rFonts w:cs="Arial"/>
              </w:rPr>
            </w:pPr>
            <w:r w:rsidRPr="007E0B31">
              <w:rPr>
                <w:rFonts w:cs="Arial"/>
              </w:rPr>
              <w:t>System Ancillary Services</w:t>
            </w:r>
          </w:p>
        </w:tc>
        <w:tc>
          <w:tcPr>
            <w:tcW w:w="6634" w:type="dxa"/>
          </w:tcPr>
          <w:p w14:paraId="0CE07246" w14:textId="77777777" w:rsidR="004B0C37" w:rsidRPr="007E0B31" w:rsidRDefault="004B0C37" w:rsidP="004B0C3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B0C37" w:rsidRPr="007E0B31" w14:paraId="778725C7" w14:textId="77777777" w:rsidTr="00430791">
        <w:trPr>
          <w:cantSplit/>
        </w:trPr>
        <w:tc>
          <w:tcPr>
            <w:tcW w:w="2884" w:type="dxa"/>
          </w:tcPr>
          <w:p w14:paraId="425345A0" w14:textId="77777777" w:rsidR="004B0C37" w:rsidRPr="007E0B31" w:rsidRDefault="004B0C37" w:rsidP="004B0C37">
            <w:pPr>
              <w:pStyle w:val="Arial11Bold"/>
              <w:rPr>
                <w:rFonts w:cs="Arial"/>
              </w:rPr>
            </w:pPr>
            <w:r w:rsidRPr="007E0B31">
              <w:rPr>
                <w:rFonts w:cs="Arial"/>
              </w:rPr>
              <w:t>System Constraint</w:t>
            </w:r>
          </w:p>
        </w:tc>
        <w:tc>
          <w:tcPr>
            <w:tcW w:w="6634" w:type="dxa"/>
          </w:tcPr>
          <w:p w14:paraId="0FA2E711" w14:textId="77777777" w:rsidR="004B0C37" w:rsidRPr="007E0B31" w:rsidRDefault="004B0C37" w:rsidP="004B0C3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B0C37" w:rsidRPr="007E0B31" w14:paraId="6A6B0B8D" w14:textId="77777777" w:rsidTr="00430791">
        <w:trPr>
          <w:cantSplit/>
        </w:trPr>
        <w:tc>
          <w:tcPr>
            <w:tcW w:w="2884" w:type="dxa"/>
          </w:tcPr>
          <w:p w14:paraId="16C142C0" w14:textId="77777777" w:rsidR="004B0C37" w:rsidRPr="007E0B31" w:rsidRDefault="004B0C37" w:rsidP="004B0C37">
            <w:pPr>
              <w:pStyle w:val="Arial11Bold"/>
              <w:rPr>
                <w:rFonts w:cs="Arial"/>
              </w:rPr>
            </w:pPr>
            <w:r w:rsidRPr="007E0B31">
              <w:rPr>
                <w:rFonts w:cs="Arial"/>
              </w:rPr>
              <w:t>System Constrained Capacity</w:t>
            </w:r>
          </w:p>
        </w:tc>
        <w:tc>
          <w:tcPr>
            <w:tcW w:w="6634" w:type="dxa"/>
          </w:tcPr>
          <w:p w14:paraId="0F2A722E"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B0C37" w:rsidRPr="007E0B31" w14:paraId="2DCCEFE3" w14:textId="77777777" w:rsidTr="00430791">
        <w:trPr>
          <w:cantSplit/>
        </w:trPr>
        <w:tc>
          <w:tcPr>
            <w:tcW w:w="2884" w:type="dxa"/>
          </w:tcPr>
          <w:p w14:paraId="27A70CF2" w14:textId="77777777" w:rsidR="004B0C37" w:rsidRPr="007E0B31" w:rsidRDefault="004B0C37" w:rsidP="004B0C37">
            <w:pPr>
              <w:pStyle w:val="Arial11Bold"/>
              <w:rPr>
                <w:rFonts w:cs="Arial"/>
              </w:rPr>
            </w:pPr>
            <w:r w:rsidRPr="007E0B31">
              <w:rPr>
                <w:rFonts w:cs="Arial"/>
              </w:rPr>
              <w:t>System Constraint Group</w:t>
            </w:r>
          </w:p>
        </w:tc>
        <w:tc>
          <w:tcPr>
            <w:tcW w:w="6634" w:type="dxa"/>
          </w:tcPr>
          <w:p w14:paraId="4EA868E5" w14:textId="77777777" w:rsidR="004B0C37" w:rsidRPr="007E0B31" w:rsidRDefault="004B0C37" w:rsidP="004B0C3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B0C37" w:rsidRPr="007E0B31" w14:paraId="6A7E13AA" w14:textId="77777777" w:rsidTr="00430791">
        <w:trPr>
          <w:cantSplit/>
        </w:trPr>
        <w:tc>
          <w:tcPr>
            <w:tcW w:w="2884" w:type="dxa"/>
          </w:tcPr>
          <w:p w14:paraId="58BAEEED" w14:textId="182D3352" w:rsidR="004B0C37" w:rsidRPr="007E0B31" w:rsidRDefault="004B0C37" w:rsidP="004B0C37">
            <w:pPr>
              <w:pStyle w:val="Arial11Bold"/>
              <w:rPr>
                <w:rFonts w:cs="Arial"/>
              </w:rPr>
            </w:pPr>
            <w:r w:rsidRPr="00636020">
              <w:rPr>
                <w:bCs/>
              </w:rPr>
              <w:t>System Defence Plan</w:t>
            </w:r>
          </w:p>
        </w:tc>
        <w:tc>
          <w:tcPr>
            <w:tcW w:w="6634" w:type="dxa"/>
          </w:tcPr>
          <w:p w14:paraId="166CE446" w14:textId="74BDBFD6"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4B0C4096" w14:textId="77777777" w:rsidTr="00430791">
        <w:trPr>
          <w:cantSplit/>
        </w:trPr>
        <w:tc>
          <w:tcPr>
            <w:tcW w:w="2884" w:type="dxa"/>
          </w:tcPr>
          <w:p w14:paraId="2A1B9103" w14:textId="77777777" w:rsidR="004B0C37" w:rsidRPr="007E0B31" w:rsidRDefault="004B0C37" w:rsidP="004B0C3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4B0C37" w:rsidRPr="007E0B31" w:rsidRDefault="004B0C37" w:rsidP="004B0C3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B0C37" w:rsidRPr="007E0B31" w:rsidRDefault="004B0C37" w:rsidP="004B0C3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4B0C37" w:rsidRPr="007E0B31" w:rsidRDefault="004B0C37" w:rsidP="004B0C37">
            <w:pPr>
              <w:pStyle w:val="TableArial11"/>
              <w:rPr>
                <w:rFonts w:cs="Arial"/>
              </w:rPr>
            </w:pPr>
            <w:r w:rsidRPr="007E0B31">
              <w:rPr>
                <w:rFonts w:cs="Arial"/>
              </w:rPr>
              <w:t>Where:</w:t>
            </w:r>
          </w:p>
          <w:p w14:paraId="1D419929" w14:textId="77777777" w:rsidR="004B0C37" w:rsidRPr="007E0B31" w:rsidRDefault="004B0C37" w:rsidP="004B0C3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B0C37" w:rsidRPr="007E0B31" w:rsidRDefault="004B0C37" w:rsidP="004B0C3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B0C37" w:rsidRPr="007E0B31" w14:paraId="4B14F526" w14:textId="77777777" w:rsidTr="00430791">
        <w:trPr>
          <w:cantSplit/>
          <w:trHeight w:val="552"/>
        </w:trPr>
        <w:tc>
          <w:tcPr>
            <w:tcW w:w="2884" w:type="dxa"/>
          </w:tcPr>
          <w:p w14:paraId="3549E3D2" w14:textId="77777777" w:rsidR="004B0C37" w:rsidRPr="001231D8" w:rsidRDefault="004B0C37" w:rsidP="004B0C37">
            <w:pPr>
              <w:rPr>
                <w:b/>
                <w:bCs/>
              </w:rPr>
            </w:pPr>
            <w:r w:rsidRPr="001231D8">
              <w:rPr>
                <w:b/>
                <w:bCs/>
              </w:rPr>
              <w:t>System Incidents Report</w:t>
            </w:r>
          </w:p>
        </w:tc>
        <w:tc>
          <w:tcPr>
            <w:tcW w:w="6634" w:type="dxa"/>
          </w:tcPr>
          <w:p w14:paraId="6EB5AF5A" w14:textId="77777777" w:rsidR="004B0C37" w:rsidRPr="001231D8" w:rsidRDefault="004B0C37" w:rsidP="004B0C37">
            <w:r w:rsidRPr="001231D8">
              <w:t xml:space="preserve">A report submitted to the GCRP on a monthly basis, containing, but not limited to, a list of </w:t>
            </w:r>
            <w:r w:rsidRPr="001231D8">
              <w:rPr>
                <w:b/>
                <w:bCs/>
              </w:rPr>
              <w:t>Significant Events</w:t>
            </w:r>
            <w:r w:rsidRPr="001231D8">
              <w:t>, as detailed in OC3.4.1.</w:t>
            </w:r>
          </w:p>
        </w:tc>
      </w:tr>
      <w:tr w:rsidR="004B0C37" w:rsidRPr="007E0B31" w14:paraId="64E976F1" w14:textId="77777777" w:rsidTr="00430791">
        <w:trPr>
          <w:cantSplit/>
        </w:trPr>
        <w:tc>
          <w:tcPr>
            <w:tcW w:w="2884" w:type="dxa"/>
          </w:tcPr>
          <w:p w14:paraId="3016A7F7" w14:textId="77777777" w:rsidR="004B0C37" w:rsidRPr="007E0B31" w:rsidRDefault="004B0C37" w:rsidP="004B0C37">
            <w:pPr>
              <w:pStyle w:val="Arial11Bold"/>
              <w:rPr>
                <w:rFonts w:cs="Arial"/>
              </w:rPr>
            </w:pPr>
            <w:r w:rsidRPr="007E0B31">
              <w:rPr>
                <w:rFonts w:cs="Arial"/>
              </w:rPr>
              <w:t>System Margin</w:t>
            </w:r>
          </w:p>
        </w:tc>
        <w:tc>
          <w:tcPr>
            <w:tcW w:w="6634" w:type="dxa"/>
          </w:tcPr>
          <w:p w14:paraId="703670AA" w14:textId="77777777" w:rsidR="004B0C37" w:rsidRPr="007E0B31" w:rsidRDefault="004B0C37" w:rsidP="004B0C37">
            <w:pPr>
              <w:pStyle w:val="TableArial11"/>
              <w:rPr>
                <w:rFonts w:cs="Arial"/>
              </w:rPr>
            </w:pPr>
            <w:r w:rsidRPr="007E0B31">
              <w:rPr>
                <w:rFonts w:cs="Arial"/>
              </w:rPr>
              <w:t xml:space="preserve">The margin in any period between </w:t>
            </w:r>
          </w:p>
          <w:p w14:paraId="738D23F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B0C37" w:rsidRPr="007E0B31" w:rsidRDefault="004B0C37" w:rsidP="004B0C37">
            <w:pPr>
              <w:pStyle w:val="TableArial11"/>
              <w:rPr>
                <w:rFonts w:cs="Arial"/>
                <w:b/>
              </w:rPr>
            </w:pPr>
            <w:r w:rsidRPr="007E0B31">
              <w:rPr>
                <w:rFonts w:cs="Arial"/>
              </w:rPr>
              <w:t>for that period.</w:t>
            </w:r>
          </w:p>
        </w:tc>
      </w:tr>
      <w:tr w:rsidR="004B0C37" w:rsidRPr="007E0B31" w14:paraId="3099E31F" w14:textId="77777777" w:rsidTr="00430791">
        <w:trPr>
          <w:cantSplit/>
        </w:trPr>
        <w:tc>
          <w:tcPr>
            <w:tcW w:w="2884" w:type="dxa"/>
          </w:tcPr>
          <w:p w14:paraId="6B84F741" w14:textId="77777777" w:rsidR="004B0C37" w:rsidRPr="007E0B31" w:rsidRDefault="004B0C37" w:rsidP="004B0C3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B0C37" w:rsidRPr="007E0B31" w14:paraId="3D29B4B3" w14:textId="77777777" w:rsidTr="00430791">
        <w:trPr>
          <w:cantSplit/>
        </w:trPr>
        <w:tc>
          <w:tcPr>
            <w:tcW w:w="2884" w:type="dxa"/>
          </w:tcPr>
          <w:p w14:paraId="1AAAE1F3" w14:textId="77777777" w:rsidR="004B0C37" w:rsidRPr="007E0B31" w:rsidRDefault="004B0C37" w:rsidP="004B0C3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4B0C37" w:rsidRPr="007E0B31" w:rsidRDefault="004B0C37" w:rsidP="004B0C3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4B0C37" w:rsidRPr="007E0B31" w14:paraId="2E61AADE" w14:textId="77777777" w:rsidTr="00430791">
        <w:trPr>
          <w:cantSplit/>
        </w:trPr>
        <w:tc>
          <w:tcPr>
            <w:tcW w:w="2884" w:type="dxa"/>
          </w:tcPr>
          <w:p w14:paraId="7FAE100E" w14:textId="5C92C90A" w:rsidR="004B0C37" w:rsidRPr="00636020" w:rsidRDefault="004B0C37" w:rsidP="004B0C37">
            <w:pPr>
              <w:pStyle w:val="Arial11Bold"/>
              <w:rPr>
                <w:bCs/>
              </w:rPr>
            </w:pPr>
            <w:r>
              <w:rPr>
                <w:rFonts w:cs="Arial"/>
              </w:rPr>
              <w:t>System Restoration</w:t>
            </w:r>
          </w:p>
        </w:tc>
        <w:tc>
          <w:tcPr>
            <w:tcW w:w="6634" w:type="dxa"/>
          </w:tcPr>
          <w:p w14:paraId="53AAEE62" w14:textId="15529814" w:rsidR="004B0C37" w:rsidRPr="00E00BC7" w:rsidRDefault="004B0C37" w:rsidP="004B0C3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B0C37" w:rsidRPr="007E0B31" w14:paraId="2CF3A043" w14:textId="77777777" w:rsidTr="00430791">
        <w:trPr>
          <w:cantSplit/>
        </w:trPr>
        <w:tc>
          <w:tcPr>
            <w:tcW w:w="2884" w:type="dxa"/>
          </w:tcPr>
          <w:p w14:paraId="0120BCB8" w14:textId="3A83B8E2" w:rsidR="004B0C37" w:rsidRDefault="004B0C37" w:rsidP="004B0C37">
            <w:pPr>
              <w:pStyle w:val="Arial11Bold"/>
              <w:rPr>
                <w:rFonts w:cs="Arial"/>
              </w:rPr>
            </w:pPr>
            <w:r>
              <w:rPr>
                <w:rFonts w:cs="Arial"/>
              </w:rPr>
              <w:t>System Restoration Region</w:t>
            </w:r>
          </w:p>
        </w:tc>
        <w:tc>
          <w:tcPr>
            <w:tcW w:w="6634" w:type="dxa"/>
          </w:tcPr>
          <w:p w14:paraId="5FF483DB" w14:textId="1B238D87" w:rsidR="004B0C37" w:rsidRPr="007E0B31" w:rsidRDefault="004B0C37" w:rsidP="004B0C3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B0C37" w:rsidRPr="007E0B31" w14:paraId="3847C81E" w14:textId="77777777" w:rsidTr="00430791">
        <w:trPr>
          <w:cantSplit/>
        </w:trPr>
        <w:tc>
          <w:tcPr>
            <w:tcW w:w="2884" w:type="dxa"/>
          </w:tcPr>
          <w:p w14:paraId="7FC4DAB5" w14:textId="7005E6F4" w:rsidR="004B0C37" w:rsidRPr="007E0B31" w:rsidRDefault="004B0C37" w:rsidP="004B0C37">
            <w:pPr>
              <w:pStyle w:val="Arial11Bold"/>
              <w:rPr>
                <w:rFonts w:cs="Arial"/>
              </w:rPr>
            </w:pPr>
            <w:r w:rsidRPr="00636020">
              <w:rPr>
                <w:bCs/>
              </w:rPr>
              <w:lastRenderedPageBreak/>
              <w:t>System Restoration Plan</w:t>
            </w:r>
          </w:p>
        </w:tc>
        <w:tc>
          <w:tcPr>
            <w:tcW w:w="6634" w:type="dxa"/>
          </w:tcPr>
          <w:p w14:paraId="3E074751" w14:textId="4AF36860"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4B0C37" w:rsidRPr="007E0B31" w14:paraId="6694953E" w14:textId="77777777" w:rsidTr="00430791">
        <w:trPr>
          <w:cantSplit/>
        </w:trPr>
        <w:tc>
          <w:tcPr>
            <w:tcW w:w="2884" w:type="dxa"/>
          </w:tcPr>
          <w:p w14:paraId="04061391" w14:textId="77777777" w:rsidR="004B0C37" w:rsidRPr="007E0B31" w:rsidRDefault="004B0C37" w:rsidP="004B0C37">
            <w:pPr>
              <w:pStyle w:val="Arial11Bold"/>
              <w:rPr>
                <w:rFonts w:cs="Arial"/>
              </w:rPr>
            </w:pPr>
            <w:r w:rsidRPr="007E0B31">
              <w:rPr>
                <w:rFonts w:cs="Arial"/>
              </w:rPr>
              <w:t>System Telephony</w:t>
            </w:r>
          </w:p>
        </w:tc>
        <w:tc>
          <w:tcPr>
            <w:tcW w:w="6634" w:type="dxa"/>
          </w:tcPr>
          <w:p w14:paraId="782961A9" w14:textId="0DAB7FEF" w:rsidR="004B0C37" w:rsidRPr="007E0B31" w:rsidRDefault="004B0C37" w:rsidP="004B0C3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B0C37" w:rsidRPr="007E0B31" w14:paraId="7CE86D0C" w14:textId="77777777" w:rsidTr="00430791">
        <w:trPr>
          <w:cantSplit/>
        </w:trPr>
        <w:tc>
          <w:tcPr>
            <w:tcW w:w="2884" w:type="dxa"/>
          </w:tcPr>
          <w:p w14:paraId="6D2E474F" w14:textId="77777777" w:rsidR="004B0C37" w:rsidRPr="007E0B31" w:rsidRDefault="004B0C37" w:rsidP="004B0C37">
            <w:pPr>
              <w:pStyle w:val="Arial11Bold"/>
              <w:rPr>
                <w:rFonts w:cs="Arial"/>
              </w:rPr>
            </w:pPr>
            <w:r w:rsidRPr="007E0B31">
              <w:rPr>
                <w:rFonts w:cs="Arial"/>
              </w:rPr>
              <w:t>System Tests</w:t>
            </w:r>
          </w:p>
        </w:tc>
        <w:tc>
          <w:tcPr>
            <w:tcW w:w="6634" w:type="dxa"/>
          </w:tcPr>
          <w:p w14:paraId="23728F19" w14:textId="77777777" w:rsidR="004B0C37" w:rsidRPr="007E0B31" w:rsidRDefault="004B0C37" w:rsidP="004B0C3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B0C37" w:rsidRPr="007E0B31" w14:paraId="08C1037D" w14:textId="77777777" w:rsidTr="00430791">
        <w:trPr>
          <w:cantSplit/>
        </w:trPr>
        <w:tc>
          <w:tcPr>
            <w:tcW w:w="2884" w:type="dxa"/>
          </w:tcPr>
          <w:p w14:paraId="7BAC63AF" w14:textId="77777777" w:rsidR="004B0C37" w:rsidRPr="007E0B31" w:rsidRDefault="004B0C37" w:rsidP="004B0C37">
            <w:pPr>
              <w:pStyle w:val="Arial11Bold"/>
              <w:rPr>
                <w:rFonts w:cs="Arial"/>
              </w:rPr>
            </w:pPr>
            <w:r w:rsidRPr="007E0B31">
              <w:rPr>
                <w:rFonts w:cs="Arial"/>
              </w:rPr>
              <w:t>System to Demand Intertrip Scheme</w:t>
            </w:r>
          </w:p>
        </w:tc>
        <w:tc>
          <w:tcPr>
            <w:tcW w:w="6634" w:type="dxa"/>
          </w:tcPr>
          <w:p w14:paraId="1F793A5F" w14:textId="77777777" w:rsidR="004B0C37" w:rsidRPr="007E0B31" w:rsidRDefault="004B0C37" w:rsidP="004B0C3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B0C37" w:rsidRPr="007E0B31" w14:paraId="0CFD31AD" w14:textId="77777777" w:rsidTr="00430791">
        <w:trPr>
          <w:cantSplit/>
        </w:trPr>
        <w:tc>
          <w:tcPr>
            <w:tcW w:w="2884" w:type="dxa"/>
          </w:tcPr>
          <w:p w14:paraId="6FAF95FE" w14:textId="77777777" w:rsidR="004B0C37" w:rsidRPr="007E0B31" w:rsidRDefault="004B0C37" w:rsidP="004B0C37">
            <w:pPr>
              <w:pStyle w:val="Arial11Bold"/>
              <w:rPr>
                <w:rFonts w:cs="Arial"/>
              </w:rPr>
            </w:pPr>
            <w:r w:rsidRPr="007E0B31">
              <w:rPr>
                <w:rFonts w:cs="Arial"/>
              </w:rPr>
              <w:t>System to Generator Operational Intertripping</w:t>
            </w:r>
          </w:p>
        </w:tc>
        <w:tc>
          <w:tcPr>
            <w:tcW w:w="6634" w:type="dxa"/>
          </w:tcPr>
          <w:p w14:paraId="3E1A2B55" w14:textId="61971953" w:rsidR="004B0C37" w:rsidRPr="007E0B31" w:rsidRDefault="004B0C37" w:rsidP="004B0C37">
            <w:pPr>
              <w:pStyle w:val="TableArial11"/>
              <w:rPr>
                <w:rFonts w:cs="Arial"/>
              </w:rPr>
            </w:pPr>
            <w:bookmarkStart w:id="6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2"/>
            <w:r w:rsidRPr="007E0B31">
              <w:rPr>
                <w:rFonts w:cs="Arial"/>
              </w:rPr>
              <w:t>.</w:t>
            </w:r>
          </w:p>
        </w:tc>
      </w:tr>
      <w:tr w:rsidR="004B0C37" w:rsidRPr="007E0B31" w14:paraId="1DA61D3F" w14:textId="77777777" w:rsidTr="00430791">
        <w:trPr>
          <w:cantSplit/>
        </w:trPr>
        <w:tc>
          <w:tcPr>
            <w:tcW w:w="2884" w:type="dxa"/>
          </w:tcPr>
          <w:p w14:paraId="68676C7F" w14:textId="77777777" w:rsidR="004B0C37" w:rsidRPr="007E0B31" w:rsidRDefault="004B0C37" w:rsidP="004B0C37">
            <w:pPr>
              <w:pStyle w:val="Arial11Bold"/>
              <w:rPr>
                <w:rFonts w:cs="Arial"/>
              </w:rPr>
            </w:pPr>
            <w:r w:rsidRPr="007E0B31">
              <w:rPr>
                <w:rFonts w:cs="Arial"/>
              </w:rPr>
              <w:t>System to Generator Operational Intertripping Scheme</w:t>
            </w:r>
          </w:p>
        </w:tc>
        <w:tc>
          <w:tcPr>
            <w:tcW w:w="6634" w:type="dxa"/>
          </w:tcPr>
          <w:p w14:paraId="62BA3C3F" w14:textId="7BBA8F9D" w:rsidR="004B0C37" w:rsidRPr="007E0B31" w:rsidRDefault="004B0C37" w:rsidP="004B0C37">
            <w:pPr>
              <w:pStyle w:val="TableArial11"/>
              <w:rPr>
                <w:rFonts w:cs="Arial"/>
              </w:rPr>
            </w:pPr>
            <w:bookmarkStart w:id="6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63"/>
          </w:p>
        </w:tc>
      </w:tr>
      <w:tr w:rsidR="004B0C37" w:rsidRPr="007E0B31" w14:paraId="5E31ADD9" w14:textId="77777777" w:rsidTr="00430791">
        <w:trPr>
          <w:cantSplit/>
        </w:trPr>
        <w:tc>
          <w:tcPr>
            <w:tcW w:w="2884" w:type="dxa"/>
          </w:tcPr>
          <w:p w14:paraId="0CFAE3A8" w14:textId="77777777" w:rsidR="004B0C37" w:rsidRPr="007E0B31" w:rsidRDefault="004B0C37" w:rsidP="004B0C3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4B0C37" w:rsidRPr="007E0B31" w:rsidRDefault="004B0C37" w:rsidP="004B0C3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B0C37" w:rsidRPr="007E0B31" w14:paraId="33638CB5" w14:textId="77777777" w:rsidTr="00430791">
        <w:trPr>
          <w:cantSplit/>
        </w:trPr>
        <w:tc>
          <w:tcPr>
            <w:tcW w:w="2884" w:type="dxa"/>
          </w:tcPr>
          <w:p w14:paraId="32E734FA" w14:textId="77777777" w:rsidR="004B0C37" w:rsidRPr="007E0B31" w:rsidRDefault="004B0C37" w:rsidP="004B0C37">
            <w:pPr>
              <w:pStyle w:val="Arial11Bold"/>
              <w:rPr>
                <w:rFonts w:cs="Arial"/>
              </w:rPr>
            </w:pPr>
            <w:r w:rsidRPr="007E0B31">
              <w:rPr>
                <w:rFonts w:cs="Arial"/>
              </w:rPr>
              <w:t>Technical Specification</w:t>
            </w:r>
          </w:p>
        </w:tc>
        <w:tc>
          <w:tcPr>
            <w:tcW w:w="6634" w:type="dxa"/>
          </w:tcPr>
          <w:p w14:paraId="6AE817CF" w14:textId="77777777" w:rsidR="004B0C37" w:rsidRPr="007E0B31" w:rsidRDefault="004B0C37" w:rsidP="004B0C3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B0C37" w:rsidRPr="007E0B31" w:rsidDel="00AC5B46" w14:paraId="4A337598" w14:textId="2F1CE44F" w:rsidTr="00430791">
        <w:trPr>
          <w:cantSplit/>
          <w:del w:id="64" w:author="Lizzie Timmins" w:date="2025-11-18T10:29:00Z"/>
        </w:trPr>
        <w:tc>
          <w:tcPr>
            <w:tcW w:w="2884" w:type="dxa"/>
          </w:tcPr>
          <w:p w14:paraId="39FDCA0F" w14:textId="71D9FE4A" w:rsidR="004B0C37" w:rsidRPr="007E0B31" w:rsidDel="00AC5B46" w:rsidRDefault="004B0C37" w:rsidP="004B0C37">
            <w:pPr>
              <w:pStyle w:val="Arial11Bold"/>
              <w:rPr>
                <w:del w:id="65" w:author="Lizzie Timmins" w:date="2025-11-18T10:29:00Z" w16du:dateUtc="2025-11-18T10:29:00Z"/>
                <w:rFonts w:cs="Arial"/>
              </w:rPr>
            </w:pPr>
            <w:del w:id="66" w:author="Lizzie Timmins" w:date="2025-11-18T10:29:00Z" w16du:dateUtc="2025-11-18T10:29:00Z">
              <w:r w:rsidDel="00AC5B46">
                <w:rPr>
                  <w:rFonts w:cs="Arial"/>
                </w:rPr>
                <w:delText>TERRE</w:delText>
              </w:r>
            </w:del>
          </w:p>
        </w:tc>
        <w:tc>
          <w:tcPr>
            <w:tcW w:w="6634" w:type="dxa"/>
          </w:tcPr>
          <w:p w14:paraId="583D7EB9" w14:textId="68AC2539" w:rsidR="004B0C37" w:rsidRPr="007E0B31" w:rsidDel="00AC5B46" w:rsidRDefault="004B0C37" w:rsidP="004B0C37">
            <w:pPr>
              <w:pStyle w:val="TableArial11"/>
              <w:rPr>
                <w:del w:id="67" w:author="Lizzie Timmins" w:date="2025-11-18T10:29:00Z" w16du:dateUtc="2025-11-18T10:29:00Z"/>
                <w:rFonts w:cs="Arial"/>
              </w:rPr>
            </w:pPr>
            <w:del w:id="68" w:author="Lizzie Timmins" w:date="2025-11-18T10:29:00Z" w16du:dateUtc="2025-11-18T10:29:00Z">
              <w:r w:rsidRPr="0081264E" w:rsidDel="00AC5B46">
                <w:rPr>
                  <w:rFonts w:cs="Arial"/>
                </w:rPr>
                <w:delText>Trans European Replacement Reserves Exchange – a market covering the procurement of replacement reserves across Europe</w:delText>
              </w:r>
              <w:r w:rsidDel="00AC5B46">
                <w:rPr>
                  <w:rFonts w:cs="Arial"/>
                </w:rPr>
                <w:delText>.</w:delText>
              </w:r>
              <w:r w:rsidRPr="0081264E" w:rsidDel="00AC5B46">
                <w:rPr>
                  <w:rFonts w:cs="Arial"/>
                </w:rPr>
                <w:delText xml:space="preserve"> </w:delText>
              </w:r>
            </w:del>
          </w:p>
        </w:tc>
      </w:tr>
      <w:tr w:rsidR="004B0C37" w:rsidRPr="007E0B31" w:rsidDel="00AC5B46" w14:paraId="5926AD32" w14:textId="6F3F36D7" w:rsidTr="00430791">
        <w:trPr>
          <w:cantSplit/>
          <w:del w:id="69" w:author="Lizzie Timmins" w:date="2025-11-18T10:29:00Z"/>
        </w:trPr>
        <w:tc>
          <w:tcPr>
            <w:tcW w:w="2884" w:type="dxa"/>
          </w:tcPr>
          <w:p w14:paraId="567E2BEF" w14:textId="08C41043" w:rsidR="004B0C37" w:rsidDel="00AC5B46" w:rsidRDefault="004B0C37" w:rsidP="004B0C37">
            <w:pPr>
              <w:pStyle w:val="Arial11Bold"/>
              <w:rPr>
                <w:del w:id="70" w:author="Lizzie Timmins" w:date="2025-11-18T10:29:00Z" w16du:dateUtc="2025-11-18T10:29:00Z"/>
                <w:rFonts w:cs="Arial"/>
              </w:rPr>
            </w:pPr>
            <w:del w:id="71" w:author="Lizzie Timmins" w:date="2025-11-18T10:29:00Z" w16du:dateUtc="2025-11-18T10:29:00Z">
              <w:r w:rsidRPr="0081264E" w:rsidDel="00AC5B46">
                <w:rPr>
                  <w:rFonts w:cs="Arial"/>
                </w:rPr>
                <w:lastRenderedPageBreak/>
                <w:delText>TERRE Activation Period</w:delText>
              </w:r>
            </w:del>
          </w:p>
        </w:tc>
        <w:tc>
          <w:tcPr>
            <w:tcW w:w="6634" w:type="dxa"/>
          </w:tcPr>
          <w:p w14:paraId="41684B89" w14:textId="755594ED" w:rsidR="004B0C37" w:rsidRPr="0081264E" w:rsidDel="00AC5B46" w:rsidRDefault="004B0C37" w:rsidP="004B0C37">
            <w:pPr>
              <w:pStyle w:val="TableArial11"/>
              <w:rPr>
                <w:del w:id="72" w:author="Lizzie Timmins" w:date="2025-11-18T10:29:00Z" w16du:dateUtc="2025-11-18T10:29:00Z"/>
                <w:rFonts w:cs="Arial"/>
              </w:rPr>
            </w:pPr>
            <w:del w:id="73" w:author="Lizzie Timmins" w:date="2025-11-18T10:29:00Z" w16du:dateUtc="2025-11-18T10:29:00Z">
              <w:r w:rsidRPr="0081264E" w:rsidDel="00AC5B46">
                <w:rPr>
                  <w:rFonts w:cs="Arial"/>
                </w:rPr>
                <w:delText xml:space="preserve">A period of time lasting 15 minutes and starting at either 0, 15, 30 or 45 minutes past the hour (e.g. 10:00 to 10:15). There are 4 </w:delText>
              </w:r>
              <w:r w:rsidRPr="0081264E" w:rsidDel="00AC5B46">
                <w:rPr>
                  <w:rFonts w:cs="Arial"/>
                  <w:b/>
                </w:rPr>
                <w:delText>TERRE Activation Periods</w:delText>
              </w:r>
              <w:r w:rsidRPr="0081264E" w:rsidDel="00AC5B46">
                <w:rPr>
                  <w:rFonts w:cs="Arial"/>
                </w:rPr>
                <w:delText xml:space="preserve"> in one </w:delText>
              </w:r>
              <w:r w:rsidRPr="0081264E" w:rsidDel="00AC5B46">
                <w:rPr>
                  <w:rFonts w:cs="Arial"/>
                  <w:b/>
                </w:rPr>
                <w:delText>TERRE Auction Period</w:delText>
              </w:r>
              <w:r w:rsidRPr="00A87826" w:rsidDel="00AC5B46">
                <w:rPr>
                  <w:rFonts w:cs="Arial"/>
                  <w:bCs/>
                </w:rPr>
                <w:delText>.</w:delText>
              </w:r>
            </w:del>
          </w:p>
        </w:tc>
      </w:tr>
      <w:tr w:rsidR="004B0C37" w:rsidRPr="007E0B31" w:rsidDel="00AC5B46" w14:paraId="49B52FEC" w14:textId="6B0E6C3B" w:rsidTr="00430791">
        <w:trPr>
          <w:cantSplit/>
          <w:del w:id="74" w:author="Lizzie Timmins" w:date="2025-11-18T10:29:00Z"/>
        </w:trPr>
        <w:tc>
          <w:tcPr>
            <w:tcW w:w="2884" w:type="dxa"/>
          </w:tcPr>
          <w:p w14:paraId="1FED211F" w14:textId="7B47899F" w:rsidR="004B0C37" w:rsidRPr="0081264E" w:rsidDel="00AC5B46" w:rsidRDefault="004B0C37" w:rsidP="004B0C37">
            <w:pPr>
              <w:pStyle w:val="Arial11Bold"/>
              <w:rPr>
                <w:del w:id="75" w:author="Lizzie Timmins" w:date="2025-11-18T10:29:00Z" w16du:dateUtc="2025-11-18T10:29:00Z"/>
                <w:rFonts w:cs="Arial"/>
              </w:rPr>
            </w:pPr>
            <w:del w:id="76" w:author="Lizzie Timmins" w:date="2025-11-18T10:29:00Z" w16du:dateUtc="2025-11-18T10:29:00Z">
              <w:r w:rsidRPr="0081264E" w:rsidDel="00AC5B46">
                <w:rPr>
                  <w:rFonts w:cs="Arial"/>
                </w:rPr>
                <w:delText>TERRE Auction Period</w:delText>
              </w:r>
            </w:del>
          </w:p>
        </w:tc>
        <w:tc>
          <w:tcPr>
            <w:tcW w:w="6634" w:type="dxa"/>
          </w:tcPr>
          <w:p w14:paraId="671C74AE" w14:textId="6FF6D320" w:rsidR="004B0C37" w:rsidRPr="0081264E" w:rsidDel="00AC5B46" w:rsidRDefault="004B0C37" w:rsidP="004B0C37">
            <w:pPr>
              <w:pStyle w:val="TableArial11"/>
              <w:rPr>
                <w:del w:id="77" w:author="Lizzie Timmins" w:date="2025-11-18T10:29:00Z" w16du:dateUtc="2025-11-18T10:29:00Z"/>
                <w:rFonts w:cs="Arial"/>
              </w:rPr>
            </w:pPr>
            <w:del w:id="78" w:author="Lizzie Timmins" w:date="2025-11-18T10:29:00Z" w16du:dateUtc="2025-11-18T10:29:00Z">
              <w:r w:rsidRPr="0081264E" w:rsidDel="00AC5B46">
                <w:rPr>
                  <w:rFonts w:cs="Arial"/>
                </w:rPr>
                <w:delText xml:space="preserve">A period of time lasting one hour and starting and ending on the hour (e.g.  from 10:00 to 11:00). Hence there are 24 </w:delText>
              </w:r>
              <w:r w:rsidRPr="0081264E" w:rsidDel="00AC5B46">
                <w:rPr>
                  <w:rFonts w:cs="Arial"/>
                  <w:b/>
                </w:rPr>
                <w:delText>TERRE Auction Periods</w:delText>
              </w:r>
              <w:r w:rsidRPr="0081264E" w:rsidDel="00AC5B46">
                <w:rPr>
                  <w:rFonts w:cs="Arial"/>
                </w:rPr>
                <w:delText xml:space="preserve"> in a day</w:delText>
              </w:r>
              <w:r w:rsidDel="00AC5B46">
                <w:rPr>
                  <w:rFonts w:cs="Arial"/>
                </w:rPr>
                <w:delText>.</w:delText>
              </w:r>
            </w:del>
          </w:p>
        </w:tc>
      </w:tr>
      <w:tr w:rsidR="004B0C37" w:rsidRPr="007E0B31" w:rsidDel="00AC5B46" w14:paraId="65701A2F" w14:textId="26ECA821" w:rsidTr="00430791">
        <w:trPr>
          <w:cantSplit/>
          <w:del w:id="79" w:author="Lizzie Timmins" w:date="2025-11-18T10:29:00Z"/>
        </w:trPr>
        <w:tc>
          <w:tcPr>
            <w:tcW w:w="2884" w:type="dxa"/>
          </w:tcPr>
          <w:p w14:paraId="7DA4E9BF" w14:textId="76EDB2E4" w:rsidR="004B0C37" w:rsidRPr="0081264E" w:rsidDel="00AC5B46" w:rsidRDefault="004B0C37" w:rsidP="004B0C37">
            <w:pPr>
              <w:pStyle w:val="Arial11Bold"/>
              <w:rPr>
                <w:del w:id="80" w:author="Lizzie Timmins" w:date="2025-11-18T10:29:00Z" w16du:dateUtc="2025-11-18T10:29:00Z"/>
                <w:rFonts w:cs="Arial"/>
              </w:rPr>
            </w:pPr>
            <w:del w:id="81" w:author="Lizzie Timmins" w:date="2025-11-18T10:29:00Z" w16du:dateUtc="2025-11-18T10:29:00Z">
              <w:r w:rsidRPr="0081264E" w:rsidDel="00AC5B46">
                <w:rPr>
                  <w:rFonts w:cs="Arial"/>
                </w:rPr>
                <w:delText>TERRE Bid</w:delText>
              </w:r>
            </w:del>
          </w:p>
        </w:tc>
        <w:tc>
          <w:tcPr>
            <w:tcW w:w="6634" w:type="dxa"/>
          </w:tcPr>
          <w:p w14:paraId="3AA84BC8" w14:textId="492B8DD3" w:rsidR="004B0C37" w:rsidRPr="0081264E" w:rsidDel="00AC5B46" w:rsidRDefault="004B0C37" w:rsidP="004B0C37">
            <w:pPr>
              <w:pStyle w:val="TableArial11"/>
              <w:rPr>
                <w:del w:id="82" w:author="Lizzie Timmins" w:date="2025-11-18T10:29:00Z" w16du:dateUtc="2025-11-18T10:29:00Z"/>
                <w:rFonts w:cs="Arial"/>
              </w:rPr>
            </w:pPr>
            <w:del w:id="83" w:author="Lizzie Timmins" w:date="2025-11-18T10:29:00Z" w16du:dateUtc="2025-11-18T10:29:00Z">
              <w:r w:rsidRPr="0081264E" w:rsidDel="00AC5B46">
                <w:rPr>
                  <w:rFonts w:cs="Arial"/>
                </w:rPr>
                <w:delText xml:space="preserve">A submission by a </w:delText>
              </w:r>
              <w:r w:rsidRPr="0081264E" w:rsidDel="00AC5B46">
                <w:rPr>
                  <w:rFonts w:cs="Arial"/>
                  <w:b/>
                </w:rPr>
                <w:delText>BM Participant</w:delText>
              </w:r>
              <w:r w:rsidRPr="0081264E" w:rsidDel="00AC5B46">
                <w:rPr>
                  <w:rFonts w:cs="Arial"/>
                </w:rPr>
                <w:delText xml:space="preserve"> covering the price and MW deviation offered into the </w:delText>
              </w:r>
              <w:r w:rsidRPr="0081264E" w:rsidDel="00AC5B46">
                <w:rPr>
                  <w:rFonts w:cs="Arial"/>
                  <w:b/>
                </w:rPr>
                <w:delText>TERRE</w:delText>
              </w:r>
              <w:r w:rsidRPr="0081264E" w:rsidDel="00AC5B46">
                <w:rPr>
                  <w:rFonts w:cs="Arial"/>
                </w:rPr>
                <w:delText xml:space="preserve"> auction (please note – in the </w:delText>
              </w:r>
              <w:r w:rsidRPr="0081264E" w:rsidDel="00AC5B46">
                <w:rPr>
                  <w:rFonts w:cs="Arial"/>
                  <w:b/>
                </w:rPr>
                <w:delText xml:space="preserve">Balancing Mechanism </w:delText>
              </w:r>
              <w:r w:rsidRPr="0081264E" w:rsidDel="00AC5B46">
                <w:rPr>
                  <w:rFonts w:cs="Arial"/>
                </w:rPr>
                <w:delText>the term bid has a different meaning – in this case a bid can be an upward or downward MW change</w:delText>
              </w:r>
              <w:r w:rsidRPr="0079139F" w:rsidDel="00AC5B46">
                <w:rPr>
                  <w:rFonts w:cs="Arial"/>
                </w:rPr>
                <w:delText>)</w:delText>
              </w:r>
              <w:r w:rsidDel="00AC5B46">
                <w:rPr>
                  <w:rFonts w:cs="Arial"/>
                </w:rPr>
                <w:delText>.</w:delText>
              </w:r>
            </w:del>
          </w:p>
        </w:tc>
      </w:tr>
      <w:tr w:rsidR="004B0C37" w:rsidRPr="007E0B31" w:rsidDel="00AC5B46" w14:paraId="55062C4A" w14:textId="0562C3FD" w:rsidTr="00430791">
        <w:trPr>
          <w:cantSplit/>
          <w:del w:id="84" w:author="Lizzie Timmins" w:date="2025-11-18T10:29:00Z"/>
        </w:trPr>
        <w:tc>
          <w:tcPr>
            <w:tcW w:w="2884" w:type="dxa"/>
          </w:tcPr>
          <w:p w14:paraId="0E3BA98F" w14:textId="2F563A79" w:rsidR="004B0C37" w:rsidRPr="0081264E" w:rsidDel="00AC5B46" w:rsidRDefault="004B0C37" w:rsidP="004B0C37">
            <w:pPr>
              <w:pStyle w:val="Arial11Bold"/>
              <w:rPr>
                <w:del w:id="85" w:author="Lizzie Timmins" w:date="2025-11-18T10:29:00Z" w16du:dateUtc="2025-11-18T10:29:00Z"/>
                <w:rFonts w:cs="Arial"/>
              </w:rPr>
            </w:pPr>
            <w:del w:id="86" w:author="Lizzie Timmins" w:date="2025-11-18T10:29:00Z" w16du:dateUtc="2025-11-18T10:29:00Z">
              <w:r w:rsidDel="00AC5B46">
                <w:rPr>
                  <w:rFonts w:cs="Arial"/>
                </w:rPr>
                <w:delText>TERRE Central Platform</w:delText>
              </w:r>
            </w:del>
          </w:p>
        </w:tc>
        <w:tc>
          <w:tcPr>
            <w:tcW w:w="6634" w:type="dxa"/>
          </w:tcPr>
          <w:p w14:paraId="21E47917" w14:textId="301A8B67" w:rsidR="004B0C37" w:rsidRPr="0081264E" w:rsidDel="00AC5B46" w:rsidRDefault="004B0C37" w:rsidP="004B0C37">
            <w:pPr>
              <w:pStyle w:val="TableArial11"/>
              <w:rPr>
                <w:del w:id="87" w:author="Lizzie Timmins" w:date="2025-11-18T10:29:00Z" w16du:dateUtc="2025-11-18T10:29:00Z"/>
                <w:rFonts w:cs="Arial"/>
              </w:rPr>
            </w:pPr>
            <w:del w:id="88" w:author="Lizzie Timmins" w:date="2025-11-18T10:29:00Z" w16du:dateUtc="2025-11-18T10:29:00Z">
              <w:r w:rsidDel="00AC5B46">
                <w:rPr>
                  <w:rFonts w:cs="Arial"/>
                </w:rPr>
                <w:delText xml:space="preserve">An </w:delText>
              </w:r>
              <w:r w:rsidRPr="0081264E" w:rsidDel="00AC5B46">
                <w:rPr>
                  <w:rFonts w:cs="Arial"/>
                </w:rPr>
                <w:delText xml:space="preserve">IT system which implements the </w:delText>
              </w:r>
              <w:r w:rsidRPr="0081264E" w:rsidDel="00AC5B46">
                <w:rPr>
                  <w:rFonts w:cs="Arial"/>
                  <w:b/>
                </w:rPr>
                <w:delText>TERRE</w:delText>
              </w:r>
              <w:r w:rsidRPr="0081264E" w:rsidDel="00AC5B46">
                <w:rPr>
                  <w:rFonts w:cs="Arial"/>
                </w:rPr>
                <w:delText xml:space="preserve"> auction</w:delText>
              </w:r>
              <w:r w:rsidDel="00AC5B46">
                <w:rPr>
                  <w:rFonts w:cs="Arial"/>
                </w:rPr>
                <w:delText>.</w:delText>
              </w:r>
            </w:del>
          </w:p>
        </w:tc>
      </w:tr>
      <w:tr w:rsidR="004B0C37" w:rsidRPr="0079139F" w:rsidDel="00AC5B46" w14:paraId="275B43EB" w14:textId="78A6C5CD" w:rsidTr="00430791">
        <w:trPr>
          <w:cantSplit/>
          <w:del w:id="89" w:author="Lizzie Timmins" w:date="2025-11-18T10:29:00Z"/>
        </w:trPr>
        <w:tc>
          <w:tcPr>
            <w:tcW w:w="2884" w:type="dxa"/>
          </w:tcPr>
          <w:p w14:paraId="2CEC27FA" w14:textId="23CCEEEE" w:rsidR="004B0C37" w:rsidRPr="0079139F" w:rsidDel="00AC5B46" w:rsidRDefault="004B0C37" w:rsidP="004B0C37">
            <w:pPr>
              <w:pStyle w:val="Arial11Bold"/>
              <w:rPr>
                <w:del w:id="90" w:author="Lizzie Timmins" w:date="2025-11-18T10:29:00Z" w16du:dateUtc="2025-11-18T10:29:00Z"/>
                <w:rFonts w:cs="Arial"/>
              </w:rPr>
            </w:pPr>
            <w:del w:id="91" w:author="Lizzie Timmins" w:date="2025-11-18T10:29:00Z" w16du:dateUtc="2025-11-18T10:29:00Z">
              <w:r w:rsidRPr="0079139F" w:rsidDel="00AC5B46">
                <w:rPr>
                  <w:rFonts w:cs="Arial"/>
                </w:rPr>
                <w:delText>TERRE Data Validation and Consistency Rules</w:delText>
              </w:r>
            </w:del>
          </w:p>
        </w:tc>
        <w:tc>
          <w:tcPr>
            <w:tcW w:w="6634" w:type="dxa"/>
          </w:tcPr>
          <w:p w14:paraId="7AC65FEF" w14:textId="5A653B74" w:rsidR="004B0C37" w:rsidDel="00AC5B46" w:rsidRDefault="004B0C37" w:rsidP="004B0C37">
            <w:pPr>
              <w:pStyle w:val="TableArial11"/>
              <w:rPr>
                <w:del w:id="92" w:author="Lizzie Timmins" w:date="2025-11-18T10:29:00Z" w16du:dateUtc="2025-11-18T10:29:00Z"/>
                <w:rFonts w:cs="Arial"/>
              </w:rPr>
            </w:pPr>
            <w:del w:id="93" w:author="Lizzie Timmins" w:date="2025-11-18T10:29:00Z" w16du:dateUtc="2025-11-18T10:29:00Z">
              <w:r w:rsidRPr="00BB45B0" w:rsidDel="00AC5B46">
                <w:rPr>
                  <w:rFonts w:cs="Arial"/>
                </w:rPr>
                <w:delText xml:space="preserve">A document produced by the central </w:delText>
              </w:r>
              <w:r w:rsidRPr="003A0672" w:rsidDel="00AC5B46">
                <w:rPr>
                  <w:rFonts w:cs="Arial"/>
                  <w:b/>
                </w:rPr>
                <w:delText>TERRE</w:delText>
              </w:r>
              <w:r w:rsidRPr="00AE7FBE" w:rsidDel="00AC5B46">
                <w:rPr>
                  <w:rFonts w:cs="Arial"/>
                </w:rPr>
                <w:delText xml:space="preserve"> project detailing the correct format of submissions for </w:delText>
              </w:r>
              <w:r w:rsidRPr="00AE7FBE" w:rsidDel="00AC5B46">
                <w:rPr>
                  <w:rFonts w:cs="Arial"/>
                  <w:b/>
                </w:rPr>
                <w:delText>TERRE</w:delText>
              </w:r>
              <w:r w:rsidRPr="00B6164E" w:rsidDel="00AC5B46">
                <w:rPr>
                  <w:rFonts w:cs="Arial"/>
                  <w:bCs/>
                </w:rPr>
                <w:delText>.</w:delText>
              </w:r>
            </w:del>
          </w:p>
        </w:tc>
      </w:tr>
      <w:tr w:rsidR="004B0C37" w:rsidRPr="007E0B31" w:rsidDel="00AC5B46" w14:paraId="377F57A2" w14:textId="25F1B236" w:rsidTr="00430791">
        <w:trPr>
          <w:cantSplit/>
          <w:del w:id="94" w:author="Lizzie Timmins" w:date="2025-11-18T10:29:00Z"/>
        </w:trPr>
        <w:tc>
          <w:tcPr>
            <w:tcW w:w="2884" w:type="dxa"/>
          </w:tcPr>
          <w:p w14:paraId="150333DE" w14:textId="4BA92FCE" w:rsidR="004B0C37" w:rsidDel="00AC5B46" w:rsidRDefault="004B0C37" w:rsidP="004B0C37">
            <w:pPr>
              <w:pStyle w:val="Arial11Bold"/>
              <w:jc w:val="both"/>
              <w:rPr>
                <w:del w:id="95" w:author="Lizzie Timmins" w:date="2025-11-18T10:29:00Z" w16du:dateUtc="2025-11-18T10:29:00Z"/>
                <w:rFonts w:cs="Arial"/>
              </w:rPr>
            </w:pPr>
            <w:del w:id="96" w:author="Lizzie Timmins" w:date="2025-11-18T10:29:00Z" w16du:dateUtc="2025-11-18T10:29:00Z">
              <w:r w:rsidRPr="0081264E" w:rsidDel="00AC5B46">
                <w:rPr>
                  <w:rFonts w:cs="Arial"/>
                </w:rPr>
                <w:delText>TERRE Gate Closure</w:delText>
              </w:r>
            </w:del>
          </w:p>
        </w:tc>
        <w:tc>
          <w:tcPr>
            <w:tcW w:w="6634" w:type="dxa"/>
          </w:tcPr>
          <w:p w14:paraId="36E98425" w14:textId="512224FC" w:rsidR="004B0C37" w:rsidRPr="0081264E" w:rsidDel="00AC5B46" w:rsidRDefault="004B0C37" w:rsidP="004B0C37">
            <w:pPr>
              <w:pStyle w:val="TableArial11"/>
              <w:rPr>
                <w:del w:id="97" w:author="Lizzie Timmins" w:date="2025-11-18T10:29:00Z" w16du:dateUtc="2025-11-18T10:29:00Z"/>
                <w:rFonts w:cs="Arial"/>
              </w:rPr>
            </w:pPr>
            <w:del w:id="98" w:author="Lizzie Timmins" w:date="2025-11-18T10:29:00Z" w16du:dateUtc="2025-11-18T10:29:00Z">
              <w:r w:rsidDel="00AC5B46">
                <w:delText xml:space="preserve">60 minutes before the start of the </w:delText>
              </w:r>
              <w:r w:rsidRPr="005C20E3" w:rsidDel="00AC5B46">
                <w:rPr>
                  <w:b/>
                </w:rPr>
                <w:delText xml:space="preserve">TERRE Auction </w:delText>
              </w:r>
              <w:r w:rsidRPr="00A87826" w:rsidDel="00AC5B46">
                <w:rPr>
                  <w:rFonts w:cs="Arial"/>
                  <w:b/>
                  <w:bCs/>
                </w:rPr>
                <w:delText>P</w:delText>
              </w:r>
              <w:r w:rsidRPr="00A87826" w:rsidDel="00AC5B46">
                <w:rPr>
                  <w:b/>
                </w:rPr>
                <w:delText>eriod</w:delText>
              </w:r>
              <w:r w:rsidDel="00AC5B46">
                <w:delText xml:space="preserve"> (note still ongoing discussions if this may become 55 minutes</w:delText>
              </w:r>
              <w:r w:rsidRPr="00BB45B0" w:rsidDel="00AC5B46">
                <w:rPr>
                  <w:rFonts w:cs="Arial"/>
                </w:rPr>
                <w:delText>)</w:delText>
              </w:r>
              <w:r w:rsidDel="00AC5B46">
                <w:rPr>
                  <w:rFonts w:cs="Arial"/>
                </w:rPr>
                <w:delText>.</w:delText>
              </w:r>
            </w:del>
          </w:p>
        </w:tc>
      </w:tr>
      <w:tr w:rsidR="004B0C37" w:rsidRPr="007E0B31" w:rsidDel="00AC5B46" w14:paraId="162A65B2" w14:textId="16DBBE19" w:rsidTr="00430791">
        <w:trPr>
          <w:cantSplit/>
          <w:del w:id="99" w:author="Lizzie Timmins" w:date="2025-11-18T10:29:00Z"/>
        </w:trPr>
        <w:tc>
          <w:tcPr>
            <w:tcW w:w="2884" w:type="dxa"/>
          </w:tcPr>
          <w:p w14:paraId="1E8AEB6A" w14:textId="15727768" w:rsidR="004B0C37" w:rsidDel="00AC5B46" w:rsidRDefault="004B0C37" w:rsidP="004B0C37">
            <w:pPr>
              <w:pStyle w:val="Arial11Bold"/>
              <w:jc w:val="both"/>
              <w:rPr>
                <w:del w:id="100" w:author="Lizzie Timmins" w:date="2025-11-18T10:29:00Z" w16du:dateUtc="2025-11-18T10:29:00Z"/>
                <w:rFonts w:cs="Arial"/>
              </w:rPr>
            </w:pPr>
            <w:del w:id="101" w:author="Lizzie Timmins" w:date="2025-11-18T10:29:00Z" w16du:dateUtc="2025-11-18T10:29:00Z">
              <w:r w:rsidDel="00AC5B46">
                <w:rPr>
                  <w:rFonts w:cs="Arial"/>
                </w:rPr>
                <w:delText>TERRE Instruction</w:delText>
              </w:r>
            </w:del>
          </w:p>
          <w:p w14:paraId="6C90D26B" w14:textId="47CE3695" w:rsidR="004B0C37" w:rsidRPr="0081264E" w:rsidDel="00AC5B46" w:rsidRDefault="004B0C37" w:rsidP="004B0C37">
            <w:pPr>
              <w:pStyle w:val="Arial11Bold"/>
              <w:jc w:val="both"/>
              <w:rPr>
                <w:del w:id="102" w:author="Lizzie Timmins" w:date="2025-11-18T10:29:00Z" w16du:dateUtc="2025-11-18T10:29:00Z"/>
                <w:rFonts w:cs="Arial"/>
              </w:rPr>
            </w:pPr>
            <w:del w:id="103" w:author="Lizzie Timmins" w:date="2025-11-18T10:29:00Z" w16du:dateUtc="2025-11-18T10:29:00Z">
              <w:r w:rsidRPr="0081264E" w:rsidDel="00AC5B46">
                <w:rPr>
                  <w:rFonts w:cs="Arial"/>
                </w:rPr>
                <w:delText>Guide</w:delText>
              </w:r>
            </w:del>
          </w:p>
        </w:tc>
        <w:tc>
          <w:tcPr>
            <w:tcW w:w="6634" w:type="dxa"/>
          </w:tcPr>
          <w:p w14:paraId="0AE534E2" w14:textId="1F22D896" w:rsidR="004B0C37" w:rsidDel="00AC5B46" w:rsidRDefault="004B0C37" w:rsidP="004B0C37">
            <w:pPr>
              <w:pStyle w:val="TableArial11"/>
              <w:rPr>
                <w:del w:id="104" w:author="Lizzie Timmins" w:date="2025-11-18T10:29:00Z" w16du:dateUtc="2025-11-18T10:29:00Z"/>
              </w:rPr>
            </w:pPr>
            <w:del w:id="105" w:author="Lizzie Timmins" w:date="2025-11-18T10:29:00Z" w16du:dateUtc="2025-11-18T10:29:00Z">
              <w:r w:rsidRPr="0081264E" w:rsidDel="00AC5B46">
                <w:delText xml:space="preserve">Details specific rules for creating an </w:delText>
              </w:r>
              <w:r w:rsidRPr="005C20E3" w:rsidDel="00AC5B46">
                <w:rPr>
                  <w:b/>
                </w:rPr>
                <w:delText>RR Instruction</w:delText>
              </w:r>
              <w:r w:rsidRPr="0081264E" w:rsidDel="00AC5B46">
                <w:delText xml:space="preserve"> from an </w:delText>
              </w:r>
              <w:r w:rsidRPr="005C20E3" w:rsidDel="00AC5B46">
                <w:rPr>
                  <w:b/>
                </w:rPr>
                <w:delText>RR Acceptance</w:delText>
              </w:r>
              <w:r w:rsidDel="00AC5B46">
                <w:rPr>
                  <w:rFonts w:cs="Arial"/>
                </w:rPr>
                <w:delText>.</w:delText>
              </w:r>
            </w:del>
          </w:p>
        </w:tc>
      </w:tr>
      <w:tr w:rsidR="004B0C37" w:rsidRPr="007E0B31" w14:paraId="3B8258A7" w14:textId="77777777" w:rsidTr="00430791">
        <w:trPr>
          <w:cantSplit/>
        </w:trPr>
        <w:tc>
          <w:tcPr>
            <w:tcW w:w="2884" w:type="dxa"/>
          </w:tcPr>
          <w:p w14:paraId="0D19D080" w14:textId="77777777" w:rsidR="004B0C37" w:rsidRPr="007E0B31" w:rsidRDefault="004B0C37" w:rsidP="004B0C37">
            <w:pPr>
              <w:pStyle w:val="Arial11Bold"/>
              <w:rPr>
                <w:rFonts w:cs="Arial"/>
              </w:rPr>
            </w:pPr>
            <w:r w:rsidRPr="007E0B31">
              <w:rPr>
                <w:rFonts w:cs="Arial"/>
              </w:rPr>
              <w:t>Test Co-ordinator</w:t>
            </w:r>
          </w:p>
        </w:tc>
        <w:tc>
          <w:tcPr>
            <w:tcW w:w="6634" w:type="dxa"/>
          </w:tcPr>
          <w:p w14:paraId="326082B0" w14:textId="77777777" w:rsidR="004B0C37" w:rsidRPr="007E0B31" w:rsidRDefault="004B0C37" w:rsidP="004B0C3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B0C37" w:rsidRPr="007E0B31" w14:paraId="01488D17" w14:textId="77777777" w:rsidTr="00430791">
        <w:trPr>
          <w:cantSplit/>
        </w:trPr>
        <w:tc>
          <w:tcPr>
            <w:tcW w:w="2884" w:type="dxa"/>
          </w:tcPr>
          <w:p w14:paraId="128FD9C9" w14:textId="77777777" w:rsidR="004B0C37" w:rsidRPr="007E0B31" w:rsidRDefault="004B0C37" w:rsidP="004B0C37">
            <w:pPr>
              <w:pStyle w:val="Arial11Bold"/>
              <w:rPr>
                <w:rFonts w:cs="Arial"/>
              </w:rPr>
            </w:pPr>
            <w:r w:rsidRPr="007E0B31">
              <w:rPr>
                <w:rFonts w:cs="Arial"/>
              </w:rPr>
              <w:t>Test Panel</w:t>
            </w:r>
          </w:p>
        </w:tc>
        <w:tc>
          <w:tcPr>
            <w:tcW w:w="6634" w:type="dxa"/>
          </w:tcPr>
          <w:p w14:paraId="33A2A2B3" w14:textId="77777777" w:rsidR="004B0C37" w:rsidRPr="007E0B31" w:rsidRDefault="004B0C37" w:rsidP="004B0C3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B0C37" w:rsidRPr="007E0B31" w14:paraId="2164A4E4" w14:textId="77777777" w:rsidTr="00430791">
        <w:trPr>
          <w:cantSplit/>
        </w:trPr>
        <w:tc>
          <w:tcPr>
            <w:tcW w:w="2884" w:type="dxa"/>
          </w:tcPr>
          <w:p w14:paraId="1F60112F" w14:textId="41D5FEBC" w:rsidR="004B0C37" w:rsidRPr="00875FA6" w:rsidRDefault="004B0C37" w:rsidP="004B0C37">
            <w:pPr>
              <w:pStyle w:val="Arial11Bold"/>
            </w:pPr>
            <w:r w:rsidRPr="00875FA6">
              <w:t>Test Plan</w:t>
            </w:r>
          </w:p>
        </w:tc>
        <w:tc>
          <w:tcPr>
            <w:tcW w:w="6634" w:type="dxa"/>
          </w:tcPr>
          <w:p w14:paraId="438005A0" w14:textId="76F7FBDF" w:rsidR="004B0C37" w:rsidRPr="00875FA6"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28AD5A3B" w14:textId="77777777" w:rsidTr="00430791">
        <w:trPr>
          <w:cantSplit/>
        </w:trPr>
        <w:tc>
          <w:tcPr>
            <w:tcW w:w="2884" w:type="dxa"/>
          </w:tcPr>
          <w:p w14:paraId="57595996" w14:textId="77777777" w:rsidR="004B0C37" w:rsidRPr="007E0B31" w:rsidRDefault="004B0C37" w:rsidP="004B0C37">
            <w:pPr>
              <w:pStyle w:val="Arial11Bold"/>
              <w:rPr>
                <w:rFonts w:cs="Arial"/>
              </w:rPr>
            </w:pPr>
            <w:r w:rsidRPr="007E0B31">
              <w:rPr>
                <w:rFonts w:cs="Arial"/>
              </w:rPr>
              <w:t>Test Programme</w:t>
            </w:r>
          </w:p>
        </w:tc>
        <w:tc>
          <w:tcPr>
            <w:tcW w:w="6634" w:type="dxa"/>
          </w:tcPr>
          <w:p w14:paraId="19CEAC1B" w14:textId="77C128C1" w:rsidR="004B0C37" w:rsidRPr="007E0B31" w:rsidRDefault="004B0C37" w:rsidP="004B0C3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B0C37" w:rsidRPr="007E0B31" w14:paraId="1328CFC6" w14:textId="77777777" w:rsidTr="00430791">
        <w:trPr>
          <w:cantSplit/>
        </w:trPr>
        <w:tc>
          <w:tcPr>
            <w:tcW w:w="2884" w:type="dxa"/>
          </w:tcPr>
          <w:p w14:paraId="1D6B5BC8" w14:textId="77777777" w:rsidR="004B0C37" w:rsidRPr="007E0B31" w:rsidRDefault="004B0C37" w:rsidP="004B0C37">
            <w:pPr>
              <w:pStyle w:val="Arial11Bold"/>
              <w:rPr>
                <w:rFonts w:cs="Arial"/>
              </w:rPr>
            </w:pPr>
            <w:r w:rsidRPr="007E0B31">
              <w:rPr>
                <w:rFonts w:cs="Arial"/>
              </w:rPr>
              <w:t>Test Proposer</w:t>
            </w:r>
          </w:p>
        </w:tc>
        <w:tc>
          <w:tcPr>
            <w:tcW w:w="6634" w:type="dxa"/>
          </w:tcPr>
          <w:p w14:paraId="3AACD309" w14:textId="77777777" w:rsidR="004B0C37" w:rsidRPr="007E0B31" w:rsidRDefault="004B0C37" w:rsidP="004B0C3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B0C37" w:rsidRPr="007E0B31" w14:paraId="316C92C8" w14:textId="77777777" w:rsidTr="00430791">
        <w:trPr>
          <w:cantSplit/>
        </w:trPr>
        <w:tc>
          <w:tcPr>
            <w:tcW w:w="2884" w:type="dxa"/>
          </w:tcPr>
          <w:p w14:paraId="06874C34" w14:textId="30838C72" w:rsidR="004B0C37" w:rsidRPr="004C03CD" w:rsidRDefault="004B0C37" w:rsidP="004B0C37">
            <w:pPr>
              <w:pStyle w:val="Arial11Bold"/>
              <w:rPr>
                <w:rFonts w:cs="Arial"/>
              </w:rPr>
            </w:pPr>
            <w:r w:rsidRPr="002510FF">
              <w:rPr>
                <w:rFonts w:cs="Arial"/>
              </w:rPr>
              <w:t>Test Signal</w:t>
            </w:r>
          </w:p>
        </w:tc>
        <w:tc>
          <w:tcPr>
            <w:tcW w:w="6634" w:type="dxa"/>
          </w:tcPr>
          <w:p w14:paraId="0F830BE9" w14:textId="5C14D1D7" w:rsidR="004B0C37" w:rsidRPr="004C03CD" w:rsidRDefault="004B0C37" w:rsidP="004B0C3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B0C37" w:rsidRPr="007E0B31" w14:paraId="1191920B" w14:textId="77777777" w:rsidTr="00430791">
        <w:trPr>
          <w:cantSplit/>
        </w:trPr>
        <w:tc>
          <w:tcPr>
            <w:tcW w:w="2884" w:type="dxa"/>
          </w:tcPr>
          <w:p w14:paraId="1A32535D" w14:textId="3657B7C0" w:rsidR="004B0C37" w:rsidRPr="007E0B31" w:rsidRDefault="004B0C37" w:rsidP="004B0C37">
            <w:pPr>
              <w:pStyle w:val="Arial11Bold"/>
              <w:rPr>
                <w:rFonts w:cs="Arial"/>
              </w:rPr>
            </w:pPr>
            <w:r>
              <w:rPr>
                <w:rFonts w:cs="Arial"/>
              </w:rPr>
              <w:t>The Company</w:t>
            </w:r>
          </w:p>
        </w:tc>
        <w:tc>
          <w:tcPr>
            <w:tcW w:w="6634" w:type="dxa"/>
          </w:tcPr>
          <w:p w14:paraId="17B4E3BD" w14:textId="70ADDF76" w:rsidR="004B0C37" w:rsidRPr="007E0B31" w:rsidRDefault="004B0C37" w:rsidP="004B0C3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4B0C37" w:rsidRPr="007E0B31" w14:paraId="100BAB28" w14:textId="77777777" w:rsidTr="00430791">
        <w:trPr>
          <w:cantSplit/>
        </w:trPr>
        <w:tc>
          <w:tcPr>
            <w:tcW w:w="2884" w:type="dxa"/>
          </w:tcPr>
          <w:p w14:paraId="4F575092" w14:textId="1BAAF1FB" w:rsidR="004B0C37" w:rsidRPr="007E0B31" w:rsidRDefault="004B0C37" w:rsidP="004B0C3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B0C37" w:rsidRPr="007E0B31" w:rsidRDefault="004B0C37" w:rsidP="004B0C3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B0C37" w:rsidRPr="007E0B31" w14:paraId="07C21332" w14:textId="77777777" w:rsidTr="00430791">
        <w:trPr>
          <w:cantSplit/>
        </w:trPr>
        <w:tc>
          <w:tcPr>
            <w:tcW w:w="2884" w:type="dxa"/>
          </w:tcPr>
          <w:p w14:paraId="46DE90D6" w14:textId="315D2376" w:rsidR="004B0C37" w:rsidRPr="007E0B31" w:rsidRDefault="004B0C37" w:rsidP="004B0C3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B0C37" w:rsidRPr="007E0B31" w:rsidRDefault="004B0C37" w:rsidP="004B0C3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B0C37" w:rsidRPr="007E0B31" w14:paraId="7E0C0F2F" w14:textId="77777777" w:rsidTr="00430791">
        <w:trPr>
          <w:cantSplit/>
        </w:trPr>
        <w:tc>
          <w:tcPr>
            <w:tcW w:w="2884" w:type="dxa"/>
          </w:tcPr>
          <w:p w14:paraId="1E0D9CB3" w14:textId="157BEEAF" w:rsidR="004B0C37" w:rsidRPr="00A438EF" w:rsidRDefault="004B0C37" w:rsidP="004B0C3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4B0C37" w:rsidRPr="00CE4CCF" w:rsidRDefault="004B0C37" w:rsidP="004B0C3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B0C37" w:rsidRPr="007E0B31" w14:paraId="051B9233" w14:textId="77777777" w:rsidTr="00430791">
        <w:trPr>
          <w:cantSplit/>
        </w:trPr>
        <w:tc>
          <w:tcPr>
            <w:tcW w:w="2884" w:type="dxa"/>
          </w:tcPr>
          <w:p w14:paraId="2A8B99B3" w14:textId="592766FF" w:rsidR="004B0C37" w:rsidRPr="007E0B31" w:rsidRDefault="004B0C37" w:rsidP="004B0C37">
            <w:pPr>
              <w:pStyle w:val="Arial11Bold"/>
              <w:rPr>
                <w:rFonts w:cs="Arial"/>
              </w:rPr>
            </w:pPr>
            <w:r w:rsidRPr="0001102F">
              <w:rPr>
                <w:rFonts w:cs="Arial"/>
              </w:rPr>
              <w:t>Top Up Restoration Contract</w:t>
            </w:r>
          </w:p>
        </w:tc>
        <w:tc>
          <w:tcPr>
            <w:tcW w:w="6634" w:type="dxa"/>
          </w:tcPr>
          <w:p w14:paraId="48943893" w14:textId="224A59E7" w:rsidR="004B0C37" w:rsidRPr="007E0B31" w:rsidRDefault="004B0C37" w:rsidP="004B0C3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B0C37" w:rsidRPr="007E0B31" w14:paraId="767E36DB" w14:textId="77777777" w:rsidTr="00430791">
        <w:trPr>
          <w:cantSplit/>
        </w:trPr>
        <w:tc>
          <w:tcPr>
            <w:tcW w:w="2884" w:type="dxa"/>
          </w:tcPr>
          <w:p w14:paraId="130A2E6E" w14:textId="3CD6AF48" w:rsidR="004B0C37" w:rsidRPr="007E0B31" w:rsidRDefault="004B0C37" w:rsidP="004B0C37">
            <w:pPr>
              <w:pStyle w:val="Arial11Bold"/>
              <w:rPr>
                <w:rFonts w:cs="Arial"/>
              </w:rPr>
            </w:pPr>
            <w:r>
              <w:rPr>
                <w:rFonts w:cs="Arial"/>
              </w:rPr>
              <w:t>Top Up Restoration Contractor</w:t>
            </w:r>
          </w:p>
        </w:tc>
        <w:tc>
          <w:tcPr>
            <w:tcW w:w="6634" w:type="dxa"/>
          </w:tcPr>
          <w:p w14:paraId="08A3E597" w14:textId="5B2259FC" w:rsidR="004B0C37" w:rsidRPr="007E0B31" w:rsidRDefault="004B0C37" w:rsidP="004B0C3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B0C37" w:rsidRPr="007E0B31" w14:paraId="7BDEB1D1" w14:textId="77777777" w:rsidTr="00430791">
        <w:trPr>
          <w:cantSplit/>
        </w:trPr>
        <w:tc>
          <w:tcPr>
            <w:tcW w:w="2884" w:type="dxa"/>
          </w:tcPr>
          <w:p w14:paraId="6AAC9811" w14:textId="3492013A" w:rsidR="004B0C37" w:rsidRPr="007E0B31" w:rsidRDefault="004B0C37" w:rsidP="004B0C37">
            <w:pPr>
              <w:pStyle w:val="Arial11Bold"/>
              <w:rPr>
                <w:rFonts w:cs="Arial"/>
              </w:rPr>
            </w:pPr>
            <w:r>
              <w:rPr>
                <w:rFonts w:cs="Arial"/>
              </w:rPr>
              <w:t>Top Up Restoration Plant</w:t>
            </w:r>
          </w:p>
        </w:tc>
        <w:tc>
          <w:tcPr>
            <w:tcW w:w="6634" w:type="dxa"/>
          </w:tcPr>
          <w:p w14:paraId="7A52B53D" w14:textId="73F2688D" w:rsidR="004B0C37" w:rsidRPr="007E0B31" w:rsidRDefault="004B0C37" w:rsidP="004B0C3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B0C37" w:rsidRPr="007E0B31" w14:paraId="616F93ED" w14:textId="77777777" w:rsidTr="00430791">
        <w:trPr>
          <w:cantSplit/>
        </w:trPr>
        <w:tc>
          <w:tcPr>
            <w:tcW w:w="2884" w:type="dxa"/>
          </w:tcPr>
          <w:p w14:paraId="24BE8F65" w14:textId="7F0CB3AF" w:rsidR="004B0C37" w:rsidRPr="007E0B31" w:rsidRDefault="004B0C37" w:rsidP="004B0C37">
            <w:pPr>
              <w:pStyle w:val="Arial11Bold"/>
              <w:rPr>
                <w:rFonts w:cs="Arial"/>
              </w:rPr>
            </w:pPr>
            <w:r>
              <w:rPr>
                <w:rFonts w:cs="Arial"/>
              </w:rPr>
              <w:t>Top Up Restoration Plant Test</w:t>
            </w:r>
          </w:p>
        </w:tc>
        <w:tc>
          <w:tcPr>
            <w:tcW w:w="6634" w:type="dxa"/>
          </w:tcPr>
          <w:p w14:paraId="3D8FD0F6" w14:textId="218B9E06" w:rsidR="004B0C37" w:rsidRPr="007E0B31" w:rsidRDefault="004B0C37" w:rsidP="004B0C3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4B0C37" w:rsidRPr="007E0B31" w14:paraId="6E50222A" w14:textId="77777777" w:rsidTr="00430791">
        <w:trPr>
          <w:cantSplit/>
        </w:trPr>
        <w:tc>
          <w:tcPr>
            <w:tcW w:w="2884" w:type="dxa"/>
          </w:tcPr>
          <w:p w14:paraId="1FB787B1" w14:textId="77777777" w:rsidR="004B0C37" w:rsidRPr="007E0B31" w:rsidRDefault="004B0C37" w:rsidP="004B0C37">
            <w:pPr>
              <w:pStyle w:val="Arial11Bold"/>
              <w:rPr>
                <w:rFonts w:cs="Arial"/>
              </w:rPr>
            </w:pPr>
            <w:r w:rsidRPr="007E0B31">
              <w:rPr>
                <w:rFonts w:cs="Arial"/>
              </w:rPr>
              <w:t>Total Shutdown</w:t>
            </w:r>
          </w:p>
        </w:tc>
        <w:tc>
          <w:tcPr>
            <w:tcW w:w="6634" w:type="dxa"/>
          </w:tcPr>
          <w:p w14:paraId="5EDD63F2" w14:textId="1C79CF52" w:rsidR="004B0C37" w:rsidRPr="007E0B31" w:rsidRDefault="004B0C37" w:rsidP="004B0C3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B0C37" w:rsidRPr="007E0B31" w14:paraId="03665F8A" w14:textId="77777777" w:rsidTr="00430791">
        <w:trPr>
          <w:cantSplit/>
        </w:trPr>
        <w:tc>
          <w:tcPr>
            <w:tcW w:w="2884" w:type="dxa"/>
          </w:tcPr>
          <w:p w14:paraId="133B8AA4" w14:textId="77777777" w:rsidR="004B0C37" w:rsidRPr="007E0B31" w:rsidRDefault="004B0C37" w:rsidP="004B0C37">
            <w:pPr>
              <w:pStyle w:val="Arial11Bold"/>
              <w:rPr>
                <w:rFonts w:cs="Arial"/>
              </w:rPr>
            </w:pPr>
            <w:r w:rsidRPr="007E0B31">
              <w:rPr>
                <w:rFonts w:cs="Arial"/>
              </w:rPr>
              <w:t>Total System</w:t>
            </w:r>
          </w:p>
        </w:tc>
        <w:tc>
          <w:tcPr>
            <w:tcW w:w="6634" w:type="dxa"/>
          </w:tcPr>
          <w:p w14:paraId="6E425FE9" w14:textId="77777777" w:rsidR="004B0C37" w:rsidRPr="007E0B31" w:rsidRDefault="004B0C37" w:rsidP="004B0C3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B0C37" w:rsidRPr="007E0B31" w14:paraId="2CEA121D" w14:textId="77777777" w:rsidTr="00430791">
        <w:trPr>
          <w:cantSplit/>
        </w:trPr>
        <w:tc>
          <w:tcPr>
            <w:tcW w:w="2884" w:type="dxa"/>
          </w:tcPr>
          <w:p w14:paraId="096BE835" w14:textId="77777777" w:rsidR="004B0C37" w:rsidRPr="007E0B31" w:rsidRDefault="004B0C37" w:rsidP="004B0C37">
            <w:pPr>
              <w:pStyle w:val="Arial11Bold"/>
              <w:rPr>
                <w:rFonts w:cs="Arial"/>
              </w:rPr>
            </w:pPr>
            <w:r w:rsidRPr="007E0B31">
              <w:rPr>
                <w:rFonts w:cs="Arial"/>
              </w:rPr>
              <w:t>Trading Point</w:t>
            </w:r>
          </w:p>
        </w:tc>
        <w:tc>
          <w:tcPr>
            <w:tcW w:w="6634" w:type="dxa"/>
          </w:tcPr>
          <w:p w14:paraId="0BB80024" w14:textId="6807865F" w:rsidR="004B0C37" w:rsidRPr="007E0B31" w:rsidRDefault="004B0C37" w:rsidP="004B0C3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B0C37" w:rsidRPr="007E0B31" w14:paraId="6355B4EF" w14:textId="77777777" w:rsidTr="00430791">
        <w:trPr>
          <w:cantSplit/>
        </w:trPr>
        <w:tc>
          <w:tcPr>
            <w:tcW w:w="2884" w:type="dxa"/>
          </w:tcPr>
          <w:p w14:paraId="2AC59C62" w14:textId="77777777" w:rsidR="004B0C37" w:rsidRPr="007E0B31" w:rsidRDefault="004B0C37" w:rsidP="004B0C37">
            <w:pPr>
              <w:pStyle w:val="Arial11Bold"/>
              <w:rPr>
                <w:rFonts w:cs="Arial"/>
              </w:rPr>
            </w:pPr>
            <w:r w:rsidRPr="007E0B31">
              <w:rPr>
                <w:rFonts w:cs="Arial"/>
              </w:rPr>
              <w:t>Transfer Date</w:t>
            </w:r>
          </w:p>
        </w:tc>
        <w:tc>
          <w:tcPr>
            <w:tcW w:w="6634" w:type="dxa"/>
          </w:tcPr>
          <w:p w14:paraId="7A0D17C4" w14:textId="77777777" w:rsidR="004B0C37" w:rsidRPr="007E0B31" w:rsidRDefault="004B0C37" w:rsidP="004B0C3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B0C37" w:rsidRPr="007E0B31" w14:paraId="2FFD149D" w14:textId="77777777" w:rsidTr="00430791">
        <w:trPr>
          <w:cantSplit/>
        </w:trPr>
        <w:tc>
          <w:tcPr>
            <w:tcW w:w="2884" w:type="dxa"/>
          </w:tcPr>
          <w:p w14:paraId="6A0B230B" w14:textId="77777777" w:rsidR="004B0C37" w:rsidRPr="007E0B31" w:rsidRDefault="004B0C37" w:rsidP="004B0C37">
            <w:pPr>
              <w:pStyle w:val="Arial11Bold"/>
              <w:rPr>
                <w:rFonts w:cs="Arial"/>
              </w:rPr>
            </w:pPr>
            <w:r w:rsidRPr="007E0B31">
              <w:rPr>
                <w:rFonts w:cs="Arial"/>
              </w:rPr>
              <w:lastRenderedPageBreak/>
              <w:t>Transmission</w:t>
            </w:r>
          </w:p>
        </w:tc>
        <w:tc>
          <w:tcPr>
            <w:tcW w:w="6634" w:type="dxa"/>
          </w:tcPr>
          <w:p w14:paraId="484C3E41" w14:textId="77777777" w:rsidR="004B0C37" w:rsidRPr="007E0B31" w:rsidRDefault="004B0C37" w:rsidP="004B0C3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B0C37" w:rsidRPr="007E0B31" w14:paraId="369076F1" w14:textId="77777777" w:rsidTr="00430791">
        <w:trPr>
          <w:cantSplit/>
        </w:trPr>
        <w:tc>
          <w:tcPr>
            <w:tcW w:w="2884" w:type="dxa"/>
          </w:tcPr>
          <w:p w14:paraId="1B0C8C13" w14:textId="77777777" w:rsidR="004B0C37" w:rsidRPr="007E0B31" w:rsidRDefault="004B0C37" w:rsidP="004B0C37">
            <w:pPr>
              <w:pStyle w:val="Arial11Bold"/>
              <w:rPr>
                <w:rFonts w:cs="Arial"/>
              </w:rPr>
            </w:pPr>
            <w:r w:rsidRPr="007E0B31">
              <w:rPr>
                <w:rFonts w:cs="Arial"/>
                <w:lang w:val="en-US"/>
              </w:rPr>
              <w:t>Transmission Area</w:t>
            </w:r>
          </w:p>
        </w:tc>
        <w:tc>
          <w:tcPr>
            <w:tcW w:w="6634" w:type="dxa"/>
          </w:tcPr>
          <w:p w14:paraId="4B6681D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B0C37" w:rsidRPr="007E0B31" w14:paraId="052C965A" w14:textId="77777777" w:rsidTr="00430791">
        <w:trPr>
          <w:cantSplit/>
        </w:trPr>
        <w:tc>
          <w:tcPr>
            <w:tcW w:w="2884" w:type="dxa"/>
          </w:tcPr>
          <w:p w14:paraId="5F2FC0DC" w14:textId="77777777" w:rsidR="004B0C37" w:rsidRPr="007E0B31" w:rsidRDefault="004B0C37" w:rsidP="004B0C3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B0C37" w:rsidRPr="007E0B31" w14:paraId="0DDE5639" w14:textId="77777777" w:rsidTr="00430791">
        <w:trPr>
          <w:cantSplit/>
        </w:trPr>
        <w:tc>
          <w:tcPr>
            <w:tcW w:w="2884" w:type="dxa"/>
          </w:tcPr>
          <w:p w14:paraId="1A90AEFF" w14:textId="77777777" w:rsidR="004B0C37" w:rsidRPr="007E0B31" w:rsidRDefault="004B0C37" w:rsidP="004B0C37">
            <w:pPr>
              <w:pStyle w:val="Arial11Bold"/>
              <w:rPr>
                <w:rFonts w:cs="Arial"/>
              </w:rPr>
            </w:pPr>
            <w:r w:rsidRPr="007E0B31">
              <w:rPr>
                <w:rFonts w:cs="Arial"/>
              </w:rPr>
              <w:t>Transmission DC Converter</w:t>
            </w:r>
          </w:p>
        </w:tc>
        <w:tc>
          <w:tcPr>
            <w:tcW w:w="6634" w:type="dxa"/>
          </w:tcPr>
          <w:p w14:paraId="3B963E3C" w14:textId="77777777" w:rsidR="004B0C37" w:rsidRPr="007E0B31" w:rsidRDefault="004B0C37" w:rsidP="004B0C3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B0C37" w:rsidRPr="007E0B31" w14:paraId="5F8263B5" w14:textId="77777777" w:rsidTr="00430791">
        <w:trPr>
          <w:cantSplit/>
        </w:trPr>
        <w:tc>
          <w:tcPr>
            <w:tcW w:w="2884" w:type="dxa"/>
          </w:tcPr>
          <w:p w14:paraId="259E74B1" w14:textId="77777777" w:rsidR="004B0C37" w:rsidRPr="007E0B31" w:rsidRDefault="004B0C37" w:rsidP="004B0C37">
            <w:pPr>
              <w:pStyle w:val="Arial11Bold"/>
              <w:rPr>
                <w:rFonts w:cs="Arial"/>
              </w:rPr>
            </w:pPr>
            <w:r w:rsidRPr="007E0B31">
              <w:rPr>
                <w:rFonts w:cs="Arial"/>
              </w:rPr>
              <w:t>Transmission Entry Capacity</w:t>
            </w:r>
          </w:p>
        </w:tc>
        <w:tc>
          <w:tcPr>
            <w:tcW w:w="6634" w:type="dxa"/>
          </w:tcPr>
          <w:p w14:paraId="4AEF75AE"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01834965" w14:textId="77777777" w:rsidTr="00430791">
        <w:trPr>
          <w:cantSplit/>
        </w:trPr>
        <w:tc>
          <w:tcPr>
            <w:tcW w:w="2884" w:type="dxa"/>
          </w:tcPr>
          <w:p w14:paraId="28380C3E" w14:textId="77777777" w:rsidR="004B0C37" w:rsidRPr="007E0B31" w:rsidRDefault="004B0C37" w:rsidP="004B0C37">
            <w:pPr>
              <w:pStyle w:val="Arial11Bold"/>
              <w:rPr>
                <w:rFonts w:cs="Arial"/>
              </w:rPr>
            </w:pPr>
            <w:r w:rsidRPr="007E0B31">
              <w:rPr>
                <w:rFonts w:cs="Arial"/>
              </w:rPr>
              <w:t>Transmission Interface Circuit</w:t>
            </w:r>
          </w:p>
        </w:tc>
        <w:tc>
          <w:tcPr>
            <w:tcW w:w="6634" w:type="dxa"/>
          </w:tcPr>
          <w:p w14:paraId="77136DC3" w14:textId="77777777" w:rsidR="004B0C37" w:rsidRPr="00E9642F" w:rsidRDefault="004B0C37" w:rsidP="004B0C3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4B0C37" w:rsidRPr="007E0B31" w:rsidRDefault="004B0C37" w:rsidP="004B0C3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4B0C37" w:rsidRPr="007E0B31" w14:paraId="14A60B97" w14:textId="77777777" w:rsidTr="00430791">
        <w:trPr>
          <w:cantSplit/>
        </w:trPr>
        <w:tc>
          <w:tcPr>
            <w:tcW w:w="2884" w:type="dxa"/>
          </w:tcPr>
          <w:p w14:paraId="24A351F4" w14:textId="77777777" w:rsidR="004B0C37" w:rsidRPr="007E0B31" w:rsidRDefault="004B0C37" w:rsidP="004B0C37">
            <w:pPr>
              <w:pStyle w:val="Arial11Bold"/>
              <w:rPr>
                <w:rFonts w:cs="Arial"/>
              </w:rPr>
            </w:pPr>
            <w:r w:rsidRPr="007E0B31">
              <w:rPr>
                <w:rFonts w:cs="Arial"/>
              </w:rPr>
              <w:t>Transmission Interface Point</w:t>
            </w:r>
          </w:p>
        </w:tc>
        <w:tc>
          <w:tcPr>
            <w:tcW w:w="6634" w:type="dxa"/>
          </w:tcPr>
          <w:p w14:paraId="288BC234" w14:textId="0940EB1B" w:rsidR="004B0C37" w:rsidRPr="007E0B31" w:rsidRDefault="004B0C37" w:rsidP="004B0C3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B0C37" w:rsidRPr="007E0B31" w14:paraId="12E4E169" w14:textId="77777777" w:rsidTr="00430791">
        <w:trPr>
          <w:cantSplit/>
        </w:trPr>
        <w:tc>
          <w:tcPr>
            <w:tcW w:w="2884" w:type="dxa"/>
          </w:tcPr>
          <w:p w14:paraId="41174EA6" w14:textId="77777777" w:rsidR="004B0C37" w:rsidRPr="007E0B31" w:rsidRDefault="004B0C37" w:rsidP="004B0C37">
            <w:pPr>
              <w:pStyle w:val="Arial11Bold"/>
              <w:rPr>
                <w:rFonts w:cs="Arial"/>
              </w:rPr>
            </w:pPr>
            <w:r w:rsidRPr="007E0B31">
              <w:rPr>
                <w:rFonts w:cs="Arial"/>
              </w:rPr>
              <w:t>Transmission Interface Site</w:t>
            </w:r>
          </w:p>
        </w:tc>
        <w:tc>
          <w:tcPr>
            <w:tcW w:w="6634" w:type="dxa"/>
          </w:tcPr>
          <w:p w14:paraId="36310DA2" w14:textId="1A88231F" w:rsidR="004B0C37" w:rsidRPr="007E0B31" w:rsidRDefault="004B0C37" w:rsidP="004B0C3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B0C37" w:rsidRPr="007E0B31" w14:paraId="0B4F08F2" w14:textId="77777777" w:rsidTr="00430791">
        <w:trPr>
          <w:cantSplit/>
        </w:trPr>
        <w:tc>
          <w:tcPr>
            <w:tcW w:w="2884" w:type="dxa"/>
          </w:tcPr>
          <w:p w14:paraId="71A83FA6" w14:textId="77777777" w:rsidR="004B0C37" w:rsidRPr="007E0B31" w:rsidRDefault="004B0C37" w:rsidP="004B0C37">
            <w:pPr>
              <w:pStyle w:val="Arial11Bold"/>
              <w:rPr>
                <w:rFonts w:cs="Arial"/>
              </w:rPr>
            </w:pPr>
            <w:r w:rsidRPr="007E0B31">
              <w:rPr>
                <w:rFonts w:cs="Arial"/>
              </w:rPr>
              <w:t>Transmission Licence</w:t>
            </w:r>
          </w:p>
        </w:tc>
        <w:tc>
          <w:tcPr>
            <w:tcW w:w="6634" w:type="dxa"/>
          </w:tcPr>
          <w:p w14:paraId="5E9EC095" w14:textId="77777777" w:rsidR="004B0C37" w:rsidRPr="007E0B31" w:rsidRDefault="004B0C37" w:rsidP="004B0C3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B0C37" w:rsidRPr="007E0B31" w14:paraId="1F5A6A84" w14:textId="77777777" w:rsidTr="00430791">
        <w:trPr>
          <w:cantSplit/>
        </w:trPr>
        <w:tc>
          <w:tcPr>
            <w:tcW w:w="2884" w:type="dxa"/>
          </w:tcPr>
          <w:p w14:paraId="7216E635" w14:textId="77777777" w:rsidR="004B0C37" w:rsidRPr="007E0B31" w:rsidRDefault="004B0C37" w:rsidP="004B0C37">
            <w:pPr>
              <w:pStyle w:val="Arial11Bold"/>
              <w:rPr>
                <w:rFonts w:cs="Arial"/>
              </w:rPr>
            </w:pPr>
            <w:r w:rsidRPr="007E0B31">
              <w:rPr>
                <w:rFonts w:cs="Arial"/>
              </w:rPr>
              <w:t>Transmission Licensee</w:t>
            </w:r>
          </w:p>
        </w:tc>
        <w:tc>
          <w:tcPr>
            <w:tcW w:w="6634" w:type="dxa"/>
          </w:tcPr>
          <w:p w14:paraId="738A653A" w14:textId="37035491" w:rsidR="004B0C37" w:rsidRPr="007E0B31" w:rsidRDefault="004B0C37" w:rsidP="004B0C3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B0C37" w:rsidRPr="007E0B31" w14:paraId="6ED18EA3" w14:textId="77777777" w:rsidTr="00430791">
        <w:trPr>
          <w:cantSplit/>
        </w:trPr>
        <w:tc>
          <w:tcPr>
            <w:tcW w:w="2884" w:type="dxa"/>
          </w:tcPr>
          <w:p w14:paraId="6AB51AF3" w14:textId="77777777" w:rsidR="004B0C37" w:rsidRPr="007E0B31" w:rsidRDefault="004B0C37" w:rsidP="004B0C37">
            <w:pPr>
              <w:pStyle w:val="Arial11Bold"/>
              <w:rPr>
                <w:rFonts w:cs="Arial"/>
              </w:rPr>
            </w:pPr>
            <w:r w:rsidRPr="007E0B31">
              <w:rPr>
                <w:rFonts w:cs="Arial"/>
              </w:rPr>
              <w:t>Transmission Site</w:t>
            </w:r>
          </w:p>
        </w:tc>
        <w:tc>
          <w:tcPr>
            <w:tcW w:w="6634" w:type="dxa"/>
          </w:tcPr>
          <w:p w14:paraId="307AB72A" w14:textId="46F51AFD" w:rsidR="004B0C37" w:rsidRPr="007E0B31" w:rsidRDefault="004B0C37" w:rsidP="004B0C3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B0C37" w:rsidRPr="007E0B31" w14:paraId="6581C4CA" w14:textId="77777777" w:rsidTr="00430791">
        <w:trPr>
          <w:cantSplit/>
        </w:trPr>
        <w:tc>
          <w:tcPr>
            <w:tcW w:w="2884" w:type="dxa"/>
          </w:tcPr>
          <w:p w14:paraId="7859EEE2" w14:textId="77777777" w:rsidR="004B0C37" w:rsidRPr="007E0B31" w:rsidRDefault="004B0C37" w:rsidP="004B0C37">
            <w:pPr>
              <w:pStyle w:val="Arial11Bold"/>
              <w:rPr>
                <w:rFonts w:cs="Arial"/>
              </w:rPr>
            </w:pPr>
            <w:r w:rsidRPr="007E0B31">
              <w:rPr>
                <w:rFonts w:cs="Arial"/>
              </w:rPr>
              <w:lastRenderedPageBreak/>
              <w:t>Transmission System</w:t>
            </w:r>
          </w:p>
        </w:tc>
        <w:tc>
          <w:tcPr>
            <w:tcW w:w="6634" w:type="dxa"/>
          </w:tcPr>
          <w:p w14:paraId="73BB66DD" w14:textId="77777777" w:rsidR="004B0C37" w:rsidRDefault="004B0C37" w:rsidP="004B0C3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4B0C37" w:rsidRPr="00D95034" w:rsidRDefault="004B0C37" w:rsidP="004B0C3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4B0C37" w:rsidRPr="00D95034" w:rsidRDefault="004B0C37" w:rsidP="004B0C3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4B0C37" w:rsidRPr="007E0B31" w:rsidRDefault="004B0C37" w:rsidP="004B0C3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4B0C37" w:rsidRPr="007E0B31" w14:paraId="6D673E45" w14:textId="77777777" w:rsidTr="00430791">
        <w:trPr>
          <w:cantSplit/>
        </w:trPr>
        <w:tc>
          <w:tcPr>
            <w:tcW w:w="2884" w:type="dxa"/>
          </w:tcPr>
          <w:p w14:paraId="3E6756E5" w14:textId="77777777" w:rsidR="004B0C37" w:rsidRPr="007E0B31" w:rsidRDefault="004B0C37" w:rsidP="004B0C37">
            <w:pPr>
              <w:pStyle w:val="Arial11Bold"/>
              <w:rPr>
                <w:rFonts w:cs="Arial"/>
              </w:rPr>
            </w:pPr>
            <w:r w:rsidRPr="007E0B31">
              <w:rPr>
                <w:rFonts w:cs="Arial"/>
              </w:rPr>
              <w:t>Turbine Time Constant</w:t>
            </w:r>
          </w:p>
        </w:tc>
        <w:tc>
          <w:tcPr>
            <w:tcW w:w="6634" w:type="dxa"/>
          </w:tcPr>
          <w:p w14:paraId="1D7D5D0B"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B0C37" w:rsidRPr="007E0B31" w14:paraId="69758B0F" w14:textId="77777777" w:rsidTr="00430791">
        <w:trPr>
          <w:cantSplit/>
        </w:trPr>
        <w:tc>
          <w:tcPr>
            <w:tcW w:w="2884" w:type="dxa"/>
          </w:tcPr>
          <w:p w14:paraId="2CCCBDA7"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B0C37" w:rsidRPr="007E0B31" w:rsidRDefault="004B0C37" w:rsidP="004B0C3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B0C37" w:rsidRPr="007E0B31" w14:paraId="617806BC" w14:textId="77777777" w:rsidTr="00430791">
        <w:trPr>
          <w:cantSplit/>
        </w:trPr>
        <w:tc>
          <w:tcPr>
            <w:tcW w:w="2884" w:type="dxa"/>
          </w:tcPr>
          <w:p w14:paraId="5D64AA45" w14:textId="77777777" w:rsidR="004B0C37" w:rsidRPr="007E0B31" w:rsidRDefault="004B0C37" w:rsidP="004B0C3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B0C37" w:rsidRPr="007E0B31" w:rsidRDefault="004B0C37" w:rsidP="004B0C3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B0C37" w:rsidRPr="007E0B31" w14:paraId="4DC46CF3" w14:textId="77777777" w:rsidTr="00430791">
        <w:trPr>
          <w:cantSplit/>
        </w:trPr>
        <w:tc>
          <w:tcPr>
            <w:tcW w:w="2884" w:type="dxa"/>
          </w:tcPr>
          <w:p w14:paraId="54A735C9"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B0C37" w:rsidRPr="007E0B31" w:rsidRDefault="004B0C37" w:rsidP="004B0C3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B0C37" w:rsidRPr="007E0B31" w14:paraId="04971D97" w14:textId="77777777" w:rsidTr="00430791">
        <w:trPr>
          <w:cantSplit/>
        </w:trPr>
        <w:tc>
          <w:tcPr>
            <w:tcW w:w="2884" w:type="dxa"/>
          </w:tcPr>
          <w:p w14:paraId="03947CC0" w14:textId="77777777" w:rsidR="004B0C37" w:rsidRPr="007E0B31" w:rsidRDefault="004B0C37" w:rsidP="004B0C3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B0C37" w:rsidRPr="007E0B31" w:rsidRDefault="004B0C37" w:rsidP="004B0C3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B0C37" w:rsidRPr="007E0B31" w:rsidRDefault="004B0C37" w:rsidP="004B0C3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B0C37" w:rsidRPr="007E0B31" w:rsidRDefault="004B0C37" w:rsidP="004B0C3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B0C37" w:rsidRPr="007E0B31" w14:paraId="23E68C54" w14:textId="77777777" w:rsidTr="00430791">
        <w:trPr>
          <w:cantSplit/>
        </w:trPr>
        <w:tc>
          <w:tcPr>
            <w:tcW w:w="2884" w:type="dxa"/>
          </w:tcPr>
          <w:p w14:paraId="3456D5FD" w14:textId="77777777" w:rsidR="004B0C37" w:rsidRPr="007E0B31" w:rsidRDefault="004B0C37" w:rsidP="004B0C37">
            <w:pPr>
              <w:pStyle w:val="Arial11Bold"/>
              <w:rPr>
                <w:rFonts w:cs="Arial"/>
              </w:rPr>
            </w:pPr>
            <w:r w:rsidRPr="007E0B31">
              <w:rPr>
                <w:rFonts w:cs="Arial"/>
              </w:rPr>
              <w:t>Unbalanced Load</w:t>
            </w:r>
          </w:p>
        </w:tc>
        <w:tc>
          <w:tcPr>
            <w:tcW w:w="6634" w:type="dxa"/>
          </w:tcPr>
          <w:p w14:paraId="025C243B" w14:textId="77777777" w:rsidR="004B0C37" w:rsidRPr="007E0B31" w:rsidRDefault="004B0C37" w:rsidP="004B0C3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B0C37" w:rsidRPr="007E0B31" w14:paraId="6D642429" w14:textId="77777777" w:rsidTr="00430791">
        <w:trPr>
          <w:cantSplit/>
        </w:trPr>
        <w:tc>
          <w:tcPr>
            <w:tcW w:w="2884" w:type="dxa"/>
          </w:tcPr>
          <w:p w14:paraId="5EA24264" w14:textId="77777777" w:rsidR="004B0C37" w:rsidRPr="007E0B31" w:rsidRDefault="004B0C37" w:rsidP="004B0C37">
            <w:pPr>
              <w:pStyle w:val="Arial11Bold"/>
              <w:rPr>
                <w:rFonts w:cs="Arial"/>
              </w:rPr>
            </w:pPr>
            <w:r w:rsidRPr="007E0B31">
              <w:rPr>
                <w:rFonts w:cs="Arial"/>
              </w:rPr>
              <w:t>Under-excitation Limiter</w:t>
            </w:r>
          </w:p>
        </w:tc>
        <w:tc>
          <w:tcPr>
            <w:tcW w:w="6634" w:type="dxa"/>
          </w:tcPr>
          <w:p w14:paraId="11D9D8F0" w14:textId="73B80FD9"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0050BCB9" w14:textId="77777777" w:rsidTr="00430791">
        <w:trPr>
          <w:cantSplit/>
        </w:trPr>
        <w:tc>
          <w:tcPr>
            <w:tcW w:w="2884" w:type="dxa"/>
          </w:tcPr>
          <w:p w14:paraId="35CC22D8" w14:textId="77777777" w:rsidR="004B0C37" w:rsidRPr="007E0B31" w:rsidRDefault="004B0C37" w:rsidP="004B0C37">
            <w:pPr>
              <w:pStyle w:val="Arial11Bold"/>
              <w:rPr>
                <w:rFonts w:cs="Arial"/>
              </w:rPr>
            </w:pPr>
            <w:r w:rsidRPr="007E0B31">
              <w:rPr>
                <w:rFonts w:cs="Arial"/>
              </w:rPr>
              <w:t>Under Frequency Relay</w:t>
            </w:r>
          </w:p>
        </w:tc>
        <w:tc>
          <w:tcPr>
            <w:tcW w:w="6634" w:type="dxa"/>
          </w:tcPr>
          <w:p w14:paraId="73618C50" w14:textId="77777777" w:rsidR="004B0C37" w:rsidRPr="007E0B31" w:rsidRDefault="004B0C37" w:rsidP="004B0C3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B0C37" w:rsidRPr="007E0B31" w14:paraId="38841ED8" w14:textId="77777777" w:rsidTr="00430791">
        <w:trPr>
          <w:cantSplit/>
        </w:trPr>
        <w:tc>
          <w:tcPr>
            <w:tcW w:w="2884" w:type="dxa"/>
          </w:tcPr>
          <w:p w14:paraId="3464A8CD" w14:textId="77777777" w:rsidR="004B0C37" w:rsidRPr="007E0B31" w:rsidRDefault="004B0C37" w:rsidP="004B0C37">
            <w:pPr>
              <w:pStyle w:val="Arial11Bold"/>
              <w:rPr>
                <w:rFonts w:cs="Arial"/>
              </w:rPr>
            </w:pPr>
            <w:r w:rsidRPr="007E0B31">
              <w:rPr>
                <w:rFonts w:cs="Arial"/>
              </w:rPr>
              <w:t>Unit Board</w:t>
            </w:r>
          </w:p>
        </w:tc>
        <w:tc>
          <w:tcPr>
            <w:tcW w:w="6634" w:type="dxa"/>
          </w:tcPr>
          <w:p w14:paraId="14AC7EAB"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B0C37" w:rsidRPr="007E0B31" w14:paraId="50BA31C8" w14:textId="77777777" w:rsidTr="00430791">
        <w:trPr>
          <w:cantSplit/>
        </w:trPr>
        <w:tc>
          <w:tcPr>
            <w:tcW w:w="2884" w:type="dxa"/>
          </w:tcPr>
          <w:p w14:paraId="3FA00B34" w14:textId="77777777" w:rsidR="004B0C37" w:rsidRPr="007E0B31" w:rsidRDefault="004B0C37" w:rsidP="004B0C37">
            <w:pPr>
              <w:pStyle w:val="Arial11Bold"/>
              <w:rPr>
                <w:rFonts w:cs="Arial"/>
              </w:rPr>
            </w:pPr>
            <w:r w:rsidRPr="007E0B31">
              <w:rPr>
                <w:rFonts w:cs="Arial"/>
              </w:rPr>
              <w:t>Unit Transformer</w:t>
            </w:r>
          </w:p>
        </w:tc>
        <w:tc>
          <w:tcPr>
            <w:tcW w:w="6634" w:type="dxa"/>
          </w:tcPr>
          <w:p w14:paraId="79DA8F59" w14:textId="7744E723" w:rsidR="004B0C37" w:rsidRPr="007E0B31" w:rsidRDefault="004B0C37" w:rsidP="004B0C3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B0C37" w:rsidRPr="007E0B31" w14:paraId="423C36C8" w14:textId="77777777" w:rsidTr="00430791">
        <w:trPr>
          <w:cantSplit/>
        </w:trPr>
        <w:tc>
          <w:tcPr>
            <w:tcW w:w="2884" w:type="dxa"/>
          </w:tcPr>
          <w:p w14:paraId="1214A797" w14:textId="77777777" w:rsidR="004B0C37" w:rsidRPr="007E0B31" w:rsidRDefault="004B0C37" w:rsidP="004B0C37">
            <w:pPr>
              <w:pStyle w:val="Arial11Bold"/>
              <w:rPr>
                <w:rFonts w:cs="Arial"/>
              </w:rPr>
            </w:pPr>
            <w:r w:rsidRPr="007E0B31">
              <w:rPr>
                <w:rFonts w:cs="Arial"/>
              </w:rPr>
              <w:lastRenderedPageBreak/>
              <w:t>Unit Load Controller Response Time Constant</w:t>
            </w:r>
          </w:p>
        </w:tc>
        <w:tc>
          <w:tcPr>
            <w:tcW w:w="6634" w:type="dxa"/>
          </w:tcPr>
          <w:p w14:paraId="3D6E0ED8" w14:textId="77777777" w:rsidR="004B0C37" w:rsidRPr="007E0B31" w:rsidRDefault="004B0C37" w:rsidP="004B0C3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B0C37" w:rsidRPr="007E0B31" w14:paraId="720B1B79" w14:textId="77777777" w:rsidTr="00430791">
        <w:trPr>
          <w:cantSplit/>
        </w:trPr>
        <w:tc>
          <w:tcPr>
            <w:tcW w:w="2884" w:type="dxa"/>
          </w:tcPr>
          <w:p w14:paraId="1B0E66FB" w14:textId="4F0E4CAC" w:rsidR="004B0C37" w:rsidRPr="007E0B31" w:rsidRDefault="004B0C37" w:rsidP="004B0C37">
            <w:pPr>
              <w:pStyle w:val="Arial11Bold"/>
              <w:rPr>
                <w:rFonts w:cs="Arial"/>
              </w:rPr>
            </w:pPr>
            <w:bookmarkStart w:id="106" w:name="_DV_C47"/>
            <w:r w:rsidRPr="007E0B31">
              <w:rPr>
                <w:rFonts w:cs="Arial"/>
              </w:rPr>
              <w:t>Unresolved Issues</w:t>
            </w:r>
            <w:bookmarkEnd w:id="106"/>
          </w:p>
        </w:tc>
        <w:tc>
          <w:tcPr>
            <w:tcW w:w="6634" w:type="dxa"/>
          </w:tcPr>
          <w:p w14:paraId="12917A3C" w14:textId="564B64BE" w:rsidR="004B0C37" w:rsidRPr="007E0B31" w:rsidRDefault="004B0C37" w:rsidP="004B0C37">
            <w:pPr>
              <w:pStyle w:val="TableArial11"/>
              <w:rPr>
                <w:rFonts w:cs="Arial"/>
              </w:rPr>
            </w:pPr>
            <w:bookmarkStart w:id="10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7"/>
          </w:p>
        </w:tc>
      </w:tr>
      <w:tr w:rsidR="004B0C37" w:rsidRPr="007E0B31" w14:paraId="4EF10D55" w14:textId="77777777" w:rsidTr="00430791">
        <w:trPr>
          <w:cantSplit/>
        </w:trPr>
        <w:tc>
          <w:tcPr>
            <w:tcW w:w="2884" w:type="dxa"/>
          </w:tcPr>
          <w:p w14:paraId="2F29DC55" w14:textId="77777777" w:rsidR="004B0C37" w:rsidRPr="007E0B31" w:rsidRDefault="004B0C37" w:rsidP="004B0C37">
            <w:pPr>
              <w:pStyle w:val="Arial11Bold"/>
              <w:rPr>
                <w:rFonts w:cs="Arial"/>
              </w:rPr>
            </w:pPr>
            <w:r w:rsidRPr="007E0B31">
              <w:rPr>
                <w:rFonts w:cs="Arial"/>
              </w:rPr>
              <w:t>Urgent Modification</w:t>
            </w:r>
          </w:p>
        </w:tc>
        <w:tc>
          <w:tcPr>
            <w:tcW w:w="6634" w:type="dxa"/>
          </w:tcPr>
          <w:p w14:paraId="73F66797"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B0C37" w:rsidRPr="007E0B31" w14:paraId="0EBC8358" w14:textId="77777777" w:rsidTr="00430791">
        <w:trPr>
          <w:cantSplit/>
        </w:trPr>
        <w:tc>
          <w:tcPr>
            <w:tcW w:w="2884" w:type="dxa"/>
          </w:tcPr>
          <w:p w14:paraId="10994AED" w14:textId="77777777" w:rsidR="004B0C37" w:rsidRPr="007E0B31" w:rsidRDefault="004B0C37" w:rsidP="004B0C37">
            <w:pPr>
              <w:pStyle w:val="Arial11Bold"/>
              <w:rPr>
                <w:rFonts w:cs="Arial"/>
              </w:rPr>
            </w:pPr>
            <w:r w:rsidRPr="007E0B31">
              <w:rPr>
                <w:rFonts w:cs="Arial"/>
              </w:rPr>
              <w:t>User</w:t>
            </w:r>
          </w:p>
        </w:tc>
        <w:tc>
          <w:tcPr>
            <w:tcW w:w="6634" w:type="dxa"/>
          </w:tcPr>
          <w:p w14:paraId="63DC1FCA" w14:textId="70173463" w:rsidR="004B0C37" w:rsidRPr="007E0B31" w:rsidRDefault="004B0C37" w:rsidP="004B0C3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B0C37" w:rsidRPr="007E0B31" w14:paraId="1F55286A" w14:textId="77777777" w:rsidTr="00430791">
        <w:trPr>
          <w:cantSplit/>
        </w:trPr>
        <w:tc>
          <w:tcPr>
            <w:tcW w:w="2884" w:type="dxa"/>
          </w:tcPr>
          <w:p w14:paraId="71077D37" w14:textId="33CFD5CB" w:rsidR="004B0C37" w:rsidRPr="007E0B31" w:rsidRDefault="004B0C37" w:rsidP="004B0C37">
            <w:pPr>
              <w:pStyle w:val="Arial11Bold"/>
              <w:rPr>
                <w:rFonts w:cs="Arial"/>
                <w:u w:val="single"/>
              </w:rPr>
            </w:pPr>
            <w:bookmarkStart w:id="108" w:name="_DV_C49"/>
            <w:r w:rsidRPr="007E0B31">
              <w:rPr>
                <w:rFonts w:cs="Arial"/>
              </w:rPr>
              <w:t>User Data File Structure</w:t>
            </w:r>
            <w:bookmarkEnd w:id="108"/>
          </w:p>
        </w:tc>
        <w:tc>
          <w:tcPr>
            <w:tcW w:w="6634" w:type="dxa"/>
          </w:tcPr>
          <w:p w14:paraId="475B944D" w14:textId="77258ADD" w:rsidR="004B0C37" w:rsidRPr="007E0B31" w:rsidRDefault="004B0C37" w:rsidP="004B0C37">
            <w:pPr>
              <w:pStyle w:val="TableArial11"/>
              <w:rPr>
                <w:rFonts w:cs="Arial"/>
              </w:rPr>
            </w:pPr>
            <w:bookmarkStart w:id="10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9"/>
          </w:p>
        </w:tc>
      </w:tr>
      <w:tr w:rsidR="004B0C37" w:rsidRPr="007E0B31" w14:paraId="24C40449" w14:textId="77777777" w:rsidTr="00430791">
        <w:trPr>
          <w:cantSplit/>
        </w:trPr>
        <w:tc>
          <w:tcPr>
            <w:tcW w:w="2884" w:type="dxa"/>
          </w:tcPr>
          <w:p w14:paraId="20FC2734" w14:textId="77777777" w:rsidR="004B0C37" w:rsidRPr="007E0B31" w:rsidRDefault="004B0C37" w:rsidP="004B0C37">
            <w:pPr>
              <w:pStyle w:val="Arial11Bold"/>
              <w:rPr>
                <w:rFonts w:cs="Arial"/>
              </w:rPr>
            </w:pPr>
            <w:r w:rsidRPr="007E0B31">
              <w:rPr>
                <w:rFonts w:cs="Arial"/>
              </w:rPr>
              <w:t>User Development</w:t>
            </w:r>
          </w:p>
        </w:tc>
        <w:tc>
          <w:tcPr>
            <w:tcW w:w="6634" w:type="dxa"/>
          </w:tcPr>
          <w:p w14:paraId="0478AE51" w14:textId="77777777" w:rsidR="004B0C37" w:rsidRPr="007E0B31" w:rsidRDefault="004B0C37" w:rsidP="004B0C3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B0C37" w:rsidRPr="007E0B31" w14:paraId="3332ECCB" w14:textId="77777777" w:rsidTr="00430791">
        <w:trPr>
          <w:cantSplit/>
        </w:trPr>
        <w:tc>
          <w:tcPr>
            <w:tcW w:w="2884" w:type="dxa"/>
          </w:tcPr>
          <w:p w14:paraId="0EE53A77" w14:textId="02AE4348" w:rsidR="004B0C37" w:rsidRPr="007E0B31" w:rsidRDefault="004B0C37" w:rsidP="004B0C37">
            <w:pPr>
              <w:pStyle w:val="Arial11Bold"/>
              <w:rPr>
                <w:rFonts w:cs="Arial"/>
              </w:rPr>
            </w:pPr>
            <w:bookmarkStart w:id="110" w:name="_DV_C51"/>
            <w:r w:rsidRPr="007E0B31">
              <w:rPr>
                <w:rFonts w:cs="Arial"/>
              </w:rPr>
              <w:t>User Self Certification of Compliance</w:t>
            </w:r>
            <w:bookmarkEnd w:id="110"/>
          </w:p>
        </w:tc>
        <w:tc>
          <w:tcPr>
            <w:tcW w:w="6634" w:type="dxa"/>
          </w:tcPr>
          <w:p w14:paraId="0B00A7D2" w14:textId="77777777" w:rsidR="004B0C37" w:rsidRPr="007E0B31" w:rsidRDefault="004B0C37" w:rsidP="004B0C37">
            <w:pPr>
              <w:pStyle w:val="TableArial11"/>
              <w:rPr>
                <w:rFonts w:cs="Arial"/>
              </w:rPr>
            </w:pPr>
            <w:bookmarkStart w:id="111" w:name="_DV_C52"/>
            <w:r w:rsidRPr="007E0B31">
              <w:rPr>
                <w:rFonts w:cs="Arial"/>
              </w:rPr>
              <w:t>A certificate, in the form attached at CP.A.2</w:t>
            </w:r>
            <w:bookmarkStart w:id="112" w:name="_DV_C53"/>
            <w:bookmarkEnd w:id="11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3" w:name="_DV_C56"/>
            <w:bookmarkEnd w:id="11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3"/>
          </w:p>
        </w:tc>
      </w:tr>
      <w:tr w:rsidR="004B0C37" w:rsidRPr="007E0B31" w14:paraId="1875D733" w14:textId="77777777" w:rsidTr="00430791">
        <w:trPr>
          <w:cantSplit/>
        </w:trPr>
        <w:tc>
          <w:tcPr>
            <w:tcW w:w="2884" w:type="dxa"/>
          </w:tcPr>
          <w:p w14:paraId="43B308DA" w14:textId="77777777" w:rsidR="004B0C37" w:rsidRPr="007E0B31" w:rsidRDefault="004B0C37" w:rsidP="004B0C37">
            <w:pPr>
              <w:pStyle w:val="Arial11Bold"/>
              <w:rPr>
                <w:rFonts w:cs="Arial"/>
              </w:rPr>
            </w:pPr>
            <w:r w:rsidRPr="007E0B31">
              <w:rPr>
                <w:rFonts w:cs="Arial"/>
              </w:rPr>
              <w:t>User Site</w:t>
            </w:r>
          </w:p>
        </w:tc>
        <w:tc>
          <w:tcPr>
            <w:tcW w:w="6634" w:type="dxa"/>
          </w:tcPr>
          <w:p w14:paraId="0B24A90C" w14:textId="7ABB869F" w:rsidR="004B0C37" w:rsidRPr="007E0B31" w:rsidRDefault="004B0C37" w:rsidP="004B0C3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B0C37" w:rsidRPr="007E0B31" w14:paraId="12D3AE6B" w14:textId="77777777" w:rsidTr="00430791">
        <w:trPr>
          <w:cantSplit/>
        </w:trPr>
        <w:tc>
          <w:tcPr>
            <w:tcW w:w="2884" w:type="dxa"/>
          </w:tcPr>
          <w:p w14:paraId="7BCD8EF3" w14:textId="77777777" w:rsidR="004B0C37" w:rsidRPr="007E0B31" w:rsidRDefault="004B0C37" w:rsidP="004B0C37">
            <w:pPr>
              <w:pStyle w:val="Arial11Bold"/>
              <w:rPr>
                <w:rFonts w:cs="Arial"/>
              </w:rPr>
            </w:pPr>
            <w:r w:rsidRPr="007E0B31">
              <w:rPr>
                <w:rFonts w:cs="Arial"/>
              </w:rPr>
              <w:lastRenderedPageBreak/>
              <w:t>User System</w:t>
            </w:r>
          </w:p>
        </w:tc>
        <w:tc>
          <w:tcPr>
            <w:tcW w:w="6634" w:type="dxa"/>
          </w:tcPr>
          <w:p w14:paraId="17F1EECD" w14:textId="77777777" w:rsidR="004B0C37" w:rsidRPr="007E0B31" w:rsidRDefault="004B0C37" w:rsidP="004B0C3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4B0C37" w:rsidRPr="007E0B31" w:rsidRDefault="004B0C37" w:rsidP="004B0C3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4B0C37" w:rsidRPr="007E0B31" w:rsidRDefault="004B0C37" w:rsidP="004B0C3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B0C37" w:rsidRPr="007E0B31" w:rsidRDefault="004B0C37" w:rsidP="004B0C3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4B0C37" w:rsidRPr="007E0B31" w:rsidRDefault="004B0C37" w:rsidP="004B0C3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B0C37" w:rsidRPr="007E0B31" w:rsidRDefault="004B0C37" w:rsidP="004B0C3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B0C37" w:rsidRPr="007E0B31" w14:paraId="2DEDB843" w14:textId="77777777" w:rsidTr="00430791">
        <w:trPr>
          <w:cantSplit/>
        </w:trPr>
        <w:tc>
          <w:tcPr>
            <w:tcW w:w="2884" w:type="dxa"/>
          </w:tcPr>
          <w:p w14:paraId="5DD6FE55" w14:textId="77777777" w:rsidR="004B0C37" w:rsidRPr="007E0B31" w:rsidRDefault="004B0C37" w:rsidP="004B0C37">
            <w:pPr>
              <w:pStyle w:val="Arial11Bold"/>
              <w:rPr>
                <w:rFonts w:cs="Arial"/>
              </w:rPr>
            </w:pPr>
            <w:r w:rsidRPr="007E0B31">
              <w:rPr>
                <w:rFonts w:cs="Arial"/>
              </w:rPr>
              <w:t>User System Entry Point</w:t>
            </w:r>
          </w:p>
        </w:tc>
        <w:tc>
          <w:tcPr>
            <w:tcW w:w="6634" w:type="dxa"/>
          </w:tcPr>
          <w:p w14:paraId="6382FA56" w14:textId="266D53CF" w:rsidR="004B0C37" w:rsidRDefault="004B0C37" w:rsidP="004B0C37">
            <w:pPr>
              <w:pStyle w:val="TableArial11"/>
              <w:rPr>
                <w:rFonts w:cs="Arial"/>
              </w:rPr>
            </w:pPr>
            <w:r w:rsidRPr="007E0B31">
              <w:rPr>
                <w:rFonts w:cs="Arial"/>
              </w:rPr>
              <w:t>A point at which</w:t>
            </w:r>
            <w:r>
              <w:rPr>
                <w:rFonts w:cs="Arial"/>
              </w:rPr>
              <w:t>;</w:t>
            </w:r>
          </w:p>
          <w:p w14:paraId="08877A38" w14:textId="4B34FA20"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4B0C37" w:rsidRDefault="004B0C37" w:rsidP="004B0C3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4B0C37" w:rsidRDefault="004B0C37" w:rsidP="004B0C3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B0C37" w:rsidRDefault="004B0C37" w:rsidP="004B0C3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B0C37" w:rsidRDefault="004B0C37" w:rsidP="004B0C3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B0C37" w:rsidRDefault="004B0C37" w:rsidP="004B0C3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B0C37" w:rsidRDefault="004B0C37" w:rsidP="004B0C3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B0C37" w:rsidRPr="002A73E9" w:rsidRDefault="004B0C37" w:rsidP="004B0C3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B0C37" w:rsidRPr="007E0B31" w14:paraId="71382D54" w14:textId="77777777" w:rsidTr="00430791">
        <w:trPr>
          <w:cantSplit/>
        </w:trPr>
        <w:tc>
          <w:tcPr>
            <w:tcW w:w="2884" w:type="dxa"/>
          </w:tcPr>
          <w:p w14:paraId="648F4727" w14:textId="0C0E36FB" w:rsidR="004B0C37" w:rsidRPr="003A2637" w:rsidRDefault="004B0C37" w:rsidP="004B0C37">
            <w:pPr>
              <w:pStyle w:val="Arial11Bold"/>
            </w:pPr>
            <w:r w:rsidRPr="003A2637">
              <w:t>Virtual Lead Party</w:t>
            </w:r>
          </w:p>
        </w:tc>
        <w:tc>
          <w:tcPr>
            <w:tcW w:w="6634" w:type="dxa"/>
          </w:tcPr>
          <w:p w14:paraId="67A99EA6" w14:textId="583435A8" w:rsidR="004B0C37" w:rsidRPr="003A2637" w:rsidRDefault="004B0C37" w:rsidP="004B0C37">
            <w:pPr>
              <w:pStyle w:val="TableArial11"/>
            </w:pPr>
            <w:r w:rsidRPr="003A2637">
              <w:t xml:space="preserve">As defined in the </w:t>
            </w:r>
            <w:r w:rsidRPr="003A2637">
              <w:rPr>
                <w:b/>
              </w:rPr>
              <w:t>BSC</w:t>
            </w:r>
            <w:r w:rsidRPr="003A2637">
              <w:t>.</w:t>
            </w:r>
          </w:p>
        </w:tc>
      </w:tr>
      <w:tr w:rsidR="004B0C37" w:rsidRPr="00C45ED9" w14:paraId="2DBF5F7B" w14:textId="77777777" w:rsidTr="00430791">
        <w:trPr>
          <w:cantSplit/>
        </w:trPr>
        <w:tc>
          <w:tcPr>
            <w:tcW w:w="2884" w:type="dxa"/>
          </w:tcPr>
          <w:p w14:paraId="70F12CA8" w14:textId="3CBA11F6" w:rsidR="004B0C37" w:rsidRPr="00C45ED9" w:rsidRDefault="004B0C37" w:rsidP="004B0C37">
            <w:pPr>
              <w:pStyle w:val="Arial11Bold"/>
              <w:rPr>
                <w:rFonts w:cs="Arial"/>
              </w:rPr>
            </w:pPr>
            <w:r w:rsidRPr="002510FF">
              <w:rPr>
                <w:rFonts w:cs="Arial"/>
              </w:rPr>
              <w:t>Voltage Jump Reactive Power</w:t>
            </w:r>
          </w:p>
        </w:tc>
        <w:tc>
          <w:tcPr>
            <w:tcW w:w="6634" w:type="dxa"/>
          </w:tcPr>
          <w:p w14:paraId="494FF092" w14:textId="77777777" w:rsidR="004B0C37" w:rsidRPr="002510FF" w:rsidRDefault="004B0C37" w:rsidP="004B0C3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B0C37" w:rsidRPr="002510FF" w:rsidRDefault="004B0C37" w:rsidP="004B0C37">
            <w:pPr>
              <w:pStyle w:val="Default"/>
              <w:jc w:val="both"/>
              <w:rPr>
                <w:color w:val="auto"/>
                <w:sz w:val="20"/>
                <w:szCs w:val="20"/>
              </w:rPr>
            </w:pPr>
          </w:p>
          <w:p w14:paraId="6F4B105B" w14:textId="40F71B72" w:rsidR="004B0C37" w:rsidRPr="00C45ED9" w:rsidRDefault="004B0C37" w:rsidP="004B0C3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4B0C37" w:rsidRPr="007E0B31" w14:paraId="28BB7E6E" w14:textId="77777777" w:rsidTr="00430791">
        <w:trPr>
          <w:cantSplit/>
        </w:trPr>
        <w:tc>
          <w:tcPr>
            <w:tcW w:w="2884" w:type="dxa"/>
          </w:tcPr>
          <w:p w14:paraId="13C29FC9" w14:textId="77777777" w:rsidR="004B0C37" w:rsidRPr="007E0B31" w:rsidRDefault="004B0C37" w:rsidP="004B0C37">
            <w:pPr>
              <w:pStyle w:val="Arial11Bold"/>
              <w:rPr>
                <w:rFonts w:cs="Arial"/>
              </w:rPr>
            </w:pPr>
            <w:r w:rsidRPr="007E0B31">
              <w:rPr>
                <w:rFonts w:cs="Arial"/>
              </w:rPr>
              <w:t>Water Time Constant</w:t>
            </w:r>
          </w:p>
        </w:tc>
        <w:tc>
          <w:tcPr>
            <w:tcW w:w="6634" w:type="dxa"/>
          </w:tcPr>
          <w:p w14:paraId="2C789366" w14:textId="77777777" w:rsidR="004B0C37" w:rsidRPr="007E0B31" w:rsidRDefault="004B0C37" w:rsidP="004B0C3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B0C37" w:rsidRPr="007E0B31" w14:paraId="10B4E60E" w14:textId="77777777" w:rsidTr="00430791">
        <w:trPr>
          <w:cantSplit/>
        </w:trPr>
        <w:tc>
          <w:tcPr>
            <w:tcW w:w="2884" w:type="dxa"/>
          </w:tcPr>
          <w:p w14:paraId="3BEE1BA7" w14:textId="77777777" w:rsidR="004B0C37" w:rsidRPr="007E0B31" w:rsidRDefault="004B0C37" w:rsidP="004B0C37">
            <w:pPr>
              <w:pStyle w:val="Arial11Bold"/>
              <w:rPr>
                <w:rFonts w:cs="Arial"/>
              </w:rPr>
            </w:pPr>
            <w:r w:rsidRPr="007E0B31">
              <w:rPr>
                <w:rFonts w:cs="Arial"/>
              </w:rPr>
              <w:t>Website</w:t>
            </w:r>
          </w:p>
        </w:tc>
        <w:tc>
          <w:tcPr>
            <w:tcW w:w="6634" w:type="dxa"/>
          </w:tcPr>
          <w:p w14:paraId="38A79967" w14:textId="68B9F503" w:rsidR="004B0C37" w:rsidRPr="007E0B31" w:rsidRDefault="004B0C37" w:rsidP="004B0C3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B0C37" w:rsidRPr="007E0B31" w14:paraId="16BFB7FB" w14:textId="77777777" w:rsidTr="00430791">
        <w:trPr>
          <w:cantSplit/>
        </w:trPr>
        <w:tc>
          <w:tcPr>
            <w:tcW w:w="2884" w:type="dxa"/>
          </w:tcPr>
          <w:p w14:paraId="06EA4E34" w14:textId="77777777" w:rsidR="004B0C37" w:rsidRPr="007E0B31" w:rsidRDefault="004B0C37" w:rsidP="004B0C37">
            <w:pPr>
              <w:pStyle w:val="Arial11Bold"/>
              <w:rPr>
                <w:rFonts w:cs="Arial"/>
              </w:rPr>
            </w:pPr>
            <w:r w:rsidRPr="007E0B31">
              <w:rPr>
                <w:rFonts w:cs="Arial"/>
              </w:rPr>
              <w:lastRenderedPageBreak/>
              <w:t>Weekly ACS Conditions</w:t>
            </w:r>
          </w:p>
        </w:tc>
        <w:tc>
          <w:tcPr>
            <w:tcW w:w="6634" w:type="dxa"/>
          </w:tcPr>
          <w:p w14:paraId="65C6CD52" w14:textId="77777777" w:rsidR="004B0C37" w:rsidRPr="007E0B31" w:rsidRDefault="004B0C37" w:rsidP="004B0C3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B0C37" w:rsidRPr="007E0B31" w14:paraId="52CA6CC1" w14:textId="77777777" w:rsidTr="00430791">
        <w:trPr>
          <w:cantSplit/>
        </w:trPr>
        <w:tc>
          <w:tcPr>
            <w:tcW w:w="2884" w:type="dxa"/>
          </w:tcPr>
          <w:p w14:paraId="5401CEF5" w14:textId="77777777" w:rsidR="004B0C37" w:rsidRPr="007E0B31" w:rsidRDefault="004B0C37" w:rsidP="004B0C37">
            <w:pPr>
              <w:pStyle w:val="Arial11Bold"/>
              <w:rPr>
                <w:rFonts w:cs="Arial"/>
              </w:rPr>
            </w:pPr>
            <w:r w:rsidRPr="007E0B31">
              <w:rPr>
                <w:rFonts w:cs="Arial"/>
              </w:rPr>
              <w:t>WG Consultation Alternative Request</w:t>
            </w:r>
          </w:p>
        </w:tc>
        <w:tc>
          <w:tcPr>
            <w:tcW w:w="6634" w:type="dxa"/>
          </w:tcPr>
          <w:p w14:paraId="646D5E60" w14:textId="0ED4CB18" w:rsidR="004B0C37" w:rsidRPr="007E0B31" w:rsidRDefault="004B0C37" w:rsidP="004B0C3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B0C37" w:rsidRPr="007E0B31" w14:paraId="77D7428B" w14:textId="77777777" w:rsidTr="00430791">
        <w:trPr>
          <w:cantSplit/>
        </w:trPr>
        <w:tc>
          <w:tcPr>
            <w:tcW w:w="2884" w:type="dxa"/>
          </w:tcPr>
          <w:p w14:paraId="3ABB06D3" w14:textId="77777777" w:rsidR="004B0C37" w:rsidRPr="007E0B31" w:rsidRDefault="004B0C37" w:rsidP="004B0C37">
            <w:pPr>
              <w:pStyle w:val="Arial11Bold"/>
              <w:rPr>
                <w:rFonts w:cs="Arial"/>
              </w:rPr>
            </w:pPr>
            <w:r w:rsidRPr="007E0B31">
              <w:rPr>
                <w:rFonts w:cs="Arial"/>
              </w:rPr>
              <w:t>Workgroup</w:t>
            </w:r>
          </w:p>
        </w:tc>
        <w:tc>
          <w:tcPr>
            <w:tcW w:w="6634" w:type="dxa"/>
          </w:tcPr>
          <w:p w14:paraId="3C071C58" w14:textId="3E96F164" w:rsidR="004B0C37" w:rsidRPr="007E0B31" w:rsidRDefault="004B0C37" w:rsidP="004B0C3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B0C37" w:rsidRPr="007E0B31" w14:paraId="0DB5431E" w14:textId="77777777" w:rsidTr="00430791">
        <w:trPr>
          <w:cantSplit/>
        </w:trPr>
        <w:tc>
          <w:tcPr>
            <w:tcW w:w="2884" w:type="dxa"/>
          </w:tcPr>
          <w:p w14:paraId="1820C1E3" w14:textId="77777777" w:rsidR="004B0C37" w:rsidRPr="007E0B31" w:rsidRDefault="004B0C37" w:rsidP="004B0C37">
            <w:pPr>
              <w:pStyle w:val="Arial11Bold"/>
              <w:rPr>
                <w:rFonts w:cs="Arial"/>
              </w:rPr>
            </w:pPr>
            <w:r w:rsidRPr="007E0B31">
              <w:rPr>
                <w:rFonts w:cs="Arial"/>
              </w:rPr>
              <w:t>Workgroup Consultation</w:t>
            </w:r>
          </w:p>
        </w:tc>
        <w:tc>
          <w:tcPr>
            <w:tcW w:w="6634" w:type="dxa"/>
          </w:tcPr>
          <w:p w14:paraId="3BBAF0D1" w14:textId="4A8FF3F0" w:rsidR="004B0C37" w:rsidRPr="007E0B31" w:rsidRDefault="004B0C37" w:rsidP="004B0C3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B0C37" w:rsidRPr="007E0B31" w14:paraId="5FE213B7" w14:textId="77777777" w:rsidTr="00430791">
        <w:trPr>
          <w:cantSplit/>
        </w:trPr>
        <w:tc>
          <w:tcPr>
            <w:tcW w:w="2884" w:type="dxa"/>
          </w:tcPr>
          <w:p w14:paraId="7DDC8A6B" w14:textId="77777777" w:rsidR="004B0C37" w:rsidRPr="007E0B31" w:rsidRDefault="004B0C37" w:rsidP="004B0C37">
            <w:pPr>
              <w:pStyle w:val="Arial11Bold"/>
              <w:rPr>
                <w:rFonts w:cs="Arial"/>
              </w:rPr>
            </w:pPr>
            <w:r w:rsidRPr="007E0B31">
              <w:rPr>
                <w:rFonts w:cs="Arial"/>
              </w:rPr>
              <w:t>Workgroup Alternative Grid Code Modification</w:t>
            </w:r>
          </w:p>
        </w:tc>
        <w:tc>
          <w:tcPr>
            <w:tcW w:w="6634" w:type="dxa"/>
          </w:tcPr>
          <w:p w14:paraId="10B737BD" w14:textId="58EA8ECE" w:rsidR="004B0C37" w:rsidRPr="007E0B31" w:rsidRDefault="004B0C37" w:rsidP="004B0C3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B0C37" w:rsidRPr="007E0B31" w14:paraId="0C414BA6" w14:textId="77777777" w:rsidTr="00430791">
        <w:trPr>
          <w:cantSplit/>
        </w:trPr>
        <w:tc>
          <w:tcPr>
            <w:tcW w:w="2884" w:type="dxa"/>
          </w:tcPr>
          <w:p w14:paraId="7F1B4D4F" w14:textId="77777777" w:rsidR="004B0C37" w:rsidRPr="007E0B31" w:rsidRDefault="004B0C37" w:rsidP="004B0C37">
            <w:pPr>
              <w:pStyle w:val="Arial11Bold"/>
              <w:rPr>
                <w:rFonts w:cs="Arial"/>
              </w:rPr>
            </w:pPr>
            <w:r w:rsidRPr="007E0B31">
              <w:rPr>
                <w:rFonts w:cs="Arial"/>
              </w:rPr>
              <w:t>Zonal System Security Requirements</w:t>
            </w:r>
          </w:p>
        </w:tc>
        <w:tc>
          <w:tcPr>
            <w:tcW w:w="6634" w:type="dxa"/>
          </w:tcPr>
          <w:p w14:paraId="5571DD3D" w14:textId="77777777" w:rsidR="004B0C37" w:rsidRPr="007E0B31" w:rsidRDefault="004B0C37" w:rsidP="004B0C3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1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1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7DC2E" w14:textId="77777777" w:rsidR="00CC3078" w:rsidRDefault="00CC3078" w:rsidP="008F1F3E">
      <w:pPr>
        <w:pStyle w:val="Header"/>
      </w:pPr>
      <w:r>
        <w:separator/>
      </w:r>
    </w:p>
  </w:endnote>
  <w:endnote w:type="continuationSeparator" w:id="0">
    <w:p w14:paraId="3922398D" w14:textId="77777777" w:rsidR="00CC3078" w:rsidRDefault="00CC3078" w:rsidP="008F1F3E">
      <w:pPr>
        <w:pStyle w:val="Header"/>
      </w:pPr>
      <w:r>
        <w:continuationSeparator/>
      </w:r>
    </w:p>
  </w:endnote>
  <w:endnote w:type="continuationNotice" w:id="1">
    <w:p w14:paraId="27C8710E" w14:textId="77777777" w:rsidR="00CC3078" w:rsidRDefault="00CC3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6B48C83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397DA0">
      <w:rPr>
        <w:rStyle w:val="PageNumber"/>
        <w:sz w:val="16"/>
        <w:szCs w:val="16"/>
      </w:rPr>
      <w:t>4</w:t>
    </w:r>
    <w:r>
      <w:rPr>
        <w:rStyle w:val="PageNumber"/>
        <w:sz w:val="16"/>
        <w:szCs w:val="16"/>
      </w:rPr>
      <w:tab/>
      <w:t>GD</w:t>
    </w:r>
    <w:r w:rsidRPr="002B5019">
      <w:rPr>
        <w:rStyle w:val="PageNumber"/>
        <w:sz w:val="16"/>
        <w:szCs w:val="16"/>
      </w:rPr>
      <w:tab/>
    </w:r>
    <w:r w:rsidR="00981B5A">
      <w:rPr>
        <w:sz w:val="16"/>
        <w:szCs w:val="16"/>
      </w:rPr>
      <w:t>05</w:t>
    </w:r>
    <w:r w:rsidR="009E0E65">
      <w:rPr>
        <w:sz w:val="16"/>
        <w:szCs w:val="16"/>
      </w:rPr>
      <w:t xml:space="preserve"> November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B12DA" w14:textId="77777777" w:rsidR="00CC3078" w:rsidRDefault="00CC3078" w:rsidP="008F1F3E">
      <w:pPr>
        <w:pStyle w:val="Header"/>
      </w:pPr>
      <w:r>
        <w:separator/>
      </w:r>
    </w:p>
  </w:footnote>
  <w:footnote w:type="continuationSeparator" w:id="0">
    <w:p w14:paraId="164D735B" w14:textId="77777777" w:rsidR="00CC3078" w:rsidRDefault="00CC3078" w:rsidP="008F1F3E">
      <w:pPr>
        <w:pStyle w:val="Header"/>
      </w:pPr>
      <w:r>
        <w:continuationSeparator/>
      </w:r>
    </w:p>
  </w:footnote>
  <w:footnote w:type="continuationNotice" w:id="1">
    <w:p w14:paraId="5C380AE7" w14:textId="77777777" w:rsidR="00CC3078" w:rsidRDefault="00CC30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nda Rooney [NESO]">
    <w15:presenceInfo w15:providerId="AD" w15:userId="S::Amanda.Rooney@neso.energy::bdbd6049-c4fa-4852-bca2-7c6f92e3bcb4"/>
  </w15:person>
  <w15:person w15:author="Lizzie Timmins">
    <w15:presenceInfo w15:providerId="AD" w15:userId="S::Elizabeth.Timmins2@neso.energy::f28e823e-2809-42af-abbc-7e53d8614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9x6O0ylK5SjZDPJdC2Bo3QdOETkkQ04OOlt5rUHBGSkEI5Pu+qCXKCWjDld2F4c4xaDF+sylAgzmHUX3Xvw0g==" w:salt="p7HTCEX4ttqKLmrpjJbhG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938"/>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5352"/>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966"/>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AAD"/>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2F76D6"/>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02B"/>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17C"/>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245"/>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542"/>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3F0"/>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67F74"/>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18C"/>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4B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B46"/>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1E4"/>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3078"/>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6E48"/>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4296"/>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1A94"/>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2AF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D8062047-8B18-469A-965D-DB649F54F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36566</Words>
  <Characters>191243</Characters>
  <Application>Microsoft Office Word</Application>
  <DocSecurity>8</DocSecurity>
  <Lines>4249</Lines>
  <Paragraphs>1309</Paragraphs>
  <ScaleCrop>false</ScaleCrop>
  <Company>National Grid</Company>
  <LinksUpToDate>false</LinksUpToDate>
  <CharactersWithSpaces>226500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cp:lastModifiedBy>
  <cp:revision>11</cp:revision>
  <cp:lastPrinted>2024-09-24T23:39:00Z</cp:lastPrinted>
  <dcterms:created xsi:type="dcterms:W3CDTF">2025-11-17T17:23:00Z</dcterms:created>
  <dcterms:modified xsi:type="dcterms:W3CDTF">2025-11-18T10:47:00Z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