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0B799A8D"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0DEE1E6E">
        <w:trPr>
          <w:cantSplit/>
          <w:trHeight w:val="2332"/>
        </w:trPr>
        <w:tc>
          <w:tcPr>
            <w:tcW w:w="2884" w:type="dxa"/>
          </w:tcPr>
          <w:p w14:paraId="7B89EE24" w14:textId="3536CEAF" w:rsidR="00C9274C" w:rsidRPr="007E0B31" w:rsidRDefault="00C9274C" w:rsidP="00510F5E">
            <w:pPr>
              <w:pStyle w:val="Arial11Bold"/>
              <w:rPr>
                <w:rFonts w:cs="Arial"/>
              </w:rPr>
            </w:pPr>
            <w:r w:rsidRPr="59D618CD">
              <w:rPr>
                <w:rFonts w:cs="Arial"/>
              </w:rPr>
              <w:t xml:space="preserve">Access </w:t>
            </w:r>
            <w:r w:rsidR="00A15976">
              <w:rPr>
                <w:rFonts w:cs="Arial"/>
              </w:rPr>
              <w:t>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0DEE1E6E">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 xml:space="preserve">is to be assessed as </w:t>
            </w:r>
            <w:proofErr w:type="gramStart"/>
            <w:r w:rsidRPr="007E0B31">
              <w:rPr>
                <w:rFonts w:cs="Arial"/>
              </w:rPr>
              <w:t>whether or not</w:t>
            </w:r>
            <w:proofErr w:type="gramEnd"/>
            <w:r w:rsidRPr="007E0B31">
              <w:rPr>
                <w:rFonts w:cs="Arial"/>
              </w:rPr>
              <w:t xml:space="preserve">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DEE1E6E">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DEE1E6E">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77824C2" w14:textId="77777777" w:rsidR="009E636C" w:rsidRDefault="009E636C" w:rsidP="00362A26">
            <w:pPr>
              <w:jc w:val="right"/>
              <w:rPr>
                <w:rFonts w:cs="Arial"/>
              </w:rPr>
            </w:pPr>
          </w:p>
          <w:p w14:paraId="6DE7EF8A" w14:textId="57E792DE" w:rsidR="00631BBA" w:rsidRPr="00631BBA" w:rsidRDefault="00631BBA" w:rsidP="00411C8B">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39E98BB1" w14:textId="77777777" w:rsidR="002510FF" w:rsidRDefault="00BB7BC1" w:rsidP="00971AA0">
            <w:pPr>
              <w:rPr>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6B636550" w14:textId="77777777" w:rsidR="008C14E7" w:rsidRPr="008C14E7" w:rsidRDefault="008C14E7" w:rsidP="008C14E7"/>
          <w:p w14:paraId="366B376B" w14:textId="77777777" w:rsidR="008C14E7" w:rsidRPr="008C14E7" w:rsidRDefault="008C14E7" w:rsidP="008C14E7"/>
          <w:p w14:paraId="2504AE71" w14:textId="77777777" w:rsidR="008C14E7" w:rsidRPr="008C14E7" w:rsidRDefault="008C14E7" w:rsidP="008C14E7"/>
          <w:p w14:paraId="374C2894" w14:textId="77777777" w:rsidR="008C14E7" w:rsidRPr="008C14E7" w:rsidRDefault="008C14E7" w:rsidP="008C14E7"/>
          <w:p w14:paraId="26719C86" w14:textId="77777777" w:rsidR="008C14E7" w:rsidRPr="008C14E7" w:rsidRDefault="008C14E7" w:rsidP="008C14E7"/>
          <w:p w14:paraId="4C7FF55A" w14:textId="77777777" w:rsidR="008C14E7" w:rsidRPr="008C14E7" w:rsidRDefault="008C14E7" w:rsidP="008C14E7"/>
          <w:p w14:paraId="2E8D02ED" w14:textId="77777777" w:rsidR="008C14E7" w:rsidRPr="008C14E7" w:rsidRDefault="008C14E7" w:rsidP="008C14E7"/>
          <w:p w14:paraId="4EDDE291" w14:textId="77777777" w:rsidR="008C14E7" w:rsidRPr="008C14E7" w:rsidRDefault="008C14E7" w:rsidP="008C14E7"/>
          <w:p w14:paraId="723A5550" w14:textId="77777777" w:rsidR="008C14E7" w:rsidRPr="008C14E7" w:rsidRDefault="008C14E7" w:rsidP="008C14E7"/>
          <w:p w14:paraId="52A2FB55" w14:textId="77777777" w:rsidR="008C14E7" w:rsidRPr="008C14E7" w:rsidRDefault="008C14E7" w:rsidP="008C14E7"/>
          <w:p w14:paraId="39265F37" w14:textId="77777777" w:rsidR="008C14E7" w:rsidRPr="008C14E7" w:rsidRDefault="008C14E7" w:rsidP="008C14E7"/>
          <w:p w14:paraId="27C558FD" w14:textId="77777777" w:rsidR="008C14E7" w:rsidRPr="008C14E7" w:rsidRDefault="008C14E7" w:rsidP="008C14E7"/>
          <w:p w14:paraId="16B0865E" w14:textId="77777777" w:rsidR="008C14E7" w:rsidRPr="008C14E7" w:rsidRDefault="008C14E7" w:rsidP="008C14E7"/>
          <w:p w14:paraId="0E3C8445" w14:textId="77777777" w:rsidR="008C14E7" w:rsidRPr="008C14E7" w:rsidRDefault="008C14E7" w:rsidP="008C14E7"/>
          <w:p w14:paraId="36B737DD" w14:textId="77777777" w:rsidR="008C14E7" w:rsidRPr="008C14E7" w:rsidRDefault="008C14E7" w:rsidP="008C14E7"/>
          <w:p w14:paraId="10BEFC27" w14:textId="77777777" w:rsidR="008C14E7" w:rsidRPr="008C14E7" w:rsidRDefault="008C14E7" w:rsidP="008C14E7"/>
          <w:p w14:paraId="5CC8B7FF" w14:textId="77777777" w:rsidR="008C14E7" w:rsidRPr="008C14E7" w:rsidRDefault="008C14E7" w:rsidP="008C14E7"/>
          <w:p w14:paraId="27A100BD" w14:textId="77777777" w:rsidR="008C14E7" w:rsidRPr="008C14E7" w:rsidRDefault="008C14E7" w:rsidP="008C14E7"/>
          <w:p w14:paraId="0BC48D31" w14:textId="77777777" w:rsidR="008C14E7" w:rsidRPr="008C14E7" w:rsidRDefault="008C14E7" w:rsidP="008C14E7"/>
          <w:p w14:paraId="75B55D40" w14:textId="77777777" w:rsidR="008C14E7" w:rsidRPr="008C14E7" w:rsidRDefault="008C14E7" w:rsidP="008C14E7"/>
          <w:p w14:paraId="7D7C19F6" w14:textId="77777777" w:rsidR="008C14E7" w:rsidRPr="008C14E7" w:rsidRDefault="008C14E7" w:rsidP="008C14E7"/>
          <w:p w14:paraId="2D185233" w14:textId="77777777" w:rsidR="008C14E7" w:rsidRPr="008C14E7" w:rsidRDefault="008C14E7" w:rsidP="008C14E7"/>
          <w:p w14:paraId="07532AC8" w14:textId="77777777" w:rsidR="008C14E7" w:rsidRPr="008C14E7" w:rsidRDefault="008C14E7" w:rsidP="008C14E7"/>
          <w:p w14:paraId="4A404D58" w14:textId="77777777" w:rsidR="008C14E7" w:rsidRPr="008C14E7" w:rsidRDefault="008C14E7" w:rsidP="008C14E7"/>
          <w:p w14:paraId="099A2D62" w14:textId="77777777" w:rsidR="008C14E7" w:rsidRPr="008C14E7" w:rsidRDefault="008C14E7" w:rsidP="008C14E7"/>
          <w:p w14:paraId="75DD806F" w14:textId="4131F175" w:rsidR="008C14E7" w:rsidRPr="008C14E7" w:rsidRDefault="008C14E7" w:rsidP="0085718B">
            <w:pPr>
              <w:tabs>
                <w:tab w:val="left" w:pos="1742"/>
                <w:tab w:val="left" w:pos="2180"/>
              </w:tabs>
            </w:pPr>
            <w:r>
              <w:tab/>
            </w:r>
            <w:r w:rsidR="0085718B">
              <w:tab/>
            </w:r>
          </w:p>
        </w:tc>
      </w:tr>
      <w:tr w:rsidR="00BB7BC1" w:rsidRPr="007E0B31" w14:paraId="65980C45" w14:textId="77777777" w:rsidTr="0DEE1E6E">
        <w:trPr>
          <w:cantSplit/>
        </w:trPr>
        <w:tc>
          <w:tcPr>
            <w:tcW w:w="2884"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DEE1E6E">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DEE1E6E">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0DEE1E6E">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DEE1E6E">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DEE1E6E">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0DEE1E6E">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DEE1E6E">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lastRenderedPageBreak/>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DEE1E6E">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DEE1E6E">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DEE1E6E">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DEE1E6E">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DEE1E6E">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DEE1E6E">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DEE1E6E">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DEE1E6E">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w:t>
            </w:r>
            <w:proofErr w:type="gramStart"/>
            <w:r>
              <w:t>time period</w:t>
            </w:r>
            <w:proofErr w:type="gramEnd"/>
            <w:r>
              <w:t>,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DEE1E6E">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DEE1E6E">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proofErr w:type="gramStart"/>
            <w:r w:rsidRPr="003301CE">
              <w:t>, as the case may be, at</w:t>
            </w:r>
            <w:proofErr w:type="gramEnd"/>
            <w:r w:rsidRPr="003301CE">
              <w:t xml:space="preserve">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DEE1E6E">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DEE1E6E">
        <w:trPr>
          <w:cantSplit/>
        </w:trPr>
        <w:tc>
          <w:tcPr>
            <w:tcW w:w="2884" w:type="dxa"/>
          </w:tcPr>
          <w:p w14:paraId="67DAA1A1" w14:textId="062EF255" w:rsidR="00473366" w:rsidRPr="003301CE" w:rsidRDefault="00473366" w:rsidP="00473366">
            <w:pPr>
              <w:pStyle w:val="Arial11Bold"/>
              <w:rPr>
                <w:rFonts w:cs="Arial"/>
              </w:rPr>
            </w:pPr>
            <w:r>
              <w:rPr>
                <w:rFonts w:cs="Arial"/>
              </w:rPr>
              <w:lastRenderedPageBreak/>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w:t>
            </w:r>
            <w:proofErr w:type="gramStart"/>
            <w:r w:rsidRPr="002A2839">
              <w:rPr>
                <w:sz w:val="20"/>
                <w:szCs w:val="20"/>
              </w:rPr>
              <w:t>time period</w:t>
            </w:r>
            <w:proofErr w:type="gramEnd"/>
            <w:r w:rsidRPr="002A2839">
              <w:rPr>
                <w:sz w:val="20"/>
                <w:szCs w:val="20"/>
              </w:rPr>
              <w:t>,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w:t>
            </w:r>
            <w:proofErr w:type="gramStart"/>
            <w:r w:rsidR="00A3485A">
              <w:rPr>
                <w:sz w:val="20"/>
                <w:szCs w:val="20"/>
              </w:rPr>
              <w:t>period of time</w:t>
            </w:r>
            <w:proofErr w:type="gramEnd"/>
            <w:r w:rsidR="00A3485A">
              <w:rPr>
                <w:sz w:val="20"/>
                <w:szCs w:val="20"/>
              </w:rPr>
              <w:t xml:space="preserv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w:t>
            </w:r>
            <w:proofErr w:type="gramStart"/>
            <w:r w:rsidR="00523533">
              <w:rPr>
                <w:sz w:val="20"/>
                <w:szCs w:val="20"/>
              </w:rPr>
              <w:t>period of time</w:t>
            </w:r>
            <w:proofErr w:type="gramEnd"/>
            <w:r w:rsidR="00523533">
              <w:rPr>
                <w:sz w:val="20"/>
                <w:szCs w:val="20"/>
              </w:rPr>
              <w:t xml:space="preserv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DEE1E6E">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w:t>
            </w:r>
            <w:proofErr w:type="gramStart"/>
            <w:r w:rsidRPr="008C04E2">
              <w:rPr>
                <w:bCs/>
              </w:rPr>
              <w:t>is capable of meeting</w:t>
            </w:r>
            <w:proofErr w:type="gramEnd"/>
            <w:r w:rsidRPr="008C04E2">
              <w:rPr>
                <w:bCs/>
              </w:rPr>
              <w:t xml:space="preserve">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DEE1E6E">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DEE1E6E">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DEE1E6E">
        <w:trPr>
          <w:cantSplit/>
        </w:trPr>
        <w:tc>
          <w:tcPr>
            <w:tcW w:w="2884" w:type="dxa"/>
          </w:tcPr>
          <w:p w14:paraId="14CA9D3C" w14:textId="2A5281F0" w:rsidR="00BF264B" w:rsidRPr="007E0B31" w:rsidRDefault="00BF264B" w:rsidP="00BF264B">
            <w:pPr>
              <w:pStyle w:val="Arial11Bold"/>
              <w:rPr>
                <w:rFonts w:cs="Arial"/>
              </w:rPr>
            </w:pPr>
            <w:r>
              <w:t xml:space="preserve">Anchor </w:t>
            </w:r>
            <w:proofErr w:type="gramStart"/>
            <w:r>
              <w:t xml:space="preserve">Restoration </w:t>
            </w:r>
            <w:r w:rsidR="00773191">
              <w:t xml:space="preserve"> Contractor</w:t>
            </w:r>
            <w:proofErr w:type="gramEnd"/>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DEE1E6E">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DEE1E6E">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DEE1E6E">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DEE1E6E">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0DEE1E6E">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DEE1E6E">
        <w:trPr>
          <w:cantSplit/>
        </w:trPr>
        <w:tc>
          <w:tcPr>
            <w:tcW w:w="2884" w:type="dxa"/>
          </w:tcPr>
          <w:p w14:paraId="387E3E95" w14:textId="77777777" w:rsidR="0097017C" w:rsidRPr="007E0B31" w:rsidRDefault="0097017C" w:rsidP="00ED5885">
            <w:pPr>
              <w:pStyle w:val="Arial11Bold"/>
              <w:rPr>
                <w:rFonts w:cs="Arial"/>
              </w:rPr>
            </w:pPr>
            <w:r w:rsidRPr="007E0B31">
              <w:rPr>
                <w:rFonts w:cs="Arial"/>
              </w:rPr>
              <w:lastRenderedPageBreak/>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DEE1E6E">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DEE1E6E">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DEE1E6E">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0DEE1E6E">
        <w:trPr>
          <w:cantSplit/>
          <w:trHeight w:val="300"/>
        </w:trPr>
        <w:tc>
          <w:tcPr>
            <w:tcW w:w="2884" w:type="dxa"/>
          </w:tcPr>
          <w:p w14:paraId="253D9F8E" w14:textId="3FA43B01" w:rsidR="291EB386" w:rsidRDefault="291EB386" w:rsidP="004E64E8">
            <w:pPr>
              <w:pStyle w:val="Arial11Bold"/>
              <w:rPr>
                <w:rFonts w:cs="Arial"/>
              </w:rPr>
            </w:pPr>
            <w:r w:rsidRPr="7356A9C9">
              <w:rPr>
                <w:rFonts w:cs="Arial"/>
              </w:rPr>
              <w:t>Assimilated Law</w:t>
            </w:r>
          </w:p>
        </w:tc>
        <w:tc>
          <w:tcPr>
            <w:tcW w:w="6634"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DEE1E6E">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0DEE1E6E">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DEE1E6E">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DEE1E6E">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DEE1E6E">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DEE1E6E">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DEE1E6E">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DEE1E6E">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w:t>
            </w:r>
            <w:proofErr w:type="gramStart"/>
            <w:r w:rsidRPr="007E0B31">
              <w:rPr>
                <w:rFonts w:cs="Arial"/>
              </w:rPr>
              <w:t>plant's</w:t>
            </w:r>
            <w:proofErr w:type="gramEnd"/>
            <w:r w:rsidRPr="007E0B31">
              <w:rPr>
                <w:rFonts w:cs="Arial"/>
              </w:rPr>
              <w:t xml:space="preserve">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DEE1E6E">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DEE1E6E">
        <w:trPr>
          <w:cantSplit/>
        </w:trPr>
        <w:tc>
          <w:tcPr>
            <w:tcW w:w="2884" w:type="dxa"/>
          </w:tcPr>
          <w:p w14:paraId="73B830C1" w14:textId="14177899" w:rsidR="00C72736" w:rsidRPr="007E0B31" w:rsidRDefault="00C72736" w:rsidP="00C72736">
            <w:pPr>
              <w:pStyle w:val="Arial11Bold"/>
              <w:rPr>
                <w:rFonts w:cs="Arial"/>
              </w:rPr>
            </w:pPr>
            <w:r w:rsidRPr="001006C1">
              <w:lastRenderedPageBreak/>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DEE1E6E">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DEE1E6E">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0DEE1E6E">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DEE1E6E">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DEE1E6E">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DEE1E6E">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DEE1E6E">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DEE1E6E">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DEE1E6E">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0DEE1E6E">
        <w:trPr>
          <w:cantSplit/>
        </w:trPr>
        <w:tc>
          <w:tcPr>
            <w:tcW w:w="2884"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0DEE1E6E">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DEE1E6E">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DEE1E6E">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0DEE1E6E">
        <w:trPr>
          <w:cantSplit/>
        </w:trPr>
        <w:tc>
          <w:tcPr>
            <w:tcW w:w="2884" w:type="dxa"/>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6634" w:type="dxa"/>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0DEE1E6E">
        <w:trPr>
          <w:cantSplit/>
        </w:trPr>
        <w:tc>
          <w:tcPr>
            <w:tcW w:w="2884" w:type="dxa"/>
          </w:tcPr>
          <w:p w14:paraId="51EC3968" w14:textId="394F36BD" w:rsidR="00CB3A44" w:rsidRPr="007E0B31" w:rsidRDefault="00CB3A44" w:rsidP="00ED5885">
            <w:pPr>
              <w:pStyle w:val="Arial11Bold"/>
              <w:rPr>
                <w:rFonts w:cs="Arial"/>
              </w:rPr>
            </w:pPr>
            <w:r w:rsidRPr="007E0B31">
              <w:rPr>
                <w:rFonts w:cs="Arial"/>
              </w:rPr>
              <w:lastRenderedPageBreak/>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0DEE1E6E">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DEE1E6E">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DEE1E6E">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DEE1E6E">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DEE1E6E">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DEE1E6E">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DEE1E6E">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0DEE1E6E">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0DEE1E6E">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DEE1E6E">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DEE1E6E">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DEE1E6E">
        <w:trPr>
          <w:cantSplit/>
        </w:trPr>
        <w:tc>
          <w:tcPr>
            <w:tcW w:w="2884" w:type="dxa"/>
          </w:tcPr>
          <w:p w14:paraId="50C6F8C7" w14:textId="77777777" w:rsidR="00CB3A44" w:rsidRPr="007E0B31" w:rsidRDefault="00CB3A44" w:rsidP="00ED5885">
            <w:pPr>
              <w:pStyle w:val="Arial11Bold"/>
              <w:rPr>
                <w:rFonts w:cs="Arial"/>
              </w:rPr>
            </w:pPr>
            <w:r w:rsidRPr="007E0B31">
              <w:rPr>
                <w:rFonts w:cs="Arial"/>
              </w:rPr>
              <w:lastRenderedPageBreak/>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DEE1E6E">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DEE1E6E">
        <w:trPr>
          <w:cantSplit/>
        </w:trPr>
        <w:tc>
          <w:tcPr>
            <w:tcW w:w="2884"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0DEE1E6E">
        <w:trPr>
          <w:cantSplit/>
        </w:trPr>
        <w:tc>
          <w:tcPr>
            <w:tcW w:w="2884"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w:t>
            </w:r>
            <w:proofErr w:type="gramStart"/>
            <w:r w:rsidRPr="007E0B31">
              <w:rPr>
                <w:rFonts w:cs="Arial"/>
              </w:rPr>
              <w:t>is:-</w:t>
            </w:r>
            <w:bookmarkEnd w:id="1"/>
            <w:proofErr w:type="gramEnd"/>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4"/>
            <w:r w:rsidRPr="007E0B31">
              <w:rPr>
                <w:rFonts w:cs="Arial"/>
              </w:rPr>
              <w:t>.</w:t>
            </w:r>
          </w:p>
        </w:tc>
      </w:tr>
      <w:tr w:rsidR="00046274" w:rsidRPr="007E0B31" w14:paraId="7C541C3D" w14:textId="77777777" w:rsidTr="0DEE1E6E">
        <w:trPr>
          <w:cantSplit/>
        </w:trPr>
        <w:tc>
          <w:tcPr>
            <w:tcW w:w="2884" w:type="dxa"/>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0DEE1E6E">
        <w:trPr>
          <w:cantSplit/>
        </w:trPr>
        <w:tc>
          <w:tcPr>
            <w:tcW w:w="2884"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0DEE1E6E">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0DEE1E6E">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0DEE1E6E">
        <w:trPr>
          <w:cantSplit/>
        </w:trPr>
        <w:tc>
          <w:tcPr>
            <w:tcW w:w="2884" w:type="dxa"/>
          </w:tcPr>
          <w:p w14:paraId="3DD54985" w14:textId="77777777" w:rsidR="006077FA" w:rsidRPr="007E0B31" w:rsidRDefault="006077FA" w:rsidP="00ED5885">
            <w:pPr>
              <w:pStyle w:val="Arial11Bold"/>
              <w:rPr>
                <w:rFonts w:cs="Arial"/>
              </w:rPr>
            </w:pPr>
            <w:r w:rsidRPr="007E0B31">
              <w:rPr>
                <w:rFonts w:cs="Arial"/>
              </w:rPr>
              <w:lastRenderedPageBreak/>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DEE1E6E">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DEE1E6E">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0DEE1E6E">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DEE1E6E">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DEE1E6E">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DEE1E6E">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DEE1E6E">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DEE1E6E">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DEE1E6E">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0DEE1E6E">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0DEE1E6E">
        <w:trPr>
          <w:cantSplit/>
        </w:trPr>
        <w:tc>
          <w:tcPr>
            <w:tcW w:w="2884" w:type="dxa"/>
          </w:tcPr>
          <w:p w14:paraId="09F4C595" w14:textId="77777777" w:rsidR="00C40DC8" w:rsidRPr="007E0B31" w:rsidRDefault="00C40DC8" w:rsidP="006A5C8D">
            <w:pPr>
              <w:pStyle w:val="Arial11Bold"/>
              <w:rPr>
                <w:rFonts w:cs="Arial"/>
              </w:rPr>
            </w:pPr>
            <w:r w:rsidRPr="007E0B31">
              <w:rPr>
                <w:rFonts w:cs="Arial"/>
              </w:rPr>
              <w:lastRenderedPageBreak/>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DEE1E6E">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DEE1E6E">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DEE1E6E">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DEE1E6E">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DEE1E6E">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DEE1E6E">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DEE1E6E">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DEE1E6E">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152769" w:rsidRPr="007E0B31" w14:paraId="7B19F104" w14:textId="77777777" w:rsidTr="0DEE1E6E">
        <w:trPr>
          <w:cantSplit/>
        </w:trPr>
        <w:tc>
          <w:tcPr>
            <w:tcW w:w="2884" w:type="dxa"/>
          </w:tcPr>
          <w:p w14:paraId="61357023" w14:textId="06EAC179" w:rsidR="00152769" w:rsidRPr="005A77C5" w:rsidRDefault="006824C6" w:rsidP="00ED5885">
            <w:pPr>
              <w:pStyle w:val="Arial11Bold"/>
              <w:rPr>
                <w:rFonts w:cs="Arial"/>
              </w:rPr>
            </w:pPr>
            <w:r w:rsidRPr="00411C8B">
              <w:rPr>
                <w:rFonts w:cs="Arial"/>
                <w:bCs/>
              </w:rPr>
              <w:t>Competitively Appointed Transmission Licensee</w:t>
            </w:r>
            <w:r w:rsidRPr="005A77C5">
              <w:rPr>
                <w:rFonts w:cs="Arial"/>
                <w:bCs/>
              </w:rPr>
              <w:t> </w:t>
            </w:r>
          </w:p>
        </w:tc>
        <w:tc>
          <w:tcPr>
            <w:tcW w:w="6634" w:type="dxa"/>
          </w:tcPr>
          <w:p w14:paraId="5A1BE480" w14:textId="1F2093F2" w:rsidR="00152769" w:rsidRPr="000E05DD" w:rsidRDefault="007E3665" w:rsidP="00791F43">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w:t>
            </w:r>
            <w:proofErr w:type="gramStart"/>
            <w:r w:rsidRPr="00411C8B">
              <w:rPr>
                <w:rFonts w:cs="Arial"/>
              </w:rPr>
              <w:t>on the basis of</w:t>
            </w:r>
            <w:proofErr w:type="gramEnd"/>
            <w:r w:rsidRPr="00411C8B">
              <w:rPr>
                <w:rFonts w:cs="Arial"/>
              </w:rPr>
              <w:t xml:space="preserve"> competitive tendering undertaken pursuant to Section 6C of the Electricity Act 1989.</w:t>
            </w:r>
            <w:r w:rsidRPr="000E05DD">
              <w:rPr>
                <w:rFonts w:cs="Arial"/>
              </w:rPr>
              <w:t> </w:t>
            </w:r>
          </w:p>
        </w:tc>
      </w:tr>
      <w:tr w:rsidR="00F12EF3" w:rsidRPr="007E0B31" w14:paraId="5208AF65" w14:textId="77777777" w:rsidTr="0DEE1E6E">
        <w:trPr>
          <w:cantSplit/>
        </w:trPr>
        <w:tc>
          <w:tcPr>
            <w:tcW w:w="2884" w:type="dxa"/>
          </w:tcPr>
          <w:p w14:paraId="74A2A5BB" w14:textId="25CC8B5C" w:rsidR="00F12EF3" w:rsidRPr="00411C8B" w:rsidRDefault="000800C3" w:rsidP="00ED5885">
            <w:pPr>
              <w:pStyle w:val="Arial11Bold"/>
              <w:rPr>
                <w:rFonts w:cs="Arial"/>
                <w:bCs/>
              </w:rPr>
            </w:pPr>
            <w:r w:rsidRPr="00411C8B">
              <w:rPr>
                <w:rFonts w:cs="Arial"/>
                <w:bCs/>
              </w:rPr>
              <w:t>Competitively Appointed Transmission Licensee Interface Point</w:t>
            </w:r>
          </w:p>
        </w:tc>
        <w:tc>
          <w:tcPr>
            <w:tcW w:w="6634" w:type="dxa"/>
          </w:tcPr>
          <w:p w14:paraId="1EBCF4D1" w14:textId="4E01526D" w:rsidR="00F12EF3" w:rsidRPr="00411C8B" w:rsidRDefault="00A7447F" w:rsidP="00791F43">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046274" w:rsidRPr="007E0B31" w14:paraId="3A09F94C" w14:textId="77777777" w:rsidTr="0DEE1E6E">
        <w:trPr>
          <w:cantSplit/>
        </w:trPr>
        <w:tc>
          <w:tcPr>
            <w:tcW w:w="2884" w:type="dxa"/>
          </w:tcPr>
          <w:p w14:paraId="7FF3DDB1" w14:textId="77777777" w:rsidR="00C40DC8" w:rsidRPr="007E0B31" w:rsidRDefault="00C40DC8" w:rsidP="00ED5885">
            <w:pPr>
              <w:pStyle w:val="Arial11Bold"/>
              <w:rPr>
                <w:rFonts w:cs="Arial"/>
              </w:rPr>
            </w:pPr>
            <w:r w:rsidRPr="007E0B31">
              <w:rPr>
                <w:rFonts w:cs="Arial"/>
              </w:rPr>
              <w:lastRenderedPageBreak/>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DEE1E6E">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DEE1E6E">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DEE1E6E">
        <w:trPr>
          <w:cantSplit/>
        </w:trPr>
        <w:tc>
          <w:tcPr>
            <w:tcW w:w="2884" w:type="dxa"/>
          </w:tcPr>
          <w:p w14:paraId="20BD27CC" w14:textId="5B7DE624"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6634" w:type="dxa"/>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0DEE1E6E">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DEE1E6E">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DEE1E6E">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lastRenderedPageBreak/>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DEE1E6E">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DEE1E6E">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DEE1E6E">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0DEE1E6E">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DEE1E6E">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DEE1E6E">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DEE1E6E">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DEE1E6E">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DEE1E6E">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0DEE1E6E">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DEE1E6E">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0DEE1E6E">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DEE1E6E">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DEE1E6E">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DEE1E6E">
        <w:trPr>
          <w:cantSplit/>
        </w:trPr>
        <w:tc>
          <w:tcPr>
            <w:tcW w:w="2884" w:type="dxa"/>
          </w:tcPr>
          <w:p w14:paraId="19C43882" w14:textId="2FBBB530" w:rsidR="005B725F" w:rsidRPr="00B43A5F" w:rsidRDefault="005B725F" w:rsidP="005B725F">
            <w:pPr>
              <w:rPr>
                <w:bCs/>
              </w:rPr>
            </w:pPr>
            <w:r w:rsidRPr="005C20E3">
              <w:rPr>
                <w:rFonts w:cs="Arial"/>
                <w:b/>
                <w:bCs/>
              </w:rPr>
              <w:lastRenderedPageBreak/>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DEE1E6E">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DEE1E6E">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0DEE1E6E">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04E460C9" w:rsidR="005B725F" w:rsidRPr="007E0B31" w:rsidRDefault="005B725F" w:rsidP="005B725F">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0DEE1E6E">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0DEE1E6E">
        <w:trPr>
          <w:cantSplit/>
        </w:trPr>
        <w:tc>
          <w:tcPr>
            <w:tcW w:w="2884" w:type="dxa"/>
          </w:tcPr>
          <w:p w14:paraId="5D17F633" w14:textId="778F2175" w:rsidR="00213EC2" w:rsidRPr="002A73E9" w:rsidRDefault="00213EC2" w:rsidP="00213EC2">
            <w:pPr>
              <w:pStyle w:val="Arial11Bold"/>
              <w:rPr>
                <w:highlight w:val="green"/>
              </w:rPr>
            </w:pPr>
            <w:r w:rsidRPr="001227B2">
              <w:lastRenderedPageBreak/>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w:t>
            </w:r>
            <w:proofErr w:type="gramStart"/>
            <w:r w:rsidRPr="00845E49">
              <w:t>analysis;</w:t>
            </w:r>
            <w:proofErr w:type="gramEnd"/>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proofErr w:type="gramStart"/>
            <w:r w:rsidRPr="00845E49">
              <w:t>personnel;</w:t>
            </w:r>
            <w:proofErr w:type="gramEnd"/>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w:t>
            </w:r>
            <w:proofErr w:type="gramStart"/>
            <w:r w:rsidRPr="00845E49">
              <w:t>5;</w:t>
            </w:r>
            <w:proofErr w:type="gramEnd"/>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w:t>
            </w:r>
            <w:proofErr w:type="gramStart"/>
            <w:r w:rsidRPr="009F79B7">
              <w:rPr>
                <w:b/>
              </w:rPr>
              <w:t>Apparatus</w:t>
            </w:r>
            <w:r w:rsidRPr="009F79B7">
              <w:t>;</w:t>
            </w:r>
            <w:proofErr w:type="gramEnd"/>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w:t>
            </w:r>
            <w:proofErr w:type="gramStart"/>
            <w:r w:rsidRPr="007C51CC">
              <w:t>analysis;</w:t>
            </w:r>
            <w:proofErr w:type="gramEnd"/>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w:t>
            </w:r>
            <w:proofErr w:type="gramStart"/>
            <w:r w:rsidRPr="00264635">
              <w:t>operation;</w:t>
            </w:r>
            <w:proofErr w:type="gramEnd"/>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0DEE1E6E">
        <w:trPr>
          <w:cantSplit/>
        </w:trPr>
        <w:tc>
          <w:tcPr>
            <w:tcW w:w="2884" w:type="dxa"/>
          </w:tcPr>
          <w:p w14:paraId="1E287F9A" w14:textId="77777777" w:rsidR="00213EC2" w:rsidRPr="007E0B31" w:rsidRDefault="00213EC2" w:rsidP="00213EC2">
            <w:pPr>
              <w:pStyle w:val="Arial11Bold"/>
              <w:rPr>
                <w:rFonts w:cs="Arial"/>
              </w:rPr>
            </w:pPr>
            <w:r w:rsidRPr="001801CA">
              <w:rPr>
                <w:rFonts w:cs="Arial"/>
              </w:rPr>
              <w:lastRenderedPageBreak/>
              <w:t>CUSC</w:t>
            </w:r>
          </w:p>
        </w:tc>
        <w:tc>
          <w:tcPr>
            <w:tcW w:w="6634" w:type="dxa"/>
          </w:tcPr>
          <w:p w14:paraId="12B3E7E0" w14:textId="455B21ED" w:rsidR="00213EC2" w:rsidRPr="007E0B31" w:rsidRDefault="15CFBD21" w:rsidP="00213EC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0DEE1E6E">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24BAA140" w:rsidR="00213EC2" w:rsidRPr="007E0B31" w:rsidRDefault="15CFBD21" w:rsidP="38E6A229">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DEE1E6E">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54315252" w:rsidR="00213EC2" w:rsidRPr="007E0B31" w:rsidRDefault="15CFBD21" w:rsidP="00213EC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0DEE1E6E">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3A6DDD3A" w:rsidR="00213EC2" w:rsidRPr="007E0B31" w:rsidRDefault="00213EC2" w:rsidP="00213EC2">
            <w:pPr>
              <w:pStyle w:val="TableArial11"/>
              <w:rPr>
                <w:rFonts w:cs="Arial"/>
              </w:rPr>
            </w:pPr>
            <w:r w:rsidRPr="38E6A229">
              <w:rPr>
                <w:rFonts w:cs="Arial"/>
              </w:rPr>
              <w:t xml:space="preserve">As defined in </w:t>
            </w:r>
            <w:proofErr w:type="gramStart"/>
            <w:r w:rsidRPr="38E6A229">
              <w:rPr>
                <w:rFonts w:cs="Arial"/>
              </w:rPr>
              <w:t xml:space="preserve">the </w:t>
            </w:r>
            <w:r w:rsidR="75403102" w:rsidRPr="38E6A229">
              <w:rPr>
                <w:rFonts w:cs="Arial"/>
              </w:rPr>
              <w:t xml:space="preserve"> </w:t>
            </w:r>
            <w:r w:rsidR="75403102" w:rsidRPr="004E64E8">
              <w:rPr>
                <w:rFonts w:cs="Arial"/>
                <w:b/>
                <w:bCs/>
              </w:rPr>
              <w:t>ESO</w:t>
            </w:r>
            <w:proofErr w:type="gramEnd"/>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0DEE1E6E">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DEE1E6E">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proofErr w:type="gramStart"/>
            <w:r w:rsidRPr="007E0B31">
              <w:rPr>
                <w:rFonts w:cs="Arial"/>
                <w:b/>
              </w:rPr>
              <w:t>Customer</w:t>
            </w:r>
            <w:proofErr w:type="gramEnd"/>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DEE1E6E">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DEE1E6E">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0DEE1E6E">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0DEE1E6E">
        <w:trPr>
          <w:cantSplit/>
        </w:trPr>
        <w:tc>
          <w:tcPr>
            <w:tcW w:w="2884" w:type="dxa"/>
          </w:tcPr>
          <w:p w14:paraId="6C6A7825" w14:textId="44C72974" w:rsidR="00213EC2" w:rsidRPr="006D65CB" w:rsidRDefault="00213EC2" w:rsidP="00213EC2">
            <w:pPr>
              <w:pStyle w:val="Arial11Bold"/>
              <w:rPr>
                <w:rFonts w:cs="Arial"/>
              </w:rPr>
            </w:pPr>
            <w:r w:rsidRPr="006D65CB">
              <w:rPr>
                <w:lang w:val="en-US"/>
              </w:rPr>
              <w:lastRenderedPageBreak/>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DEE1E6E">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DEE1E6E">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23CCCE84" w:rsidR="00213EC2" w:rsidRPr="007E0B31" w:rsidRDefault="00213EC2" w:rsidP="00213EC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w:t>
            </w:r>
            <w:proofErr w:type="gramStart"/>
            <w:r w:rsidRPr="38E6A229">
              <w:rPr>
                <w:rFonts w:cs="Arial"/>
              </w:rPr>
              <w:t xml:space="preserve">on </w:t>
            </w:r>
            <w:r w:rsidR="2B38FBFC" w:rsidRPr="38E6A229">
              <w:rPr>
                <w:rFonts w:cs="Arial"/>
              </w:rPr>
              <w:t xml:space="preserve"> The</w:t>
            </w:r>
            <w:proofErr w:type="gramEnd"/>
            <w:r w:rsidR="2B38FBFC" w:rsidRPr="38E6A229">
              <w:rPr>
                <w:rFonts w:cs="Arial"/>
              </w:rPr>
              <w:t xml:space="preserv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0DEE1E6E">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DEE1E6E">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DEE1E6E">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DEE1E6E">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DEE1E6E">
        <w:trPr>
          <w:cantSplit/>
        </w:trPr>
        <w:tc>
          <w:tcPr>
            <w:tcW w:w="2884" w:type="dxa"/>
          </w:tcPr>
          <w:p w14:paraId="28B46EC0" w14:textId="6EB233EA" w:rsidR="00213EC2" w:rsidRPr="007E0B31" w:rsidRDefault="00213EC2" w:rsidP="00213EC2">
            <w:pPr>
              <w:pStyle w:val="Arial11Bold"/>
              <w:rPr>
                <w:rFonts w:cs="Arial"/>
              </w:rPr>
            </w:pPr>
            <w:bookmarkStart w:id="16" w:name="_DV_C16"/>
            <w:r w:rsidRPr="007E0B31">
              <w:rPr>
                <w:rFonts w:cs="Arial"/>
              </w:rPr>
              <w:t>DCUSA</w:t>
            </w:r>
            <w:bookmarkEnd w:id="16"/>
          </w:p>
        </w:tc>
        <w:tc>
          <w:tcPr>
            <w:tcW w:w="6634" w:type="dxa"/>
          </w:tcPr>
          <w:p w14:paraId="2D09966A" w14:textId="77777777" w:rsidR="00213EC2" w:rsidRPr="007E0B31" w:rsidRDefault="00213EC2" w:rsidP="00213EC2">
            <w:pPr>
              <w:pStyle w:val="TableArial11"/>
              <w:rPr>
                <w:rFonts w:cs="Arial"/>
              </w:rPr>
            </w:pPr>
            <w:bookmarkStart w:id="1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7"/>
          </w:p>
        </w:tc>
      </w:tr>
      <w:tr w:rsidR="00213EC2" w:rsidRPr="007E0B31" w14:paraId="1606AF94" w14:textId="77777777" w:rsidTr="0DEE1E6E">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0DEE1E6E">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0DEE1E6E">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DEE1E6E">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0DEE1E6E">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DEE1E6E">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0DEE1E6E">
        <w:trPr>
          <w:cantSplit/>
        </w:trPr>
        <w:tc>
          <w:tcPr>
            <w:tcW w:w="2884" w:type="dxa"/>
          </w:tcPr>
          <w:p w14:paraId="2D2F08BE" w14:textId="77777777" w:rsidR="00213EC2" w:rsidRPr="007E0B31" w:rsidRDefault="00213EC2" w:rsidP="00213EC2">
            <w:pPr>
              <w:pStyle w:val="Arial11Bold"/>
              <w:rPr>
                <w:rFonts w:cs="Arial"/>
              </w:rPr>
            </w:pPr>
            <w:r w:rsidRPr="007E0B31">
              <w:rPr>
                <w:rFonts w:cs="Arial"/>
              </w:rPr>
              <w:lastRenderedPageBreak/>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0DEE1E6E">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DEE1E6E">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DEE1E6E">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0DEE1E6E">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0DEE1E6E">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DEE1E6E">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w:t>
            </w:r>
            <w:proofErr w:type="gramStart"/>
            <w:r w:rsidRPr="00D43AA4">
              <w:rPr>
                <w:rFonts w:cs="Arial"/>
                <w:szCs w:val="22"/>
              </w:rPr>
              <w:t>third party</w:t>
            </w:r>
            <w:proofErr w:type="gramEnd"/>
            <w:r w:rsidRPr="00D43AA4">
              <w:rPr>
                <w:rFonts w:cs="Arial"/>
                <w:szCs w:val="22"/>
              </w:rPr>
              <w:t xml:space="preserve">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DEE1E6E">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DEE1E6E">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DEE1E6E">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DEE1E6E">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DEE1E6E">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DEE1E6E">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DEE1E6E">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DEE1E6E">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EE2659" w:rsidRPr="007E0B31" w14:paraId="209461B0" w14:textId="77777777" w:rsidTr="0DEE1E6E">
        <w:trPr>
          <w:cantSplit/>
        </w:trPr>
        <w:tc>
          <w:tcPr>
            <w:tcW w:w="2884" w:type="dxa"/>
          </w:tcPr>
          <w:p w14:paraId="176D8046" w14:textId="5457D98C" w:rsidR="00EE2659" w:rsidRPr="007E0B31" w:rsidRDefault="00EE2659" w:rsidP="003378E0">
            <w:pPr>
              <w:pStyle w:val="Level1Text"/>
              <w:tabs>
                <w:tab w:val="left" w:pos="0"/>
              </w:tabs>
              <w:ind w:left="0" w:firstLine="0"/>
              <w:rPr>
                <w:rFonts w:cs="Arial"/>
                <w:b/>
                <w:color w:val="auto"/>
                <w:lang w:val="en-GB"/>
              </w:rPr>
            </w:pPr>
            <w:r>
              <w:rPr>
                <w:rFonts w:cs="Arial"/>
                <w:b/>
                <w:color w:val="auto"/>
                <w:lang w:val="en-GB"/>
              </w:rPr>
              <w:t xml:space="preserve">Designated Information </w:t>
            </w:r>
            <w:r w:rsidR="005878D7">
              <w:rPr>
                <w:rFonts w:cs="Arial"/>
                <w:b/>
                <w:color w:val="auto"/>
                <w:lang w:val="en-GB"/>
              </w:rPr>
              <w:t>Exchange System</w:t>
            </w:r>
          </w:p>
        </w:tc>
        <w:tc>
          <w:tcPr>
            <w:tcW w:w="6634" w:type="dxa"/>
          </w:tcPr>
          <w:p w14:paraId="5EDEB360" w14:textId="31DB10C4" w:rsidR="001707FB" w:rsidRPr="00171CD0" w:rsidRDefault="001707FB" w:rsidP="00213EC2">
            <w:pPr>
              <w:jc w:val="both"/>
              <w:rPr>
                <w:rFonts w:cs="Arial"/>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213EC2" w:rsidRPr="007E0B31" w14:paraId="4A9CD3FB" w14:textId="77777777" w:rsidTr="0DEE1E6E">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DEE1E6E">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0DEE1E6E">
        <w:trPr>
          <w:cantSplit/>
        </w:trPr>
        <w:tc>
          <w:tcPr>
            <w:tcW w:w="2884" w:type="dxa"/>
          </w:tcPr>
          <w:p w14:paraId="6617788B" w14:textId="18B1BB16" w:rsidR="00F65DFD" w:rsidRPr="007E0B31" w:rsidRDefault="00F65DFD" w:rsidP="00F65DFD">
            <w:pPr>
              <w:pStyle w:val="Arial11Bold"/>
              <w:rPr>
                <w:rFonts w:cs="Arial"/>
              </w:rPr>
            </w:pPr>
            <w:r w:rsidRPr="001006C1">
              <w:rPr>
                <w:rFonts w:cs="Arial"/>
              </w:rPr>
              <w:lastRenderedPageBreak/>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0DEE1E6E">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DEE1E6E">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0DEE1E6E">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0DEE1E6E">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DEE1E6E">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DEE1E6E">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DEE1E6E">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DEE1E6E">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0DEE1E6E">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0DEE1E6E">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0DEE1E6E">
        <w:trPr>
          <w:cantSplit/>
        </w:trPr>
        <w:tc>
          <w:tcPr>
            <w:tcW w:w="2884" w:type="dxa"/>
          </w:tcPr>
          <w:p w14:paraId="1172C052" w14:textId="31D75C4B" w:rsidR="009871B0" w:rsidRPr="007E0B31" w:rsidRDefault="009871B0" w:rsidP="009871B0">
            <w:pPr>
              <w:pStyle w:val="Arial11Bold"/>
              <w:rPr>
                <w:rFonts w:cs="Arial"/>
              </w:rPr>
            </w:pPr>
            <w:r w:rsidRPr="001006C1">
              <w:rPr>
                <w:rFonts w:cs="Arial"/>
              </w:rPr>
              <w:lastRenderedPageBreak/>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0DEE1E6E">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DEE1E6E">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DEE1E6E">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DEE1E6E">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DEE1E6E">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DEE1E6E">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4088B274"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005E6DD4">
              <w:rPr>
                <w:rFonts w:cs="Arial"/>
              </w:rPr>
              <w:t xml:space="preserve">, </w:t>
            </w:r>
            <w:r w:rsidR="005E6DD4" w:rsidRPr="005E6DD4">
              <w:rPr>
                <w:rFonts w:cs="Arial"/>
              </w:rPr>
              <w:t>any</w:t>
            </w:r>
            <w:r w:rsidR="00C32F88" w:rsidRPr="00411C8B">
              <w:rPr>
                <w:rFonts w:cs="Arial"/>
                <w:b/>
                <w:bCs/>
              </w:rPr>
              <w:t xml:space="preserve"> Competitively Appointed Transmission Licensee’s Transmission System </w:t>
            </w:r>
            <w:r w:rsidR="00C32F88" w:rsidRPr="00411C8B">
              <w:rPr>
                <w:rFonts w:cs="Arial"/>
              </w:rPr>
              <w:t>with</w:t>
            </w:r>
            <w:r w:rsidR="00C32F88" w:rsidRPr="00411C8B">
              <w:rPr>
                <w:rFonts w:cs="Arial"/>
                <w:b/>
                <w:bCs/>
              </w:rPr>
              <w:t xml:space="preserve"> Plant </w:t>
            </w:r>
            <w:r w:rsidR="00C32F88" w:rsidRPr="00411C8B">
              <w:rPr>
                <w:rFonts w:cs="Arial"/>
              </w:rPr>
              <w:t xml:space="preserve">and </w:t>
            </w:r>
            <w:r w:rsidR="00C32F88" w:rsidRPr="00411C8B">
              <w:rPr>
                <w:rFonts w:cs="Arial"/>
                <w:b/>
                <w:bCs/>
              </w:rPr>
              <w:t>Apparatus</w:t>
            </w:r>
            <w:r w:rsidR="00C32F88" w:rsidRPr="00411C8B">
              <w:rPr>
                <w:rFonts w:cs="Arial"/>
              </w:rPr>
              <w:t xml:space="preserve"> located in</w:t>
            </w:r>
            <w:r w:rsidR="00C32F88" w:rsidRPr="00411C8B">
              <w:rPr>
                <w:rFonts w:cs="Arial"/>
                <w:b/>
                <w:bCs/>
              </w:rPr>
              <w:t xml:space="preserve"> NGET’s Transmission Area</w:t>
            </w:r>
            <w:r w:rsidR="00C32F88" w:rsidRPr="00C32F88">
              <w:rPr>
                <w:rFonts w:cs="Arial"/>
              </w:rPr>
              <w:t xml:space="preserve"> </w:t>
            </w:r>
            <w:r w:rsidRPr="007E0B31">
              <w:rPr>
                <w:rFonts w:cs="Arial"/>
              </w:rPr>
              <w:t xml:space="preserve">and any </w:t>
            </w:r>
            <w:r w:rsidRPr="007E0B31">
              <w:rPr>
                <w:rFonts w:cs="Arial"/>
                <w:b/>
              </w:rPr>
              <w:t>E&amp;W Offshore Transmission Systems</w:t>
            </w:r>
            <w:r w:rsidRPr="007E0B31">
              <w:rPr>
                <w:rFonts w:cs="Arial"/>
              </w:rPr>
              <w:t>.</w:t>
            </w:r>
          </w:p>
        </w:tc>
      </w:tr>
      <w:tr w:rsidR="009871B0" w:rsidRPr="007E0B31" w14:paraId="27D19D54" w14:textId="77777777" w:rsidTr="0DEE1E6E">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DEE1E6E">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DEE1E6E">
        <w:trPr>
          <w:cantSplit/>
        </w:trPr>
        <w:tc>
          <w:tcPr>
            <w:tcW w:w="2884" w:type="dxa"/>
          </w:tcPr>
          <w:p w14:paraId="3BB43CE7" w14:textId="77777777" w:rsidR="009871B0" w:rsidRPr="007E0B31" w:rsidRDefault="009871B0" w:rsidP="009871B0">
            <w:pPr>
              <w:pStyle w:val="Arial11Bold"/>
              <w:rPr>
                <w:rFonts w:cs="Arial"/>
              </w:rPr>
            </w:pPr>
            <w:r w:rsidRPr="007E0B31">
              <w:rPr>
                <w:rFonts w:cs="Arial"/>
              </w:rPr>
              <w:lastRenderedPageBreak/>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DEE1E6E">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DEE1E6E">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DEE1E6E">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DEE1E6E">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DEE1E6E">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0DEE1E6E">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DEE1E6E">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031B6CA2" w:rsidR="009871B0" w:rsidRPr="007E0B31" w:rsidRDefault="009871B0" w:rsidP="009871B0">
            <w:pPr>
              <w:pStyle w:val="TableArial11"/>
              <w:rPr>
                <w:rFonts w:cs="Arial"/>
              </w:rPr>
            </w:pPr>
            <w:r w:rsidRPr="38E6A229">
              <w:rPr>
                <w:rFonts w:cs="Arial"/>
              </w:rPr>
              <w:t xml:space="preserve">As defined in </w:t>
            </w:r>
            <w:proofErr w:type="gramStart"/>
            <w:r w:rsidRPr="38E6A229">
              <w:rPr>
                <w:rFonts w:cs="Arial"/>
              </w:rPr>
              <w:t xml:space="preserve">the </w:t>
            </w:r>
            <w:r w:rsidR="0B234C31" w:rsidRPr="38E6A229">
              <w:rPr>
                <w:rFonts w:cs="Arial"/>
                <w:b/>
                <w:bCs/>
              </w:rPr>
              <w:t xml:space="preserve"> ESO</w:t>
            </w:r>
            <w:proofErr w:type="gramEnd"/>
            <w:r w:rsidRPr="38E6A229">
              <w:rPr>
                <w:rFonts w:cs="Arial"/>
                <w:b/>
                <w:bCs/>
              </w:rPr>
              <w:t xml:space="preserve"> Licence.</w:t>
            </w:r>
          </w:p>
        </w:tc>
      </w:tr>
      <w:tr w:rsidR="009871B0" w:rsidRPr="007E0B31" w14:paraId="3F1D3736" w14:textId="77777777" w:rsidTr="0DEE1E6E">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DEE1E6E">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DEE1E6E">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7456E88A" w14:textId="77777777" w:rsidTr="0DEE1E6E">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0DEE1E6E">
        <w:trPr>
          <w:cantSplit/>
          <w:trHeight w:val="300"/>
        </w:trPr>
        <w:tc>
          <w:tcPr>
            <w:tcW w:w="2884" w:type="dxa"/>
          </w:tcPr>
          <w:p w14:paraId="39685164" w14:textId="34E43844" w:rsidR="09B54F35" w:rsidRDefault="09B54F35" w:rsidP="004E64E8">
            <w:pPr>
              <w:pStyle w:val="Arial11Bold"/>
              <w:rPr>
                <w:rFonts w:cs="Arial"/>
              </w:rPr>
            </w:pPr>
            <w:r w:rsidRPr="38E6A229">
              <w:rPr>
                <w:rFonts w:cs="Arial"/>
              </w:rPr>
              <w:lastRenderedPageBreak/>
              <w:t>Electricity System Operator Licence or ESO Licence</w:t>
            </w:r>
          </w:p>
        </w:tc>
        <w:tc>
          <w:tcPr>
            <w:tcW w:w="6634" w:type="dxa"/>
          </w:tcPr>
          <w:p w14:paraId="2FA7907A" w14:textId="5C0D4FEF" w:rsidR="09B54F35" w:rsidRDefault="09B54F35" w:rsidP="004E64E8">
            <w:pPr>
              <w:pStyle w:val="TableArial11"/>
              <w:rPr>
                <w:rFonts w:cs="Arial"/>
              </w:rPr>
            </w:pPr>
            <w:r w:rsidRPr="38E6A229">
              <w:rPr>
                <w:rFonts w:cs="Arial"/>
              </w:rPr>
              <w:t>Means a licence granted or treated as granted under section 6(</w:t>
            </w:r>
            <w:proofErr w:type="gramStart"/>
            <w:r w:rsidRPr="38E6A229">
              <w:rPr>
                <w:rFonts w:cs="Arial"/>
              </w:rPr>
              <w:t>1)(</w:t>
            </w:r>
            <w:proofErr w:type="gramEnd"/>
            <w:r w:rsidRPr="38E6A229">
              <w:rPr>
                <w:rFonts w:cs="Arial"/>
              </w:rPr>
              <w:t xml:space="preserve">da) of the </w:t>
            </w:r>
            <w:r w:rsidRPr="004E64E8">
              <w:rPr>
                <w:rFonts w:cs="Arial"/>
                <w:b/>
                <w:bCs/>
              </w:rPr>
              <w:t>Act</w:t>
            </w:r>
            <w:r w:rsidRPr="38E6A229">
              <w:rPr>
                <w:rFonts w:cs="Arial"/>
                <w:b/>
                <w:bCs/>
              </w:rPr>
              <w:t>.</w:t>
            </w:r>
          </w:p>
        </w:tc>
      </w:tr>
      <w:tr w:rsidR="0093310B" w:rsidRPr="007E0B31" w14:paraId="2AA8471F" w14:textId="77777777" w:rsidTr="0DEE1E6E">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0DEE1E6E">
        <w:trPr>
          <w:cantSplit/>
          <w:trHeight w:val="300"/>
        </w:trPr>
        <w:tc>
          <w:tcPr>
            <w:tcW w:w="2884" w:type="dxa"/>
          </w:tcPr>
          <w:p w14:paraId="0EF67118" w14:textId="601C9E4C" w:rsidR="075A215F" w:rsidRDefault="075A215F" w:rsidP="004E64E8">
            <w:pPr>
              <w:pStyle w:val="Arial11Bold"/>
              <w:rPr>
                <w:rFonts w:cs="Arial"/>
              </w:rPr>
            </w:pPr>
            <w:r w:rsidRPr="38E6A229">
              <w:rPr>
                <w:rFonts w:cs="Arial"/>
              </w:rPr>
              <w:t>Electricity Ten Year Statement</w:t>
            </w:r>
          </w:p>
        </w:tc>
        <w:tc>
          <w:tcPr>
            <w:tcW w:w="6634" w:type="dxa"/>
          </w:tcPr>
          <w:p w14:paraId="5FC5FE4E" w14:textId="51DEFCB3"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0DEE1E6E">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227AE4" w:rsidRPr="00045E74" w14:paraId="4C43C0AF" w14:textId="77777777" w:rsidTr="0DEE1E6E">
        <w:trPr>
          <w:cantSplit/>
        </w:trPr>
        <w:tc>
          <w:tcPr>
            <w:tcW w:w="2884" w:type="dxa"/>
          </w:tcPr>
          <w:p w14:paraId="6965C03B" w14:textId="52FAFDF4" w:rsidR="00227AE4" w:rsidRPr="002510FF" w:rsidRDefault="005A27C2" w:rsidP="009871B0">
            <w:pPr>
              <w:pStyle w:val="Arial11Bold"/>
              <w:rPr>
                <w:rFonts w:cs="Arial"/>
              </w:rPr>
            </w:pPr>
            <w:r>
              <w:rPr>
                <w:rFonts w:cs="Arial"/>
              </w:rPr>
              <w:t>Electronic Communication Platform</w:t>
            </w:r>
          </w:p>
        </w:tc>
        <w:tc>
          <w:tcPr>
            <w:tcW w:w="6634" w:type="dxa"/>
          </w:tcPr>
          <w:p w14:paraId="7F8C8127" w14:textId="677FE27D" w:rsidR="00227AE4" w:rsidRPr="002510FF" w:rsidRDefault="005A27C2" w:rsidP="009871B0">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9871B0" w:rsidRPr="00045E74" w14:paraId="7C353F29" w14:textId="77777777" w:rsidTr="0DEE1E6E">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DEE1E6E">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DEE1E6E">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0DEE1E6E">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9871B0" w:rsidRPr="007E0B31" w14:paraId="76FDE784" w14:textId="77777777" w:rsidTr="0DEE1E6E">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0DEE1E6E">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DEE1E6E">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DEE1E6E">
        <w:trPr>
          <w:cantSplit/>
        </w:trPr>
        <w:tc>
          <w:tcPr>
            <w:tcW w:w="2884"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DEE1E6E">
        <w:trPr>
          <w:cantSplit/>
        </w:trPr>
        <w:tc>
          <w:tcPr>
            <w:tcW w:w="2884" w:type="dxa"/>
          </w:tcPr>
          <w:p w14:paraId="5E4F87D8" w14:textId="77777777" w:rsidR="009871B0" w:rsidRPr="007E0B31" w:rsidRDefault="009871B0" w:rsidP="009871B0">
            <w:pPr>
              <w:pStyle w:val="Arial11Bold"/>
              <w:rPr>
                <w:rFonts w:cs="Arial"/>
              </w:rPr>
            </w:pPr>
            <w:r w:rsidRPr="007E0B31">
              <w:rPr>
                <w:rFonts w:cs="Arial"/>
              </w:rPr>
              <w:lastRenderedPageBreak/>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9871B0" w:rsidRPr="007E0B31" w14:paraId="0B7E24DC" w14:textId="77777777" w:rsidTr="0DEE1E6E">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0DEE1E6E">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DEE1E6E">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0DEE1E6E">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DEE1E6E">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0DEE1E6E">
        <w:trPr>
          <w:cantSplit/>
        </w:trPr>
        <w:tc>
          <w:tcPr>
            <w:tcW w:w="2884" w:type="dxa"/>
          </w:tcPr>
          <w:p w14:paraId="5B18CA36" w14:textId="4AA74331" w:rsidR="009871B0" w:rsidRPr="007E0B31" w:rsidRDefault="009871B0" w:rsidP="009871B0">
            <w:pPr>
              <w:pStyle w:val="Arial11Bold"/>
              <w:rPr>
                <w:rFonts w:cs="Arial"/>
              </w:rPr>
            </w:pPr>
            <w:bookmarkStart w:id="18"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8"/>
          </w:p>
        </w:tc>
        <w:tc>
          <w:tcPr>
            <w:tcW w:w="6634" w:type="dxa"/>
          </w:tcPr>
          <w:p w14:paraId="611268A9" w14:textId="49E96478" w:rsidR="009871B0" w:rsidRPr="007E0B31" w:rsidRDefault="009871B0" w:rsidP="009871B0">
            <w:pPr>
              <w:pStyle w:val="TableArial11"/>
              <w:rPr>
                <w:rFonts w:cs="Arial"/>
                <w:i/>
              </w:rPr>
            </w:pPr>
            <w:bookmarkStart w:id="19"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19"/>
          </w:p>
        </w:tc>
      </w:tr>
      <w:tr w:rsidR="009871B0" w:rsidRPr="007E0B31" w14:paraId="2950C7E5" w14:textId="77777777" w:rsidTr="0DEE1E6E">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DEE1E6E">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4E232BB0" w:rsidR="009871B0" w:rsidRPr="007E0B31" w:rsidRDefault="009871B0" w:rsidP="009871B0">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w:t>
            </w:r>
            <w:proofErr w:type="gramStart"/>
            <w:r w:rsidRPr="38E6A229">
              <w:rPr>
                <w:rFonts w:cs="Arial"/>
              </w:rPr>
              <w:t xml:space="preserve">the </w:t>
            </w:r>
            <w:r w:rsidR="38E29A1B" w:rsidRPr="38E6A229">
              <w:rPr>
                <w:rFonts w:cs="Arial"/>
              </w:rPr>
              <w:t xml:space="preserve"> nine</w:t>
            </w:r>
            <w:proofErr w:type="gramEnd"/>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0DEE1E6E">
        <w:trPr>
          <w:cantSplit/>
        </w:trPr>
        <w:tc>
          <w:tcPr>
            <w:tcW w:w="2884" w:type="dxa"/>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DEE1E6E">
        <w:trPr>
          <w:cantSplit/>
        </w:trPr>
        <w:tc>
          <w:tcPr>
            <w:tcW w:w="2884" w:type="dxa"/>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DEE1E6E">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r>
            <w:proofErr w:type="gramStart"/>
            <w:r w:rsidRPr="005C20E3">
              <w:rPr>
                <w:rFonts w:cs="Arial"/>
              </w:rPr>
              <w:t>All of</w:t>
            </w:r>
            <w:proofErr w:type="gramEnd"/>
            <w:r w:rsidRPr="005C20E3">
              <w:rPr>
                <w:rFonts w:cs="Arial"/>
              </w:rPr>
              <w:t xml:space="preserve">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DEE1E6E">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364FD88E" w:rsidR="009871B0" w:rsidRPr="007E0B31" w:rsidRDefault="009871B0" w:rsidP="009871B0">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w:t>
            </w:r>
            <w:proofErr w:type="gramStart"/>
            <w:r w:rsidRPr="38E6A229">
              <w:rPr>
                <w:rFonts w:cs="Arial"/>
              </w:rPr>
              <w:t xml:space="preserve">of </w:t>
            </w:r>
            <w:r w:rsidR="279ACA04" w:rsidRPr="38E6A229">
              <w:rPr>
                <w:rFonts w:cs="Arial"/>
                <w:b/>
                <w:bCs/>
              </w:rPr>
              <w:t xml:space="preserve"> Assimilated</w:t>
            </w:r>
            <w:proofErr w:type="gramEnd"/>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0DEE1E6E">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DEE1E6E">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DEE1E6E">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DEE1E6E">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DEE1E6E">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DEE1E6E">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DEE1E6E">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9871B0" w:rsidRPr="007E0B31" w14:paraId="2402AE83" w14:textId="77777777" w:rsidTr="0DEE1E6E">
        <w:trPr>
          <w:cantSplit/>
        </w:trPr>
        <w:tc>
          <w:tcPr>
            <w:tcW w:w="2884" w:type="dxa"/>
          </w:tcPr>
          <w:p w14:paraId="2C33AAB8" w14:textId="77777777" w:rsidR="009871B0" w:rsidRPr="007E0B31" w:rsidRDefault="009871B0" w:rsidP="009871B0">
            <w:pPr>
              <w:pStyle w:val="Arial11Bold"/>
              <w:rPr>
                <w:rFonts w:cs="Arial"/>
              </w:rPr>
            </w:pPr>
            <w:r w:rsidRPr="007E0B31">
              <w:rPr>
                <w:rFonts w:cs="Arial"/>
              </w:rPr>
              <w:lastRenderedPageBreak/>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DEE1E6E">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DEE1E6E">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DEE1E6E">
        <w:trPr>
          <w:cantSplit/>
        </w:trPr>
        <w:tc>
          <w:tcPr>
            <w:tcW w:w="2884"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0DEE1E6E">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0DEE1E6E">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DEE1E6E">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DEE1E6E">
        <w:trPr>
          <w:cantSplit/>
        </w:trPr>
        <w:tc>
          <w:tcPr>
            <w:tcW w:w="2884" w:type="dxa"/>
          </w:tcPr>
          <w:p w14:paraId="21F38B58" w14:textId="77777777" w:rsidR="009871B0" w:rsidRPr="007E0B31" w:rsidRDefault="009871B0" w:rsidP="009871B0">
            <w:pPr>
              <w:pStyle w:val="Arial11Bold"/>
              <w:rPr>
                <w:rFonts w:cs="Arial"/>
              </w:rPr>
            </w:pPr>
            <w:r w:rsidRPr="007E0B31">
              <w:rPr>
                <w:rFonts w:cs="Arial"/>
              </w:rPr>
              <w:lastRenderedPageBreak/>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0DEE1E6E">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DEE1E6E">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DEE1E6E">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DEE1E6E">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DEE1E6E">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0DEE1E6E">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0DEE1E6E">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0DEE1E6E">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0DEE1E6E">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DEE1E6E">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DEE1E6E">
        <w:trPr>
          <w:cantSplit/>
        </w:trPr>
        <w:tc>
          <w:tcPr>
            <w:tcW w:w="2884" w:type="dxa"/>
          </w:tcPr>
          <w:p w14:paraId="686BDC85" w14:textId="77777777" w:rsidR="009871B0" w:rsidRPr="007E0B31" w:rsidRDefault="009871B0" w:rsidP="009871B0">
            <w:pPr>
              <w:pStyle w:val="Arial11Bold"/>
              <w:rPr>
                <w:rFonts w:cs="Arial"/>
              </w:rPr>
            </w:pPr>
            <w:r w:rsidRPr="007E0B31">
              <w:rPr>
                <w:rFonts w:cs="Arial"/>
              </w:rPr>
              <w:lastRenderedPageBreak/>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0DEE1E6E">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0DEE1E6E">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0DEE1E6E">
        <w:trPr>
          <w:cantSplit/>
        </w:trPr>
        <w:tc>
          <w:tcPr>
            <w:tcW w:w="2884" w:type="dxa"/>
          </w:tcPr>
          <w:p w14:paraId="1AE62D52" w14:textId="0707DBC7" w:rsidR="00F81D7C" w:rsidRPr="00CB537D" w:rsidRDefault="00F81D7C" w:rsidP="00F81D7C">
            <w:pPr>
              <w:pStyle w:val="Arial11Bold"/>
            </w:pPr>
            <w:r w:rsidRPr="00C65C3A">
              <w:rPr>
                <w:bCs/>
              </w:rPr>
              <w:t>Final-Balancing Compliance Notification  </w:t>
            </w:r>
          </w:p>
        </w:tc>
        <w:tc>
          <w:tcPr>
            <w:tcW w:w="6634" w:type="dxa"/>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0DEE1E6E">
        <w:trPr>
          <w:cantSplit/>
        </w:trPr>
        <w:tc>
          <w:tcPr>
            <w:tcW w:w="2884"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6634" w:type="dxa"/>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0DEE1E6E">
        <w:trPr>
          <w:cantSplit/>
        </w:trPr>
        <w:tc>
          <w:tcPr>
            <w:tcW w:w="2884" w:type="dxa"/>
          </w:tcPr>
          <w:p w14:paraId="24A46B59" w14:textId="6EF2404B" w:rsidR="00F81D7C" w:rsidRPr="007E0B31" w:rsidRDefault="00F81D7C" w:rsidP="00F81D7C">
            <w:pPr>
              <w:pStyle w:val="Arial11Bold"/>
              <w:rPr>
                <w:rFonts w:cs="Arial"/>
              </w:rPr>
            </w:pPr>
            <w:bookmarkStart w:id="20" w:name="_DV_C20"/>
            <w:r w:rsidRPr="007E0B31">
              <w:rPr>
                <w:rFonts w:cs="Arial"/>
              </w:rPr>
              <w:t xml:space="preserve">Final Operational Notification </w:t>
            </w:r>
            <w:r w:rsidRPr="007E0B31">
              <w:rPr>
                <w:rFonts w:cs="Arial"/>
                <w:b w:val="0"/>
              </w:rPr>
              <w:t>or</w:t>
            </w:r>
            <w:r w:rsidRPr="007E0B31">
              <w:rPr>
                <w:rFonts w:cs="Arial"/>
              </w:rPr>
              <w:t xml:space="preserve"> FON </w:t>
            </w:r>
            <w:bookmarkEnd w:id="20"/>
          </w:p>
        </w:tc>
        <w:tc>
          <w:tcPr>
            <w:tcW w:w="6634" w:type="dxa"/>
          </w:tcPr>
          <w:p w14:paraId="52B70B80" w14:textId="1AE703F3" w:rsidR="00F81D7C" w:rsidRPr="007E0B31" w:rsidRDefault="00F81D7C" w:rsidP="00F81D7C">
            <w:pPr>
              <w:pStyle w:val="TableArial11"/>
              <w:rPr>
                <w:rFonts w:cs="Arial"/>
              </w:rPr>
            </w:pPr>
            <w:bookmarkStart w:id="21"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1"/>
          </w:p>
          <w:p w14:paraId="534102FE" w14:textId="77777777" w:rsidR="00F81D7C" w:rsidRPr="007E0B31" w:rsidRDefault="00F81D7C" w:rsidP="00F81D7C">
            <w:pPr>
              <w:pStyle w:val="TableArial11"/>
              <w:ind w:left="567" w:hanging="567"/>
              <w:rPr>
                <w:rFonts w:cs="Arial"/>
              </w:rPr>
            </w:pPr>
            <w:bookmarkStart w:id="22" w:name="_DV_C22"/>
            <w:r w:rsidRPr="007E0B31">
              <w:rPr>
                <w:rFonts w:cs="Arial"/>
              </w:rPr>
              <w:t>(a)</w:t>
            </w:r>
            <w:r w:rsidRPr="007E0B31">
              <w:rPr>
                <w:rFonts w:cs="Arial"/>
              </w:rPr>
              <w:tab/>
              <w:t>with the Grid Code, (or where they apply, that relevant derogations have been granted), and</w:t>
            </w:r>
            <w:bookmarkEnd w:id="22"/>
          </w:p>
          <w:p w14:paraId="001CADC8" w14:textId="77777777" w:rsidR="00F81D7C" w:rsidRPr="007E0B31" w:rsidRDefault="00F81D7C" w:rsidP="00F81D7C">
            <w:pPr>
              <w:pStyle w:val="TableArial11"/>
              <w:ind w:left="567" w:hanging="567"/>
              <w:rPr>
                <w:rFonts w:cs="Arial"/>
              </w:rPr>
            </w:pPr>
            <w:bookmarkStart w:id="23"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3"/>
          </w:p>
          <w:p w14:paraId="67438D86" w14:textId="77777777" w:rsidR="00F81D7C" w:rsidRPr="007E0B31" w:rsidRDefault="00F81D7C" w:rsidP="00F81D7C">
            <w:pPr>
              <w:pStyle w:val="TableArial11"/>
              <w:rPr>
                <w:rFonts w:cs="Arial"/>
                <w:u w:val="single"/>
              </w:rPr>
            </w:pPr>
            <w:bookmarkStart w:id="24"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4"/>
          </w:p>
        </w:tc>
      </w:tr>
      <w:tr w:rsidR="00F81D7C" w:rsidRPr="007E0B31" w14:paraId="197251CB" w14:textId="77777777" w:rsidTr="0DEE1E6E">
        <w:trPr>
          <w:cantSplit/>
        </w:trPr>
        <w:tc>
          <w:tcPr>
            <w:tcW w:w="2884" w:type="dxa"/>
          </w:tcPr>
          <w:p w14:paraId="004E90B7" w14:textId="77777777" w:rsidR="00F81D7C" w:rsidRPr="007E0B31" w:rsidRDefault="00F81D7C" w:rsidP="00F81D7C">
            <w:pPr>
              <w:pStyle w:val="Arial11Bold"/>
              <w:rPr>
                <w:rFonts w:cs="Arial"/>
              </w:rPr>
            </w:pPr>
            <w:r w:rsidRPr="007E0B31">
              <w:rPr>
                <w:rFonts w:cs="Arial"/>
              </w:rPr>
              <w:lastRenderedPageBreak/>
              <w:t>Final Physical Notification Data</w:t>
            </w:r>
          </w:p>
        </w:tc>
        <w:tc>
          <w:tcPr>
            <w:tcW w:w="6634" w:type="dxa"/>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0DEE1E6E">
        <w:trPr>
          <w:cantSplit/>
        </w:trPr>
        <w:tc>
          <w:tcPr>
            <w:tcW w:w="2884" w:type="dxa"/>
          </w:tcPr>
          <w:p w14:paraId="51B8A852" w14:textId="77777777" w:rsidR="00F81D7C" w:rsidRPr="007E0B31" w:rsidRDefault="00F81D7C" w:rsidP="00F81D7C">
            <w:pPr>
              <w:pStyle w:val="Arial11Bold"/>
              <w:rPr>
                <w:rFonts w:cs="Arial"/>
              </w:rPr>
            </w:pPr>
            <w:r w:rsidRPr="007E0B31">
              <w:rPr>
                <w:rFonts w:cs="Arial"/>
              </w:rPr>
              <w:t>Final Report</w:t>
            </w:r>
          </w:p>
        </w:tc>
        <w:tc>
          <w:tcPr>
            <w:tcW w:w="6634" w:type="dxa"/>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0DEE1E6E">
        <w:trPr>
          <w:cantSplit/>
        </w:trPr>
        <w:tc>
          <w:tcPr>
            <w:tcW w:w="2884" w:type="dxa"/>
          </w:tcPr>
          <w:p w14:paraId="3018FCC1" w14:textId="77777777" w:rsidR="00F81D7C" w:rsidRPr="007E0B31" w:rsidRDefault="00F81D7C" w:rsidP="00F81D7C">
            <w:pPr>
              <w:pStyle w:val="Arial11Bold"/>
              <w:rPr>
                <w:rFonts w:cs="Arial"/>
              </w:rPr>
            </w:pPr>
            <w:r w:rsidRPr="007E0B31">
              <w:rPr>
                <w:rFonts w:cs="Arial"/>
              </w:rPr>
              <w:t>Financial Year</w:t>
            </w:r>
          </w:p>
        </w:tc>
        <w:tc>
          <w:tcPr>
            <w:tcW w:w="6634" w:type="dxa"/>
          </w:tcPr>
          <w:p w14:paraId="49A5339B" w14:textId="6E8ABF5C" w:rsidR="00F81D7C" w:rsidRPr="007E0B31" w:rsidRDefault="2FD604EE" w:rsidP="00F81D7C">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0DEE1E6E">
        <w:trPr>
          <w:cantSplit/>
        </w:trPr>
        <w:tc>
          <w:tcPr>
            <w:tcW w:w="2884"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6634" w:type="dxa"/>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0DEE1E6E">
        <w:trPr>
          <w:cantSplit/>
        </w:trPr>
        <w:tc>
          <w:tcPr>
            <w:tcW w:w="2884"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6634" w:type="dxa"/>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0DEE1E6E">
        <w:trPr>
          <w:cantSplit/>
        </w:trPr>
        <w:tc>
          <w:tcPr>
            <w:tcW w:w="2884"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6634" w:type="dxa"/>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0DEE1E6E">
        <w:trPr>
          <w:cantSplit/>
        </w:trPr>
        <w:tc>
          <w:tcPr>
            <w:tcW w:w="2884" w:type="dxa"/>
          </w:tcPr>
          <w:p w14:paraId="29A7554A" w14:textId="77777777" w:rsidR="00F81D7C" w:rsidRPr="007E0B31" w:rsidRDefault="00F81D7C" w:rsidP="00F81D7C">
            <w:pPr>
              <w:pStyle w:val="Arial11Bold"/>
              <w:rPr>
                <w:rFonts w:cs="Arial"/>
              </w:rPr>
            </w:pPr>
            <w:r w:rsidRPr="007E0B31">
              <w:rPr>
                <w:rFonts w:cs="Arial"/>
              </w:rPr>
              <w:t>Forecast Data</w:t>
            </w:r>
          </w:p>
        </w:tc>
        <w:tc>
          <w:tcPr>
            <w:tcW w:w="6634" w:type="dxa"/>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0DEE1E6E">
        <w:trPr>
          <w:cantSplit/>
        </w:trPr>
        <w:tc>
          <w:tcPr>
            <w:tcW w:w="2884" w:type="dxa"/>
          </w:tcPr>
          <w:p w14:paraId="2530D328" w14:textId="77777777" w:rsidR="00F81D7C" w:rsidRPr="007E0B31" w:rsidRDefault="00F81D7C" w:rsidP="00F81D7C">
            <w:pPr>
              <w:pStyle w:val="Arial11Bold"/>
              <w:rPr>
                <w:rFonts w:cs="Arial"/>
              </w:rPr>
            </w:pPr>
            <w:r w:rsidRPr="007E0B31">
              <w:rPr>
                <w:rFonts w:cs="Arial"/>
              </w:rPr>
              <w:t>Frequency</w:t>
            </w:r>
          </w:p>
        </w:tc>
        <w:tc>
          <w:tcPr>
            <w:tcW w:w="6634" w:type="dxa"/>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0DEE1E6E">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0DEE1E6E">
        <w:trPr>
          <w:cantSplit/>
        </w:trPr>
        <w:tc>
          <w:tcPr>
            <w:tcW w:w="2884"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w:t>
            </w:r>
            <w:proofErr w:type="gramStart"/>
            <w:r w:rsidRPr="0079139F">
              <w:rPr>
                <w:rFonts w:cs="Arial"/>
                <w:color w:val="auto"/>
              </w:rPr>
              <w:t>used</w:t>
            </w:r>
            <w:proofErr w:type="gramEnd"/>
            <w:r w:rsidRPr="0079139F">
              <w:rPr>
                <w:rFonts w:cs="Arial"/>
                <w:color w:val="auto"/>
              </w:rPr>
              <w:t xml:space="preserve">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0DEE1E6E">
        <w:trPr>
          <w:cantSplit/>
        </w:trPr>
        <w:tc>
          <w:tcPr>
            <w:tcW w:w="2884"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 xml:space="preserve">The inherent feature of the control system </w:t>
            </w:r>
            <w:proofErr w:type="gramStart"/>
            <w:r w:rsidRPr="0079139F">
              <w:rPr>
                <w:rFonts w:cs="Arial"/>
              </w:rPr>
              <w:t>specified</w:t>
            </w:r>
            <w:proofErr w:type="gramEnd"/>
            <w:r w:rsidRPr="0079139F">
              <w:rPr>
                <w:rFonts w:cs="Arial"/>
              </w:rPr>
              <w:t xml:space="preserve">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0DEE1E6E">
        <w:trPr>
          <w:cantSplit/>
        </w:trPr>
        <w:tc>
          <w:tcPr>
            <w:tcW w:w="2884"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F81D7C" w:rsidRPr="00112FC3" w:rsidRDefault="00F81D7C" w:rsidP="00F81D7C">
            <w:pPr>
              <w:pStyle w:val="Level1Text"/>
              <w:tabs>
                <w:tab w:val="left" w:pos="0"/>
              </w:tabs>
              <w:ind w:left="0" w:firstLine="0"/>
              <w:jc w:val="both"/>
              <w:rPr>
                <w:rFonts w:cs="Arial"/>
                <w:color w:val="auto"/>
              </w:rPr>
            </w:pPr>
            <w:proofErr w:type="gramStart"/>
            <w:r>
              <w:rPr>
                <w:rFonts w:eastAsia="Arial" w:cs="Arial"/>
                <w:color w:val="auto"/>
              </w:rPr>
              <w:t>M</w:t>
            </w:r>
            <w:r w:rsidRPr="00112FC3">
              <w:rPr>
                <w:rFonts w:eastAsia="Arial"/>
                <w:color w:val="auto"/>
              </w:rPr>
              <w:t>eans</w:t>
            </w:r>
            <w:proofErr w:type="gramEnd"/>
            <w:r w:rsidRPr="00112FC3">
              <w:rPr>
                <w:rFonts w:eastAsia="Arial"/>
                <w:color w:val="auto"/>
              </w:rPr>
              <w:t xml:space="preserve">,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0DEE1E6E">
        <w:trPr>
          <w:cantSplit/>
        </w:trPr>
        <w:tc>
          <w:tcPr>
            <w:tcW w:w="2884"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6634" w:type="dxa"/>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F81D7C" w:rsidRPr="007E0B31" w14:paraId="35142B58" w14:textId="77777777" w:rsidTr="0DEE1E6E">
        <w:trPr>
          <w:cantSplit/>
        </w:trPr>
        <w:tc>
          <w:tcPr>
            <w:tcW w:w="2884" w:type="dxa"/>
          </w:tcPr>
          <w:p w14:paraId="044AA9D6" w14:textId="77777777" w:rsidR="00F81D7C" w:rsidRPr="007E0B31" w:rsidRDefault="00F81D7C" w:rsidP="00F81D7C">
            <w:pPr>
              <w:pStyle w:val="Arial11Bold"/>
              <w:rPr>
                <w:rFonts w:cs="Arial"/>
              </w:rPr>
            </w:pPr>
            <w:r w:rsidRPr="007E0B31">
              <w:rPr>
                <w:rFonts w:cs="Arial"/>
              </w:rPr>
              <w:lastRenderedPageBreak/>
              <w:t>Frequency Sensitive AGR Unit Limit</w:t>
            </w:r>
          </w:p>
        </w:tc>
        <w:tc>
          <w:tcPr>
            <w:tcW w:w="6634" w:type="dxa"/>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0DEE1E6E">
        <w:trPr>
          <w:cantSplit/>
        </w:trPr>
        <w:tc>
          <w:tcPr>
            <w:tcW w:w="2884"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6634" w:type="dxa"/>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0DEE1E6E">
        <w:trPr>
          <w:cantSplit/>
        </w:trPr>
        <w:tc>
          <w:tcPr>
            <w:tcW w:w="2884"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6634" w:type="dxa"/>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6FC7B87C" w14:textId="77777777" w:rsidTr="0DEE1E6E">
        <w:trPr>
          <w:cantSplit/>
          <w:trHeight w:val="300"/>
        </w:trPr>
        <w:tc>
          <w:tcPr>
            <w:tcW w:w="2884" w:type="dxa"/>
          </w:tcPr>
          <w:p w14:paraId="766414E9" w14:textId="5E0540A9" w:rsidR="1F51953F" w:rsidRDefault="1F51953F" w:rsidP="004E64E8">
            <w:pPr>
              <w:pStyle w:val="Arial11Bold"/>
              <w:rPr>
                <w:rFonts w:cs="Arial"/>
              </w:rPr>
            </w:pPr>
            <w:r w:rsidRPr="38E6A229">
              <w:rPr>
                <w:rFonts w:cs="Arial"/>
              </w:rPr>
              <w:t>Gas System Planner Licence or GSP Licence</w:t>
            </w:r>
          </w:p>
        </w:tc>
        <w:tc>
          <w:tcPr>
            <w:tcW w:w="6634" w:type="dxa"/>
          </w:tcPr>
          <w:p w14:paraId="11A2C521" w14:textId="00BA3B99" w:rsidR="1F51953F" w:rsidRDefault="1F51953F" w:rsidP="004E64E8">
            <w:pPr>
              <w:pStyle w:val="TableArial11"/>
              <w:rPr>
                <w:rFonts w:cs="Arial"/>
                <w:b/>
                <w:bCs/>
              </w:rPr>
            </w:pPr>
            <w:r w:rsidRPr="38E6A229">
              <w:rPr>
                <w:rFonts w:cs="Arial"/>
              </w:rPr>
              <w:t>Means a licence granted or treated as granted under section 7</w:t>
            </w:r>
            <w:proofErr w:type="gramStart"/>
            <w:r w:rsidRPr="38E6A229">
              <w:rPr>
                <w:rFonts w:cs="Arial"/>
              </w:rPr>
              <w:t>AA(</w:t>
            </w:r>
            <w:proofErr w:type="gramEnd"/>
            <w:r w:rsidRPr="38E6A229">
              <w:rPr>
                <w:rFonts w:cs="Arial"/>
              </w:rPr>
              <w:t xml:space="preserve">1) of the </w:t>
            </w:r>
            <w:r w:rsidRPr="38E6A229">
              <w:rPr>
                <w:rFonts w:cs="Arial"/>
                <w:b/>
                <w:bCs/>
              </w:rPr>
              <w:t>Gas Act 1986.</w:t>
            </w:r>
          </w:p>
        </w:tc>
      </w:tr>
      <w:tr w:rsidR="00F81D7C" w:rsidRPr="007E0B31" w14:paraId="6D481950" w14:textId="77777777" w:rsidTr="0DEE1E6E">
        <w:trPr>
          <w:cantSplit/>
        </w:trPr>
        <w:tc>
          <w:tcPr>
            <w:tcW w:w="2884"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6634" w:type="dxa"/>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F81D7C" w:rsidRPr="007E0B31" w14:paraId="64E5C05F" w14:textId="77777777" w:rsidTr="0DEE1E6E">
        <w:trPr>
          <w:cantSplit/>
        </w:trPr>
        <w:tc>
          <w:tcPr>
            <w:tcW w:w="2884"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6634" w:type="dxa"/>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0DEE1E6E">
        <w:trPr>
          <w:cantSplit/>
        </w:trPr>
        <w:tc>
          <w:tcPr>
            <w:tcW w:w="2884" w:type="dxa"/>
          </w:tcPr>
          <w:p w14:paraId="5D11ED34" w14:textId="77777777" w:rsidR="00F81D7C" w:rsidRPr="007E0B31" w:rsidRDefault="00F81D7C" w:rsidP="00F81D7C">
            <w:pPr>
              <w:pStyle w:val="Arial11Bold"/>
              <w:rPr>
                <w:rFonts w:cs="Arial"/>
              </w:rPr>
            </w:pPr>
            <w:r w:rsidRPr="007E0B31">
              <w:rPr>
                <w:rFonts w:cs="Arial"/>
              </w:rPr>
              <w:t>Gate Closure</w:t>
            </w:r>
          </w:p>
        </w:tc>
        <w:tc>
          <w:tcPr>
            <w:tcW w:w="6634" w:type="dxa"/>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0DEE1E6E">
        <w:trPr>
          <w:cantSplit/>
        </w:trPr>
        <w:tc>
          <w:tcPr>
            <w:tcW w:w="2884" w:type="dxa"/>
          </w:tcPr>
          <w:p w14:paraId="69164933" w14:textId="77777777" w:rsidR="00F81D7C" w:rsidRPr="007E0B31" w:rsidRDefault="00F81D7C" w:rsidP="00F81D7C">
            <w:pPr>
              <w:pStyle w:val="Arial11Bold"/>
              <w:rPr>
                <w:rFonts w:cs="Arial"/>
              </w:rPr>
            </w:pPr>
            <w:r w:rsidRPr="007E0B31">
              <w:rPr>
                <w:rFonts w:cs="Arial"/>
              </w:rPr>
              <w:lastRenderedPageBreak/>
              <w:t>GB Code User</w:t>
            </w:r>
          </w:p>
        </w:tc>
        <w:tc>
          <w:tcPr>
            <w:tcW w:w="6634" w:type="dxa"/>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0DEE1E6E">
        <w:trPr>
          <w:cantSplit/>
        </w:trPr>
        <w:tc>
          <w:tcPr>
            <w:tcW w:w="2884" w:type="dxa"/>
          </w:tcPr>
          <w:p w14:paraId="4FE5BF46" w14:textId="138D465C" w:rsidR="00F81D7C" w:rsidRPr="007E0B31" w:rsidRDefault="00F81D7C" w:rsidP="00F81D7C">
            <w:pPr>
              <w:pStyle w:val="Arial11Bold"/>
              <w:rPr>
                <w:rFonts w:cs="Arial"/>
              </w:rPr>
            </w:pPr>
            <w:r w:rsidRPr="007E0B31">
              <w:rPr>
                <w:rFonts w:cs="Arial"/>
              </w:rPr>
              <w:t>GB Generator</w:t>
            </w:r>
          </w:p>
        </w:tc>
        <w:tc>
          <w:tcPr>
            <w:tcW w:w="6634" w:type="dxa"/>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0DEE1E6E">
        <w:trPr>
          <w:cantSplit/>
        </w:trPr>
        <w:tc>
          <w:tcPr>
            <w:tcW w:w="2884"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6634" w:type="dxa"/>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0DEE1E6E">
        <w:trPr>
          <w:cantSplit/>
        </w:trPr>
        <w:tc>
          <w:tcPr>
            <w:tcW w:w="2884" w:type="dxa"/>
          </w:tcPr>
          <w:p w14:paraId="3EA02135" w14:textId="77777777" w:rsidR="00F81D7C" w:rsidRPr="00EE4B2B" w:rsidRDefault="00F81D7C" w:rsidP="00F81D7C">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6634" w:type="dxa"/>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0DEE1E6E">
        <w:trPr>
          <w:cantSplit/>
        </w:trPr>
        <w:tc>
          <w:tcPr>
            <w:tcW w:w="2884"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6634" w:type="dxa"/>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0DEE1E6E">
        <w:trPr>
          <w:cantSplit/>
        </w:trPr>
        <w:tc>
          <w:tcPr>
            <w:tcW w:w="2884"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0DEE1E6E">
        <w:trPr>
          <w:cantSplit/>
        </w:trPr>
        <w:tc>
          <w:tcPr>
            <w:tcW w:w="2884"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0DEE1E6E">
        <w:trPr>
          <w:cantSplit/>
        </w:trPr>
        <w:tc>
          <w:tcPr>
            <w:tcW w:w="2884"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6634" w:type="dxa"/>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0DEE1E6E">
        <w:trPr>
          <w:cantSplit/>
        </w:trPr>
        <w:tc>
          <w:tcPr>
            <w:tcW w:w="2884"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0DEE1E6E">
        <w:trPr>
          <w:cantSplit/>
        </w:trPr>
        <w:tc>
          <w:tcPr>
            <w:tcW w:w="2884" w:type="dxa"/>
          </w:tcPr>
          <w:p w14:paraId="236BDDC1" w14:textId="77777777" w:rsidR="00F81D7C" w:rsidRPr="007E0B31" w:rsidRDefault="00F81D7C" w:rsidP="00F81D7C">
            <w:pPr>
              <w:pStyle w:val="Arial11Bold"/>
              <w:rPr>
                <w:rFonts w:cs="Arial"/>
              </w:rPr>
            </w:pPr>
            <w:r w:rsidRPr="007E0B31">
              <w:rPr>
                <w:rFonts w:cs="Arial"/>
              </w:rPr>
              <w:t>GCDF</w:t>
            </w:r>
          </w:p>
        </w:tc>
        <w:tc>
          <w:tcPr>
            <w:tcW w:w="6634" w:type="dxa"/>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0DEE1E6E">
        <w:trPr>
          <w:cantSplit/>
        </w:trPr>
        <w:tc>
          <w:tcPr>
            <w:tcW w:w="2884"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0DEE1E6E">
        <w:trPr>
          <w:cantSplit/>
        </w:trPr>
        <w:tc>
          <w:tcPr>
            <w:tcW w:w="2884"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6634" w:type="dxa"/>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0DEE1E6E">
        <w:trPr>
          <w:cantSplit/>
        </w:trPr>
        <w:tc>
          <w:tcPr>
            <w:tcW w:w="2884" w:type="dxa"/>
          </w:tcPr>
          <w:p w14:paraId="7AAF3305" w14:textId="77777777" w:rsidR="00F81D7C" w:rsidRPr="007E0B31" w:rsidRDefault="00F81D7C" w:rsidP="00F81D7C">
            <w:pPr>
              <w:pStyle w:val="Arial11Bold"/>
              <w:rPr>
                <w:rFonts w:cs="Arial"/>
              </w:rPr>
            </w:pPr>
            <w:r w:rsidRPr="007E0B31">
              <w:rPr>
                <w:rFonts w:cs="Arial"/>
              </w:rPr>
              <w:t>Generating Unit</w:t>
            </w:r>
          </w:p>
        </w:tc>
        <w:tc>
          <w:tcPr>
            <w:tcW w:w="6634" w:type="dxa"/>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0DEE1E6E">
        <w:trPr>
          <w:cantSplit/>
        </w:trPr>
        <w:tc>
          <w:tcPr>
            <w:tcW w:w="2884" w:type="dxa"/>
          </w:tcPr>
          <w:p w14:paraId="013D7CA3" w14:textId="77777777" w:rsidR="00F81D7C" w:rsidRPr="007E0B31" w:rsidRDefault="00F81D7C" w:rsidP="00F81D7C">
            <w:pPr>
              <w:pStyle w:val="Arial11Bold"/>
              <w:rPr>
                <w:rFonts w:cs="Arial"/>
              </w:rPr>
            </w:pPr>
            <w:r w:rsidRPr="007E0B31">
              <w:rPr>
                <w:rFonts w:cs="Arial"/>
              </w:rPr>
              <w:lastRenderedPageBreak/>
              <w:t>Generating Unit Data</w:t>
            </w:r>
          </w:p>
        </w:tc>
        <w:tc>
          <w:tcPr>
            <w:tcW w:w="6634" w:type="dxa"/>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0DEE1E6E">
        <w:trPr>
          <w:cantSplit/>
        </w:trPr>
        <w:tc>
          <w:tcPr>
            <w:tcW w:w="2884"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6634" w:type="dxa"/>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0DEE1E6E">
        <w:trPr>
          <w:cantSplit/>
        </w:trPr>
        <w:tc>
          <w:tcPr>
            <w:tcW w:w="2884"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6634" w:type="dxa"/>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0DEE1E6E">
        <w:trPr>
          <w:cantSplit/>
        </w:trPr>
        <w:tc>
          <w:tcPr>
            <w:tcW w:w="2884"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6634" w:type="dxa"/>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0DEE1E6E">
        <w:trPr>
          <w:cantSplit/>
        </w:trPr>
        <w:tc>
          <w:tcPr>
            <w:tcW w:w="2884"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6634" w:type="dxa"/>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0DEE1E6E">
        <w:trPr>
          <w:cantSplit/>
        </w:trPr>
        <w:tc>
          <w:tcPr>
            <w:tcW w:w="2884" w:type="dxa"/>
          </w:tcPr>
          <w:p w14:paraId="28F1FED3" w14:textId="77777777" w:rsidR="00F81D7C" w:rsidRPr="007E0B31" w:rsidRDefault="00F81D7C" w:rsidP="00F81D7C">
            <w:pPr>
              <w:pStyle w:val="Arial11Bold"/>
              <w:rPr>
                <w:rFonts w:cs="Arial"/>
              </w:rPr>
            </w:pPr>
            <w:r w:rsidRPr="007E0B31">
              <w:rPr>
                <w:rFonts w:cs="Arial"/>
              </w:rPr>
              <w:t>Genset</w:t>
            </w:r>
          </w:p>
        </w:tc>
        <w:tc>
          <w:tcPr>
            <w:tcW w:w="6634" w:type="dxa"/>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0DEE1E6E">
        <w:trPr>
          <w:cantSplit/>
        </w:trPr>
        <w:tc>
          <w:tcPr>
            <w:tcW w:w="2884"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6634" w:type="dxa"/>
          </w:tcPr>
          <w:p w14:paraId="3DFA7AB2" w14:textId="77777777" w:rsidR="00F81D7C" w:rsidRPr="007E0B31" w:rsidRDefault="00F81D7C" w:rsidP="00F81D7C">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0DEE1E6E">
        <w:trPr>
          <w:cantSplit/>
        </w:trPr>
        <w:tc>
          <w:tcPr>
            <w:tcW w:w="2884"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0DEE1E6E">
        <w:trPr>
          <w:cantSplit/>
        </w:trPr>
        <w:tc>
          <w:tcPr>
            <w:tcW w:w="2884" w:type="dxa"/>
          </w:tcPr>
          <w:p w14:paraId="3EC6201C" w14:textId="34C4097C" w:rsidR="00F81D7C" w:rsidRPr="00A87826" w:rsidRDefault="00F81D7C" w:rsidP="00F81D7C">
            <w:pPr>
              <w:pStyle w:val="Arial11Bold"/>
            </w:pPr>
            <w:r w:rsidRPr="00A87826">
              <w:t>Governor Deadband</w:t>
            </w:r>
          </w:p>
        </w:tc>
        <w:tc>
          <w:tcPr>
            <w:tcW w:w="6634" w:type="dxa"/>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0DEE1E6E">
        <w:trPr>
          <w:cantSplit/>
        </w:trPr>
        <w:tc>
          <w:tcPr>
            <w:tcW w:w="2884"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0DEE1E6E">
        <w:trPr>
          <w:cantSplit/>
        </w:trPr>
        <w:tc>
          <w:tcPr>
            <w:tcW w:w="2884"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6634" w:type="dxa"/>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0DEE1E6E">
        <w:trPr>
          <w:cantSplit/>
        </w:trPr>
        <w:tc>
          <w:tcPr>
            <w:tcW w:w="2884"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6634" w:type="dxa"/>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0DEE1E6E">
        <w:trPr>
          <w:cantSplit/>
        </w:trPr>
        <w:tc>
          <w:tcPr>
            <w:tcW w:w="2884" w:type="dxa"/>
          </w:tcPr>
          <w:p w14:paraId="2D672D65" w14:textId="77777777" w:rsidR="00F81D7C" w:rsidRPr="007E0B31" w:rsidRDefault="00F81D7C" w:rsidP="00F81D7C">
            <w:pPr>
              <w:pStyle w:val="Arial11Bold"/>
              <w:rPr>
                <w:rFonts w:cs="Arial"/>
              </w:rPr>
            </w:pPr>
            <w:r w:rsidRPr="007E0B31">
              <w:rPr>
                <w:rFonts w:cs="Arial"/>
              </w:rPr>
              <w:lastRenderedPageBreak/>
              <w:t>Grid Code Modification Register</w:t>
            </w:r>
          </w:p>
        </w:tc>
        <w:tc>
          <w:tcPr>
            <w:tcW w:w="6634" w:type="dxa"/>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0DEE1E6E">
        <w:trPr>
          <w:cantSplit/>
        </w:trPr>
        <w:tc>
          <w:tcPr>
            <w:tcW w:w="2884"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6634" w:type="dxa"/>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0DEE1E6E">
        <w:trPr>
          <w:cantSplit/>
        </w:trPr>
        <w:tc>
          <w:tcPr>
            <w:tcW w:w="2884"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6634" w:type="dxa"/>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0DEE1E6E">
        <w:trPr>
          <w:cantSplit/>
        </w:trPr>
        <w:tc>
          <w:tcPr>
            <w:tcW w:w="2884"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6634" w:type="dxa"/>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0DEE1E6E">
        <w:trPr>
          <w:cantSplit/>
        </w:trPr>
        <w:tc>
          <w:tcPr>
            <w:tcW w:w="2884"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6634" w:type="dxa"/>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0DEE1E6E">
        <w:trPr>
          <w:cantSplit/>
        </w:trPr>
        <w:tc>
          <w:tcPr>
            <w:tcW w:w="2884"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6634" w:type="dxa"/>
          </w:tcPr>
          <w:p w14:paraId="5F7C23F5" w14:textId="0BF1CFB0" w:rsidR="00F81D7C" w:rsidRPr="007E0B31" w:rsidRDefault="7D9A43F1" w:rsidP="00F81D7C">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0DEE1E6E">
        <w:trPr>
          <w:cantSplit/>
        </w:trPr>
        <w:tc>
          <w:tcPr>
            <w:tcW w:w="2884"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0DEE1E6E">
        <w:trPr>
          <w:cantSplit/>
        </w:trPr>
        <w:tc>
          <w:tcPr>
            <w:tcW w:w="2884"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6634" w:type="dxa"/>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0DEE1E6E">
        <w:trPr>
          <w:cantSplit/>
        </w:trPr>
        <w:tc>
          <w:tcPr>
            <w:tcW w:w="2884"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6634" w:type="dxa"/>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0DEE1E6E">
        <w:trPr>
          <w:cantSplit/>
        </w:trPr>
        <w:tc>
          <w:tcPr>
            <w:tcW w:w="2884"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6634" w:type="dxa"/>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0DEE1E6E">
        <w:trPr>
          <w:cantSplit/>
        </w:trPr>
        <w:tc>
          <w:tcPr>
            <w:tcW w:w="2884"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6634" w:type="dxa"/>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0DEE1E6E">
        <w:trPr>
          <w:cantSplit/>
        </w:trPr>
        <w:tc>
          <w:tcPr>
            <w:tcW w:w="2884"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6634" w:type="dxa"/>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0DEE1E6E">
        <w:trPr>
          <w:cantSplit/>
        </w:trPr>
        <w:tc>
          <w:tcPr>
            <w:tcW w:w="2884" w:type="dxa"/>
          </w:tcPr>
          <w:p w14:paraId="6590D0EC" w14:textId="6684818F" w:rsidR="00F81D7C" w:rsidRPr="00585D91" w:rsidRDefault="00F81D7C" w:rsidP="00F81D7C">
            <w:pPr>
              <w:pStyle w:val="Arial11Bold"/>
              <w:rPr>
                <w:rFonts w:cs="Arial"/>
              </w:rPr>
            </w:pPr>
            <w:r w:rsidRPr="002510FF">
              <w:rPr>
                <w:rFonts w:cs="Arial"/>
              </w:rPr>
              <w:lastRenderedPageBreak/>
              <w:t>Grid Forming Capability</w:t>
            </w:r>
          </w:p>
        </w:tc>
        <w:tc>
          <w:tcPr>
            <w:tcW w:w="6634" w:type="dxa"/>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0DEE1E6E">
        <w:trPr>
          <w:cantSplit/>
        </w:trPr>
        <w:tc>
          <w:tcPr>
            <w:tcW w:w="2884"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0DEE1E6E">
        <w:trPr>
          <w:cantSplit/>
        </w:trPr>
        <w:tc>
          <w:tcPr>
            <w:tcW w:w="2884"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6634" w:type="dxa"/>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0DEE1E6E">
        <w:trPr>
          <w:cantSplit/>
        </w:trPr>
        <w:tc>
          <w:tcPr>
            <w:tcW w:w="2884"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6634" w:type="dxa"/>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0DEE1E6E">
        <w:trPr>
          <w:cantSplit/>
        </w:trPr>
        <w:tc>
          <w:tcPr>
            <w:tcW w:w="2884"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6634" w:type="dxa"/>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0DEE1E6E">
        <w:trPr>
          <w:cantSplit/>
        </w:trPr>
        <w:tc>
          <w:tcPr>
            <w:tcW w:w="2884"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6634" w:type="dxa"/>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0DEE1E6E">
        <w:trPr>
          <w:cantSplit/>
        </w:trPr>
        <w:tc>
          <w:tcPr>
            <w:tcW w:w="2884"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6634" w:type="dxa"/>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0DEE1E6E">
        <w:trPr>
          <w:cantSplit/>
        </w:trPr>
        <w:tc>
          <w:tcPr>
            <w:tcW w:w="2884" w:type="dxa"/>
          </w:tcPr>
          <w:p w14:paraId="20405FC8" w14:textId="77777777" w:rsidR="00F81D7C" w:rsidRPr="007E0B31" w:rsidRDefault="00F81D7C" w:rsidP="00F81D7C">
            <w:pPr>
              <w:pStyle w:val="Arial11Bold"/>
              <w:rPr>
                <w:rFonts w:cs="Arial"/>
              </w:rPr>
            </w:pPr>
            <w:r w:rsidRPr="007E0B31">
              <w:rPr>
                <w:rFonts w:cs="Arial"/>
              </w:rPr>
              <w:t>Group</w:t>
            </w:r>
          </w:p>
        </w:tc>
        <w:tc>
          <w:tcPr>
            <w:tcW w:w="6634" w:type="dxa"/>
          </w:tcPr>
          <w:p w14:paraId="60A73BA5" w14:textId="77777777" w:rsidR="00F81D7C" w:rsidRPr="007E0B31" w:rsidRDefault="00F81D7C" w:rsidP="00F81D7C">
            <w:pPr>
              <w:pStyle w:val="TableArial11"/>
              <w:rPr>
                <w:rFonts w:cs="Arial"/>
              </w:rPr>
            </w:pPr>
            <w:bookmarkStart w:id="25"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25"/>
          </w:p>
        </w:tc>
      </w:tr>
      <w:tr w:rsidR="00F81D7C" w:rsidRPr="0079139F" w14:paraId="5A25DA6A" w14:textId="77777777" w:rsidTr="0DEE1E6E">
        <w:trPr>
          <w:cantSplit/>
        </w:trPr>
        <w:tc>
          <w:tcPr>
            <w:tcW w:w="2884" w:type="dxa"/>
          </w:tcPr>
          <w:p w14:paraId="704101E4" w14:textId="22CAEA65" w:rsidR="00F81D7C" w:rsidRPr="0079139F" w:rsidRDefault="00F81D7C" w:rsidP="00F81D7C">
            <w:pPr>
              <w:pStyle w:val="Arial11Bold"/>
              <w:rPr>
                <w:rFonts w:cs="Arial"/>
              </w:rPr>
            </w:pPr>
            <w:r w:rsidRPr="0079139F">
              <w:rPr>
                <w:rFonts w:cs="Arial"/>
              </w:rPr>
              <w:t>GSP Group</w:t>
            </w:r>
          </w:p>
        </w:tc>
        <w:tc>
          <w:tcPr>
            <w:tcW w:w="6634" w:type="dxa"/>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0DEE1E6E">
        <w:trPr>
          <w:cantSplit/>
        </w:trPr>
        <w:tc>
          <w:tcPr>
            <w:tcW w:w="2884" w:type="dxa"/>
          </w:tcPr>
          <w:p w14:paraId="6B31BC4F" w14:textId="77777777" w:rsidR="00F81D7C" w:rsidRPr="007E0B31" w:rsidRDefault="00F81D7C" w:rsidP="00F81D7C">
            <w:pPr>
              <w:pStyle w:val="Arial11Bold"/>
              <w:rPr>
                <w:rFonts w:cs="Arial"/>
              </w:rPr>
            </w:pPr>
            <w:r w:rsidRPr="007E0B31">
              <w:rPr>
                <w:rFonts w:cs="Arial"/>
              </w:rPr>
              <w:lastRenderedPageBreak/>
              <w:t>Headroom</w:t>
            </w:r>
          </w:p>
        </w:tc>
        <w:tc>
          <w:tcPr>
            <w:tcW w:w="6634" w:type="dxa"/>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0DEE1E6E">
        <w:trPr>
          <w:cantSplit/>
        </w:trPr>
        <w:tc>
          <w:tcPr>
            <w:tcW w:w="2884"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6634" w:type="dxa"/>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0DEE1E6E">
        <w:trPr>
          <w:cantSplit/>
        </w:trPr>
        <w:tc>
          <w:tcPr>
            <w:tcW w:w="2884"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0DEE1E6E">
        <w:trPr>
          <w:cantSplit/>
          <w:trHeight w:val="524"/>
        </w:trPr>
        <w:tc>
          <w:tcPr>
            <w:tcW w:w="2884" w:type="dxa"/>
          </w:tcPr>
          <w:p w14:paraId="243671CC" w14:textId="5CC5CA8B" w:rsidR="00F81D7C" w:rsidRPr="009D4B8D" w:rsidRDefault="00F81D7C" w:rsidP="00F81D7C">
            <w:pPr>
              <w:rPr>
                <w:b/>
                <w:bCs/>
              </w:rPr>
            </w:pPr>
            <w:r w:rsidRPr="009D4B8D">
              <w:rPr>
                <w:b/>
                <w:bCs/>
              </w:rPr>
              <w:t>Historic Frequency Data</w:t>
            </w:r>
          </w:p>
        </w:tc>
        <w:tc>
          <w:tcPr>
            <w:tcW w:w="6634" w:type="dxa"/>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0DEE1E6E">
        <w:trPr>
          <w:cantSplit/>
        </w:trPr>
        <w:tc>
          <w:tcPr>
            <w:tcW w:w="2884" w:type="dxa"/>
          </w:tcPr>
          <w:p w14:paraId="19844254"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Houseload Operation</w:t>
            </w:r>
          </w:p>
        </w:tc>
        <w:tc>
          <w:tcPr>
            <w:tcW w:w="6634" w:type="dxa"/>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0DEE1E6E">
        <w:trPr>
          <w:cantSplit/>
        </w:trPr>
        <w:tc>
          <w:tcPr>
            <w:tcW w:w="2884"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0DEE1E6E">
        <w:trPr>
          <w:cantSplit/>
        </w:trPr>
        <w:tc>
          <w:tcPr>
            <w:tcW w:w="2884" w:type="dxa"/>
          </w:tcPr>
          <w:p w14:paraId="6E747414" w14:textId="77777777" w:rsidR="00F81D7C" w:rsidRPr="007E0B31" w:rsidRDefault="00F81D7C" w:rsidP="00F81D7C">
            <w:pPr>
              <w:pStyle w:val="Arial11Bold"/>
              <w:rPr>
                <w:rFonts w:cs="Arial"/>
              </w:rPr>
            </w:pPr>
            <w:r w:rsidRPr="007E0B31">
              <w:rPr>
                <w:rFonts w:cs="Arial"/>
              </w:rPr>
              <w:t>HV Connections</w:t>
            </w:r>
          </w:p>
        </w:tc>
        <w:tc>
          <w:tcPr>
            <w:tcW w:w="6634" w:type="dxa"/>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0DEE1E6E">
        <w:trPr>
          <w:cantSplit/>
        </w:trPr>
        <w:tc>
          <w:tcPr>
            <w:tcW w:w="2884"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0DEE1E6E">
        <w:trPr>
          <w:cantSplit/>
        </w:trPr>
        <w:tc>
          <w:tcPr>
            <w:tcW w:w="2884"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F81D7C" w:rsidRPr="007E0B31" w14:paraId="50416B33" w14:textId="77777777" w:rsidTr="0DEE1E6E">
        <w:trPr>
          <w:cantSplit/>
        </w:trPr>
        <w:tc>
          <w:tcPr>
            <w:tcW w:w="2884"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0DEE1E6E">
        <w:trPr>
          <w:cantSplit/>
        </w:trPr>
        <w:tc>
          <w:tcPr>
            <w:tcW w:w="2884"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w:t>
            </w:r>
            <w:proofErr w:type="gramStart"/>
            <w:r w:rsidRPr="007E0B31">
              <w:rPr>
                <w:rFonts w:cs="Arial"/>
                <w:color w:val="auto"/>
              </w:rPr>
              <w:t>is</w:t>
            </w:r>
            <w:proofErr w:type="gramEnd"/>
            <w:r w:rsidRPr="007E0B31">
              <w:rPr>
                <w:rFonts w:cs="Arial"/>
                <w:color w:val="auto"/>
              </w:rPr>
              <w:t xml:space="preserve">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0DEE1E6E">
        <w:trPr>
          <w:cantSplit/>
        </w:trPr>
        <w:tc>
          <w:tcPr>
            <w:tcW w:w="2884"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0DEE1E6E">
        <w:trPr>
          <w:cantSplit/>
        </w:trPr>
        <w:tc>
          <w:tcPr>
            <w:tcW w:w="2884"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lastRenderedPageBreak/>
              <w:t>HVDC System Owner</w:t>
            </w:r>
          </w:p>
        </w:tc>
        <w:tc>
          <w:tcPr>
            <w:tcW w:w="6634" w:type="dxa"/>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0DEE1E6E">
        <w:trPr>
          <w:cantSplit/>
        </w:trPr>
        <w:tc>
          <w:tcPr>
            <w:tcW w:w="2884" w:type="dxa"/>
          </w:tcPr>
          <w:p w14:paraId="0863E908" w14:textId="77777777" w:rsidR="00F81D7C" w:rsidRPr="007E0B31" w:rsidRDefault="00F81D7C" w:rsidP="00F81D7C">
            <w:pPr>
              <w:pStyle w:val="Arial11Bold"/>
              <w:rPr>
                <w:rFonts w:cs="Arial"/>
              </w:rPr>
            </w:pPr>
            <w:r w:rsidRPr="007E0B31">
              <w:rPr>
                <w:rFonts w:cs="Arial"/>
              </w:rPr>
              <w:t>IEC</w:t>
            </w:r>
          </w:p>
        </w:tc>
        <w:tc>
          <w:tcPr>
            <w:tcW w:w="6634" w:type="dxa"/>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0DEE1E6E">
        <w:trPr>
          <w:cantSplit/>
        </w:trPr>
        <w:tc>
          <w:tcPr>
            <w:tcW w:w="2884" w:type="dxa"/>
          </w:tcPr>
          <w:p w14:paraId="43D881FF" w14:textId="77777777" w:rsidR="00F81D7C" w:rsidRPr="007E0B31" w:rsidRDefault="00F81D7C" w:rsidP="00F81D7C">
            <w:pPr>
              <w:pStyle w:val="Arial11Bold"/>
              <w:rPr>
                <w:rFonts w:cs="Arial"/>
              </w:rPr>
            </w:pPr>
            <w:r w:rsidRPr="007E0B31">
              <w:rPr>
                <w:rFonts w:cs="Arial"/>
              </w:rPr>
              <w:t>IEC Standard</w:t>
            </w:r>
          </w:p>
        </w:tc>
        <w:tc>
          <w:tcPr>
            <w:tcW w:w="6634" w:type="dxa"/>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0DEE1E6E">
        <w:trPr>
          <w:cantSplit/>
        </w:trPr>
        <w:tc>
          <w:tcPr>
            <w:tcW w:w="2884"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6634" w:type="dxa"/>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0DEE1E6E">
        <w:trPr>
          <w:cantSplit/>
        </w:trPr>
        <w:tc>
          <w:tcPr>
            <w:tcW w:w="2884"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6634" w:type="dxa"/>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0DEE1E6E">
        <w:trPr>
          <w:cantSplit/>
        </w:trPr>
        <w:tc>
          <w:tcPr>
            <w:tcW w:w="2884" w:type="dxa"/>
          </w:tcPr>
          <w:p w14:paraId="5F7DE292" w14:textId="77777777" w:rsidR="00F81D7C" w:rsidRPr="007E0B31" w:rsidRDefault="00F81D7C" w:rsidP="00F81D7C">
            <w:pPr>
              <w:pStyle w:val="Arial11Bold"/>
              <w:rPr>
                <w:rFonts w:cs="Arial"/>
              </w:rPr>
            </w:pPr>
            <w:r w:rsidRPr="007E0B31">
              <w:rPr>
                <w:rFonts w:cs="Arial"/>
              </w:rPr>
              <w:t>Import Usable</w:t>
            </w:r>
          </w:p>
        </w:tc>
        <w:tc>
          <w:tcPr>
            <w:tcW w:w="6634" w:type="dxa"/>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F81D7C" w:rsidRPr="007E0B31" w14:paraId="4287BA38" w14:textId="77777777" w:rsidTr="0DEE1E6E">
        <w:trPr>
          <w:cantSplit/>
        </w:trPr>
        <w:tc>
          <w:tcPr>
            <w:tcW w:w="2884" w:type="dxa"/>
          </w:tcPr>
          <w:p w14:paraId="24C27F8F" w14:textId="77777777" w:rsidR="00F81D7C" w:rsidRPr="007E0B31" w:rsidRDefault="00F81D7C" w:rsidP="00F81D7C">
            <w:pPr>
              <w:pStyle w:val="Arial11Bold"/>
              <w:rPr>
                <w:rFonts w:cs="Arial"/>
              </w:rPr>
            </w:pPr>
            <w:r w:rsidRPr="007E0B31">
              <w:rPr>
                <w:rFonts w:cs="Arial"/>
              </w:rPr>
              <w:t>Incident Centre</w:t>
            </w:r>
          </w:p>
        </w:tc>
        <w:tc>
          <w:tcPr>
            <w:tcW w:w="6634" w:type="dxa"/>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0DEE1E6E">
        <w:trPr>
          <w:cantSplit/>
        </w:trPr>
        <w:tc>
          <w:tcPr>
            <w:tcW w:w="2884"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6634" w:type="dxa"/>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0DEE1E6E">
        <w:trPr>
          <w:cantSplit/>
        </w:trPr>
        <w:tc>
          <w:tcPr>
            <w:tcW w:w="2884"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6634" w:type="dxa"/>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0DEE1E6E">
        <w:trPr>
          <w:cantSplit/>
        </w:trPr>
        <w:tc>
          <w:tcPr>
            <w:tcW w:w="2884"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6634" w:type="dxa"/>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0DEE1E6E">
        <w:trPr>
          <w:cantSplit/>
        </w:trPr>
        <w:tc>
          <w:tcPr>
            <w:tcW w:w="2884"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6634" w:type="dxa"/>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0DEE1E6E">
        <w:trPr>
          <w:cantSplit/>
        </w:trPr>
        <w:tc>
          <w:tcPr>
            <w:tcW w:w="2884"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6634" w:type="dxa"/>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0DEE1E6E">
        <w:trPr>
          <w:cantSplit/>
        </w:trPr>
        <w:tc>
          <w:tcPr>
            <w:tcW w:w="2884"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6634" w:type="dxa"/>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F81D7C" w:rsidRPr="007E0B31" w14:paraId="38E6BE11" w14:textId="77777777" w:rsidTr="0DEE1E6E">
        <w:trPr>
          <w:cantSplit/>
        </w:trPr>
        <w:tc>
          <w:tcPr>
            <w:tcW w:w="2884"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6634" w:type="dxa"/>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0DEE1E6E">
        <w:trPr>
          <w:cantSplit/>
          <w:trHeight w:val="300"/>
        </w:trPr>
        <w:tc>
          <w:tcPr>
            <w:tcW w:w="2884" w:type="dxa"/>
          </w:tcPr>
          <w:p w14:paraId="3312F34D" w14:textId="5F857A9C" w:rsidR="55EF09DB" w:rsidRDefault="55EF09DB" w:rsidP="004E64E8">
            <w:pPr>
              <w:pStyle w:val="Arial11Bold"/>
              <w:rPr>
                <w:rFonts w:cs="Arial"/>
              </w:rPr>
            </w:pPr>
            <w:r w:rsidRPr="38E6A229">
              <w:rPr>
                <w:rFonts w:cs="Arial"/>
              </w:rPr>
              <w:t>Information Request Notice</w:t>
            </w:r>
          </w:p>
        </w:tc>
        <w:tc>
          <w:tcPr>
            <w:tcW w:w="6634" w:type="dxa"/>
          </w:tcPr>
          <w:p w14:paraId="16199E67" w14:textId="4E9E0873"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6F4F0FC0" w14:textId="77777777" w:rsidTr="0DEE1E6E">
        <w:trPr>
          <w:cantSplit/>
          <w:trHeight w:val="300"/>
        </w:trPr>
        <w:tc>
          <w:tcPr>
            <w:tcW w:w="2884" w:type="dxa"/>
          </w:tcPr>
          <w:p w14:paraId="1362A4BC" w14:textId="758E48D1" w:rsidR="2B0C7085" w:rsidRDefault="2B0C7085" w:rsidP="004E64E8">
            <w:pPr>
              <w:pStyle w:val="Arial11Bold"/>
              <w:rPr>
                <w:rFonts w:cs="Arial"/>
              </w:rPr>
            </w:pPr>
            <w:r w:rsidRPr="38E6A229">
              <w:rPr>
                <w:rFonts w:cs="Arial"/>
              </w:rPr>
              <w:lastRenderedPageBreak/>
              <w:t>Information Request Statement</w:t>
            </w:r>
          </w:p>
        </w:tc>
        <w:tc>
          <w:tcPr>
            <w:tcW w:w="6634" w:type="dxa"/>
          </w:tcPr>
          <w:p w14:paraId="1C2BEEB4" w14:textId="7A39A0C1"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0DEE1E6E">
        <w:trPr>
          <w:cantSplit/>
        </w:trPr>
        <w:tc>
          <w:tcPr>
            <w:tcW w:w="2884"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6634" w:type="dxa"/>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0DEE1E6E">
        <w:trPr>
          <w:cantSplit/>
        </w:trPr>
        <w:tc>
          <w:tcPr>
            <w:tcW w:w="2884"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6634" w:type="dxa"/>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0DEE1E6E">
        <w:trPr>
          <w:cantSplit/>
        </w:trPr>
        <w:tc>
          <w:tcPr>
            <w:tcW w:w="2884"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0DEE1E6E">
        <w:trPr>
          <w:cantSplit/>
        </w:trPr>
        <w:tc>
          <w:tcPr>
            <w:tcW w:w="2884"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6634" w:type="dxa"/>
          </w:tcPr>
          <w:p w14:paraId="4FBE02D5" w14:textId="77777777" w:rsidR="00F81D7C" w:rsidRPr="007E0B31" w:rsidRDefault="00F81D7C" w:rsidP="00F81D7C">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0DEE1E6E">
        <w:trPr>
          <w:cantSplit/>
        </w:trPr>
        <w:tc>
          <w:tcPr>
            <w:tcW w:w="2884" w:type="dxa"/>
          </w:tcPr>
          <w:p w14:paraId="5A3DE7CB" w14:textId="647F140D" w:rsidR="00F81D7C" w:rsidRPr="007E0B31" w:rsidRDefault="00F81D7C" w:rsidP="00F81D7C">
            <w:pPr>
              <w:pStyle w:val="Arial11Bold"/>
              <w:rPr>
                <w:rFonts w:cs="Arial"/>
              </w:rPr>
            </w:pPr>
            <w:r>
              <w:rPr>
                <w:rFonts w:cs="Arial"/>
              </w:rPr>
              <w:t>Interconnector</w:t>
            </w:r>
          </w:p>
        </w:tc>
        <w:tc>
          <w:tcPr>
            <w:tcW w:w="6634" w:type="dxa"/>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0DEE1E6E">
        <w:trPr>
          <w:cantSplit/>
        </w:trPr>
        <w:tc>
          <w:tcPr>
            <w:tcW w:w="2884"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6634" w:type="dxa"/>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proofErr w:type="gramStart"/>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w:t>
            </w:r>
            <w:proofErr w:type="gramEnd"/>
            <w:r w:rsidRPr="007E0B31">
              <w:rPr>
                <w:rFonts w:cs="Arial"/>
              </w:rPr>
              <w:t xml:space="preserve">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0DEE1E6E">
        <w:trPr>
          <w:cantSplit/>
        </w:trPr>
        <w:tc>
          <w:tcPr>
            <w:tcW w:w="2884"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6634" w:type="dxa"/>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0DEE1E6E">
        <w:trPr>
          <w:cantSplit/>
        </w:trPr>
        <w:tc>
          <w:tcPr>
            <w:tcW w:w="2884"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6634" w:type="dxa"/>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0DEE1E6E">
        <w:trPr>
          <w:cantSplit/>
        </w:trPr>
        <w:tc>
          <w:tcPr>
            <w:tcW w:w="2884"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6634" w:type="dxa"/>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0DEE1E6E">
        <w:trPr>
          <w:cantSplit/>
        </w:trPr>
        <w:tc>
          <w:tcPr>
            <w:tcW w:w="2884" w:type="dxa"/>
          </w:tcPr>
          <w:p w14:paraId="15B5C003" w14:textId="0D8C61F6" w:rsidR="00F81D7C" w:rsidRPr="007E0B31" w:rsidRDefault="00F81D7C" w:rsidP="00F81D7C">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w:t>
            </w:r>
            <w:proofErr w:type="gramStart"/>
            <w:r w:rsidRPr="000D298D">
              <w:rPr>
                <w:rFonts w:cs="Arial"/>
              </w:rPr>
              <w:t>1.A.</w:t>
            </w:r>
            <w:proofErr w:type="gramEnd"/>
            <w:r w:rsidRPr="000D298D">
              <w:rPr>
                <w:rFonts w:cs="Arial"/>
              </w:rPr>
              <w:t>3.</w:t>
            </w:r>
          </w:p>
        </w:tc>
      </w:tr>
      <w:tr w:rsidR="00F81D7C" w:rsidRPr="007E0B31" w14:paraId="01748928" w14:textId="77777777" w:rsidTr="0DEE1E6E">
        <w:trPr>
          <w:cantSplit/>
        </w:trPr>
        <w:tc>
          <w:tcPr>
            <w:tcW w:w="2884"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6634" w:type="dxa"/>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0DEE1E6E">
        <w:trPr>
          <w:cantSplit/>
        </w:trPr>
        <w:tc>
          <w:tcPr>
            <w:tcW w:w="2884"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6634" w:type="dxa"/>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0DEE1E6E">
        <w:trPr>
          <w:cantSplit/>
        </w:trPr>
        <w:tc>
          <w:tcPr>
            <w:tcW w:w="2884" w:type="dxa"/>
          </w:tcPr>
          <w:p w14:paraId="1B8ED475" w14:textId="77777777" w:rsidR="00F81D7C" w:rsidRPr="007E0B31" w:rsidRDefault="00F81D7C" w:rsidP="00F81D7C">
            <w:pPr>
              <w:pStyle w:val="Arial11Bold"/>
              <w:rPr>
                <w:rFonts w:cs="Arial"/>
                <w:highlight w:val="green"/>
              </w:rPr>
            </w:pPr>
            <w:r w:rsidRPr="007E0B31">
              <w:rPr>
                <w:rFonts w:cs="Arial"/>
              </w:rPr>
              <w:lastRenderedPageBreak/>
              <w:t>Interface Point</w:t>
            </w:r>
          </w:p>
        </w:tc>
        <w:tc>
          <w:tcPr>
            <w:tcW w:w="6634" w:type="dxa"/>
          </w:tcPr>
          <w:p w14:paraId="51795A34" w14:textId="77777777" w:rsidR="00F81D7C" w:rsidRPr="007E0B31" w:rsidRDefault="00F81D7C" w:rsidP="00F81D7C">
            <w:pPr>
              <w:pStyle w:val="TableArial11"/>
              <w:rPr>
                <w:rFonts w:cs="Arial"/>
              </w:rPr>
            </w:pPr>
            <w:r w:rsidRPr="007E0B31">
              <w:rPr>
                <w:rFonts w:cs="Arial"/>
              </w:rPr>
              <w:t xml:space="preserve">As the context admits or requires </w:t>
            </w:r>
            <w:proofErr w:type="gramStart"/>
            <w:r w:rsidRPr="007E0B31">
              <w:rPr>
                <w:rFonts w:cs="Arial"/>
              </w:rPr>
              <w:t>either;</w:t>
            </w:r>
            <w:proofErr w:type="gramEnd"/>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0DEE1E6E">
        <w:trPr>
          <w:cantSplit/>
        </w:trPr>
        <w:tc>
          <w:tcPr>
            <w:tcW w:w="2884"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6634" w:type="dxa"/>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0DEE1E6E">
        <w:trPr>
          <w:cantSplit/>
        </w:trPr>
        <w:tc>
          <w:tcPr>
            <w:tcW w:w="2884"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6634" w:type="dxa"/>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0DEE1E6E">
        <w:trPr>
          <w:cantSplit/>
        </w:trPr>
        <w:tc>
          <w:tcPr>
            <w:tcW w:w="2884" w:type="dxa"/>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0DEE1E6E">
        <w:trPr>
          <w:cantSplit/>
        </w:trPr>
        <w:tc>
          <w:tcPr>
            <w:tcW w:w="2884" w:type="dxa"/>
          </w:tcPr>
          <w:p w14:paraId="133A5B7C" w14:textId="36D70465" w:rsidR="00F81D7C" w:rsidRPr="007E0B31" w:rsidRDefault="00F81D7C" w:rsidP="00F81D7C">
            <w:pPr>
              <w:pStyle w:val="Arial11Bold"/>
              <w:rPr>
                <w:rFonts w:cs="Arial"/>
              </w:rPr>
            </w:pPr>
            <w:bookmarkStart w:id="26" w:name="_DV_C25"/>
            <w:r w:rsidRPr="007E0B31">
              <w:rPr>
                <w:rFonts w:cs="Arial"/>
              </w:rPr>
              <w:t xml:space="preserve">Interim Operational Notification </w:t>
            </w:r>
            <w:r w:rsidRPr="007E0B31">
              <w:rPr>
                <w:rFonts w:cs="Arial"/>
                <w:b w:val="0"/>
              </w:rPr>
              <w:t>or</w:t>
            </w:r>
            <w:r w:rsidRPr="007E0B31">
              <w:rPr>
                <w:rFonts w:cs="Arial"/>
              </w:rPr>
              <w:t xml:space="preserve"> ION </w:t>
            </w:r>
            <w:bookmarkEnd w:id="26"/>
          </w:p>
        </w:tc>
        <w:tc>
          <w:tcPr>
            <w:tcW w:w="6634" w:type="dxa"/>
          </w:tcPr>
          <w:p w14:paraId="40D45ABF" w14:textId="409DC57C" w:rsidR="00F81D7C" w:rsidRPr="007E0B31" w:rsidRDefault="00F81D7C" w:rsidP="00F81D7C">
            <w:pPr>
              <w:pStyle w:val="TableArial11"/>
              <w:rPr>
                <w:rFonts w:cs="Arial"/>
              </w:rPr>
            </w:pPr>
            <w:bookmarkStart w:id="27"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 xml:space="preserve">Unresolved </w:t>
            </w:r>
            <w:proofErr w:type="gramStart"/>
            <w:r w:rsidRPr="007E0B31">
              <w:rPr>
                <w:rFonts w:cs="Arial"/>
                <w:b/>
              </w:rPr>
              <w:t>Issues</w:t>
            </w:r>
            <w:r w:rsidRPr="007E0B31">
              <w:rPr>
                <w:rFonts w:cs="Arial"/>
              </w:rPr>
              <w:t>;</w:t>
            </w:r>
            <w:bookmarkEnd w:id="27"/>
            <w:proofErr w:type="gramEnd"/>
          </w:p>
          <w:p w14:paraId="2DAA1BCB" w14:textId="77777777" w:rsidR="00F81D7C" w:rsidRPr="007E0B31" w:rsidRDefault="00F81D7C" w:rsidP="00F81D7C">
            <w:pPr>
              <w:pStyle w:val="TableArial11"/>
              <w:ind w:left="567" w:hanging="567"/>
              <w:rPr>
                <w:rFonts w:cs="Arial"/>
              </w:rPr>
            </w:pPr>
            <w:bookmarkStart w:id="28" w:name="_DV_C27"/>
            <w:r w:rsidRPr="007E0B31">
              <w:rPr>
                <w:rFonts w:cs="Arial"/>
              </w:rPr>
              <w:t>(a)</w:t>
            </w:r>
            <w:r w:rsidRPr="007E0B31">
              <w:rPr>
                <w:rFonts w:cs="Arial"/>
              </w:rPr>
              <w:tab/>
              <w:t xml:space="preserve">with the Grid Code, and </w:t>
            </w:r>
            <w:bookmarkEnd w:id="28"/>
          </w:p>
          <w:p w14:paraId="71F8FC61" w14:textId="77777777" w:rsidR="00F81D7C" w:rsidRPr="007E0B31" w:rsidRDefault="00F81D7C" w:rsidP="00F81D7C">
            <w:pPr>
              <w:pStyle w:val="TableArial11"/>
              <w:ind w:left="567" w:hanging="567"/>
              <w:rPr>
                <w:rFonts w:cs="Arial"/>
              </w:rPr>
            </w:pPr>
            <w:bookmarkStart w:id="29"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9"/>
          </w:p>
          <w:p w14:paraId="77F719EF" w14:textId="77777777" w:rsidR="00F81D7C" w:rsidRPr="007E0B31" w:rsidRDefault="00F81D7C" w:rsidP="00F81D7C">
            <w:pPr>
              <w:pStyle w:val="TableArial11"/>
              <w:rPr>
                <w:rFonts w:cs="Arial"/>
                <w:u w:val="single"/>
              </w:rPr>
            </w:pPr>
            <w:bookmarkStart w:id="30"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0"/>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0DEE1E6E">
        <w:trPr>
          <w:cantSplit/>
        </w:trPr>
        <w:tc>
          <w:tcPr>
            <w:tcW w:w="2884"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6634" w:type="dxa"/>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F81D7C" w:rsidRPr="007E0B31" w14:paraId="0FF2C477" w14:textId="77777777" w:rsidTr="0DEE1E6E">
        <w:trPr>
          <w:cantSplit/>
        </w:trPr>
        <w:tc>
          <w:tcPr>
            <w:tcW w:w="2884" w:type="dxa"/>
          </w:tcPr>
          <w:p w14:paraId="28EBC4C0" w14:textId="76EEE9C4" w:rsidR="00F81D7C" w:rsidRPr="00865ADF" w:rsidRDefault="00F81D7C" w:rsidP="00F81D7C">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w:t>
            </w:r>
            <w:proofErr w:type="gramStart"/>
            <w:r w:rsidRPr="002510FF">
              <w:rPr>
                <w:rFonts w:cs="Arial"/>
              </w:rPr>
              <w:t>as a consequence</w:t>
            </w:r>
            <w:proofErr w:type="gramEnd"/>
            <w:r w:rsidRPr="002510FF">
              <w:rPr>
                <w:rFonts w:cs="Arial"/>
              </w:rPr>
              <w:t xml:space="preserv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0DEE1E6E">
        <w:trPr>
          <w:cantSplit/>
        </w:trPr>
        <w:tc>
          <w:tcPr>
            <w:tcW w:w="2884" w:type="dxa"/>
          </w:tcPr>
          <w:p w14:paraId="26926052" w14:textId="77777777" w:rsidR="00F81D7C" w:rsidRPr="007E0B31" w:rsidRDefault="00F81D7C" w:rsidP="00F81D7C">
            <w:pPr>
              <w:pStyle w:val="Arial11Bold"/>
              <w:rPr>
                <w:rFonts w:cs="Arial"/>
              </w:rPr>
            </w:pPr>
            <w:proofErr w:type="spellStart"/>
            <w:r w:rsidRPr="007E0B31">
              <w:rPr>
                <w:rFonts w:cs="Arial"/>
              </w:rPr>
              <w:t>Intertripping</w:t>
            </w:r>
            <w:proofErr w:type="spellEnd"/>
          </w:p>
        </w:tc>
        <w:tc>
          <w:tcPr>
            <w:tcW w:w="6634" w:type="dxa"/>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F81D7C" w:rsidRPr="007E0B31" w14:paraId="5FEC53DC" w14:textId="77777777" w:rsidTr="0DEE1E6E">
        <w:trPr>
          <w:cantSplit/>
        </w:trPr>
        <w:tc>
          <w:tcPr>
            <w:tcW w:w="2884" w:type="dxa"/>
          </w:tcPr>
          <w:p w14:paraId="026F8A52" w14:textId="77777777" w:rsidR="00F81D7C" w:rsidRPr="007E0B31" w:rsidRDefault="00F81D7C" w:rsidP="00F81D7C">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F81D7C" w:rsidRPr="007E0B31" w14:paraId="55EDA8C8" w14:textId="77777777" w:rsidTr="0DEE1E6E">
        <w:trPr>
          <w:cantSplit/>
        </w:trPr>
        <w:tc>
          <w:tcPr>
            <w:tcW w:w="2884" w:type="dxa"/>
          </w:tcPr>
          <w:p w14:paraId="2952593D" w14:textId="13C2FEE2" w:rsidR="00F81D7C" w:rsidRPr="005E6EA9" w:rsidRDefault="00F81D7C" w:rsidP="00F81D7C">
            <w:pPr>
              <w:pStyle w:val="Arial11Bold"/>
              <w:rPr>
                <w:rFonts w:cs="Arial"/>
              </w:rPr>
            </w:pPr>
            <w:r w:rsidRPr="005E6EA9">
              <w:rPr>
                <w:lang w:val="en-US"/>
              </w:rPr>
              <w:t>IP Completion Day</w:t>
            </w:r>
          </w:p>
        </w:tc>
        <w:tc>
          <w:tcPr>
            <w:tcW w:w="6634" w:type="dxa"/>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0DEE1E6E">
        <w:trPr>
          <w:cantSplit/>
        </w:trPr>
        <w:tc>
          <w:tcPr>
            <w:tcW w:w="2884"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6634" w:type="dxa"/>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0DEE1E6E">
        <w:trPr>
          <w:cantSplit/>
        </w:trPr>
        <w:tc>
          <w:tcPr>
            <w:tcW w:w="2884"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6634" w:type="dxa"/>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0DEE1E6E">
        <w:trPr>
          <w:cantSplit/>
        </w:trPr>
        <w:tc>
          <w:tcPr>
            <w:tcW w:w="2884" w:type="dxa"/>
          </w:tcPr>
          <w:p w14:paraId="14A3BF94" w14:textId="77777777" w:rsidR="00F81D7C" w:rsidRPr="007E0B31" w:rsidRDefault="00F81D7C" w:rsidP="00F81D7C">
            <w:pPr>
              <w:pStyle w:val="Arial11Bold"/>
              <w:rPr>
                <w:rFonts w:cs="Arial"/>
              </w:rPr>
            </w:pPr>
            <w:r w:rsidRPr="007E0B31">
              <w:rPr>
                <w:rFonts w:cs="Arial"/>
              </w:rPr>
              <w:lastRenderedPageBreak/>
              <w:t>Isolation</w:t>
            </w:r>
          </w:p>
        </w:tc>
        <w:tc>
          <w:tcPr>
            <w:tcW w:w="6634" w:type="dxa"/>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xml:space="preserve">, as the case may </w:t>
            </w:r>
            <w:proofErr w:type="gramStart"/>
            <w:r w:rsidRPr="007E0B31">
              <w:rPr>
                <w:rFonts w:cs="Arial"/>
              </w:rPr>
              <w:t>be;</w:t>
            </w:r>
            <w:proofErr w:type="gramEnd"/>
            <w:r w:rsidRPr="007E0B31">
              <w:rPr>
                <w:rFonts w:cs="Arial"/>
              </w:rPr>
              <w:t xml:space="preserv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0DEE1E6E">
        <w:trPr>
          <w:cantSplit/>
          <w:trHeight w:val="300"/>
        </w:trPr>
        <w:tc>
          <w:tcPr>
            <w:tcW w:w="2884" w:type="dxa"/>
          </w:tcPr>
          <w:p w14:paraId="06466E56" w14:textId="5AF24962" w:rsidR="0DBEC8F6" w:rsidRDefault="0DBEC8F6" w:rsidP="004E64E8">
            <w:pPr>
              <w:pStyle w:val="Arial11Bold"/>
              <w:rPr>
                <w:rFonts w:cs="Arial"/>
              </w:rPr>
            </w:pPr>
            <w:r w:rsidRPr="38E6A229">
              <w:rPr>
                <w:rFonts w:cs="Arial"/>
              </w:rPr>
              <w:t>ISOP</w:t>
            </w:r>
          </w:p>
        </w:tc>
        <w:tc>
          <w:tcPr>
            <w:tcW w:w="6634" w:type="dxa"/>
          </w:tcPr>
          <w:p w14:paraId="52C882FE" w14:textId="3700EEC3"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0DEE1E6E">
        <w:trPr>
          <w:cantSplit/>
        </w:trPr>
        <w:tc>
          <w:tcPr>
            <w:tcW w:w="2884" w:type="dxa"/>
          </w:tcPr>
          <w:p w14:paraId="12863469" w14:textId="403FA545" w:rsidR="00F81D7C" w:rsidRPr="007E0B31" w:rsidRDefault="00F81D7C" w:rsidP="00F81D7C">
            <w:pPr>
              <w:pStyle w:val="Arial11Bold"/>
              <w:rPr>
                <w:rFonts w:cs="Arial"/>
              </w:rPr>
            </w:pPr>
            <w:r w:rsidRPr="38E6A229">
              <w:rPr>
                <w:rFonts w:cs="Arial"/>
              </w:rPr>
              <w:t>Joint System Incident</w:t>
            </w:r>
          </w:p>
        </w:tc>
        <w:tc>
          <w:tcPr>
            <w:tcW w:w="6634" w:type="dxa"/>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0DEE1E6E">
        <w:trPr>
          <w:cantSplit/>
        </w:trPr>
        <w:tc>
          <w:tcPr>
            <w:tcW w:w="2884" w:type="dxa"/>
          </w:tcPr>
          <w:p w14:paraId="43A07781" w14:textId="77777777" w:rsidR="00F81D7C" w:rsidRPr="007E0B31" w:rsidRDefault="00F81D7C" w:rsidP="00F81D7C">
            <w:pPr>
              <w:pStyle w:val="Arial11Bold"/>
              <w:rPr>
                <w:rFonts w:cs="Arial"/>
              </w:rPr>
            </w:pPr>
            <w:r w:rsidRPr="007E0B31">
              <w:rPr>
                <w:rFonts w:cs="Arial"/>
              </w:rPr>
              <w:t>Key Safe</w:t>
            </w:r>
          </w:p>
        </w:tc>
        <w:tc>
          <w:tcPr>
            <w:tcW w:w="6634" w:type="dxa"/>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0DEE1E6E">
        <w:trPr>
          <w:cantSplit/>
        </w:trPr>
        <w:tc>
          <w:tcPr>
            <w:tcW w:w="2884" w:type="dxa"/>
          </w:tcPr>
          <w:p w14:paraId="4D6A5475" w14:textId="77777777" w:rsidR="00F81D7C" w:rsidRPr="007E0B31" w:rsidRDefault="00F81D7C" w:rsidP="00F81D7C">
            <w:pPr>
              <w:pStyle w:val="Arial11Bold"/>
              <w:rPr>
                <w:rFonts w:cs="Arial"/>
              </w:rPr>
            </w:pPr>
            <w:r w:rsidRPr="007E0B31">
              <w:rPr>
                <w:rFonts w:cs="Arial"/>
              </w:rPr>
              <w:t>Key Safe Key</w:t>
            </w:r>
          </w:p>
        </w:tc>
        <w:tc>
          <w:tcPr>
            <w:tcW w:w="6634" w:type="dxa"/>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0DEE1E6E">
        <w:trPr>
          <w:cantSplit/>
        </w:trPr>
        <w:tc>
          <w:tcPr>
            <w:tcW w:w="2884" w:type="dxa"/>
          </w:tcPr>
          <w:p w14:paraId="1320A49E" w14:textId="77777777" w:rsidR="00F81D7C" w:rsidRPr="007E0B31" w:rsidRDefault="00F81D7C" w:rsidP="00F81D7C">
            <w:pPr>
              <w:pStyle w:val="Arial11Bold"/>
              <w:rPr>
                <w:rFonts w:cs="Arial"/>
              </w:rPr>
            </w:pPr>
            <w:r w:rsidRPr="007E0B31">
              <w:rPr>
                <w:rFonts w:cs="Arial"/>
              </w:rPr>
              <w:lastRenderedPageBreak/>
              <w:t>Large Power Station</w:t>
            </w:r>
          </w:p>
        </w:tc>
        <w:tc>
          <w:tcPr>
            <w:tcW w:w="6634" w:type="dxa"/>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0DEE1E6E">
        <w:trPr>
          <w:cantSplit/>
        </w:trPr>
        <w:tc>
          <w:tcPr>
            <w:tcW w:w="2884"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6634" w:type="dxa"/>
          </w:tcPr>
          <w:p w14:paraId="3314CFB0" w14:textId="26F8F130" w:rsidR="00F81D7C" w:rsidRPr="00221562" w:rsidRDefault="00F81D7C" w:rsidP="00F81D7C">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0DEE1E6E">
        <w:trPr>
          <w:cantSplit/>
        </w:trPr>
        <w:tc>
          <w:tcPr>
            <w:tcW w:w="2884"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6634" w:type="dxa"/>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0DEE1E6E">
        <w:trPr>
          <w:cantSplit/>
        </w:trPr>
        <w:tc>
          <w:tcPr>
            <w:tcW w:w="2884" w:type="dxa"/>
          </w:tcPr>
          <w:p w14:paraId="2423D9C8" w14:textId="77777777" w:rsidR="00F81D7C" w:rsidRPr="007E0B31" w:rsidRDefault="00F81D7C" w:rsidP="00F81D7C">
            <w:pPr>
              <w:pStyle w:val="Arial11Bold"/>
              <w:rPr>
                <w:rFonts w:cs="Arial"/>
              </w:rPr>
            </w:pPr>
            <w:r w:rsidRPr="007E0B31">
              <w:rPr>
                <w:rFonts w:cs="Arial"/>
              </w:rPr>
              <w:t>Licence</w:t>
            </w:r>
          </w:p>
        </w:tc>
        <w:tc>
          <w:tcPr>
            <w:tcW w:w="6634" w:type="dxa"/>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0DEE1E6E">
        <w:trPr>
          <w:cantSplit/>
        </w:trPr>
        <w:tc>
          <w:tcPr>
            <w:tcW w:w="2884" w:type="dxa"/>
          </w:tcPr>
          <w:p w14:paraId="0EA73EE1" w14:textId="77777777" w:rsidR="00F81D7C" w:rsidRPr="007E0B31" w:rsidRDefault="00F81D7C" w:rsidP="00F81D7C">
            <w:pPr>
              <w:pStyle w:val="Arial11Bold"/>
              <w:rPr>
                <w:rFonts w:cs="Arial"/>
              </w:rPr>
            </w:pPr>
            <w:r w:rsidRPr="007E0B31">
              <w:rPr>
                <w:rFonts w:cs="Arial"/>
              </w:rPr>
              <w:lastRenderedPageBreak/>
              <w:t>Licence Standards</w:t>
            </w:r>
          </w:p>
        </w:tc>
        <w:tc>
          <w:tcPr>
            <w:tcW w:w="6634" w:type="dxa"/>
          </w:tcPr>
          <w:p w14:paraId="4123F0EA" w14:textId="0E592971" w:rsidR="00F81D7C" w:rsidRPr="007E0B31" w:rsidRDefault="00F81D7C" w:rsidP="00F81D7C">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0DEE1E6E">
        <w:trPr>
          <w:cantSplit/>
        </w:trPr>
        <w:tc>
          <w:tcPr>
            <w:tcW w:w="2884"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6634" w:type="dxa"/>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0DEE1E6E">
        <w:trPr>
          <w:cantSplit/>
        </w:trPr>
        <w:tc>
          <w:tcPr>
            <w:tcW w:w="2884"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6634" w:type="dxa"/>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0DEE1E6E">
        <w:trPr>
          <w:cantSplit/>
        </w:trPr>
        <w:tc>
          <w:tcPr>
            <w:tcW w:w="2884"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Overfrequency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0DEE1E6E">
        <w:trPr>
          <w:cantSplit/>
        </w:trPr>
        <w:tc>
          <w:tcPr>
            <w:tcW w:w="2884"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0DEE1E6E">
        <w:trPr>
          <w:cantSplit/>
        </w:trPr>
        <w:tc>
          <w:tcPr>
            <w:tcW w:w="2884"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6634" w:type="dxa"/>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0DEE1E6E">
        <w:trPr>
          <w:cantSplit/>
        </w:trPr>
        <w:tc>
          <w:tcPr>
            <w:tcW w:w="2884"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6634" w:type="dxa"/>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w:t>
            </w:r>
            <w:proofErr w:type="gramStart"/>
            <w:r w:rsidRPr="00182491">
              <w:rPr>
                <w:rFonts w:eastAsia="Calibri" w:cs="Arial"/>
                <w:lang w:val="en-US"/>
              </w:rPr>
              <w:t>persons</w:t>
            </w:r>
            <w:proofErr w:type="gramEnd"/>
            <w:r w:rsidRPr="00182491">
              <w:rPr>
                <w:rFonts w:eastAsia="Calibri" w:cs="Arial"/>
                <w:lang w:val="en-US"/>
              </w:rPr>
              <w:t xml:space="preserve">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w:t>
            </w:r>
            <w:proofErr w:type="gramStart"/>
            <w:r w:rsidRPr="00182491">
              <w:rPr>
                <w:rFonts w:cs="Arial"/>
              </w:rPr>
              <w:t>are considered to be</w:t>
            </w:r>
            <w:proofErr w:type="gramEnd"/>
            <w:r w:rsidRPr="00182491">
              <w:rPr>
                <w:rFonts w:cs="Arial"/>
              </w:rPr>
              <w:t xml:space="preserve"> an </w:t>
            </w:r>
            <w:r w:rsidRPr="00182491">
              <w:rPr>
                <w:rFonts w:cs="Arial"/>
                <w:b/>
              </w:rPr>
              <w:t>Affiliate</w:t>
            </w:r>
            <w:r w:rsidRPr="00182491">
              <w:rPr>
                <w:rFonts w:cs="Arial"/>
              </w:rPr>
              <w:t xml:space="preserve"> of each other will </w:t>
            </w:r>
            <w:proofErr w:type="gramStart"/>
            <w:r w:rsidRPr="00182491">
              <w:rPr>
                <w:rFonts w:cs="Arial"/>
              </w:rPr>
              <w:t>be considered to be</w:t>
            </w:r>
            <w:proofErr w:type="gramEnd"/>
            <w:r w:rsidRPr="00182491">
              <w:rPr>
                <w:rFonts w:cs="Arial"/>
              </w:rPr>
              <w:t xml:space="preserve"> a single workgroup member for the purposes of fulfilling this minimum requirement.</w:t>
            </w:r>
          </w:p>
        </w:tc>
      </w:tr>
      <w:tr w:rsidR="00F81D7C" w:rsidRPr="007E0B31" w14:paraId="01EA6662" w14:textId="77777777" w:rsidTr="0DEE1E6E">
        <w:trPr>
          <w:cantSplit/>
        </w:trPr>
        <w:tc>
          <w:tcPr>
            <w:tcW w:w="2884" w:type="dxa"/>
          </w:tcPr>
          <w:p w14:paraId="2347B7F7" w14:textId="702E5CB5" w:rsidR="00F81D7C" w:rsidRPr="007E0B31" w:rsidRDefault="00F81D7C" w:rsidP="00F81D7C">
            <w:pPr>
              <w:pStyle w:val="Arial11Bold"/>
              <w:rPr>
                <w:rFonts w:cs="Arial"/>
              </w:rPr>
            </w:pPr>
            <w:bookmarkStart w:id="31"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31"/>
          </w:p>
        </w:tc>
        <w:tc>
          <w:tcPr>
            <w:tcW w:w="6634" w:type="dxa"/>
          </w:tcPr>
          <w:p w14:paraId="116937FB" w14:textId="55A25BAD" w:rsidR="00F81D7C" w:rsidRPr="007E0B31" w:rsidRDefault="00F81D7C" w:rsidP="00F81D7C">
            <w:pPr>
              <w:pStyle w:val="TableArial11"/>
              <w:rPr>
                <w:rFonts w:cs="Arial"/>
              </w:rPr>
            </w:pPr>
            <w:bookmarkStart w:id="32"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32"/>
          </w:p>
          <w:p w14:paraId="0C9542F9" w14:textId="77777777" w:rsidR="00F81D7C" w:rsidRPr="007E0B31" w:rsidRDefault="00F81D7C" w:rsidP="00F81D7C">
            <w:pPr>
              <w:pStyle w:val="TableArial11"/>
              <w:ind w:left="567" w:hanging="567"/>
              <w:rPr>
                <w:rFonts w:cs="Arial"/>
              </w:rPr>
            </w:pPr>
            <w:bookmarkStart w:id="33" w:name="_DV_C36"/>
            <w:r w:rsidRPr="007E0B31">
              <w:rPr>
                <w:rFonts w:cs="Arial"/>
              </w:rPr>
              <w:t>(a)</w:t>
            </w:r>
            <w:r w:rsidRPr="007E0B31">
              <w:rPr>
                <w:rFonts w:cs="Arial"/>
              </w:rPr>
              <w:tab/>
              <w:t xml:space="preserve">with the provisions of the Grid Code specified in the notice, and </w:t>
            </w:r>
            <w:bookmarkEnd w:id="33"/>
          </w:p>
          <w:p w14:paraId="5536F311" w14:textId="77777777" w:rsidR="00F81D7C" w:rsidRPr="007E0B31" w:rsidRDefault="00F81D7C" w:rsidP="00F81D7C">
            <w:pPr>
              <w:pStyle w:val="TableArial11"/>
              <w:ind w:left="567" w:hanging="567"/>
              <w:rPr>
                <w:rFonts w:cs="Arial"/>
              </w:rPr>
            </w:pPr>
            <w:bookmarkStart w:id="34"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34"/>
            <w:proofErr w:type="gramEnd"/>
          </w:p>
          <w:p w14:paraId="3817BE40" w14:textId="77777777" w:rsidR="00F81D7C" w:rsidRPr="007E0B31" w:rsidRDefault="00F81D7C" w:rsidP="00F81D7C">
            <w:pPr>
              <w:pStyle w:val="TableArial11"/>
              <w:rPr>
                <w:rFonts w:cs="Arial"/>
              </w:rPr>
            </w:pPr>
            <w:bookmarkStart w:id="35" w:name="_DV_C38"/>
            <w:r w:rsidRPr="007E0B31">
              <w:rPr>
                <w:rFonts w:cs="Arial"/>
              </w:rPr>
              <w:t xml:space="preserve">and specifying the </w:t>
            </w:r>
            <w:r w:rsidRPr="007E0B31">
              <w:rPr>
                <w:rFonts w:cs="Arial"/>
                <w:b/>
              </w:rPr>
              <w:t>Unresolved Issues</w:t>
            </w:r>
            <w:r w:rsidRPr="007E0B31">
              <w:rPr>
                <w:rFonts w:cs="Arial"/>
              </w:rPr>
              <w:t xml:space="preserve">. </w:t>
            </w:r>
            <w:bookmarkEnd w:id="35"/>
          </w:p>
        </w:tc>
      </w:tr>
      <w:tr w:rsidR="00F81D7C" w:rsidRPr="007E0B31" w14:paraId="6946C0D5" w14:textId="77777777" w:rsidTr="0DEE1E6E">
        <w:trPr>
          <w:cantSplit/>
        </w:trPr>
        <w:tc>
          <w:tcPr>
            <w:tcW w:w="2884" w:type="dxa"/>
          </w:tcPr>
          <w:p w14:paraId="18667BDF" w14:textId="77777777" w:rsidR="00F81D7C" w:rsidRPr="007E0B31" w:rsidRDefault="00F81D7C" w:rsidP="00F81D7C">
            <w:pPr>
              <w:pStyle w:val="Arial11Bold"/>
              <w:rPr>
                <w:rFonts w:cs="Arial"/>
              </w:rPr>
            </w:pPr>
            <w:r w:rsidRPr="007E0B31">
              <w:rPr>
                <w:rFonts w:cs="Arial"/>
              </w:rPr>
              <w:t>Load</w:t>
            </w:r>
          </w:p>
        </w:tc>
        <w:tc>
          <w:tcPr>
            <w:tcW w:w="6634" w:type="dxa"/>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F81D7C" w:rsidRPr="007E0B31" w14:paraId="4CDF254C" w14:textId="77777777" w:rsidTr="0DEE1E6E">
        <w:trPr>
          <w:cantSplit/>
        </w:trPr>
        <w:tc>
          <w:tcPr>
            <w:tcW w:w="2884" w:type="dxa"/>
          </w:tcPr>
          <w:p w14:paraId="5A60A67C" w14:textId="77777777" w:rsidR="00F81D7C" w:rsidRPr="007E0B31" w:rsidRDefault="00F81D7C" w:rsidP="00F81D7C">
            <w:pPr>
              <w:pStyle w:val="Arial11Bold"/>
              <w:rPr>
                <w:rFonts w:cs="Arial"/>
              </w:rPr>
            </w:pPr>
            <w:r w:rsidRPr="007E0B31">
              <w:rPr>
                <w:rFonts w:cs="Arial"/>
              </w:rPr>
              <w:t>Loaded</w:t>
            </w:r>
          </w:p>
        </w:tc>
        <w:tc>
          <w:tcPr>
            <w:tcW w:w="6634" w:type="dxa"/>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0DEE1E6E">
        <w:trPr>
          <w:cantSplit/>
        </w:trPr>
        <w:tc>
          <w:tcPr>
            <w:tcW w:w="2884" w:type="dxa"/>
          </w:tcPr>
          <w:p w14:paraId="7CAD6FB9" w14:textId="02710C28" w:rsidR="00F81D7C" w:rsidRPr="00A42C57" w:rsidRDefault="00F81D7C" w:rsidP="00F81D7C">
            <w:pPr>
              <w:pStyle w:val="Arial11Bold"/>
              <w:rPr>
                <w:rFonts w:cs="Arial"/>
              </w:rPr>
            </w:pPr>
            <w:r w:rsidRPr="002510FF">
              <w:rPr>
                <w:rFonts w:cs="Arial"/>
              </w:rPr>
              <w:t>Load Angle</w:t>
            </w:r>
          </w:p>
        </w:tc>
        <w:tc>
          <w:tcPr>
            <w:tcW w:w="6634" w:type="dxa"/>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F81D7C" w:rsidRPr="007E0B31" w14:paraId="3FF8744F" w14:textId="77777777" w:rsidTr="0DEE1E6E">
        <w:trPr>
          <w:cantSplit/>
        </w:trPr>
        <w:tc>
          <w:tcPr>
            <w:tcW w:w="2884" w:type="dxa"/>
          </w:tcPr>
          <w:p w14:paraId="27A6AFB9" w14:textId="77777777" w:rsidR="00F81D7C" w:rsidRPr="007E0B31" w:rsidRDefault="00F81D7C" w:rsidP="00F81D7C">
            <w:pPr>
              <w:pStyle w:val="Arial11Bold"/>
              <w:rPr>
                <w:rFonts w:cs="Arial"/>
              </w:rPr>
            </w:pPr>
            <w:r w:rsidRPr="007E0B31">
              <w:rPr>
                <w:rFonts w:cs="Arial"/>
              </w:rPr>
              <w:t>Load Factor</w:t>
            </w:r>
          </w:p>
        </w:tc>
        <w:tc>
          <w:tcPr>
            <w:tcW w:w="6634" w:type="dxa"/>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0DEE1E6E">
        <w:trPr>
          <w:cantSplit/>
        </w:trPr>
        <w:tc>
          <w:tcPr>
            <w:tcW w:w="2884"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6634" w:type="dxa"/>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F81D7C" w:rsidRPr="007E0B31" w14:paraId="53E23EC8" w14:textId="77777777" w:rsidTr="0DEE1E6E">
        <w:trPr>
          <w:cantSplit/>
        </w:trPr>
        <w:tc>
          <w:tcPr>
            <w:tcW w:w="2884"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w:t>
            </w:r>
            <w:proofErr w:type="gramStart"/>
            <w:r w:rsidRPr="00432DAF">
              <w:rPr>
                <w:sz w:val="20"/>
                <w:szCs w:val="20"/>
              </w:rPr>
              <w:t xml:space="preserve">of  </w:t>
            </w:r>
            <w:r w:rsidRPr="00432DAF">
              <w:rPr>
                <w:b/>
                <w:bCs/>
                <w:sz w:val="20"/>
                <w:szCs w:val="20"/>
              </w:rPr>
              <w:t>Top</w:t>
            </w:r>
            <w:proofErr w:type="gramEnd"/>
            <w:r w:rsidRPr="00432DAF">
              <w:rPr>
                <w:b/>
                <w:bCs/>
                <w:sz w:val="20"/>
                <w:szCs w:val="20"/>
              </w:rPr>
              <w:t xml:space="preserve">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0DEE1E6E">
        <w:trPr>
          <w:cantSplit/>
        </w:trPr>
        <w:tc>
          <w:tcPr>
            <w:tcW w:w="2884"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6634" w:type="dxa"/>
          </w:tcPr>
          <w:p w14:paraId="7A965991" w14:textId="52A45536" w:rsidR="00F81D7C" w:rsidRPr="007E0B31" w:rsidRDefault="00567A01" w:rsidP="00F81D7C">
            <w:pPr>
              <w:pStyle w:val="TableArial11"/>
              <w:rPr>
                <w:rFonts w:cs="Arial"/>
              </w:rPr>
            </w:pPr>
            <w:r w:rsidRPr="00567A01">
              <w:rPr>
                <w:rFonts w:cs="Arial"/>
              </w:rPr>
              <w:t xml:space="preserve">For safety co-ordination in England and Wales, instructions on each </w:t>
            </w:r>
            <w:r w:rsidRPr="00567A01">
              <w:rPr>
                <w:rFonts w:cs="Arial"/>
                <w:b/>
                <w:bCs/>
              </w:rPr>
              <w:t>User Site</w:t>
            </w:r>
            <w:r w:rsidRPr="00567A01">
              <w:rPr>
                <w:rFonts w:cs="Arial"/>
              </w:rPr>
              <w:t xml:space="preserve"> and </w:t>
            </w:r>
            <w:r w:rsidRPr="00567A01">
              <w:rPr>
                <w:rFonts w:cs="Arial"/>
                <w:b/>
                <w:bCs/>
              </w:rPr>
              <w:t>Transmission Site</w:t>
            </w:r>
            <w:r w:rsidRPr="00567A01">
              <w:rPr>
                <w:rFonts w:cs="Arial"/>
              </w:rPr>
              <w:t xml:space="preserve">, approved by </w:t>
            </w:r>
            <w:r w:rsidRPr="00567A01">
              <w:rPr>
                <w:rFonts w:cs="Arial"/>
                <w:b/>
                <w:bCs/>
              </w:rPr>
              <w:t>NGET’s</w:t>
            </w:r>
            <w:r w:rsidRPr="00411C8B">
              <w:rPr>
                <w:rFonts w:cs="Arial"/>
              </w:rPr>
              <w:t>,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w:t>
            </w:r>
            <w:r w:rsidRPr="00567A01">
              <w:rPr>
                <w:rFonts w:cs="Arial"/>
                <w:b/>
                <w:bCs/>
              </w:rPr>
              <w:t>User's</w:t>
            </w:r>
            <w:r w:rsidRPr="00567A01">
              <w:rPr>
                <w:rFonts w:cs="Arial"/>
              </w:rPr>
              <w:t xml:space="preserve"> relevant manager</w:t>
            </w:r>
            <w:r w:rsidRPr="00411C8B">
              <w:rPr>
                <w:rFonts w:cs="Arial"/>
              </w:rPr>
              <w:t xml:space="preserve"> as relevant for the </w:t>
            </w:r>
            <w:r w:rsidRPr="00411C8B">
              <w:rPr>
                <w:rFonts w:cs="Arial"/>
                <w:b/>
                <w:bCs/>
              </w:rPr>
              <w:t>User Site</w:t>
            </w:r>
            <w:r w:rsidRPr="00411C8B">
              <w:rPr>
                <w:rFonts w:cs="Arial"/>
              </w:rPr>
              <w:t xml:space="preserve"> location</w:t>
            </w:r>
            <w:r w:rsidRPr="00567A01">
              <w:rPr>
                <w:rFonts w:cs="Arial"/>
              </w:rPr>
              <w:t xml:space="preserve">, setting down the methods of achieving the objectives of </w:t>
            </w:r>
            <w:r w:rsidRPr="00567A01">
              <w:rPr>
                <w:rFonts w:cs="Arial"/>
                <w:b/>
                <w:bCs/>
              </w:rPr>
              <w:t>NGET's</w:t>
            </w:r>
            <w:r w:rsidRPr="00411C8B">
              <w:rPr>
                <w:rFonts w:cs="Arial"/>
              </w:rPr>
              <w:t xml:space="preserve"> or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the </w:t>
            </w:r>
            <w:r w:rsidRPr="00567A01">
              <w:rPr>
                <w:rFonts w:cs="Arial"/>
                <w:b/>
                <w:bCs/>
              </w:rPr>
              <w:t>User's</w:t>
            </w:r>
            <w:r w:rsidRPr="00567A01">
              <w:rPr>
                <w:rFonts w:cs="Arial"/>
              </w:rPr>
              <w:t xml:space="preserve"> </w:t>
            </w:r>
            <w:r w:rsidRPr="00567A01">
              <w:rPr>
                <w:rFonts w:cs="Arial"/>
                <w:b/>
                <w:bCs/>
              </w:rPr>
              <w:t>Safety Rules</w:t>
            </w:r>
            <w:r w:rsidRPr="00567A01">
              <w:rPr>
                <w:rFonts w:cs="Arial"/>
              </w:rPr>
              <w:t xml:space="preserve">, as the case may be, to ensure the safety of personnel carrying out work or testing on </w:t>
            </w:r>
            <w:r w:rsidRPr="00567A01">
              <w:rPr>
                <w:rFonts w:cs="Arial"/>
                <w:b/>
                <w:bCs/>
              </w:rPr>
              <w:t>Plant</w:t>
            </w:r>
            <w:r w:rsidRPr="00567A01">
              <w:rPr>
                <w:rFonts w:cs="Arial"/>
              </w:rPr>
              <w:t xml:space="preserve"> and/or </w:t>
            </w:r>
            <w:r w:rsidRPr="00567A01">
              <w:rPr>
                <w:rFonts w:cs="Arial"/>
                <w:b/>
                <w:bCs/>
              </w:rPr>
              <w:t>Apparatus</w:t>
            </w:r>
            <w:r w:rsidRPr="00567A01">
              <w:rPr>
                <w:rFonts w:cs="Arial"/>
              </w:rPr>
              <w:t xml:space="preserve"> on which their </w:t>
            </w:r>
            <w:r w:rsidRPr="00567A01">
              <w:rPr>
                <w:rFonts w:cs="Arial"/>
                <w:b/>
                <w:bCs/>
              </w:rPr>
              <w:t>Safety Rules</w:t>
            </w:r>
            <w:r w:rsidRPr="00567A01">
              <w:rPr>
                <w:rFonts w:cs="Arial"/>
              </w:rPr>
              <w:t xml:space="preserve"> apply and, in the case of a </w:t>
            </w:r>
            <w:r w:rsidRPr="00567A01">
              <w:rPr>
                <w:rFonts w:cs="Arial"/>
                <w:b/>
                <w:bCs/>
              </w:rPr>
              <w:t>User</w:t>
            </w:r>
            <w:r w:rsidRPr="00567A01">
              <w:rPr>
                <w:rFonts w:cs="Arial"/>
              </w:rPr>
              <w:t xml:space="preserve">, any other document(s) on a </w:t>
            </w:r>
            <w:r w:rsidRPr="00567A01">
              <w:rPr>
                <w:rFonts w:cs="Arial"/>
                <w:b/>
                <w:bCs/>
              </w:rPr>
              <w:t>User Site</w:t>
            </w:r>
            <w:r w:rsidRPr="00567A01">
              <w:rPr>
                <w:rFonts w:cs="Arial"/>
              </w:rPr>
              <w:t xml:space="preserve"> which contains rules with regard to maintaining or securing the isolating position of an </w:t>
            </w:r>
            <w:r w:rsidRPr="00567A01">
              <w:rPr>
                <w:rFonts w:cs="Arial"/>
                <w:b/>
                <w:bCs/>
              </w:rPr>
              <w:t>Isolating Device</w:t>
            </w:r>
            <w:r w:rsidRPr="00567A01">
              <w:rPr>
                <w:rFonts w:cs="Arial"/>
              </w:rPr>
              <w:t xml:space="preserve">, or maintaining a physical separation or maintaining or securing the position of an </w:t>
            </w:r>
            <w:r w:rsidRPr="00567A01">
              <w:rPr>
                <w:rFonts w:cs="Arial"/>
                <w:b/>
                <w:bCs/>
              </w:rPr>
              <w:t>Earthing Device</w:t>
            </w:r>
            <w:r w:rsidRPr="00567A01">
              <w:rPr>
                <w:rFonts w:cs="Arial"/>
              </w:rPr>
              <w:t>. </w:t>
            </w:r>
          </w:p>
        </w:tc>
      </w:tr>
      <w:tr w:rsidR="00F81D7C" w:rsidRPr="007E0B31" w14:paraId="77B1C1F3" w14:textId="77777777" w:rsidTr="0DEE1E6E">
        <w:trPr>
          <w:cantSplit/>
        </w:trPr>
        <w:tc>
          <w:tcPr>
            <w:tcW w:w="2884" w:type="dxa"/>
          </w:tcPr>
          <w:p w14:paraId="41E761FD" w14:textId="77777777" w:rsidR="00F81D7C" w:rsidRPr="007E0B31" w:rsidRDefault="00F81D7C" w:rsidP="00F81D7C">
            <w:pPr>
              <w:pStyle w:val="Arial11Bold"/>
              <w:rPr>
                <w:rFonts w:cs="Arial"/>
              </w:rPr>
            </w:pPr>
            <w:r w:rsidRPr="007E0B31">
              <w:rPr>
                <w:rFonts w:cs="Arial"/>
              </w:rPr>
              <w:t>Local Switching Procedure</w:t>
            </w:r>
          </w:p>
        </w:tc>
        <w:tc>
          <w:tcPr>
            <w:tcW w:w="6634" w:type="dxa"/>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0DEE1E6E">
        <w:trPr>
          <w:cantSplit/>
        </w:trPr>
        <w:tc>
          <w:tcPr>
            <w:tcW w:w="2884" w:type="dxa"/>
          </w:tcPr>
          <w:p w14:paraId="796A8D79" w14:textId="77777777" w:rsidR="00F81D7C" w:rsidRPr="007E0B31" w:rsidRDefault="00F81D7C" w:rsidP="00F81D7C">
            <w:pPr>
              <w:pStyle w:val="Arial11Bold"/>
              <w:rPr>
                <w:rFonts w:cs="Arial"/>
              </w:rPr>
            </w:pPr>
            <w:r w:rsidRPr="007E0B31">
              <w:rPr>
                <w:rFonts w:cs="Arial"/>
              </w:rPr>
              <w:lastRenderedPageBreak/>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0DEE1E6E">
        <w:trPr>
          <w:cantSplit/>
        </w:trPr>
        <w:tc>
          <w:tcPr>
            <w:tcW w:w="2884" w:type="dxa"/>
          </w:tcPr>
          <w:p w14:paraId="539D52FC" w14:textId="77777777" w:rsidR="00F81D7C" w:rsidRPr="007E0B31" w:rsidRDefault="00F81D7C" w:rsidP="00F81D7C">
            <w:pPr>
              <w:pStyle w:val="Arial11Bold"/>
              <w:rPr>
                <w:rFonts w:cs="Arial"/>
              </w:rPr>
            </w:pPr>
            <w:r w:rsidRPr="007E0B31">
              <w:rPr>
                <w:rFonts w:cs="Arial"/>
              </w:rPr>
              <w:t>Location</w:t>
            </w:r>
          </w:p>
        </w:tc>
        <w:tc>
          <w:tcPr>
            <w:tcW w:w="6634" w:type="dxa"/>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0DEE1E6E">
        <w:trPr>
          <w:cantSplit/>
        </w:trPr>
        <w:tc>
          <w:tcPr>
            <w:tcW w:w="2884" w:type="dxa"/>
          </w:tcPr>
          <w:p w14:paraId="41B859E4" w14:textId="77777777" w:rsidR="00F81D7C" w:rsidRPr="007E0B31" w:rsidRDefault="00F81D7C" w:rsidP="00F81D7C">
            <w:pPr>
              <w:pStyle w:val="Arial11Bold"/>
              <w:rPr>
                <w:rFonts w:cs="Arial"/>
              </w:rPr>
            </w:pPr>
            <w:r w:rsidRPr="007E0B31">
              <w:rPr>
                <w:rFonts w:cs="Arial"/>
              </w:rPr>
              <w:t>Locked</w:t>
            </w:r>
          </w:p>
        </w:tc>
        <w:tc>
          <w:tcPr>
            <w:tcW w:w="6634" w:type="dxa"/>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0DEE1E6E">
        <w:trPr>
          <w:cantSplit/>
        </w:trPr>
        <w:tc>
          <w:tcPr>
            <w:tcW w:w="2884" w:type="dxa"/>
          </w:tcPr>
          <w:p w14:paraId="0F7F6662" w14:textId="77777777" w:rsidR="00F81D7C" w:rsidRPr="007E0B31" w:rsidRDefault="00F81D7C" w:rsidP="00F81D7C">
            <w:pPr>
              <w:pStyle w:val="Arial11Bold"/>
              <w:rPr>
                <w:rFonts w:cs="Arial"/>
              </w:rPr>
            </w:pPr>
            <w:r w:rsidRPr="007E0B31">
              <w:rPr>
                <w:rFonts w:cs="Arial"/>
              </w:rPr>
              <w:t>Locking</w:t>
            </w:r>
          </w:p>
        </w:tc>
        <w:tc>
          <w:tcPr>
            <w:tcW w:w="6634" w:type="dxa"/>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1D0F41" w:rsidRPr="007E0B31" w14:paraId="0E3308A0" w14:textId="77777777" w:rsidTr="0DEE1E6E">
        <w:trPr>
          <w:cantSplit/>
        </w:trPr>
        <w:tc>
          <w:tcPr>
            <w:tcW w:w="2884" w:type="dxa"/>
          </w:tcPr>
          <w:p w14:paraId="254CF53B" w14:textId="34520FA7" w:rsidR="001D0F41" w:rsidRPr="007E0B31" w:rsidRDefault="001D0F41" w:rsidP="001D0F41">
            <w:pPr>
              <w:pStyle w:val="Arial11Bold"/>
              <w:rPr>
                <w:rFonts w:cs="Arial"/>
              </w:rPr>
            </w:pPr>
            <w:r w:rsidRPr="00513343">
              <w:t>London Court of International Arbitration</w:t>
            </w:r>
          </w:p>
        </w:tc>
        <w:tc>
          <w:tcPr>
            <w:tcW w:w="6634" w:type="dxa"/>
          </w:tcPr>
          <w:p w14:paraId="1468A949" w14:textId="66EC3550" w:rsidR="001D0F41" w:rsidRPr="007E0B31" w:rsidRDefault="00AA1E5A" w:rsidP="001D0F41">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F81D7C" w:rsidRPr="007E0B31" w14:paraId="05FD6AF9" w14:textId="77777777" w:rsidTr="0DEE1E6E">
        <w:trPr>
          <w:cantSplit/>
        </w:trPr>
        <w:tc>
          <w:tcPr>
            <w:tcW w:w="2884"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6634" w:type="dxa"/>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0DEE1E6E">
        <w:trPr>
          <w:cantSplit/>
        </w:trPr>
        <w:tc>
          <w:tcPr>
            <w:tcW w:w="2884"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0DEE1E6E">
        <w:trPr>
          <w:cantSplit/>
        </w:trPr>
        <w:tc>
          <w:tcPr>
            <w:tcW w:w="2884"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6634" w:type="dxa"/>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0DEE1E6E">
        <w:trPr>
          <w:cantSplit/>
        </w:trPr>
        <w:tc>
          <w:tcPr>
            <w:tcW w:w="2884"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w:t>
            </w:r>
            <w:proofErr w:type="gramStart"/>
            <w:r w:rsidRPr="00A87826">
              <w:rPr>
                <w:color w:val="auto"/>
              </w:rPr>
              <w:t>is</w:t>
            </w:r>
            <w:proofErr w:type="gramEnd"/>
            <w:r w:rsidRPr="00A87826">
              <w:rPr>
                <w:color w:val="auto"/>
              </w:rPr>
              <w:t xml:space="preserve">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0DEE1E6E">
        <w:trPr>
          <w:cantSplit/>
        </w:trPr>
        <w:tc>
          <w:tcPr>
            <w:tcW w:w="2884" w:type="dxa"/>
          </w:tcPr>
          <w:p w14:paraId="0A0A0725" w14:textId="77777777" w:rsidR="00F81D7C" w:rsidRPr="007E0B31" w:rsidRDefault="00F81D7C" w:rsidP="00F81D7C">
            <w:pPr>
              <w:pStyle w:val="Arial11Bold"/>
              <w:rPr>
                <w:rFonts w:cs="Arial"/>
              </w:rPr>
            </w:pPr>
            <w:r w:rsidRPr="007E0B31">
              <w:rPr>
                <w:rFonts w:cs="Arial"/>
              </w:rPr>
              <w:t>Main Protection</w:t>
            </w:r>
          </w:p>
        </w:tc>
        <w:tc>
          <w:tcPr>
            <w:tcW w:w="6634" w:type="dxa"/>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0DEE1E6E">
        <w:trPr>
          <w:cantSplit/>
        </w:trPr>
        <w:tc>
          <w:tcPr>
            <w:tcW w:w="2884" w:type="dxa"/>
          </w:tcPr>
          <w:p w14:paraId="331C7E14" w14:textId="380252E6" w:rsidR="00F81D7C" w:rsidRPr="007E0B31" w:rsidRDefault="00F81D7C" w:rsidP="00F81D7C">
            <w:pPr>
              <w:pStyle w:val="Arial11Bold"/>
              <w:rPr>
                <w:rFonts w:cs="Arial"/>
              </w:rPr>
            </w:pPr>
            <w:bookmarkStart w:id="36" w:name="_DV_C39"/>
            <w:r w:rsidRPr="007E0B31">
              <w:rPr>
                <w:rFonts w:cs="Arial"/>
              </w:rPr>
              <w:t>Manufacturer’s Data &amp; Performance Report</w:t>
            </w:r>
            <w:bookmarkEnd w:id="36"/>
          </w:p>
        </w:tc>
        <w:tc>
          <w:tcPr>
            <w:tcW w:w="6634" w:type="dxa"/>
          </w:tcPr>
          <w:p w14:paraId="671DA193" w14:textId="02EFD935" w:rsidR="00F81D7C" w:rsidRPr="007E0B31" w:rsidRDefault="00F81D7C" w:rsidP="00F81D7C">
            <w:pPr>
              <w:pStyle w:val="TableArial11"/>
              <w:rPr>
                <w:rFonts w:cs="Arial"/>
              </w:rPr>
            </w:pPr>
            <w:bookmarkStart w:id="37"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37"/>
          </w:p>
        </w:tc>
      </w:tr>
      <w:tr w:rsidR="00F81D7C" w:rsidRPr="007E0B31" w14:paraId="0E2893AA" w14:textId="77777777" w:rsidTr="0DEE1E6E">
        <w:trPr>
          <w:cantSplit/>
        </w:trPr>
        <w:tc>
          <w:tcPr>
            <w:tcW w:w="2884"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lastRenderedPageBreak/>
              <w:t>Manufacturer’s Test Certificates</w:t>
            </w:r>
          </w:p>
        </w:tc>
        <w:tc>
          <w:tcPr>
            <w:tcW w:w="6634" w:type="dxa"/>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0DEE1E6E">
        <w:trPr>
          <w:cantSplit/>
        </w:trPr>
        <w:tc>
          <w:tcPr>
            <w:tcW w:w="2884"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6634" w:type="dxa"/>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0DEE1E6E">
        <w:trPr>
          <w:cantSplit/>
        </w:trPr>
        <w:tc>
          <w:tcPr>
            <w:tcW w:w="2884"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6634" w:type="dxa"/>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0DEE1E6E">
        <w:trPr>
          <w:cantSplit/>
        </w:trPr>
        <w:tc>
          <w:tcPr>
            <w:tcW w:w="2884" w:type="dxa"/>
          </w:tcPr>
          <w:p w14:paraId="4BAFAA51" w14:textId="77777777" w:rsidR="00F81D7C" w:rsidRPr="007E0B31" w:rsidRDefault="00F81D7C" w:rsidP="00F81D7C">
            <w:pPr>
              <w:pStyle w:val="Arial11Bold"/>
              <w:rPr>
                <w:rFonts w:cs="Arial"/>
              </w:rPr>
            </w:pPr>
            <w:r w:rsidRPr="007E0B31">
              <w:rPr>
                <w:rFonts w:cs="Arial"/>
              </w:rPr>
              <w:t>Material Effect</w:t>
            </w:r>
          </w:p>
        </w:tc>
        <w:tc>
          <w:tcPr>
            <w:tcW w:w="6634" w:type="dxa"/>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0DEE1E6E">
        <w:trPr>
          <w:cantSplit/>
        </w:trPr>
        <w:tc>
          <w:tcPr>
            <w:tcW w:w="2884"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6634" w:type="dxa"/>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0DEE1E6E">
        <w:trPr>
          <w:cantSplit/>
        </w:trPr>
        <w:tc>
          <w:tcPr>
            <w:tcW w:w="2884" w:type="dxa"/>
          </w:tcPr>
          <w:p w14:paraId="3DA54DDA" w14:textId="1AE4917A" w:rsidR="00F81D7C" w:rsidRPr="007E0B31" w:rsidRDefault="00F81D7C" w:rsidP="00F81D7C">
            <w:pPr>
              <w:pStyle w:val="Arial11Bold"/>
              <w:rPr>
                <w:rFonts w:cs="Arial"/>
              </w:rPr>
            </w:pPr>
            <w:r w:rsidRPr="005C20E3">
              <w:rPr>
                <w:color w:val="000000" w:themeColor="text1"/>
              </w:rPr>
              <w:t>Maximum Export Capability</w:t>
            </w:r>
          </w:p>
        </w:tc>
        <w:tc>
          <w:tcPr>
            <w:tcW w:w="6634" w:type="dxa"/>
          </w:tcPr>
          <w:p w14:paraId="09A88861" w14:textId="6FF8BD00"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0DEE1E6E">
        <w:trPr>
          <w:cantSplit/>
        </w:trPr>
        <w:tc>
          <w:tcPr>
            <w:tcW w:w="2884" w:type="dxa"/>
          </w:tcPr>
          <w:p w14:paraId="0D6EE1DC" w14:textId="77777777" w:rsidR="00F81D7C" w:rsidRPr="007E0B31" w:rsidRDefault="00F81D7C" w:rsidP="00F81D7C">
            <w:pPr>
              <w:pStyle w:val="Arial11Bold"/>
              <w:rPr>
                <w:rFonts w:cs="Arial"/>
                <w:highlight w:val="green"/>
              </w:rPr>
            </w:pPr>
            <w:r w:rsidRPr="007E0B31">
              <w:rPr>
                <w:rFonts w:cs="Arial"/>
              </w:rPr>
              <w:t>Maximum Export Capacity</w:t>
            </w:r>
          </w:p>
        </w:tc>
        <w:tc>
          <w:tcPr>
            <w:tcW w:w="6634" w:type="dxa"/>
          </w:tcPr>
          <w:p w14:paraId="71DB60FA" w14:textId="77777777" w:rsidR="00F81D7C" w:rsidRPr="007E0B31" w:rsidRDefault="00F81D7C" w:rsidP="00F81D7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0DEE1E6E">
        <w:trPr>
          <w:cantSplit/>
        </w:trPr>
        <w:tc>
          <w:tcPr>
            <w:tcW w:w="2884" w:type="dxa"/>
          </w:tcPr>
          <w:p w14:paraId="740BDFDB" w14:textId="77777777" w:rsidR="00F81D7C" w:rsidRPr="007E0B31" w:rsidRDefault="00F81D7C" w:rsidP="00F81D7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0DEE1E6E">
        <w:trPr>
          <w:cantSplit/>
        </w:trPr>
        <w:tc>
          <w:tcPr>
            <w:tcW w:w="2884" w:type="dxa"/>
          </w:tcPr>
          <w:p w14:paraId="4540B3A4" w14:textId="77777777" w:rsidR="00F81D7C" w:rsidRPr="007E0B31" w:rsidRDefault="00F81D7C" w:rsidP="00F81D7C">
            <w:pPr>
              <w:pStyle w:val="Arial11Bold"/>
              <w:rPr>
                <w:rFonts w:cs="Arial"/>
              </w:rPr>
            </w:pPr>
            <w:r w:rsidRPr="007E0B31">
              <w:rPr>
                <w:rFonts w:cs="Arial"/>
              </w:rPr>
              <w:t>Maximum Generation Service or MGS</w:t>
            </w:r>
          </w:p>
        </w:tc>
        <w:tc>
          <w:tcPr>
            <w:tcW w:w="6634" w:type="dxa"/>
          </w:tcPr>
          <w:p w14:paraId="5E387610" w14:textId="7EFCA426" w:rsidR="00F81D7C" w:rsidRPr="007E0B31" w:rsidRDefault="00F81D7C" w:rsidP="00F81D7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0DEE1E6E">
        <w:trPr>
          <w:cantSplit/>
        </w:trPr>
        <w:tc>
          <w:tcPr>
            <w:tcW w:w="2884" w:type="dxa"/>
          </w:tcPr>
          <w:p w14:paraId="6AFD0D7A" w14:textId="77777777" w:rsidR="00F81D7C" w:rsidRPr="007E0B31" w:rsidRDefault="00F81D7C" w:rsidP="00F81D7C">
            <w:pPr>
              <w:pStyle w:val="Arial11Bold"/>
              <w:rPr>
                <w:rFonts w:cs="Arial"/>
              </w:rPr>
            </w:pPr>
            <w:r w:rsidRPr="007E0B31">
              <w:rPr>
                <w:rFonts w:cs="Arial"/>
              </w:rPr>
              <w:t>Maximum Generation Service Agreement</w:t>
            </w:r>
          </w:p>
        </w:tc>
        <w:tc>
          <w:tcPr>
            <w:tcW w:w="6634" w:type="dxa"/>
          </w:tcPr>
          <w:p w14:paraId="08FAFE28" w14:textId="4B8999EC" w:rsidR="00F81D7C" w:rsidRPr="007E0B31" w:rsidRDefault="00F81D7C" w:rsidP="00F81D7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0DEE1E6E">
        <w:trPr>
          <w:cantSplit/>
        </w:trPr>
        <w:tc>
          <w:tcPr>
            <w:tcW w:w="2884" w:type="dxa"/>
          </w:tcPr>
          <w:p w14:paraId="11A7CFC0" w14:textId="77777777" w:rsidR="00F81D7C" w:rsidRPr="007E0B31" w:rsidRDefault="00F81D7C" w:rsidP="00F81D7C">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0DEE1E6E">
        <w:trPr>
          <w:cantSplit/>
        </w:trPr>
        <w:tc>
          <w:tcPr>
            <w:tcW w:w="2884" w:type="dxa"/>
          </w:tcPr>
          <w:p w14:paraId="62C8C8BB" w14:textId="217F8DC3" w:rsidR="00F81D7C" w:rsidRPr="007E0B31" w:rsidRDefault="00F81D7C" w:rsidP="00F81D7C">
            <w:pPr>
              <w:pStyle w:val="Arial11Bold"/>
              <w:rPr>
                <w:rFonts w:cs="Arial"/>
              </w:rPr>
            </w:pPr>
            <w:r w:rsidRPr="005C20E3">
              <w:rPr>
                <w:color w:val="000000" w:themeColor="text1"/>
              </w:rPr>
              <w:lastRenderedPageBreak/>
              <w:t>Maximum Import Capability</w:t>
            </w:r>
          </w:p>
        </w:tc>
        <w:tc>
          <w:tcPr>
            <w:tcW w:w="6634" w:type="dxa"/>
          </w:tcPr>
          <w:p w14:paraId="4BC9A525" w14:textId="34778CF5"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0DEE1E6E">
        <w:trPr>
          <w:cantSplit/>
        </w:trPr>
        <w:tc>
          <w:tcPr>
            <w:tcW w:w="2884" w:type="dxa"/>
          </w:tcPr>
          <w:p w14:paraId="6536B201" w14:textId="77777777" w:rsidR="00F81D7C" w:rsidRPr="007E0B31" w:rsidRDefault="00F81D7C" w:rsidP="00F81D7C">
            <w:pPr>
              <w:pStyle w:val="Arial11Bold"/>
              <w:rPr>
                <w:rFonts w:cs="Arial"/>
                <w:highlight w:val="green"/>
              </w:rPr>
            </w:pPr>
            <w:r w:rsidRPr="007E0B31">
              <w:rPr>
                <w:rFonts w:cs="Arial"/>
              </w:rPr>
              <w:t>Maximum Import Capacity</w:t>
            </w:r>
          </w:p>
        </w:tc>
        <w:tc>
          <w:tcPr>
            <w:tcW w:w="6634" w:type="dxa"/>
          </w:tcPr>
          <w:p w14:paraId="7E57CD31" w14:textId="77777777"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0DEE1E6E">
        <w:trPr>
          <w:cantSplit/>
        </w:trPr>
        <w:tc>
          <w:tcPr>
            <w:tcW w:w="2884" w:type="dxa"/>
          </w:tcPr>
          <w:p w14:paraId="2ED59A0E" w14:textId="77777777" w:rsidR="00F81D7C" w:rsidRPr="007E0B31" w:rsidRDefault="00F81D7C" w:rsidP="00F81D7C">
            <w:pPr>
              <w:pStyle w:val="Arial11Bold"/>
              <w:rPr>
                <w:rFonts w:cs="Arial"/>
              </w:rPr>
            </w:pPr>
            <w:r w:rsidRPr="00373816">
              <w:t xml:space="preserve">Maximum Import Power </w:t>
            </w:r>
          </w:p>
        </w:tc>
        <w:tc>
          <w:tcPr>
            <w:tcW w:w="6634" w:type="dxa"/>
          </w:tcPr>
          <w:p w14:paraId="5383D68A" w14:textId="77777777" w:rsidR="00F81D7C" w:rsidRPr="007E0B31" w:rsidRDefault="00F81D7C" w:rsidP="00F81D7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0DEE1E6E">
        <w:trPr>
          <w:cantSplit/>
        </w:trPr>
        <w:tc>
          <w:tcPr>
            <w:tcW w:w="2884" w:type="dxa"/>
          </w:tcPr>
          <w:p w14:paraId="6C90BEB7" w14:textId="77777777" w:rsidR="00F81D7C" w:rsidRPr="007E0B31" w:rsidRDefault="00F81D7C" w:rsidP="00F81D7C">
            <w:pPr>
              <w:pStyle w:val="Arial11Bold"/>
              <w:rPr>
                <w:rFonts w:cs="Arial"/>
              </w:rPr>
            </w:pPr>
            <w:r w:rsidRPr="007E0B31">
              <w:rPr>
                <w:rFonts w:cs="Arial"/>
              </w:rPr>
              <w:t>Medium Power Station</w:t>
            </w:r>
          </w:p>
        </w:tc>
        <w:tc>
          <w:tcPr>
            <w:tcW w:w="6634" w:type="dxa"/>
          </w:tcPr>
          <w:p w14:paraId="07F15D2F"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r w:rsidRPr="007E0B31">
              <w:rPr>
                <w:rFonts w:cs="Arial"/>
              </w:rPr>
              <w:t xml:space="preserve"> </w:t>
            </w:r>
          </w:p>
          <w:p w14:paraId="2EB314A8" w14:textId="77777777" w:rsidR="00F81D7C" w:rsidRPr="007E0B31" w:rsidRDefault="00F81D7C" w:rsidP="00F81D7C">
            <w:pPr>
              <w:pStyle w:val="TableArial11"/>
              <w:ind w:left="567" w:hanging="567"/>
              <w:rPr>
                <w:rFonts w:cs="Arial"/>
              </w:rPr>
            </w:pPr>
            <w:r w:rsidRPr="007E0B31">
              <w:rPr>
                <w:rFonts w:cs="Arial"/>
              </w:rPr>
              <w:t>or,</w:t>
            </w:r>
          </w:p>
          <w:p w14:paraId="272C46D3" w14:textId="1BE214D3"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p>
          <w:p w14:paraId="68A5E5AA" w14:textId="77777777" w:rsidR="00F81D7C" w:rsidRPr="007E0B31" w:rsidRDefault="00F81D7C" w:rsidP="00F81D7C">
            <w:pPr>
              <w:pStyle w:val="TableArial11"/>
              <w:ind w:left="567" w:hanging="567"/>
              <w:rPr>
                <w:rFonts w:cs="Arial"/>
              </w:rPr>
            </w:pPr>
            <w:r w:rsidRPr="007E0B31">
              <w:rPr>
                <w:rFonts w:cs="Arial"/>
              </w:rPr>
              <w:t>or,</w:t>
            </w:r>
          </w:p>
          <w:p w14:paraId="3F68A2DE" w14:textId="2934E072"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F81D7C" w:rsidRPr="007E0B31" w:rsidRDefault="00F81D7C" w:rsidP="00F81D7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0DEE1E6E">
        <w:trPr>
          <w:cantSplit/>
        </w:trPr>
        <w:tc>
          <w:tcPr>
            <w:tcW w:w="2884" w:type="dxa"/>
          </w:tcPr>
          <w:p w14:paraId="6558EC81" w14:textId="77777777" w:rsidR="00F81D7C" w:rsidRPr="007E0B31" w:rsidRDefault="00F81D7C" w:rsidP="00F81D7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F81D7C" w:rsidRPr="007E0B31" w14:paraId="1172E6F9" w14:textId="77777777" w:rsidTr="0DEE1E6E">
        <w:trPr>
          <w:cantSplit/>
        </w:trPr>
        <w:tc>
          <w:tcPr>
            <w:tcW w:w="2884" w:type="dxa"/>
          </w:tcPr>
          <w:p w14:paraId="55008996" w14:textId="77777777" w:rsidR="00F81D7C" w:rsidRPr="007E0B31" w:rsidRDefault="00F81D7C" w:rsidP="00F81D7C">
            <w:pPr>
              <w:pStyle w:val="Arial11Bold"/>
              <w:rPr>
                <w:rFonts w:cs="Arial"/>
              </w:rPr>
            </w:pPr>
            <w:r w:rsidRPr="007E0B31">
              <w:rPr>
                <w:rFonts w:cs="Arial"/>
              </w:rPr>
              <w:t>Mills</w:t>
            </w:r>
          </w:p>
        </w:tc>
        <w:tc>
          <w:tcPr>
            <w:tcW w:w="6634" w:type="dxa"/>
          </w:tcPr>
          <w:p w14:paraId="10AB29E5" w14:textId="77777777" w:rsidR="00F81D7C" w:rsidRPr="007E0B31" w:rsidRDefault="00F81D7C" w:rsidP="00F81D7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0DEE1E6E">
        <w:trPr>
          <w:cantSplit/>
        </w:trPr>
        <w:tc>
          <w:tcPr>
            <w:tcW w:w="2884" w:type="dxa"/>
          </w:tcPr>
          <w:p w14:paraId="00139B74" w14:textId="77777777" w:rsidR="00F81D7C" w:rsidRPr="007E0B31" w:rsidRDefault="00F81D7C" w:rsidP="00F81D7C">
            <w:pPr>
              <w:pStyle w:val="Arial11Bold"/>
              <w:rPr>
                <w:rFonts w:cs="Arial"/>
              </w:rPr>
            </w:pPr>
            <w:r w:rsidRPr="007E0B31">
              <w:rPr>
                <w:rFonts w:cs="Arial"/>
              </w:rPr>
              <w:t>Minimum Generation</w:t>
            </w:r>
          </w:p>
        </w:tc>
        <w:tc>
          <w:tcPr>
            <w:tcW w:w="6634" w:type="dxa"/>
          </w:tcPr>
          <w:p w14:paraId="0B3F5F13" w14:textId="0EA4BB3C" w:rsidR="00F81D7C" w:rsidRPr="007E0B31" w:rsidRDefault="00F81D7C" w:rsidP="00F81D7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F81D7C" w:rsidRPr="007E0B31" w14:paraId="1A73A6F1" w14:textId="77777777" w:rsidTr="0DEE1E6E">
        <w:trPr>
          <w:cantSplit/>
        </w:trPr>
        <w:tc>
          <w:tcPr>
            <w:tcW w:w="2884" w:type="dxa"/>
          </w:tcPr>
          <w:p w14:paraId="3F6AA4AD" w14:textId="77777777" w:rsidR="00F81D7C" w:rsidRPr="007E0B31" w:rsidRDefault="00F81D7C" w:rsidP="00F81D7C">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F81D7C" w:rsidRPr="007E0B31" w:rsidRDefault="00F81D7C" w:rsidP="00F81D7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0DEE1E6E">
        <w:trPr>
          <w:cantSplit/>
        </w:trPr>
        <w:tc>
          <w:tcPr>
            <w:tcW w:w="2884" w:type="dxa"/>
          </w:tcPr>
          <w:p w14:paraId="61D82D43" w14:textId="66177675" w:rsidR="00F81D7C" w:rsidRPr="007E0B31" w:rsidRDefault="00F81D7C" w:rsidP="00F81D7C">
            <w:pPr>
              <w:pStyle w:val="Arial11Bold"/>
              <w:rPr>
                <w:rFonts w:cs="Arial"/>
              </w:rPr>
            </w:pPr>
            <w:r w:rsidRPr="007E0B31">
              <w:rPr>
                <w:rFonts w:cs="Arial"/>
              </w:rPr>
              <w:lastRenderedPageBreak/>
              <w:t>Minimum Import Capacit</w:t>
            </w:r>
            <w:r w:rsidRPr="00A72ACD">
              <w:rPr>
                <w:rFonts w:cs="Arial"/>
              </w:rPr>
              <w:t>y</w:t>
            </w:r>
          </w:p>
        </w:tc>
        <w:tc>
          <w:tcPr>
            <w:tcW w:w="6634" w:type="dxa"/>
          </w:tcPr>
          <w:p w14:paraId="3D4D48A5" w14:textId="565FA500" w:rsidR="00F81D7C" w:rsidRPr="007E0B31" w:rsidRDefault="00F81D7C" w:rsidP="00F81D7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0DEE1E6E">
        <w:trPr>
          <w:cantSplit/>
        </w:trPr>
        <w:tc>
          <w:tcPr>
            <w:tcW w:w="2884" w:type="dxa"/>
          </w:tcPr>
          <w:p w14:paraId="710BD543" w14:textId="77777777" w:rsidR="00F81D7C" w:rsidRPr="007E0B31" w:rsidRDefault="00F81D7C" w:rsidP="00F81D7C">
            <w:pPr>
              <w:pStyle w:val="Arial11Bold"/>
              <w:rPr>
                <w:rFonts w:cs="Arial"/>
              </w:rPr>
            </w:pPr>
            <w:r w:rsidRPr="007E0B31">
              <w:rPr>
                <w:rFonts w:cs="Arial"/>
              </w:rPr>
              <w:t>Minimum Regulating Level</w:t>
            </w:r>
          </w:p>
        </w:tc>
        <w:tc>
          <w:tcPr>
            <w:tcW w:w="6634" w:type="dxa"/>
          </w:tcPr>
          <w:p w14:paraId="6E014C85" w14:textId="69675277"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0DEE1E6E">
        <w:trPr>
          <w:cantSplit/>
        </w:trPr>
        <w:tc>
          <w:tcPr>
            <w:tcW w:w="2884" w:type="dxa"/>
          </w:tcPr>
          <w:p w14:paraId="5F303D38" w14:textId="77777777" w:rsidR="00F81D7C" w:rsidRPr="007E0B31" w:rsidRDefault="00F81D7C" w:rsidP="00F81D7C">
            <w:pPr>
              <w:pStyle w:val="Arial11Bold"/>
              <w:rPr>
                <w:rFonts w:cs="Arial"/>
              </w:rPr>
            </w:pPr>
            <w:r w:rsidRPr="007E0B31">
              <w:rPr>
                <w:rFonts w:cs="Arial"/>
              </w:rPr>
              <w:t>Minimum Stable Operating Level</w:t>
            </w:r>
          </w:p>
        </w:tc>
        <w:tc>
          <w:tcPr>
            <w:tcW w:w="6634" w:type="dxa"/>
          </w:tcPr>
          <w:p w14:paraId="58A98321" w14:textId="5FFA4BA5"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35870440" w14:textId="77777777" w:rsidTr="0DEE1E6E">
        <w:trPr>
          <w:cantSplit/>
          <w:trHeight w:val="300"/>
        </w:trPr>
        <w:tc>
          <w:tcPr>
            <w:tcW w:w="2884" w:type="dxa"/>
          </w:tcPr>
          <w:p w14:paraId="7BA7B8C0" w14:textId="7A279A7A" w:rsidR="1E6C4A0A" w:rsidRDefault="1E6C4A0A" w:rsidP="004E64E8">
            <w:pPr>
              <w:pStyle w:val="Arial11Bold"/>
              <w:rPr>
                <w:rFonts w:cs="Arial"/>
              </w:rPr>
            </w:pPr>
            <w:r w:rsidRPr="38E6A229">
              <w:rPr>
                <w:rFonts w:cs="Arial"/>
              </w:rPr>
              <w:t>Minister of the Crown</w:t>
            </w:r>
          </w:p>
        </w:tc>
        <w:tc>
          <w:tcPr>
            <w:tcW w:w="6634" w:type="dxa"/>
          </w:tcPr>
          <w:p w14:paraId="54AFA4C3" w14:textId="411CDF0D" w:rsidR="1E6C4A0A" w:rsidRDefault="1E6C4A0A" w:rsidP="004E64E8">
            <w:pPr>
              <w:pStyle w:val="TableArial11"/>
              <w:rPr>
                <w:rFonts w:cs="Arial"/>
                <w:b/>
                <w:bCs/>
              </w:rPr>
            </w:pPr>
            <w:r w:rsidRPr="38E6A229">
              <w:rPr>
                <w:rFonts w:cs="Arial"/>
              </w:rPr>
              <w:t xml:space="preserve">As defined in the </w:t>
            </w:r>
            <w:r w:rsidRPr="38E6A229">
              <w:rPr>
                <w:rFonts w:cs="Arial"/>
                <w:b/>
                <w:bCs/>
              </w:rPr>
              <w:t>ESO Licence.</w:t>
            </w:r>
          </w:p>
        </w:tc>
      </w:tr>
      <w:tr w:rsidR="00F81D7C" w:rsidRPr="007E0B31" w14:paraId="38E50172" w14:textId="77777777" w:rsidTr="0DEE1E6E">
        <w:trPr>
          <w:cantSplit/>
        </w:trPr>
        <w:tc>
          <w:tcPr>
            <w:tcW w:w="2884" w:type="dxa"/>
          </w:tcPr>
          <w:p w14:paraId="17AD8CFF" w14:textId="77777777" w:rsidR="00F81D7C" w:rsidRPr="007E0B31" w:rsidRDefault="00F81D7C" w:rsidP="00F81D7C">
            <w:pPr>
              <w:pStyle w:val="Arial11Bold"/>
              <w:rPr>
                <w:rFonts w:cs="Arial"/>
              </w:rPr>
            </w:pPr>
            <w:r w:rsidRPr="007E0B31">
              <w:rPr>
                <w:rFonts w:cs="Arial"/>
              </w:rPr>
              <w:t>Modification</w:t>
            </w:r>
          </w:p>
        </w:tc>
        <w:tc>
          <w:tcPr>
            <w:tcW w:w="6634" w:type="dxa"/>
          </w:tcPr>
          <w:p w14:paraId="7806D34C" w14:textId="2A977A01" w:rsidR="00F81D7C" w:rsidRPr="007E0B31" w:rsidRDefault="00F81D7C" w:rsidP="00F81D7C">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0DEE1E6E">
        <w:trPr>
          <w:cantSplit/>
        </w:trPr>
        <w:tc>
          <w:tcPr>
            <w:tcW w:w="2884" w:type="dxa"/>
          </w:tcPr>
          <w:p w14:paraId="44754F8D" w14:textId="77777777" w:rsidR="00F81D7C" w:rsidRPr="007E0B31" w:rsidRDefault="00F81D7C" w:rsidP="00F81D7C">
            <w:pPr>
              <w:pStyle w:val="Arial11Bold"/>
              <w:rPr>
                <w:rFonts w:cs="Arial"/>
              </w:rPr>
            </w:pPr>
            <w:r w:rsidRPr="007E0B31">
              <w:rPr>
                <w:rFonts w:cs="Arial"/>
              </w:rPr>
              <w:t>Mothballed DC Connected Power Park Module</w:t>
            </w:r>
          </w:p>
        </w:tc>
        <w:tc>
          <w:tcPr>
            <w:tcW w:w="6634" w:type="dxa"/>
          </w:tcPr>
          <w:p w14:paraId="6379A598" w14:textId="77777777" w:rsidR="00F81D7C" w:rsidRPr="007E0B31" w:rsidRDefault="00F81D7C" w:rsidP="00F81D7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28B4C911" w14:textId="77777777" w:rsidTr="0DEE1E6E">
        <w:trPr>
          <w:cantSplit/>
        </w:trPr>
        <w:tc>
          <w:tcPr>
            <w:tcW w:w="2884" w:type="dxa"/>
          </w:tcPr>
          <w:p w14:paraId="46BB49CB" w14:textId="77777777" w:rsidR="00F81D7C" w:rsidRPr="007E0B31" w:rsidRDefault="00F81D7C" w:rsidP="00F81D7C">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F81D7C" w:rsidRPr="007E0B31" w:rsidRDefault="00F81D7C" w:rsidP="00F81D7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05B71069" w14:textId="77777777" w:rsidTr="0DEE1E6E">
        <w:trPr>
          <w:cantSplit/>
        </w:trPr>
        <w:tc>
          <w:tcPr>
            <w:tcW w:w="2884" w:type="dxa"/>
          </w:tcPr>
          <w:p w14:paraId="3A925164" w14:textId="77777777" w:rsidR="00F81D7C" w:rsidRPr="007E0B31" w:rsidRDefault="00F81D7C" w:rsidP="00F81D7C">
            <w:pPr>
              <w:pStyle w:val="Arial11Bold"/>
              <w:rPr>
                <w:rFonts w:cs="Arial"/>
              </w:rPr>
            </w:pPr>
            <w:r w:rsidRPr="007E0B31">
              <w:rPr>
                <w:rFonts w:cs="Arial"/>
              </w:rPr>
              <w:t>Mothballed HVDC System</w:t>
            </w:r>
          </w:p>
        </w:tc>
        <w:tc>
          <w:tcPr>
            <w:tcW w:w="6634" w:type="dxa"/>
          </w:tcPr>
          <w:p w14:paraId="1A49365B" w14:textId="77777777"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F81D7C" w:rsidRPr="007E0B31" w14:paraId="259A95B5" w14:textId="77777777" w:rsidTr="0DEE1E6E">
        <w:trPr>
          <w:cantSplit/>
        </w:trPr>
        <w:tc>
          <w:tcPr>
            <w:tcW w:w="2884" w:type="dxa"/>
          </w:tcPr>
          <w:p w14:paraId="5AFD4D55" w14:textId="77777777" w:rsidR="00F81D7C" w:rsidRPr="007E0B31" w:rsidRDefault="00F81D7C" w:rsidP="00F81D7C">
            <w:pPr>
              <w:pStyle w:val="Arial11Bold"/>
              <w:rPr>
                <w:rFonts w:cs="Arial"/>
              </w:rPr>
            </w:pPr>
            <w:r w:rsidRPr="007E0B31">
              <w:rPr>
                <w:rFonts w:cs="Arial"/>
              </w:rPr>
              <w:t xml:space="preserve">Mothballed HVDC Converter </w:t>
            </w:r>
          </w:p>
        </w:tc>
        <w:tc>
          <w:tcPr>
            <w:tcW w:w="6634" w:type="dxa"/>
          </w:tcPr>
          <w:p w14:paraId="428C90C4" w14:textId="633A5BA8"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F81D7C" w:rsidRPr="007E0B31" w14:paraId="72B47314" w14:textId="77777777" w:rsidTr="0DEE1E6E">
        <w:trPr>
          <w:cantSplit/>
        </w:trPr>
        <w:tc>
          <w:tcPr>
            <w:tcW w:w="2884" w:type="dxa"/>
          </w:tcPr>
          <w:p w14:paraId="366E06D0" w14:textId="77777777" w:rsidR="00F81D7C" w:rsidRPr="007E0B31" w:rsidRDefault="00F81D7C" w:rsidP="00F81D7C">
            <w:pPr>
              <w:pStyle w:val="Arial11Bold"/>
              <w:rPr>
                <w:rFonts w:cs="Arial"/>
              </w:rPr>
            </w:pPr>
            <w:r w:rsidRPr="007E0B31">
              <w:rPr>
                <w:rFonts w:cs="Arial"/>
              </w:rPr>
              <w:t>Mothballed Generating Unit</w:t>
            </w:r>
          </w:p>
        </w:tc>
        <w:tc>
          <w:tcPr>
            <w:tcW w:w="6634" w:type="dxa"/>
          </w:tcPr>
          <w:p w14:paraId="36082D09"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0DEE1E6E">
        <w:trPr>
          <w:cantSplit/>
        </w:trPr>
        <w:tc>
          <w:tcPr>
            <w:tcW w:w="2884" w:type="dxa"/>
          </w:tcPr>
          <w:p w14:paraId="0FAFCB0B" w14:textId="77777777" w:rsidR="00F81D7C" w:rsidRPr="007E0B31" w:rsidRDefault="00F81D7C" w:rsidP="00F81D7C">
            <w:pPr>
              <w:pStyle w:val="Arial11Bold"/>
              <w:rPr>
                <w:rFonts w:cs="Arial"/>
              </w:rPr>
            </w:pPr>
            <w:r w:rsidRPr="007E0B31">
              <w:rPr>
                <w:rFonts w:cs="Arial"/>
              </w:rPr>
              <w:t>Mothballed Power Generating Module</w:t>
            </w:r>
          </w:p>
        </w:tc>
        <w:tc>
          <w:tcPr>
            <w:tcW w:w="6634" w:type="dxa"/>
          </w:tcPr>
          <w:p w14:paraId="660D1360"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16C4C365" w14:textId="77777777" w:rsidTr="0DEE1E6E">
        <w:trPr>
          <w:cantSplit/>
        </w:trPr>
        <w:tc>
          <w:tcPr>
            <w:tcW w:w="2884" w:type="dxa"/>
          </w:tcPr>
          <w:p w14:paraId="75C0F84F" w14:textId="77777777" w:rsidR="00F81D7C" w:rsidRPr="007E0B31" w:rsidRDefault="00F81D7C" w:rsidP="00F81D7C">
            <w:pPr>
              <w:pStyle w:val="Arial11Bold"/>
              <w:rPr>
                <w:rFonts w:cs="Arial"/>
              </w:rPr>
            </w:pPr>
            <w:r w:rsidRPr="007E0B31">
              <w:rPr>
                <w:rFonts w:cs="Arial"/>
              </w:rPr>
              <w:lastRenderedPageBreak/>
              <w:t>Mothballed Power Park Module</w:t>
            </w:r>
          </w:p>
        </w:tc>
        <w:tc>
          <w:tcPr>
            <w:tcW w:w="6634" w:type="dxa"/>
          </w:tcPr>
          <w:p w14:paraId="0702F02E"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70E6978F" w14:textId="77777777" w:rsidTr="0DEE1E6E">
        <w:trPr>
          <w:cantSplit/>
        </w:trPr>
        <w:tc>
          <w:tcPr>
            <w:tcW w:w="2884" w:type="dxa"/>
          </w:tcPr>
          <w:p w14:paraId="1588B364" w14:textId="77777777" w:rsidR="00F81D7C" w:rsidRPr="007E0B31" w:rsidRDefault="00F81D7C" w:rsidP="00F81D7C">
            <w:pPr>
              <w:pStyle w:val="Arial11Bold"/>
              <w:rPr>
                <w:rFonts w:cs="Arial"/>
              </w:rPr>
            </w:pPr>
            <w:r w:rsidRPr="007E0B31">
              <w:rPr>
                <w:rFonts w:cs="Arial"/>
              </w:rPr>
              <w:t>Multiple Point of Connection</w:t>
            </w:r>
          </w:p>
        </w:tc>
        <w:tc>
          <w:tcPr>
            <w:tcW w:w="6634" w:type="dxa"/>
          </w:tcPr>
          <w:p w14:paraId="3856B18F" w14:textId="77777777" w:rsidR="00F81D7C" w:rsidRPr="007E0B31" w:rsidRDefault="00F81D7C" w:rsidP="00F81D7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121449C6" w14:textId="77777777" w:rsidTr="0DEE1E6E">
        <w:trPr>
          <w:cantSplit/>
        </w:trPr>
        <w:tc>
          <w:tcPr>
            <w:tcW w:w="2884" w:type="dxa"/>
          </w:tcPr>
          <w:p w14:paraId="3F92EF01" w14:textId="472B5B92" w:rsidR="00F81D7C" w:rsidRPr="007E0B31" w:rsidRDefault="00F81D7C" w:rsidP="00F81D7C">
            <w:pPr>
              <w:pStyle w:val="Arial11Bold"/>
              <w:rPr>
                <w:rFonts w:cs="Arial"/>
              </w:rPr>
            </w:pPr>
            <w:r>
              <w:rPr>
                <w:rFonts w:cs="Arial"/>
              </w:rPr>
              <w:t>MSID</w:t>
            </w:r>
          </w:p>
        </w:tc>
        <w:tc>
          <w:tcPr>
            <w:tcW w:w="6634" w:type="dxa"/>
          </w:tcPr>
          <w:p w14:paraId="02E7CF9C" w14:textId="66BD8694" w:rsidR="00F81D7C" w:rsidRPr="007E0B31" w:rsidRDefault="00F81D7C" w:rsidP="00F81D7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0DEE1E6E">
        <w:trPr>
          <w:cantSplit/>
        </w:trPr>
        <w:tc>
          <w:tcPr>
            <w:tcW w:w="2884" w:type="dxa"/>
          </w:tcPr>
          <w:p w14:paraId="59513645" w14:textId="77777777" w:rsidR="00F81D7C" w:rsidRPr="007E0B31" w:rsidRDefault="00F81D7C" w:rsidP="00F81D7C">
            <w:pPr>
              <w:pStyle w:val="Arial11Bold"/>
              <w:rPr>
                <w:rFonts w:cs="Arial"/>
              </w:rPr>
            </w:pPr>
            <w:r w:rsidRPr="007E0B31">
              <w:rPr>
                <w:rFonts w:cs="Arial"/>
              </w:rPr>
              <w:t>National Demand</w:t>
            </w:r>
          </w:p>
        </w:tc>
        <w:tc>
          <w:tcPr>
            <w:tcW w:w="6634" w:type="dxa"/>
          </w:tcPr>
          <w:p w14:paraId="1B9BCF82"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F81D7C">
            <w:pPr>
              <w:pStyle w:val="TableArial11"/>
              <w:ind w:left="567" w:hanging="567"/>
              <w:rPr>
                <w:rFonts w:cs="Arial"/>
              </w:rPr>
            </w:pPr>
            <w:proofErr w:type="gramStart"/>
            <w:r w:rsidRPr="007E0B31">
              <w:rPr>
                <w:rFonts w:cs="Arial"/>
              </w:rPr>
              <w:t>minus:-</w:t>
            </w:r>
            <w:proofErr w:type="gramEnd"/>
          </w:p>
          <w:p w14:paraId="20CE4D0F" w14:textId="099874B8"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F81D7C">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0DEE1E6E">
        <w:trPr>
          <w:cantSplit/>
        </w:trPr>
        <w:tc>
          <w:tcPr>
            <w:tcW w:w="2884" w:type="dxa"/>
          </w:tcPr>
          <w:p w14:paraId="0B2AD2B7" w14:textId="77777777" w:rsidR="00F81D7C" w:rsidRPr="007E0B31" w:rsidRDefault="00F81D7C" w:rsidP="00F81D7C">
            <w:pPr>
              <w:pStyle w:val="Arial11Bold"/>
              <w:rPr>
                <w:rFonts w:cs="Arial"/>
              </w:rPr>
            </w:pPr>
            <w:r w:rsidRPr="007E0B31">
              <w:rPr>
                <w:rFonts w:cs="Arial"/>
              </w:rPr>
              <w:t>National Electricity Transmission System</w:t>
            </w:r>
          </w:p>
        </w:tc>
        <w:tc>
          <w:tcPr>
            <w:tcW w:w="6634" w:type="dxa"/>
          </w:tcPr>
          <w:p w14:paraId="04E27FC4" w14:textId="77777777" w:rsidR="00F81D7C" w:rsidRPr="007E0B31" w:rsidRDefault="00F81D7C" w:rsidP="00F81D7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0DEE1E6E">
        <w:trPr>
          <w:cantSplit/>
        </w:trPr>
        <w:tc>
          <w:tcPr>
            <w:tcW w:w="2884" w:type="dxa"/>
          </w:tcPr>
          <w:p w14:paraId="04A8FD6D" w14:textId="77777777" w:rsidR="00F81D7C" w:rsidRPr="007E0B31" w:rsidRDefault="00F81D7C" w:rsidP="00F81D7C">
            <w:pPr>
              <w:pStyle w:val="Arial11Bold"/>
              <w:rPr>
                <w:rFonts w:cs="Arial"/>
              </w:rPr>
            </w:pPr>
            <w:r w:rsidRPr="007E0B31">
              <w:rPr>
                <w:rFonts w:cs="Arial"/>
              </w:rPr>
              <w:t>National Electricity Transmission System Demand</w:t>
            </w:r>
          </w:p>
        </w:tc>
        <w:tc>
          <w:tcPr>
            <w:tcW w:w="6634" w:type="dxa"/>
          </w:tcPr>
          <w:p w14:paraId="620EE064"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F81D7C">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F81D7C" w:rsidRPr="007E0B31" w:rsidRDefault="00F81D7C" w:rsidP="00F81D7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0DEE1E6E">
        <w:trPr>
          <w:cantSplit/>
        </w:trPr>
        <w:tc>
          <w:tcPr>
            <w:tcW w:w="2884" w:type="dxa"/>
          </w:tcPr>
          <w:p w14:paraId="68A046F0" w14:textId="77777777" w:rsidR="00F81D7C" w:rsidRPr="007E0B31" w:rsidRDefault="00F81D7C" w:rsidP="00F81D7C">
            <w:pPr>
              <w:pStyle w:val="Arial11Bold"/>
              <w:rPr>
                <w:rFonts w:cs="Arial"/>
              </w:rPr>
            </w:pPr>
            <w:r w:rsidRPr="007E0B31">
              <w:rPr>
                <w:rFonts w:cs="Arial"/>
              </w:rPr>
              <w:t xml:space="preserve">National Electricity Transmission System Losses </w:t>
            </w:r>
          </w:p>
        </w:tc>
        <w:tc>
          <w:tcPr>
            <w:tcW w:w="6634" w:type="dxa"/>
          </w:tcPr>
          <w:p w14:paraId="67CE6730" w14:textId="77777777" w:rsidR="00F81D7C" w:rsidRPr="007E0B31" w:rsidRDefault="00F81D7C" w:rsidP="00F81D7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81D7C" w:rsidRPr="007E0B31" w14:paraId="48376211" w14:textId="77777777" w:rsidTr="0DEE1E6E">
        <w:trPr>
          <w:cantSplit/>
        </w:trPr>
        <w:tc>
          <w:tcPr>
            <w:tcW w:w="2884" w:type="dxa"/>
          </w:tcPr>
          <w:p w14:paraId="27F2E9C4" w14:textId="77777777" w:rsidR="00F81D7C" w:rsidRPr="007E0B31" w:rsidDel="00E0556C" w:rsidRDefault="00F81D7C" w:rsidP="00F81D7C">
            <w:pPr>
              <w:pStyle w:val="Arial11Bold"/>
              <w:rPr>
                <w:rFonts w:cs="Arial"/>
              </w:rPr>
            </w:pPr>
            <w:r w:rsidRPr="007E0B31">
              <w:rPr>
                <w:rFonts w:cs="Arial"/>
              </w:rPr>
              <w:t>National Electricity Transmission System Operator Area</w:t>
            </w:r>
          </w:p>
        </w:tc>
        <w:tc>
          <w:tcPr>
            <w:tcW w:w="6634" w:type="dxa"/>
          </w:tcPr>
          <w:p w14:paraId="2CFEDB7F" w14:textId="7B04A088" w:rsidR="00F81D7C" w:rsidRPr="007E0B31" w:rsidRDefault="00C01989">
            <w:pPr>
              <w:pStyle w:val="TableArial11"/>
              <w:rPr>
                <w:rFonts w:cs="Arial"/>
              </w:rPr>
            </w:pPr>
            <w:r>
              <w:rPr>
                <w:rFonts w:cs="Arial"/>
              </w:rPr>
              <w:t>M</w:t>
            </w:r>
            <w:r w:rsidR="3EB8F7DC" w:rsidRPr="38E6A229">
              <w:rPr>
                <w:rFonts w:cs="Arial"/>
              </w:rPr>
              <w:t xml:space="preserve">eans the area by that name as set out in the terms of the </w:t>
            </w:r>
            <w:r w:rsidR="3EB8F7DC" w:rsidRPr="38E6A229">
              <w:rPr>
                <w:rFonts w:cs="Arial"/>
                <w:b/>
                <w:bCs/>
              </w:rPr>
              <w:t>ESO Licence.</w:t>
            </w:r>
          </w:p>
        </w:tc>
      </w:tr>
      <w:tr w:rsidR="00F81D7C" w:rsidRPr="007E0B31" w14:paraId="55416822" w14:textId="77777777" w:rsidTr="0DEE1E6E">
        <w:trPr>
          <w:cantSplit/>
        </w:trPr>
        <w:tc>
          <w:tcPr>
            <w:tcW w:w="2884" w:type="dxa"/>
          </w:tcPr>
          <w:p w14:paraId="0FB9F23B" w14:textId="77777777" w:rsidR="00F81D7C" w:rsidRPr="007E0B31" w:rsidRDefault="00F81D7C" w:rsidP="00F81D7C">
            <w:pPr>
              <w:pStyle w:val="Arial11Bold"/>
              <w:rPr>
                <w:rFonts w:cs="Arial"/>
              </w:rPr>
            </w:pPr>
            <w:r w:rsidRPr="007E0B31">
              <w:rPr>
                <w:rFonts w:cs="Arial"/>
              </w:rPr>
              <w:t>National Electricity Transmission System Study Network Data File</w:t>
            </w:r>
          </w:p>
        </w:tc>
        <w:tc>
          <w:tcPr>
            <w:tcW w:w="6634" w:type="dxa"/>
          </w:tcPr>
          <w:p w14:paraId="6B8E82EB" w14:textId="1125D6F8" w:rsidR="00F81D7C" w:rsidRPr="007E0B31" w:rsidRDefault="00F81D7C" w:rsidP="00F81D7C">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F81D7C" w:rsidRPr="007E0B31" w14:paraId="59CB3966" w14:textId="77777777" w:rsidTr="0DEE1E6E">
        <w:trPr>
          <w:cantSplit/>
        </w:trPr>
        <w:tc>
          <w:tcPr>
            <w:tcW w:w="2884" w:type="dxa"/>
          </w:tcPr>
          <w:p w14:paraId="4944B672" w14:textId="77777777" w:rsidR="00F81D7C" w:rsidRPr="007E0B31" w:rsidRDefault="00F81D7C" w:rsidP="00F81D7C">
            <w:pPr>
              <w:pStyle w:val="Arial11Bold"/>
              <w:rPr>
                <w:rFonts w:cs="Arial"/>
              </w:rPr>
            </w:pPr>
            <w:r w:rsidRPr="007E0B31">
              <w:rPr>
                <w:rFonts w:cs="Arial"/>
              </w:rPr>
              <w:lastRenderedPageBreak/>
              <w:t>National Electricity Transmission System Warning</w:t>
            </w:r>
          </w:p>
        </w:tc>
        <w:tc>
          <w:tcPr>
            <w:tcW w:w="6634" w:type="dxa"/>
          </w:tcPr>
          <w:p w14:paraId="6C1801F0" w14:textId="3FBAE0F4" w:rsidR="00F81D7C" w:rsidRPr="007E0B31" w:rsidRDefault="00F81D7C" w:rsidP="00F81D7C">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w:t>
            </w:r>
            <w:proofErr w:type="gramStart"/>
            <w:r w:rsidRPr="007E0B31">
              <w:rPr>
                <w:rFonts w:cs="Arial"/>
              </w:rPr>
              <w:t>reductions;</w:t>
            </w:r>
            <w:proofErr w:type="gramEnd"/>
            <w:r w:rsidRPr="007E0B31">
              <w:rPr>
                <w:rFonts w:cs="Arial"/>
              </w:rPr>
              <w:t xml:space="preserve"> </w:t>
            </w:r>
          </w:p>
          <w:p w14:paraId="13767C7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inform of the applicable </w:t>
            </w:r>
            <w:proofErr w:type="gramStart"/>
            <w:r w:rsidRPr="007E0B31">
              <w:rPr>
                <w:rFonts w:cs="Arial"/>
              </w:rPr>
              <w:t>period;</w:t>
            </w:r>
            <w:proofErr w:type="gramEnd"/>
          </w:p>
          <w:p w14:paraId="4392D733"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F81D7C" w:rsidRPr="007E0B31" w14:paraId="01E8D3C9" w14:textId="77777777" w:rsidTr="0DEE1E6E">
        <w:trPr>
          <w:cantSplit/>
        </w:trPr>
        <w:tc>
          <w:tcPr>
            <w:tcW w:w="2884" w:type="dxa"/>
          </w:tcPr>
          <w:p w14:paraId="6465F3EA" w14:textId="77777777" w:rsidR="00F81D7C" w:rsidRPr="007E0B31" w:rsidRDefault="00F81D7C" w:rsidP="00F81D7C">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F81D7C" w:rsidRPr="007E0B31" w14:paraId="5619AA14" w14:textId="77777777" w:rsidTr="0DEE1E6E">
        <w:trPr>
          <w:cantSplit/>
        </w:trPr>
        <w:tc>
          <w:tcPr>
            <w:tcW w:w="2884" w:type="dxa"/>
          </w:tcPr>
          <w:p w14:paraId="32EB5FAD" w14:textId="77777777" w:rsidR="00F81D7C" w:rsidRPr="007E0B31" w:rsidRDefault="00F81D7C" w:rsidP="00F81D7C">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F81D7C" w:rsidRPr="007E0B31" w:rsidRDefault="00F81D7C" w:rsidP="00F81D7C">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F81D7C" w:rsidRPr="00333F56" w14:paraId="63F60E1D" w14:textId="77777777" w:rsidTr="0DEE1E6E">
        <w:trPr>
          <w:cantSplit/>
        </w:trPr>
        <w:tc>
          <w:tcPr>
            <w:tcW w:w="2884" w:type="dxa"/>
            <w:tcBorders>
              <w:top w:val="single" w:sz="4" w:space="0" w:color="auto"/>
              <w:left w:val="single" w:sz="4" w:space="0" w:color="auto"/>
              <w:bottom w:val="single" w:sz="4" w:space="0" w:color="auto"/>
              <w:right w:val="single" w:sz="4" w:space="0" w:color="auto"/>
            </w:tcBorders>
          </w:tcPr>
          <w:p w14:paraId="69FE78DB" w14:textId="0CCC7CDC" w:rsidR="00F81D7C" w:rsidRPr="00333F56" w:rsidRDefault="00F81D7C" w:rsidP="00F81D7C">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tcPr>
          <w:p w14:paraId="626F53FD" w14:textId="5ED02276" w:rsidR="00F81D7C" w:rsidRPr="00333F5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F81D7C" w:rsidRPr="007E0B31" w14:paraId="799F5D77" w14:textId="77777777" w:rsidTr="0DEE1E6E">
        <w:trPr>
          <w:cantSplit/>
        </w:trPr>
        <w:tc>
          <w:tcPr>
            <w:tcW w:w="2884" w:type="dxa"/>
          </w:tcPr>
          <w:p w14:paraId="77FD5C8F" w14:textId="77777777" w:rsidR="00F81D7C" w:rsidRPr="007E0B31" w:rsidRDefault="00F81D7C" w:rsidP="00F81D7C">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F81D7C" w:rsidRPr="005C32A6" w14:paraId="11604B47" w14:textId="77777777" w:rsidTr="0DEE1E6E">
        <w:trPr>
          <w:cantSplit/>
        </w:trPr>
        <w:tc>
          <w:tcPr>
            <w:tcW w:w="2884" w:type="dxa"/>
            <w:tcBorders>
              <w:top w:val="single" w:sz="4" w:space="0" w:color="auto"/>
              <w:left w:val="single" w:sz="4" w:space="0" w:color="auto"/>
              <w:bottom w:val="single" w:sz="4" w:space="0" w:color="auto"/>
              <w:right w:val="single" w:sz="4" w:space="0" w:color="auto"/>
            </w:tcBorders>
          </w:tcPr>
          <w:p w14:paraId="6F28DA7A" w14:textId="5F2347CE" w:rsidR="00F81D7C" w:rsidRPr="005C32A6" w:rsidRDefault="00F81D7C" w:rsidP="00F81D7C">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tcPr>
          <w:p w14:paraId="2BC3CB70" w14:textId="561ECE80" w:rsidR="00F81D7C" w:rsidRPr="005C32A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F81D7C" w:rsidRPr="007E0B31" w14:paraId="363916FF" w14:textId="77777777" w:rsidTr="0DEE1E6E">
        <w:trPr>
          <w:cantSplit/>
        </w:trPr>
        <w:tc>
          <w:tcPr>
            <w:tcW w:w="2884" w:type="dxa"/>
          </w:tcPr>
          <w:p w14:paraId="79FD6F69" w14:textId="291AFEB3" w:rsidR="00F81D7C" w:rsidRPr="00F82697" w:rsidRDefault="00F81D7C" w:rsidP="00F81D7C">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F81D7C" w:rsidRPr="007E0B31" w:rsidRDefault="00F81D7C" w:rsidP="00F81D7C">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F81D7C" w:rsidRPr="007E0B31" w:rsidRDefault="00F81D7C" w:rsidP="00F81D7C">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F81D7C" w:rsidRPr="007E0B31" w14:paraId="54897286" w14:textId="77777777" w:rsidTr="0DEE1E6E">
        <w:trPr>
          <w:cantSplit/>
        </w:trPr>
        <w:tc>
          <w:tcPr>
            <w:tcW w:w="2884" w:type="dxa"/>
          </w:tcPr>
          <w:p w14:paraId="319EB794" w14:textId="77777777" w:rsidR="00F81D7C" w:rsidRPr="007E0B31" w:rsidRDefault="00F81D7C" w:rsidP="00F81D7C">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F81D7C" w:rsidRPr="007E0B31" w14:paraId="41B7C8BE" w14:textId="77777777" w:rsidTr="0DEE1E6E">
        <w:trPr>
          <w:cantSplit/>
        </w:trPr>
        <w:tc>
          <w:tcPr>
            <w:tcW w:w="2884" w:type="dxa"/>
          </w:tcPr>
          <w:p w14:paraId="6202E479" w14:textId="7629FE16" w:rsidR="00F81D7C" w:rsidRPr="007E0B31" w:rsidRDefault="00F81D7C" w:rsidP="00F81D7C">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F81D7C" w:rsidRPr="007E0B31" w:rsidRDefault="00F81D7C" w:rsidP="00F81D7C">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06122C" w14:paraId="1E7B1355" w14:textId="77777777" w:rsidTr="0DEE1E6E">
        <w:trPr>
          <w:cantSplit/>
          <w:trHeight w:val="300"/>
        </w:trPr>
        <w:tc>
          <w:tcPr>
            <w:tcW w:w="2884" w:type="dxa"/>
          </w:tcPr>
          <w:p w14:paraId="47723749" w14:textId="1AEEBE51" w:rsidR="48499DA7" w:rsidRDefault="48499DA7" w:rsidP="004E64E8">
            <w:pPr>
              <w:pStyle w:val="Arial11Bold"/>
              <w:rPr>
                <w:rFonts w:cs="Arial"/>
              </w:rPr>
            </w:pPr>
            <w:r w:rsidRPr="38E6A229">
              <w:rPr>
                <w:rFonts w:cs="Arial"/>
              </w:rPr>
              <w:t>National Energy System Operator or NESO</w:t>
            </w:r>
          </w:p>
        </w:tc>
        <w:tc>
          <w:tcPr>
            <w:tcW w:w="6634" w:type="dxa"/>
          </w:tcPr>
          <w:p w14:paraId="69C47B60" w14:textId="6E6B8941" w:rsidR="48499DA7" w:rsidRDefault="48499DA7" w:rsidP="004E64E8">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4E5423DD" w:rsidRPr="38E6A229">
              <w:rPr>
                <w:rFonts w:cs="Arial"/>
                <w:b/>
                <w:bCs/>
              </w:rPr>
              <w:t>.</w:t>
            </w:r>
          </w:p>
        </w:tc>
      </w:tr>
      <w:tr w:rsidR="00F81D7C" w:rsidRPr="007E0B31" w14:paraId="063EB174" w14:textId="77777777" w:rsidTr="0DEE1E6E">
        <w:trPr>
          <w:cantSplit/>
        </w:trPr>
        <w:tc>
          <w:tcPr>
            <w:tcW w:w="2884" w:type="dxa"/>
          </w:tcPr>
          <w:p w14:paraId="37FB682E" w14:textId="77777777" w:rsidR="00F81D7C" w:rsidRPr="007E0B31" w:rsidRDefault="00F81D7C" w:rsidP="00F81D7C">
            <w:pPr>
              <w:pStyle w:val="Arial11Bold"/>
              <w:rPr>
                <w:rFonts w:cs="Arial"/>
              </w:rPr>
            </w:pPr>
            <w:r w:rsidRPr="007E0B31">
              <w:rPr>
                <w:rFonts w:cs="Arial"/>
              </w:rPr>
              <w:lastRenderedPageBreak/>
              <w:t>Network Data</w:t>
            </w:r>
          </w:p>
        </w:tc>
        <w:tc>
          <w:tcPr>
            <w:tcW w:w="6634" w:type="dxa"/>
          </w:tcPr>
          <w:p w14:paraId="42D87CF6" w14:textId="57380595" w:rsidR="00F81D7C" w:rsidRPr="007E0B31" w:rsidRDefault="00F81D7C" w:rsidP="00F81D7C">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F81D7C" w:rsidRPr="007E0B31" w14:paraId="5CCE23CF" w14:textId="77777777" w:rsidTr="0DEE1E6E">
        <w:trPr>
          <w:cantSplit/>
        </w:trPr>
        <w:tc>
          <w:tcPr>
            <w:tcW w:w="2884" w:type="dxa"/>
          </w:tcPr>
          <w:p w14:paraId="32A9362E" w14:textId="66E2C1A5" w:rsidR="00F81D7C" w:rsidRPr="00012DF8" w:rsidRDefault="00F81D7C" w:rsidP="00F81D7C">
            <w:pPr>
              <w:pStyle w:val="Arial11Bold"/>
              <w:rPr>
                <w:rFonts w:cs="Arial"/>
              </w:rPr>
            </w:pPr>
            <w:r w:rsidRPr="002510FF">
              <w:rPr>
                <w:rFonts w:cs="Arial"/>
              </w:rPr>
              <w:t>Network Frequency Perturbation Plot</w:t>
            </w:r>
          </w:p>
        </w:tc>
        <w:tc>
          <w:tcPr>
            <w:tcW w:w="6634" w:type="dxa"/>
          </w:tcPr>
          <w:p w14:paraId="242BB7C1" w14:textId="77777777" w:rsidR="00F81D7C" w:rsidRPr="002510FF" w:rsidRDefault="00F81D7C" w:rsidP="00F81D7C">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F81D7C" w:rsidRPr="002510FF" w:rsidRDefault="00F81D7C" w:rsidP="00F81D7C">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F81D7C" w:rsidRPr="002510FF" w:rsidRDefault="00F81D7C" w:rsidP="00F81D7C">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F81D7C" w:rsidRPr="00012DF8" w:rsidRDefault="00F81D7C" w:rsidP="00F81D7C">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F81D7C" w:rsidRPr="007E0B31" w14:paraId="110E5A97" w14:textId="77777777" w:rsidTr="0DEE1E6E">
        <w:trPr>
          <w:cantSplit/>
        </w:trPr>
        <w:tc>
          <w:tcPr>
            <w:tcW w:w="2884" w:type="dxa"/>
          </w:tcPr>
          <w:p w14:paraId="470DA843" w14:textId="771D09CC" w:rsidR="00F81D7C" w:rsidRPr="00AE104B" w:rsidRDefault="00F81D7C" w:rsidP="00F81D7C">
            <w:pPr>
              <w:pStyle w:val="Arial11Bold"/>
              <w:rPr>
                <w:rFonts w:cs="Arial"/>
              </w:rPr>
            </w:pPr>
            <w:r w:rsidRPr="00AE104B">
              <w:rPr>
                <w:rFonts w:cs="Arial"/>
              </w:rPr>
              <w:t>Network Gas Supply Emergency</w:t>
            </w:r>
          </w:p>
        </w:tc>
        <w:tc>
          <w:tcPr>
            <w:tcW w:w="6634" w:type="dxa"/>
          </w:tcPr>
          <w:p w14:paraId="71FCF9F7" w14:textId="300DD61D" w:rsidR="00F81D7C" w:rsidRPr="00AE104B" w:rsidRDefault="00F81D7C" w:rsidP="00F81D7C">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F81D7C" w:rsidRPr="007E0B31" w14:paraId="50F13394" w14:textId="77777777" w:rsidTr="0DEE1E6E">
        <w:trPr>
          <w:cantSplit/>
        </w:trPr>
        <w:tc>
          <w:tcPr>
            <w:tcW w:w="2884" w:type="dxa"/>
          </w:tcPr>
          <w:p w14:paraId="2E2A5894" w14:textId="77777777" w:rsidR="00F81D7C" w:rsidRPr="007E0B31" w:rsidRDefault="00F81D7C" w:rsidP="00F81D7C">
            <w:pPr>
              <w:pStyle w:val="Arial11Bold"/>
              <w:rPr>
                <w:rFonts w:cs="Arial"/>
              </w:rPr>
            </w:pPr>
            <w:r w:rsidRPr="007E0B31">
              <w:rPr>
                <w:rFonts w:cs="Arial"/>
              </w:rPr>
              <w:t>Network Operator</w:t>
            </w:r>
          </w:p>
        </w:tc>
        <w:tc>
          <w:tcPr>
            <w:tcW w:w="6634" w:type="dxa"/>
          </w:tcPr>
          <w:p w14:paraId="2994EA67" w14:textId="77777777" w:rsidR="00F81D7C" w:rsidRPr="007E0B31" w:rsidRDefault="00F81D7C" w:rsidP="00F81D7C">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F81D7C" w:rsidRPr="007E0B31" w14:paraId="7261B1B3" w14:textId="77777777" w:rsidTr="0DEE1E6E">
        <w:trPr>
          <w:cantSplit/>
        </w:trPr>
        <w:tc>
          <w:tcPr>
            <w:tcW w:w="2884" w:type="dxa"/>
          </w:tcPr>
          <w:p w14:paraId="6140C6D1" w14:textId="78E67F2C" w:rsidR="00F81D7C" w:rsidRPr="00803955" w:rsidRDefault="00F81D7C" w:rsidP="00F81D7C">
            <w:pPr>
              <w:pStyle w:val="Arial11Bold"/>
              <w:rPr>
                <w:rFonts w:cs="Arial"/>
              </w:rPr>
            </w:pPr>
            <w:r w:rsidRPr="00803955">
              <w:rPr>
                <w:rFonts w:cs="Arial"/>
              </w:rPr>
              <w:t>NGET</w:t>
            </w:r>
          </w:p>
        </w:tc>
        <w:tc>
          <w:tcPr>
            <w:tcW w:w="6634" w:type="dxa"/>
          </w:tcPr>
          <w:p w14:paraId="0D182575" w14:textId="7BBDF97A" w:rsidR="00F81D7C" w:rsidRPr="007E0B31" w:rsidRDefault="00F81D7C" w:rsidP="00F81D7C">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F81D7C" w:rsidRPr="007E0B31" w14:paraId="604B5261" w14:textId="77777777" w:rsidTr="0DEE1E6E">
        <w:trPr>
          <w:cantSplit/>
        </w:trPr>
        <w:tc>
          <w:tcPr>
            <w:tcW w:w="2884" w:type="dxa"/>
          </w:tcPr>
          <w:p w14:paraId="2623F54E" w14:textId="01991352" w:rsidR="00F81D7C" w:rsidRPr="00D0602D" w:rsidRDefault="00F81D7C" w:rsidP="00F81D7C">
            <w:pPr>
              <w:pStyle w:val="Arial11Bold"/>
              <w:rPr>
                <w:rFonts w:cs="Arial"/>
              </w:rPr>
            </w:pPr>
            <w:r w:rsidRPr="002510FF">
              <w:rPr>
                <w:rFonts w:cs="Arial"/>
              </w:rPr>
              <w:t>Nichols Chart</w:t>
            </w:r>
          </w:p>
        </w:tc>
        <w:tc>
          <w:tcPr>
            <w:tcW w:w="6634" w:type="dxa"/>
          </w:tcPr>
          <w:p w14:paraId="4C86893A" w14:textId="422AF3BB" w:rsidR="00F81D7C" w:rsidRPr="00D0602D"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F81D7C" w:rsidRPr="007E0B31" w14:paraId="7E70E3CF" w14:textId="77777777" w:rsidTr="0DEE1E6E">
        <w:trPr>
          <w:cantSplit/>
        </w:trPr>
        <w:tc>
          <w:tcPr>
            <w:tcW w:w="2884" w:type="dxa"/>
          </w:tcPr>
          <w:p w14:paraId="5C3F33DF" w14:textId="77777777" w:rsidR="00F81D7C" w:rsidRPr="007E0B31" w:rsidRDefault="00F81D7C" w:rsidP="00F81D7C">
            <w:pPr>
              <w:pStyle w:val="Arial11Bold"/>
              <w:rPr>
                <w:rFonts w:cs="Arial"/>
              </w:rPr>
            </w:pPr>
            <w:r w:rsidRPr="007E0B31">
              <w:rPr>
                <w:rFonts w:cs="Arial"/>
              </w:rPr>
              <w:t>No-Load Field Voltage</w:t>
            </w:r>
          </w:p>
        </w:tc>
        <w:tc>
          <w:tcPr>
            <w:tcW w:w="6634" w:type="dxa"/>
          </w:tcPr>
          <w:p w14:paraId="7FB5D9C9" w14:textId="77777777"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F81D7C" w:rsidRPr="007E0B31" w14:paraId="31E3CC2E" w14:textId="77777777" w:rsidTr="0DEE1E6E">
        <w:trPr>
          <w:cantSplit/>
        </w:trPr>
        <w:tc>
          <w:tcPr>
            <w:tcW w:w="2884" w:type="dxa"/>
          </w:tcPr>
          <w:p w14:paraId="4BE07CB3" w14:textId="77777777" w:rsidR="00F81D7C" w:rsidRPr="007E0B31" w:rsidRDefault="00F81D7C" w:rsidP="00F81D7C">
            <w:pPr>
              <w:pStyle w:val="Arial11Bold"/>
              <w:rPr>
                <w:rFonts w:cs="Arial"/>
              </w:rPr>
            </w:pPr>
            <w:r w:rsidRPr="007E0B31">
              <w:rPr>
                <w:rFonts w:cs="Arial"/>
              </w:rPr>
              <w:t>No System Connection</w:t>
            </w:r>
          </w:p>
        </w:tc>
        <w:tc>
          <w:tcPr>
            <w:tcW w:w="6634" w:type="dxa"/>
          </w:tcPr>
          <w:p w14:paraId="7E1CCCA5" w14:textId="77777777" w:rsidR="00F81D7C" w:rsidRPr="007E0B31" w:rsidRDefault="00F81D7C" w:rsidP="00F81D7C">
            <w:pPr>
              <w:pStyle w:val="TableArial11"/>
              <w:rPr>
                <w:rFonts w:cs="Arial"/>
              </w:rPr>
            </w:pPr>
            <w:r w:rsidRPr="007E0B31">
              <w:rPr>
                <w:rFonts w:cs="Arial"/>
              </w:rPr>
              <w:t>As defined in OC8A.1.6.2 and OC8B.1.7.2</w:t>
            </w:r>
            <w:r>
              <w:rPr>
                <w:rFonts w:cs="Arial"/>
              </w:rPr>
              <w:t>.</w:t>
            </w:r>
          </w:p>
        </w:tc>
      </w:tr>
      <w:tr w:rsidR="00F81D7C" w:rsidRPr="007E0B31" w14:paraId="19692180" w14:textId="77777777" w:rsidTr="0DEE1E6E">
        <w:trPr>
          <w:cantSplit/>
        </w:trPr>
        <w:tc>
          <w:tcPr>
            <w:tcW w:w="2884" w:type="dxa"/>
          </w:tcPr>
          <w:p w14:paraId="7BE22D98" w14:textId="3A2FC6EB" w:rsidR="00F81D7C" w:rsidRPr="00BC445E" w:rsidRDefault="00F81D7C" w:rsidP="00F81D7C">
            <w:pPr>
              <w:pStyle w:val="Arial11Bold"/>
              <w:rPr>
                <w:rFonts w:cs="Arial"/>
              </w:rPr>
            </w:pPr>
            <w:r w:rsidRPr="002510FF">
              <w:rPr>
                <w:rFonts w:cs="Arial"/>
              </w:rPr>
              <w:t>Non-CUSC Party</w:t>
            </w:r>
          </w:p>
        </w:tc>
        <w:tc>
          <w:tcPr>
            <w:tcW w:w="6634" w:type="dxa"/>
          </w:tcPr>
          <w:p w14:paraId="2EFC201F" w14:textId="55EEFEE9" w:rsidR="00F81D7C" w:rsidRPr="00BC445E" w:rsidRDefault="00F81D7C" w:rsidP="00F81D7C">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F81D7C" w:rsidRPr="007E0B31" w14:paraId="1B3105BA" w14:textId="77777777" w:rsidTr="0DEE1E6E">
        <w:trPr>
          <w:cantSplit/>
        </w:trPr>
        <w:tc>
          <w:tcPr>
            <w:tcW w:w="2884" w:type="dxa"/>
          </w:tcPr>
          <w:p w14:paraId="1DED6A82" w14:textId="76D91D6B" w:rsidR="00F81D7C" w:rsidRPr="00DD7E1A" w:rsidRDefault="00F81D7C" w:rsidP="00F81D7C">
            <w:pPr>
              <w:pStyle w:val="Arial11Bold"/>
              <w:rPr>
                <w:rFonts w:cs="Arial"/>
                <w:szCs w:val="22"/>
              </w:rPr>
            </w:pPr>
            <w:r w:rsidRPr="00DB341C">
              <w:rPr>
                <w:rFonts w:cs="Arial"/>
              </w:rPr>
              <w:t>Non-Synchronous Electricity Storage Module</w:t>
            </w:r>
          </w:p>
        </w:tc>
        <w:tc>
          <w:tcPr>
            <w:tcW w:w="6634" w:type="dxa"/>
          </w:tcPr>
          <w:p w14:paraId="381BBD11" w14:textId="03B1FEAF" w:rsidR="00F81D7C" w:rsidRPr="00DD7E1A" w:rsidRDefault="00F81D7C" w:rsidP="00F81D7C">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F81D7C" w:rsidRPr="007E0B31" w14:paraId="59C66FC2" w14:textId="77777777" w:rsidTr="0DEE1E6E">
        <w:trPr>
          <w:cantSplit/>
        </w:trPr>
        <w:tc>
          <w:tcPr>
            <w:tcW w:w="2884" w:type="dxa"/>
          </w:tcPr>
          <w:p w14:paraId="42528E88" w14:textId="2432B8B1" w:rsidR="00F81D7C" w:rsidRPr="00DD7E1A" w:rsidRDefault="00F81D7C" w:rsidP="00F81D7C">
            <w:pPr>
              <w:pStyle w:val="Arial11Bold"/>
              <w:rPr>
                <w:rFonts w:cs="Arial"/>
              </w:rPr>
            </w:pPr>
            <w:r w:rsidRPr="00DD7E1A">
              <w:rPr>
                <w:rFonts w:cs="Arial"/>
                <w:szCs w:val="22"/>
              </w:rPr>
              <w:t>Notification of User’s Intention to Operate</w:t>
            </w:r>
          </w:p>
        </w:tc>
        <w:tc>
          <w:tcPr>
            <w:tcW w:w="6634" w:type="dxa"/>
          </w:tcPr>
          <w:p w14:paraId="7432BE96" w14:textId="11A89A65" w:rsidR="00F81D7C" w:rsidRPr="00DD7E1A" w:rsidRDefault="00F81D7C" w:rsidP="00F81D7C">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F81D7C" w:rsidRPr="007E0B31" w14:paraId="31537B23" w14:textId="77777777" w:rsidTr="0DEE1E6E">
        <w:trPr>
          <w:cantSplit/>
        </w:trPr>
        <w:tc>
          <w:tcPr>
            <w:tcW w:w="2884" w:type="dxa"/>
          </w:tcPr>
          <w:p w14:paraId="0B1CCC78" w14:textId="675E426A" w:rsidR="00F81D7C" w:rsidRPr="007E0B31" w:rsidRDefault="00F81D7C" w:rsidP="00F81D7C">
            <w:pPr>
              <w:pStyle w:val="Arial11Bold"/>
              <w:rPr>
                <w:rFonts w:cs="Arial"/>
              </w:rPr>
            </w:pPr>
            <w:bookmarkStart w:id="38" w:name="_DV_C45"/>
            <w:r w:rsidRPr="007E0B31">
              <w:rPr>
                <w:rFonts w:cs="Arial"/>
              </w:rPr>
              <w:lastRenderedPageBreak/>
              <w:t>Notification of User’s Intention to Synchronise</w:t>
            </w:r>
            <w:bookmarkEnd w:id="38"/>
          </w:p>
        </w:tc>
        <w:tc>
          <w:tcPr>
            <w:tcW w:w="6634" w:type="dxa"/>
          </w:tcPr>
          <w:p w14:paraId="6ADCBD35" w14:textId="0DA3F6C9" w:rsidR="00F81D7C" w:rsidRPr="007E0B31" w:rsidRDefault="00F81D7C" w:rsidP="00F81D7C">
            <w:pPr>
              <w:pStyle w:val="TableArial11"/>
              <w:rPr>
                <w:rFonts w:cs="Arial"/>
              </w:rPr>
            </w:pPr>
            <w:bookmarkStart w:id="39"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39"/>
          </w:p>
        </w:tc>
      </w:tr>
      <w:tr w:rsidR="00F81D7C" w:rsidRPr="007E0B31" w14:paraId="6F3AAFE1" w14:textId="77777777" w:rsidTr="0DEE1E6E">
        <w:trPr>
          <w:cantSplit/>
        </w:trPr>
        <w:tc>
          <w:tcPr>
            <w:tcW w:w="2884" w:type="dxa"/>
          </w:tcPr>
          <w:p w14:paraId="03F8CDD9" w14:textId="77777777" w:rsidR="00F81D7C" w:rsidRPr="00DD7E1A" w:rsidRDefault="00F81D7C" w:rsidP="00F81D7C">
            <w:pPr>
              <w:pStyle w:val="Arial11Bold"/>
              <w:rPr>
                <w:rFonts w:cs="Arial"/>
                <w:szCs w:val="22"/>
              </w:rPr>
            </w:pPr>
            <w:r w:rsidRPr="00B11B83">
              <w:t xml:space="preserve">Non-Controllable Electricity Storage Equipment </w:t>
            </w:r>
          </w:p>
        </w:tc>
        <w:tc>
          <w:tcPr>
            <w:tcW w:w="6634" w:type="dxa"/>
          </w:tcPr>
          <w:p w14:paraId="7AFDA1F2" w14:textId="77777777" w:rsidR="00F81D7C" w:rsidRPr="00DD7E1A" w:rsidRDefault="00F81D7C" w:rsidP="00F81D7C">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F81D7C" w:rsidRPr="007E0B31" w14:paraId="6BE07DD9" w14:textId="77777777" w:rsidTr="0DEE1E6E">
        <w:trPr>
          <w:cantSplit/>
        </w:trPr>
        <w:tc>
          <w:tcPr>
            <w:tcW w:w="2884" w:type="dxa"/>
          </w:tcPr>
          <w:p w14:paraId="768646E5" w14:textId="36D40080" w:rsidR="00F81D7C" w:rsidRPr="00DD7E1A" w:rsidRDefault="00F81D7C" w:rsidP="00F81D7C">
            <w:pPr>
              <w:pStyle w:val="Arial11Bold"/>
              <w:rPr>
                <w:rFonts w:cs="Arial"/>
              </w:rPr>
            </w:pPr>
            <w:r w:rsidRPr="00DD7E1A">
              <w:rPr>
                <w:rFonts w:cs="Arial"/>
                <w:szCs w:val="22"/>
              </w:rPr>
              <w:t>Non-Dynamic Frequency Response Service</w:t>
            </w:r>
          </w:p>
        </w:tc>
        <w:tc>
          <w:tcPr>
            <w:tcW w:w="6634" w:type="dxa"/>
          </w:tcPr>
          <w:p w14:paraId="185ABBBA" w14:textId="1A0ABCC4" w:rsidR="00F81D7C" w:rsidRPr="00DD7E1A" w:rsidRDefault="00F81D7C" w:rsidP="00F81D7C">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F81D7C" w:rsidRPr="007E0B31" w14:paraId="73951D04" w14:textId="77777777" w:rsidTr="0DEE1E6E">
        <w:trPr>
          <w:cantSplit/>
        </w:trPr>
        <w:tc>
          <w:tcPr>
            <w:tcW w:w="2884" w:type="dxa"/>
          </w:tcPr>
          <w:p w14:paraId="6AA7C24E" w14:textId="77777777" w:rsidR="00F81D7C" w:rsidRPr="007E0B31" w:rsidRDefault="00F81D7C" w:rsidP="00F81D7C">
            <w:pPr>
              <w:pStyle w:val="Arial11Bold"/>
              <w:rPr>
                <w:rFonts w:cs="Arial"/>
              </w:rPr>
            </w:pPr>
            <w:r w:rsidRPr="007E0B31">
              <w:rPr>
                <w:rFonts w:cs="Arial"/>
              </w:rPr>
              <w:t>Non-Embedded Customer</w:t>
            </w:r>
          </w:p>
        </w:tc>
        <w:tc>
          <w:tcPr>
            <w:tcW w:w="6634" w:type="dxa"/>
          </w:tcPr>
          <w:p w14:paraId="40D62D50" w14:textId="77777777" w:rsidR="00F81D7C" w:rsidRPr="007E0B31" w:rsidRDefault="00F81D7C" w:rsidP="00F81D7C">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F81D7C" w:rsidRPr="007E0B31" w14:paraId="74A5AC4F" w14:textId="77777777" w:rsidTr="0DEE1E6E">
        <w:trPr>
          <w:cantSplit/>
        </w:trPr>
        <w:tc>
          <w:tcPr>
            <w:tcW w:w="2884" w:type="dxa"/>
          </w:tcPr>
          <w:p w14:paraId="397A4B64" w14:textId="77777777" w:rsidR="00F81D7C" w:rsidRPr="007E0B31" w:rsidRDefault="00F81D7C" w:rsidP="00F81D7C">
            <w:pPr>
              <w:pStyle w:val="Arial11Bold"/>
              <w:rPr>
                <w:rFonts w:cs="Arial"/>
              </w:rPr>
            </w:pPr>
            <w:r w:rsidRPr="00B61F80">
              <w:t>Non-Synchronous Electricity Storage Module</w:t>
            </w:r>
          </w:p>
        </w:tc>
        <w:tc>
          <w:tcPr>
            <w:tcW w:w="6634" w:type="dxa"/>
          </w:tcPr>
          <w:p w14:paraId="23AB1086" w14:textId="77777777" w:rsidR="00F81D7C" w:rsidRPr="007E0B31" w:rsidRDefault="00F81D7C" w:rsidP="00F81D7C">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F81D7C" w:rsidRPr="007E0B31" w14:paraId="3C739ACC" w14:textId="77777777" w:rsidTr="0DEE1E6E">
        <w:trPr>
          <w:cantSplit/>
        </w:trPr>
        <w:tc>
          <w:tcPr>
            <w:tcW w:w="2884" w:type="dxa"/>
          </w:tcPr>
          <w:p w14:paraId="12D0456B" w14:textId="77777777" w:rsidR="00F81D7C" w:rsidRPr="007E0B31" w:rsidRDefault="00F81D7C" w:rsidP="00F81D7C">
            <w:pPr>
              <w:pStyle w:val="Arial11Bold"/>
              <w:rPr>
                <w:rFonts w:cs="Arial"/>
              </w:rPr>
            </w:pPr>
            <w:r>
              <w:t>Non-Synchronous Electricity Storage Unit</w:t>
            </w:r>
          </w:p>
        </w:tc>
        <w:tc>
          <w:tcPr>
            <w:tcW w:w="6634" w:type="dxa"/>
          </w:tcPr>
          <w:p w14:paraId="5B03D0F1" w14:textId="77777777" w:rsidR="00F81D7C" w:rsidRPr="007E0B31" w:rsidRDefault="00F81D7C" w:rsidP="00F81D7C">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F81D7C" w:rsidRPr="007E0B31" w14:paraId="35CF6FC2" w14:textId="77777777" w:rsidTr="0DEE1E6E">
        <w:trPr>
          <w:cantSplit/>
        </w:trPr>
        <w:tc>
          <w:tcPr>
            <w:tcW w:w="2884" w:type="dxa"/>
          </w:tcPr>
          <w:p w14:paraId="3A87232E" w14:textId="77777777" w:rsidR="00F81D7C" w:rsidRPr="007E0B31" w:rsidRDefault="00F81D7C" w:rsidP="00F81D7C">
            <w:pPr>
              <w:pStyle w:val="Arial11Bold"/>
              <w:rPr>
                <w:rFonts w:cs="Arial"/>
              </w:rPr>
            </w:pPr>
            <w:r w:rsidRPr="007E0B31">
              <w:rPr>
                <w:rFonts w:cs="Arial"/>
              </w:rPr>
              <w:t>Non-Synchronous Generating Unit</w:t>
            </w:r>
          </w:p>
        </w:tc>
        <w:tc>
          <w:tcPr>
            <w:tcW w:w="6634" w:type="dxa"/>
          </w:tcPr>
          <w:p w14:paraId="6D5D77F2"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F81D7C" w:rsidRPr="007E0B31" w14:paraId="64B4C18C" w14:textId="77777777" w:rsidTr="0DEE1E6E">
        <w:trPr>
          <w:cantSplit/>
        </w:trPr>
        <w:tc>
          <w:tcPr>
            <w:tcW w:w="2884" w:type="dxa"/>
          </w:tcPr>
          <w:p w14:paraId="71FF2E3B" w14:textId="77777777" w:rsidR="00F81D7C" w:rsidRPr="007E0B31" w:rsidRDefault="00F81D7C" w:rsidP="00F81D7C">
            <w:pPr>
              <w:pStyle w:val="Arial11Bold"/>
              <w:rPr>
                <w:rFonts w:cs="Arial"/>
              </w:rPr>
            </w:pPr>
            <w:r w:rsidRPr="007E0B31">
              <w:rPr>
                <w:rFonts w:cs="Arial"/>
              </w:rPr>
              <w:t>Normal CCGT Module</w:t>
            </w:r>
          </w:p>
        </w:tc>
        <w:tc>
          <w:tcPr>
            <w:tcW w:w="6634" w:type="dxa"/>
          </w:tcPr>
          <w:p w14:paraId="659D7595" w14:textId="77777777" w:rsidR="00F81D7C" w:rsidRPr="007E0B31" w:rsidRDefault="00F81D7C" w:rsidP="00F81D7C">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F81D7C" w:rsidRPr="007E0B31" w14:paraId="7EBC18BA" w14:textId="77777777" w:rsidTr="0DEE1E6E">
        <w:trPr>
          <w:cantSplit/>
        </w:trPr>
        <w:tc>
          <w:tcPr>
            <w:tcW w:w="2884" w:type="dxa"/>
          </w:tcPr>
          <w:p w14:paraId="057211B2" w14:textId="77777777" w:rsidR="00F81D7C" w:rsidRPr="007E0B31" w:rsidRDefault="00F81D7C" w:rsidP="00F81D7C">
            <w:pPr>
              <w:pStyle w:val="Arial11Bold"/>
              <w:rPr>
                <w:rFonts w:cs="Arial"/>
              </w:rPr>
            </w:pPr>
            <w:r w:rsidRPr="007E0B31">
              <w:rPr>
                <w:rFonts w:cs="Arial"/>
              </w:rPr>
              <w:t>Novel Unit</w:t>
            </w:r>
          </w:p>
        </w:tc>
        <w:tc>
          <w:tcPr>
            <w:tcW w:w="6634" w:type="dxa"/>
          </w:tcPr>
          <w:p w14:paraId="041D9A7B" w14:textId="77777777" w:rsidR="00F81D7C" w:rsidRPr="007E0B31" w:rsidRDefault="00F81D7C" w:rsidP="00F81D7C">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F81D7C" w:rsidRPr="007E0B31" w14:paraId="1296A4A5" w14:textId="77777777" w:rsidTr="0DEE1E6E">
        <w:trPr>
          <w:cantSplit/>
        </w:trPr>
        <w:tc>
          <w:tcPr>
            <w:tcW w:w="2884" w:type="dxa"/>
          </w:tcPr>
          <w:p w14:paraId="110D92AE" w14:textId="77777777" w:rsidR="00F81D7C" w:rsidRPr="007E0B31" w:rsidRDefault="00F81D7C" w:rsidP="00F81D7C">
            <w:pPr>
              <w:pStyle w:val="Arial11Bold"/>
              <w:rPr>
                <w:rFonts w:cs="Arial"/>
              </w:rPr>
            </w:pPr>
            <w:r w:rsidRPr="007E0B31">
              <w:rPr>
                <w:rFonts w:cs="Arial"/>
              </w:rPr>
              <w:t>OC9 De-synchronised Island Procedure</w:t>
            </w:r>
          </w:p>
        </w:tc>
        <w:tc>
          <w:tcPr>
            <w:tcW w:w="6634" w:type="dxa"/>
          </w:tcPr>
          <w:p w14:paraId="50C0E178" w14:textId="77777777" w:rsidR="00F81D7C" w:rsidRPr="007E0B31" w:rsidRDefault="00F81D7C" w:rsidP="00F81D7C">
            <w:pPr>
              <w:pStyle w:val="TableArial11"/>
              <w:rPr>
                <w:rFonts w:cs="Arial"/>
                <w:b/>
                <w:u w:val="single"/>
              </w:rPr>
            </w:pPr>
            <w:r w:rsidRPr="007E0B31">
              <w:rPr>
                <w:rFonts w:cs="Arial"/>
              </w:rPr>
              <w:t>Has the meaning set out in OC9.5.4.</w:t>
            </w:r>
          </w:p>
        </w:tc>
      </w:tr>
      <w:tr w:rsidR="00F81D7C" w:rsidRPr="007E0B31" w14:paraId="5C71F10A" w14:textId="77777777" w:rsidTr="0DEE1E6E">
        <w:trPr>
          <w:cantSplit/>
        </w:trPr>
        <w:tc>
          <w:tcPr>
            <w:tcW w:w="2884" w:type="dxa"/>
          </w:tcPr>
          <w:p w14:paraId="3836FE92" w14:textId="77777777" w:rsidR="00F81D7C" w:rsidRPr="007E0B31" w:rsidRDefault="00F81D7C" w:rsidP="00F81D7C">
            <w:pPr>
              <w:pStyle w:val="Arial11Bold"/>
              <w:rPr>
                <w:rFonts w:cs="Arial"/>
              </w:rPr>
            </w:pPr>
            <w:r w:rsidRPr="007E0B31">
              <w:rPr>
                <w:rFonts w:cs="Arial"/>
              </w:rPr>
              <w:t>Offshore</w:t>
            </w:r>
          </w:p>
        </w:tc>
        <w:tc>
          <w:tcPr>
            <w:tcW w:w="6634" w:type="dxa"/>
          </w:tcPr>
          <w:p w14:paraId="30D0FC75" w14:textId="77777777" w:rsidR="00F81D7C" w:rsidRPr="007E0B31" w:rsidRDefault="00F81D7C" w:rsidP="00F81D7C">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F81D7C" w:rsidRPr="007E0B31" w14:paraId="2FDEEA9F" w14:textId="77777777" w:rsidTr="0DEE1E6E">
        <w:trPr>
          <w:cantSplit/>
        </w:trPr>
        <w:tc>
          <w:tcPr>
            <w:tcW w:w="2884" w:type="dxa"/>
          </w:tcPr>
          <w:p w14:paraId="1A38F2FD" w14:textId="77777777" w:rsidR="00F81D7C" w:rsidRPr="007E0B31" w:rsidRDefault="00F81D7C" w:rsidP="00F81D7C">
            <w:pPr>
              <w:pStyle w:val="Arial11Bold"/>
              <w:rPr>
                <w:rFonts w:cs="Arial"/>
                <w:highlight w:val="yellow"/>
              </w:rPr>
            </w:pPr>
            <w:r w:rsidRPr="007E0B31">
              <w:rPr>
                <w:rFonts w:cs="Arial"/>
              </w:rPr>
              <w:t>Offshore DC Converter</w:t>
            </w:r>
          </w:p>
        </w:tc>
        <w:tc>
          <w:tcPr>
            <w:tcW w:w="6634" w:type="dxa"/>
          </w:tcPr>
          <w:p w14:paraId="15CE8C09"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073DD467" w14:textId="77777777" w:rsidTr="0DEE1E6E">
        <w:trPr>
          <w:cantSplit/>
        </w:trPr>
        <w:tc>
          <w:tcPr>
            <w:tcW w:w="2884" w:type="dxa"/>
          </w:tcPr>
          <w:p w14:paraId="15DB95D4" w14:textId="77777777" w:rsidR="00F81D7C" w:rsidRPr="007E0B31" w:rsidRDefault="00F81D7C" w:rsidP="00F81D7C">
            <w:pPr>
              <w:pStyle w:val="Arial11Bold"/>
              <w:rPr>
                <w:rFonts w:cs="Arial"/>
                <w:highlight w:val="yellow"/>
              </w:rPr>
            </w:pPr>
            <w:r w:rsidRPr="007E0B31">
              <w:rPr>
                <w:rFonts w:cs="Arial"/>
              </w:rPr>
              <w:t>Offshore HVDC Converter</w:t>
            </w:r>
          </w:p>
        </w:tc>
        <w:tc>
          <w:tcPr>
            <w:tcW w:w="6634" w:type="dxa"/>
          </w:tcPr>
          <w:p w14:paraId="240FA51B"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19F4B6C3" w14:textId="77777777" w:rsidTr="0DEE1E6E">
        <w:trPr>
          <w:cantSplit/>
        </w:trPr>
        <w:tc>
          <w:tcPr>
            <w:tcW w:w="2884" w:type="dxa"/>
          </w:tcPr>
          <w:p w14:paraId="6A0A33DB" w14:textId="77777777" w:rsidR="00F81D7C" w:rsidRPr="007E0B31" w:rsidRDefault="00F81D7C" w:rsidP="00F81D7C">
            <w:pPr>
              <w:pStyle w:val="Arial11Bold"/>
              <w:rPr>
                <w:rFonts w:cs="Arial"/>
              </w:rPr>
            </w:pPr>
            <w:r w:rsidRPr="007E0B31">
              <w:rPr>
                <w:rFonts w:cs="Arial"/>
              </w:rPr>
              <w:lastRenderedPageBreak/>
              <w:t>Offshore Development Information Statement</w:t>
            </w:r>
          </w:p>
        </w:tc>
        <w:tc>
          <w:tcPr>
            <w:tcW w:w="6634" w:type="dxa"/>
          </w:tcPr>
          <w:p w14:paraId="24743A7E" w14:textId="69CDD9EF" w:rsidR="00F81D7C" w:rsidRPr="007E0B31" w:rsidRDefault="00F81D7C" w:rsidP="00F81D7C">
            <w:pPr>
              <w:pStyle w:val="TableArial11"/>
              <w:rPr>
                <w:rFonts w:cs="Arial"/>
              </w:rPr>
            </w:pPr>
            <w:r w:rsidRPr="38E6A229">
              <w:rPr>
                <w:rFonts w:cs="Arial"/>
              </w:rPr>
              <w:t xml:space="preserve">A statement prepared by </w:t>
            </w:r>
            <w:r w:rsidRPr="38E6A229">
              <w:rPr>
                <w:rFonts w:cs="Arial"/>
                <w:b/>
                <w:bCs/>
              </w:rPr>
              <w:t xml:space="preserve">The </w:t>
            </w:r>
            <w:proofErr w:type="gramStart"/>
            <w:r w:rsidRPr="38E6A229">
              <w:rPr>
                <w:rFonts w:cs="Arial"/>
                <w:b/>
                <w:bCs/>
              </w:rPr>
              <w:t>Company</w:t>
            </w:r>
            <w:r w:rsidRPr="38E6A229">
              <w:rPr>
                <w:rFonts w:cs="Arial"/>
              </w:rPr>
              <w:t xml:space="preserve"> .</w:t>
            </w:r>
            <w:proofErr w:type="gramEnd"/>
          </w:p>
        </w:tc>
      </w:tr>
      <w:tr w:rsidR="00F81D7C" w:rsidRPr="007E0B31" w14:paraId="7F1359D2" w14:textId="77777777" w:rsidTr="0DEE1E6E">
        <w:trPr>
          <w:cantSplit/>
        </w:trPr>
        <w:tc>
          <w:tcPr>
            <w:tcW w:w="2884" w:type="dxa"/>
          </w:tcPr>
          <w:p w14:paraId="5C141926" w14:textId="77777777" w:rsidR="00F81D7C" w:rsidRPr="007E0B31" w:rsidRDefault="00F81D7C" w:rsidP="00F81D7C">
            <w:pPr>
              <w:pStyle w:val="Arial11Bold"/>
              <w:rPr>
                <w:rFonts w:cs="Arial"/>
              </w:rPr>
            </w:pPr>
            <w:r w:rsidRPr="007E0B31">
              <w:rPr>
                <w:rFonts w:cs="Arial"/>
              </w:rPr>
              <w:t>Offshore Generating Unit</w:t>
            </w:r>
          </w:p>
        </w:tc>
        <w:tc>
          <w:tcPr>
            <w:tcW w:w="6634" w:type="dxa"/>
          </w:tcPr>
          <w:p w14:paraId="0A15BD7F" w14:textId="7F54D47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F81D7C" w:rsidRPr="007E0B31" w14:paraId="099E0414" w14:textId="77777777" w:rsidTr="0DEE1E6E">
        <w:trPr>
          <w:cantSplit/>
        </w:trPr>
        <w:tc>
          <w:tcPr>
            <w:tcW w:w="2884" w:type="dxa"/>
          </w:tcPr>
          <w:p w14:paraId="2469BF55" w14:textId="77777777" w:rsidR="00F81D7C" w:rsidRPr="007E0B31" w:rsidRDefault="00F81D7C" w:rsidP="00F81D7C">
            <w:pPr>
              <w:pStyle w:val="Arial11Bold"/>
              <w:rPr>
                <w:rFonts w:cs="Arial"/>
              </w:rPr>
            </w:pPr>
            <w:r w:rsidRPr="007E0B31">
              <w:rPr>
                <w:rFonts w:cs="Arial"/>
              </w:rPr>
              <w:t>Offshore Grid Entry Point</w:t>
            </w:r>
          </w:p>
        </w:tc>
        <w:tc>
          <w:tcPr>
            <w:tcW w:w="6634" w:type="dxa"/>
          </w:tcPr>
          <w:p w14:paraId="07DDE50B" w14:textId="77777777" w:rsidR="00F81D7C" w:rsidRPr="007E0B31" w:rsidRDefault="00F81D7C" w:rsidP="00F81D7C">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proofErr w:type="gramStart"/>
            <w:r w:rsidRPr="007E0B31">
              <w:rPr>
                <w:rFonts w:cs="Arial"/>
              </w:rPr>
              <w:t>, as the case may be, which</w:t>
            </w:r>
            <w:proofErr w:type="gramEnd"/>
            <w:r w:rsidRPr="007E0B31">
              <w:rPr>
                <w:rFonts w:cs="Arial"/>
              </w:rPr>
              <w:t xml:space="preserve">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r w:rsidRPr="007E0B31">
              <w:rPr>
                <w:rFonts w:cs="Arial"/>
              </w:rPr>
              <w:t xml:space="preserve"> </w:t>
            </w:r>
          </w:p>
          <w:p w14:paraId="68D84C84"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w:t>
            </w:r>
            <w:proofErr w:type="gramStart"/>
            <w:r w:rsidRPr="007E0B31">
              <w:rPr>
                <w:rFonts w:cs="Arial"/>
              </w:rPr>
              <w:t>a number of</w:t>
            </w:r>
            <w:proofErr w:type="gramEnd"/>
            <w:r w:rsidRPr="007E0B31">
              <w:rPr>
                <w:rFonts w:cs="Arial"/>
              </w:rPr>
              <w:t xml:space="preserve">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p>
          <w:p w14:paraId="4CFC643B"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F81D7C" w:rsidRPr="007E0B31" w14:paraId="7B9B7031" w14:textId="77777777" w:rsidTr="0DEE1E6E">
        <w:trPr>
          <w:cantSplit/>
        </w:trPr>
        <w:tc>
          <w:tcPr>
            <w:tcW w:w="2884" w:type="dxa"/>
          </w:tcPr>
          <w:p w14:paraId="20A69062" w14:textId="6974D298" w:rsidR="00F81D7C" w:rsidRPr="007E0B31" w:rsidRDefault="00F81D7C" w:rsidP="00F81D7C">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F81D7C" w:rsidRPr="00785E5F" w:rsidRDefault="00F81D7C" w:rsidP="00F81D7C">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F81D7C" w:rsidRPr="00785E5F" w:rsidRDefault="00F81D7C" w:rsidP="00F81D7C">
            <w:pPr>
              <w:pStyle w:val="Default"/>
              <w:jc w:val="both"/>
              <w:rPr>
                <w:sz w:val="20"/>
                <w:szCs w:val="20"/>
              </w:rPr>
            </w:pPr>
          </w:p>
          <w:p w14:paraId="30FDBA32" w14:textId="585B9D16" w:rsidR="00F81D7C" w:rsidRPr="00BA1BD4" w:rsidRDefault="00F81D7C" w:rsidP="00F81D7C">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F81D7C" w:rsidRPr="007E0B31" w14:paraId="664F02B9" w14:textId="77777777" w:rsidTr="0DEE1E6E">
        <w:trPr>
          <w:cantSplit/>
        </w:trPr>
        <w:tc>
          <w:tcPr>
            <w:tcW w:w="2884" w:type="dxa"/>
          </w:tcPr>
          <w:p w14:paraId="0E0F222D" w14:textId="77777777" w:rsidR="00F81D7C" w:rsidRPr="007E0B31" w:rsidRDefault="00F81D7C" w:rsidP="00F81D7C">
            <w:pPr>
              <w:pStyle w:val="Arial11Bold"/>
              <w:rPr>
                <w:rFonts w:cs="Arial"/>
              </w:rPr>
            </w:pPr>
            <w:r w:rsidRPr="007E0B31">
              <w:rPr>
                <w:rFonts w:cs="Arial"/>
              </w:rPr>
              <w:t>Offshore Non-Synchronous Generating Unit</w:t>
            </w:r>
          </w:p>
        </w:tc>
        <w:tc>
          <w:tcPr>
            <w:tcW w:w="6634" w:type="dxa"/>
          </w:tcPr>
          <w:p w14:paraId="759EC095" w14:textId="12A9D85E" w:rsidR="00F81D7C" w:rsidRPr="007E0B31" w:rsidRDefault="00F81D7C" w:rsidP="00F81D7C">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F81D7C" w:rsidRPr="007E0B31" w14:paraId="549C699C" w14:textId="77777777" w:rsidTr="0DEE1E6E">
        <w:trPr>
          <w:cantSplit/>
        </w:trPr>
        <w:tc>
          <w:tcPr>
            <w:tcW w:w="2884" w:type="dxa"/>
          </w:tcPr>
          <w:p w14:paraId="002850F2" w14:textId="77777777" w:rsidR="00F81D7C" w:rsidRPr="007E0B31" w:rsidRDefault="00F81D7C" w:rsidP="00F81D7C">
            <w:pPr>
              <w:pStyle w:val="Arial11Bold"/>
              <w:rPr>
                <w:rFonts w:cs="Arial"/>
              </w:rPr>
            </w:pPr>
            <w:r w:rsidRPr="007E0B31">
              <w:rPr>
                <w:rFonts w:cs="Arial"/>
              </w:rPr>
              <w:t>Offshore Platform</w:t>
            </w:r>
          </w:p>
        </w:tc>
        <w:tc>
          <w:tcPr>
            <w:tcW w:w="6634" w:type="dxa"/>
          </w:tcPr>
          <w:p w14:paraId="25B6104F" w14:textId="77777777" w:rsidR="00F81D7C" w:rsidRPr="007E0B31" w:rsidRDefault="00F81D7C" w:rsidP="00F81D7C">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F81D7C" w:rsidRPr="007E0B31" w14:paraId="76D5DA50" w14:textId="77777777" w:rsidTr="0DEE1E6E">
        <w:trPr>
          <w:cantSplit/>
        </w:trPr>
        <w:tc>
          <w:tcPr>
            <w:tcW w:w="2884" w:type="dxa"/>
          </w:tcPr>
          <w:p w14:paraId="0F8C75C5" w14:textId="77777777" w:rsidR="00F81D7C" w:rsidRPr="007E0B31" w:rsidRDefault="00F81D7C" w:rsidP="00F81D7C">
            <w:pPr>
              <w:pStyle w:val="Arial11Bold"/>
              <w:rPr>
                <w:rFonts w:cs="Arial"/>
              </w:rPr>
            </w:pPr>
            <w:r w:rsidRPr="007E0B31">
              <w:rPr>
                <w:rFonts w:cs="Arial"/>
              </w:rPr>
              <w:lastRenderedPageBreak/>
              <w:t>Offshore Power Park Module</w:t>
            </w:r>
          </w:p>
        </w:tc>
        <w:tc>
          <w:tcPr>
            <w:tcW w:w="6634" w:type="dxa"/>
          </w:tcPr>
          <w:p w14:paraId="1A8EAFDB" w14:textId="77777777" w:rsidR="00F81D7C" w:rsidRPr="007E0B31" w:rsidRDefault="00F81D7C" w:rsidP="00F81D7C">
            <w:pPr>
              <w:pStyle w:val="TableArial11"/>
              <w:rPr>
                <w:rFonts w:cs="Arial"/>
              </w:rPr>
            </w:pPr>
            <w:bookmarkStart w:id="40"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40"/>
          </w:p>
        </w:tc>
      </w:tr>
      <w:tr w:rsidR="00F81D7C" w:rsidRPr="007E0B31" w14:paraId="3532A847" w14:textId="77777777" w:rsidTr="0DEE1E6E">
        <w:trPr>
          <w:cantSplit/>
        </w:trPr>
        <w:tc>
          <w:tcPr>
            <w:tcW w:w="2884" w:type="dxa"/>
          </w:tcPr>
          <w:p w14:paraId="05251472" w14:textId="77777777" w:rsidR="00F81D7C" w:rsidRPr="007E0B31" w:rsidRDefault="00F81D7C" w:rsidP="00F81D7C">
            <w:pPr>
              <w:pStyle w:val="Arial11Bold"/>
              <w:rPr>
                <w:rFonts w:cs="Arial"/>
              </w:rPr>
            </w:pPr>
            <w:r w:rsidRPr="007E0B31">
              <w:rPr>
                <w:rFonts w:cs="Arial"/>
              </w:rPr>
              <w:t>Offshore Power Park String</w:t>
            </w:r>
          </w:p>
        </w:tc>
        <w:tc>
          <w:tcPr>
            <w:tcW w:w="6634" w:type="dxa"/>
          </w:tcPr>
          <w:p w14:paraId="7A8E03BF" w14:textId="4A4B8989" w:rsidR="00F81D7C" w:rsidRPr="007E0B31" w:rsidRDefault="00F81D7C" w:rsidP="00F81D7C">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F81D7C" w:rsidRPr="007E0B31" w14:paraId="1B55EDF9" w14:textId="77777777" w:rsidTr="0DEE1E6E">
        <w:trPr>
          <w:cantSplit/>
        </w:trPr>
        <w:tc>
          <w:tcPr>
            <w:tcW w:w="2884" w:type="dxa"/>
          </w:tcPr>
          <w:p w14:paraId="736E893A" w14:textId="77777777" w:rsidR="00F81D7C" w:rsidRPr="007E0B31" w:rsidRDefault="00F81D7C" w:rsidP="00F81D7C">
            <w:pPr>
              <w:pStyle w:val="Arial11Bold"/>
              <w:rPr>
                <w:rFonts w:cs="Arial"/>
              </w:rPr>
            </w:pPr>
            <w:r w:rsidRPr="007E0B31">
              <w:rPr>
                <w:rFonts w:cs="Arial"/>
              </w:rPr>
              <w:t>Offshore Synchronous Generating Unit</w:t>
            </w:r>
          </w:p>
        </w:tc>
        <w:tc>
          <w:tcPr>
            <w:tcW w:w="6634" w:type="dxa"/>
          </w:tcPr>
          <w:p w14:paraId="72936350" w14:textId="1BEFFF2B" w:rsidR="00F81D7C" w:rsidRPr="007E0B31" w:rsidRDefault="00F81D7C" w:rsidP="00F81D7C">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62F839C9" w14:textId="77777777" w:rsidTr="0DEE1E6E">
        <w:trPr>
          <w:cantSplit/>
        </w:trPr>
        <w:tc>
          <w:tcPr>
            <w:tcW w:w="2884" w:type="dxa"/>
          </w:tcPr>
          <w:p w14:paraId="4A973150" w14:textId="77777777" w:rsidR="00F81D7C" w:rsidRPr="007E0B31" w:rsidRDefault="00F81D7C" w:rsidP="00F81D7C">
            <w:pPr>
              <w:pStyle w:val="Arial11Bold"/>
              <w:spacing w:before="0"/>
              <w:rPr>
                <w:rFonts w:cs="Arial"/>
              </w:rPr>
            </w:pPr>
            <w:r w:rsidRPr="007E0B31">
              <w:rPr>
                <w:rFonts w:cs="Arial"/>
              </w:rPr>
              <w:t>Offshore Synchronous Power Generating Module</w:t>
            </w:r>
          </w:p>
        </w:tc>
        <w:tc>
          <w:tcPr>
            <w:tcW w:w="6634" w:type="dxa"/>
          </w:tcPr>
          <w:p w14:paraId="3E6A84C6" w14:textId="77777777" w:rsidR="00F81D7C" w:rsidRDefault="00F81D7C" w:rsidP="00F81D7C">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F81D7C" w:rsidRPr="007E0B31" w:rsidDel="004B6FBB" w:rsidRDefault="00F81D7C" w:rsidP="00F81D7C">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F81D7C" w:rsidRPr="007E0B31" w14:paraId="2A9A58D2" w14:textId="77777777" w:rsidTr="0DEE1E6E">
        <w:trPr>
          <w:cantSplit/>
        </w:trPr>
        <w:tc>
          <w:tcPr>
            <w:tcW w:w="2884" w:type="dxa"/>
          </w:tcPr>
          <w:p w14:paraId="67CDBB6B" w14:textId="77777777" w:rsidR="00F81D7C" w:rsidRPr="007E0B31" w:rsidRDefault="00F81D7C" w:rsidP="00F81D7C">
            <w:pPr>
              <w:pStyle w:val="Arial11Bold"/>
              <w:rPr>
                <w:rFonts w:cs="Arial"/>
              </w:rPr>
            </w:pPr>
            <w:r w:rsidRPr="007E0B31">
              <w:rPr>
                <w:rFonts w:cs="Arial"/>
              </w:rPr>
              <w:t>Offshore Tender Process</w:t>
            </w:r>
          </w:p>
        </w:tc>
        <w:tc>
          <w:tcPr>
            <w:tcW w:w="6634" w:type="dxa"/>
          </w:tcPr>
          <w:p w14:paraId="5A9BEB2F" w14:textId="77777777" w:rsidR="00F81D7C" w:rsidRPr="007E0B31" w:rsidRDefault="00F81D7C" w:rsidP="00F81D7C">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F81D7C" w:rsidRPr="007E0B31" w14:paraId="3A48C7BE" w14:textId="77777777" w:rsidTr="0DEE1E6E">
        <w:trPr>
          <w:cantSplit/>
        </w:trPr>
        <w:tc>
          <w:tcPr>
            <w:tcW w:w="2884" w:type="dxa"/>
          </w:tcPr>
          <w:p w14:paraId="7E4E3598" w14:textId="77777777" w:rsidR="00F81D7C" w:rsidRPr="007E0B31" w:rsidRDefault="00F81D7C" w:rsidP="00F81D7C">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F81D7C" w:rsidRPr="007E0B31" w:rsidRDefault="00F81D7C" w:rsidP="00F81D7C">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F81D7C" w:rsidRPr="007E0B31" w14:paraId="10413532" w14:textId="77777777" w:rsidTr="0DEE1E6E">
        <w:trPr>
          <w:cantSplit/>
        </w:trPr>
        <w:tc>
          <w:tcPr>
            <w:tcW w:w="2884" w:type="dxa"/>
          </w:tcPr>
          <w:p w14:paraId="15239EB1" w14:textId="77777777" w:rsidR="00F81D7C" w:rsidRPr="007E0B31" w:rsidRDefault="00F81D7C" w:rsidP="00F81D7C">
            <w:pPr>
              <w:pStyle w:val="Arial11Bold"/>
              <w:rPr>
                <w:rFonts w:cs="Arial"/>
              </w:rPr>
            </w:pPr>
            <w:r w:rsidRPr="007E0B31">
              <w:rPr>
                <w:rFonts w:cs="Arial"/>
              </w:rPr>
              <w:t>Offshore Transmission Licensee</w:t>
            </w:r>
          </w:p>
        </w:tc>
        <w:tc>
          <w:tcPr>
            <w:tcW w:w="6634" w:type="dxa"/>
          </w:tcPr>
          <w:p w14:paraId="128B978A" w14:textId="77777777" w:rsidR="00F81D7C" w:rsidRPr="007E0B31" w:rsidRDefault="00F81D7C" w:rsidP="00F81D7C">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F81D7C" w:rsidRPr="007E0B31" w14:paraId="1CDE4693" w14:textId="77777777" w:rsidTr="0DEE1E6E">
        <w:trPr>
          <w:cantSplit/>
        </w:trPr>
        <w:tc>
          <w:tcPr>
            <w:tcW w:w="2884" w:type="dxa"/>
          </w:tcPr>
          <w:p w14:paraId="30A26B26" w14:textId="77777777" w:rsidR="00F81D7C" w:rsidRPr="007E0B31" w:rsidRDefault="00F81D7C" w:rsidP="00F81D7C">
            <w:pPr>
              <w:pStyle w:val="Arial11Bold"/>
              <w:rPr>
                <w:rFonts w:cs="Arial"/>
                <w:highlight w:val="yellow"/>
              </w:rPr>
            </w:pPr>
            <w:r w:rsidRPr="007E0B31">
              <w:rPr>
                <w:rFonts w:cs="Arial"/>
              </w:rPr>
              <w:t>Offshore Transmission System</w:t>
            </w:r>
          </w:p>
        </w:tc>
        <w:tc>
          <w:tcPr>
            <w:tcW w:w="6634" w:type="dxa"/>
          </w:tcPr>
          <w:p w14:paraId="61F55C2E" w14:textId="77777777" w:rsidR="00F81D7C" w:rsidRPr="007E0B31" w:rsidRDefault="00F81D7C" w:rsidP="00F81D7C">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w:t>
            </w:r>
            <w:proofErr w:type="gramStart"/>
            <w:r w:rsidRPr="007E0B31">
              <w:rPr>
                <w:rFonts w:cs="Arial"/>
              </w:rPr>
              <w:t>stations, and</w:t>
            </w:r>
            <w:proofErr w:type="gramEnd"/>
            <w:r w:rsidRPr="007E0B31">
              <w:rPr>
                <w:rFonts w:cs="Arial"/>
              </w:rPr>
              <w:t xml:space="preserve">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F81D7C" w:rsidRPr="007E0B31" w14:paraId="77766430" w14:textId="77777777" w:rsidTr="0DEE1E6E">
        <w:trPr>
          <w:cantSplit/>
        </w:trPr>
        <w:tc>
          <w:tcPr>
            <w:tcW w:w="2884" w:type="dxa"/>
          </w:tcPr>
          <w:p w14:paraId="16464488" w14:textId="77777777" w:rsidR="00F81D7C" w:rsidRPr="007E0B31" w:rsidRDefault="00F81D7C" w:rsidP="00F81D7C">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F81D7C" w:rsidRPr="007E0B31" w14:paraId="47AC59A7" w14:textId="77777777" w:rsidTr="0DEE1E6E">
        <w:trPr>
          <w:cantSplit/>
        </w:trPr>
        <w:tc>
          <w:tcPr>
            <w:tcW w:w="2884" w:type="dxa"/>
          </w:tcPr>
          <w:p w14:paraId="13EE6AD2" w14:textId="77777777" w:rsidR="00F81D7C" w:rsidRPr="007E0B31" w:rsidRDefault="00F81D7C" w:rsidP="00F81D7C">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F81D7C" w:rsidRPr="007E0B31" w:rsidRDefault="00F81D7C" w:rsidP="00F81D7C">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F81D7C" w:rsidRPr="007E0B31" w14:paraId="3C6964B2" w14:textId="77777777" w:rsidTr="0DEE1E6E">
        <w:trPr>
          <w:cantSplit/>
        </w:trPr>
        <w:tc>
          <w:tcPr>
            <w:tcW w:w="2884" w:type="dxa"/>
          </w:tcPr>
          <w:p w14:paraId="39F8391B" w14:textId="77777777" w:rsidR="00F81D7C" w:rsidRPr="007E0B31" w:rsidRDefault="00F81D7C" w:rsidP="00F81D7C">
            <w:pPr>
              <w:pStyle w:val="Arial11Bold"/>
              <w:rPr>
                <w:rFonts w:cs="Arial"/>
                <w:highlight w:val="yellow"/>
              </w:rPr>
            </w:pPr>
            <w:r w:rsidRPr="007E0B31">
              <w:rPr>
                <w:rFonts w:cs="Arial"/>
              </w:rPr>
              <w:t>Offshore Waters</w:t>
            </w:r>
          </w:p>
        </w:tc>
        <w:tc>
          <w:tcPr>
            <w:tcW w:w="6634" w:type="dxa"/>
          </w:tcPr>
          <w:p w14:paraId="02B387B2" w14:textId="77777777" w:rsidR="00F81D7C" w:rsidRPr="007E0B31" w:rsidRDefault="00F81D7C" w:rsidP="00F81D7C">
            <w:pPr>
              <w:pStyle w:val="TableArial11"/>
              <w:rPr>
                <w:rFonts w:cs="Arial"/>
              </w:rPr>
            </w:pPr>
            <w:r w:rsidRPr="007E0B31">
              <w:rPr>
                <w:rFonts w:cs="Arial"/>
              </w:rPr>
              <w:t>Has the meaning given to “offshore waters” in Section 90(9) of the Energy Act 2004.</w:t>
            </w:r>
          </w:p>
        </w:tc>
      </w:tr>
      <w:tr w:rsidR="00F81D7C" w:rsidRPr="007E0B31" w14:paraId="466BFA2A" w14:textId="77777777" w:rsidTr="0DEE1E6E">
        <w:trPr>
          <w:cantSplit/>
        </w:trPr>
        <w:tc>
          <w:tcPr>
            <w:tcW w:w="2884" w:type="dxa"/>
          </w:tcPr>
          <w:p w14:paraId="3248E0E0" w14:textId="77777777" w:rsidR="00F81D7C" w:rsidRPr="007E0B31" w:rsidRDefault="00F81D7C" w:rsidP="00F81D7C">
            <w:pPr>
              <w:pStyle w:val="Arial11Bold"/>
              <w:rPr>
                <w:rFonts w:cs="Arial"/>
              </w:rPr>
            </w:pPr>
            <w:r w:rsidRPr="007E0B31">
              <w:rPr>
                <w:rFonts w:cs="Arial"/>
              </w:rPr>
              <w:t>Offshore Works Assumptions</w:t>
            </w:r>
          </w:p>
        </w:tc>
        <w:tc>
          <w:tcPr>
            <w:tcW w:w="6634" w:type="dxa"/>
          </w:tcPr>
          <w:p w14:paraId="30E7C48C"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F81D7C" w:rsidRPr="007E0B31" w14:paraId="2CC977C3" w14:textId="77777777" w:rsidTr="0DEE1E6E">
        <w:trPr>
          <w:cantSplit/>
        </w:trPr>
        <w:tc>
          <w:tcPr>
            <w:tcW w:w="2884" w:type="dxa"/>
          </w:tcPr>
          <w:p w14:paraId="3768E5CA" w14:textId="77777777" w:rsidR="00F81D7C" w:rsidRPr="007E0B31" w:rsidRDefault="00F81D7C" w:rsidP="00F81D7C">
            <w:pPr>
              <w:pStyle w:val="Arial11Bold"/>
              <w:rPr>
                <w:rFonts w:cs="Arial"/>
                <w:highlight w:val="yellow"/>
              </w:rPr>
            </w:pPr>
            <w:r w:rsidRPr="007E0B31">
              <w:rPr>
                <w:rFonts w:cs="Arial"/>
              </w:rPr>
              <w:t>Onshore</w:t>
            </w:r>
          </w:p>
        </w:tc>
        <w:tc>
          <w:tcPr>
            <w:tcW w:w="6634" w:type="dxa"/>
          </w:tcPr>
          <w:p w14:paraId="4E4449A1" w14:textId="77777777" w:rsidR="00F81D7C" w:rsidRPr="007E0B31" w:rsidRDefault="00F81D7C" w:rsidP="00F81D7C">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F81D7C" w:rsidRPr="007E0B31" w14:paraId="36B6B3C3" w14:textId="77777777" w:rsidTr="0DEE1E6E">
        <w:trPr>
          <w:cantSplit/>
        </w:trPr>
        <w:tc>
          <w:tcPr>
            <w:tcW w:w="2884" w:type="dxa"/>
          </w:tcPr>
          <w:p w14:paraId="48043840" w14:textId="77777777" w:rsidR="00F81D7C" w:rsidRPr="007E0B31" w:rsidRDefault="00F81D7C" w:rsidP="00F81D7C">
            <w:pPr>
              <w:pStyle w:val="Arial11Bold"/>
              <w:rPr>
                <w:rFonts w:cs="Arial"/>
                <w:highlight w:val="yellow"/>
              </w:rPr>
            </w:pPr>
            <w:r w:rsidRPr="007E0B31">
              <w:rPr>
                <w:rFonts w:cs="Arial"/>
              </w:rPr>
              <w:t>Onshore DC Converter</w:t>
            </w:r>
          </w:p>
        </w:tc>
        <w:tc>
          <w:tcPr>
            <w:tcW w:w="6634" w:type="dxa"/>
          </w:tcPr>
          <w:p w14:paraId="64EEC2D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F81D7C" w:rsidRPr="007E0B31" w14:paraId="4A68E7D9" w14:textId="77777777" w:rsidTr="0DEE1E6E">
        <w:trPr>
          <w:cantSplit/>
        </w:trPr>
        <w:tc>
          <w:tcPr>
            <w:tcW w:w="2884" w:type="dxa"/>
          </w:tcPr>
          <w:p w14:paraId="1A1B1603" w14:textId="77777777" w:rsidR="00F81D7C" w:rsidRPr="007E0B31" w:rsidRDefault="00F81D7C" w:rsidP="00F81D7C">
            <w:pPr>
              <w:pStyle w:val="Arial11Bold"/>
              <w:rPr>
                <w:rFonts w:cs="Arial"/>
              </w:rPr>
            </w:pPr>
            <w:r w:rsidRPr="007E0B31">
              <w:rPr>
                <w:rFonts w:cs="Arial"/>
              </w:rPr>
              <w:t>Onshore Generating Unit</w:t>
            </w:r>
          </w:p>
        </w:tc>
        <w:tc>
          <w:tcPr>
            <w:tcW w:w="6634" w:type="dxa"/>
          </w:tcPr>
          <w:p w14:paraId="1C282039" w14:textId="3958CEB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F81D7C" w:rsidRPr="007E0B31" w14:paraId="35FFB4AD" w14:textId="77777777" w:rsidTr="0DEE1E6E">
        <w:trPr>
          <w:cantSplit/>
        </w:trPr>
        <w:tc>
          <w:tcPr>
            <w:tcW w:w="2884" w:type="dxa"/>
          </w:tcPr>
          <w:p w14:paraId="35935210" w14:textId="77777777" w:rsidR="00F81D7C" w:rsidRPr="007E0B31" w:rsidRDefault="00F81D7C" w:rsidP="00F81D7C">
            <w:pPr>
              <w:pStyle w:val="Arial11Bold"/>
              <w:rPr>
                <w:rFonts w:cs="Arial"/>
              </w:rPr>
            </w:pPr>
            <w:r w:rsidRPr="007E0B31">
              <w:rPr>
                <w:rFonts w:cs="Arial"/>
              </w:rPr>
              <w:t>Onshore Grid Entry Point</w:t>
            </w:r>
          </w:p>
        </w:tc>
        <w:tc>
          <w:tcPr>
            <w:tcW w:w="6634" w:type="dxa"/>
          </w:tcPr>
          <w:p w14:paraId="6FC00EAB" w14:textId="6552310D" w:rsidR="00F81D7C" w:rsidRPr="007E0B31" w:rsidRDefault="00F81D7C" w:rsidP="00F81D7C">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F81D7C" w:rsidRPr="007E0B31" w14:paraId="7ABD28A6" w14:textId="77777777" w:rsidTr="0DEE1E6E">
        <w:trPr>
          <w:cantSplit/>
        </w:trPr>
        <w:tc>
          <w:tcPr>
            <w:tcW w:w="2884" w:type="dxa"/>
          </w:tcPr>
          <w:p w14:paraId="2DC322BF" w14:textId="77777777" w:rsidR="00F81D7C" w:rsidRPr="007E0B31" w:rsidRDefault="00F81D7C" w:rsidP="00F81D7C">
            <w:pPr>
              <w:pStyle w:val="Arial11Bold"/>
              <w:rPr>
                <w:rFonts w:cs="Arial"/>
                <w:highlight w:val="yellow"/>
              </w:rPr>
            </w:pPr>
            <w:r w:rsidRPr="007E0B31">
              <w:rPr>
                <w:rFonts w:cs="Arial"/>
              </w:rPr>
              <w:t>Onshore HVDC Converter</w:t>
            </w:r>
          </w:p>
        </w:tc>
        <w:tc>
          <w:tcPr>
            <w:tcW w:w="6634" w:type="dxa"/>
          </w:tcPr>
          <w:p w14:paraId="3218C152"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F81D7C" w:rsidRPr="007E0B31" w14:paraId="47B1C59A" w14:textId="77777777" w:rsidTr="0DEE1E6E">
        <w:trPr>
          <w:cantSplit/>
        </w:trPr>
        <w:tc>
          <w:tcPr>
            <w:tcW w:w="2884" w:type="dxa"/>
          </w:tcPr>
          <w:p w14:paraId="45CD5B8B" w14:textId="77777777" w:rsidR="00F81D7C" w:rsidRPr="007E0B31" w:rsidRDefault="00F81D7C" w:rsidP="00F81D7C">
            <w:pPr>
              <w:pStyle w:val="Arial11Bold"/>
              <w:rPr>
                <w:rFonts w:cs="Arial"/>
              </w:rPr>
            </w:pPr>
            <w:r w:rsidRPr="007E0B31">
              <w:rPr>
                <w:rFonts w:cs="Arial"/>
              </w:rPr>
              <w:lastRenderedPageBreak/>
              <w:t>Onshore Non-Synchronous Generating Unit</w:t>
            </w:r>
          </w:p>
        </w:tc>
        <w:tc>
          <w:tcPr>
            <w:tcW w:w="6634" w:type="dxa"/>
          </w:tcPr>
          <w:p w14:paraId="723DCB6B" w14:textId="4724C80E"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F81D7C" w:rsidRPr="007E0B31" w14:paraId="5C54790F" w14:textId="77777777" w:rsidTr="0DEE1E6E">
        <w:trPr>
          <w:cantSplit/>
        </w:trPr>
        <w:tc>
          <w:tcPr>
            <w:tcW w:w="2884" w:type="dxa"/>
          </w:tcPr>
          <w:p w14:paraId="09F676FF" w14:textId="77777777" w:rsidR="00F81D7C" w:rsidRPr="007E0B31" w:rsidRDefault="00F81D7C" w:rsidP="00F81D7C">
            <w:pPr>
              <w:pStyle w:val="Arial11Bold"/>
              <w:rPr>
                <w:rFonts w:cs="Arial"/>
              </w:rPr>
            </w:pPr>
            <w:r w:rsidRPr="007E0B31">
              <w:rPr>
                <w:rFonts w:cs="Arial"/>
              </w:rPr>
              <w:t>Onshore Power Park Module</w:t>
            </w:r>
          </w:p>
        </w:tc>
        <w:tc>
          <w:tcPr>
            <w:tcW w:w="6634" w:type="dxa"/>
          </w:tcPr>
          <w:p w14:paraId="4F3FC424" w14:textId="4AD18E75" w:rsidR="00F81D7C" w:rsidRPr="007E0B31" w:rsidRDefault="00F81D7C" w:rsidP="00F81D7C">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F81D7C" w:rsidRPr="007E0B31" w14:paraId="67BDC2D1" w14:textId="77777777" w:rsidTr="0DEE1E6E">
        <w:trPr>
          <w:cantSplit/>
        </w:trPr>
        <w:tc>
          <w:tcPr>
            <w:tcW w:w="2884" w:type="dxa"/>
          </w:tcPr>
          <w:p w14:paraId="2FB52871" w14:textId="77777777" w:rsidR="00F81D7C" w:rsidRPr="007E0B31" w:rsidRDefault="00F81D7C" w:rsidP="00F81D7C">
            <w:pPr>
              <w:pStyle w:val="Arial11Bold"/>
              <w:rPr>
                <w:rFonts w:cs="Arial"/>
              </w:rPr>
            </w:pPr>
            <w:r w:rsidRPr="007E0B31">
              <w:rPr>
                <w:rFonts w:cs="Arial"/>
              </w:rPr>
              <w:t>Onshore Synchronous Generating Unit</w:t>
            </w:r>
          </w:p>
        </w:tc>
        <w:tc>
          <w:tcPr>
            <w:tcW w:w="6634" w:type="dxa"/>
          </w:tcPr>
          <w:p w14:paraId="53DD316B" w14:textId="296089E4" w:rsidR="00F81D7C" w:rsidRPr="007E0B31" w:rsidRDefault="00F81D7C" w:rsidP="00F81D7C">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322DBDDD" w14:textId="77777777" w:rsidTr="0DEE1E6E">
        <w:trPr>
          <w:cantSplit/>
        </w:trPr>
        <w:tc>
          <w:tcPr>
            <w:tcW w:w="2884" w:type="dxa"/>
          </w:tcPr>
          <w:p w14:paraId="75E7A9CF" w14:textId="77777777" w:rsidR="00F81D7C" w:rsidRPr="007E0B31" w:rsidDel="004B6FBB" w:rsidRDefault="00F81D7C" w:rsidP="00F81D7C">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F81D7C" w:rsidRDefault="00F81D7C" w:rsidP="00F81D7C">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F81D7C" w:rsidRPr="00A87826" w:rsidDel="004B6FBB" w:rsidRDefault="00F81D7C" w:rsidP="00F81D7C">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proofErr w:type="gramStart"/>
            <w:r w:rsidRPr="007E0B31">
              <w:rPr>
                <w:rFonts w:cs="Arial"/>
                <w:color w:val="auto"/>
              </w:rPr>
              <w:t>located</w:t>
            </w:r>
            <w:proofErr w:type="gramEnd"/>
            <w:r w:rsidRPr="007E0B31">
              <w:rPr>
                <w:rFonts w:cs="Arial"/>
                <w:b/>
                <w:color w:val="auto"/>
              </w:rPr>
              <w:t xml:space="preserve"> Onshore</w:t>
            </w:r>
            <w:r w:rsidRPr="007E0B31">
              <w:rPr>
                <w:rFonts w:cs="Arial"/>
                <w:color w:val="auto"/>
              </w:rPr>
              <w:t>.</w:t>
            </w:r>
          </w:p>
        </w:tc>
      </w:tr>
      <w:tr w:rsidR="00F81D7C" w:rsidRPr="007E0B31" w14:paraId="57567868" w14:textId="77777777" w:rsidTr="0DEE1E6E">
        <w:trPr>
          <w:cantSplit/>
        </w:trPr>
        <w:tc>
          <w:tcPr>
            <w:tcW w:w="2884" w:type="dxa"/>
          </w:tcPr>
          <w:p w14:paraId="1FD98361" w14:textId="77777777" w:rsidR="00F81D7C" w:rsidRPr="007E0B31" w:rsidRDefault="00F81D7C" w:rsidP="00F81D7C">
            <w:pPr>
              <w:pStyle w:val="Arial11Bold"/>
              <w:rPr>
                <w:rFonts w:cs="Arial"/>
              </w:rPr>
            </w:pPr>
            <w:r w:rsidRPr="007E0B31">
              <w:rPr>
                <w:rFonts w:cs="Arial"/>
              </w:rPr>
              <w:t>Onshore Transmission Licensee</w:t>
            </w:r>
          </w:p>
        </w:tc>
        <w:tc>
          <w:tcPr>
            <w:tcW w:w="6634" w:type="dxa"/>
          </w:tcPr>
          <w:p w14:paraId="7691EDA3" w14:textId="2EBD7EE0" w:rsidR="00F81D7C" w:rsidRPr="007E0B31" w:rsidRDefault="00F81D7C" w:rsidP="00F81D7C">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sidR="00C95C55">
              <w:rPr>
                <w:rFonts w:cs="Arial"/>
              </w:rPr>
              <w:t xml:space="preserve">, </w:t>
            </w:r>
            <w:r w:rsidR="00C95C55" w:rsidRPr="00411C8B">
              <w:rPr>
                <w:rFonts w:cs="Arial"/>
              </w:rPr>
              <w:t>or a</w:t>
            </w:r>
            <w:r w:rsidR="00C95C55" w:rsidRPr="00411C8B">
              <w:rPr>
                <w:rFonts w:cs="Arial"/>
                <w:b/>
                <w:bCs/>
              </w:rPr>
              <w:t xml:space="preserve"> Competitively Appointed Transmission Licensee</w:t>
            </w:r>
            <w:r w:rsidR="00C95C55" w:rsidRPr="00C95C55">
              <w:rPr>
                <w:rFonts w:cs="Arial"/>
              </w:rPr>
              <w:t>.</w:t>
            </w:r>
          </w:p>
        </w:tc>
      </w:tr>
      <w:tr w:rsidR="00F81D7C" w:rsidRPr="007E0B31" w14:paraId="0953DDC7" w14:textId="77777777" w:rsidTr="0DEE1E6E">
        <w:trPr>
          <w:cantSplit/>
        </w:trPr>
        <w:tc>
          <w:tcPr>
            <w:tcW w:w="2884" w:type="dxa"/>
          </w:tcPr>
          <w:p w14:paraId="2B5600BA" w14:textId="77777777" w:rsidR="00F81D7C" w:rsidRPr="007E0B31" w:rsidRDefault="00F81D7C" w:rsidP="00F81D7C">
            <w:pPr>
              <w:pStyle w:val="Arial11Bold"/>
              <w:rPr>
                <w:rFonts w:cs="Arial"/>
              </w:rPr>
            </w:pPr>
            <w:r w:rsidRPr="007E0B31">
              <w:rPr>
                <w:rFonts w:cs="Arial"/>
              </w:rPr>
              <w:t>Onshore Transmission System</w:t>
            </w:r>
          </w:p>
        </w:tc>
        <w:tc>
          <w:tcPr>
            <w:tcW w:w="6634" w:type="dxa"/>
          </w:tcPr>
          <w:p w14:paraId="1D66BC55" w14:textId="3B198D30" w:rsidR="00F81D7C" w:rsidRPr="007E0B31" w:rsidRDefault="00F81D7C" w:rsidP="00F81D7C">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F81D7C" w:rsidRPr="007E0B31" w14:paraId="31EBBBE3" w14:textId="77777777" w:rsidTr="0DEE1E6E">
        <w:trPr>
          <w:cantSplit/>
        </w:trPr>
        <w:tc>
          <w:tcPr>
            <w:tcW w:w="2884" w:type="dxa"/>
          </w:tcPr>
          <w:p w14:paraId="716FC70C" w14:textId="77777777" w:rsidR="00F81D7C" w:rsidRPr="007E0B31" w:rsidRDefault="00F81D7C" w:rsidP="00F81D7C">
            <w:pPr>
              <w:pStyle w:val="Arial11Bold"/>
              <w:rPr>
                <w:rFonts w:cs="Arial"/>
              </w:rPr>
            </w:pPr>
            <w:r w:rsidRPr="007E0B31">
              <w:rPr>
                <w:rFonts w:cs="Arial"/>
              </w:rPr>
              <w:t>On-Site Generator Site</w:t>
            </w:r>
          </w:p>
        </w:tc>
        <w:tc>
          <w:tcPr>
            <w:tcW w:w="6634" w:type="dxa"/>
          </w:tcPr>
          <w:p w14:paraId="68341A8F" w14:textId="77777777" w:rsidR="00F81D7C" w:rsidRPr="007E0B31" w:rsidRDefault="00F81D7C" w:rsidP="00F81D7C">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F81D7C" w:rsidRPr="007E0B31" w14:paraId="6EC47238" w14:textId="77777777" w:rsidTr="0DEE1E6E">
        <w:trPr>
          <w:cantSplit/>
        </w:trPr>
        <w:tc>
          <w:tcPr>
            <w:tcW w:w="2884" w:type="dxa"/>
          </w:tcPr>
          <w:p w14:paraId="3B93C86F" w14:textId="77777777" w:rsidR="00F81D7C" w:rsidRPr="007E0B31" w:rsidRDefault="00F81D7C" w:rsidP="00F81D7C">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F81D7C" w:rsidRPr="007E0B31" w14:paraId="0706312C" w14:textId="77777777" w:rsidTr="0DEE1E6E">
        <w:trPr>
          <w:cantSplit/>
        </w:trPr>
        <w:tc>
          <w:tcPr>
            <w:tcW w:w="2884" w:type="dxa"/>
          </w:tcPr>
          <w:p w14:paraId="015ED0F3" w14:textId="77777777" w:rsidR="00F81D7C" w:rsidRPr="007E0B31" w:rsidRDefault="00F81D7C" w:rsidP="00F81D7C">
            <w:pPr>
              <w:pStyle w:val="Arial11Bold"/>
              <w:rPr>
                <w:rFonts w:cs="Arial"/>
              </w:rPr>
            </w:pPr>
            <w:r w:rsidRPr="007E0B31">
              <w:rPr>
                <w:rFonts w:cs="Arial"/>
              </w:rPr>
              <w:t>Operating Margin</w:t>
            </w:r>
          </w:p>
        </w:tc>
        <w:tc>
          <w:tcPr>
            <w:tcW w:w="6634" w:type="dxa"/>
          </w:tcPr>
          <w:p w14:paraId="2D829E78" w14:textId="77777777" w:rsidR="00F81D7C" w:rsidRPr="007E0B31" w:rsidRDefault="00F81D7C" w:rsidP="00F81D7C">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F81D7C" w:rsidRPr="007E0B31" w14:paraId="6399AF34" w14:textId="77777777" w:rsidTr="0DEE1E6E">
        <w:trPr>
          <w:cantSplit/>
        </w:trPr>
        <w:tc>
          <w:tcPr>
            <w:tcW w:w="2884" w:type="dxa"/>
          </w:tcPr>
          <w:p w14:paraId="13992038" w14:textId="77777777" w:rsidR="00F81D7C" w:rsidRPr="007E0B31" w:rsidRDefault="00F81D7C" w:rsidP="00F81D7C">
            <w:pPr>
              <w:pStyle w:val="Arial11Bold"/>
              <w:rPr>
                <w:rFonts w:cs="Arial"/>
              </w:rPr>
            </w:pPr>
            <w:r w:rsidRPr="007E0B31">
              <w:rPr>
                <w:rFonts w:cs="Arial"/>
              </w:rPr>
              <w:t>Operating Reserve</w:t>
            </w:r>
          </w:p>
        </w:tc>
        <w:tc>
          <w:tcPr>
            <w:tcW w:w="6634" w:type="dxa"/>
          </w:tcPr>
          <w:p w14:paraId="7475BB27" w14:textId="77777777" w:rsidR="00F81D7C" w:rsidRPr="007E0B31" w:rsidRDefault="00F81D7C" w:rsidP="00F81D7C">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F81D7C" w:rsidRPr="007E0B31" w14:paraId="7103EDE6" w14:textId="77777777" w:rsidTr="0DEE1E6E">
        <w:trPr>
          <w:cantSplit/>
        </w:trPr>
        <w:tc>
          <w:tcPr>
            <w:tcW w:w="2884" w:type="dxa"/>
          </w:tcPr>
          <w:p w14:paraId="19E35302" w14:textId="77777777" w:rsidR="00F81D7C" w:rsidRPr="007E0B31" w:rsidRDefault="00F81D7C" w:rsidP="00F81D7C">
            <w:pPr>
              <w:pStyle w:val="Arial11Bold"/>
              <w:rPr>
                <w:rFonts w:cs="Arial"/>
              </w:rPr>
            </w:pPr>
            <w:r w:rsidRPr="007E0B31">
              <w:rPr>
                <w:rFonts w:cs="Arial"/>
              </w:rPr>
              <w:t>Operation</w:t>
            </w:r>
          </w:p>
        </w:tc>
        <w:tc>
          <w:tcPr>
            <w:tcW w:w="6634" w:type="dxa"/>
          </w:tcPr>
          <w:p w14:paraId="40F42388" w14:textId="77777777" w:rsidR="00F81D7C" w:rsidRPr="007E0B31" w:rsidRDefault="00F81D7C" w:rsidP="00F81D7C">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F81D7C" w:rsidRPr="007E0B31" w14:paraId="7F250311" w14:textId="77777777" w:rsidTr="0DEE1E6E">
        <w:trPr>
          <w:cantSplit/>
        </w:trPr>
        <w:tc>
          <w:tcPr>
            <w:tcW w:w="2884" w:type="dxa"/>
          </w:tcPr>
          <w:p w14:paraId="3ECA740F" w14:textId="77777777" w:rsidR="00F81D7C" w:rsidRPr="007E0B31" w:rsidRDefault="00F81D7C" w:rsidP="00F81D7C">
            <w:pPr>
              <w:pStyle w:val="Arial11Bold"/>
              <w:rPr>
                <w:rFonts w:cs="Arial"/>
              </w:rPr>
            </w:pPr>
            <w:r w:rsidRPr="007E0B31">
              <w:rPr>
                <w:rFonts w:cs="Arial"/>
              </w:rPr>
              <w:lastRenderedPageBreak/>
              <w:t>Operational Data</w:t>
            </w:r>
          </w:p>
        </w:tc>
        <w:tc>
          <w:tcPr>
            <w:tcW w:w="6634" w:type="dxa"/>
          </w:tcPr>
          <w:p w14:paraId="77D345AD" w14:textId="77777777" w:rsidR="00F81D7C" w:rsidRPr="007E0B31" w:rsidRDefault="00F81D7C" w:rsidP="00F81D7C">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F81D7C" w:rsidRPr="007E0B31" w14:paraId="72A00B17" w14:textId="77777777" w:rsidTr="0DEE1E6E">
        <w:trPr>
          <w:cantSplit/>
        </w:trPr>
        <w:tc>
          <w:tcPr>
            <w:tcW w:w="2884" w:type="dxa"/>
          </w:tcPr>
          <w:p w14:paraId="49F3A1E1" w14:textId="77777777" w:rsidR="00F81D7C" w:rsidRPr="007E0B31" w:rsidRDefault="00F81D7C" w:rsidP="00F81D7C">
            <w:pPr>
              <w:pStyle w:val="Arial11Bold"/>
              <w:rPr>
                <w:rFonts w:cs="Arial"/>
              </w:rPr>
            </w:pPr>
            <w:r w:rsidRPr="007E0B31">
              <w:rPr>
                <w:rFonts w:cs="Arial"/>
              </w:rPr>
              <w:t>Operational Day</w:t>
            </w:r>
          </w:p>
        </w:tc>
        <w:tc>
          <w:tcPr>
            <w:tcW w:w="6634" w:type="dxa"/>
          </w:tcPr>
          <w:p w14:paraId="22961493" w14:textId="77777777" w:rsidR="00F81D7C" w:rsidRPr="007E0B31" w:rsidRDefault="00F81D7C" w:rsidP="00F81D7C">
            <w:pPr>
              <w:pStyle w:val="TableArial11"/>
              <w:rPr>
                <w:rFonts w:cs="Arial"/>
              </w:rPr>
            </w:pPr>
            <w:r w:rsidRPr="007E0B31">
              <w:rPr>
                <w:rFonts w:cs="Arial"/>
              </w:rPr>
              <w:t>The period from 0500 hours on one day to 0500 on the following day.</w:t>
            </w:r>
          </w:p>
        </w:tc>
      </w:tr>
      <w:tr w:rsidR="00F81D7C" w:rsidRPr="007E0B31" w14:paraId="4B79EEEB" w14:textId="77777777" w:rsidTr="0DEE1E6E">
        <w:trPr>
          <w:cantSplit/>
        </w:trPr>
        <w:tc>
          <w:tcPr>
            <w:tcW w:w="2884" w:type="dxa"/>
          </w:tcPr>
          <w:p w14:paraId="00D65A56" w14:textId="77777777" w:rsidR="00F81D7C" w:rsidRPr="007E0B31" w:rsidRDefault="00F81D7C" w:rsidP="00F81D7C">
            <w:pPr>
              <w:pStyle w:val="Arial11Bold"/>
              <w:rPr>
                <w:rFonts w:cs="Arial"/>
              </w:rPr>
            </w:pPr>
            <w:r w:rsidRPr="007E0B31">
              <w:rPr>
                <w:rFonts w:cs="Arial"/>
              </w:rPr>
              <w:t>Operation Diagrams</w:t>
            </w:r>
          </w:p>
        </w:tc>
        <w:tc>
          <w:tcPr>
            <w:tcW w:w="6634" w:type="dxa"/>
          </w:tcPr>
          <w:p w14:paraId="3A5434CA" w14:textId="77777777" w:rsidR="00F81D7C" w:rsidRPr="007E0B31" w:rsidRDefault="00F81D7C" w:rsidP="00F81D7C">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F81D7C" w:rsidRPr="007E0B31" w14:paraId="605B3609" w14:textId="77777777" w:rsidTr="0DEE1E6E">
        <w:trPr>
          <w:cantSplit/>
        </w:trPr>
        <w:tc>
          <w:tcPr>
            <w:tcW w:w="2884" w:type="dxa"/>
          </w:tcPr>
          <w:p w14:paraId="1FCF81E4" w14:textId="77777777" w:rsidR="00F81D7C" w:rsidRPr="007E0B31" w:rsidRDefault="00F81D7C" w:rsidP="00F81D7C">
            <w:pPr>
              <w:pStyle w:val="Arial11Bold"/>
              <w:rPr>
                <w:rFonts w:cs="Arial"/>
              </w:rPr>
            </w:pPr>
            <w:r w:rsidRPr="007E0B31">
              <w:rPr>
                <w:rFonts w:cs="Arial"/>
              </w:rPr>
              <w:t>Operational Effect</w:t>
            </w:r>
          </w:p>
        </w:tc>
        <w:tc>
          <w:tcPr>
            <w:tcW w:w="6634" w:type="dxa"/>
          </w:tcPr>
          <w:p w14:paraId="76B6DD78" w14:textId="77777777" w:rsidR="00F81D7C" w:rsidRPr="007E0B31" w:rsidRDefault="00F81D7C" w:rsidP="00F81D7C">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F81D7C" w:rsidRPr="007E0B31" w14:paraId="1CAC0F6C" w14:textId="77777777" w:rsidTr="0DEE1E6E">
        <w:trPr>
          <w:cantSplit/>
        </w:trPr>
        <w:tc>
          <w:tcPr>
            <w:tcW w:w="2884" w:type="dxa"/>
          </w:tcPr>
          <w:p w14:paraId="2634D169" w14:textId="77777777" w:rsidR="00F81D7C" w:rsidRPr="007E0B31" w:rsidRDefault="00F81D7C" w:rsidP="00F81D7C">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F81D7C" w:rsidRPr="007E0B31" w:rsidRDefault="00F81D7C" w:rsidP="00F81D7C">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F81D7C" w:rsidRPr="007E0B31" w14:paraId="6473278D" w14:textId="77777777" w:rsidTr="0DEE1E6E">
        <w:trPr>
          <w:cantSplit/>
        </w:trPr>
        <w:tc>
          <w:tcPr>
            <w:tcW w:w="2884" w:type="dxa"/>
          </w:tcPr>
          <w:p w14:paraId="0FD871F6" w14:textId="5FABA3D0" w:rsidR="00F81D7C" w:rsidRPr="007E0B31" w:rsidRDefault="00F81D7C" w:rsidP="00F81D7C">
            <w:pPr>
              <w:pStyle w:val="Arial11Bold"/>
              <w:rPr>
                <w:rFonts w:cs="Arial"/>
              </w:rPr>
            </w:pPr>
            <w:bookmarkStart w:id="41" w:name="_DV_C41"/>
            <w:r w:rsidRPr="007E0B31">
              <w:rPr>
                <w:rFonts w:cs="Arial"/>
              </w:rPr>
              <w:t>Operational Notifications</w:t>
            </w:r>
            <w:bookmarkEnd w:id="41"/>
          </w:p>
        </w:tc>
        <w:tc>
          <w:tcPr>
            <w:tcW w:w="6634" w:type="dxa"/>
          </w:tcPr>
          <w:p w14:paraId="7D98A808" w14:textId="07D64618" w:rsidR="00F81D7C" w:rsidRPr="007E0B31" w:rsidRDefault="00F81D7C" w:rsidP="00F81D7C">
            <w:pPr>
              <w:pStyle w:val="TableArial11"/>
              <w:rPr>
                <w:rFonts w:cs="Arial"/>
              </w:rPr>
            </w:pPr>
            <w:bookmarkStart w:id="42"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42"/>
          </w:p>
        </w:tc>
      </w:tr>
      <w:tr w:rsidR="00F81D7C" w:rsidRPr="007E0B31" w14:paraId="5A6E5201" w14:textId="77777777" w:rsidTr="0DEE1E6E">
        <w:trPr>
          <w:cantSplit/>
        </w:trPr>
        <w:tc>
          <w:tcPr>
            <w:tcW w:w="2884" w:type="dxa"/>
          </w:tcPr>
          <w:p w14:paraId="30C134C0" w14:textId="77777777" w:rsidR="00F81D7C" w:rsidRPr="007E0B31" w:rsidRDefault="00F81D7C" w:rsidP="00F81D7C">
            <w:pPr>
              <w:pStyle w:val="Arial11Bold"/>
              <w:rPr>
                <w:rFonts w:cs="Arial"/>
              </w:rPr>
            </w:pPr>
            <w:r w:rsidRPr="007E0B31">
              <w:rPr>
                <w:rFonts w:cs="Arial"/>
              </w:rPr>
              <w:t>Operational Planning</w:t>
            </w:r>
          </w:p>
        </w:tc>
        <w:tc>
          <w:tcPr>
            <w:tcW w:w="6634" w:type="dxa"/>
          </w:tcPr>
          <w:p w14:paraId="7F116C22" w14:textId="65769247" w:rsidR="00F81D7C" w:rsidRPr="007E0B31" w:rsidRDefault="00F81D7C" w:rsidP="00F81D7C">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78EC5FC6" w:rsidRPr="004E64E8">
              <w:rPr>
                <w:rFonts w:cs="Arial"/>
              </w:rPr>
              <w:t>the</w:t>
            </w:r>
            <w:r w:rsidRPr="329F1AB0">
              <w:rPr>
                <w:rFonts w:cs="Arial"/>
                <w:b/>
                <w:bCs/>
              </w:rPr>
              <w:t xml:space="preserve"> </w:t>
            </w:r>
            <w:r w:rsidR="6736273A" w:rsidRPr="329F1AB0">
              <w:rPr>
                <w:rFonts w:cs="Arial"/>
                <w:b/>
                <w:bCs/>
              </w:rPr>
              <w:t xml:space="preserve"> ESO</w:t>
            </w:r>
            <w:r w:rsidRPr="329F1AB0">
              <w:rPr>
                <w:rFonts w:cs="Arial"/>
                <w:b/>
                <w:bCs/>
              </w:rPr>
              <w:t xml:space="preserve">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F81D7C" w:rsidRPr="007E0B31" w14:paraId="2391955F" w14:textId="77777777" w:rsidTr="0DEE1E6E">
        <w:trPr>
          <w:cantSplit/>
        </w:trPr>
        <w:tc>
          <w:tcPr>
            <w:tcW w:w="2884" w:type="dxa"/>
          </w:tcPr>
          <w:p w14:paraId="554CE1BB" w14:textId="77777777" w:rsidR="00F81D7C" w:rsidRPr="007E0B31" w:rsidRDefault="00F81D7C" w:rsidP="00F81D7C">
            <w:pPr>
              <w:pStyle w:val="Arial11Bold"/>
              <w:rPr>
                <w:rFonts w:cs="Arial"/>
              </w:rPr>
            </w:pPr>
            <w:r w:rsidRPr="007E0B31">
              <w:rPr>
                <w:rFonts w:cs="Arial"/>
              </w:rPr>
              <w:t xml:space="preserve">Operational Planning Margin </w:t>
            </w:r>
          </w:p>
        </w:tc>
        <w:tc>
          <w:tcPr>
            <w:tcW w:w="6634" w:type="dxa"/>
          </w:tcPr>
          <w:p w14:paraId="017C95F5" w14:textId="0ABFFC9A" w:rsidR="00F81D7C" w:rsidRPr="007E0B31" w:rsidRDefault="00F81D7C" w:rsidP="00F81D7C">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F81D7C" w:rsidRPr="007E0B31" w14:paraId="2C70A3EB" w14:textId="77777777" w:rsidTr="0DEE1E6E">
        <w:trPr>
          <w:cantSplit/>
        </w:trPr>
        <w:tc>
          <w:tcPr>
            <w:tcW w:w="2884" w:type="dxa"/>
          </w:tcPr>
          <w:p w14:paraId="231C2E4A" w14:textId="77777777" w:rsidR="00F81D7C" w:rsidRPr="007E0B31" w:rsidRDefault="00F81D7C" w:rsidP="00F81D7C">
            <w:pPr>
              <w:pStyle w:val="Arial11Bold"/>
              <w:rPr>
                <w:rFonts w:cs="Arial"/>
              </w:rPr>
            </w:pPr>
            <w:r w:rsidRPr="007E0B31">
              <w:rPr>
                <w:rFonts w:cs="Arial"/>
              </w:rPr>
              <w:t>Operational Planning Phase</w:t>
            </w:r>
          </w:p>
        </w:tc>
        <w:tc>
          <w:tcPr>
            <w:tcW w:w="6634" w:type="dxa"/>
          </w:tcPr>
          <w:p w14:paraId="0B288485" w14:textId="77777777" w:rsidR="00F81D7C" w:rsidRPr="007E0B31" w:rsidRDefault="00F81D7C" w:rsidP="00F81D7C">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F81D7C" w:rsidRPr="007E0B31" w14:paraId="5168CED3" w14:textId="77777777" w:rsidTr="0DEE1E6E">
        <w:trPr>
          <w:cantSplit/>
        </w:trPr>
        <w:tc>
          <w:tcPr>
            <w:tcW w:w="2884" w:type="dxa"/>
          </w:tcPr>
          <w:p w14:paraId="784D3609" w14:textId="77777777" w:rsidR="00F81D7C" w:rsidRPr="007E0B31" w:rsidRDefault="00F81D7C" w:rsidP="00F81D7C">
            <w:pPr>
              <w:pStyle w:val="Arial11Bold"/>
              <w:rPr>
                <w:rFonts w:cs="Arial"/>
              </w:rPr>
            </w:pPr>
            <w:r w:rsidRPr="007E0B31">
              <w:rPr>
                <w:rFonts w:cs="Arial"/>
              </w:rPr>
              <w:t>Operational Procedures</w:t>
            </w:r>
          </w:p>
        </w:tc>
        <w:tc>
          <w:tcPr>
            <w:tcW w:w="6634" w:type="dxa"/>
          </w:tcPr>
          <w:p w14:paraId="451F00A7" w14:textId="77777777" w:rsidR="00F81D7C" w:rsidRPr="007E0B31" w:rsidRDefault="00F81D7C" w:rsidP="00F81D7C">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F81D7C" w:rsidRPr="007E0B31" w14:paraId="756B3E49" w14:textId="77777777" w:rsidTr="0DEE1E6E">
        <w:trPr>
          <w:cantSplit/>
        </w:trPr>
        <w:tc>
          <w:tcPr>
            <w:tcW w:w="2884" w:type="dxa"/>
          </w:tcPr>
          <w:p w14:paraId="3CD34B6B" w14:textId="77777777" w:rsidR="00F81D7C" w:rsidRPr="007E0B31" w:rsidRDefault="00F81D7C" w:rsidP="00F81D7C">
            <w:pPr>
              <w:pStyle w:val="Arial11Bold"/>
              <w:rPr>
                <w:rFonts w:cs="Arial"/>
              </w:rPr>
            </w:pPr>
            <w:r w:rsidRPr="007E0B31">
              <w:rPr>
                <w:rFonts w:cs="Arial"/>
              </w:rPr>
              <w:t>Operational Switching</w:t>
            </w:r>
          </w:p>
        </w:tc>
        <w:tc>
          <w:tcPr>
            <w:tcW w:w="6634" w:type="dxa"/>
          </w:tcPr>
          <w:p w14:paraId="11012EC0" w14:textId="782A13A7" w:rsidR="00F81D7C" w:rsidRPr="007E0B31" w:rsidRDefault="00F81D7C" w:rsidP="00F81D7C">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F81D7C" w:rsidRPr="007E0B31" w14:paraId="19E6505D" w14:textId="77777777" w:rsidTr="0DEE1E6E">
        <w:trPr>
          <w:cantSplit/>
        </w:trPr>
        <w:tc>
          <w:tcPr>
            <w:tcW w:w="2884" w:type="dxa"/>
          </w:tcPr>
          <w:p w14:paraId="2E415BC0" w14:textId="77777777" w:rsidR="00F81D7C" w:rsidRPr="007E0B31" w:rsidRDefault="00F81D7C" w:rsidP="00F81D7C">
            <w:pPr>
              <w:pStyle w:val="Arial11Bold"/>
              <w:rPr>
                <w:rFonts w:cs="Arial"/>
              </w:rPr>
            </w:pPr>
            <w:r w:rsidRPr="007E0B31">
              <w:rPr>
                <w:rFonts w:cs="Arial"/>
              </w:rPr>
              <w:lastRenderedPageBreak/>
              <w:t>Other Relevant Data</w:t>
            </w:r>
          </w:p>
        </w:tc>
        <w:tc>
          <w:tcPr>
            <w:tcW w:w="6634" w:type="dxa"/>
          </w:tcPr>
          <w:p w14:paraId="1C699783" w14:textId="77777777" w:rsidR="00F81D7C" w:rsidRPr="007E0B31" w:rsidRDefault="00F81D7C" w:rsidP="00F81D7C">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F81D7C" w:rsidRPr="007E0B31" w14:paraId="24B77B54" w14:textId="77777777" w:rsidTr="0DEE1E6E">
        <w:trPr>
          <w:cantSplit/>
        </w:trPr>
        <w:tc>
          <w:tcPr>
            <w:tcW w:w="2884" w:type="dxa"/>
          </w:tcPr>
          <w:p w14:paraId="33A5B61C" w14:textId="77777777" w:rsidR="00F81D7C" w:rsidRPr="007E0B31" w:rsidRDefault="00F81D7C" w:rsidP="00F81D7C">
            <w:pPr>
              <w:pStyle w:val="Arial11Bold"/>
              <w:rPr>
                <w:rFonts w:cs="Arial"/>
              </w:rPr>
            </w:pPr>
            <w:r w:rsidRPr="007E0B31">
              <w:rPr>
                <w:rFonts w:cs="Arial"/>
              </w:rPr>
              <w:t>OTSDUW Arrangements</w:t>
            </w:r>
          </w:p>
        </w:tc>
        <w:tc>
          <w:tcPr>
            <w:tcW w:w="6634" w:type="dxa"/>
          </w:tcPr>
          <w:p w14:paraId="77481E18" w14:textId="77777777" w:rsidR="00F81D7C" w:rsidRPr="007E0B31" w:rsidRDefault="00F81D7C" w:rsidP="00F81D7C">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F81D7C" w:rsidRPr="007E0B31" w14:paraId="6566765E" w14:textId="77777777" w:rsidTr="0DEE1E6E">
        <w:trPr>
          <w:cantSplit/>
        </w:trPr>
        <w:tc>
          <w:tcPr>
            <w:tcW w:w="2884" w:type="dxa"/>
          </w:tcPr>
          <w:p w14:paraId="2E02FBB1" w14:textId="77777777" w:rsidR="00F81D7C" w:rsidRPr="007E0B31" w:rsidRDefault="00F81D7C" w:rsidP="00F81D7C">
            <w:pPr>
              <w:pStyle w:val="Arial11Bold"/>
              <w:rPr>
                <w:rFonts w:cs="Arial"/>
              </w:rPr>
            </w:pPr>
            <w:r w:rsidRPr="007E0B31">
              <w:rPr>
                <w:rFonts w:cs="Arial"/>
              </w:rPr>
              <w:t>OTSDUW Data and Information</w:t>
            </w:r>
          </w:p>
        </w:tc>
        <w:tc>
          <w:tcPr>
            <w:tcW w:w="6634" w:type="dxa"/>
          </w:tcPr>
          <w:p w14:paraId="437E754A" w14:textId="7B9123D2" w:rsidR="00F81D7C" w:rsidRPr="007E0B31" w:rsidRDefault="00F81D7C" w:rsidP="00F81D7C">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F81D7C" w:rsidRPr="007E0B31" w14:paraId="0DFC68CA" w14:textId="77777777" w:rsidTr="0DEE1E6E">
        <w:trPr>
          <w:cantSplit/>
        </w:trPr>
        <w:tc>
          <w:tcPr>
            <w:tcW w:w="2884" w:type="dxa"/>
          </w:tcPr>
          <w:p w14:paraId="26D7CFDD" w14:textId="77777777" w:rsidR="00F81D7C" w:rsidRPr="007E0B31" w:rsidRDefault="00F81D7C" w:rsidP="00F81D7C">
            <w:pPr>
              <w:pStyle w:val="Arial11Bold"/>
              <w:rPr>
                <w:rFonts w:cs="Arial"/>
              </w:rPr>
            </w:pPr>
            <w:r w:rsidRPr="007E0B31">
              <w:rPr>
                <w:rFonts w:cs="Arial"/>
              </w:rPr>
              <w:t>OTSDUW DC Converter</w:t>
            </w:r>
          </w:p>
        </w:tc>
        <w:tc>
          <w:tcPr>
            <w:tcW w:w="6634" w:type="dxa"/>
          </w:tcPr>
          <w:p w14:paraId="404E1159" w14:textId="77777777" w:rsidR="00F81D7C" w:rsidRPr="007E0B31" w:rsidRDefault="00F81D7C" w:rsidP="00F81D7C">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F81D7C" w:rsidRPr="007E0B31" w14:paraId="1F5DFCE4" w14:textId="77777777" w:rsidTr="0DEE1E6E">
        <w:trPr>
          <w:cantSplit/>
        </w:trPr>
        <w:tc>
          <w:tcPr>
            <w:tcW w:w="2884" w:type="dxa"/>
          </w:tcPr>
          <w:p w14:paraId="274CBE9D" w14:textId="77777777" w:rsidR="00F81D7C" w:rsidRPr="007E0B31" w:rsidRDefault="00F81D7C" w:rsidP="00F81D7C">
            <w:pPr>
              <w:pStyle w:val="Arial11Bold"/>
              <w:rPr>
                <w:rFonts w:cs="Arial"/>
              </w:rPr>
            </w:pPr>
            <w:r w:rsidRPr="007E0B31">
              <w:rPr>
                <w:rFonts w:cs="Arial"/>
              </w:rPr>
              <w:t>OTSDUW Development and Data Timetable</w:t>
            </w:r>
          </w:p>
        </w:tc>
        <w:tc>
          <w:tcPr>
            <w:tcW w:w="6634" w:type="dxa"/>
          </w:tcPr>
          <w:p w14:paraId="46394D79" w14:textId="77777777" w:rsidR="00F81D7C" w:rsidRPr="007E0B31" w:rsidRDefault="00F81D7C" w:rsidP="00F81D7C">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F81D7C" w:rsidRPr="007E0B31" w14:paraId="12983990" w14:textId="77777777" w:rsidTr="0DEE1E6E">
        <w:trPr>
          <w:cantSplit/>
        </w:trPr>
        <w:tc>
          <w:tcPr>
            <w:tcW w:w="2884" w:type="dxa"/>
          </w:tcPr>
          <w:p w14:paraId="73BB79D0" w14:textId="77777777" w:rsidR="00F81D7C" w:rsidRPr="007E0B31" w:rsidRDefault="00F81D7C" w:rsidP="00F81D7C">
            <w:pPr>
              <w:pStyle w:val="Arial11Bold"/>
              <w:rPr>
                <w:rFonts w:cs="Arial"/>
              </w:rPr>
            </w:pPr>
            <w:r w:rsidRPr="007E0B31">
              <w:rPr>
                <w:rFonts w:cs="Arial"/>
              </w:rPr>
              <w:t xml:space="preserve">OTSDUW Network Data and Information </w:t>
            </w:r>
          </w:p>
        </w:tc>
        <w:tc>
          <w:tcPr>
            <w:tcW w:w="6634" w:type="dxa"/>
          </w:tcPr>
          <w:p w14:paraId="7A3D093C" w14:textId="0A18302C" w:rsidR="00F81D7C" w:rsidRPr="007E0B31" w:rsidRDefault="00F81D7C" w:rsidP="00F81D7C">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F81D7C" w:rsidRPr="007E0B31" w14:paraId="2F357AF2" w14:textId="77777777" w:rsidTr="0DEE1E6E">
        <w:trPr>
          <w:cantSplit/>
        </w:trPr>
        <w:tc>
          <w:tcPr>
            <w:tcW w:w="2884" w:type="dxa"/>
          </w:tcPr>
          <w:p w14:paraId="74E4F90A" w14:textId="77777777" w:rsidR="00F81D7C" w:rsidRPr="007E0B31" w:rsidRDefault="00F81D7C" w:rsidP="00F81D7C">
            <w:pPr>
              <w:pStyle w:val="Arial11Bold"/>
              <w:rPr>
                <w:rFonts w:cs="Arial"/>
              </w:rPr>
            </w:pPr>
            <w:r w:rsidRPr="007E0B31">
              <w:rPr>
                <w:rFonts w:cs="Arial"/>
              </w:rPr>
              <w:t>OTSDUW Plant and Apparatus</w:t>
            </w:r>
          </w:p>
        </w:tc>
        <w:tc>
          <w:tcPr>
            <w:tcW w:w="6634" w:type="dxa"/>
          </w:tcPr>
          <w:p w14:paraId="0F32E986" w14:textId="77777777" w:rsidR="00F81D7C" w:rsidRPr="007E0B31" w:rsidRDefault="00F81D7C" w:rsidP="00F81D7C">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F81D7C" w:rsidRPr="007E0B31" w14:paraId="365142B1" w14:textId="77777777" w:rsidTr="0DEE1E6E">
        <w:trPr>
          <w:cantSplit/>
        </w:trPr>
        <w:tc>
          <w:tcPr>
            <w:tcW w:w="2884" w:type="dxa"/>
          </w:tcPr>
          <w:p w14:paraId="31BA5169" w14:textId="77777777" w:rsidR="00F81D7C" w:rsidRPr="007E0B31" w:rsidRDefault="00F81D7C" w:rsidP="00F81D7C">
            <w:pPr>
              <w:pStyle w:val="Arial11Bold"/>
              <w:rPr>
                <w:rFonts w:cs="Arial"/>
              </w:rPr>
            </w:pPr>
            <w:r w:rsidRPr="007E0B31">
              <w:rPr>
                <w:rFonts w:cs="Arial"/>
              </w:rPr>
              <w:t>OTSUA Transfer Time</w:t>
            </w:r>
          </w:p>
        </w:tc>
        <w:tc>
          <w:tcPr>
            <w:tcW w:w="6634" w:type="dxa"/>
          </w:tcPr>
          <w:p w14:paraId="53D1E529" w14:textId="77777777" w:rsidR="00F81D7C" w:rsidRPr="007E0B31" w:rsidRDefault="00F81D7C" w:rsidP="00F81D7C">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F81D7C" w:rsidRPr="007E0B31" w14:paraId="3D6D4D93" w14:textId="77777777" w:rsidTr="0DEE1E6E">
        <w:trPr>
          <w:cantSplit/>
        </w:trPr>
        <w:tc>
          <w:tcPr>
            <w:tcW w:w="2884" w:type="dxa"/>
          </w:tcPr>
          <w:p w14:paraId="6678503F" w14:textId="77777777" w:rsidR="00F81D7C" w:rsidRPr="007E0B31" w:rsidRDefault="00F81D7C" w:rsidP="00F81D7C">
            <w:pPr>
              <w:pStyle w:val="Arial11Bold"/>
              <w:rPr>
                <w:rFonts w:cs="Arial"/>
              </w:rPr>
            </w:pPr>
            <w:r w:rsidRPr="007E0B31">
              <w:rPr>
                <w:rFonts w:cs="Arial"/>
              </w:rPr>
              <w:t>Out of Synchronism</w:t>
            </w:r>
          </w:p>
        </w:tc>
        <w:tc>
          <w:tcPr>
            <w:tcW w:w="6634" w:type="dxa"/>
          </w:tcPr>
          <w:p w14:paraId="30AB79D2" w14:textId="77777777" w:rsidR="00F81D7C" w:rsidRPr="007E0B31" w:rsidRDefault="00F81D7C" w:rsidP="00F81D7C">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F81D7C" w:rsidRPr="007E0B31" w14:paraId="04D20161" w14:textId="77777777" w:rsidTr="0DEE1E6E">
        <w:trPr>
          <w:cantSplit/>
        </w:trPr>
        <w:tc>
          <w:tcPr>
            <w:tcW w:w="2884" w:type="dxa"/>
          </w:tcPr>
          <w:p w14:paraId="2545C38A" w14:textId="77777777" w:rsidR="00F81D7C" w:rsidRPr="007E0B31" w:rsidRDefault="00F81D7C" w:rsidP="00F81D7C">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F81D7C" w:rsidRPr="007E0B31" w:rsidRDefault="00F81D7C" w:rsidP="00F81D7C">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w:t>
            </w:r>
            <w:proofErr w:type="gramStart"/>
            <w:r w:rsidRPr="007E0B31">
              <w:rPr>
                <w:rFonts w:cs="Arial"/>
              </w:rPr>
              <w:t xml:space="preserve">time </w:t>
            </w:r>
            <w:r>
              <w:rPr>
                <w:rFonts w:cs="Arial"/>
              </w:rPr>
              <w:t>period</w:t>
            </w:r>
            <w:proofErr w:type="gramEnd"/>
            <w:r>
              <w:rPr>
                <w:rFonts w:cs="Arial"/>
              </w:rPr>
              <w:t xml:space="preserve">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F81D7C" w:rsidRPr="007E0B31" w:rsidRDefault="00F81D7C" w:rsidP="00F81D7C">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F81D7C" w:rsidRPr="007E0B31" w14:paraId="4CD6C7B7" w14:textId="77777777" w:rsidTr="0DEE1E6E">
        <w:trPr>
          <w:cantSplit/>
        </w:trPr>
        <w:tc>
          <w:tcPr>
            <w:tcW w:w="2884" w:type="dxa"/>
          </w:tcPr>
          <w:p w14:paraId="078B9004" w14:textId="77777777" w:rsidR="00F81D7C" w:rsidRPr="007E0B31" w:rsidRDefault="00F81D7C" w:rsidP="00F81D7C">
            <w:pPr>
              <w:pStyle w:val="Arial11Bold"/>
              <w:rPr>
                <w:rFonts w:cs="Arial"/>
              </w:rPr>
            </w:pPr>
            <w:r w:rsidRPr="007E0B31">
              <w:rPr>
                <w:rFonts w:cs="Arial"/>
              </w:rPr>
              <w:t>Over-excitation Limiter</w:t>
            </w:r>
          </w:p>
        </w:tc>
        <w:tc>
          <w:tcPr>
            <w:tcW w:w="6634" w:type="dxa"/>
          </w:tcPr>
          <w:p w14:paraId="102093E7" w14:textId="2C3E59FC"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30243EFA" w14:textId="77777777" w:rsidTr="0DEE1E6E">
        <w:trPr>
          <w:cantSplit/>
        </w:trPr>
        <w:tc>
          <w:tcPr>
            <w:tcW w:w="2884" w:type="dxa"/>
          </w:tcPr>
          <w:p w14:paraId="66B8A1EA" w14:textId="0810689B" w:rsidR="00F81D7C" w:rsidRPr="007E0B31" w:rsidRDefault="00F81D7C" w:rsidP="00F81D7C">
            <w:pPr>
              <w:pStyle w:val="Arial11Bold"/>
              <w:rPr>
                <w:rFonts w:cs="Arial"/>
              </w:rPr>
            </w:pPr>
            <w:r w:rsidRPr="007E0B31">
              <w:rPr>
                <w:rFonts w:cs="Arial"/>
              </w:rPr>
              <w:t>Panel Chair</w:t>
            </w:r>
            <w:r>
              <w:rPr>
                <w:rFonts w:cs="Arial"/>
              </w:rPr>
              <w:t>person</w:t>
            </w:r>
          </w:p>
        </w:tc>
        <w:tc>
          <w:tcPr>
            <w:tcW w:w="6634" w:type="dxa"/>
          </w:tcPr>
          <w:p w14:paraId="54287BDA" w14:textId="77777777" w:rsidR="00F81D7C" w:rsidRPr="007E0B31" w:rsidRDefault="00F81D7C" w:rsidP="00F81D7C">
            <w:pPr>
              <w:pStyle w:val="TableArial11"/>
              <w:rPr>
                <w:rFonts w:cs="Arial"/>
              </w:rPr>
            </w:pPr>
            <w:r w:rsidRPr="007E0B31">
              <w:rPr>
                <w:rFonts w:cs="Arial"/>
              </w:rPr>
              <w:t>A person appointed as such in accordance with GR.4.1.</w:t>
            </w:r>
          </w:p>
        </w:tc>
      </w:tr>
      <w:tr w:rsidR="00F81D7C" w:rsidRPr="007E0B31" w14:paraId="407A0574" w14:textId="77777777" w:rsidTr="0DEE1E6E">
        <w:trPr>
          <w:cantSplit/>
        </w:trPr>
        <w:tc>
          <w:tcPr>
            <w:tcW w:w="2884" w:type="dxa"/>
          </w:tcPr>
          <w:p w14:paraId="7990BC0E" w14:textId="77777777" w:rsidR="00F81D7C" w:rsidRPr="007E0B31" w:rsidRDefault="00F81D7C" w:rsidP="00F81D7C">
            <w:pPr>
              <w:pStyle w:val="Arial11Bold"/>
              <w:rPr>
                <w:rFonts w:cs="Arial"/>
              </w:rPr>
            </w:pPr>
            <w:r w:rsidRPr="007E0B31">
              <w:rPr>
                <w:rFonts w:cs="Arial"/>
              </w:rPr>
              <w:t>Panel Member</w:t>
            </w:r>
          </w:p>
        </w:tc>
        <w:tc>
          <w:tcPr>
            <w:tcW w:w="6634" w:type="dxa"/>
          </w:tcPr>
          <w:p w14:paraId="408B70FA" w14:textId="77777777" w:rsidR="00F81D7C" w:rsidRPr="007E0B31" w:rsidRDefault="00F81D7C" w:rsidP="00F81D7C">
            <w:pPr>
              <w:pStyle w:val="TableArial11"/>
              <w:rPr>
                <w:rFonts w:cs="Arial"/>
              </w:rPr>
            </w:pPr>
            <w:r w:rsidRPr="007E0B31">
              <w:rPr>
                <w:rFonts w:cs="Arial"/>
              </w:rPr>
              <w:t>Any of the persons identified as such in GR.4.</w:t>
            </w:r>
          </w:p>
        </w:tc>
      </w:tr>
      <w:tr w:rsidR="00F81D7C" w:rsidRPr="007E0B31" w14:paraId="4408AF49" w14:textId="77777777" w:rsidTr="0DEE1E6E">
        <w:trPr>
          <w:cantSplit/>
        </w:trPr>
        <w:tc>
          <w:tcPr>
            <w:tcW w:w="2884" w:type="dxa"/>
          </w:tcPr>
          <w:p w14:paraId="24301CCB" w14:textId="77777777" w:rsidR="00F81D7C" w:rsidRPr="007E0B31" w:rsidRDefault="00F81D7C" w:rsidP="00F81D7C">
            <w:pPr>
              <w:pStyle w:val="Arial11Bold"/>
              <w:rPr>
                <w:rFonts w:cs="Arial"/>
              </w:rPr>
            </w:pPr>
            <w:r w:rsidRPr="007E0B31">
              <w:rPr>
                <w:rFonts w:cs="Arial"/>
              </w:rPr>
              <w:t>Panel Members’</w:t>
            </w:r>
          </w:p>
          <w:p w14:paraId="64CD4F91" w14:textId="77777777" w:rsidR="00F81D7C" w:rsidRPr="007E0B31" w:rsidRDefault="00F81D7C" w:rsidP="00F81D7C">
            <w:pPr>
              <w:pStyle w:val="Arial11Bold"/>
              <w:rPr>
                <w:rFonts w:cs="Arial"/>
              </w:rPr>
            </w:pPr>
            <w:r w:rsidRPr="007E0B31">
              <w:rPr>
                <w:rFonts w:cs="Arial"/>
              </w:rPr>
              <w:t>Recommendation</w:t>
            </w:r>
          </w:p>
        </w:tc>
        <w:tc>
          <w:tcPr>
            <w:tcW w:w="6634" w:type="dxa"/>
          </w:tcPr>
          <w:p w14:paraId="337253E1" w14:textId="33E0395A" w:rsidR="00F81D7C" w:rsidRPr="007E0B31" w:rsidRDefault="00F81D7C" w:rsidP="00F81D7C">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F81D7C" w:rsidRPr="007E0B31" w14:paraId="73919D58" w14:textId="77777777" w:rsidTr="0DEE1E6E">
        <w:trPr>
          <w:cantSplit/>
        </w:trPr>
        <w:tc>
          <w:tcPr>
            <w:tcW w:w="2884" w:type="dxa"/>
          </w:tcPr>
          <w:p w14:paraId="1C39677A" w14:textId="77777777" w:rsidR="00F81D7C" w:rsidRPr="007E0B31" w:rsidRDefault="00F81D7C" w:rsidP="00F81D7C">
            <w:pPr>
              <w:pStyle w:val="Arial11Bold"/>
              <w:rPr>
                <w:rFonts w:cs="Arial"/>
              </w:rPr>
            </w:pPr>
            <w:r w:rsidRPr="007E0B31">
              <w:rPr>
                <w:rFonts w:cs="Arial"/>
              </w:rPr>
              <w:lastRenderedPageBreak/>
              <w:t>Panel Secretary</w:t>
            </w:r>
          </w:p>
        </w:tc>
        <w:tc>
          <w:tcPr>
            <w:tcW w:w="6634" w:type="dxa"/>
          </w:tcPr>
          <w:p w14:paraId="614372A2" w14:textId="77777777" w:rsidR="00F81D7C" w:rsidRPr="007E0B31" w:rsidRDefault="00F81D7C" w:rsidP="00F81D7C">
            <w:pPr>
              <w:pStyle w:val="TableArial11"/>
              <w:rPr>
                <w:rFonts w:cs="Arial"/>
              </w:rPr>
            </w:pPr>
            <w:r w:rsidRPr="007E0B31">
              <w:rPr>
                <w:rFonts w:cs="Arial"/>
              </w:rPr>
              <w:t>A person appointed as such in accordance with GR.3.1.2(d).</w:t>
            </w:r>
          </w:p>
        </w:tc>
      </w:tr>
      <w:tr w:rsidR="00F81D7C" w:rsidRPr="007E0B31" w14:paraId="1D7F1B6B" w14:textId="77777777" w:rsidTr="0DEE1E6E">
        <w:trPr>
          <w:cantSplit/>
        </w:trPr>
        <w:tc>
          <w:tcPr>
            <w:tcW w:w="2884" w:type="dxa"/>
          </w:tcPr>
          <w:p w14:paraId="344E39C6" w14:textId="77777777" w:rsidR="00F81D7C" w:rsidRPr="007E0B31" w:rsidRDefault="00F81D7C" w:rsidP="00F81D7C">
            <w:pPr>
              <w:pStyle w:val="Arial11Bold"/>
              <w:rPr>
                <w:rFonts w:cs="Arial"/>
              </w:rPr>
            </w:pPr>
            <w:r w:rsidRPr="007E0B31">
              <w:rPr>
                <w:rFonts w:cs="Arial"/>
              </w:rPr>
              <w:t>Part 1 System Ancillary Services</w:t>
            </w:r>
          </w:p>
        </w:tc>
        <w:tc>
          <w:tcPr>
            <w:tcW w:w="6634" w:type="dxa"/>
          </w:tcPr>
          <w:p w14:paraId="380B1DB3" w14:textId="09F84F33"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F81D7C" w:rsidRPr="007E0B31" w14:paraId="0D7E215D" w14:textId="77777777" w:rsidTr="0DEE1E6E">
        <w:trPr>
          <w:cantSplit/>
        </w:trPr>
        <w:tc>
          <w:tcPr>
            <w:tcW w:w="2884" w:type="dxa"/>
          </w:tcPr>
          <w:p w14:paraId="304BA4F9" w14:textId="77777777" w:rsidR="00F81D7C" w:rsidRPr="007E0B31" w:rsidRDefault="00F81D7C" w:rsidP="00F81D7C">
            <w:pPr>
              <w:pStyle w:val="Arial11Bold"/>
              <w:rPr>
                <w:rFonts w:cs="Arial"/>
              </w:rPr>
            </w:pPr>
            <w:r w:rsidRPr="007E0B31">
              <w:rPr>
                <w:rFonts w:cs="Arial"/>
              </w:rPr>
              <w:t>Part 2 System Ancillary Services</w:t>
            </w:r>
          </w:p>
        </w:tc>
        <w:tc>
          <w:tcPr>
            <w:tcW w:w="6634" w:type="dxa"/>
          </w:tcPr>
          <w:p w14:paraId="6104BAC6" w14:textId="77777777"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F81D7C" w:rsidRPr="007E0B31" w14:paraId="15BCB468" w14:textId="77777777" w:rsidTr="0DEE1E6E">
        <w:trPr>
          <w:cantSplit/>
        </w:trPr>
        <w:tc>
          <w:tcPr>
            <w:tcW w:w="2884" w:type="dxa"/>
          </w:tcPr>
          <w:p w14:paraId="3AD2A1AF" w14:textId="77777777" w:rsidR="00F81D7C" w:rsidRPr="007E0B31" w:rsidRDefault="00F81D7C" w:rsidP="00F81D7C">
            <w:pPr>
              <w:pStyle w:val="Arial11Bold"/>
              <w:rPr>
                <w:rFonts w:cs="Arial"/>
              </w:rPr>
            </w:pPr>
            <w:r w:rsidRPr="007E0B31">
              <w:rPr>
                <w:rFonts w:cs="Arial"/>
              </w:rPr>
              <w:t>Part Load</w:t>
            </w:r>
          </w:p>
        </w:tc>
        <w:tc>
          <w:tcPr>
            <w:tcW w:w="6634" w:type="dxa"/>
          </w:tcPr>
          <w:p w14:paraId="3D91998E" w14:textId="77777777" w:rsidR="00F81D7C" w:rsidRPr="007E0B31" w:rsidRDefault="00F81D7C" w:rsidP="00F81D7C">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F81D7C" w:rsidRPr="007E0B31" w14:paraId="2651AA6E" w14:textId="77777777" w:rsidTr="0DEE1E6E">
        <w:trPr>
          <w:cantSplit/>
        </w:trPr>
        <w:tc>
          <w:tcPr>
            <w:tcW w:w="2884" w:type="dxa"/>
          </w:tcPr>
          <w:p w14:paraId="18C02C4B" w14:textId="05548110" w:rsidR="00F81D7C" w:rsidRPr="0053170A" w:rsidRDefault="00F81D7C" w:rsidP="00F81D7C">
            <w:pPr>
              <w:pStyle w:val="Arial11Bold"/>
              <w:rPr>
                <w:rFonts w:cs="Arial"/>
              </w:rPr>
            </w:pPr>
            <w:r w:rsidRPr="002510FF">
              <w:rPr>
                <w:rFonts w:cs="Arial"/>
              </w:rPr>
              <w:t>Peak Current Rating</w:t>
            </w:r>
          </w:p>
        </w:tc>
        <w:tc>
          <w:tcPr>
            <w:tcW w:w="6634" w:type="dxa"/>
          </w:tcPr>
          <w:p w14:paraId="15E7F46B" w14:textId="77777777" w:rsidR="00F81D7C" w:rsidRPr="002510FF" w:rsidRDefault="00F81D7C" w:rsidP="00F81D7C">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F81D7C" w:rsidRPr="0053170A" w:rsidRDefault="00F81D7C" w:rsidP="00F81D7C">
            <w:pPr>
              <w:pStyle w:val="TableArial11"/>
              <w:rPr>
                <w:rFonts w:cs="Arial"/>
              </w:rPr>
            </w:pPr>
            <w:r w:rsidRPr="002510FF">
              <w:rPr>
                <w:rFonts w:cs="Arial"/>
              </w:rPr>
              <w:t xml:space="preserve">This is the maximum </w:t>
            </w:r>
            <w:proofErr w:type="gramStart"/>
            <w:r w:rsidRPr="002510FF">
              <w:rPr>
                <w:rFonts w:cs="Arial"/>
              </w:rPr>
              <w:t>short term</w:t>
            </w:r>
            <w:proofErr w:type="gramEnd"/>
            <w:r w:rsidRPr="002510FF">
              <w:rPr>
                <w:rFonts w:cs="Arial"/>
              </w:rPr>
              <w:t xml:space="preserve">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F81D7C" w:rsidRPr="007E0B31" w14:paraId="55F461B9" w14:textId="77777777" w:rsidTr="0DEE1E6E">
        <w:trPr>
          <w:cantSplit/>
        </w:trPr>
        <w:tc>
          <w:tcPr>
            <w:tcW w:w="2884" w:type="dxa"/>
          </w:tcPr>
          <w:p w14:paraId="0361A8C4" w14:textId="77777777" w:rsidR="00F81D7C" w:rsidRPr="007E0B31" w:rsidRDefault="00F81D7C" w:rsidP="00F81D7C">
            <w:pPr>
              <w:pStyle w:val="Arial11Bold"/>
              <w:rPr>
                <w:rFonts w:cs="Arial"/>
              </w:rPr>
            </w:pPr>
            <w:r w:rsidRPr="007E0B31">
              <w:rPr>
                <w:rFonts w:cs="Arial"/>
              </w:rPr>
              <w:t>Permit for Work for proximity work</w:t>
            </w:r>
          </w:p>
        </w:tc>
        <w:tc>
          <w:tcPr>
            <w:tcW w:w="6634" w:type="dxa"/>
          </w:tcPr>
          <w:p w14:paraId="54941668"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w:t>
            </w:r>
            <w:proofErr w:type="gramStart"/>
            <w:r w:rsidRPr="007E0B31">
              <w:rPr>
                <w:rFonts w:cs="Arial"/>
              </w:rPr>
              <w:t>permits</w:t>
            </w:r>
            <w:proofErr w:type="gramEnd"/>
            <w:r w:rsidRPr="007E0B31">
              <w:rPr>
                <w:rFonts w:cs="Arial"/>
              </w:rPr>
              <w:t xml:space="preserve"> for work are attached as Appendix E to </w:t>
            </w:r>
            <w:r w:rsidRPr="007E0B31">
              <w:rPr>
                <w:rFonts w:cs="Arial"/>
                <w:b/>
              </w:rPr>
              <w:t>OC8B</w:t>
            </w:r>
            <w:r w:rsidRPr="007E0B31">
              <w:rPr>
                <w:rFonts w:cs="Arial"/>
              </w:rPr>
              <w:t>.</w:t>
            </w:r>
          </w:p>
        </w:tc>
      </w:tr>
      <w:tr w:rsidR="00F81D7C" w:rsidRPr="007E0B31" w14:paraId="1F8F8A6D" w14:textId="77777777" w:rsidTr="0DEE1E6E">
        <w:trPr>
          <w:cantSplit/>
        </w:trPr>
        <w:tc>
          <w:tcPr>
            <w:tcW w:w="2884" w:type="dxa"/>
          </w:tcPr>
          <w:p w14:paraId="1B55D572" w14:textId="77777777" w:rsidR="00F81D7C" w:rsidRPr="007E0B31" w:rsidRDefault="00F81D7C" w:rsidP="00F81D7C">
            <w:pPr>
              <w:pStyle w:val="Arial11Bold"/>
              <w:rPr>
                <w:rFonts w:cs="Arial"/>
              </w:rPr>
            </w:pPr>
            <w:r w:rsidRPr="007E0B31">
              <w:rPr>
                <w:rFonts w:cs="Arial"/>
              </w:rPr>
              <w:t>Partial Shutdown</w:t>
            </w:r>
          </w:p>
        </w:tc>
        <w:tc>
          <w:tcPr>
            <w:tcW w:w="6634" w:type="dxa"/>
          </w:tcPr>
          <w:p w14:paraId="46EA24B8" w14:textId="50C4B317" w:rsidR="00F81D7C" w:rsidRPr="007E0B31" w:rsidRDefault="00F81D7C" w:rsidP="00F81D7C">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F81D7C" w:rsidRPr="007E0B31" w14:paraId="01813162" w14:textId="77777777" w:rsidTr="0DEE1E6E">
        <w:trPr>
          <w:cantSplit/>
        </w:trPr>
        <w:tc>
          <w:tcPr>
            <w:tcW w:w="2884" w:type="dxa"/>
          </w:tcPr>
          <w:p w14:paraId="60BE3A6F" w14:textId="77777777" w:rsidR="00F81D7C" w:rsidRPr="007E0B31" w:rsidRDefault="00F81D7C" w:rsidP="00F81D7C">
            <w:pPr>
              <w:pStyle w:val="Arial11Bold"/>
              <w:rPr>
                <w:rFonts w:cs="Arial"/>
              </w:rPr>
            </w:pPr>
            <w:r w:rsidRPr="007E0B31">
              <w:rPr>
                <w:rFonts w:cs="Arial"/>
              </w:rPr>
              <w:lastRenderedPageBreak/>
              <w:t>Pending Grid Code Modification Proposal</w:t>
            </w:r>
          </w:p>
        </w:tc>
        <w:tc>
          <w:tcPr>
            <w:tcW w:w="6634" w:type="dxa"/>
          </w:tcPr>
          <w:p w14:paraId="7CD48F0F" w14:textId="10D6A4B5" w:rsidR="00F81D7C" w:rsidRPr="007E0B31" w:rsidRDefault="00F81D7C" w:rsidP="00F81D7C">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39E6CC1F" w:rsidRPr="38E6A229">
              <w:rPr>
                <w:rFonts w:cs="Arial"/>
                <w:b/>
                <w:bCs/>
              </w:rPr>
              <w:t>ESO</w:t>
            </w:r>
            <w:r w:rsidRPr="38E6A229">
              <w:rPr>
                <w:rFonts w:cs="Arial"/>
                <w:b/>
                <w:bCs/>
              </w:rPr>
              <w:t xml:space="preserve">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F81D7C" w:rsidRPr="007E0B31" w14:paraId="6FD50AA9" w14:textId="77777777" w:rsidTr="0DEE1E6E">
        <w:trPr>
          <w:cantSplit/>
        </w:trPr>
        <w:tc>
          <w:tcPr>
            <w:tcW w:w="2884" w:type="dxa"/>
          </w:tcPr>
          <w:p w14:paraId="18519627" w14:textId="64385BF6" w:rsidR="00F81D7C" w:rsidRPr="00247DBF" w:rsidRDefault="00F81D7C" w:rsidP="00F81D7C">
            <w:pPr>
              <w:pStyle w:val="Arial11Bold"/>
              <w:rPr>
                <w:rFonts w:cs="Arial"/>
              </w:rPr>
            </w:pPr>
            <w:r w:rsidRPr="002510FF">
              <w:rPr>
                <w:rFonts w:cs="Arial"/>
              </w:rPr>
              <w:t>Phase Jump Angle</w:t>
            </w:r>
          </w:p>
        </w:tc>
        <w:tc>
          <w:tcPr>
            <w:tcW w:w="6634" w:type="dxa"/>
          </w:tcPr>
          <w:p w14:paraId="0CFA0D18" w14:textId="612CCA40" w:rsidR="00F81D7C" w:rsidRPr="00247DBF" w:rsidRDefault="00F81D7C" w:rsidP="00F81D7C">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F81D7C" w:rsidRPr="007E0B31" w14:paraId="4A36544F" w14:textId="77777777" w:rsidTr="0DEE1E6E">
        <w:trPr>
          <w:cantSplit/>
        </w:trPr>
        <w:tc>
          <w:tcPr>
            <w:tcW w:w="2884" w:type="dxa"/>
          </w:tcPr>
          <w:p w14:paraId="4B64D01C" w14:textId="0E57E9F2" w:rsidR="00F81D7C" w:rsidRPr="00247DBF" w:rsidRDefault="00F81D7C" w:rsidP="00F81D7C">
            <w:pPr>
              <w:pStyle w:val="Arial11Bold"/>
              <w:rPr>
                <w:rFonts w:cs="Arial"/>
              </w:rPr>
            </w:pPr>
            <w:r w:rsidRPr="002510FF">
              <w:rPr>
                <w:rFonts w:cs="Arial"/>
              </w:rPr>
              <w:t xml:space="preserve">Phase Jump Angle Limit </w:t>
            </w:r>
          </w:p>
        </w:tc>
        <w:tc>
          <w:tcPr>
            <w:tcW w:w="6634" w:type="dxa"/>
          </w:tcPr>
          <w:p w14:paraId="7590AC7E" w14:textId="5DB6A39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F81D7C" w:rsidRPr="007E0B31" w14:paraId="6A5A8541" w14:textId="77777777" w:rsidTr="0DEE1E6E">
        <w:trPr>
          <w:cantSplit/>
        </w:trPr>
        <w:tc>
          <w:tcPr>
            <w:tcW w:w="2884" w:type="dxa"/>
          </w:tcPr>
          <w:p w14:paraId="22CECB1C" w14:textId="42AE6D96" w:rsidR="00F81D7C" w:rsidRPr="00247DBF" w:rsidRDefault="00F81D7C" w:rsidP="00F81D7C">
            <w:pPr>
              <w:pStyle w:val="Arial11Bold"/>
              <w:rPr>
                <w:rFonts w:cs="Arial"/>
              </w:rPr>
            </w:pPr>
            <w:r w:rsidRPr="002510FF">
              <w:rPr>
                <w:rFonts w:cs="Arial"/>
              </w:rPr>
              <w:t>Phase Jump Angle Withstand</w:t>
            </w:r>
          </w:p>
        </w:tc>
        <w:tc>
          <w:tcPr>
            <w:tcW w:w="6634" w:type="dxa"/>
          </w:tcPr>
          <w:p w14:paraId="7252B79A" w14:textId="38AEE0E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F81D7C" w:rsidRPr="007E0B31" w14:paraId="05663CAA" w14:textId="77777777" w:rsidTr="0DEE1E6E">
        <w:trPr>
          <w:cantSplit/>
        </w:trPr>
        <w:tc>
          <w:tcPr>
            <w:tcW w:w="2884" w:type="dxa"/>
          </w:tcPr>
          <w:p w14:paraId="545024B0" w14:textId="77777777" w:rsidR="00F81D7C" w:rsidRPr="007E0B31" w:rsidRDefault="00F81D7C" w:rsidP="00F81D7C">
            <w:pPr>
              <w:pStyle w:val="Arial11Bold"/>
              <w:rPr>
                <w:rFonts w:cs="Arial"/>
              </w:rPr>
            </w:pPr>
            <w:r w:rsidRPr="007E0B31">
              <w:rPr>
                <w:rFonts w:cs="Arial"/>
              </w:rPr>
              <w:t>Phase (Voltage) Unbalance</w:t>
            </w:r>
          </w:p>
        </w:tc>
        <w:tc>
          <w:tcPr>
            <w:tcW w:w="6634" w:type="dxa"/>
          </w:tcPr>
          <w:p w14:paraId="219C5499" w14:textId="77777777" w:rsidR="00F81D7C" w:rsidRPr="007E0B31" w:rsidRDefault="00F81D7C" w:rsidP="00F81D7C">
            <w:pPr>
              <w:pStyle w:val="TableArial11"/>
              <w:rPr>
                <w:rFonts w:cs="Arial"/>
              </w:rPr>
            </w:pPr>
            <w:r w:rsidRPr="007E0B31">
              <w:rPr>
                <w:rFonts w:cs="Arial"/>
              </w:rPr>
              <w:t>The ratio (in percent) between the rms values of the negative sequence component and the positive sequence component of the voltage.</w:t>
            </w:r>
          </w:p>
        </w:tc>
      </w:tr>
      <w:tr w:rsidR="00F81D7C" w:rsidRPr="007E0B31" w14:paraId="0C635CC5" w14:textId="77777777" w:rsidTr="0DEE1E6E">
        <w:trPr>
          <w:cantSplit/>
        </w:trPr>
        <w:tc>
          <w:tcPr>
            <w:tcW w:w="2884" w:type="dxa"/>
          </w:tcPr>
          <w:p w14:paraId="3E31F962" w14:textId="77777777" w:rsidR="00F81D7C" w:rsidRPr="007E0B31" w:rsidRDefault="00F81D7C" w:rsidP="00F81D7C">
            <w:pPr>
              <w:pStyle w:val="Arial11Bold"/>
              <w:rPr>
                <w:rFonts w:cs="Arial"/>
              </w:rPr>
            </w:pPr>
            <w:r w:rsidRPr="007E0B31">
              <w:rPr>
                <w:rFonts w:cs="Arial"/>
              </w:rPr>
              <w:t>Physical Notification</w:t>
            </w:r>
          </w:p>
        </w:tc>
        <w:tc>
          <w:tcPr>
            <w:tcW w:w="6634" w:type="dxa"/>
          </w:tcPr>
          <w:p w14:paraId="1E390436" w14:textId="77777777" w:rsidR="00F81D7C" w:rsidRPr="007E0B31" w:rsidRDefault="00F81D7C" w:rsidP="00F81D7C">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F81D7C" w:rsidRPr="007E0B31" w14:paraId="583C475D" w14:textId="77777777" w:rsidTr="0DEE1E6E">
        <w:trPr>
          <w:cantSplit/>
        </w:trPr>
        <w:tc>
          <w:tcPr>
            <w:tcW w:w="2884" w:type="dxa"/>
          </w:tcPr>
          <w:p w14:paraId="5AEA9A2D" w14:textId="77777777" w:rsidR="00F81D7C" w:rsidRPr="007E0B31" w:rsidRDefault="00F81D7C" w:rsidP="00F81D7C">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F81D7C" w:rsidRPr="007E0B31" w14:paraId="5058EEC1" w14:textId="77777777" w:rsidTr="0DEE1E6E">
        <w:trPr>
          <w:cantSplit/>
        </w:trPr>
        <w:tc>
          <w:tcPr>
            <w:tcW w:w="2884" w:type="dxa"/>
          </w:tcPr>
          <w:p w14:paraId="1B8A9F6B" w14:textId="77777777" w:rsidR="00F81D7C" w:rsidRPr="007E0B31" w:rsidRDefault="00F81D7C" w:rsidP="00F81D7C">
            <w:pPr>
              <w:pStyle w:val="Arial11Bold"/>
              <w:rPr>
                <w:rFonts w:cs="Arial"/>
              </w:rPr>
            </w:pPr>
            <w:r w:rsidRPr="007E0B31">
              <w:rPr>
                <w:rFonts w:cs="Arial"/>
              </w:rPr>
              <w:t>Planned Maintenance Outage</w:t>
            </w:r>
          </w:p>
        </w:tc>
        <w:tc>
          <w:tcPr>
            <w:tcW w:w="6634" w:type="dxa"/>
          </w:tcPr>
          <w:p w14:paraId="30127D2D" w14:textId="435FEC76" w:rsidR="00F81D7C" w:rsidRPr="007E0B31" w:rsidRDefault="00F81D7C" w:rsidP="00F81D7C">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F81D7C" w:rsidRPr="007E0B31" w14:paraId="0012AFBC" w14:textId="77777777" w:rsidTr="0DEE1E6E">
        <w:trPr>
          <w:cantSplit/>
        </w:trPr>
        <w:tc>
          <w:tcPr>
            <w:tcW w:w="2884" w:type="dxa"/>
          </w:tcPr>
          <w:p w14:paraId="7ECC3FEC" w14:textId="77777777" w:rsidR="00F81D7C" w:rsidRPr="007E0B31" w:rsidRDefault="00F81D7C" w:rsidP="00F81D7C">
            <w:pPr>
              <w:pStyle w:val="Arial11Bold"/>
              <w:rPr>
                <w:rFonts w:cs="Arial"/>
              </w:rPr>
            </w:pPr>
            <w:r w:rsidRPr="007E0B31">
              <w:rPr>
                <w:rFonts w:cs="Arial"/>
              </w:rPr>
              <w:t>Planned Outage</w:t>
            </w:r>
          </w:p>
        </w:tc>
        <w:tc>
          <w:tcPr>
            <w:tcW w:w="6634" w:type="dxa"/>
          </w:tcPr>
          <w:p w14:paraId="7CBD2A74" w14:textId="51FF4C20" w:rsidR="00F81D7C" w:rsidRPr="007E0B31" w:rsidRDefault="00F81D7C" w:rsidP="00F81D7C">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F81D7C" w:rsidRPr="007E0B31" w14:paraId="5F0D47AA" w14:textId="77777777" w:rsidTr="0DEE1E6E">
        <w:trPr>
          <w:cantSplit/>
        </w:trPr>
        <w:tc>
          <w:tcPr>
            <w:tcW w:w="2884" w:type="dxa"/>
          </w:tcPr>
          <w:p w14:paraId="67EC820E" w14:textId="77777777" w:rsidR="00F81D7C" w:rsidRPr="007E0B31" w:rsidRDefault="00F81D7C" w:rsidP="00F81D7C">
            <w:pPr>
              <w:pStyle w:val="Arial11Bold"/>
              <w:rPr>
                <w:rFonts w:cs="Arial"/>
              </w:rPr>
            </w:pPr>
            <w:r w:rsidRPr="007E0B31">
              <w:rPr>
                <w:rFonts w:cs="Arial"/>
              </w:rPr>
              <w:t>Plant</w:t>
            </w:r>
          </w:p>
        </w:tc>
        <w:tc>
          <w:tcPr>
            <w:tcW w:w="6634" w:type="dxa"/>
          </w:tcPr>
          <w:p w14:paraId="77464D38" w14:textId="77777777" w:rsidR="00F81D7C" w:rsidRPr="007E0B31" w:rsidRDefault="00F81D7C" w:rsidP="00F81D7C">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F81D7C" w:rsidRPr="007E0B31" w14:paraId="78245E04" w14:textId="77777777" w:rsidTr="0DEE1E6E">
        <w:trPr>
          <w:cantSplit/>
        </w:trPr>
        <w:tc>
          <w:tcPr>
            <w:tcW w:w="2884" w:type="dxa"/>
          </w:tcPr>
          <w:p w14:paraId="1B833B5F" w14:textId="77777777" w:rsidR="00F81D7C" w:rsidRPr="007E0B31" w:rsidRDefault="00F81D7C" w:rsidP="00F81D7C">
            <w:pPr>
              <w:pStyle w:val="Arial11Bold"/>
              <w:rPr>
                <w:rFonts w:cs="Arial"/>
              </w:rPr>
            </w:pPr>
            <w:r w:rsidRPr="007E0B31">
              <w:rPr>
                <w:rFonts w:cs="Arial"/>
              </w:rPr>
              <w:lastRenderedPageBreak/>
              <w:t>Point of Common Coupling</w:t>
            </w:r>
          </w:p>
        </w:tc>
        <w:tc>
          <w:tcPr>
            <w:tcW w:w="6634" w:type="dxa"/>
          </w:tcPr>
          <w:p w14:paraId="14897399" w14:textId="77777777" w:rsidR="00F81D7C" w:rsidRPr="007E0B31" w:rsidRDefault="00F81D7C" w:rsidP="00F81D7C">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F81D7C" w:rsidRPr="007E0B31" w14:paraId="5E9A00B9" w14:textId="77777777" w:rsidTr="0DEE1E6E">
        <w:trPr>
          <w:cantSplit/>
        </w:trPr>
        <w:tc>
          <w:tcPr>
            <w:tcW w:w="2884" w:type="dxa"/>
          </w:tcPr>
          <w:p w14:paraId="2637AA74" w14:textId="77777777" w:rsidR="00F81D7C" w:rsidRPr="007E0B31" w:rsidRDefault="00F81D7C" w:rsidP="00F81D7C">
            <w:pPr>
              <w:pStyle w:val="Arial11Bold"/>
              <w:rPr>
                <w:rFonts w:cs="Arial"/>
              </w:rPr>
            </w:pPr>
            <w:r w:rsidRPr="007E0B31">
              <w:rPr>
                <w:rFonts w:cs="Arial"/>
              </w:rPr>
              <w:t>Point of Connection</w:t>
            </w:r>
          </w:p>
        </w:tc>
        <w:tc>
          <w:tcPr>
            <w:tcW w:w="6634" w:type="dxa"/>
          </w:tcPr>
          <w:p w14:paraId="4092E64D" w14:textId="77777777" w:rsidR="00F81D7C" w:rsidRPr="007E0B31" w:rsidRDefault="00F81D7C" w:rsidP="00F81D7C">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F81D7C" w:rsidRPr="007E0B31" w14:paraId="12DBCD04" w14:textId="77777777" w:rsidTr="0DEE1E6E">
        <w:trPr>
          <w:cantSplit/>
        </w:trPr>
        <w:tc>
          <w:tcPr>
            <w:tcW w:w="2884" w:type="dxa"/>
          </w:tcPr>
          <w:p w14:paraId="551A907F" w14:textId="77777777" w:rsidR="00F81D7C" w:rsidRPr="007E0B31" w:rsidRDefault="00F81D7C" w:rsidP="00F81D7C">
            <w:pPr>
              <w:pStyle w:val="Arial11Bold"/>
              <w:rPr>
                <w:rFonts w:cs="Arial"/>
              </w:rPr>
            </w:pPr>
            <w:r w:rsidRPr="007E0B31">
              <w:rPr>
                <w:rFonts w:cs="Arial"/>
              </w:rPr>
              <w:t>Point of Isolation</w:t>
            </w:r>
          </w:p>
        </w:tc>
        <w:tc>
          <w:tcPr>
            <w:tcW w:w="6634" w:type="dxa"/>
          </w:tcPr>
          <w:p w14:paraId="7726496D" w14:textId="77777777" w:rsidR="00F81D7C" w:rsidRPr="007E0B31" w:rsidRDefault="00F81D7C" w:rsidP="00F81D7C">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F81D7C" w:rsidRPr="007E0B31" w14:paraId="79CC6E2F" w14:textId="77777777" w:rsidTr="0DEE1E6E">
        <w:trPr>
          <w:cantSplit/>
        </w:trPr>
        <w:tc>
          <w:tcPr>
            <w:tcW w:w="2884" w:type="dxa"/>
          </w:tcPr>
          <w:p w14:paraId="1554D405" w14:textId="77777777" w:rsidR="00F81D7C" w:rsidRPr="007E0B31" w:rsidRDefault="00F81D7C" w:rsidP="00F81D7C">
            <w:pPr>
              <w:pStyle w:val="Arial11Bold"/>
              <w:rPr>
                <w:rFonts w:cs="Arial"/>
              </w:rPr>
            </w:pPr>
            <w:r w:rsidRPr="007E0B31">
              <w:rPr>
                <w:rFonts w:cs="Arial"/>
              </w:rPr>
              <w:t>Post-Control Phase</w:t>
            </w:r>
          </w:p>
        </w:tc>
        <w:tc>
          <w:tcPr>
            <w:tcW w:w="6634" w:type="dxa"/>
          </w:tcPr>
          <w:p w14:paraId="725674D1" w14:textId="77777777" w:rsidR="00F81D7C" w:rsidRPr="007E0B31" w:rsidRDefault="00F81D7C" w:rsidP="00F81D7C">
            <w:pPr>
              <w:pStyle w:val="TableArial11"/>
              <w:rPr>
                <w:rFonts w:cs="Arial"/>
              </w:rPr>
            </w:pPr>
            <w:r w:rsidRPr="007E0B31">
              <w:rPr>
                <w:rFonts w:cs="Arial"/>
              </w:rPr>
              <w:t>The period following real time operation.</w:t>
            </w:r>
          </w:p>
        </w:tc>
      </w:tr>
      <w:tr w:rsidR="00F81D7C" w:rsidRPr="007E0B31" w14:paraId="6D586683" w14:textId="77777777" w:rsidTr="0DEE1E6E">
        <w:trPr>
          <w:cantSplit/>
        </w:trPr>
        <w:tc>
          <w:tcPr>
            <w:tcW w:w="2884" w:type="dxa"/>
          </w:tcPr>
          <w:p w14:paraId="32ABEF72" w14:textId="77777777" w:rsidR="00F81D7C" w:rsidRPr="007E0B31" w:rsidRDefault="00F81D7C" w:rsidP="00F81D7C">
            <w:pPr>
              <w:pStyle w:val="Arial11Bold"/>
              <w:rPr>
                <w:rFonts w:cs="Arial"/>
              </w:rPr>
            </w:pPr>
            <w:r w:rsidRPr="007E0B31">
              <w:rPr>
                <w:rFonts w:cs="Arial"/>
              </w:rPr>
              <w:t>Power Available</w:t>
            </w:r>
          </w:p>
        </w:tc>
        <w:tc>
          <w:tcPr>
            <w:tcW w:w="6634" w:type="dxa"/>
          </w:tcPr>
          <w:p w14:paraId="090DB153" w14:textId="783F911A" w:rsidR="00F81D7C" w:rsidRPr="007E0B31" w:rsidRDefault="00F81D7C" w:rsidP="00F81D7C">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F81D7C" w:rsidRPr="007E0B31" w14:paraId="345CCB51" w14:textId="77777777" w:rsidTr="0DEE1E6E">
        <w:trPr>
          <w:cantSplit/>
        </w:trPr>
        <w:tc>
          <w:tcPr>
            <w:tcW w:w="2884" w:type="dxa"/>
          </w:tcPr>
          <w:p w14:paraId="7361939E" w14:textId="77777777" w:rsidR="00F81D7C" w:rsidRPr="007E0B31" w:rsidRDefault="00F81D7C" w:rsidP="00F81D7C">
            <w:pPr>
              <w:pStyle w:val="Arial11Bold"/>
              <w:rPr>
                <w:rFonts w:cs="Arial"/>
              </w:rPr>
            </w:pPr>
            <w:r w:rsidRPr="007E0B31">
              <w:rPr>
                <w:rFonts w:cs="Arial"/>
              </w:rPr>
              <w:t>Power Factor</w:t>
            </w:r>
          </w:p>
        </w:tc>
        <w:tc>
          <w:tcPr>
            <w:tcW w:w="6634" w:type="dxa"/>
          </w:tcPr>
          <w:p w14:paraId="01690120" w14:textId="77777777" w:rsidR="00F81D7C" w:rsidRPr="007E0B31" w:rsidRDefault="00F81D7C" w:rsidP="00F81D7C">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F81D7C" w:rsidRPr="007E0B31" w14:paraId="2852E6E0" w14:textId="77777777" w:rsidTr="0DEE1E6E">
        <w:trPr>
          <w:cantSplit/>
        </w:trPr>
        <w:tc>
          <w:tcPr>
            <w:tcW w:w="2884" w:type="dxa"/>
          </w:tcPr>
          <w:p w14:paraId="66F0C016" w14:textId="77777777" w:rsidR="00F81D7C" w:rsidRPr="007E0B31" w:rsidRDefault="00F81D7C" w:rsidP="00F81D7C">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F81D7C" w:rsidRPr="007E0B31" w14:paraId="562ACF6D" w14:textId="77777777" w:rsidTr="0DEE1E6E">
        <w:trPr>
          <w:cantSplit/>
        </w:trPr>
        <w:tc>
          <w:tcPr>
            <w:tcW w:w="2884" w:type="dxa"/>
          </w:tcPr>
          <w:p w14:paraId="0F6FF16D"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F81D7C" w:rsidRPr="007E0B31" w14:paraId="53E0E2A7" w14:textId="77777777" w:rsidTr="0DEE1E6E">
        <w:trPr>
          <w:cantSplit/>
        </w:trPr>
        <w:tc>
          <w:tcPr>
            <w:tcW w:w="2884" w:type="dxa"/>
          </w:tcPr>
          <w:p w14:paraId="43647C9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F81D7C" w:rsidRPr="007E0B31" w14:paraId="06D65955" w14:textId="77777777" w:rsidTr="0DEE1E6E">
        <w:trPr>
          <w:cantSplit/>
        </w:trPr>
        <w:tc>
          <w:tcPr>
            <w:tcW w:w="2884" w:type="dxa"/>
          </w:tcPr>
          <w:p w14:paraId="7563FE8D" w14:textId="77777777" w:rsidR="00F81D7C" w:rsidRPr="007E0B31" w:rsidRDefault="00F81D7C" w:rsidP="00F81D7C">
            <w:pPr>
              <w:pStyle w:val="Arial11Bold"/>
              <w:rPr>
                <w:rFonts w:cs="Arial"/>
              </w:rPr>
            </w:pPr>
            <w:r w:rsidRPr="007E0B31">
              <w:rPr>
                <w:rFonts w:cs="Arial"/>
              </w:rPr>
              <w:t>Power Island</w:t>
            </w:r>
          </w:p>
        </w:tc>
        <w:tc>
          <w:tcPr>
            <w:tcW w:w="6634" w:type="dxa"/>
          </w:tcPr>
          <w:p w14:paraId="18296362" w14:textId="0B558EC0" w:rsidR="00F81D7C" w:rsidRPr="007E0B31" w:rsidRDefault="00F81D7C" w:rsidP="00F81D7C">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 xml:space="preserve">Total </w:t>
            </w:r>
            <w:proofErr w:type="gramStart"/>
            <w:r w:rsidRPr="00133906">
              <w:rPr>
                <w:rFonts w:eastAsia="Cambria" w:cs="Arial"/>
                <w:b/>
                <w:bCs/>
                <w:snapToGrid/>
                <w:color w:val="000000"/>
                <w:lang w:eastAsia="en-GB"/>
              </w:rPr>
              <w:t>System</w:t>
            </w:r>
            <w:proofErr w:type="gramEnd"/>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F81D7C" w:rsidRPr="007E0B31" w14:paraId="7C3D7BF6" w14:textId="77777777" w:rsidTr="0DEE1E6E">
        <w:trPr>
          <w:cantSplit/>
        </w:trPr>
        <w:tc>
          <w:tcPr>
            <w:tcW w:w="2884" w:type="dxa"/>
          </w:tcPr>
          <w:p w14:paraId="682DC43B" w14:textId="77777777" w:rsidR="00F81D7C" w:rsidRPr="007E0B31" w:rsidRDefault="00F81D7C" w:rsidP="00F81D7C">
            <w:pPr>
              <w:pStyle w:val="Arial11Bold"/>
              <w:rPr>
                <w:rFonts w:cs="Arial"/>
              </w:rPr>
            </w:pPr>
            <w:r w:rsidRPr="007E0B31">
              <w:rPr>
                <w:rFonts w:cs="Arial"/>
              </w:rPr>
              <w:t>Power Park Module</w:t>
            </w:r>
          </w:p>
        </w:tc>
        <w:tc>
          <w:tcPr>
            <w:tcW w:w="6634" w:type="dxa"/>
          </w:tcPr>
          <w:p w14:paraId="3ECDE7AC"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F81D7C" w:rsidRPr="007E0B31" w14:paraId="6D897286" w14:textId="77777777" w:rsidTr="0DEE1E6E">
        <w:trPr>
          <w:cantSplit/>
        </w:trPr>
        <w:tc>
          <w:tcPr>
            <w:tcW w:w="2884" w:type="dxa"/>
          </w:tcPr>
          <w:p w14:paraId="5DC97B56" w14:textId="77777777" w:rsidR="00F81D7C" w:rsidRPr="007E0B31" w:rsidRDefault="00F81D7C" w:rsidP="00F81D7C">
            <w:pPr>
              <w:pStyle w:val="Arial11Bold"/>
              <w:rPr>
                <w:rFonts w:cs="Arial"/>
              </w:rPr>
            </w:pPr>
            <w:r w:rsidRPr="007E0B31">
              <w:rPr>
                <w:rFonts w:cs="Arial"/>
              </w:rPr>
              <w:t>Power Park Module Availability Matrix</w:t>
            </w:r>
          </w:p>
        </w:tc>
        <w:tc>
          <w:tcPr>
            <w:tcW w:w="6634" w:type="dxa"/>
          </w:tcPr>
          <w:p w14:paraId="158D6C89" w14:textId="77777777" w:rsidR="00F81D7C" w:rsidRPr="007E0B31" w:rsidRDefault="00F81D7C" w:rsidP="00F81D7C">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F81D7C" w:rsidRPr="007E0B31" w14:paraId="4C2DEAED" w14:textId="77777777" w:rsidTr="0DEE1E6E">
        <w:trPr>
          <w:cantSplit/>
        </w:trPr>
        <w:tc>
          <w:tcPr>
            <w:tcW w:w="2884" w:type="dxa"/>
          </w:tcPr>
          <w:p w14:paraId="4CFB65B5" w14:textId="77777777" w:rsidR="00F81D7C" w:rsidRPr="007E0B31" w:rsidRDefault="00F81D7C" w:rsidP="00F81D7C">
            <w:pPr>
              <w:pStyle w:val="Arial11Bold"/>
              <w:rPr>
                <w:rFonts w:cs="Arial"/>
              </w:rPr>
            </w:pPr>
            <w:r w:rsidRPr="007E0B31">
              <w:rPr>
                <w:rFonts w:cs="Arial"/>
              </w:rPr>
              <w:lastRenderedPageBreak/>
              <w:t>Power Park Module Planning Matrix</w:t>
            </w:r>
          </w:p>
        </w:tc>
        <w:tc>
          <w:tcPr>
            <w:tcW w:w="6634" w:type="dxa"/>
          </w:tcPr>
          <w:p w14:paraId="6379A14D" w14:textId="77777777" w:rsidR="00F81D7C" w:rsidRPr="007E0B31" w:rsidRDefault="00F81D7C" w:rsidP="00F81D7C">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F81D7C" w:rsidRPr="007E0B31" w14:paraId="73636B09" w14:textId="77777777" w:rsidTr="0DEE1E6E">
        <w:trPr>
          <w:cantSplit/>
        </w:trPr>
        <w:tc>
          <w:tcPr>
            <w:tcW w:w="2884" w:type="dxa"/>
          </w:tcPr>
          <w:p w14:paraId="189A6BC7" w14:textId="77777777" w:rsidR="00F81D7C" w:rsidRPr="007E0B31" w:rsidRDefault="00F81D7C" w:rsidP="00F81D7C">
            <w:pPr>
              <w:pStyle w:val="Arial11Bold"/>
              <w:rPr>
                <w:rFonts w:cs="Arial"/>
              </w:rPr>
            </w:pPr>
            <w:r w:rsidRPr="007E0B31">
              <w:rPr>
                <w:rFonts w:cs="Arial"/>
              </w:rPr>
              <w:t>Power Park Unit</w:t>
            </w:r>
          </w:p>
        </w:tc>
        <w:tc>
          <w:tcPr>
            <w:tcW w:w="6634" w:type="dxa"/>
          </w:tcPr>
          <w:p w14:paraId="7725776C"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F81D7C" w:rsidRPr="007E0B31" w14:paraId="45419B2C" w14:textId="77777777" w:rsidTr="0DEE1E6E">
        <w:trPr>
          <w:cantSplit/>
        </w:trPr>
        <w:tc>
          <w:tcPr>
            <w:tcW w:w="2884" w:type="dxa"/>
          </w:tcPr>
          <w:p w14:paraId="480E1B66" w14:textId="77777777" w:rsidR="00F81D7C" w:rsidRPr="007E0B31" w:rsidRDefault="00F81D7C" w:rsidP="00F81D7C">
            <w:pPr>
              <w:pStyle w:val="Arial11Bold"/>
              <w:rPr>
                <w:rFonts w:cs="Arial"/>
              </w:rPr>
            </w:pPr>
            <w:r w:rsidRPr="007E0B31">
              <w:rPr>
                <w:rFonts w:cs="Arial"/>
              </w:rPr>
              <w:t xml:space="preserve">Power Station </w:t>
            </w:r>
          </w:p>
        </w:tc>
        <w:tc>
          <w:tcPr>
            <w:tcW w:w="6634" w:type="dxa"/>
          </w:tcPr>
          <w:p w14:paraId="603DFDE1" w14:textId="32880D9B" w:rsidR="00F81D7C" w:rsidRPr="007E0B31" w:rsidRDefault="00F81D7C" w:rsidP="00F81D7C">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F81D7C" w:rsidRPr="007E0B31" w14:paraId="6AE088B1" w14:textId="77777777" w:rsidTr="0DEE1E6E">
        <w:trPr>
          <w:cantSplit/>
        </w:trPr>
        <w:tc>
          <w:tcPr>
            <w:tcW w:w="2884" w:type="dxa"/>
          </w:tcPr>
          <w:p w14:paraId="00EAB92F" w14:textId="77777777" w:rsidR="00F81D7C" w:rsidRPr="007E0B31" w:rsidRDefault="00F81D7C" w:rsidP="00F81D7C">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F81D7C" w:rsidRPr="007E0B31" w:rsidRDefault="00F81D7C" w:rsidP="00F81D7C">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F81D7C" w:rsidRPr="007E0B31" w14:paraId="4E0EED07" w14:textId="77777777" w:rsidTr="0DEE1E6E">
        <w:trPr>
          <w:cantSplit/>
        </w:trPr>
        <w:tc>
          <w:tcPr>
            <w:tcW w:w="2884" w:type="dxa"/>
          </w:tcPr>
          <w:p w14:paraId="42E8EE81" w14:textId="77777777" w:rsidR="00F81D7C" w:rsidRPr="007E0B31" w:rsidRDefault="00F81D7C" w:rsidP="00F81D7C">
            <w:pPr>
              <w:pStyle w:val="Arial11Bold"/>
              <w:rPr>
                <w:rFonts w:cs="Arial"/>
              </w:rPr>
            </w:pPr>
            <w:r w:rsidRPr="007E0B31">
              <w:rPr>
                <w:rFonts w:cs="Arial"/>
              </w:rPr>
              <w:t>Preface</w:t>
            </w:r>
          </w:p>
        </w:tc>
        <w:tc>
          <w:tcPr>
            <w:tcW w:w="6634" w:type="dxa"/>
          </w:tcPr>
          <w:p w14:paraId="7D129C9B" w14:textId="77777777" w:rsidR="00F81D7C" w:rsidRPr="007E0B31" w:rsidRDefault="00F81D7C" w:rsidP="00F81D7C">
            <w:pPr>
              <w:pStyle w:val="TableArial11"/>
              <w:rPr>
                <w:rFonts w:cs="Arial"/>
              </w:rPr>
            </w:pPr>
            <w:r w:rsidRPr="007E0B31">
              <w:rPr>
                <w:rFonts w:cs="Arial"/>
              </w:rPr>
              <w:t>The preface to the Grid Code (which does not form part of the Grid Code and therefore is not binding).</w:t>
            </w:r>
          </w:p>
        </w:tc>
      </w:tr>
      <w:tr w:rsidR="00F81D7C" w:rsidRPr="007E0B31" w14:paraId="1E032995" w14:textId="77777777" w:rsidTr="0DEE1E6E">
        <w:trPr>
          <w:cantSplit/>
        </w:trPr>
        <w:tc>
          <w:tcPr>
            <w:tcW w:w="2884" w:type="dxa"/>
          </w:tcPr>
          <w:p w14:paraId="2DA81629" w14:textId="77777777" w:rsidR="00F81D7C" w:rsidRPr="007E0B31" w:rsidRDefault="00F81D7C" w:rsidP="00F81D7C">
            <w:pPr>
              <w:pStyle w:val="Arial11Bold"/>
              <w:rPr>
                <w:rFonts w:cs="Arial"/>
              </w:rPr>
            </w:pPr>
            <w:r w:rsidRPr="007E0B31">
              <w:rPr>
                <w:rFonts w:cs="Arial"/>
              </w:rPr>
              <w:t>Preliminary Notice</w:t>
            </w:r>
          </w:p>
        </w:tc>
        <w:tc>
          <w:tcPr>
            <w:tcW w:w="6634" w:type="dxa"/>
          </w:tcPr>
          <w:p w14:paraId="2466FCF6" w14:textId="4188FF36" w:rsidR="00F81D7C" w:rsidRPr="007E0B31" w:rsidRDefault="00F81D7C" w:rsidP="00F81D7C">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F81D7C" w:rsidRPr="007E0B31" w14:paraId="717ACE5D" w14:textId="77777777" w:rsidTr="0DEE1E6E">
        <w:trPr>
          <w:cantSplit/>
        </w:trPr>
        <w:tc>
          <w:tcPr>
            <w:tcW w:w="2884" w:type="dxa"/>
          </w:tcPr>
          <w:p w14:paraId="7A5F0627" w14:textId="77777777" w:rsidR="00F81D7C" w:rsidRPr="007E0B31" w:rsidRDefault="00F81D7C" w:rsidP="00F81D7C">
            <w:pPr>
              <w:pStyle w:val="Arial11Bold"/>
              <w:rPr>
                <w:rFonts w:cs="Arial"/>
              </w:rPr>
            </w:pPr>
            <w:r w:rsidRPr="007E0B31">
              <w:rPr>
                <w:rFonts w:cs="Arial"/>
              </w:rPr>
              <w:t>Preliminary Project Planning Data</w:t>
            </w:r>
          </w:p>
        </w:tc>
        <w:tc>
          <w:tcPr>
            <w:tcW w:w="6634" w:type="dxa"/>
          </w:tcPr>
          <w:p w14:paraId="2A7BFBE2" w14:textId="77777777" w:rsidR="00F81D7C" w:rsidRPr="007E0B31" w:rsidRDefault="00F81D7C" w:rsidP="00F81D7C">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F81D7C" w:rsidRPr="007E0B31" w14:paraId="3A69BCE4" w14:textId="77777777" w:rsidTr="0DEE1E6E">
        <w:trPr>
          <w:cantSplit/>
        </w:trPr>
        <w:tc>
          <w:tcPr>
            <w:tcW w:w="2884" w:type="dxa"/>
          </w:tcPr>
          <w:p w14:paraId="7E5AC1B9" w14:textId="77777777" w:rsidR="00F81D7C" w:rsidRPr="007E0B31" w:rsidRDefault="00F81D7C" w:rsidP="00F81D7C">
            <w:pPr>
              <w:pStyle w:val="Arial11Bold"/>
              <w:rPr>
                <w:rFonts w:cs="Arial"/>
              </w:rPr>
            </w:pPr>
            <w:r w:rsidRPr="007E0B31">
              <w:rPr>
                <w:rFonts w:cs="Arial"/>
              </w:rPr>
              <w:t>Primary Response</w:t>
            </w:r>
          </w:p>
        </w:tc>
        <w:tc>
          <w:tcPr>
            <w:tcW w:w="6634" w:type="dxa"/>
          </w:tcPr>
          <w:p w14:paraId="7AC6DF19"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F81D7C" w:rsidRPr="007E0B31" w14:paraId="2901EA52" w14:textId="77777777" w:rsidTr="0DEE1E6E">
        <w:trPr>
          <w:cantSplit/>
        </w:trPr>
        <w:tc>
          <w:tcPr>
            <w:tcW w:w="2884" w:type="dxa"/>
          </w:tcPr>
          <w:p w14:paraId="05804595" w14:textId="77777777" w:rsidR="00F81D7C" w:rsidRPr="007E0B31" w:rsidRDefault="00F81D7C" w:rsidP="00F81D7C">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F81D7C" w:rsidRPr="007E0B31" w:rsidRDefault="00F81D7C" w:rsidP="00F81D7C">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F81D7C" w:rsidRPr="007E0B31" w14:paraId="147F892A" w14:textId="77777777" w:rsidTr="0DEE1E6E">
        <w:trPr>
          <w:cantSplit/>
        </w:trPr>
        <w:tc>
          <w:tcPr>
            <w:tcW w:w="2884" w:type="dxa"/>
          </w:tcPr>
          <w:p w14:paraId="498708EE" w14:textId="77777777" w:rsidR="00F81D7C" w:rsidRPr="007E0B31" w:rsidRDefault="00F81D7C" w:rsidP="00F81D7C">
            <w:pPr>
              <w:pStyle w:val="Arial11Bold"/>
              <w:rPr>
                <w:rFonts w:cs="Arial"/>
              </w:rPr>
            </w:pPr>
            <w:r w:rsidRPr="007E0B31">
              <w:rPr>
                <w:rFonts w:cs="Arial"/>
              </w:rPr>
              <w:t>Programming Phase</w:t>
            </w:r>
          </w:p>
        </w:tc>
        <w:tc>
          <w:tcPr>
            <w:tcW w:w="6634" w:type="dxa"/>
          </w:tcPr>
          <w:p w14:paraId="5C6E74B1" w14:textId="77777777" w:rsidR="00F81D7C" w:rsidRPr="007E0B31" w:rsidRDefault="00F81D7C" w:rsidP="00F81D7C">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F81D7C" w:rsidRPr="007E0B31" w14:paraId="528BEDE3" w14:textId="77777777" w:rsidTr="0DEE1E6E">
        <w:trPr>
          <w:cantSplit/>
        </w:trPr>
        <w:tc>
          <w:tcPr>
            <w:tcW w:w="2884" w:type="dxa"/>
          </w:tcPr>
          <w:p w14:paraId="7BBDC215" w14:textId="77777777" w:rsidR="00F81D7C" w:rsidRPr="007E0B31" w:rsidRDefault="00F81D7C" w:rsidP="00F81D7C">
            <w:pPr>
              <w:pStyle w:val="Arial11Bold"/>
              <w:rPr>
                <w:rFonts w:cs="Arial"/>
              </w:rPr>
            </w:pPr>
            <w:r w:rsidRPr="007E0B31">
              <w:rPr>
                <w:rFonts w:cs="Arial"/>
              </w:rPr>
              <w:t>Proposal Notice</w:t>
            </w:r>
          </w:p>
        </w:tc>
        <w:tc>
          <w:tcPr>
            <w:tcW w:w="6634" w:type="dxa"/>
          </w:tcPr>
          <w:p w14:paraId="39CB97D1" w14:textId="64B55C4F" w:rsidR="00F81D7C" w:rsidRPr="007E0B31" w:rsidRDefault="00F81D7C" w:rsidP="00F81D7C">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F81D7C" w:rsidRPr="007E0B31" w14:paraId="432EF504" w14:textId="77777777" w:rsidTr="0DEE1E6E">
        <w:trPr>
          <w:cantSplit/>
        </w:trPr>
        <w:tc>
          <w:tcPr>
            <w:tcW w:w="2884" w:type="dxa"/>
          </w:tcPr>
          <w:p w14:paraId="5D3209CF" w14:textId="77777777" w:rsidR="00F81D7C" w:rsidRPr="007E0B31" w:rsidRDefault="00F81D7C" w:rsidP="00F81D7C">
            <w:pPr>
              <w:pStyle w:val="Arial11Bold"/>
              <w:rPr>
                <w:rFonts w:cs="Arial"/>
              </w:rPr>
            </w:pPr>
            <w:r w:rsidRPr="007E0B31">
              <w:rPr>
                <w:rFonts w:cs="Arial"/>
              </w:rPr>
              <w:lastRenderedPageBreak/>
              <w:t>Proposal Report</w:t>
            </w:r>
          </w:p>
        </w:tc>
        <w:tc>
          <w:tcPr>
            <w:tcW w:w="6634" w:type="dxa"/>
          </w:tcPr>
          <w:p w14:paraId="63AF3D10" w14:textId="77777777" w:rsidR="00F81D7C" w:rsidRPr="007E0B31" w:rsidRDefault="00F81D7C" w:rsidP="00F81D7C">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w:t>
            </w:r>
            <w:proofErr w:type="gramStart"/>
            <w:r w:rsidRPr="007E0B31">
              <w:rPr>
                <w:rFonts w:cs="Arial"/>
              </w:rPr>
              <w:t>manner in which</w:t>
            </w:r>
            <w:proofErr w:type="gramEnd"/>
            <w:r w:rsidRPr="007E0B31">
              <w:rPr>
                <w:rFonts w:cs="Arial"/>
              </w:rPr>
              <w:t xml:space="preserve"> the </w:t>
            </w:r>
            <w:r w:rsidRPr="007E0B31">
              <w:rPr>
                <w:rFonts w:cs="Arial"/>
                <w:b/>
              </w:rPr>
              <w:t>System Test</w:t>
            </w:r>
            <w:r w:rsidRPr="007E0B31">
              <w:rPr>
                <w:rFonts w:cs="Arial"/>
              </w:rPr>
              <w:t xml:space="preserve"> is to be monitored</w:t>
            </w:r>
            <w:proofErr w:type="gramStart"/>
            <w:r w:rsidRPr="007E0B31">
              <w:rPr>
                <w:rFonts w:cs="Arial"/>
              </w:rPr>
              <w:t>);</w:t>
            </w:r>
            <w:proofErr w:type="gramEnd"/>
          </w:p>
          <w:p w14:paraId="5D47623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F81D7C" w:rsidRPr="007E0B31" w:rsidRDefault="00F81D7C" w:rsidP="00F81D7C">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F81D7C" w:rsidRPr="007E0B31" w14:paraId="6C46AF56" w14:textId="77777777" w:rsidTr="0DEE1E6E">
        <w:trPr>
          <w:cantSplit/>
        </w:trPr>
        <w:tc>
          <w:tcPr>
            <w:tcW w:w="2884" w:type="dxa"/>
          </w:tcPr>
          <w:p w14:paraId="7B7A60CF" w14:textId="77777777" w:rsidR="00F81D7C" w:rsidRPr="007E0B31" w:rsidRDefault="00F81D7C" w:rsidP="00F81D7C">
            <w:pPr>
              <w:pStyle w:val="Arial11Bold"/>
              <w:rPr>
                <w:rFonts w:cs="Arial"/>
              </w:rPr>
            </w:pPr>
            <w:r w:rsidRPr="007E0B31">
              <w:rPr>
                <w:rFonts w:cs="Arial"/>
              </w:rPr>
              <w:t>Proposed Implementation Date</w:t>
            </w:r>
          </w:p>
        </w:tc>
        <w:tc>
          <w:tcPr>
            <w:tcW w:w="6634" w:type="dxa"/>
          </w:tcPr>
          <w:p w14:paraId="20E0D48B"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F81D7C" w:rsidRPr="007E0B31" w14:paraId="600FA7E2" w14:textId="77777777" w:rsidTr="0DEE1E6E">
        <w:trPr>
          <w:cantSplit/>
        </w:trPr>
        <w:tc>
          <w:tcPr>
            <w:tcW w:w="2884" w:type="dxa"/>
          </w:tcPr>
          <w:p w14:paraId="2EF9FB68" w14:textId="57079F41" w:rsidR="00F81D7C" w:rsidRPr="007E0B31" w:rsidRDefault="00F81D7C" w:rsidP="00F81D7C">
            <w:pPr>
              <w:pStyle w:val="Arial11Bold"/>
              <w:rPr>
                <w:rFonts w:cs="Arial"/>
              </w:rPr>
            </w:pPr>
            <w:r w:rsidRPr="00090EF5">
              <w:rPr>
                <w:rFonts w:eastAsia="Calibri" w:cs="Arial"/>
                <w:lang w:val="en-US"/>
              </w:rPr>
              <w:t>Proposer</w:t>
            </w:r>
          </w:p>
        </w:tc>
        <w:tc>
          <w:tcPr>
            <w:tcW w:w="6634" w:type="dxa"/>
          </w:tcPr>
          <w:p w14:paraId="472E8E23" w14:textId="5A7572BA" w:rsidR="00F81D7C" w:rsidRPr="007E0B31" w:rsidRDefault="00F81D7C" w:rsidP="00F81D7C">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F81D7C" w:rsidRPr="007E0B31" w14:paraId="2FDD1EFD" w14:textId="77777777" w:rsidTr="0DEE1E6E">
        <w:trPr>
          <w:cantSplit/>
        </w:trPr>
        <w:tc>
          <w:tcPr>
            <w:tcW w:w="2884" w:type="dxa"/>
          </w:tcPr>
          <w:p w14:paraId="6EC16416" w14:textId="77777777" w:rsidR="00F81D7C" w:rsidRPr="007E0B31" w:rsidRDefault="00F81D7C" w:rsidP="00F81D7C">
            <w:pPr>
              <w:pStyle w:val="Arial11Bold"/>
              <w:rPr>
                <w:rFonts w:cs="Arial"/>
              </w:rPr>
            </w:pPr>
            <w:r w:rsidRPr="007E0B31">
              <w:rPr>
                <w:rFonts w:cs="Arial"/>
              </w:rPr>
              <w:t>Protection</w:t>
            </w:r>
          </w:p>
        </w:tc>
        <w:tc>
          <w:tcPr>
            <w:tcW w:w="6634" w:type="dxa"/>
          </w:tcPr>
          <w:p w14:paraId="0C2984ED" w14:textId="77777777" w:rsidR="00F81D7C" w:rsidRPr="007E0B31" w:rsidRDefault="00F81D7C" w:rsidP="00F81D7C">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F81D7C" w:rsidRPr="007E0B31" w14:paraId="339E4B68" w14:textId="77777777" w:rsidTr="0DEE1E6E">
        <w:trPr>
          <w:cantSplit/>
        </w:trPr>
        <w:tc>
          <w:tcPr>
            <w:tcW w:w="2884" w:type="dxa"/>
          </w:tcPr>
          <w:p w14:paraId="50FA8DCD" w14:textId="77777777" w:rsidR="00F81D7C" w:rsidRPr="007E0B31" w:rsidRDefault="00F81D7C" w:rsidP="00F81D7C">
            <w:pPr>
              <w:pStyle w:val="Arial11Bold"/>
              <w:rPr>
                <w:rFonts w:cs="Arial"/>
              </w:rPr>
            </w:pPr>
            <w:r w:rsidRPr="007E0B31">
              <w:rPr>
                <w:rFonts w:cs="Arial"/>
              </w:rPr>
              <w:t>Protection Apparatus</w:t>
            </w:r>
          </w:p>
        </w:tc>
        <w:tc>
          <w:tcPr>
            <w:tcW w:w="6634" w:type="dxa"/>
          </w:tcPr>
          <w:p w14:paraId="371ECCA9" w14:textId="77777777" w:rsidR="00F81D7C" w:rsidRPr="007E0B31" w:rsidRDefault="00F81D7C" w:rsidP="00F81D7C">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F81D7C" w:rsidRPr="007E0B31" w14:paraId="0D949FA8" w14:textId="77777777" w:rsidTr="0DEE1E6E">
        <w:trPr>
          <w:cantSplit/>
        </w:trPr>
        <w:tc>
          <w:tcPr>
            <w:tcW w:w="2884" w:type="dxa"/>
          </w:tcPr>
          <w:p w14:paraId="5ABFB0B8" w14:textId="1B073C6D" w:rsidR="00F81D7C" w:rsidRPr="007E0B31" w:rsidRDefault="00F81D7C" w:rsidP="00F81D7C">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F81D7C" w:rsidRPr="007E0B31" w:rsidRDefault="00F81D7C" w:rsidP="00F81D7C">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F81D7C" w:rsidRPr="007E0B31" w14:paraId="763F95A9" w14:textId="77777777" w:rsidTr="0DEE1E6E">
        <w:trPr>
          <w:cantSplit/>
        </w:trPr>
        <w:tc>
          <w:tcPr>
            <w:tcW w:w="2884" w:type="dxa"/>
          </w:tcPr>
          <w:p w14:paraId="3489E2F3" w14:textId="4937B4CF" w:rsidR="00F81D7C" w:rsidRPr="007E0B31" w:rsidRDefault="00F81D7C" w:rsidP="00F81D7C">
            <w:pPr>
              <w:pStyle w:val="Arial11Bold"/>
              <w:rPr>
                <w:rFonts w:cs="Arial"/>
              </w:rPr>
            </w:pPr>
            <w:r>
              <w:t>Pumped Storage Generating Unit</w:t>
            </w:r>
          </w:p>
        </w:tc>
        <w:tc>
          <w:tcPr>
            <w:tcW w:w="6634" w:type="dxa"/>
          </w:tcPr>
          <w:p w14:paraId="28D45EA5" w14:textId="78281C6F" w:rsidR="00F81D7C" w:rsidRPr="007E0B31" w:rsidRDefault="00F81D7C" w:rsidP="00F81D7C">
            <w:pPr>
              <w:pStyle w:val="TableArial11"/>
              <w:rPr>
                <w:rFonts w:cs="Arial"/>
              </w:rPr>
            </w:pPr>
            <w:r>
              <w:t xml:space="preserve">A </w:t>
            </w:r>
            <w:r w:rsidRPr="00C67361">
              <w:rPr>
                <w:b/>
              </w:rPr>
              <w:t>Generating Unit</w:t>
            </w:r>
            <w:r>
              <w:t xml:space="preserve"> at a </w:t>
            </w:r>
            <w:r w:rsidRPr="00C67361">
              <w:rPr>
                <w:b/>
              </w:rPr>
              <w:t>Pumped Storage Plant</w:t>
            </w:r>
          </w:p>
        </w:tc>
      </w:tr>
      <w:tr w:rsidR="00F81D7C" w:rsidRPr="007E0B31" w14:paraId="1F4EB396" w14:textId="77777777" w:rsidTr="0DEE1E6E">
        <w:trPr>
          <w:cantSplit/>
        </w:trPr>
        <w:tc>
          <w:tcPr>
            <w:tcW w:w="2884" w:type="dxa"/>
          </w:tcPr>
          <w:p w14:paraId="19BDA263" w14:textId="77777777" w:rsidR="00F81D7C" w:rsidRPr="007E0B31" w:rsidRDefault="00F81D7C" w:rsidP="00F81D7C">
            <w:pPr>
              <w:pStyle w:val="Arial11Bold"/>
              <w:rPr>
                <w:rFonts w:cs="Arial"/>
              </w:rPr>
            </w:pPr>
            <w:r w:rsidRPr="007E0B31">
              <w:rPr>
                <w:rFonts w:cs="Arial"/>
              </w:rPr>
              <w:t>Pumped Storage Generator</w:t>
            </w:r>
          </w:p>
        </w:tc>
        <w:tc>
          <w:tcPr>
            <w:tcW w:w="6634" w:type="dxa"/>
          </w:tcPr>
          <w:p w14:paraId="1B0B65D7" w14:textId="77777777" w:rsidR="00F81D7C" w:rsidRPr="007E0B31" w:rsidRDefault="00F81D7C" w:rsidP="00F81D7C">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F81D7C" w:rsidRPr="007E0B31" w14:paraId="5C5DE0C2" w14:textId="77777777" w:rsidTr="0DEE1E6E">
        <w:trPr>
          <w:cantSplit/>
        </w:trPr>
        <w:tc>
          <w:tcPr>
            <w:tcW w:w="2884" w:type="dxa"/>
          </w:tcPr>
          <w:p w14:paraId="294C4A19" w14:textId="77777777" w:rsidR="00F81D7C" w:rsidRPr="007E0B31" w:rsidRDefault="00F81D7C" w:rsidP="00F81D7C">
            <w:pPr>
              <w:pStyle w:val="Arial11Bold"/>
              <w:rPr>
                <w:rFonts w:cs="Arial"/>
              </w:rPr>
            </w:pPr>
            <w:r w:rsidRPr="007E0B31">
              <w:rPr>
                <w:rFonts w:cs="Arial"/>
              </w:rPr>
              <w:t>Pumped Storage Plant</w:t>
            </w:r>
          </w:p>
        </w:tc>
        <w:tc>
          <w:tcPr>
            <w:tcW w:w="6634" w:type="dxa"/>
          </w:tcPr>
          <w:p w14:paraId="6EC37B4B" w14:textId="3205A98B" w:rsidR="00F81D7C" w:rsidRPr="007E0B31" w:rsidRDefault="00F81D7C" w:rsidP="00F81D7C">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F81D7C" w:rsidRPr="007E0B31" w14:paraId="374B3C1B" w14:textId="77777777" w:rsidTr="0DEE1E6E">
        <w:trPr>
          <w:cantSplit/>
        </w:trPr>
        <w:tc>
          <w:tcPr>
            <w:tcW w:w="2884" w:type="dxa"/>
          </w:tcPr>
          <w:p w14:paraId="18845DB4" w14:textId="77777777" w:rsidR="00F81D7C" w:rsidRPr="007E0B31" w:rsidRDefault="00F81D7C" w:rsidP="00F81D7C">
            <w:pPr>
              <w:pStyle w:val="Arial11Bold"/>
              <w:rPr>
                <w:rFonts w:cs="Arial"/>
              </w:rPr>
            </w:pPr>
            <w:r w:rsidRPr="007E0B31">
              <w:rPr>
                <w:rFonts w:cs="Arial"/>
              </w:rPr>
              <w:t>Pumped Storage Unit</w:t>
            </w:r>
          </w:p>
        </w:tc>
        <w:tc>
          <w:tcPr>
            <w:tcW w:w="6634" w:type="dxa"/>
          </w:tcPr>
          <w:p w14:paraId="290B7319" w14:textId="7CE3B4C0"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F81D7C" w:rsidRPr="007E0B31" w14:paraId="449CBA4A" w14:textId="77777777" w:rsidTr="0DEE1E6E">
        <w:trPr>
          <w:cantSplit/>
        </w:trPr>
        <w:tc>
          <w:tcPr>
            <w:tcW w:w="2884" w:type="dxa"/>
          </w:tcPr>
          <w:p w14:paraId="5C4DB039" w14:textId="77777777" w:rsidR="00F81D7C" w:rsidRPr="007E0B31" w:rsidRDefault="00F81D7C" w:rsidP="00F81D7C">
            <w:pPr>
              <w:pStyle w:val="Arial11Bold"/>
              <w:rPr>
                <w:rFonts w:cs="Arial"/>
              </w:rPr>
            </w:pPr>
            <w:r w:rsidRPr="007E0B31">
              <w:rPr>
                <w:rFonts w:cs="Arial"/>
              </w:rPr>
              <w:t>Purchase Contracts</w:t>
            </w:r>
          </w:p>
        </w:tc>
        <w:tc>
          <w:tcPr>
            <w:tcW w:w="6634" w:type="dxa"/>
          </w:tcPr>
          <w:p w14:paraId="2B6E616F" w14:textId="77777777" w:rsidR="00F81D7C" w:rsidRPr="007E0B31" w:rsidRDefault="00F81D7C" w:rsidP="00F81D7C">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F81D7C" w:rsidRPr="007E0B31" w14:paraId="169C7FAB" w14:textId="77777777" w:rsidTr="0DEE1E6E">
        <w:trPr>
          <w:cantSplit/>
        </w:trPr>
        <w:tc>
          <w:tcPr>
            <w:tcW w:w="2884" w:type="dxa"/>
          </w:tcPr>
          <w:p w14:paraId="4BA36FFD"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F81D7C" w:rsidRPr="007E0B31" w:rsidRDefault="00F81D7C" w:rsidP="00F81D7C">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F81D7C" w:rsidRPr="007E0B31" w:rsidRDefault="00F81D7C" w:rsidP="00F81D7C">
            <w:pPr>
              <w:pStyle w:val="Level1Text"/>
              <w:tabs>
                <w:tab w:val="left" w:pos="0"/>
              </w:tabs>
              <w:ind w:left="0" w:firstLine="0"/>
              <w:rPr>
                <w:rFonts w:cs="Arial"/>
                <w:color w:val="auto"/>
              </w:rPr>
            </w:pPr>
          </w:p>
          <w:p w14:paraId="3CF8247C" w14:textId="77777777" w:rsidR="00F81D7C" w:rsidRPr="007E0B31" w:rsidDel="00FD6436" w:rsidRDefault="00F81D7C" w:rsidP="00F81D7C">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F81D7C" w:rsidRPr="007E0B31" w14:paraId="7C2E6242" w14:textId="77777777" w:rsidTr="0DEE1E6E">
        <w:trPr>
          <w:cantSplit/>
        </w:trPr>
        <w:tc>
          <w:tcPr>
            <w:tcW w:w="2884" w:type="dxa"/>
          </w:tcPr>
          <w:p w14:paraId="68D71726" w14:textId="238986E0" w:rsidR="00F81D7C" w:rsidRPr="000B675D" w:rsidRDefault="00F81D7C" w:rsidP="00F81D7C">
            <w:pPr>
              <w:pStyle w:val="Level1Text"/>
              <w:tabs>
                <w:tab w:val="left" w:pos="0"/>
              </w:tabs>
              <w:ind w:left="0" w:firstLine="0"/>
              <w:rPr>
                <w:bCs/>
              </w:rPr>
            </w:pPr>
            <w:r w:rsidRPr="005C20E3">
              <w:rPr>
                <w:b/>
                <w:bCs/>
              </w:rPr>
              <w:lastRenderedPageBreak/>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F81D7C" w:rsidRPr="000B675D" w:rsidRDefault="00F81D7C" w:rsidP="00F81D7C">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 xml:space="preserve">but does not preclude owners of other </w:t>
            </w:r>
            <w:proofErr w:type="gramStart"/>
            <w:r w:rsidRPr="001006C1">
              <w:rPr>
                <w:rFonts w:cs="Arial"/>
                <w:bCs/>
              </w:rPr>
              <w:t>generation</w:t>
            </w:r>
            <w:proofErr w:type="gramEnd"/>
            <w:r w:rsidRPr="001006C1">
              <w:rPr>
                <w:rFonts w:cs="Arial"/>
                <w:bCs/>
              </w:rPr>
              <w:t xml:space="preserve"> electing to provide the capability</w:t>
            </w:r>
            <w:r w:rsidRPr="00DB341C">
              <w:rPr>
                <w:rFonts w:cs="Arial"/>
              </w:rPr>
              <w:t>.</w:t>
            </w:r>
          </w:p>
        </w:tc>
      </w:tr>
      <w:tr w:rsidR="00F81D7C" w:rsidRPr="007E0B31" w14:paraId="2E8D30AC" w14:textId="77777777" w:rsidTr="0DEE1E6E">
        <w:trPr>
          <w:cantSplit/>
        </w:trPr>
        <w:tc>
          <w:tcPr>
            <w:tcW w:w="2884" w:type="dxa"/>
          </w:tcPr>
          <w:p w14:paraId="2AB6F035" w14:textId="5D123789" w:rsidR="00F81D7C" w:rsidRPr="000B675D" w:rsidRDefault="00F81D7C" w:rsidP="00F81D7C">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F81D7C" w:rsidRPr="000B675D" w:rsidRDefault="00F81D7C" w:rsidP="00F81D7C">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F81D7C" w:rsidRPr="007E0B31" w14:paraId="42E6F9C6" w14:textId="77777777" w:rsidTr="0DEE1E6E">
        <w:trPr>
          <w:cantSplit/>
        </w:trPr>
        <w:tc>
          <w:tcPr>
            <w:tcW w:w="2884" w:type="dxa"/>
          </w:tcPr>
          <w:p w14:paraId="07A05229" w14:textId="77777777" w:rsidR="00F81D7C" w:rsidRPr="007E0B31" w:rsidRDefault="00F81D7C" w:rsidP="00F81D7C">
            <w:pPr>
              <w:pStyle w:val="Arial11Bold"/>
              <w:rPr>
                <w:rFonts w:cs="Arial"/>
              </w:rPr>
            </w:pPr>
            <w:r w:rsidRPr="007E0B31">
              <w:rPr>
                <w:rFonts w:cs="Arial"/>
              </w:rPr>
              <w:t>Range CCGT Module</w:t>
            </w:r>
          </w:p>
        </w:tc>
        <w:tc>
          <w:tcPr>
            <w:tcW w:w="6634" w:type="dxa"/>
          </w:tcPr>
          <w:p w14:paraId="2C7C982E"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F81D7C" w:rsidRPr="007E0B31" w14:paraId="7556AD12" w14:textId="77777777" w:rsidTr="0DEE1E6E">
        <w:trPr>
          <w:cantSplit/>
        </w:trPr>
        <w:tc>
          <w:tcPr>
            <w:tcW w:w="2884" w:type="dxa"/>
          </w:tcPr>
          <w:p w14:paraId="3208EB56" w14:textId="77777777" w:rsidR="00F81D7C" w:rsidRPr="007E0B31" w:rsidRDefault="00F81D7C" w:rsidP="00F81D7C">
            <w:pPr>
              <w:pStyle w:val="Arial11Bold"/>
              <w:rPr>
                <w:rFonts w:cs="Arial"/>
              </w:rPr>
            </w:pPr>
            <w:r w:rsidRPr="007E0B31">
              <w:rPr>
                <w:rFonts w:cs="Arial"/>
              </w:rPr>
              <w:t>Rated Field Voltage</w:t>
            </w:r>
          </w:p>
        </w:tc>
        <w:tc>
          <w:tcPr>
            <w:tcW w:w="6634" w:type="dxa"/>
          </w:tcPr>
          <w:p w14:paraId="1B3903E2" w14:textId="26BE47F5" w:rsidR="00F81D7C" w:rsidRPr="007E0B31" w:rsidRDefault="00F81D7C" w:rsidP="00F81D7C">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51D42A6E" w14:textId="77777777" w:rsidTr="0DEE1E6E">
        <w:trPr>
          <w:cantSplit/>
        </w:trPr>
        <w:tc>
          <w:tcPr>
            <w:tcW w:w="2884" w:type="dxa"/>
          </w:tcPr>
          <w:p w14:paraId="193A7FAE" w14:textId="77777777" w:rsidR="00F81D7C" w:rsidRPr="007E0B31" w:rsidRDefault="00F81D7C" w:rsidP="00F81D7C">
            <w:pPr>
              <w:pStyle w:val="Arial11Bold"/>
              <w:rPr>
                <w:rFonts w:cs="Arial"/>
              </w:rPr>
            </w:pPr>
            <w:r w:rsidRPr="007E0B31">
              <w:rPr>
                <w:rFonts w:cs="Arial"/>
              </w:rPr>
              <w:t>Rated MW</w:t>
            </w:r>
          </w:p>
        </w:tc>
        <w:tc>
          <w:tcPr>
            <w:tcW w:w="6634" w:type="dxa"/>
          </w:tcPr>
          <w:p w14:paraId="7440FEAA" w14:textId="5AE0AD7F" w:rsidR="00F81D7C" w:rsidRPr="007E0B31" w:rsidRDefault="00F81D7C" w:rsidP="00F81D7C">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F81D7C" w:rsidRDefault="00F81D7C" w:rsidP="00F81D7C">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F81D7C" w:rsidRDefault="00F81D7C" w:rsidP="00F81D7C">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F81D7C" w:rsidRDefault="00F81D7C" w:rsidP="00F81D7C">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F81D7C" w:rsidRPr="007E0B31" w:rsidRDefault="00F81D7C" w:rsidP="00F81D7C">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F81D7C" w:rsidRPr="007E0B31" w14:paraId="273F78B3" w14:textId="77777777" w:rsidTr="0DEE1E6E">
        <w:trPr>
          <w:cantSplit/>
        </w:trPr>
        <w:tc>
          <w:tcPr>
            <w:tcW w:w="2884" w:type="dxa"/>
          </w:tcPr>
          <w:p w14:paraId="536CA4E9" w14:textId="77777777" w:rsidR="00F81D7C" w:rsidRPr="007E0B31" w:rsidRDefault="00F81D7C" w:rsidP="00F81D7C">
            <w:pPr>
              <w:pStyle w:val="Arial11Bold"/>
              <w:rPr>
                <w:rFonts w:cs="Arial"/>
              </w:rPr>
            </w:pPr>
            <w:r w:rsidRPr="007E0B31">
              <w:rPr>
                <w:rFonts w:cs="Arial"/>
              </w:rPr>
              <w:t>Reactive Despatch Instruction</w:t>
            </w:r>
          </w:p>
        </w:tc>
        <w:tc>
          <w:tcPr>
            <w:tcW w:w="6634" w:type="dxa"/>
          </w:tcPr>
          <w:p w14:paraId="09FF6E84"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109CC66C" w14:textId="77777777" w:rsidTr="0DEE1E6E">
        <w:trPr>
          <w:cantSplit/>
        </w:trPr>
        <w:tc>
          <w:tcPr>
            <w:tcW w:w="2884" w:type="dxa"/>
          </w:tcPr>
          <w:p w14:paraId="49062E17" w14:textId="77777777" w:rsidR="00F81D7C" w:rsidRPr="007E0B31" w:rsidRDefault="00F81D7C" w:rsidP="00F81D7C">
            <w:pPr>
              <w:pStyle w:val="Arial11Bold"/>
              <w:rPr>
                <w:rFonts w:cs="Arial"/>
              </w:rPr>
            </w:pPr>
            <w:r w:rsidRPr="007E0B31">
              <w:rPr>
                <w:rFonts w:cs="Arial"/>
              </w:rPr>
              <w:lastRenderedPageBreak/>
              <w:t>Reactive Despatch Network Restriction</w:t>
            </w:r>
          </w:p>
        </w:tc>
        <w:tc>
          <w:tcPr>
            <w:tcW w:w="6634" w:type="dxa"/>
          </w:tcPr>
          <w:p w14:paraId="0D22F1A4" w14:textId="6CDB39AC" w:rsidR="00F81D7C" w:rsidRPr="007E0B31" w:rsidRDefault="00F81D7C" w:rsidP="00F81D7C">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F81D7C" w:rsidRPr="0079139F" w14:paraId="41F1D243" w14:textId="77777777" w:rsidTr="0DEE1E6E">
        <w:trPr>
          <w:cantSplit/>
        </w:trPr>
        <w:tc>
          <w:tcPr>
            <w:tcW w:w="2884" w:type="dxa"/>
          </w:tcPr>
          <w:p w14:paraId="09E990EB" w14:textId="53E66CB7" w:rsidR="00F81D7C" w:rsidRPr="0079139F" w:rsidRDefault="00F81D7C" w:rsidP="00F81D7C">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F81D7C" w:rsidRPr="0079139F" w:rsidRDefault="00F81D7C" w:rsidP="00F81D7C">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F81D7C" w:rsidRPr="007E0B31" w14:paraId="46314AF8" w14:textId="77777777" w:rsidTr="0DEE1E6E">
        <w:trPr>
          <w:cantSplit/>
        </w:trPr>
        <w:tc>
          <w:tcPr>
            <w:tcW w:w="2884" w:type="dxa"/>
          </w:tcPr>
          <w:p w14:paraId="6974C64B" w14:textId="77777777" w:rsidR="00F81D7C" w:rsidRPr="007E0B31" w:rsidRDefault="00F81D7C" w:rsidP="00F81D7C">
            <w:pPr>
              <w:pStyle w:val="Arial11Bold"/>
              <w:rPr>
                <w:rFonts w:cs="Arial"/>
              </w:rPr>
            </w:pPr>
            <w:r w:rsidRPr="007E0B31">
              <w:rPr>
                <w:rFonts w:cs="Arial"/>
              </w:rPr>
              <w:t>Reactive Energy</w:t>
            </w:r>
          </w:p>
        </w:tc>
        <w:tc>
          <w:tcPr>
            <w:tcW w:w="6634" w:type="dxa"/>
          </w:tcPr>
          <w:p w14:paraId="3FE819C4" w14:textId="77777777" w:rsidR="00F81D7C" w:rsidRPr="007E0B31" w:rsidRDefault="00F81D7C" w:rsidP="00F81D7C">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F81D7C" w:rsidRPr="007E0B31" w14:paraId="4C6A9206" w14:textId="77777777" w:rsidTr="0DEE1E6E">
        <w:trPr>
          <w:cantSplit/>
        </w:trPr>
        <w:tc>
          <w:tcPr>
            <w:tcW w:w="2884" w:type="dxa"/>
          </w:tcPr>
          <w:p w14:paraId="6C15F2F8" w14:textId="77777777" w:rsidR="00F81D7C" w:rsidRPr="007E0B31" w:rsidRDefault="00F81D7C" w:rsidP="00F81D7C">
            <w:pPr>
              <w:pStyle w:val="Arial11Bold"/>
              <w:rPr>
                <w:rFonts w:cs="Arial"/>
              </w:rPr>
            </w:pPr>
            <w:r w:rsidRPr="007E0B31">
              <w:rPr>
                <w:rFonts w:cs="Arial"/>
              </w:rPr>
              <w:t>Reactive Power</w:t>
            </w:r>
          </w:p>
        </w:tc>
        <w:tc>
          <w:tcPr>
            <w:tcW w:w="6634" w:type="dxa"/>
          </w:tcPr>
          <w:p w14:paraId="2116FCFF" w14:textId="77777777" w:rsidR="00F81D7C" w:rsidRPr="007E0B31" w:rsidRDefault="00F81D7C" w:rsidP="00F81D7C">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F81D7C" w:rsidRPr="007E0B31" w:rsidRDefault="00F81D7C" w:rsidP="00F81D7C">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F81D7C" w:rsidRPr="007E0B31" w:rsidRDefault="00F81D7C" w:rsidP="00F81D7C">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F81D7C" w:rsidRPr="007E0B31" w14:paraId="3CD853A2" w14:textId="77777777" w:rsidTr="0DEE1E6E">
        <w:trPr>
          <w:cantSplit/>
        </w:trPr>
        <w:tc>
          <w:tcPr>
            <w:tcW w:w="2884" w:type="dxa"/>
          </w:tcPr>
          <w:p w14:paraId="2F70D0FD" w14:textId="77777777" w:rsidR="00F81D7C" w:rsidRPr="007E0B31" w:rsidRDefault="00F81D7C" w:rsidP="00F81D7C">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F81D7C" w:rsidRPr="007E0B31" w:rsidRDefault="00F81D7C" w:rsidP="00F81D7C">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F81D7C" w:rsidRPr="007E0B31" w14:paraId="0FE2CCF3" w14:textId="77777777" w:rsidTr="0DEE1E6E">
        <w:trPr>
          <w:cantSplit/>
        </w:trPr>
        <w:tc>
          <w:tcPr>
            <w:tcW w:w="2884" w:type="dxa"/>
          </w:tcPr>
          <w:p w14:paraId="4CA01335" w14:textId="11F1E4DD" w:rsidR="00F81D7C" w:rsidRPr="007E0B31" w:rsidRDefault="00F81D7C" w:rsidP="00F81D7C">
            <w:pPr>
              <w:pStyle w:val="Arial11Bold"/>
              <w:rPr>
                <w:rFonts w:cs="Arial"/>
              </w:rPr>
            </w:pPr>
            <w:r>
              <w:t>Regenerative Braking</w:t>
            </w:r>
          </w:p>
        </w:tc>
        <w:tc>
          <w:tcPr>
            <w:tcW w:w="6634" w:type="dxa"/>
          </w:tcPr>
          <w:p w14:paraId="340DC8F2" w14:textId="18ACDBC8" w:rsidR="00F81D7C" w:rsidRPr="007E0B31" w:rsidRDefault="00F81D7C" w:rsidP="00F81D7C">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F81D7C" w:rsidRPr="007E0B31" w14:paraId="02810D1E" w14:textId="77777777" w:rsidTr="0DEE1E6E">
        <w:trPr>
          <w:cantSplit/>
        </w:trPr>
        <w:tc>
          <w:tcPr>
            <w:tcW w:w="2884" w:type="dxa"/>
          </w:tcPr>
          <w:p w14:paraId="520D388E" w14:textId="77777777" w:rsidR="00F81D7C" w:rsidRPr="007E0B31" w:rsidRDefault="00F81D7C" w:rsidP="00F81D7C">
            <w:pPr>
              <w:pStyle w:val="Arial11Bold"/>
              <w:rPr>
                <w:rFonts w:cs="Arial"/>
              </w:rPr>
            </w:pPr>
            <w:r w:rsidRPr="007E0B31">
              <w:rPr>
                <w:rFonts w:cs="Arial"/>
              </w:rPr>
              <w:lastRenderedPageBreak/>
              <w:t>Registered Capacity</w:t>
            </w:r>
          </w:p>
        </w:tc>
        <w:tc>
          <w:tcPr>
            <w:tcW w:w="6634" w:type="dxa"/>
          </w:tcPr>
          <w:p w14:paraId="603F7D1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F81D7C" w:rsidRDefault="00F81D7C" w:rsidP="00F81D7C">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F81D7C" w:rsidRPr="007E0B31" w:rsidRDefault="00F81D7C" w:rsidP="00F81D7C">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F81D7C" w:rsidRPr="007E0B31" w14:paraId="28E3B2E3" w14:textId="77777777" w:rsidTr="0DEE1E6E">
        <w:trPr>
          <w:cantSplit/>
        </w:trPr>
        <w:tc>
          <w:tcPr>
            <w:tcW w:w="2884" w:type="dxa"/>
          </w:tcPr>
          <w:p w14:paraId="2BE0DBDE" w14:textId="77777777" w:rsidR="00F81D7C" w:rsidRPr="007E0B31" w:rsidRDefault="00F81D7C" w:rsidP="00F81D7C">
            <w:pPr>
              <w:pStyle w:val="Arial11Bold"/>
              <w:rPr>
                <w:rFonts w:cs="Arial"/>
              </w:rPr>
            </w:pPr>
            <w:r w:rsidRPr="007E0B31">
              <w:rPr>
                <w:rFonts w:cs="Arial"/>
              </w:rPr>
              <w:lastRenderedPageBreak/>
              <w:t>Registered Data</w:t>
            </w:r>
          </w:p>
        </w:tc>
        <w:tc>
          <w:tcPr>
            <w:tcW w:w="6634" w:type="dxa"/>
          </w:tcPr>
          <w:p w14:paraId="6C5F8E51"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F81D7C" w:rsidRPr="007E0B31" w14:paraId="6D4F3B34" w14:textId="77777777" w:rsidTr="0DEE1E6E">
        <w:trPr>
          <w:cantSplit/>
        </w:trPr>
        <w:tc>
          <w:tcPr>
            <w:tcW w:w="2884" w:type="dxa"/>
          </w:tcPr>
          <w:p w14:paraId="425272E0" w14:textId="77777777" w:rsidR="00F81D7C" w:rsidRPr="007E0B31" w:rsidRDefault="00F81D7C" w:rsidP="00F81D7C">
            <w:pPr>
              <w:pStyle w:val="Arial11Bold"/>
              <w:rPr>
                <w:rFonts w:cs="Arial"/>
              </w:rPr>
            </w:pPr>
            <w:r w:rsidRPr="007E0B31">
              <w:rPr>
                <w:rFonts w:cs="Arial"/>
              </w:rPr>
              <w:t>Registered Import Capability</w:t>
            </w:r>
          </w:p>
        </w:tc>
        <w:tc>
          <w:tcPr>
            <w:tcW w:w="6634" w:type="dxa"/>
          </w:tcPr>
          <w:p w14:paraId="700DCEFE" w14:textId="77777777" w:rsidR="00F81D7C" w:rsidRPr="007E0B31" w:rsidRDefault="00F81D7C" w:rsidP="00F81D7C">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F81D7C" w:rsidRDefault="00F81D7C" w:rsidP="00F81D7C">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F81D7C" w:rsidRPr="007E0B31" w:rsidRDefault="00F81D7C" w:rsidP="00F81D7C">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F81D7C" w:rsidRPr="007E0B31" w14:paraId="2F4B1BA2" w14:textId="77777777" w:rsidTr="0DEE1E6E">
        <w:trPr>
          <w:cantSplit/>
        </w:trPr>
        <w:tc>
          <w:tcPr>
            <w:tcW w:w="2884" w:type="dxa"/>
          </w:tcPr>
          <w:p w14:paraId="139F3CB8" w14:textId="77777777" w:rsidR="00F81D7C" w:rsidRPr="007E0B31" w:rsidRDefault="00F81D7C" w:rsidP="00F81D7C">
            <w:pPr>
              <w:pStyle w:val="Arial11Bold"/>
              <w:rPr>
                <w:rFonts w:cs="Arial"/>
              </w:rPr>
            </w:pPr>
            <w:r w:rsidRPr="007E0B31">
              <w:rPr>
                <w:rFonts w:cs="Arial"/>
              </w:rPr>
              <w:t>Regulations</w:t>
            </w:r>
          </w:p>
        </w:tc>
        <w:tc>
          <w:tcPr>
            <w:tcW w:w="6634" w:type="dxa"/>
          </w:tcPr>
          <w:p w14:paraId="5EE91803" w14:textId="77777777" w:rsidR="00F81D7C" w:rsidRPr="007E0B31" w:rsidRDefault="00F81D7C" w:rsidP="00F81D7C">
            <w:pPr>
              <w:pStyle w:val="TableArial11"/>
              <w:rPr>
                <w:rFonts w:cs="Arial"/>
              </w:rPr>
            </w:pPr>
            <w:r w:rsidRPr="007E0B31">
              <w:rPr>
                <w:rFonts w:cs="Arial"/>
              </w:rPr>
              <w:t>The Utilities Contracts Regulations 1996, as amended from time to time.</w:t>
            </w:r>
          </w:p>
        </w:tc>
      </w:tr>
      <w:tr w:rsidR="00F81D7C" w:rsidRPr="00DE788D" w14:paraId="2B2A16BA" w14:textId="77777777" w:rsidTr="0DEE1E6E">
        <w:trPr>
          <w:cantSplit/>
        </w:trPr>
        <w:tc>
          <w:tcPr>
            <w:tcW w:w="2884" w:type="dxa"/>
          </w:tcPr>
          <w:p w14:paraId="07E0207E" w14:textId="00F1704F" w:rsidR="00F81D7C" w:rsidRPr="00845BD2" w:rsidRDefault="00F81D7C" w:rsidP="00F81D7C">
            <w:pPr>
              <w:pStyle w:val="Arial11Bold"/>
              <w:rPr>
                <w:rFonts w:cs="Arial"/>
              </w:rPr>
            </w:pPr>
            <w:r w:rsidRPr="00845BD2">
              <w:rPr>
                <w:rFonts w:cs="Arial"/>
                <w:snapToGrid/>
                <w:lang w:val="x-none" w:eastAsia="en-GB"/>
              </w:rPr>
              <w:t>Regulated Sections</w:t>
            </w:r>
          </w:p>
        </w:tc>
        <w:tc>
          <w:tcPr>
            <w:tcW w:w="6634" w:type="dxa"/>
          </w:tcPr>
          <w:p w14:paraId="198AE7F5" w14:textId="77777777" w:rsidR="00F81D7C" w:rsidRPr="00845BD2" w:rsidRDefault="00F81D7C" w:rsidP="00F81D7C">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F81D7C" w:rsidRPr="00845BD2" w:rsidRDefault="00F81D7C" w:rsidP="00F81D7C">
            <w:pPr>
              <w:widowControl/>
              <w:autoSpaceDE w:val="0"/>
              <w:autoSpaceDN w:val="0"/>
              <w:adjustRightInd w:val="0"/>
              <w:snapToGrid w:val="0"/>
              <w:rPr>
                <w:rFonts w:cs="Arial"/>
              </w:rPr>
            </w:pPr>
          </w:p>
        </w:tc>
      </w:tr>
      <w:tr w:rsidR="00F81D7C" w:rsidRPr="00DE788D" w14:paraId="7DFB31AF" w14:textId="77777777" w:rsidTr="0DEE1E6E">
        <w:trPr>
          <w:cantSplit/>
        </w:trPr>
        <w:tc>
          <w:tcPr>
            <w:tcW w:w="2884" w:type="dxa"/>
          </w:tcPr>
          <w:p w14:paraId="6F6FE8F2" w14:textId="77777777" w:rsidR="00F81D7C" w:rsidRPr="00DE788D" w:rsidRDefault="00F81D7C" w:rsidP="00F81D7C">
            <w:pPr>
              <w:pStyle w:val="Arial11Bold"/>
              <w:rPr>
                <w:rFonts w:cs="Arial"/>
              </w:rPr>
            </w:pPr>
            <w:r w:rsidRPr="00DE788D">
              <w:rPr>
                <w:rFonts w:cs="Arial"/>
              </w:rPr>
              <w:t>Reheater Time Constant</w:t>
            </w:r>
          </w:p>
        </w:tc>
        <w:tc>
          <w:tcPr>
            <w:tcW w:w="6634" w:type="dxa"/>
          </w:tcPr>
          <w:p w14:paraId="3348769D" w14:textId="77777777" w:rsidR="00F81D7C" w:rsidRPr="00DE788D" w:rsidRDefault="00F81D7C" w:rsidP="00F81D7C">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F81D7C" w:rsidRPr="007E0B31" w14:paraId="23631208" w14:textId="77777777" w:rsidTr="0DEE1E6E">
        <w:trPr>
          <w:cantSplit/>
        </w:trPr>
        <w:tc>
          <w:tcPr>
            <w:tcW w:w="2884" w:type="dxa"/>
          </w:tcPr>
          <w:p w14:paraId="28ADFFCF" w14:textId="77777777" w:rsidR="00F81D7C" w:rsidRPr="007E0B31" w:rsidRDefault="00F81D7C" w:rsidP="00F81D7C">
            <w:pPr>
              <w:pStyle w:val="Arial11Bold"/>
              <w:rPr>
                <w:rFonts w:cs="Arial"/>
              </w:rPr>
            </w:pPr>
            <w:r w:rsidRPr="007E0B31">
              <w:rPr>
                <w:rFonts w:cs="Arial"/>
              </w:rPr>
              <w:t>Rejected Grid Code Modification Proposal</w:t>
            </w:r>
          </w:p>
        </w:tc>
        <w:tc>
          <w:tcPr>
            <w:tcW w:w="6634" w:type="dxa"/>
          </w:tcPr>
          <w:p w14:paraId="363B7E25" w14:textId="0CABE5AF" w:rsidR="00F81D7C" w:rsidRPr="007E0B31" w:rsidRDefault="7D9A43F1" w:rsidP="00F81D7C">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0F05E3C6" w:rsidRPr="004E64E8">
              <w:rPr>
                <w:rFonts w:cs="Arial"/>
              </w:rPr>
              <w:t xml:space="preserve">the </w:t>
            </w:r>
            <w:r w:rsidR="0F05E3C6" w:rsidRPr="329F1AB0">
              <w:rPr>
                <w:rFonts w:cs="Arial"/>
                <w:b/>
                <w:bCs/>
              </w:rPr>
              <w:t>ESO</w:t>
            </w:r>
            <w:r w:rsidRPr="329F1AB0">
              <w:rPr>
                <w:rFonts w:cs="Arial"/>
                <w:b/>
                <w:bCs/>
              </w:rPr>
              <w:t xml:space="preserve">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F81D7C" w:rsidRPr="007E0B31" w14:paraId="35CFBFAD" w14:textId="77777777" w:rsidTr="0DEE1E6E">
        <w:trPr>
          <w:cantSplit/>
        </w:trPr>
        <w:tc>
          <w:tcPr>
            <w:tcW w:w="2884" w:type="dxa"/>
          </w:tcPr>
          <w:p w14:paraId="2AB7866A" w14:textId="77777777" w:rsidR="00F81D7C" w:rsidRPr="007E0B31" w:rsidRDefault="00F81D7C" w:rsidP="00F81D7C">
            <w:pPr>
              <w:pStyle w:val="Arial11Bold"/>
              <w:rPr>
                <w:rFonts w:cs="Arial"/>
              </w:rPr>
            </w:pPr>
            <w:r w:rsidRPr="007E0B31">
              <w:rPr>
                <w:rFonts w:cs="Arial"/>
              </w:rPr>
              <w:t>Related Person</w:t>
            </w:r>
          </w:p>
        </w:tc>
        <w:tc>
          <w:tcPr>
            <w:tcW w:w="6634" w:type="dxa"/>
          </w:tcPr>
          <w:p w14:paraId="5DAC4B40" w14:textId="088FFBC5" w:rsidR="00F81D7C" w:rsidRPr="007E0B31" w:rsidRDefault="00F81D7C" w:rsidP="00F81D7C">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F81D7C" w:rsidRPr="007E0B31" w14:paraId="09C3CE4E" w14:textId="77777777" w:rsidTr="0DEE1E6E">
        <w:trPr>
          <w:cantSplit/>
        </w:trPr>
        <w:tc>
          <w:tcPr>
            <w:tcW w:w="2884" w:type="dxa"/>
          </w:tcPr>
          <w:p w14:paraId="7DF91920" w14:textId="77777777" w:rsidR="00F81D7C" w:rsidRPr="007E0B31" w:rsidRDefault="00F81D7C" w:rsidP="00F81D7C">
            <w:pPr>
              <w:pStyle w:val="Arial11Bold"/>
              <w:rPr>
                <w:rFonts w:cs="Arial"/>
              </w:rPr>
            </w:pPr>
            <w:r w:rsidRPr="007E0B31">
              <w:rPr>
                <w:rFonts w:cs="Arial"/>
              </w:rPr>
              <w:t>Relevant E&amp;W Transmission Licensee</w:t>
            </w:r>
          </w:p>
        </w:tc>
        <w:tc>
          <w:tcPr>
            <w:tcW w:w="6634" w:type="dxa"/>
          </w:tcPr>
          <w:p w14:paraId="5845D330" w14:textId="36DF6C01" w:rsidR="00F81D7C" w:rsidRPr="007E0B31" w:rsidRDefault="00477638" w:rsidP="00F81D7C">
            <w:pPr>
              <w:pStyle w:val="TableArial11"/>
              <w:rPr>
                <w:rFonts w:cs="Arial"/>
              </w:rPr>
            </w:pPr>
            <w:r w:rsidRPr="00477638">
              <w:rPr>
                <w:rFonts w:cs="Arial"/>
              </w:rPr>
              <w:t xml:space="preserve">As the context requires </w:t>
            </w:r>
            <w:r w:rsidRPr="00477638">
              <w:rPr>
                <w:rFonts w:cs="Arial"/>
                <w:b/>
                <w:bCs/>
              </w:rPr>
              <w:t>NGET</w:t>
            </w:r>
            <w:r w:rsidRPr="00411C8B">
              <w:rPr>
                <w:rFonts w:cs="Arial"/>
              </w:rPr>
              <w:t>,</w:t>
            </w:r>
            <w:r w:rsidRPr="00411C8B">
              <w:rPr>
                <w:rFonts w:cs="Arial"/>
                <w:b/>
                <w:bCs/>
              </w:rPr>
              <w:t xml:space="preserve"> </w:t>
            </w:r>
            <w:r w:rsidRPr="00411C8B">
              <w:rPr>
                <w:rFonts w:cs="Arial"/>
              </w:rPr>
              <w:t>and/or</w:t>
            </w:r>
            <w:r w:rsidRPr="00411C8B">
              <w:rPr>
                <w:rFonts w:cs="Arial"/>
                <w:b/>
                <w:bCs/>
              </w:rPr>
              <w:t xml:space="preserve"> </w:t>
            </w:r>
            <w:r w:rsidRPr="00411C8B">
              <w:rPr>
                <w:rFonts w:cs="Arial"/>
              </w:rPr>
              <w:t xml:space="preserve">a </w:t>
            </w:r>
            <w:r w:rsidRPr="00411C8B">
              <w:rPr>
                <w:rFonts w:cs="Arial"/>
                <w:b/>
                <w:bCs/>
              </w:rPr>
              <w:t>Competitively Appointed Transmission 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w:t>
            </w:r>
            <w:r w:rsidRPr="00411C8B">
              <w:rPr>
                <w:rFonts w:cs="Arial"/>
              </w:rPr>
              <w:t xml:space="preserve"> located in </w:t>
            </w:r>
            <w:r w:rsidRPr="00411C8B">
              <w:rPr>
                <w:rFonts w:cs="Arial"/>
                <w:b/>
                <w:bCs/>
              </w:rPr>
              <w:t>NGET’s Transmission</w:t>
            </w:r>
            <w:r w:rsidRPr="00411C8B">
              <w:rPr>
                <w:rFonts w:cs="Arial"/>
              </w:rPr>
              <w:t xml:space="preserve"> </w:t>
            </w:r>
            <w:r w:rsidRPr="00411C8B">
              <w:rPr>
                <w:rFonts w:cs="Arial"/>
                <w:b/>
                <w:bCs/>
              </w:rPr>
              <w:t>Area</w:t>
            </w:r>
            <w:r w:rsidRPr="00477638">
              <w:rPr>
                <w:rFonts w:cs="Arial"/>
              </w:rPr>
              <w:t xml:space="preserve"> and/or an </w:t>
            </w:r>
            <w:r w:rsidRPr="00477638">
              <w:rPr>
                <w:rFonts w:cs="Arial"/>
                <w:b/>
                <w:bCs/>
              </w:rPr>
              <w:t>E&amp;W Offshore Transmission Licensee</w:t>
            </w:r>
            <w:r w:rsidRPr="00477638">
              <w:rPr>
                <w:rFonts w:cs="Arial"/>
              </w:rPr>
              <w:t>. </w:t>
            </w:r>
          </w:p>
        </w:tc>
      </w:tr>
      <w:tr w:rsidR="00F81D7C" w:rsidRPr="007E0B31" w14:paraId="00495AD3" w14:textId="77777777" w:rsidTr="0DEE1E6E">
        <w:trPr>
          <w:cantSplit/>
        </w:trPr>
        <w:tc>
          <w:tcPr>
            <w:tcW w:w="2884" w:type="dxa"/>
          </w:tcPr>
          <w:p w14:paraId="37CE2F19" w14:textId="77777777" w:rsidR="00F81D7C" w:rsidRPr="007E0B31" w:rsidRDefault="00F81D7C" w:rsidP="00F81D7C">
            <w:pPr>
              <w:pStyle w:val="Arial11Bold"/>
              <w:rPr>
                <w:rFonts w:cs="Arial"/>
              </w:rPr>
            </w:pPr>
            <w:r w:rsidRPr="007E0B31">
              <w:rPr>
                <w:rFonts w:cs="Arial"/>
              </w:rPr>
              <w:t>Relevant Party</w:t>
            </w:r>
          </w:p>
        </w:tc>
        <w:tc>
          <w:tcPr>
            <w:tcW w:w="6634" w:type="dxa"/>
          </w:tcPr>
          <w:p w14:paraId="7BF1A4B9" w14:textId="77777777" w:rsidR="00F81D7C" w:rsidRPr="007E0B31" w:rsidRDefault="00F81D7C" w:rsidP="00F81D7C">
            <w:pPr>
              <w:pStyle w:val="TableArial11"/>
              <w:rPr>
                <w:rFonts w:cs="Arial"/>
              </w:rPr>
            </w:pPr>
            <w:r w:rsidRPr="007E0B31">
              <w:rPr>
                <w:rFonts w:cs="Arial"/>
              </w:rPr>
              <w:t>Has the meaning given in GR15.10(a).</w:t>
            </w:r>
          </w:p>
        </w:tc>
      </w:tr>
      <w:tr w:rsidR="00F81D7C" w:rsidRPr="007E0B31" w14:paraId="0089BD19" w14:textId="77777777" w:rsidTr="0DEE1E6E">
        <w:trPr>
          <w:cantSplit/>
        </w:trPr>
        <w:tc>
          <w:tcPr>
            <w:tcW w:w="2884" w:type="dxa"/>
          </w:tcPr>
          <w:p w14:paraId="192E0FD2" w14:textId="77777777" w:rsidR="00F81D7C" w:rsidRPr="007E0B31" w:rsidRDefault="00F81D7C" w:rsidP="00F81D7C">
            <w:pPr>
              <w:pStyle w:val="Arial11Bold"/>
              <w:rPr>
                <w:rFonts w:cs="Arial"/>
              </w:rPr>
            </w:pPr>
            <w:r w:rsidRPr="007E0B31">
              <w:rPr>
                <w:rFonts w:cs="Arial"/>
              </w:rPr>
              <w:lastRenderedPageBreak/>
              <w:t>Relevant Scottish Transmission Licensee</w:t>
            </w:r>
          </w:p>
        </w:tc>
        <w:tc>
          <w:tcPr>
            <w:tcW w:w="6634" w:type="dxa"/>
          </w:tcPr>
          <w:p w14:paraId="1721A37D" w14:textId="6B2C7D3B" w:rsidR="00F81D7C" w:rsidRPr="007E0B31" w:rsidRDefault="00CF6E74" w:rsidP="00F81D7C">
            <w:pPr>
              <w:pStyle w:val="TableArial11"/>
              <w:rPr>
                <w:rFonts w:cs="Arial"/>
              </w:rPr>
            </w:pPr>
            <w:r w:rsidRPr="00CF6E74">
              <w:rPr>
                <w:rFonts w:cs="Arial"/>
              </w:rPr>
              <w:t xml:space="preserve">As the context requires </w:t>
            </w:r>
            <w:r w:rsidRPr="00CF6E74">
              <w:rPr>
                <w:rFonts w:cs="Arial"/>
                <w:b/>
                <w:bCs/>
              </w:rPr>
              <w:t>SPT</w:t>
            </w:r>
            <w:r w:rsidRPr="00CF6E74">
              <w:rPr>
                <w:rFonts w:cs="Arial"/>
              </w:rPr>
              <w:t xml:space="preserve"> and/or </w:t>
            </w:r>
            <w:r w:rsidRPr="00CF6E74">
              <w:rPr>
                <w:rFonts w:cs="Arial"/>
                <w:b/>
                <w:bCs/>
              </w:rPr>
              <w:t>SHETL</w:t>
            </w:r>
            <w:r w:rsidRPr="00411C8B">
              <w:rPr>
                <w:rFonts w:cs="Arial"/>
              </w:rPr>
              <w:t>,</w:t>
            </w:r>
            <w:r w:rsidRPr="00411C8B">
              <w:rPr>
                <w:rFonts w:cs="Arial"/>
                <w:b/>
                <w:bCs/>
              </w:rPr>
              <w:t xml:space="preserve"> </w:t>
            </w:r>
            <w:r w:rsidRPr="00411C8B">
              <w:rPr>
                <w:rFonts w:cs="Arial"/>
              </w:rPr>
              <w:t xml:space="preserve">and/or a </w:t>
            </w:r>
            <w:r w:rsidRPr="00411C8B">
              <w:rPr>
                <w:rFonts w:cs="Arial"/>
                <w:b/>
                <w:bCs/>
              </w:rPr>
              <w:t>Competitively Appointed Transmission</w:t>
            </w:r>
            <w:r w:rsidRPr="00411C8B">
              <w:rPr>
                <w:rFonts w:cs="Arial"/>
              </w:rPr>
              <w:t xml:space="preserve"> </w:t>
            </w:r>
            <w:r w:rsidRPr="00411C8B">
              <w:rPr>
                <w:rFonts w:cs="Arial"/>
                <w:b/>
                <w:bCs/>
              </w:rPr>
              <w:t>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 </w:t>
            </w:r>
            <w:r w:rsidRPr="00411C8B">
              <w:rPr>
                <w:rFonts w:cs="Arial"/>
              </w:rPr>
              <w:t>located in either</w:t>
            </w:r>
            <w:r w:rsidRPr="00411C8B">
              <w:rPr>
                <w:rFonts w:cs="Arial"/>
                <w:b/>
                <w:bCs/>
              </w:rPr>
              <w:t xml:space="preserve"> SPT’s </w:t>
            </w:r>
            <w:r w:rsidRPr="00411C8B">
              <w:rPr>
                <w:rFonts w:cs="Arial"/>
              </w:rPr>
              <w:t>or</w:t>
            </w:r>
            <w:r w:rsidRPr="00411C8B">
              <w:rPr>
                <w:rFonts w:cs="Arial"/>
                <w:b/>
                <w:bCs/>
              </w:rPr>
              <w:t xml:space="preserve"> SHETL’s Transmission Area</w:t>
            </w:r>
            <w:r w:rsidRPr="00CF6E74">
              <w:rPr>
                <w:rFonts w:cs="Arial"/>
              </w:rPr>
              <w:t xml:space="preserve"> and/or a </w:t>
            </w:r>
            <w:r w:rsidRPr="00CF6E74">
              <w:rPr>
                <w:rFonts w:cs="Arial"/>
                <w:b/>
                <w:bCs/>
              </w:rPr>
              <w:t>Scottish Offshore Transmission Licensee</w:t>
            </w:r>
            <w:r w:rsidRPr="00CF6E74">
              <w:rPr>
                <w:rFonts w:cs="Arial"/>
              </w:rPr>
              <w:t>.</w:t>
            </w:r>
          </w:p>
        </w:tc>
      </w:tr>
      <w:tr w:rsidR="00F81D7C" w:rsidRPr="007E0B31" w14:paraId="1E25E753" w14:textId="77777777" w:rsidTr="0DEE1E6E">
        <w:trPr>
          <w:cantSplit/>
        </w:trPr>
        <w:tc>
          <w:tcPr>
            <w:tcW w:w="2884" w:type="dxa"/>
          </w:tcPr>
          <w:p w14:paraId="3F282714" w14:textId="77777777" w:rsidR="00F81D7C" w:rsidRPr="007E0B31" w:rsidRDefault="00F81D7C" w:rsidP="00F81D7C">
            <w:pPr>
              <w:pStyle w:val="Arial11Bold"/>
              <w:rPr>
                <w:rFonts w:cs="Arial"/>
              </w:rPr>
            </w:pPr>
            <w:r w:rsidRPr="007E0B31">
              <w:rPr>
                <w:rFonts w:cs="Arial"/>
              </w:rPr>
              <w:t>Relevant Transmission Licensee</w:t>
            </w:r>
          </w:p>
        </w:tc>
        <w:tc>
          <w:tcPr>
            <w:tcW w:w="6634" w:type="dxa"/>
          </w:tcPr>
          <w:p w14:paraId="027002BE" w14:textId="200291F1" w:rsidR="00F81D7C" w:rsidRPr="007E0B31" w:rsidRDefault="00EE6B10" w:rsidP="00F81D7C">
            <w:pPr>
              <w:pStyle w:val="TableArial11"/>
              <w:rPr>
                <w:rFonts w:cs="Arial"/>
              </w:rPr>
            </w:pPr>
            <w:r w:rsidRPr="00EE6B10">
              <w:rPr>
                <w:rFonts w:cs="Arial"/>
              </w:rPr>
              <w:t>Means National Grid Electricity Transmission plc (</w:t>
            </w:r>
            <w:r w:rsidRPr="00EE6B10">
              <w:rPr>
                <w:rFonts w:cs="Arial"/>
                <w:b/>
                <w:bCs/>
              </w:rPr>
              <w:t xml:space="preserve">NGET) </w:t>
            </w:r>
            <w:r w:rsidRPr="00EE6B10">
              <w:rPr>
                <w:rFonts w:cs="Arial"/>
              </w:rPr>
              <w:t xml:space="preserve">in its </w:t>
            </w:r>
            <w:r w:rsidRPr="00EE6B10">
              <w:rPr>
                <w:rFonts w:cs="Arial"/>
                <w:b/>
                <w:bCs/>
              </w:rPr>
              <w:t xml:space="preserve">Transmission Area </w:t>
            </w:r>
            <w:r w:rsidRPr="00EE6B10">
              <w:rPr>
                <w:rFonts w:cs="Arial"/>
              </w:rPr>
              <w:t>or SP Transmission plc (</w:t>
            </w:r>
            <w:r w:rsidRPr="00EE6B10">
              <w:rPr>
                <w:rFonts w:cs="Arial"/>
                <w:b/>
                <w:bCs/>
              </w:rPr>
              <w:t>SPT</w:t>
            </w:r>
            <w:r w:rsidRPr="00EE6B10">
              <w:rPr>
                <w:rFonts w:cs="Arial"/>
              </w:rPr>
              <w:t xml:space="preserve">) in its </w:t>
            </w:r>
            <w:r w:rsidRPr="00EE6B10">
              <w:rPr>
                <w:rFonts w:cs="Arial"/>
                <w:b/>
                <w:bCs/>
              </w:rPr>
              <w:t>Transmission Area</w:t>
            </w:r>
            <w:r w:rsidRPr="00EE6B10">
              <w:rPr>
                <w:rFonts w:cs="Arial"/>
              </w:rPr>
              <w:t xml:space="preserve"> or Scottish Hydro-Electric Transmission Ltd (</w:t>
            </w:r>
            <w:r w:rsidRPr="00EE6B10">
              <w:rPr>
                <w:rFonts w:cs="Arial"/>
                <w:b/>
                <w:bCs/>
              </w:rPr>
              <w:t>SHETL</w:t>
            </w:r>
            <w:r w:rsidRPr="00EE6B10">
              <w:rPr>
                <w:rFonts w:cs="Arial"/>
              </w:rPr>
              <w:t xml:space="preserve">) in its </w:t>
            </w:r>
            <w:r w:rsidRPr="00EE6B10">
              <w:rPr>
                <w:rFonts w:cs="Arial"/>
                <w:b/>
                <w:bCs/>
              </w:rPr>
              <w:t>Transmission Area</w:t>
            </w:r>
            <w:r w:rsidRPr="00EE6B10">
              <w:rPr>
                <w:rFonts w:cs="Arial"/>
              </w:rPr>
              <w:t xml:space="preserve"> or any </w:t>
            </w:r>
            <w:r w:rsidRPr="00EE6B10">
              <w:rPr>
                <w:rFonts w:cs="Arial"/>
                <w:b/>
                <w:bCs/>
              </w:rPr>
              <w:t>Offshore Transmission Licensee</w:t>
            </w:r>
            <w:r w:rsidRPr="00EE6B10">
              <w:rPr>
                <w:rFonts w:cs="Arial"/>
              </w:rPr>
              <w:t xml:space="preserve"> in its </w:t>
            </w:r>
            <w:r w:rsidRPr="00EE6B10">
              <w:rPr>
                <w:rFonts w:cs="Arial"/>
                <w:b/>
                <w:bCs/>
              </w:rPr>
              <w:t xml:space="preserve">Transmission </w:t>
            </w:r>
            <w:r w:rsidRPr="00CB0BEF">
              <w:rPr>
                <w:rFonts w:cs="Arial"/>
                <w:b/>
                <w:bCs/>
              </w:rPr>
              <w:t>Area</w:t>
            </w:r>
            <w:r w:rsidRPr="00CB0BEF">
              <w:rPr>
                <w:rFonts w:cs="Arial"/>
              </w:rPr>
              <w:t xml:space="preserve"> or any </w:t>
            </w:r>
            <w:r w:rsidRPr="00CB0BEF">
              <w:rPr>
                <w:rFonts w:cs="Arial"/>
                <w:b/>
                <w:bCs/>
              </w:rPr>
              <w:t>Competitively Appointed Transmission Licensee</w:t>
            </w:r>
            <w:r w:rsidRPr="00CB0BEF">
              <w:rPr>
                <w:rFonts w:cs="Arial"/>
              </w:rPr>
              <w:t xml:space="preserve"> with </w:t>
            </w:r>
            <w:r w:rsidRPr="00CB0BEF">
              <w:rPr>
                <w:rFonts w:cs="Arial"/>
                <w:b/>
                <w:bCs/>
              </w:rPr>
              <w:t>Plant</w:t>
            </w:r>
            <w:r w:rsidRPr="00CB0BEF">
              <w:rPr>
                <w:rFonts w:cs="Arial"/>
              </w:rPr>
              <w:t xml:space="preserve"> and </w:t>
            </w:r>
            <w:r w:rsidRPr="00CB0BEF">
              <w:rPr>
                <w:rFonts w:cs="Arial"/>
                <w:b/>
                <w:bCs/>
              </w:rPr>
              <w:t>Apparatus</w:t>
            </w:r>
            <w:r w:rsidRPr="00CB0BEF">
              <w:rPr>
                <w:rFonts w:cs="Arial"/>
              </w:rPr>
              <w:t xml:space="preserve"> located in </w:t>
            </w:r>
            <w:r w:rsidRPr="00CB0BEF">
              <w:rPr>
                <w:rFonts w:cs="Arial"/>
                <w:b/>
                <w:bCs/>
              </w:rPr>
              <w:t>NGET’s</w:t>
            </w:r>
            <w:r w:rsidRPr="00CB0BEF">
              <w:rPr>
                <w:rFonts w:cs="Arial"/>
              </w:rPr>
              <w:t xml:space="preserve">, </w:t>
            </w:r>
            <w:r w:rsidRPr="00CB0BEF">
              <w:rPr>
                <w:rFonts w:cs="Arial"/>
                <w:b/>
                <w:bCs/>
              </w:rPr>
              <w:t>SPT’s</w:t>
            </w:r>
            <w:r w:rsidRPr="00CB0BEF">
              <w:rPr>
                <w:rFonts w:cs="Arial"/>
              </w:rPr>
              <w:t xml:space="preserve"> or </w:t>
            </w:r>
            <w:r w:rsidRPr="00CB0BEF">
              <w:rPr>
                <w:rFonts w:cs="Arial"/>
                <w:b/>
                <w:bCs/>
              </w:rPr>
              <w:t>SHETL’s</w:t>
            </w:r>
            <w:r w:rsidRPr="00CB0BEF">
              <w:rPr>
                <w:rFonts w:cs="Arial"/>
              </w:rPr>
              <w:t xml:space="preserve"> </w:t>
            </w:r>
            <w:r w:rsidRPr="00CB0BEF">
              <w:rPr>
                <w:rFonts w:cs="Arial"/>
                <w:b/>
                <w:bCs/>
              </w:rPr>
              <w:t>Transmission Area</w:t>
            </w:r>
            <w:r w:rsidRPr="00CB0BEF">
              <w:rPr>
                <w:rFonts w:cs="Arial"/>
              </w:rPr>
              <w:t xml:space="preserve"> as appropriate</w:t>
            </w:r>
            <w:r w:rsidRPr="00EE6B10">
              <w:rPr>
                <w:rFonts w:cs="Arial"/>
              </w:rPr>
              <w:t>.</w:t>
            </w:r>
          </w:p>
        </w:tc>
      </w:tr>
      <w:tr w:rsidR="00F81D7C" w:rsidRPr="007E0B31" w14:paraId="2C38A6A1" w14:textId="77777777" w:rsidTr="0DEE1E6E">
        <w:trPr>
          <w:cantSplit/>
        </w:trPr>
        <w:tc>
          <w:tcPr>
            <w:tcW w:w="2884" w:type="dxa"/>
          </w:tcPr>
          <w:p w14:paraId="2F282CC1" w14:textId="77777777" w:rsidR="00F81D7C" w:rsidRPr="007E0B31" w:rsidRDefault="00F81D7C" w:rsidP="00F81D7C">
            <w:pPr>
              <w:pStyle w:val="Arial11Bold"/>
              <w:rPr>
                <w:rFonts w:cs="Arial"/>
              </w:rPr>
            </w:pPr>
            <w:r w:rsidRPr="007E0B31">
              <w:rPr>
                <w:rFonts w:cs="Arial"/>
              </w:rPr>
              <w:t>Relevant Unit</w:t>
            </w:r>
          </w:p>
        </w:tc>
        <w:tc>
          <w:tcPr>
            <w:tcW w:w="6634" w:type="dxa"/>
          </w:tcPr>
          <w:p w14:paraId="3349AB2D" w14:textId="77777777" w:rsidR="00F81D7C" w:rsidRPr="007E0B31" w:rsidRDefault="00F81D7C" w:rsidP="00F81D7C">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F81D7C" w:rsidRPr="007E0B31" w14:paraId="661512B9" w14:textId="77777777" w:rsidTr="0DEE1E6E">
        <w:trPr>
          <w:cantSplit/>
        </w:trPr>
        <w:tc>
          <w:tcPr>
            <w:tcW w:w="2884" w:type="dxa"/>
          </w:tcPr>
          <w:p w14:paraId="145D3AB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F81D7C" w:rsidRPr="007E0B31" w:rsidRDefault="00F81D7C" w:rsidP="00F81D7C">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F81D7C" w:rsidRPr="007E0B31" w14:paraId="0FC4184C" w14:textId="77777777" w:rsidTr="0DEE1E6E">
        <w:trPr>
          <w:cantSplit/>
        </w:trPr>
        <w:tc>
          <w:tcPr>
            <w:tcW w:w="2884" w:type="dxa"/>
          </w:tcPr>
          <w:p w14:paraId="517C4056" w14:textId="77777777" w:rsidR="00F81D7C" w:rsidRPr="007E0B31" w:rsidRDefault="00F81D7C" w:rsidP="00F81D7C">
            <w:pPr>
              <w:pStyle w:val="Arial11Bold"/>
              <w:rPr>
                <w:rFonts w:cs="Arial"/>
              </w:rPr>
            </w:pPr>
            <w:r w:rsidRPr="007E0B31">
              <w:rPr>
                <w:rFonts w:cs="Arial"/>
              </w:rPr>
              <w:t>Remote Transmission Assets</w:t>
            </w:r>
          </w:p>
        </w:tc>
        <w:tc>
          <w:tcPr>
            <w:tcW w:w="6634" w:type="dxa"/>
          </w:tcPr>
          <w:p w14:paraId="26BD0A1F" w14:textId="402ED181" w:rsidR="00F81D7C" w:rsidRPr="007E0B31" w:rsidRDefault="00F81D7C" w:rsidP="00F81D7C">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F81D7C" w:rsidRPr="007E0B31" w:rsidRDefault="00F81D7C" w:rsidP="00F81D7C">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F81D7C" w:rsidRPr="007E0B31" w14:paraId="4A5E7BA6" w14:textId="77777777" w:rsidTr="0DEE1E6E">
        <w:trPr>
          <w:cantSplit/>
        </w:trPr>
        <w:tc>
          <w:tcPr>
            <w:tcW w:w="2884" w:type="dxa"/>
          </w:tcPr>
          <w:p w14:paraId="57C0BDFF" w14:textId="339174F7" w:rsidR="00F81D7C" w:rsidRPr="007E0B31" w:rsidRDefault="00F81D7C" w:rsidP="00F81D7C">
            <w:pPr>
              <w:pStyle w:val="Arial11Bold"/>
              <w:rPr>
                <w:rFonts w:cs="Arial"/>
              </w:rPr>
            </w:pPr>
            <w:r>
              <w:rPr>
                <w:rFonts w:cs="Arial"/>
              </w:rPr>
              <w:t>Replacement Reserves (RR)</w:t>
            </w:r>
          </w:p>
        </w:tc>
        <w:tc>
          <w:tcPr>
            <w:tcW w:w="6634" w:type="dxa"/>
          </w:tcPr>
          <w:p w14:paraId="1845D73A" w14:textId="2F61E8A5" w:rsidR="00F81D7C" w:rsidRPr="007E0B31" w:rsidRDefault="00F81D7C" w:rsidP="00F81D7C">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F81D7C" w:rsidRPr="007E0B31" w14:paraId="3E793E1A" w14:textId="77777777" w:rsidTr="0DEE1E6E">
        <w:trPr>
          <w:cantSplit/>
        </w:trPr>
        <w:tc>
          <w:tcPr>
            <w:tcW w:w="2884" w:type="dxa"/>
          </w:tcPr>
          <w:p w14:paraId="70E4C232" w14:textId="77777777" w:rsidR="00F81D7C" w:rsidRPr="007E0B31" w:rsidRDefault="00F81D7C" w:rsidP="00F81D7C">
            <w:pPr>
              <w:pStyle w:val="Arial11Bold"/>
              <w:rPr>
                <w:rFonts w:cs="Arial"/>
              </w:rPr>
            </w:pPr>
            <w:r w:rsidRPr="007E0B31">
              <w:rPr>
                <w:rFonts w:cs="Arial"/>
              </w:rPr>
              <w:t>Requesting Safety Co-ordinator</w:t>
            </w:r>
          </w:p>
        </w:tc>
        <w:tc>
          <w:tcPr>
            <w:tcW w:w="6634" w:type="dxa"/>
          </w:tcPr>
          <w:p w14:paraId="12FAE6E9" w14:textId="77777777" w:rsidR="00F81D7C" w:rsidRPr="007E0B31" w:rsidRDefault="00F81D7C" w:rsidP="00F81D7C">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F81D7C" w:rsidRPr="007E0B31" w14:paraId="221B80DF" w14:textId="77777777" w:rsidTr="0DEE1E6E">
        <w:trPr>
          <w:cantSplit/>
        </w:trPr>
        <w:tc>
          <w:tcPr>
            <w:tcW w:w="2884" w:type="dxa"/>
          </w:tcPr>
          <w:p w14:paraId="4C5053E5" w14:textId="77777777" w:rsidR="00F81D7C" w:rsidRPr="007E0B31" w:rsidRDefault="00F81D7C" w:rsidP="00F81D7C">
            <w:pPr>
              <w:pStyle w:val="Arial11Bold"/>
              <w:rPr>
                <w:rFonts w:cs="Arial"/>
              </w:rPr>
            </w:pPr>
            <w:r w:rsidRPr="007E0B31">
              <w:rPr>
                <w:rFonts w:cs="Arial"/>
              </w:rPr>
              <w:t>Responsible Engineer/ Operator</w:t>
            </w:r>
          </w:p>
        </w:tc>
        <w:tc>
          <w:tcPr>
            <w:tcW w:w="6634" w:type="dxa"/>
          </w:tcPr>
          <w:p w14:paraId="40AF59F9" w14:textId="77777777" w:rsidR="00F81D7C" w:rsidRPr="007E0B31" w:rsidRDefault="00F81D7C" w:rsidP="00F81D7C">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F81D7C" w:rsidRPr="007E0B31" w14:paraId="43B07A92" w14:textId="77777777" w:rsidTr="0DEE1E6E">
        <w:trPr>
          <w:cantSplit/>
        </w:trPr>
        <w:tc>
          <w:tcPr>
            <w:tcW w:w="2884" w:type="dxa"/>
          </w:tcPr>
          <w:p w14:paraId="142BB592" w14:textId="77777777" w:rsidR="00F81D7C" w:rsidRPr="007E0B31" w:rsidRDefault="00F81D7C" w:rsidP="00F81D7C">
            <w:pPr>
              <w:pStyle w:val="Arial11Bold"/>
              <w:rPr>
                <w:rFonts w:cs="Arial"/>
              </w:rPr>
            </w:pPr>
            <w:r w:rsidRPr="007E0B31">
              <w:rPr>
                <w:rFonts w:cs="Arial"/>
              </w:rPr>
              <w:t>Responsible Manager</w:t>
            </w:r>
          </w:p>
        </w:tc>
        <w:tc>
          <w:tcPr>
            <w:tcW w:w="6634" w:type="dxa"/>
          </w:tcPr>
          <w:p w14:paraId="3D10AC58" w14:textId="010E800C" w:rsidR="00F81D7C" w:rsidRPr="007E0B31" w:rsidRDefault="00F81D7C" w:rsidP="00F81D7C">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F81D7C" w:rsidRPr="007E0B31" w14:paraId="6833C556" w14:textId="77777777" w:rsidTr="0DEE1E6E">
        <w:trPr>
          <w:cantSplit/>
        </w:trPr>
        <w:tc>
          <w:tcPr>
            <w:tcW w:w="2884" w:type="dxa"/>
          </w:tcPr>
          <w:p w14:paraId="78C5A95A" w14:textId="03432A01" w:rsidR="00F81D7C" w:rsidRPr="007E0B31" w:rsidRDefault="00F81D7C" w:rsidP="00F81D7C">
            <w:pPr>
              <w:pStyle w:val="Arial11Bold"/>
              <w:rPr>
                <w:rFonts w:cs="Arial"/>
              </w:rPr>
            </w:pPr>
            <w:r>
              <w:rPr>
                <w:rFonts w:cs="Arial"/>
              </w:rPr>
              <w:t>Restoration Contractor</w:t>
            </w:r>
          </w:p>
        </w:tc>
        <w:tc>
          <w:tcPr>
            <w:tcW w:w="6634" w:type="dxa"/>
          </w:tcPr>
          <w:p w14:paraId="51FEE20C" w14:textId="73B0FBED" w:rsidR="00F81D7C" w:rsidRPr="007E0B31" w:rsidRDefault="00F81D7C" w:rsidP="00F81D7C">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F81D7C" w:rsidRPr="007E0B31" w14:paraId="06F23606" w14:textId="77777777" w:rsidTr="0DEE1E6E">
        <w:trPr>
          <w:cantSplit/>
        </w:trPr>
        <w:tc>
          <w:tcPr>
            <w:tcW w:w="2884" w:type="dxa"/>
          </w:tcPr>
          <w:p w14:paraId="40195733" w14:textId="7E5F900B" w:rsidR="00F81D7C" w:rsidRPr="007E0B31" w:rsidRDefault="00F81D7C" w:rsidP="00F81D7C">
            <w:pPr>
              <w:pStyle w:val="Arial11Bold"/>
              <w:rPr>
                <w:rFonts w:cs="Arial"/>
              </w:rPr>
            </w:pPr>
            <w:r>
              <w:rPr>
                <w:rFonts w:cs="Arial"/>
              </w:rPr>
              <w:t>Restoration Plan</w:t>
            </w:r>
          </w:p>
        </w:tc>
        <w:tc>
          <w:tcPr>
            <w:tcW w:w="6634" w:type="dxa"/>
          </w:tcPr>
          <w:p w14:paraId="27330630" w14:textId="2932C2DD" w:rsidR="00F81D7C" w:rsidRPr="007E0B31" w:rsidRDefault="00F81D7C" w:rsidP="00F81D7C">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F81D7C" w:rsidRPr="007E0B31" w14:paraId="359C52EC" w14:textId="77777777" w:rsidTr="0DEE1E6E">
        <w:trPr>
          <w:cantSplit/>
        </w:trPr>
        <w:tc>
          <w:tcPr>
            <w:tcW w:w="2884" w:type="dxa"/>
          </w:tcPr>
          <w:p w14:paraId="600D70C7" w14:textId="2CA36F4C" w:rsidR="00F81D7C" w:rsidRPr="007E0B31" w:rsidRDefault="00F81D7C" w:rsidP="00F81D7C">
            <w:pPr>
              <w:pStyle w:val="Arial11Bold"/>
              <w:rPr>
                <w:rFonts w:cs="Arial"/>
              </w:rPr>
            </w:pPr>
            <w:r w:rsidRPr="00C95F94">
              <w:rPr>
                <w:rFonts w:cs="Arial"/>
              </w:rPr>
              <w:t>Restoration Service Provider</w:t>
            </w:r>
          </w:p>
        </w:tc>
        <w:tc>
          <w:tcPr>
            <w:tcW w:w="6634" w:type="dxa"/>
          </w:tcPr>
          <w:p w14:paraId="7EAC5DED" w14:textId="41096B5E" w:rsidR="00F81D7C" w:rsidRPr="00A87826" w:rsidRDefault="00F81D7C" w:rsidP="00F81D7C">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F81D7C" w:rsidRPr="007E0B31" w14:paraId="7A57EE5C" w14:textId="77777777" w:rsidTr="0DEE1E6E">
        <w:trPr>
          <w:cantSplit/>
        </w:trPr>
        <w:tc>
          <w:tcPr>
            <w:tcW w:w="2884" w:type="dxa"/>
          </w:tcPr>
          <w:p w14:paraId="31F5E0E2" w14:textId="0C4C577D" w:rsidR="00F81D7C" w:rsidRPr="007E0B31" w:rsidRDefault="00F81D7C" w:rsidP="00F81D7C">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F81D7C" w:rsidRPr="007E0B31" w:rsidRDefault="00F81D7C" w:rsidP="00F81D7C">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 xml:space="preserve">Anchor Plant </w:t>
            </w:r>
            <w:proofErr w:type="spellStart"/>
            <w:r w:rsidRPr="00D039CA">
              <w:rPr>
                <w:rFonts w:cs="Arial"/>
                <w:b/>
                <w:bCs/>
              </w:rPr>
              <w:t>Capablity</w:t>
            </w:r>
            <w:proofErr w:type="spellEnd"/>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F81D7C" w:rsidRPr="007E0B31" w14:paraId="200F923B" w14:textId="77777777" w:rsidTr="0DEE1E6E">
        <w:trPr>
          <w:cantSplit/>
        </w:trPr>
        <w:tc>
          <w:tcPr>
            <w:tcW w:w="2884" w:type="dxa"/>
          </w:tcPr>
          <w:p w14:paraId="645AFB45" w14:textId="77777777" w:rsidR="00F81D7C" w:rsidRPr="007E0B31" w:rsidRDefault="00F81D7C" w:rsidP="00F81D7C">
            <w:pPr>
              <w:pStyle w:val="Arial11Bold"/>
              <w:rPr>
                <w:rFonts w:cs="Arial"/>
              </w:rPr>
            </w:pPr>
            <w:r w:rsidRPr="008B64D0">
              <w:rPr>
                <w:rFonts w:cs="Arial"/>
              </w:rPr>
              <w:lastRenderedPageBreak/>
              <w:t>Re-synchronisation</w:t>
            </w:r>
          </w:p>
        </w:tc>
        <w:tc>
          <w:tcPr>
            <w:tcW w:w="6634" w:type="dxa"/>
          </w:tcPr>
          <w:p w14:paraId="116663CE" w14:textId="77777777" w:rsidR="00F81D7C" w:rsidRPr="007E0B31" w:rsidRDefault="00F81D7C" w:rsidP="00F81D7C">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F81D7C" w:rsidRPr="007E0B31" w14:paraId="5C8B475C" w14:textId="77777777" w:rsidTr="0DEE1E6E">
        <w:trPr>
          <w:cantSplit/>
        </w:trPr>
        <w:tc>
          <w:tcPr>
            <w:tcW w:w="2884" w:type="dxa"/>
          </w:tcPr>
          <w:p w14:paraId="7A0A7098" w14:textId="399722FF" w:rsidR="00F81D7C" w:rsidRPr="00A24C6C" w:rsidRDefault="00F81D7C" w:rsidP="00F81D7C">
            <w:pPr>
              <w:pStyle w:val="Arial11Bold"/>
              <w:rPr>
                <w:rFonts w:cs="Arial"/>
              </w:rPr>
            </w:pPr>
          </w:p>
        </w:tc>
        <w:tc>
          <w:tcPr>
            <w:tcW w:w="6634" w:type="dxa"/>
          </w:tcPr>
          <w:p w14:paraId="7D8E70D3" w14:textId="762661DB" w:rsidR="00F81D7C" w:rsidRPr="00A24C6C" w:rsidRDefault="00F81D7C" w:rsidP="00F81D7C">
            <w:pPr>
              <w:pStyle w:val="TableArial11"/>
              <w:rPr>
                <w:rFonts w:cs="Arial"/>
              </w:rPr>
            </w:pPr>
          </w:p>
        </w:tc>
      </w:tr>
      <w:tr w:rsidR="00F81D7C" w:rsidRPr="007E0B31" w14:paraId="6CA184A0" w14:textId="77777777" w:rsidTr="0DEE1E6E">
        <w:trPr>
          <w:cantSplit/>
        </w:trPr>
        <w:tc>
          <w:tcPr>
            <w:tcW w:w="2884" w:type="dxa"/>
          </w:tcPr>
          <w:p w14:paraId="0F616CE0" w14:textId="68331982" w:rsidR="00F81D7C" w:rsidRPr="007E0B31" w:rsidRDefault="00F81D7C" w:rsidP="00F81D7C">
            <w:pPr>
              <w:pStyle w:val="Arial11Bold"/>
              <w:rPr>
                <w:rFonts w:cs="Arial"/>
              </w:rPr>
            </w:pPr>
            <w:r>
              <w:rPr>
                <w:rFonts w:cs="Arial"/>
              </w:rPr>
              <w:t>RR Acceptance</w:t>
            </w:r>
          </w:p>
        </w:tc>
        <w:tc>
          <w:tcPr>
            <w:tcW w:w="6634" w:type="dxa"/>
          </w:tcPr>
          <w:p w14:paraId="279A7C5B" w14:textId="3CF00C6B" w:rsidR="00F81D7C" w:rsidRPr="007E0B31" w:rsidRDefault="00F81D7C" w:rsidP="00F81D7C">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F81D7C" w:rsidRPr="007E0B31" w14:paraId="375C4E00" w14:textId="77777777" w:rsidTr="0DEE1E6E">
        <w:trPr>
          <w:cantSplit/>
        </w:trPr>
        <w:tc>
          <w:tcPr>
            <w:tcW w:w="2884" w:type="dxa"/>
          </w:tcPr>
          <w:p w14:paraId="1EAC68C5" w14:textId="2FCFB406" w:rsidR="00F81D7C" w:rsidRDefault="00F81D7C" w:rsidP="00F81D7C">
            <w:pPr>
              <w:pStyle w:val="Arial11Bold"/>
              <w:rPr>
                <w:rFonts w:cs="Arial"/>
              </w:rPr>
            </w:pPr>
            <w:r>
              <w:rPr>
                <w:rFonts w:cs="Arial"/>
              </w:rPr>
              <w:t>Restricted</w:t>
            </w:r>
          </w:p>
        </w:tc>
        <w:tc>
          <w:tcPr>
            <w:tcW w:w="6634" w:type="dxa"/>
          </w:tcPr>
          <w:p w14:paraId="573C1772" w14:textId="01CB4CF7" w:rsidR="00F81D7C" w:rsidRPr="008D5BEE" w:rsidRDefault="00F81D7C" w:rsidP="00F81D7C">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F81D7C" w:rsidRPr="007E0B31" w14:paraId="43440108" w14:textId="77777777" w:rsidTr="0DEE1E6E">
        <w:trPr>
          <w:cantSplit/>
        </w:trPr>
        <w:tc>
          <w:tcPr>
            <w:tcW w:w="2884" w:type="dxa"/>
          </w:tcPr>
          <w:p w14:paraId="2D0B4C2D" w14:textId="026534D0" w:rsidR="00F81D7C" w:rsidRPr="000B7208" w:rsidRDefault="00F81D7C" w:rsidP="00F81D7C">
            <w:pPr>
              <w:pStyle w:val="Arial11Bold"/>
              <w:rPr>
                <w:rFonts w:cs="Arial"/>
              </w:rPr>
            </w:pPr>
            <w:r w:rsidRPr="002510FF">
              <w:rPr>
                <w:rFonts w:cs="Arial"/>
                <w:bCs/>
              </w:rPr>
              <w:t>ROCOF</w:t>
            </w:r>
          </w:p>
        </w:tc>
        <w:tc>
          <w:tcPr>
            <w:tcW w:w="6634" w:type="dxa"/>
          </w:tcPr>
          <w:p w14:paraId="257637B6" w14:textId="7FA7C548" w:rsidR="00F81D7C" w:rsidRPr="000B7208" w:rsidRDefault="00F81D7C" w:rsidP="00F81D7C">
            <w:pPr>
              <w:pStyle w:val="TableArial11"/>
              <w:rPr>
                <w:rFonts w:cs="Arial"/>
                <w:b/>
              </w:rPr>
            </w:pPr>
            <w:r w:rsidRPr="002510FF">
              <w:rPr>
                <w:rFonts w:cs="Arial"/>
                <w:b/>
              </w:rPr>
              <w:t>Rate of Change of Frequency</w:t>
            </w:r>
          </w:p>
        </w:tc>
      </w:tr>
      <w:tr w:rsidR="00F81D7C" w:rsidRPr="007E0B31" w14:paraId="724EBAD0" w14:textId="77777777" w:rsidTr="0DEE1E6E">
        <w:trPr>
          <w:cantSplit/>
        </w:trPr>
        <w:tc>
          <w:tcPr>
            <w:tcW w:w="2884" w:type="dxa"/>
          </w:tcPr>
          <w:p w14:paraId="389CD79A" w14:textId="38EDBFB4" w:rsidR="00F81D7C" w:rsidRDefault="00F81D7C" w:rsidP="00F81D7C">
            <w:pPr>
              <w:pStyle w:val="Arial11Bold"/>
              <w:rPr>
                <w:rFonts w:cs="Arial"/>
              </w:rPr>
            </w:pPr>
            <w:r>
              <w:rPr>
                <w:rFonts w:cs="Arial"/>
              </w:rPr>
              <w:t>RR Instruction</w:t>
            </w:r>
          </w:p>
        </w:tc>
        <w:tc>
          <w:tcPr>
            <w:tcW w:w="6634" w:type="dxa"/>
          </w:tcPr>
          <w:p w14:paraId="74080257" w14:textId="66AE87CD" w:rsidR="00F81D7C" w:rsidRPr="008D5BEE" w:rsidRDefault="00F81D7C" w:rsidP="00F81D7C">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F81D7C" w:rsidRPr="007E0B31" w14:paraId="0F2AB24C" w14:textId="77777777" w:rsidTr="0DEE1E6E">
        <w:trPr>
          <w:cantSplit/>
        </w:trPr>
        <w:tc>
          <w:tcPr>
            <w:tcW w:w="2884" w:type="dxa"/>
          </w:tcPr>
          <w:p w14:paraId="1069A459" w14:textId="77777777" w:rsidR="00F81D7C" w:rsidRPr="007E0B31" w:rsidRDefault="00F81D7C" w:rsidP="00F81D7C">
            <w:pPr>
              <w:pStyle w:val="Arial11Bold"/>
              <w:rPr>
                <w:rFonts w:cs="Arial"/>
              </w:rPr>
            </w:pPr>
            <w:r w:rsidRPr="007E0B31">
              <w:rPr>
                <w:rFonts w:cs="Arial"/>
              </w:rPr>
              <w:t>Safety Co-ordinator</w:t>
            </w:r>
          </w:p>
        </w:tc>
        <w:tc>
          <w:tcPr>
            <w:tcW w:w="6634" w:type="dxa"/>
          </w:tcPr>
          <w:p w14:paraId="3FD2A5AD" w14:textId="77777777" w:rsidR="00F81D7C" w:rsidRPr="007E0B31" w:rsidRDefault="00F81D7C" w:rsidP="00F81D7C">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F81D7C" w:rsidRPr="007E0B31" w14:paraId="3A1DC384" w14:textId="77777777" w:rsidTr="0DEE1E6E">
        <w:trPr>
          <w:cantSplit/>
        </w:trPr>
        <w:tc>
          <w:tcPr>
            <w:tcW w:w="2884" w:type="dxa"/>
          </w:tcPr>
          <w:p w14:paraId="7406B5EB" w14:textId="77777777" w:rsidR="00F81D7C" w:rsidRPr="007E0B31" w:rsidRDefault="00F81D7C" w:rsidP="00F81D7C">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
          <w:p w14:paraId="407DEDEF" w14:textId="77777777" w:rsidR="00F81D7C" w:rsidRPr="007E0B31" w:rsidRDefault="00F81D7C" w:rsidP="00F81D7C">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F81D7C" w:rsidRPr="007E0B31" w14:paraId="70243D83" w14:textId="77777777" w:rsidTr="0DEE1E6E">
        <w:trPr>
          <w:cantSplit/>
        </w:trPr>
        <w:tc>
          <w:tcPr>
            <w:tcW w:w="2884" w:type="dxa"/>
          </w:tcPr>
          <w:p w14:paraId="22E262B1" w14:textId="77777777" w:rsidR="00F81D7C" w:rsidRPr="007E0B31" w:rsidRDefault="00F81D7C" w:rsidP="00F81D7C">
            <w:pPr>
              <w:pStyle w:val="Arial11Bold"/>
              <w:rPr>
                <w:rFonts w:cs="Arial"/>
              </w:rPr>
            </w:pPr>
            <w:r w:rsidRPr="007E0B31">
              <w:rPr>
                <w:rFonts w:cs="Arial"/>
              </w:rPr>
              <w:t xml:space="preserve">Safety Key </w:t>
            </w:r>
          </w:p>
        </w:tc>
        <w:tc>
          <w:tcPr>
            <w:tcW w:w="6634" w:type="dxa"/>
          </w:tcPr>
          <w:p w14:paraId="61F0DB91" w14:textId="77777777" w:rsidR="00F81D7C" w:rsidRPr="007E0B31" w:rsidRDefault="00F81D7C" w:rsidP="00F81D7C">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F81D7C" w:rsidRPr="007E0B31" w14:paraId="30E0A369" w14:textId="77777777" w:rsidTr="0DEE1E6E">
        <w:trPr>
          <w:cantSplit/>
        </w:trPr>
        <w:tc>
          <w:tcPr>
            <w:tcW w:w="2884" w:type="dxa"/>
          </w:tcPr>
          <w:p w14:paraId="3958C3C0" w14:textId="77777777" w:rsidR="00F81D7C" w:rsidRPr="007E0B31" w:rsidRDefault="00F81D7C" w:rsidP="00F81D7C">
            <w:pPr>
              <w:pStyle w:val="Arial11Bold"/>
              <w:rPr>
                <w:rFonts w:cs="Arial"/>
              </w:rPr>
            </w:pPr>
            <w:r w:rsidRPr="007E0B31">
              <w:rPr>
                <w:rFonts w:cs="Arial"/>
              </w:rPr>
              <w:t>Safety Log</w:t>
            </w:r>
          </w:p>
        </w:tc>
        <w:tc>
          <w:tcPr>
            <w:tcW w:w="6634" w:type="dxa"/>
          </w:tcPr>
          <w:p w14:paraId="1D5A6BA7" w14:textId="77777777" w:rsidR="00F81D7C" w:rsidRPr="007E0B31" w:rsidRDefault="00F81D7C" w:rsidP="00F81D7C">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F81D7C" w:rsidRPr="007E0B31" w14:paraId="7B8B0D19" w14:textId="77777777" w:rsidTr="0DEE1E6E">
        <w:trPr>
          <w:cantSplit/>
        </w:trPr>
        <w:tc>
          <w:tcPr>
            <w:tcW w:w="2884" w:type="dxa"/>
          </w:tcPr>
          <w:p w14:paraId="34E9C066" w14:textId="77777777" w:rsidR="00F81D7C" w:rsidRPr="007E0B31" w:rsidRDefault="00F81D7C" w:rsidP="00F81D7C">
            <w:pPr>
              <w:pStyle w:val="Arial11Bold"/>
              <w:rPr>
                <w:rFonts w:cs="Arial"/>
              </w:rPr>
            </w:pPr>
            <w:r w:rsidRPr="007E0B31">
              <w:rPr>
                <w:rFonts w:cs="Arial"/>
              </w:rPr>
              <w:t>Safety Precautions</w:t>
            </w:r>
          </w:p>
        </w:tc>
        <w:tc>
          <w:tcPr>
            <w:tcW w:w="6634" w:type="dxa"/>
          </w:tcPr>
          <w:p w14:paraId="0686C6F3" w14:textId="77777777" w:rsidR="00F81D7C" w:rsidRPr="007E0B31" w:rsidRDefault="00F81D7C" w:rsidP="00F81D7C">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F81D7C" w:rsidRPr="007E0B31" w14:paraId="5883E205" w14:textId="77777777" w:rsidTr="0DEE1E6E">
        <w:trPr>
          <w:cantSplit/>
        </w:trPr>
        <w:tc>
          <w:tcPr>
            <w:tcW w:w="2884" w:type="dxa"/>
          </w:tcPr>
          <w:p w14:paraId="20827A76" w14:textId="77777777" w:rsidR="00F81D7C" w:rsidRPr="007E0B31" w:rsidRDefault="00F81D7C" w:rsidP="00F81D7C">
            <w:pPr>
              <w:pStyle w:val="Arial11Bold"/>
              <w:rPr>
                <w:rFonts w:cs="Arial"/>
              </w:rPr>
            </w:pPr>
            <w:r w:rsidRPr="007E0B31">
              <w:rPr>
                <w:rFonts w:cs="Arial"/>
              </w:rPr>
              <w:t>Safety Rules</w:t>
            </w:r>
          </w:p>
        </w:tc>
        <w:tc>
          <w:tcPr>
            <w:tcW w:w="6634" w:type="dxa"/>
          </w:tcPr>
          <w:p w14:paraId="48A0B671" w14:textId="174D5A7A" w:rsidR="00F81D7C" w:rsidRPr="007E0B31" w:rsidRDefault="00F81D7C" w:rsidP="00F81D7C">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F81D7C" w:rsidRPr="007E0B31" w14:paraId="44AE80E0" w14:textId="77777777" w:rsidTr="0DEE1E6E">
        <w:trPr>
          <w:cantSplit/>
        </w:trPr>
        <w:tc>
          <w:tcPr>
            <w:tcW w:w="2884" w:type="dxa"/>
          </w:tcPr>
          <w:p w14:paraId="5682B2E8" w14:textId="77777777" w:rsidR="00F81D7C" w:rsidRPr="007E0B31" w:rsidRDefault="00F81D7C" w:rsidP="00F81D7C">
            <w:pPr>
              <w:pStyle w:val="Arial11Bold"/>
              <w:rPr>
                <w:rFonts w:cs="Arial"/>
              </w:rPr>
            </w:pPr>
            <w:r w:rsidRPr="007E0B31">
              <w:rPr>
                <w:rFonts w:cs="Arial"/>
              </w:rPr>
              <w:t>Scottish Offshore Transmission System</w:t>
            </w:r>
          </w:p>
        </w:tc>
        <w:tc>
          <w:tcPr>
            <w:tcW w:w="6634" w:type="dxa"/>
          </w:tcPr>
          <w:p w14:paraId="6F1646FE" w14:textId="77777777" w:rsidR="00F81D7C" w:rsidRPr="007E0B31" w:rsidRDefault="00F81D7C" w:rsidP="00F81D7C">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F81D7C" w:rsidRPr="007E0B31" w14:paraId="4EC37483" w14:textId="77777777" w:rsidTr="0DEE1E6E">
        <w:trPr>
          <w:cantSplit/>
        </w:trPr>
        <w:tc>
          <w:tcPr>
            <w:tcW w:w="2884" w:type="dxa"/>
          </w:tcPr>
          <w:p w14:paraId="7592DBED" w14:textId="77777777" w:rsidR="00F81D7C" w:rsidRPr="007E0B31" w:rsidRDefault="00F81D7C" w:rsidP="00F81D7C">
            <w:pPr>
              <w:pStyle w:val="Arial11Bold"/>
              <w:rPr>
                <w:rFonts w:cs="Arial"/>
              </w:rPr>
            </w:pPr>
            <w:r w:rsidRPr="007E0B31">
              <w:rPr>
                <w:rFonts w:cs="Arial"/>
              </w:rPr>
              <w:t>Scottish Offshore Transmission Licensee</w:t>
            </w:r>
          </w:p>
        </w:tc>
        <w:tc>
          <w:tcPr>
            <w:tcW w:w="6634" w:type="dxa"/>
          </w:tcPr>
          <w:p w14:paraId="1E0C090A" w14:textId="77777777" w:rsidR="00F81D7C" w:rsidRPr="007E0B31" w:rsidRDefault="00F81D7C" w:rsidP="00F81D7C">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F81D7C" w:rsidRPr="007E0B31" w14:paraId="46996A6A" w14:textId="77777777" w:rsidTr="0DEE1E6E">
        <w:trPr>
          <w:cantSplit/>
        </w:trPr>
        <w:tc>
          <w:tcPr>
            <w:tcW w:w="2884" w:type="dxa"/>
          </w:tcPr>
          <w:p w14:paraId="3B59A20D" w14:textId="77777777" w:rsidR="00F81D7C" w:rsidRPr="007E0B31" w:rsidRDefault="00F81D7C" w:rsidP="00F81D7C">
            <w:pPr>
              <w:pStyle w:val="Arial11Bold"/>
              <w:rPr>
                <w:rFonts w:cs="Arial"/>
              </w:rPr>
            </w:pPr>
            <w:r w:rsidRPr="007E0B31">
              <w:rPr>
                <w:rFonts w:cs="Arial"/>
              </w:rPr>
              <w:lastRenderedPageBreak/>
              <w:t>Scottish Transmission System</w:t>
            </w:r>
          </w:p>
        </w:tc>
        <w:tc>
          <w:tcPr>
            <w:tcW w:w="6634" w:type="dxa"/>
          </w:tcPr>
          <w:p w14:paraId="78AAAC1A" w14:textId="22CCEEEC" w:rsidR="00F81D7C" w:rsidRPr="007E0B31" w:rsidRDefault="00AA3C6A" w:rsidP="00F81D7C">
            <w:pPr>
              <w:pStyle w:val="TableArial11"/>
              <w:rPr>
                <w:rFonts w:cs="Arial"/>
              </w:rPr>
            </w:pPr>
            <w:r w:rsidRPr="00AA3C6A">
              <w:rPr>
                <w:rFonts w:cs="Arial"/>
              </w:rPr>
              <w:t xml:space="preserve">Collectively </w:t>
            </w:r>
            <w:r w:rsidRPr="00AA3C6A">
              <w:rPr>
                <w:rFonts w:cs="Arial"/>
                <w:b/>
                <w:bCs/>
              </w:rPr>
              <w:t>SPT’s Transmission System</w:t>
            </w:r>
            <w:r w:rsidRPr="00AA3C6A">
              <w:rPr>
                <w:rFonts w:cs="Arial"/>
              </w:rPr>
              <w:t xml:space="preserve"> and </w:t>
            </w:r>
            <w:r w:rsidRPr="00AA3C6A">
              <w:rPr>
                <w:rFonts w:cs="Arial"/>
                <w:b/>
                <w:bCs/>
              </w:rPr>
              <w:t>SHETL’s Transmission System</w:t>
            </w:r>
            <w:r w:rsidRPr="00411C8B">
              <w:rPr>
                <w:rFonts w:cs="Arial"/>
              </w:rPr>
              <w:t>, any</w:t>
            </w:r>
            <w:r w:rsidRPr="00411C8B">
              <w:rPr>
                <w:rFonts w:cs="Arial"/>
                <w:b/>
                <w:bCs/>
              </w:rPr>
              <w:t> Competitively Appointed Transmission Licensee’s Transmission System</w:t>
            </w:r>
            <w:r w:rsidRPr="00411C8B">
              <w:rPr>
                <w:rFonts w:cs="Arial"/>
              </w:rPr>
              <w:t xml:space="preserve"> with</w:t>
            </w:r>
            <w:r w:rsidRPr="00411C8B">
              <w:rPr>
                <w:rFonts w:cs="Arial"/>
                <w:b/>
                <w:bCs/>
              </w:rPr>
              <w:t xml:space="preserve"> Plant </w:t>
            </w:r>
            <w:r w:rsidRPr="00411C8B">
              <w:rPr>
                <w:rFonts w:cs="Arial"/>
              </w:rPr>
              <w:t xml:space="preserve">and </w:t>
            </w:r>
            <w:r w:rsidRPr="00411C8B">
              <w:rPr>
                <w:rFonts w:cs="Arial"/>
                <w:b/>
                <w:bCs/>
              </w:rPr>
              <w:t xml:space="preserve">Apparatus </w:t>
            </w:r>
            <w:r w:rsidRPr="00411C8B">
              <w:rPr>
                <w:rFonts w:cs="Arial"/>
              </w:rPr>
              <w:t>located in</w:t>
            </w:r>
            <w:r w:rsidRPr="00411C8B">
              <w:rPr>
                <w:rFonts w:cs="Arial"/>
                <w:b/>
                <w:bCs/>
              </w:rPr>
              <w:t xml:space="preserve"> SPT’s </w:t>
            </w:r>
            <w:r w:rsidRPr="00411C8B">
              <w:rPr>
                <w:rFonts w:cs="Arial"/>
              </w:rPr>
              <w:t>or</w:t>
            </w:r>
            <w:r w:rsidRPr="00411C8B">
              <w:rPr>
                <w:rFonts w:cs="Arial"/>
                <w:b/>
                <w:bCs/>
              </w:rPr>
              <w:t xml:space="preserve"> SHETL's Transmission Area</w:t>
            </w:r>
            <w:r w:rsidRPr="00AA3C6A">
              <w:rPr>
                <w:rFonts w:cs="Arial"/>
              </w:rPr>
              <w:t xml:space="preserve"> and any </w:t>
            </w:r>
            <w:r w:rsidRPr="00AA3C6A">
              <w:rPr>
                <w:rFonts w:cs="Arial"/>
                <w:b/>
                <w:bCs/>
              </w:rPr>
              <w:t>Scottish Offshore Transmission Systems</w:t>
            </w:r>
            <w:r w:rsidRPr="00AA3C6A">
              <w:rPr>
                <w:rFonts w:cs="Arial"/>
              </w:rPr>
              <w:t>. </w:t>
            </w:r>
          </w:p>
        </w:tc>
      </w:tr>
      <w:tr w:rsidR="00F81D7C" w:rsidRPr="007E0B31" w14:paraId="51287B91" w14:textId="77777777" w:rsidTr="0DEE1E6E">
        <w:trPr>
          <w:cantSplit/>
        </w:trPr>
        <w:tc>
          <w:tcPr>
            <w:tcW w:w="2884" w:type="dxa"/>
          </w:tcPr>
          <w:p w14:paraId="06943FD9" w14:textId="77777777" w:rsidR="00F81D7C" w:rsidRPr="007E0B31" w:rsidRDefault="00F81D7C" w:rsidP="00F81D7C">
            <w:pPr>
              <w:pStyle w:val="Arial11Bold"/>
              <w:rPr>
                <w:rFonts w:cs="Arial"/>
              </w:rPr>
            </w:pPr>
            <w:r w:rsidRPr="007E0B31">
              <w:rPr>
                <w:rFonts w:cs="Arial"/>
              </w:rPr>
              <w:t>Scottish User</w:t>
            </w:r>
          </w:p>
        </w:tc>
        <w:tc>
          <w:tcPr>
            <w:tcW w:w="6634" w:type="dxa"/>
          </w:tcPr>
          <w:p w14:paraId="00622B6C" w14:textId="77777777" w:rsidR="00F81D7C" w:rsidRPr="007E0B31" w:rsidRDefault="00F81D7C" w:rsidP="00F81D7C">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F81D7C" w:rsidRPr="007E0B31" w14:paraId="3C0B3E03" w14:textId="77777777" w:rsidTr="0DEE1E6E">
        <w:trPr>
          <w:cantSplit/>
        </w:trPr>
        <w:tc>
          <w:tcPr>
            <w:tcW w:w="2884" w:type="dxa"/>
          </w:tcPr>
          <w:p w14:paraId="0790467A" w14:textId="0FEE74A2" w:rsidR="00F81D7C" w:rsidRPr="007E0B31" w:rsidRDefault="00F81D7C" w:rsidP="00F81D7C">
            <w:pPr>
              <w:pStyle w:val="Arial11Bold"/>
              <w:rPr>
                <w:rFonts w:cs="Arial"/>
              </w:rPr>
            </w:pPr>
            <w:r>
              <w:rPr>
                <w:rFonts w:cs="Arial"/>
              </w:rPr>
              <w:t>Secondary BM Unit</w:t>
            </w:r>
          </w:p>
        </w:tc>
        <w:tc>
          <w:tcPr>
            <w:tcW w:w="6634" w:type="dxa"/>
          </w:tcPr>
          <w:p w14:paraId="44EC65D4" w14:textId="2371A3C1" w:rsidR="00F81D7C" w:rsidRPr="007E0B31" w:rsidRDefault="00F81D7C" w:rsidP="00F81D7C">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F81D7C" w:rsidRPr="007E0B31" w14:paraId="76062AB2" w14:textId="77777777" w:rsidTr="0DEE1E6E">
        <w:trPr>
          <w:cantSplit/>
        </w:trPr>
        <w:tc>
          <w:tcPr>
            <w:tcW w:w="2884" w:type="dxa"/>
          </w:tcPr>
          <w:p w14:paraId="19193F66" w14:textId="77777777" w:rsidR="00F81D7C" w:rsidRPr="007E0B31" w:rsidRDefault="00F81D7C" w:rsidP="00F81D7C">
            <w:pPr>
              <w:pStyle w:val="Arial11Bold"/>
              <w:rPr>
                <w:rFonts w:cs="Arial"/>
              </w:rPr>
            </w:pPr>
            <w:r w:rsidRPr="007E0B31">
              <w:rPr>
                <w:rFonts w:cs="Arial"/>
              </w:rPr>
              <w:t>Secondary Response</w:t>
            </w:r>
          </w:p>
        </w:tc>
        <w:tc>
          <w:tcPr>
            <w:tcW w:w="6634" w:type="dxa"/>
          </w:tcPr>
          <w:p w14:paraId="78A1E61F"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F81D7C" w:rsidRPr="007E0B31" w14:paraId="564540DA" w14:textId="77777777" w:rsidTr="0DEE1E6E">
        <w:trPr>
          <w:cantSplit/>
        </w:trPr>
        <w:tc>
          <w:tcPr>
            <w:tcW w:w="2884" w:type="dxa"/>
          </w:tcPr>
          <w:p w14:paraId="65A0DD2E" w14:textId="77777777" w:rsidR="00F81D7C" w:rsidRPr="007E0B31" w:rsidRDefault="00F81D7C" w:rsidP="00F81D7C">
            <w:pPr>
              <w:pStyle w:val="Arial11Bold"/>
              <w:rPr>
                <w:rFonts w:cs="Arial"/>
              </w:rPr>
            </w:pPr>
            <w:r w:rsidRPr="007E0B31">
              <w:rPr>
                <w:rFonts w:cs="Arial"/>
              </w:rPr>
              <w:t>Secretary of State</w:t>
            </w:r>
          </w:p>
        </w:tc>
        <w:tc>
          <w:tcPr>
            <w:tcW w:w="6634" w:type="dxa"/>
          </w:tcPr>
          <w:p w14:paraId="67522AEA" w14:textId="77777777" w:rsidR="00F81D7C" w:rsidRPr="007E0B31" w:rsidRDefault="00F81D7C" w:rsidP="00F81D7C">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F81D7C" w:rsidRPr="007E0B31" w14:paraId="240349FB" w14:textId="77777777" w:rsidTr="0DEE1E6E">
        <w:trPr>
          <w:cantSplit/>
        </w:trPr>
        <w:tc>
          <w:tcPr>
            <w:tcW w:w="2884" w:type="dxa"/>
          </w:tcPr>
          <w:p w14:paraId="39D5CFF9" w14:textId="77777777" w:rsidR="00F81D7C" w:rsidRPr="007E0B31" w:rsidRDefault="00F81D7C" w:rsidP="00F81D7C">
            <w:pPr>
              <w:pStyle w:val="Arial11Bold"/>
              <w:rPr>
                <w:rFonts w:cs="Arial"/>
              </w:rPr>
            </w:pPr>
            <w:r w:rsidRPr="007E0B31">
              <w:rPr>
                <w:rFonts w:cs="Arial"/>
              </w:rPr>
              <w:t>Secured Event</w:t>
            </w:r>
          </w:p>
        </w:tc>
        <w:tc>
          <w:tcPr>
            <w:tcW w:w="6634" w:type="dxa"/>
          </w:tcPr>
          <w:p w14:paraId="5A98690F"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F81D7C" w:rsidRPr="007E0B31" w14:paraId="646622AD" w14:textId="77777777" w:rsidTr="0DEE1E6E">
        <w:trPr>
          <w:cantSplit/>
        </w:trPr>
        <w:tc>
          <w:tcPr>
            <w:tcW w:w="2884" w:type="dxa"/>
          </w:tcPr>
          <w:p w14:paraId="2D39DA62" w14:textId="77777777" w:rsidR="00F81D7C" w:rsidRPr="007E0B31" w:rsidRDefault="00F81D7C" w:rsidP="00F81D7C">
            <w:pPr>
              <w:pStyle w:val="Arial11Bold"/>
              <w:rPr>
                <w:rFonts w:cs="Arial"/>
              </w:rPr>
            </w:pPr>
            <w:r w:rsidRPr="007E0B31">
              <w:rPr>
                <w:rFonts w:cs="Arial"/>
              </w:rPr>
              <w:t>Security and Quality of Supply Standard (SQSS)</w:t>
            </w:r>
          </w:p>
        </w:tc>
        <w:tc>
          <w:tcPr>
            <w:tcW w:w="6634" w:type="dxa"/>
          </w:tcPr>
          <w:p w14:paraId="1F7B9DEC" w14:textId="31796422" w:rsidR="00F81D7C" w:rsidRPr="007E0B31" w:rsidRDefault="00F81D7C" w:rsidP="00F81D7C">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w:t>
            </w:r>
            <w:r w:rsidR="2C5C7B1A" w:rsidRPr="38E6A229">
              <w:rPr>
                <w:rFonts w:cs="Arial"/>
              </w:rPr>
              <w:t xml:space="preserve">and the </w:t>
            </w:r>
            <w:r w:rsidR="2C5C7B1A"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F81D7C" w:rsidRPr="007E0B31" w14:paraId="6D1F96AD" w14:textId="77777777" w:rsidTr="0DEE1E6E">
        <w:trPr>
          <w:cantSplit/>
        </w:trPr>
        <w:tc>
          <w:tcPr>
            <w:tcW w:w="2884" w:type="dxa"/>
          </w:tcPr>
          <w:p w14:paraId="3D4D2CAD" w14:textId="77777777" w:rsidR="00F81D7C" w:rsidRPr="007E0B31" w:rsidRDefault="00F81D7C" w:rsidP="00F81D7C">
            <w:pPr>
              <w:pStyle w:val="Arial11Bold"/>
              <w:rPr>
                <w:rFonts w:cs="Arial"/>
              </w:rPr>
            </w:pPr>
            <w:r w:rsidRPr="007E0B31">
              <w:rPr>
                <w:rFonts w:cs="Arial"/>
              </w:rPr>
              <w:t>Self-Governance Criteria</w:t>
            </w:r>
          </w:p>
        </w:tc>
        <w:tc>
          <w:tcPr>
            <w:tcW w:w="6634" w:type="dxa"/>
          </w:tcPr>
          <w:p w14:paraId="54B7BCEB" w14:textId="77777777" w:rsidR="00F81D7C" w:rsidRPr="007E0B31" w:rsidRDefault="00F81D7C" w:rsidP="00F81D7C">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F81D7C" w:rsidRPr="007E0B31" w:rsidRDefault="00F81D7C" w:rsidP="00F81D7C">
            <w:pPr>
              <w:pStyle w:val="TableArial11"/>
              <w:numPr>
                <w:ilvl w:val="0"/>
                <w:numId w:val="8"/>
              </w:numPr>
              <w:rPr>
                <w:rFonts w:cs="Arial"/>
              </w:rPr>
            </w:pPr>
            <w:r w:rsidRPr="007E0B31">
              <w:rPr>
                <w:rFonts w:cs="Arial"/>
              </w:rPr>
              <w:t>is unlikely to have a material effect on:</w:t>
            </w:r>
          </w:p>
          <w:p w14:paraId="0AFA7F7C" w14:textId="77777777" w:rsidR="00F81D7C" w:rsidRPr="007E0B31" w:rsidRDefault="00F81D7C" w:rsidP="00F81D7C">
            <w:pPr>
              <w:pStyle w:val="TableArial11"/>
              <w:numPr>
                <w:ilvl w:val="0"/>
                <w:numId w:val="9"/>
              </w:numPr>
              <w:rPr>
                <w:rFonts w:cs="Arial"/>
              </w:rPr>
            </w:pPr>
            <w:r w:rsidRPr="007E0B31">
              <w:rPr>
                <w:rFonts w:cs="Arial"/>
              </w:rPr>
              <w:t>existing or future electricity consumers; and</w:t>
            </w:r>
          </w:p>
          <w:p w14:paraId="46F9696D" w14:textId="29B1C8A6" w:rsidR="00F81D7C" w:rsidRPr="007E0B31" w:rsidRDefault="00F81D7C" w:rsidP="00F81D7C">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F81D7C" w:rsidRPr="007E0B31" w:rsidRDefault="00F81D7C" w:rsidP="00F81D7C">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F81D7C" w:rsidRPr="007E0B31" w:rsidRDefault="00F81D7C" w:rsidP="00F81D7C">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F81D7C" w:rsidRPr="007E0B31" w:rsidRDefault="00F81D7C" w:rsidP="00F81D7C">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F81D7C" w:rsidRPr="00612E81" w:rsidRDefault="00F81D7C" w:rsidP="00F81D7C">
            <w:pPr>
              <w:pStyle w:val="TableArial11"/>
              <w:numPr>
                <w:ilvl w:val="0"/>
                <w:numId w:val="8"/>
              </w:numPr>
              <w:rPr>
                <w:rFonts w:cs="Arial"/>
              </w:rPr>
            </w:pPr>
            <w:r w:rsidRPr="00612E81">
              <w:rPr>
                <w:rFonts w:cs="Arial"/>
              </w:rPr>
              <w:t>is unlikely to discriminate between different classes of Users.</w:t>
            </w:r>
          </w:p>
          <w:p w14:paraId="766072C3" w14:textId="0AB255AC" w:rsidR="00F81D7C" w:rsidRPr="007E0B31" w:rsidRDefault="00F81D7C" w:rsidP="00F81D7C">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F81D7C" w:rsidRPr="007E0B31" w14:paraId="519D0516" w14:textId="77777777" w:rsidTr="0DEE1E6E">
        <w:trPr>
          <w:cantSplit/>
        </w:trPr>
        <w:tc>
          <w:tcPr>
            <w:tcW w:w="2884" w:type="dxa"/>
          </w:tcPr>
          <w:p w14:paraId="6FE46427" w14:textId="77777777" w:rsidR="00F81D7C" w:rsidRPr="007E0B31" w:rsidRDefault="00F81D7C" w:rsidP="00F81D7C">
            <w:pPr>
              <w:pStyle w:val="Arial11Bold"/>
              <w:rPr>
                <w:rFonts w:cs="Arial"/>
              </w:rPr>
            </w:pPr>
            <w:r w:rsidRPr="007E0B31">
              <w:rPr>
                <w:rFonts w:cs="Arial"/>
              </w:rPr>
              <w:lastRenderedPageBreak/>
              <w:t>Self-Governance Modifications</w:t>
            </w:r>
          </w:p>
        </w:tc>
        <w:tc>
          <w:tcPr>
            <w:tcW w:w="6634" w:type="dxa"/>
          </w:tcPr>
          <w:p w14:paraId="27E32F5F"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F81D7C" w:rsidRPr="007E0B31" w14:paraId="6A0ED69B" w14:textId="77777777" w:rsidTr="0DEE1E6E">
        <w:trPr>
          <w:cantSplit/>
        </w:trPr>
        <w:tc>
          <w:tcPr>
            <w:tcW w:w="2884" w:type="dxa"/>
          </w:tcPr>
          <w:p w14:paraId="0FD8F1F7" w14:textId="77777777" w:rsidR="00F81D7C" w:rsidRPr="007E0B31" w:rsidRDefault="00F81D7C" w:rsidP="00F81D7C">
            <w:pPr>
              <w:pStyle w:val="Arial11Bold"/>
              <w:rPr>
                <w:rFonts w:cs="Arial"/>
              </w:rPr>
            </w:pPr>
            <w:r w:rsidRPr="007E0B31">
              <w:rPr>
                <w:rFonts w:cs="Arial"/>
              </w:rPr>
              <w:t>Self-Governance Statement</w:t>
            </w:r>
          </w:p>
        </w:tc>
        <w:tc>
          <w:tcPr>
            <w:tcW w:w="6634" w:type="dxa"/>
          </w:tcPr>
          <w:p w14:paraId="10C74376" w14:textId="77777777" w:rsidR="00F81D7C" w:rsidRPr="007E0B31" w:rsidRDefault="00F81D7C" w:rsidP="00F81D7C">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F81D7C" w:rsidRPr="007E0B31" w:rsidRDefault="00F81D7C" w:rsidP="00F81D7C">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F81D7C" w:rsidRPr="007E0B31" w:rsidRDefault="00F81D7C" w:rsidP="00F81D7C">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F81D7C" w:rsidRPr="007E0B31" w14:paraId="136D3FE1" w14:textId="77777777" w:rsidTr="0DEE1E6E">
        <w:trPr>
          <w:cantSplit/>
        </w:trPr>
        <w:tc>
          <w:tcPr>
            <w:tcW w:w="2884" w:type="dxa"/>
          </w:tcPr>
          <w:p w14:paraId="564BE747" w14:textId="77777777" w:rsidR="00F81D7C" w:rsidRPr="007E0B31" w:rsidRDefault="00F81D7C" w:rsidP="00F81D7C">
            <w:pPr>
              <w:pStyle w:val="Arial11Bold"/>
              <w:rPr>
                <w:rFonts w:cs="Arial"/>
              </w:rPr>
            </w:pPr>
            <w:r w:rsidRPr="007E0B31">
              <w:rPr>
                <w:rFonts w:cs="Arial"/>
              </w:rPr>
              <w:t>Setpoint Voltage</w:t>
            </w:r>
          </w:p>
        </w:tc>
        <w:tc>
          <w:tcPr>
            <w:tcW w:w="6634" w:type="dxa"/>
          </w:tcPr>
          <w:p w14:paraId="38F46902" w14:textId="77777777" w:rsidR="00F81D7C" w:rsidRPr="007E0B31" w:rsidRDefault="00F81D7C" w:rsidP="00F81D7C">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F81D7C" w:rsidRPr="007E0B31" w14:paraId="2C5B1DCD" w14:textId="77777777" w:rsidTr="0DEE1E6E">
        <w:trPr>
          <w:cantSplit/>
        </w:trPr>
        <w:tc>
          <w:tcPr>
            <w:tcW w:w="2884" w:type="dxa"/>
          </w:tcPr>
          <w:p w14:paraId="61385F85" w14:textId="77777777" w:rsidR="00F81D7C" w:rsidRPr="007E0B31" w:rsidRDefault="00F81D7C" w:rsidP="00F81D7C">
            <w:pPr>
              <w:pStyle w:val="Arial11Bold"/>
              <w:rPr>
                <w:rFonts w:cs="Arial"/>
              </w:rPr>
            </w:pPr>
            <w:r w:rsidRPr="007E0B31">
              <w:rPr>
                <w:rFonts w:cs="Arial"/>
              </w:rPr>
              <w:t>Settlement Period</w:t>
            </w:r>
          </w:p>
        </w:tc>
        <w:tc>
          <w:tcPr>
            <w:tcW w:w="6634" w:type="dxa"/>
          </w:tcPr>
          <w:p w14:paraId="4AB567C7" w14:textId="77777777" w:rsidR="00F81D7C" w:rsidRPr="007E0B31" w:rsidRDefault="00F81D7C" w:rsidP="00F81D7C">
            <w:pPr>
              <w:pStyle w:val="TableArial11"/>
              <w:rPr>
                <w:rFonts w:cs="Arial"/>
              </w:rPr>
            </w:pPr>
            <w:r w:rsidRPr="007E0B31">
              <w:rPr>
                <w:rFonts w:cs="Arial"/>
              </w:rPr>
              <w:t>A period of 30 minutes ending on the hour and half-hour in each hour during a day.</w:t>
            </w:r>
          </w:p>
        </w:tc>
      </w:tr>
      <w:tr w:rsidR="00F81D7C" w:rsidRPr="007E0B31" w14:paraId="2C952150" w14:textId="77777777" w:rsidTr="0DEE1E6E">
        <w:trPr>
          <w:cantSplit/>
        </w:trPr>
        <w:tc>
          <w:tcPr>
            <w:tcW w:w="2884" w:type="dxa"/>
          </w:tcPr>
          <w:p w14:paraId="3E931984" w14:textId="39850ADE" w:rsidR="00F81D7C" w:rsidRPr="007E0B31" w:rsidRDefault="00F81D7C" w:rsidP="00F81D7C">
            <w:pPr>
              <w:pStyle w:val="Arial11Bold"/>
              <w:rPr>
                <w:rFonts w:cs="Arial"/>
              </w:rPr>
            </w:pPr>
          </w:p>
        </w:tc>
        <w:tc>
          <w:tcPr>
            <w:tcW w:w="6634" w:type="dxa"/>
          </w:tcPr>
          <w:p w14:paraId="2C46A0D7" w14:textId="229F6998" w:rsidR="00F81D7C" w:rsidRPr="007E0B31" w:rsidRDefault="00F81D7C" w:rsidP="00F81D7C">
            <w:pPr>
              <w:pStyle w:val="TableArial11"/>
              <w:rPr>
                <w:rFonts w:cs="Arial"/>
              </w:rPr>
            </w:pPr>
          </w:p>
        </w:tc>
      </w:tr>
      <w:tr w:rsidR="00F81D7C" w:rsidRPr="007E0B31" w14:paraId="6A64B863" w14:textId="77777777" w:rsidTr="0DEE1E6E">
        <w:trPr>
          <w:cantSplit/>
        </w:trPr>
        <w:tc>
          <w:tcPr>
            <w:tcW w:w="2884" w:type="dxa"/>
          </w:tcPr>
          <w:p w14:paraId="702BBF4B" w14:textId="77777777" w:rsidR="00F81D7C" w:rsidRPr="007E0B31" w:rsidRDefault="00F81D7C" w:rsidP="00F81D7C">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F81D7C" w:rsidRPr="007E0B31" w:rsidRDefault="00F81D7C" w:rsidP="00F81D7C">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F81D7C" w:rsidRPr="007E0B31" w14:paraId="510136CA" w14:textId="77777777" w:rsidTr="0DEE1E6E">
        <w:trPr>
          <w:cantSplit/>
        </w:trPr>
        <w:tc>
          <w:tcPr>
            <w:tcW w:w="2884" w:type="dxa"/>
          </w:tcPr>
          <w:p w14:paraId="35028F39" w14:textId="77777777" w:rsidR="00F81D7C" w:rsidRPr="007E0B31" w:rsidRDefault="00F81D7C" w:rsidP="00F81D7C">
            <w:pPr>
              <w:pStyle w:val="Arial11Bold"/>
              <w:rPr>
                <w:rFonts w:cs="Arial"/>
                <w:lang w:val="en-US"/>
              </w:rPr>
            </w:pPr>
            <w:r w:rsidRPr="007E0B31">
              <w:rPr>
                <w:rFonts w:cs="Arial"/>
                <w:lang w:val="en-US"/>
              </w:rPr>
              <w:t>SHETL</w:t>
            </w:r>
          </w:p>
        </w:tc>
        <w:tc>
          <w:tcPr>
            <w:tcW w:w="6634" w:type="dxa"/>
          </w:tcPr>
          <w:p w14:paraId="3E3D4EB4" w14:textId="77777777" w:rsidR="00F81D7C" w:rsidRPr="007E0B31" w:rsidRDefault="00F81D7C" w:rsidP="00F81D7C">
            <w:pPr>
              <w:pStyle w:val="TableArial11"/>
              <w:rPr>
                <w:rFonts w:cs="Arial"/>
              </w:rPr>
            </w:pPr>
            <w:r w:rsidRPr="007E0B31">
              <w:rPr>
                <w:rFonts w:cs="Arial"/>
              </w:rPr>
              <w:t>Scottish Hydro-Electric Transmission Limited</w:t>
            </w:r>
            <w:r>
              <w:rPr>
                <w:rFonts w:cs="Arial"/>
              </w:rPr>
              <w:t>.</w:t>
            </w:r>
          </w:p>
        </w:tc>
      </w:tr>
      <w:tr w:rsidR="00F81D7C" w:rsidRPr="007E0B31" w14:paraId="67FED673" w14:textId="77777777" w:rsidTr="0DEE1E6E">
        <w:trPr>
          <w:cantSplit/>
        </w:trPr>
        <w:tc>
          <w:tcPr>
            <w:tcW w:w="2884" w:type="dxa"/>
          </w:tcPr>
          <w:p w14:paraId="369FD6B3" w14:textId="77777777" w:rsidR="00F81D7C" w:rsidRPr="007E0B31" w:rsidRDefault="00F81D7C" w:rsidP="00F81D7C">
            <w:pPr>
              <w:pStyle w:val="Arial11Bold"/>
              <w:rPr>
                <w:rFonts w:cs="Arial"/>
              </w:rPr>
            </w:pPr>
            <w:r w:rsidRPr="007E0B31">
              <w:rPr>
                <w:rFonts w:cs="Arial"/>
              </w:rPr>
              <w:t>Shutdown</w:t>
            </w:r>
          </w:p>
        </w:tc>
        <w:tc>
          <w:tcPr>
            <w:tcW w:w="6634" w:type="dxa"/>
          </w:tcPr>
          <w:p w14:paraId="6E389810" w14:textId="39840711" w:rsidR="00F81D7C" w:rsidRPr="000B675D" w:rsidRDefault="00F81D7C" w:rsidP="00F81D7C">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F81D7C" w:rsidRPr="00105C6E" w:rsidRDefault="00F81D7C" w:rsidP="00F81D7C">
            <w:pPr>
              <w:pStyle w:val="Default"/>
              <w:jc w:val="both"/>
              <w:rPr>
                <w:sz w:val="20"/>
                <w:szCs w:val="20"/>
              </w:rPr>
            </w:pPr>
          </w:p>
          <w:p w14:paraId="15309EA0" w14:textId="77777777" w:rsidR="00F81D7C" w:rsidRDefault="00F81D7C" w:rsidP="00F81D7C">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F81D7C" w:rsidRDefault="00F81D7C" w:rsidP="00F81D7C">
            <w:pPr>
              <w:pStyle w:val="Default"/>
              <w:jc w:val="both"/>
              <w:rPr>
                <w:sz w:val="20"/>
                <w:szCs w:val="20"/>
              </w:rPr>
            </w:pPr>
          </w:p>
          <w:p w14:paraId="6125EFD5" w14:textId="77777777" w:rsidR="00F81D7C" w:rsidRDefault="00F81D7C" w:rsidP="00F81D7C">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F81D7C" w:rsidRPr="002A73E9" w:rsidRDefault="00F81D7C" w:rsidP="00F81D7C">
            <w:pPr>
              <w:pStyle w:val="Default"/>
              <w:jc w:val="both"/>
              <w:rPr>
                <w:sz w:val="20"/>
              </w:rPr>
            </w:pPr>
          </w:p>
        </w:tc>
      </w:tr>
      <w:tr w:rsidR="00F81D7C" w:rsidRPr="007E0B31" w14:paraId="7BC2DAF6" w14:textId="77777777" w:rsidTr="0DEE1E6E">
        <w:trPr>
          <w:cantSplit/>
        </w:trPr>
        <w:tc>
          <w:tcPr>
            <w:tcW w:w="2884" w:type="dxa"/>
          </w:tcPr>
          <w:p w14:paraId="3675FAA8" w14:textId="77777777" w:rsidR="00F81D7C" w:rsidRPr="007E0B31" w:rsidRDefault="00F81D7C" w:rsidP="00F81D7C">
            <w:pPr>
              <w:pStyle w:val="Arial11Bold"/>
              <w:rPr>
                <w:rFonts w:cs="Arial"/>
                <w:lang w:val="en-US"/>
              </w:rPr>
            </w:pPr>
            <w:r w:rsidRPr="007E0B31">
              <w:rPr>
                <w:rFonts w:cs="Arial"/>
                <w:lang w:val="en-US"/>
              </w:rPr>
              <w:t>Significant Code Review</w:t>
            </w:r>
          </w:p>
        </w:tc>
        <w:tc>
          <w:tcPr>
            <w:tcW w:w="6634" w:type="dxa"/>
          </w:tcPr>
          <w:p w14:paraId="671DC2B0"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w:t>
            </w:r>
          </w:p>
        </w:tc>
      </w:tr>
      <w:tr w:rsidR="00F81D7C" w:rsidRPr="007E0B31" w14:paraId="1B5DF07B" w14:textId="77777777" w:rsidTr="0DEE1E6E">
        <w:trPr>
          <w:cantSplit/>
          <w:trHeight w:val="844"/>
        </w:trPr>
        <w:tc>
          <w:tcPr>
            <w:tcW w:w="2884" w:type="dxa"/>
          </w:tcPr>
          <w:p w14:paraId="7D570753" w14:textId="77777777" w:rsidR="00F81D7C" w:rsidRPr="007E0B31" w:rsidRDefault="00F81D7C" w:rsidP="00F81D7C">
            <w:pPr>
              <w:pStyle w:val="Arial11Bold"/>
              <w:rPr>
                <w:rFonts w:cs="Arial"/>
                <w:lang w:val="en-US"/>
              </w:rPr>
            </w:pPr>
            <w:r w:rsidRPr="007E0B31">
              <w:rPr>
                <w:rFonts w:cs="Arial"/>
                <w:lang w:val="en-US"/>
              </w:rPr>
              <w:t>Significant Code Review Phase</w:t>
            </w:r>
          </w:p>
        </w:tc>
        <w:tc>
          <w:tcPr>
            <w:tcW w:w="6634" w:type="dxa"/>
          </w:tcPr>
          <w:p w14:paraId="0EC0F404"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 </w:t>
            </w:r>
          </w:p>
        </w:tc>
      </w:tr>
      <w:tr w:rsidR="00F81D7C" w:rsidRPr="007E0B31" w14:paraId="5ADB841A" w14:textId="77777777" w:rsidTr="0DEE1E6E">
        <w:trPr>
          <w:cantSplit/>
          <w:trHeight w:val="391"/>
        </w:trPr>
        <w:tc>
          <w:tcPr>
            <w:tcW w:w="2884" w:type="dxa"/>
          </w:tcPr>
          <w:p w14:paraId="7F34926A" w14:textId="77777777" w:rsidR="00F81D7C" w:rsidRPr="005A3DF9" w:rsidRDefault="00F81D7C" w:rsidP="00F81D7C">
            <w:pPr>
              <w:rPr>
                <w:b/>
                <w:bCs/>
              </w:rPr>
            </w:pPr>
            <w:r w:rsidRPr="005A3DF9">
              <w:rPr>
                <w:b/>
                <w:bCs/>
              </w:rPr>
              <w:t>Significant Event</w:t>
            </w:r>
          </w:p>
        </w:tc>
        <w:tc>
          <w:tcPr>
            <w:tcW w:w="6634" w:type="dxa"/>
          </w:tcPr>
          <w:p w14:paraId="1EE1E359" w14:textId="77777777" w:rsidR="00F81D7C" w:rsidRPr="005A3DF9" w:rsidRDefault="00F81D7C" w:rsidP="00F81D7C">
            <w:r w:rsidRPr="005A3DF9">
              <w:t xml:space="preserve">An </w:t>
            </w:r>
            <w:r w:rsidRPr="005A3DF9">
              <w:rPr>
                <w:b/>
                <w:bCs/>
              </w:rPr>
              <w:t>Event</w:t>
            </w:r>
            <w:r w:rsidRPr="005A3DF9">
              <w:t>, as defined in OC3.4.1.</w:t>
            </w:r>
          </w:p>
        </w:tc>
      </w:tr>
      <w:tr w:rsidR="00F81D7C" w:rsidRPr="007E0B31" w14:paraId="1BEA81BE" w14:textId="77777777" w:rsidTr="0DEE1E6E">
        <w:trPr>
          <w:cantSplit/>
        </w:trPr>
        <w:tc>
          <w:tcPr>
            <w:tcW w:w="2884" w:type="dxa"/>
          </w:tcPr>
          <w:p w14:paraId="7DDF6CE8" w14:textId="77777777" w:rsidR="00F81D7C" w:rsidRPr="007E0B31" w:rsidRDefault="00F81D7C" w:rsidP="00F81D7C">
            <w:pPr>
              <w:pStyle w:val="Arial11Bold"/>
              <w:rPr>
                <w:rFonts w:cs="Arial"/>
              </w:rPr>
            </w:pPr>
            <w:r w:rsidRPr="007E0B31">
              <w:rPr>
                <w:rFonts w:cs="Arial"/>
              </w:rPr>
              <w:lastRenderedPageBreak/>
              <w:t>Significant Incident</w:t>
            </w:r>
          </w:p>
        </w:tc>
        <w:tc>
          <w:tcPr>
            <w:tcW w:w="6634" w:type="dxa"/>
          </w:tcPr>
          <w:p w14:paraId="7F61F265" w14:textId="77777777"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proofErr w:type="gramStart"/>
            <w:r w:rsidRPr="007E0B31">
              <w:rPr>
                <w:rFonts w:cs="Arial"/>
                <w:b/>
              </w:rPr>
              <w:t>User</w:t>
            </w:r>
            <w:r w:rsidRPr="007E0B31">
              <w:rPr>
                <w:rFonts w:cs="Arial"/>
              </w:rPr>
              <w:t xml:space="preserve"> accordingly;</w:t>
            </w:r>
            <w:proofErr w:type="gramEnd"/>
            <w:r w:rsidRPr="007E0B31">
              <w:rPr>
                <w:rFonts w:cs="Arial"/>
              </w:rPr>
              <w:t xml:space="preserve"> or</w:t>
            </w:r>
          </w:p>
          <w:p w14:paraId="00F396BD" w14:textId="5EB0F9B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F81D7C" w:rsidRPr="007E0B31" w14:paraId="3E055DF2" w14:textId="77777777" w:rsidTr="0DEE1E6E">
        <w:trPr>
          <w:cantSplit/>
        </w:trPr>
        <w:tc>
          <w:tcPr>
            <w:tcW w:w="2884" w:type="dxa"/>
          </w:tcPr>
          <w:p w14:paraId="0E800888" w14:textId="77777777" w:rsidR="00F81D7C" w:rsidRPr="007E0B31" w:rsidRDefault="00F81D7C" w:rsidP="00F81D7C">
            <w:pPr>
              <w:pStyle w:val="Arial11Bold"/>
              <w:rPr>
                <w:rFonts w:cs="Arial"/>
              </w:rPr>
            </w:pPr>
            <w:r w:rsidRPr="007E0B31">
              <w:rPr>
                <w:rFonts w:cs="Arial"/>
              </w:rPr>
              <w:t>Simultaneous Tap Change</w:t>
            </w:r>
          </w:p>
        </w:tc>
        <w:tc>
          <w:tcPr>
            <w:tcW w:w="6634" w:type="dxa"/>
          </w:tcPr>
          <w:p w14:paraId="60D3F25A" w14:textId="2377F85E" w:rsidR="00F81D7C" w:rsidRPr="007E0B31" w:rsidRDefault="00F81D7C" w:rsidP="00F81D7C">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F81D7C" w:rsidRPr="007E0B31" w14:paraId="328E6979" w14:textId="77777777" w:rsidTr="0DEE1E6E">
        <w:trPr>
          <w:cantSplit/>
        </w:trPr>
        <w:tc>
          <w:tcPr>
            <w:tcW w:w="2884" w:type="dxa"/>
          </w:tcPr>
          <w:p w14:paraId="7DB29454" w14:textId="260E372C" w:rsidR="00F81D7C" w:rsidRPr="009A551F" w:rsidRDefault="00F81D7C" w:rsidP="00F81D7C">
            <w:pPr>
              <w:pStyle w:val="Arial11Bold"/>
              <w:rPr>
                <w:rFonts w:cs="Arial"/>
              </w:rPr>
            </w:pPr>
            <w:r w:rsidRPr="009A551F">
              <w:rPr>
                <w:lang w:val="en-US"/>
              </w:rPr>
              <w:t>Single Intraday Coupling</w:t>
            </w:r>
          </w:p>
        </w:tc>
        <w:tc>
          <w:tcPr>
            <w:tcW w:w="6634" w:type="dxa"/>
          </w:tcPr>
          <w:p w14:paraId="46F14FC7" w14:textId="686B1D19" w:rsidR="00F81D7C" w:rsidRPr="009A551F" w:rsidRDefault="00F81D7C" w:rsidP="00F81D7C">
            <w:pPr>
              <w:pStyle w:val="TableArial11"/>
              <w:rPr>
                <w:rFonts w:cs="Arial"/>
              </w:rPr>
            </w:pPr>
            <w:r w:rsidRPr="009A551F">
              <w:t>The continuous process where collected orders are matched and cross-zonal capacity is allocated simultaneously for different bidding zones in the intraday market.</w:t>
            </w:r>
          </w:p>
        </w:tc>
      </w:tr>
      <w:tr w:rsidR="00F81D7C" w:rsidRPr="007E0B31" w14:paraId="5AFB48FD" w14:textId="77777777" w:rsidTr="0DEE1E6E">
        <w:trPr>
          <w:cantSplit/>
        </w:trPr>
        <w:tc>
          <w:tcPr>
            <w:tcW w:w="2884" w:type="dxa"/>
          </w:tcPr>
          <w:p w14:paraId="6EF1D6A4" w14:textId="77777777" w:rsidR="00F81D7C" w:rsidRPr="007E0B31" w:rsidRDefault="00F81D7C" w:rsidP="00F81D7C">
            <w:pPr>
              <w:pStyle w:val="Arial11Bold"/>
              <w:rPr>
                <w:rFonts w:cs="Arial"/>
              </w:rPr>
            </w:pPr>
            <w:r w:rsidRPr="007E0B31">
              <w:rPr>
                <w:rFonts w:cs="Arial"/>
              </w:rPr>
              <w:t>Single Line Diagram</w:t>
            </w:r>
          </w:p>
        </w:tc>
        <w:tc>
          <w:tcPr>
            <w:tcW w:w="6634" w:type="dxa"/>
          </w:tcPr>
          <w:p w14:paraId="4EC44797" w14:textId="77777777" w:rsidR="00F81D7C" w:rsidRPr="007E0B31" w:rsidRDefault="00F81D7C" w:rsidP="00F81D7C">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F81D7C" w:rsidRPr="007E0B31" w14:paraId="465C7113" w14:textId="77777777" w:rsidTr="0DEE1E6E">
        <w:trPr>
          <w:cantSplit/>
        </w:trPr>
        <w:tc>
          <w:tcPr>
            <w:tcW w:w="2884" w:type="dxa"/>
          </w:tcPr>
          <w:p w14:paraId="752C09A5" w14:textId="77777777" w:rsidR="00F81D7C" w:rsidRPr="007E0B31" w:rsidRDefault="00F81D7C" w:rsidP="00F81D7C">
            <w:pPr>
              <w:pStyle w:val="Arial11Bold"/>
              <w:rPr>
                <w:rFonts w:cs="Arial"/>
              </w:rPr>
            </w:pPr>
            <w:r w:rsidRPr="007E0B31">
              <w:rPr>
                <w:rFonts w:cs="Arial"/>
              </w:rPr>
              <w:t>Single Point of Connection</w:t>
            </w:r>
          </w:p>
        </w:tc>
        <w:tc>
          <w:tcPr>
            <w:tcW w:w="6634" w:type="dxa"/>
          </w:tcPr>
          <w:p w14:paraId="357AE2D2" w14:textId="77777777" w:rsidR="00F81D7C" w:rsidRPr="007E0B31" w:rsidRDefault="00F81D7C" w:rsidP="00F81D7C">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F81D7C" w:rsidRPr="007E0B31" w14:paraId="6F54CDA0" w14:textId="77777777" w:rsidTr="0DEE1E6E">
        <w:trPr>
          <w:cantSplit/>
        </w:trPr>
        <w:tc>
          <w:tcPr>
            <w:tcW w:w="2884" w:type="dxa"/>
          </w:tcPr>
          <w:p w14:paraId="636AB71F" w14:textId="77777777" w:rsidR="00F81D7C" w:rsidRPr="007E0B31" w:rsidRDefault="00F81D7C" w:rsidP="00F81D7C">
            <w:pPr>
              <w:pStyle w:val="Arial11Bold"/>
              <w:rPr>
                <w:rFonts w:cs="Arial"/>
              </w:rPr>
            </w:pPr>
            <w:r w:rsidRPr="007E0B31">
              <w:rPr>
                <w:rFonts w:cs="Arial"/>
              </w:rPr>
              <w:t>Site Common Drawings</w:t>
            </w:r>
          </w:p>
        </w:tc>
        <w:tc>
          <w:tcPr>
            <w:tcW w:w="6634" w:type="dxa"/>
          </w:tcPr>
          <w:p w14:paraId="10001C92" w14:textId="77777777" w:rsidR="00F81D7C" w:rsidRPr="007E0B31" w:rsidRDefault="00F81D7C" w:rsidP="00F81D7C">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F81D7C" w:rsidRPr="007E0B31" w14:paraId="5735D188" w14:textId="77777777" w:rsidTr="0DEE1E6E">
        <w:trPr>
          <w:cantSplit/>
        </w:trPr>
        <w:tc>
          <w:tcPr>
            <w:tcW w:w="2884" w:type="dxa"/>
          </w:tcPr>
          <w:p w14:paraId="236162FF" w14:textId="77777777" w:rsidR="00F81D7C" w:rsidRPr="007E0B31" w:rsidRDefault="00F81D7C" w:rsidP="00F81D7C">
            <w:pPr>
              <w:pStyle w:val="Arial11Bold"/>
              <w:rPr>
                <w:rFonts w:cs="Arial"/>
              </w:rPr>
            </w:pPr>
            <w:r w:rsidRPr="007E0B31">
              <w:rPr>
                <w:rFonts w:cs="Arial"/>
              </w:rPr>
              <w:t xml:space="preserve">Site Responsibility Schedule </w:t>
            </w:r>
          </w:p>
        </w:tc>
        <w:tc>
          <w:tcPr>
            <w:tcW w:w="6634" w:type="dxa"/>
          </w:tcPr>
          <w:p w14:paraId="6A1F8B74" w14:textId="77777777" w:rsidR="00F81D7C" w:rsidRPr="007E0B31" w:rsidRDefault="00F81D7C" w:rsidP="00F81D7C">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F81D7C" w:rsidRPr="007E0B31" w14:paraId="45E94789" w14:textId="77777777" w:rsidTr="0DEE1E6E">
        <w:trPr>
          <w:cantSplit/>
        </w:trPr>
        <w:tc>
          <w:tcPr>
            <w:tcW w:w="2884" w:type="dxa"/>
          </w:tcPr>
          <w:p w14:paraId="46B439EE" w14:textId="77777777" w:rsidR="00F81D7C" w:rsidRPr="007E0B31" w:rsidRDefault="00F81D7C" w:rsidP="00F81D7C">
            <w:pPr>
              <w:pStyle w:val="Arial11Bold"/>
              <w:rPr>
                <w:rFonts w:cs="Arial"/>
              </w:rPr>
            </w:pPr>
            <w:r w:rsidRPr="007E0B31">
              <w:rPr>
                <w:rFonts w:cs="Arial"/>
              </w:rPr>
              <w:t>Slope</w:t>
            </w:r>
          </w:p>
        </w:tc>
        <w:tc>
          <w:tcPr>
            <w:tcW w:w="6634" w:type="dxa"/>
          </w:tcPr>
          <w:p w14:paraId="0B1F2C0B" w14:textId="77777777" w:rsidR="00F81D7C" w:rsidRPr="007E0B31" w:rsidRDefault="00F81D7C" w:rsidP="00F81D7C">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F81D7C" w:rsidRPr="007E0B31" w14:paraId="37CB2940" w14:textId="77777777" w:rsidTr="0DEE1E6E">
        <w:trPr>
          <w:cantSplit/>
        </w:trPr>
        <w:tc>
          <w:tcPr>
            <w:tcW w:w="2884" w:type="dxa"/>
          </w:tcPr>
          <w:p w14:paraId="216A2CB0" w14:textId="77777777" w:rsidR="00F81D7C" w:rsidRPr="007E0B31" w:rsidRDefault="00F81D7C" w:rsidP="00F81D7C">
            <w:pPr>
              <w:pStyle w:val="Arial11Bold"/>
              <w:rPr>
                <w:rFonts w:cs="Arial"/>
              </w:rPr>
            </w:pPr>
            <w:r w:rsidRPr="007E0B31">
              <w:rPr>
                <w:rFonts w:cs="Arial"/>
              </w:rPr>
              <w:t>Small Participant</w:t>
            </w:r>
          </w:p>
        </w:tc>
        <w:tc>
          <w:tcPr>
            <w:tcW w:w="6634" w:type="dxa"/>
          </w:tcPr>
          <w:p w14:paraId="01410E38" w14:textId="77777777" w:rsidR="00F81D7C" w:rsidRPr="007E0B31" w:rsidRDefault="00F81D7C" w:rsidP="00F81D7C">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F81D7C" w:rsidRPr="007E0B31" w14:paraId="1F395979" w14:textId="77777777" w:rsidTr="0DEE1E6E">
        <w:trPr>
          <w:cantSplit/>
        </w:trPr>
        <w:tc>
          <w:tcPr>
            <w:tcW w:w="2884" w:type="dxa"/>
          </w:tcPr>
          <w:p w14:paraId="07FA4ADB" w14:textId="77777777" w:rsidR="00F81D7C" w:rsidRPr="007E0B31" w:rsidRDefault="00F81D7C" w:rsidP="00F81D7C">
            <w:pPr>
              <w:pStyle w:val="Arial11Bold"/>
              <w:rPr>
                <w:rFonts w:cs="Arial"/>
              </w:rPr>
            </w:pPr>
            <w:r w:rsidRPr="007E0B31">
              <w:rPr>
                <w:rFonts w:cs="Arial"/>
              </w:rPr>
              <w:lastRenderedPageBreak/>
              <w:t>Small Power Station</w:t>
            </w:r>
          </w:p>
        </w:tc>
        <w:tc>
          <w:tcPr>
            <w:tcW w:w="6634" w:type="dxa"/>
          </w:tcPr>
          <w:p w14:paraId="281660E4" w14:textId="77777777" w:rsidR="00F81D7C" w:rsidRPr="007E0B31" w:rsidRDefault="00F81D7C" w:rsidP="00F81D7C">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3A62CE9" w14:textId="4218E8A6"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w:t>
            </w:r>
            <w:proofErr w:type="gramStart"/>
            <w:r w:rsidRPr="007E0B31">
              <w:rPr>
                <w:rFonts w:cs="Arial"/>
              </w:rPr>
              <w:t>MW;</w:t>
            </w:r>
            <w:proofErr w:type="gramEnd"/>
            <w:r w:rsidRPr="007E0B31">
              <w:rPr>
                <w:rFonts w:cs="Arial"/>
              </w:rPr>
              <w:t xml:space="preserve"> or</w:t>
            </w:r>
          </w:p>
          <w:p w14:paraId="7C66EFE5"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r w:rsidRPr="007E0B31">
              <w:rPr>
                <w:rFonts w:cs="Arial"/>
              </w:rPr>
              <w:t xml:space="preserve"> </w:t>
            </w:r>
          </w:p>
          <w:p w14:paraId="140E2BBD" w14:textId="77777777" w:rsidR="00F81D7C" w:rsidRPr="007E0B31" w:rsidRDefault="00F81D7C" w:rsidP="00F81D7C">
            <w:pPr>
              <w:pStyle w:val="TableArial11"/>
              <w:ind w:left="567" w:hanging="567"/>
              <w:rPr>
                <w:rFonts w:cs="Arial"/>
              </w:rPr>
            </w:pPr>
            <w:r w:rsidRPr="007E0B31">
              <w:rPr>
                <w:rFonts w:cs="Arial"/>
              </w:rPr>
              <w:t>or,</w:t>
            </w:r>
          </w:p>
          <w:p w14:paraId="7EB0BBC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709A46B5" w14:textId="77777777" w:rsidR="00F81D7C" w:rsidRPr="007E0B31" w:rsidRDefault="00F81D7C" w:rsidP="00F81D7C">
            <w:pPr>
              <w:pStyle w:val="TableArial11"/>
              <w:ind w:left="567" w:hanging="567"/>
              <w:rPr>
                <w:rFonts w:cs="Arial"/>
              </w:rPr>
            </w:pPr>
            <w:r w:rsidRPr="007E0B31">
              <w:rPr>
                <w:rFonts w:cs="Arial"/>
              </w:rPr>
              <w:t>or,</w:t>
            </w:r>
          </w:p>
          <w:p w14:paraId="6997783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01651DEA" w14:textId="77777777" w:rsidR="00F81D7C" w:rsidRPr="007E0B31" w:rsidRDefault="00F81D7C" w:rsidP="00F81D7C">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9A6021" w:rsidRPr="007E0B31" w14:paraId="55FE9073" w14:textId="77777777" w:rsidTr="00DB5C24">
        <w:trPr>
          <w:cantSplit/>
          <w:ins w:id="43" w:author="Graham Lear [NESO]" w:date="2025-08-15T17:11:00Z"/>
        </w:trPr>
        <w:tc>
          <w:tcPr>
            <w:tcW w:w="2884" w:type="dxa"/>
          </w:tcPr>
          <w:p w14:paraId="2B693CC7" w14:textId="4D95603B" w:rsidR="009A6021" w:rsidRPr="00090C5D" w:rsidRDefault="009A6021" w:rsidP="009A6021">
            <w:pPr>
              <w:pStyle w:val="Arial11Bold"/>
              <w:rPr>
                <w:ins w:id="44" w:author="Graham Lear [NESO]" w:date="2025-08-15T17:11:00Z" w16du:dateUtc="2025-08-15T16:11:00Z"/>
                <w:bCs/>
              </w:rPr>
            </w:pPr>
            <w:ins w:id="45" w:author="Graham Lear [NESO]" w:date="2025-09-05T14:01:00Z" w16du:dateUtc="2025-09-05T13:01:00Z">
              <w:r>
                <w:rPr>
                  <w:bCs/>
                </w:rPr>
                <w:t>Space Weather Advisory Statement</w:t>
              </w:r>
            </w:ins>
          </w:p>
        </w:tc>
        <w:tc>
          <w:tcPr>
            <w:tcW w:w="6634" w:type="dxa"/>
          </w:tcPr>
          <w:p w14:paraId="7F4D5D3B" w14:textId="76999AB6" w:rsidR="009A6021" w:rsidRPr="00540AC8" w:rsidRDefault="009A6021" w:rsidP="009A6021">
            <w:pPr>
              <w:pStyle w:val="TableArial11"/>
              <w:ind w:left="15" w:hanging="15"/>
              <w:rPr>
                <w:ins w:id="46" w:author="Graham Lear [NESO]" w:date="2025-08-15T17:11:00Z" w16du:dateUtc="2025-08-15T16:11:00Z"/>
              </w:rPr>
            </w:pPr>
            <w:ins w:id="47" w:author="Graham Lear [NESO]" w:date="2025-09-05T14:01:00Z" w16du:dateUtc="2025-09-05T13:01:00Z">
              <w:r w:rsidRPr="00462B86">
                <w:t xml:space="preserve">A statement issued by </w:t>
              </w:r>
              <w:r w:rsidRPr="00462B86">
                <w:rPr>
                  <w:b/>
                  <w:bCs/>
                </w:rPr>
                <w:t xml:space="preserve">The Company </w:t>
              </w:r>
              <w:r w:rsidRPr="00462B86">
                <w:t>to advise of a space weather related matter for information and further consideration.</w:t>
              </w:r>
            </w:ins>
          </w:p>
        </w:tc>
      </w:tr>
      <w:tr w:rsidR="009A6021" w:rsidRPr="007E0B31" w14:paraId="5D061F22" w14:textId="77777777" w:rsidTr="00DB5C24">
        <w:trPr>
          <w:cantSplit/>
          <w:ins w:id="48" w:author="Graham Lear [NESO]" w:date="2025-08-15T17:11:00Z"/>
        </w:trPr>
        <w:tc>
          <w:tcPr>
            <w:tcW w:w="2884" w:type="dxa"/>
          </w:tcPr>
          <w:p w14:paraId="0712A548" w14:textId="44ED3B97" w:rsidR="009A6021" w:rsidRPr="00090C5D" w:rsidRDefault="009A6021" w:rsidP="009A6021">
            <w:pPr>
              <w:pStyle w:val="Arial11Bold"/>
              <w:rPr>
                <w:ins w:id="49" w:author="Graham Lear [NESO]" w:date="2025-08-15T17:11:00Z" w16du:dateUtc="2025-08-15T16:11:00Z"/>
                <w:bCs/>
              </w:rPr>
            </w:pPr>
            <w:ins w:id="50" w:author="Graham Lear [NESO]" w:date="2025-09-05T14:01:00Z" w16du:dateUtc="2025-09-05T13:01:00Z">
              <w:r>
                <w:rPr>
                  <w:rFonts w:cs="Arial"/>
                  <w:bCs/>
                </w:rPr>
                <w:t>Space Weather Cancellation Notification</w:t>
              </w:r>
            </w:ins>
          </w:p>
        </w:tc>
        <w:tc>
          <w:tcPr>
            <w:tcW w:w="6634" w:type="dxa"/>
          </w:tcPr>
          <w:p w14:paraId="715B778C" w14:textId="5C13F336" w:rsidR="009A6021" w:rsidRPr="00540AC8" w:rsidRDefault="009A6021" w:rsidP="009A6021">
            <w:pPr>
              <w:pStyle w:val="TableArial11"/>
              <w:ind w:left="15" w:hanging="15"/>
              <w:rPr>
                <w:ins w:id="51" w:author="Graham Lear [NESO]" w:date="2025-08-15T17:11:00Z" w16du:dateUtc="2025-08-15T16:11:00Z"/>
              </w:rPr>
            </w:pPr>
            <w:ins w:id="52" w:author="Graham Lear [NESO]" w:date="2025-09-05T14:01:00Z" w16du:dateUtc="2025-09-05T13:01:00Z">
              <w:r>
                <w:t xml:space="preserve">A notification issued by </w:t>
              </w:r>
              <w:r w:rsidRPr="744CE868">
                <w:rPr>
                  <w:b/>
                  <w:bCs/>
                </w:rPr>
                <w:t>The Company</w:t>
              </w:r>
              <w:r>
                <w:t xml:space="preserve"> following Met Office guidance signalling that a space weather situation has concluded.</w:t>
              </w:r>
            </w:ins>
          </w:p>
        </w:tc>
      </w:tr>
      <w:tr w:rsidR="009A6021" w:rsidRPr="007E0B31" w14:paraId="6F9AF1FB" w14:textId="77777777" w:rsidTr="00DB5C24">
        <w:trPr>
          <w:cantSplit/>
          <w:ins w:id="53" w:author="Graham Lear [NESO]" w:date="2025-08-15T17:11:00Z"/>
        </w:trPr>
        <w:tc>
          <w:tcPr>
            <w:tcW w:w="2884" w:type="dxa"/>
          </w:tcPr>
          <w:p w14:paraId="2EA91AE9" w14:textId="046632EA" w:rsidR="009A6021" w:rsidRPr="00090C5D" w:rsidRDefault="009A6021" w:rsidP="009A6021">
            <w:pPr>
              <w:pStyle w:val="Arial11Bold"/>
              <w:rPr>
                <w:ins w:id="54" w:author="Graham Lear [NESO]" w:date="2025-08-15T17:11:00Z" w16du:dateUtc="2025-08-15T16:11:00Z"/>
                <w:bCs/>
              </w:rPr>
            </w:pPr>
            <w:ins w:id="55" w:author="Graham Lear [NESO]" w:date="2025-09-05T14:01:00Z" w16du:dateUtc="2025-09-05T13:01:00Z">
              <w:r w:rsidRPr="00B550B5">
                <w:rPr>
                  <w:rFonts w:cs="Arial"/>
                  <w:bCs/>
                </w:rPr>
                <w:t>Space Weather Cessation Notification</w:t>
              </w:r>
            </w:ins>
          </w:p>
        </w:tc>
        <w:tc>
          <w:tcPr>
            <w:tcW w:w="6634" w:type="dxa"/>
          </w:tcPr>
          <w:p w14:paraId="287A1C43" w14:textId="5FBBFBBF" w:rsidR="009A6021" w:rsidRPr="00540AC8" w:rsidRDefault="009A6021" w:rsidP="009A6021">
            <w:pPr>
              <w:pStyle w:val="TableArial11"/>
              <w:ind w:left="15" w:hanging="15"/>
              <w:rPr>
                <w:ins w:id="56" w:author="Graham Lear [NESO]" w:date="2025-08-15T17:11:00Z" w16du:dateUtc="2025-08-15T16:11:00Z"/>
              </w:rPr>
            </w:pPr>
            <w:ins w:id="57" w:author="Graham Lear [NESO]" w:date="2025-09-05T14:01:00Z" w16du:dateUtc="2025-09-05T13:01:00Z">
              <w:r w:rsidRPr="004C0AF8">
                <w:t xml:space="preserve">A notification issued by </w:t>
              </w:r>
              <w:r w:rsidRPr="004C0AF8">
                <w:rPr>
                  <w:b/>
                  <w:bCs/>
                </w:rPr>
                <w:t>The Company</w:t>
              </w:r>
              <w:r>
                <w:t xml:space="preserve"> </w:t>
              </w:r>
              <w:r w:rsidRPr="004C0AF8">
                <w:t xml:space="preserve">following Met Office guidance signalling a return to a </w:t>
              </w:r>
              <w:r w:rsidRPr="004C0AF8">
                <w:rPr>
                  <w:b/>
                  <w:bCs/>
                </w:rPr>
                <w:t>Space Weather Prepare Notification</w:t>
              </w:r>
              <w:r w:rsidRPr="004C0AF8">
                <w:rPr>
                  <w:i/>
                  <w:iCs/>
                </w:rPr>
                <w:t xml:space="preserve"> </w:t>
              </w:r>
              <w:r w:rsidRPr="004C0AF8">
                <w:t xml:space="preserve">level.  </w:t>
              </w:r>
              <w:r>
                <w:t xml:space="preserve"> </w:t>
              </w:r>
            </w:ins>
          </w:p>
        </w:tc>
      </w:tr>
      <w:tr w:rsidR="009A6021" w:rsidRPr="007E0B31" w14:paraId="0A90096D" w14:textId="77777777" w:rsidTr="00DB5C24">
        <w:trPr>
          <w:cantSplit/>
          <w:ins w:id="58" w:author="Graham Lear [NESO]" w:date="2025-08-15T17:11:00Z"/>
        </w:trPr>
        <w:tc>
          <w:tcPr>
            <w:tcW w:w="2884" w:type="dxa"/>
          </w:tcPr>
          <w:p w14:paraId="2BD16D80" w14:textId="49B5A5D4" w:rsidR="009A6021" w:rsidRPr="00090C5D" w:rsidRDefault="009A6021" w:rsidP="009A6021">
            <w:pPr>
              <w:pStyle w:val="Arial11Bold"/>
              <w:rPr>
                <w:ins w:id="59" w:author="Graham Lear [NESO]" w:date="2025-08-15T17:11:00Z" w16du:dateUtc="2025-08-15T16:11:00Z"/>
                <w:bCs/>
              </w:rPr>
            </w:pPr>
            <w:ins w:id="60" w:author="Graham Lear [NESO]" w:date="2025-09-05T14:01:00Z" w16du:dateUtc="2025-09-05T13:01:00Z">
              <w:r w:rsidRPr="00B550B5">
                <w:rPr>
                  <w:rFonts w:cs="Arial"/>
                  <w:bCs/>
                </w:rPr>
                <w:t xml:space="preserve">Space Weather </w:t>
              </w:r>
              <w:r>
                <w:rPr>
                  <w:rFonts w:cs="Arial"/>
                  <w:bCs/>
                </w:rPr>
                <w:t>Experienced</w:t>
              </w:r>
              <w:r w:rsidRPr="00B550B5">
                <w:rPr>
                  <w:rFonts w:cs="Arial"/>
                  <w:bCs/>
                </w:rPr>
                <w:t xml:space="preserve"> Notification</w:t>
              </w:r>
            </w:ins>
          </w:p>
        </w:tc>
        <w:tc>
          <w:tcPr>
            <w:tcW w:w="6634" w:type="dxa"/>
          </w:tcPr>
          <w:p w14:paraId="1C6284DE" w14:textId="2781A26E" w:rsidR="009A6021" w:rsidRPr="00540AC8" w:rsidRDefault="009A6021" w:rsidP="009A6021">
            <w:pPr>
              <w:pStyle w:val="TableArial11"/>
              <w:ind w:left="15" w:hanging="15"/>
              <w:rPr>
                <w:ins w:id="61" w:author="Graham Lear [NESO]" w:date="2025-08-15T17:11:00Z" w16du:dateUtc="2025-08-15T16:11:00Z"/>
              </w:rPr>
            </w:pPr>
            <w:ins w:id="62" w:author="Graham Lear [NESO]" w:date="2025-09-05T14:01:00Z" w16du:dateUtc="2025-09-05T13:01:00Z">
              <w:r w:rsidRPr="00462B86">
                <w:t xml:space="preserve">A notification issued by </w:t>
              </w:r>
              <w:r w:rsidRPr="00462B86">
                <w:rPr>
                  <w:b/>
                  <w:bCs/>
                </w:rPr>
                <w:t xml:space="preserve">The Company </w:t>
              </w:r>
              <w:r>
                <w:t>following</w:t>
              </w:r>
            </w:ins>
            <w:ins w:id="63" w:author="Graham Lear [NESO]" w:date="2025-09-10T16:24:00Z" w16du:dateUtc="2025-09-10T15:24:00Z">
              <w:r w:rsidR="00DB5C24">
                <w:t xml:space="preserve"> Met Office</w:t>
              </w:r>
            </w:ins>
            <w:ins w:id="64" w:author="Claire Goult [NESO]" w:date="2025-09-10T11:20:00Z" w16du:dateUtc="2025-09-10T10:20:00Z">
              <w:r w:rsidR="00BC7952">
                <w:t xml:space="preserve"> </w:t>
              </w:r>
            </w:ins>
            <w:ins w:id="65" w:author="Graham Lear [NESO]" w:date="2025-09-05T14:01:00Z" w16du:dateUtc="2025-09-05T13:01:00Z">
              <w:r>
                <w:t>guidance</w:t>
              </w:r>
              <w:r w:rsidRPr="00462B86">
                <w:t xml:space="preserve"> that impacts</w:t>
              </w:r>
              <w:r>
                <w:t xml:space="preserve"> (</w:t>
              </w:r>
              <w:r w:rsidRPr="00462B86">
                <w:t>consistent with a space weather event</w:t>
              </w:r>
              <w:r>
                <w:t>)</w:t>
              </w:r>
              <w:r w:rsidRPr="00462B86">
                <w:t xml:space="preserve"> have been seen or experienced in </w:t>
              </w:r>
              <w:r w:rsidRPr="00462B86">
                <w:rPr>
                  <w:b/>
                  <w:bCs/>
                </w:rPr>
                <w:t>GB</w:t>
              </w:r>
              <w:r>
                <w:t>. This triggers the preparation and issuing of</w:t>
              </w:r>
              <w:r w:rsidRPr="00462B86">
                <w:t xml:space="preserve"> </w:t>
              </w:r>
              <w:r w:rsidRPr="00462B86">
                <w:rPr>
                  <w:b/>
                  <w:bCs/>
                </w:rPr>
                <w:t>Space Weather Outcome Statement</w:t>
              </w:r>
              <w:r>
                <w:rPr>
                  <w:b/>
                  <w:bCs/>
                </w:rPr>
                <w:t>s</w:t>
              </w:r>
              <w:r>
                <w:t>.</w:t>
              </w:r>
            </w:ins>
          </w:p>
        </w:tc>
      </w:tr>
      <w:tr w:rsidR="009A6021" w:rsidRPr="007E0B31" w14:paraId="1ED45756" w14:textId="77777777" w:rsidTr="00DB5C24">
        <w:trPr>
          <w:cantSplit/>
          <w:ins w:id="66" w:author="Graham Lear [NESO]" w:date="2025-08-15T17:11:00Z"/>
        </w:trPr>
        <w:tc>
          <w:tcPr>
            <w:tcW w:w="2884" w:type="dxa"/>
          </w:tcPr>
          <w:p w14:paraId="5A24D4FB" w14:textId="2F2137EA" w:rsidR="009A6021" w:rsidRPr="00090C5D" w:rsidRDefault="009A6021" w:rsidP="009A6021">
            <w:pPr>
              <w:pStyle w:val="Arial11Bold"/>
              <w:rPr>
                <w:ins w:id="67" w:author="Graham Lear [NESO]" w:date="2025-08-15T17:11:00Z" w16du:dateUtc="2025-08-15T16:11:00Z"/>
                <w:bCs/>
              </w:rPr>
            </w:pPr>
            <w:ins w:id="68" w:author="Graham Lear [NESO]" w:date="2025-09-05T14:01:00Z" w16du:dateUtc="2025-09-05T13:01:00Z">
              <w:r w:rsidRPr="00EC334A">
                <w:rPr>
                  <w:bCs/>
                </w:rPr>
                <w:lastRenderedPageBreak/>
                <w:t xml:space="preserve">Space Weather </w:t>
              </w:r>
              <w:r>
                <w:rPr>
                  <w:bCs/>
                </w:rPr>
                <w:t>Imminent</w:t>
              </w:r>
              <w:r w:rsidRPr="00EC334A">
                <w:rPr>
                  <w:bCs/>
                </w:rPr>
                <w:t xml:space="preserve"> Notification</w:t>
              </w:r>
            </w:ins>
          </w:p>
        </w:tc>
        <w:tc>
          <w:tcPr>
            <w:tcW w:w="6634" w:type="dxa"/>
          </w:tcPr>
          <w:p w14:paraId="520B8403" w14:textId="5CB9EC63" w:rsidR="009A6021" w:rsidRPr="00540AC8" w:rsidRDefault="009A6021" w:rsidP="009A6021">
            <w:pPr>
              <w:pStyle w:val="TableArial11"/>
              <w:ind w:left="15" w:hanging="15"/>
              <w:rPr>
                <w:ins w:id="69" w:author="Graham Lear [NESO]" w:date="2025-08-15T17:11:00Z" w16du:dateUtc="2025-08-15T16:11:00Z"/>
              </w:rPr>
            </w:pPr>
            <w:ins w:id="70" w:author="Graham Lear [NESO]" w:date="2025-09-05T14:01:00Z" w16du:dateUtc="2025-09-05T13:01:00Z">
              <w:r w:rsidRPr="00462B86">
                <w:t xml:space="preserve">A notification issued by </w:t>
              </w:r>
              <w:r w:rsidRPr="00462B86">
                <w:rPr>
                  <w:b/>
                  <w:bCs/>
                </w:rPr>
                <w:t>The Company</w:t>
              </w:r>
              <w:r w:rsidRPr="00462B86">
                <w:t xml:space="preserve"> following Met Office </w:t>
              </w:r>
              <w:r>
                <w:t xml:space="preserve">guidance </w:t>
              </w:r>
              <w:r w:rsidRPr="00462B86">
                <w:t xml:space="preserve">of imminent space weather of a nature and anticipated level </w:t>
              </w:r>
              <w:r>
                <w:t xml:space="preserve">of G5 </w:t>
              </w:r>
              <w:r w:rsidRPr="00462B86">
                <w:t>(</w:t>
              </w:r>
              <w:r>
                <w:t>using the Met Office ranking</w:t>
              </w:r>
              <w:r w:rsidRPr="00462B86">
                <w:t>)</w:t>
              </w:r>
              <w:r>
                <w:t>.</w:t>
              </w:r>
              <w:r w:rsidRPr="00462B86">
                <w:t xml:space="preserve"> A </w:t>
              </w:r>
              <w:r w:rsidRPr="00462B86">
                <w:rPr>
                  <w:b/>
                  <w:bCs/>
                </w:rPr>
                <w:t xml:space="preserve">Space Weather </w:t>
              </w:r>
              <w:r>
                <w:rPr>
                  <w:b/>
                  <w:bCs/>
                </w:rPr>
                <w:t>Imminent</w:t>
              </w:r>
              <w:r w:rsidRPr="00462B86">
                <w:rPr>
                  <w:b/>
                  <w:bCs/>
                </w:rPr>
                <w:t xml:space="preserve"> Notification </w:t>
              </w:r>
              <w:r w:rsidRPr="00462B86">
                <w:t xml:space="preserve">is likely to be issued </w:t>
              </w:r>
              <w:r>
                <w:t>20</w:t>
              </w:r>
              <w:r w:rsidRPr="00462B86">
                <w:t xml:space="preserve"> to </w:t>
              </w:r>
              <w:r>
                <w:t>60</w:t>
              </w:r>
              <w:r w:rsidRPr="00462B86">
                <w:t xml:space="preserve"> minutes ahead of a space weather event being forecast to impact the </w:t>
              </w:r>
              <w:r w:rsidRPr="00462B86">
                <w:rPr>
                  <w:b/>
                  <w:bCs/>
                </w:rPr>
                <w:t>NETS</w:t>
              </w:r>
              <w:r w:rsidRPr="00462B86">
                <w:t>.</w:t>
              </w:r>
            </w:ins>
          </w:p>
        </w:tc>
      </w:tr>
      <w:tr w:rsidR="009A6021" w:rsidRPr="007E0B31" w14:paraId="75E6FB01" w14:textId="77777777" w:rsidTr="00DB5C24">
        <w:trPr>
          <w:cantSplit/>
          <w:ins w:id="71" w:author="Graham Lear [NESO]" w:date="2025-08-15T17:11:00Z"/>
        </w:trPr>
        <w:tc>
          <w:tcPr>
            <w:tcW w:w="2884" w:type="dxa"/>
          </w:tcPr>
          <w:p w14:paraId="38E9C248" w14:textId="2477103E" w:rsidR="009A6021" w:rsidRPr="00090C5D" w:rsidRDefault="009A6021" w:rsidP="009A6021">
            <w:pPr>
              <w:pStyle w:val="Arial11Bold"/>
              <w:rPr>
                <w:ins w:id="72" w:author="Graham Lear [NESO]" w:date="2025-08-15T17:11:00Z" w16du:dateUtc="2025-08-15T16:11:00Z"/>
                <w:bCs/>
              </w:rPr>
            </w:pPr>
            <w:ins w:id="73" w:author="Graham Lear [NESO]" w:date="2025-09-05T14:01:00Z" w16du:dateUtc="2025-09-05T13:01:00Z">
              <w:r w:rsidRPr="008B75E4">
                <w:rPr>
                  <w:rFonts w:cs="Arial"/>
                  <w:bCs/>
                </w:rPr>
                <w:t>Space Weather Outcome Statement</w:t>
              </w:r>
            </w:ins>
          </w:p>
        </w:tc>
        <w:tc>
          <w:tcPr>
            <w:tcW w:w="6634" w:type="dxa"/>
          </w:tcPr>
          <w:p w14:paraId="7ACF185F" w14:textId="29CF39CE" w:rsidR="009A6021" w:rsidRPr="00540AC8" w:rsidRDefault="009A6021" w:rsidP="009A6021">
            <w:pPr>
              <w:pStyle w:val="TableArial11"/>
              <w:ind w:left="15" w:hanging="15"/>
              <w:rPr>
                <w:ins w:id="74" w:author="Graham Lear [NESO]" w:date="2025-08-15T17:11:00Z" w16du:dateUtc="2025-08-15T16:11:00Z"/>
              </w:rPr>
            </w:pPr>
            <w:ins w:id="75" w:author="Graham Lear [NESO]" w:date="2025-09-05T14:01:00Z" w16du:dateUtc="2025-09-05T13:01:00Z">
              <w:r w:rsidRPr="005165D2">
                <w:t xml:space="preserve">A statement that is issued by </w:t>
              </w:r>
            </w:ins>
            <w:ins w:id="76" w:author="Graham Lear [NESO]" w:date="2025-10-27T21:01:00Z" w16du:dateUtc="2025-10-27T21:01:00Z">
              <w:r w:rsidR="00C65B3D">
                <w:t>a</w:t>
              </w:r>
            </w:ins>
            <w:ins w:id="77" w:author="Graham Lear [NESO]" w:date="2025-09-05T14:01:00Z" w16du:dateUtc="2025-09-05T13:01:00Z">
              <w:r w:rsidRPr="005165D2">
                <w:t xml:space="preserve"> </w:t>
              </w:r>
              <w:r w:rsidRPr="005165D2">
                <w:rPr>
                  <w:b/>
                  <w:bCs/>
                </w:rPr>
                <w:t>User</w:t>
              </w:r>
              <w:r w:rsidRPr="005165D2">
                <w:t xml:space="preserve"> to </w:t>
              </w:r>
              <w:r w:rsidRPr="005165D2">
                <w:rPr>
                  <w:b/>
                  <w:bCs/>
                </w:rPr>
                <w:t>The Company</w:t>
              </w:r>
              <w:r w:rsidRPr="005165D2">
                <w:t xml:space="preserve"> where</w:t>
              </w:r>
              <w:r>
                <w:t>,</w:t>
              </w:r>
              <w:r w:rsidRPr="005165D2">
                <w:t xml:space="preserve"> following the issuing of a </w:t>
              </w:r>
              <w:r w:rsidRPr="005165D2">
                <w:rPr>
                  <w:b/>
                  <w:bCs/>
                </w:rPr>
                <w:t xml:space="preserve">Space Weather </w:t>
              </w:r>
              <w:r>
                <w:rPr>
                  <w:b/>
                  <w:bCs/>
                </w:rPr>
                <w:t>Experienced</w:t>
              </w:r>
              <w:r w:rsidRPr="005165D2">
                <w:rPr>
                  <w:b/>
                  <w:bCs/>
                </w:rPr>
                <w:t xml:space="preserve"> Notification</w:t>
              </w:r>
              <w:r>
                <w:t>,</w:t>
              </w:r>
              <w:r w:rsidRPr="005165D2">
                <w:t xml:space="preserve"> their </w:t>
              </w:r>
              <w:r>
                <w:rPr>
                  <w:b/>
                  <w:bCs/>
                </w:rPr>
                <w:t>Plant</w:t>
              </w:r>
            </w:ins>
            <w:ins w:id="78" w:author="Graham Lear [NESO]" w:date="2025-09-10T16:23:00Z" w16du:dateUtc="2025-09-10T15:23:00Z">
              <w:r w:rsidR="00DB5C24">
                <w:t xml:space="preserve"> or </w:t>
              </w:r>
              <w:r w:rsidR="00DB5C24">
                <w:rPr>
                  <w:b/>
                  <w:bCs/>
                </w:rPr>
                <w:t>Apparatus</w:t>
              </w:r>
            </w:ins>
            <w:ins w:id="79" w:author="Graham Lear [NESO]" w:date="2025-09-05T14:01:00Z" w16du:dateUtc="2025-09-05T13:01:00Z">
              <w:r w:rsidRPr="005165D2">
                <w:t xml:space="preserve"> ha</w:t>
              </w:r>
              <w:r>
                <w:t>s</w:t>
              </w:r>
              <w:r w:rsidRPr="005165D2">
                <w:t xml:space="preserve"> seen or experienced impacts that they believe, at the time, are or may</w:t>
              </w:r>
            </w:ins>
            <w:ins w:id="80" w:author="Claire Goult [NESO]" w:date="2025-09-10T11:25:00Z" w16du:dateUtc="2025-09-10T10:25:00Z">
              <w:r w:rsidR="00F118E6">
                <w:t xml:space="preserve"> </w:t>
              </w:r>
            </w:ins>
            <w:ins w:id="81" w:author="Graham Lear [NESO]" w:date="2025-09-05T14:01:00Z" w16du:dateUtc="2025-09-05T13:01:00Z">
              <w:r w:rsidRPr="005165D2">
                <w:t>be of a nature consistent with a space weather event.</w:t>
              </w:r>
            </w:ins>
          </w:p>
        </w:tc>
      </w:tr>
      <w:tr w:rsidR="009A6021" w:rsidRPr="007E0B31" w14:paraId="69B9E2A5" w14:textId="77777777" w:rsidTr="00DB5C24">
        <w:trPr>
          <w:cantSplit/>
          <w:ins w:id="82" w:author="Graham Lear [NESO]" w:date="2025-08-15T17:11:00Z"/>
        </w:trPr>
        <w:tc>
          <w:tcPr>
            <w:tcW w:w="2884" w:type="dxa"/>
          </w:tcPr>
          <w:p w14:paraId="0BA20AD9" w14:textId="5706C50B" w:rsidR="009A6021" w:rsidRPr="00090C5D" w:rsidRDefault="009A6021" w:rsidP="009A6021">
            <w:pPr>
              <w:pStyle w:val="Arial11Bold"/>
              <w:rPr>
                <w:ins w:id="83" w:author="Graham Lear [NESO]" w:date="2025-08-15T17:11:00Z" w16du:dateUtc="2025-08-15T16:11:00Z"/>
                <w:bCs/>
              </w:rPr>
            </w:pPr>
            <w:ins w:id="84" w:author="Graham Lear [NESO]" w:date="2025-09-05T14:01:00Z" w16du:dateUtc="2025-09-05T13:01:00Z">
              <w:r w:rsidRPr="0DEE1E6E">
                <w:rPr>
                  <w:rFonts w:cs="Arial"/>
                </w:rPr>
                <w:t>Space Weather Output Usable</w:t>
              </w:r>
            </w:ins>
            <w:ins w:id="85" w:author="Graham Lear [NESO]" w:date="2025-09-05T16:40:00Z" w16du:dateUtc="2025-09-05T15:40:00Z">
              <w:r w:rsidR="00AD7313">
                <w:rPr>
                  <w:rFonts w:cs="Arial"/>
                </w:rPr>
                <w:t xml:space="preserve"> </w:t>
              </w:r>
            </w:ins>
            <w:ins w:id="86" w:author="Graham Lear [NESO]" w:date="2025-09-05T14:01:00Z" w16du:dateUtc="2025-09-05T13:01:00Z">
              <w:r w:rsidRPr="0DEE1E6E">
                <w:rPr>
                  <w:rFonts w:cs="Arial"/>
                </w:rPr>
                <w:t>Declaration</w:t>
              </w:r>
            </w:ins>
          </w:p>
        </w:tc>
        <w:tc>
          <w:tcPr>
            <w:tcW w:w="6634" w:type="dxa"/>
          </w:tcPr>
          <w:p w14:paraId="6286D583" w14:textId="4D174374" w:rsidR="009A6021" w:rsidRPr="00540AC8" w:rsidRDefault="009A6021" w:rsidP="009A6021">
            <w:pPr>
              <w:pStyle w:val="TableArial11"/>
              <w:ind w:left="15" w:hanging="15"/>
              <w:rPr>
                <w:ins w:id="87" w:author="Graham Lear [NESO]" w:date="2025-08-15T17:11:00Z" w16du:dateUtc="2025-08-15T16:11:00Z"/>
              </w:rPr>
            </w:pPr>
            <w:ins w:id="88" w:author="Graham Lear [NESO]" w:date="2025-09-05T14:01:00Z" w16du:dateUtc="2025-09-05T13:01:00Z">
              <w:r>
                <w:t xml:space="preserve">A declaration of the </w:t>
              </w:r>
              <w:r w:rsidRPr="003A7CA3">
                <w:rPr>
                  <w:b/>
                  <w:bCs/>
                </w:rPr>
                <w:t>Output</w:t>
              </w:r>
              <w:r>
                <w:t xml:space="preserve"> </w:t>
              </w:r>
              <w:r w:rsidRPr="003A7CA3">
                <w:rPr>
                  <w:b/>
                  <w:bCs/>
                </w:rPr>
                <w:t>Usable</w:t>
              </w:r>
              <w:r>
                <w:t xml:space="preserve"> that would apply to a </w:t>
              </w:r>
              <w:r>
                <w:rPr>
                  <w:b/>
                </w:rPr>
                <w:t>Generator</w:t>
              </w:r>
              <w:r>
                <w:rPr>
                  <w:bCs/>
                </w:rPr>
                <w:t xml:space="preserve"> in respect of their </w:t>
              </w:r>
              <w:r w:rsidRPr="00122361">
                <w:rPr>
                  <w:b/>
                </w:rPr>
                <w:t xml:space="preserve">Generating Unit </w:t>
              </w:r>
              <w:r w:rsidRPr="00122361">
                <w:t xml:space="preserve">and/or </w:t>
              </w:r>
              <w:r w:rsidRPr="00A5603B">
                <w:rPr>
                  <w:b/>
                </w:rPr>
                <w:t xml:space="preserve">Power-Generating Module </w:t>
              </w:r>
              <w:r w:rsidRPr="00A5603B">
                <w:t>and/or</w:t>
              </w:r>
              <w:r w:rsidRPr="00C91DC1">
                <w:rPr>
                  <w:b/>
                </w:rPr>
                <w:t xml:space="preserve"> </w:t>
              </w:r>
              <w:r w:rsidRPr="00400182">
                <w:rPr>
                  <w:b/>
                  <w:bCs/>
                </w:rPr>
                <w:t>Power Park Module</w:t>
              </w:r>
              <w:r>
                <w:t>, or</w:t>
              </w:r>
              <w:r>
                <w:rPr>
                  <w:b/>
                </w:rPr>
                <w:t xml:space="preserve"> Interconnector </w:t>
              </w:r>
              <w:r w:rsidRPr="00BD0DF2">
                <w:rPr>
                  <w:b/>
                </w:rPr>
                <w:t>Owner</w:t>
              </w:r>
              <w:r>
                <w:rPr>
                  <w:bCs/>
                </w:rPr>
                <w:t xml:space="preserve"> in respect of their </w:t>
              </w:r>
              <w:r>
                <w:rPr>
                  <w:b/>
                </w:rPr>
                <w:t xml:space="preserve">External Interconnection </w:t>
              </w:r>
              <w:r w:rsidRPr="00BD0DF2">
                <w:rPr>
                  <w:b/>
                </w:rPr>
                <w:t>Circuits</w:t>
              </w:r>
              <w:r>
                <w:rPr>
                  <w:bCs/>
                </w:rPr>
                <w:t xml:space="preserve"> or </w:t>
              </w:r>
              <w:r>
                <w:rPr>
                  <w:b/>
                </w:rPr>
                <w:t>Restoration Contractor</w:t>
              </w:r>
              <w:r>
                <w:rPr>
                  <w:bCs/>
                </w:rPr>
                <w:t xml:space="preserve"> in respect of their </w:t>
              </w:r>
              <w:r w:rsidRPr="000911FF">
                <w:rPr>
                  <w:b/>
                </w:rPr>
                <w:t>Plant</w:t>
              </w:r>
              <w:r>
                <w:rPr>
                  <w:bCs/>
                </w:rPr>
                <w:t xml:space="preserve"> and </w:t>
              </w:r>
              <w:r w:rsidRPr="003A7CA3">
                <w:rPr>
                  <w:b/>
                </w:rPr>
                <w:t>Apparatus</w:t>
              </w:r>
              <w:r>
                <w:rPr>
                  <w:bCs/>
                </w:rPr>
                <w:t xml:space="preserve"> following the issue of a </w:t>
              </w:r>
              <w:r w:rsidRPr="003A7CA3">
                <w:rPr>
                  <w:b/>
                </w:rPr>
                <w:t>Space Weather Imminent Notification</w:t>
              </w:r>
              <w:r>
                <w:rPr>
                  <w:bCs/>
                </w:rPr>
                <w:t xml:space="preserve"> until </w:t>
              </w:r>
              <w:r>
                <w:t>such time</w:t>
              </w:r>
              <w:r w:rsidRPr="005165D2">
                <w:t xml:space="preserve"> </w:t>
              </w:r>
              <w:r>
                <w:t xml:space="preserve">as specified by the </w:t>
              </w:r>
              <w:r w:rsidRPr="3C5F9C9E">
                <w:rPr>
                  <w:b/>
                  <w:bCs/>
                </w:rPr>
                <w:t>Generator</w:t>
              </w:r>
              <w:r w:rsidRPr="004C0AF8">
                <w:t xml:space="preserve">, </w:t>
              </w:r>
              <w:r w:rsidRPr="3C5F9C9E">
                <w:rPr>
                  <w:b/>
                  <w:bCs/>
                </w:rPr>
                <w:t>Interconnector</w:t>
              </w:r>
              <w:r>
                <w:rPr>
                  <w:b/>
                  <w:bCs/>
                </w:rPr>
                <w:t xml:space="preserve"> Owner</w:t>
              </w:r>
              <w:r w:rsidRPr="3C5F9C9E">
                <w:rPr>
                  <w:b/>
                  <w:bCs/>
                </w:rPr>
                <w:t xml:space="preserve"> </w:t>
              </w:r>
              <w:r>
                <w:t>or</w:t>
              </w:r>
              <w:r w:rsidRPr="3C5F9C9E">
                <w:rPr>
                  <w:b/>
                  <w:bCs/>
                </w:rPr>
                <w:t xml:space="preserve"> Restoration Contractor</w:t>
              </w:r>
              <w:r>
                <w:t xml:space="preserve"> </w:t>
              </w:r>
              <w:r w:rsidRPr="005165D2">
                <w:t xml:space="preserve">after </w:t>
              </w:r>
              <w:r>
                <w:t xml:space="preserve">either </w:t>
              </w:r>
              <w:r w:rsidRPr="005165D2">
                <w:t xml:space="preserve">a </w:t>
              </w:r>
              <w:r w:rsidRPr="005165D2">
                <w:rPr>
                  <w:b/>
                  <w:bCs/>
                </w:rPr>
                <w:t xml:space="preserve">Space Weather </w:t>
              </w:r>
              <w:r w:rsidRPr="004C0AF8">
                <w:rPr>
                  <w:b/>
                  <w:bCs/>
                </w:rPr>
                <w:t>Cessation</w:t>
              </w:r>
              <w:r w:rsidRPr="005165D2">
                <w:rPr>
                  <w:b/>
                  <w:bCs/>
                </w:rPr>
                <w:t xml:space="preserve"> Notification</w:t>
              </w:r>
              <w:r w:rsidRPr="005165D2">
                <w:t xml:space="preserve"> </w:t>
              </w:r>
              <w:r>
                <w:t xml:space="preserve">or a </w:t>
              </w:r>
              <w:r w:rsidRPr="3C5F9C9E">
                <w:rPr>
                  <w:b/>
                  <w:bCs/>
                </w:rPr>
                <w:t>Space Weather C</w:t>
              </w:r>
              <w:r>
                <w:rPr>
                  <w:b/>
                  <w:bCs/>
                </w:rPr>
                <w:t>ancellation</w:t>
              </w:r>
              <w:r w:rsidRPr="3C5F9C9E">
                <w:rPr>
                  <w:b/>
                  <w:bCs/>
                </w:rPr>
                <w:t xml:space="preserve"> Notification </w:t>
              </w:r>
              <w:r w:rsidRPr="005165D2">
                <w:t xml:space="preserve">being issued by </w:t>
              </w:r>
              <w:r w:rsidRPr="005165D2">
                <w:rPr>
                  <w:b/>
                  <w:bCs/>
                </w:rPr>
                <w:t>The Company</w:t>
              </w:r>
              <w:r>
                <w:t>.</w:t>
              </w:r>
            </w:ins>
          </w:p>
        </w:tc>
      </w:tr>
      <w:tr w:rsidR="009A6021" w:rsidRPr="007E0B31" w14:paraId="7267406B" w14:textId="77777777" w:rsidTr="00DB5C24">
        <w:trPr>
          <w:cantSplit/>
          <w:ins w:id="89" w:author="Graham Lear [NESO]" w:date="2025-08-15T17:11:00Z"/>
        </w:trPr>
        <w:tc>
          <w:tcPr>
            <w:tcW w:w="2884" w:type="dxa"/>
          </w:tcPr>
          <w:p w14:paraId="60943872" w14:textId="78DC184C" w:rsidR="009A6021" w:rsidRPr="00090C5D" w:rsidRDefault="009A6021" w:rsidP="009A6021">
            <w:pPr>
              <w:pStyle w:val="Arial11Bold"/>
              <w:rPr>
                <w:ins w:id="90" w:author="Graham Lear [NESO]" w:date="2025-08-15T17:11:00Z" w16du:dateUtc="2025-08-15T16:11:00Z"/>
                <w:bCs/>
              </w:rPr>
            </w:pPr>
            <w:ins w:id="91" w:author="Graham Lear [NESO]" w:date="2025-09-05T14:01:00Z" w16du:dateUtc="2025-09-05T13:01:00Z">
              <w:r w:rsidRPr="00090C5D">
                <w:rPr>
                  <w:bCs/>
                </w:rPr>
                <w:t>Space Weather Prepare Notification</w:t>
              </w:r>
            </w:ins>
          </w:p>
        </w:tc>
        <w:tc>
          <w:tcPr>
            <w:tcW w:w="6634" w:type="dxa"/>
          </w:tcPr>
          <w:p w14:paraId="3146563D" w14:textId="2E9D1179" w:rsidR="009A6021" w:rsidRPr="00540AC8" w:rsidRDefault="009A6021" w:rsidP="009A6021">
            <w:pPr>
              <w:pStyle w:val="TableArial11"/>
              <w:ind w:left="15" w:hanging="15"/>
              <w:rPr>
                <w:ins w:id="92" w:author="Graham Lear [NESO]" w:date="2025-08-15T17:11:00Z" w16du:dateUtc="2025-08-15T16:11:00Z"/>
              </w:rPr>
            </w:pPr>
            <w:ins w:id="93" w:author="Graham Lear [NESO]" w:date="2025-09-05T14:01:00Z" w16du:dateUtc="2025-09-05T13:01:00Z">
              <w:r w:rsidRPr="00462B86">
                <w:t xml:space="preserve">A notification issued by </w:t>
              </w:r>
              <w:r w:rsidRPr="00462B86">
                <w:rPr>
                  <w:b/>
                  <w:bCs/>
                </w:rPr>
                <w:t>The Company</w:t>
              </w:r>
              <w:r w:rsidRPr="00462B86">
                <w:t xml:space="preserve"> following Met Office</w:t>
              </w:r>
              <w:r>
                <w:t xml:space="preserve"> guidance</w:t>
              </w:r>
              <w:r w:rsidRPr="00462B86">
                <w:t xml:space="preserve"> of space weather related activity that is of a nature and anticipated level </w:t>
              </w:r>
              <w:r>
                <w:t xml:space="preserve">of G5 </w:t>
              </w:r>
              <w:r w:rsidRPr="00462B86">
                <w:t>(</w:t>
              </w:r>
              <w:r>
                <w:t>using the Met Office ranking</w:t>
              </w:r>
              <w:r w:rsidRPr="00462B86">
                <w:t xml:space="preserve">).  A </w:t>
              </w:r>
              <w:r w:rsidRPr="00462B86">
                <w:rPr>
                  <w:b/>
                  <w:bCs/>
                </w:rPr>
                <w:t xml:space="preserve">Space Weather Prepare Notification </w:t>
              </w:r>
              <w:r w:rsidRPr="00462B86">
                <w:t xml:space="preserve">is likely to be issued </w:t>
              </w:r>
              <w:r>
                <w:t>12</w:t>
              </w:r>
              <w:r w:rsidRPr="00462B86">
                <w:t xml:space="preserve"> to </w:t>
              </w:r>
              <w:r>
                <w:t>36</w:t>
              </w:r>
              <w:r w:rsidRPr="00462B86">
                <w:t xml:space="preserve"> hours ahead of a space weather event being forecast to impact the </w:t>
              </w:r>
              <w:r w:rsidRPr="00462B86">
                <w:rPr>
                  <w:b/>
                  <w:bCs/>
                </w:rPr>
                <w:t>NETS</w:t>
              </w:r>
              <w:r w:rsidRPr="00462B86">
                <w:t>.</w:t>
              </w:r>
            </w:ins>
          </w:p>
        </w:tc>
      </w:tr>
      <w:tr w:rsidR="009A6021" w:rsidRPr="007E0B31" w14:paraId="7573FBB9" w14:textId="77777777" w:rsidTr="0DEE1E6E">
        <w:trPr>
          <w:cantSplit/>
        </w:trPr>
        <w:tc>
          <w:tcPr>
            <w:tcW w:w="2884" w:type="dxa"/>
          </w:tcPr>
          <w:p w14:paraId="762A4B06" w14:textId="5DB3B8C0" w:rsidR="009A6021" w:rsidRPr="007E0B31" w:rsidRDefault="009A6021" w:rsidP="009A6021">
            <w:pPr>
              <w:pStyle w:val="Arial11Bold"/>
              <w:rPr>
                <w:rFonts w:cs="Arial"/>
              </w:rPr>
            </w:pPr>
            <w:r w:rsidRPr="007E0B31">
              <w:rPr>
                <w:rFonts w:cs="Arial"/>
              </w:rPr>
              <w:t>Speeder Motor Setting Range</w:t>
            </w:r>
          </w:p>
        </w:tc>
        <w:tc>
          <w:tcPr>
            <w:tcW w:w="6634" w:type="dxa"/>
          </w:tcPr>
          <w:p w14:paraId="4F8D293D" w14:textId="77777777" w:rsidR="009A6021" w:rsidRPr="007E0B31" w:rsidRDefault="009A6021" w:rsidP="009A6021">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9A6021" w:rsidRPr="007E0B31" w14:paraId="04280D98" w14:textId="77777777" w:rsidTr="0DEE1E6E">
        <w:trPr>
          <w:cantSplit/>
        </w:trPr>
        <w:tc>
          <w:tcPr>
            <w:tcW w:w="2884" w:type="dxa"/>
          </w:tcPr>
          <w:p w14:paraId="7D8CDDFE" w14:textId="77777777" w:rsidR="009A6021" w:rsidRPr="007E0B31" w:rsidRDefault="009A6021" w:rsidP="009A6021">
            <w:pPr>
              <w:pStyle w:val="Arial11Bold"/>
              <w:rPr>
                <w:rFonts w:cs="Arial"/>
              </w:rPr>
            </w:pPr>
            <w:r w:rsidRPr="007E0B31">
              <w:rPr>
                <w:rFonts w:cs="Arial"/>
              </w:rPr>
              <w:t>SPT</w:t>
            </w:r>
          </w:p>
        </w:tc>
        <w:tc>
          <w:tcPr>
            <w:tcW w:w="6634" w:type="dxa"/>
          </w:tcPr>
          <w:p w14:paraId="202D47CC" w14:textId="77777777" w:rsidR="009A6021" w:rsidRPr="007E0B31" w:rsidRDefault="009A6021" w:rsidP="009A6021">
            <w:pPr>
              <w:pStyle w:val="TableArial11"/>
              <w:rPr>
                <w:rFonts w:cs="Arial"/>
              </w:rPr>
            </w:pPr>
            <w:r w:rsidRPr="007E0B31">
              <w:rPr>
                <w:rFonts w:cs="Arial"/>
              </w:rPr>
              <w:t>SP Transmission Limited</w:t>
            </w:r>
            <w:r>
              <w:rPr>
                <w:rFonts w:cs="Arial"/>
              </w:rPr>
              <w:t xml:space="preserve"> plc</w:t>
            </w:r>
          </w:p>
        </w:tc>
      </w:tr>
      <w:tr w:rsidR="009A6021" w:rsidRPr="007E0B31" w14:paraId="2DA67376" w14:textId="77777777" w:rsidTr="0DEE1E6E">
        <w:trPr>
          <w:cantSplit/>
        </w:trPr>
        <w:tc>
          <w:tcPr>
            <w:tcW w:w="2884" w:type="dxa"/>
          </w:tcPr>
          <w:p w14:paraId="22F630E2" w14:textId="084D3F3B" w:rsidR="009A6021" w:rsidRPr="004F1DF0" w:rsidRDefault="009A6021" w:rsidP="009A6021">
            <w:pPr>
              <w:rPr>
                <w:b/>
              </w:rPr>
            </w:pPr>
            <w:r w:rsidRPr="004F1DF0">
              <w:rPr>
                <w:rFonts w:cs="Arial"/>
                <w:b/>
              </w:rPr>
              <w:t>Standard Contract Terms</w:t>
            </w:r>
          </w:p>
        </w:tc>
        <w:tc>
          <w:tcPr>
            <w:tcW w:w="6634" w:type="dxa"/>
          </w:tcPr>
          <w:p w14:paraId="5D840AFD" w14:textId="4E3A5439" w:rsidR="009A6021" w:rsidRPr="00DD7E1A" w:rsidRDefault="009A6021" w:rsidP="009A6021">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9A6021" w:rsidRPr="007E0B31" w14:paraId="67A0366B" w14:textId="77777777" w:rsidTr="0DEE1E6E">
        <w:trPr>
          <w:cantSplit/>
        </w:trPr>
        <w:tc>
          <w:tcPr>
            <w:tcW w:w="2884" w:type="dxa"/>
          </w:tcPr>
          <w:p w14:paraId="0F9E2157" w14:textId="5498E044" w:rsidR="009A6021" w:rsidRDefault="009A6021" w:rsidP="009A6021">
            <w:pPr>
              <w:pStyle w:val="Arial11Bold"/>
              <w:rPr>
                <w:rFonts w:cs="Arial"/>
              </w:rPr>
            </w:pPr>
            <w:r w:rsidRPr="007E0B31">
              <w:rPr>
                <w:rFonts w:cs="Arial"/>
              </w:rPr>
              <w:t>Standard Modifications</w:t>
            </w:r>
          </w:p>
          <w:p w14:paraId="07E084EC" w14:textId="7E4794BD" w:rsidR="009A6021" w:rsidRPr="00FB43E1" w:rsidRDefault="009A6021" w:rsidP="009A6021"/>
        </w:tc>
        <w:tc>
          <w:tcPr>
            <w:tcW w:w="6634" w:type="dxa"/>
          </w:tcPr>
          <w:p w14:paraId="46989946" w14:textId="77777777" w:rsidR="009A6021" w:rsidRPr="005C20E3" w:rsidRDefault="009A6021" w:rsidP="009A6021">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9A6021" w:rsidRPr="007E0B31" w:rsidRDefault="009A6021" w:rsidP="009A6021">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9A6021" w:rsidRPr="007E0B31" w14:paraId="0BE680B8" w14:textId="77777777" w:rsidTr="0DEE1E6E">
        <w:trPr>
          <w:cantSplit/>
        </w:trPr>
        <w:tc>
          <w:tcPr>
            <w:tcW w:w="2884" w:type="dxa"/>
          </w:tcPr>
          <w:p w14:paraId="08548C67" w14:textId="77777777" w:rsidR="009A6021" w:rsidRPr="007E0B31" w:rsidRDefault="009A6021" w:rsidP="009A6021">
            <w:pPr>
              <w:pStyle w:val="Arial11Bold"/>
              <w:rPr>
                <w:rFonts w:cs="Arial"/>
              </w:rPr>
            </w:pPr>
            <w:r w:rsidRPr="007E0B31">
              <w:rPr>
                <w:rFonts w:cs="Arial"/>
              </w:rPr>
              <w:t>Standard Planning Data</w:t>
            </w:r>
          </w:p>
        </w:tc>
        <w:tc>
          <w:tcPr>
            <w:tcW w:w="6634" w:type="dxa"/>
          </w:tcPr>
          <w:p w14:paraId="2E9B039E" w14:textId="4F20BEE7" w:rsidR="009A6021" w:rsidRPr="007E0B31" w:rsidRDefault="009A6021" w:rsidP="009A6021">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9A6021" w:rsidRPr="007E0B31" w14:paraId="50C48905" w14:textId="77777777" w:rsidTr="0DEE1E6E">
        <w:trPr>
          <w:cantSplit/>
        </w:trPr>
        <w:tc>
          <w:tcPr>
            <w:tcW w:w="2884" w:type="dxa"/>
          </w:tcPr>
          <w:p w14:paraId="2AB06ACF" w14:textId="35A4C384" w:rsidR="009A6021" w:rsidRPr="007E0B31" w:rsidRDefault="009A6021" w:rsidP="009A6021">
            <w:pPr>
              <w:pStyle w:val="Arial11Bold"/>
              <w:rPr>
                <w:rFonts w:cs="Arial"/>
              </w:rPr>
            </w:pPr>
            <w:r>
              <w:rPr>
                <w:rFonts w:cs="Arial"/>
              </w:rPr>
              <w:t>Standard Product</w:t>
            </w:r>
          </w:p>
        </w:tc>
        <w:tc>
          <w:tcPr>
            <w:tcW w:w="6634" w:type="dxa"/>
          </w:tcPr>
          <w:p w14:paraId="4CFE3F05" w14:textId="3648906A" w:rsidR="009A6021" w:rsidRPr="007E0B31" w:rsidRDefault="009A6021" w:rsidP="009A6021">
            <w:pPr>
              <w:pStyle w:val="TableArial11"/>
              <w:rPr>
                <w:rFonts w:cs="Arial"/>
              </w:rPr>
            </w:pPr>
            <w:r>
              <w:rPr>
                <w:rFonts w:cs="Arial"/>
              </w:rPr>
              <w:t>Means a harmonised balancing product defined by all EU TSOs for the exchange of balance services.</w:t>
            </w:r>
          </w:p>
        </w:tc>
      </w:tr>
      <w:tr w:rsidR="009A6021" w:rsidRPr="007E0B31" w14:paraId="4044E3F1" w14:textId="77777777" w:rsidTr="0DEE1E6E">
        <w:trPr>
          <w:cantSplit/>
        </w:trPr>
        <w:tc>
          <w:tcPr>
            <w:tcW w:w="2884" w:type="dxa"/>
          </w:tcPr>
          <w:p w14:paraId="1595BA77" w14:textId="0A36263B" w:rsidR="009A6021" w:rsidRPr="007E0B31" w:rsidRDefault="009A6021" w:rsidP="009A6021">
            <w:pPr>
              <w:pStyle w:val="Arial11Bold"/>
              <w:rPr>
                <w:rFonts w:cs="Arial"/>
              </w:rPr>
            </w:pPr>
            <w:r>
              <w:rPr>
                <w:rFonts w:cs="Arial"/>
              </w:rPr>
              <w:t>Specific Product</w:t>
            </w:r>
          </w:p>
        </w:tc>
        <w:tc>
          <w:tcPr>
            <w:tcW w:w="6634" w:type="dxa"/>
          </w:tcPr>
          <w:p w14:paraId="2C1F1A68" w14:textId="18D90CF3" w:rsidR="009A6021" w:rsidRPr="007E0B31" w:rsidRDefault="009A6021" w:rsidP="009A6021">
            <w:pPr>
              <w:pStyle w:val="TableArial11"/>
              <w:rPr>
                <w:rFonts w:cs="Arial"/>
              </w:rPr>
            </w:pPr>
            <w:r>
              <w:rPr>
                <w:rFonts w:cs="Arial"/>
              </w:rPr>
              <w:t>Means in the context of Balancing Services a product that is not a standard product.</w:t>
            </w:r>
          </w:p>
        </w:tc>
      </w:tr>
      <w:tr w:rsidR="009A6021" w:rsidRPr="007E0B31" w14:paraId="72218AE6" w14:textId="77777777" w:rsidTr="0DEE1E6E">
        <w:trPr>
          <w:cantSplit/>
        </w:trPr>
        <w:tc>
          <w:tcPr>
            <w:tcW w:w="2884" w:type="dxa"/>
          </w:tcPr>
          <w:p w14:paraId="24E4CECA" w14:textId="77777777" w:rsidR="009A6021" w:rsidRPr="007E0B31" w:rsidRDefault="009A6021" w:rsidP="009A6021">
            <w:pPr>
              <w:pStyle w:val="Arial11Bold"/>
              <w:rPr>
                <w:rFonts w:cs="Arial"/>
              </w:rPr>
            </w:pPr>
            <w:r w:rsidRPr="007E0B31">
              <w:rPr>
                <w:rFonts w:cs="Arial"/>
              </w:rPr>
              <w:lastRenderedPageBreak/>
              <w:t>Start Time</w:t>
            </w:r>
          </w:p>
        </w:tc>
        <w:tc>
          <w:tcPr>
            <w:tcW w:w="6634" w:type="dxa"/>
          </w:tcPr>
          <w:p w14:paraId="78DDDAD8" w14:textId="508DFE7C" w:rsidR="009A6021" w:rsidRPr="007E0B31" w:rsidRDefault="009A6021" w:rsidP="009A6021">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9A6021" w:rsidRPr="007E0B31" w14:paraId="763B02FF" w14:textId="77777777" w:rsidTr="0DEE1E6E">
        <w:trPr>
          <w:cantSplit/>
        </w:trPr>
        <w:tc>
          <w:tcPr>
            <w:tcW w:w="2884" w:type="dxa"/>
          </w:tcPr>
          <w:p w14:paraId="0BDA9245" w14:textId="77777777" w:rsidR="009A6021" w:rsidRPr="007E0B31" w:rsidRDefault="009A6021" w:rsidP="009A6021">
            <w:pPr>
              <w:pStyle w:val="Arial11Bold"/>
              <w:rPr>
                <w:rFonts w:cs="Arial"/>
              </w:rPr>
            </w:pPr>
            <w:r w:rsidRPr="007E0B31">
              <w:rPr>
                <w:rFonts w:cs="Arial"/>
              </w:rPr>
              <w:t>Start-Up</w:t>
            </w:r>
          </w:p>
        </w:tc>
        <w:tc>
          <w:tcPr>
            <w:tcW w:w="6634" w:type="dxa"/>
          </w:tcPr>
          <w:p w14:paraId="4FEE3525" w14:textId="0B945479" w:rsidR="009A6021" w:rsidRPr="000B675D" w:rsidRDefault="009A6021" w:rsidP="009A6021">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9A6021" w:rsidRPr="00020048" w:rsidRDefault="009A6021" w:rsidP="009A6021">
            <w:pPr>
              <w:pStyle w:val="Default"/>
              <w:jc w:val="both"/>
              <w:rPr>
                <w:sz w:val="20"/>
                <w:szCs w:val="20"/>
              </w:rPr>
            </w:pPr>
          </w:p>
          <w:p w14:paraId="5B2A0628" w14:textId="4DE42AEA" w:rsidR="009A6021" w:rsidRPr="00020048" w:rsidRDefault="009A6021" w:rsidP="009A6021">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9A6021" w:rsidRPr="007E0B31" w14:paraId="62345A33" w14:textId="77777777" w:rsidTr="0DEE1E6E">
        <w:trPr>
          <w:cantSplit/>
        </w:trPr>
        <w:tc>
          <w:tcPr>
            <w:tcW w:w="2884" w:type="dxa"/>
          </w:tcPr>
          <w:p w14:paraId="50EEE201" w14:textId="77777777" w:rsidR="009A6021" w:rsidRPr="007E0B31" w:rsidRDefault="009A6021" w:rsidP="009A6021">
            <w:pPr>
              <w:pStyle w:val="Arial11Bold"/>
              <w:rPr>
                <w:rFonts w:cs="Arial"/>
              </w:rPr>
            </w:pPr>
            <w:r w:rsidRPr="007E0B31">
              <w:rPr>
                <w:rFonts w:cs="Arial"/>
              </w:rPr>
              <w:t>Statement of Readiness</w:t>
            </w:r>
          </w:p>
        </w:tc>
        <w:tc>
          <w:tcPr>
            <w:tcW w:w="6634" w:type="dxa"/>
          </w:tcPr>
          <w:p w14:paraId="77611375" w14:textId="77777777" w:rsidR="009A6021" w:rsidRPr="007E0B31" w:rsidRDefault="009A6021" w:rsidP="009A6021">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9A6021" w:rsidRPr="007E0B31" w14:paraId="1419E7F2" w14:textId="77777777" w:rsidTr="0DEE1E6E">
        <w:trPr>
          <w:cantSplit/>
        </w:trPr>
        <w:tc>
          <w:tcPr>
            <w:tcW w:w="2884" w:type="dxa"/>
          </w:tcPr>
          <w:p w14:paraId="0D75498C" w14:textId="77777777" w:rsidR="009A6021" w:rsidRPr="007E0B31" w:rsidRDefault="009A6021" w:rsidP="009A6021">
            <w:pPr>
              <w:pStyle w:val="Arial11Bold"/>
              <w:rPr>
                <w:rFonts w:cs="Arial"/>
              </w:rPr>
            </w:pPr>
            <w:r w:rsidRPr="007E0B31">
              <w:rPr>
                <w:rFonts w:cs="Arial"/>
              </w:rPr>
              <w:t>Station Board</w:t>
            </w:r>
          </w:p>
        </w:tc>
        <w:tc>
          <w:tcPr>
            <w:tcW w:w="6634" w:type="dxa"/>
          </w:tcPr>
          <w:p w14:paraId="67932C5D" w14:textId="77777777" w:rsidR="009A6021" w:rsidRPr="007E0B31" w:rsidRDefault="009A6021" w:rsidP="009A6021">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9A6021" w:rsidRPr="007E0B31" w14:paraId="600D28C8" w14:textId="77777777" w:rsidTr="0DEE1E6E">
        <w:trPr>
          <w:cantSplit/>
        </w:trPr>
        <w:tc>
          <w:tcPr>
            <w:tcW w:w="2884" w:type="dxa"/>
          </w:tcPr>
          <w:p w14:paraId="40E3E191" w14:textId="77777777" w:rsidR="009A6021" w:rsidRPr="007E0B31" w:rsidRDefault="009A6021" w:rsidP="009A6021">
            <w:pPr>
              <w:pStyle w:val="Arial11Bold"/>
              <w:rPr>
                <w:rFonts w:cs="Arial"/>
              </w:rPr>
            </w:pPr>
            <w:r w:rsidRPr="007E0B31">
              <w:rPr>
                <w:rFonts w:cs="Arial"/>
              </w:rPr>
              <w:t>Station Transformer</w:t>
            </w:r>
          </w:p>
        </w:tc>
        <w:tc>
          <w:tcPr>
            <w:tcW w:w="6634" w:type="dxa"/>
          </w:tcPr>
          <w:p w14:paraId="0151496D" w14:textId="77777777" w:rsidR="009A6021" w:rsidRPr="007E0B31" w:rsidRDefault="009A6021" w:rsidP="009A6021">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9A6021" w:rsidRPr="007E0B31" w:rsidRDefault="009A6021" w:rsidP="009A6021">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9A6021" w:rsidRPr="007E0B31" w:rsidRDefault="009A6021" w:rsidP="009A6021">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9A6021" w:rsidRPr="007E0B31" w14:paraId="7EF10FB5" w14:textId="77777777" w:rsidTr="0DEE1E6E">
        <w:trPr>
          <w:cantSplit/>
        </w:trPr>
        <w:tc>
          <w:tcPr>
            <w:tcW w:w="2884" w:type="dxa"/>
          </w:tcPr>
          <w:p w14:paraId="73E257B8" w14:textId="77777777" w:rsidR="009A6021" w:rsidRPr="007E0B31" w:rsidRDefault="009A6021" w:rsidP="009A6021">
            <w:pPr>
              <w:pStyle w:val="Arial11Bold"/>
              <w:rPr>
                <w:rFonts w:cs="Arial"/>
              </w:rPr>
            </w:pPr>
            <w:r w:rsidRPr="007E0B31">
              <w:rPr>
                <w:rFonts w:cs="Arial"/>
              </w:rPr>
              <w:t>STC Committee</w:t>
            </w:r>
          </w:p>
        </w:tc>
        <w:tc>
          <w:tcPr>
            <w:tcW w:w="6634" w:type="dxa"/>
          </w:tcPr>
          <w:p w14:paraId="4D4C3098" w14:textId="77777777" w:rsidR="009A6021" w:rsidRPr="007E0B31" w:rsidRDefault="009A6021" w:rsidP="009A6021">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9A6021" w:rsidRPr="007E0B31" w14:paraId="2E35A53F" w14:textId="77777777" w:rsidTr="0DEE1E6E">
        <w:trPr>
          <w:cantSplit/>
        </w:trPr>
        <w:tc>
          <w:tcPr>
            <w:tcW w:w="2884" w:type="dxa"/>
          </w:tcPr>
          <w:p w14:paraId="00F48074" w14:textId="77777777" w:rsidR="009A6021" w:rsidRPr="007E0B31" w:rsidRDefault="009A6021" w:rsidP="009A6021">
            <w:pPr>
              <w:pStyle w:val="Arial11Bold"/>
              <w:rPr>
                <w:rFonts w:cs="Arial"/>
              </w:rPr>
            </w:pPr>
            <w:r w:rsidRPr="007E0B31">
              <w:rPr>
                <w:rFonts w:cs="Arial"/>
              </w:rPr>
              <w:t>Steam Unit</w:t>
            </w:r>
          </w:p>
        </w:tc>
        <w:tc>
          <w:tcPr>
            <w:tcW w:w="6634" w:type="dxa"/>
          </w:tcPr>
          <w:p w14:paraId="3EF0929F" w14:textId="77777777" w:rsidR="009A6021" w:rsidRPr="007E0B31" w:rsidRDefault="009A6021" w:rsidP="009A6021">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9A6021" w:rsidRPr="007E0B31" w14:paraId="79BC204A" w14:textId="77777777" w:rsidTr="0DEE1E6E">
        <w:trPr>
          <w:cantSplit/>
        </w:trPr>
        <w:tc>
          <w:tcPr>
            <w:tcW w:w="2884" w:type="dxa"/>
          </w:tcPr>
          <w:p w14:paraId="6442283E" w14:textId="77777777" w:rsidR="009A6021" w:rsidRPr="007E0B31" w:rsidRDefault="009A6021" w:rsidP="009A6021">
            <w:pPr>
              <w:pStyle w:val="Arial11Bold"/>
              <w:rPr>
                <w:rFonts w:cs="Arial"/>
              </w:rPr>
            </w:pPr>
            <w:r>
              <w:t>Storage User</w:t>
            </w:r>
          </w:p>
        </w:tc>
        <w:tc>
          <w:tcPr>
            <w:tcW w:w="6634" w:type="dxa"/>
          </w:tcPr>
          <w:p w14:paraId="590EC982" w14:textId="77777777" w:rsidR="009A6021" w:rsidRDefault="009A6021" w:rsidP="009A6021">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9A6021" w:rsidRDefault="009A6021" w:rsidP="009A6021">
            <w:pPr>
              <w:pStyle w:val="TableArial11"/>
              <w:ind w:left="1195" w:hanging="475"/>
            </w:pPr>
            <w:r>
              <w:t xml:space="preserve">(a) </w:t>
            </w:r>
            <w:r>
              <w:tab/>
            </w:r>
            <w:r w:rsidRPr="38E6A229">
              <w:rPr>
                <w:b/>
                <w:bCs/>
              </w:rPr>
              <w:t>Assimilated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9A6021" w:rsidRPr="007E0B31" w:rsidRDefault="009A6021" w:rsidP="009A6021">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9A6021" w:rsidRPr="007E0B31" w14:paraId="00A4A935" w14:textId="77777777" w:rsidTr="0DEE1E6E">
        <w:trPr>
          <w:cantSplit/>
        </w:trPr>
        <w:tc>
          <w:tcPr>
            <w:tcW w:w="2884" w:type="dxa"/>
          </w:tcPr>
          <w:p w14:paraId="5B112BC4" w14:textId="77777777" w:rsidR="009A6021" w:rsidRPr="007E0B31" w:rsidRDefault="009A6021" w:rsidP="009A6021">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tcPr>
          <w:p w14:paraId="3CC8DBCA" w14:textId="77777777" w:rsidR="009A6021" w:rsidRPr="007E0B31" w:rsidRDefault="009A6021" w:rsidP="009A6021">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9A6021" w:rsidRPr="007E0B31" w14:paraId="69833897" w14:textId="77777777" w:rsidTr="0DEE1E6E">
        <w:trPr>
          <w:cantSplit/>
        </w:trPr>
        <w:tc>
          <w:tcPr>
            <w:tcW w:w="2884" w:type="dxa"/>
          </w:tcPr>
          <w:p w14:paraId="47FBFB0B" w14:textId="77777777" w:rsidR="009A6021" w:rsidRPr="007E0B31" w:rsidRDefault="009A6021" w:rsidP="009A6021">
            <w:pPr>
              <w:pStyle w:val="Arial11Bold"/>
              <w:rPr>
                <w:rFonts w:cs="Arial"/>
              </w:rPr>
            </w:pPr>
            <w:r w:rsidRPr="007E0B31">
              <w:rPr>
                <w:rFonts w:cs="Arial"/>
              </w:rPr>
              <w:t>Substantial Modification</w:t>
            </w:r>
          </w:p>
        </w:tc>
        <w:tc>
          <w:tcPr>
            <w:tcW w:w="6634" w:type="dxa"/>
          </w:tcPr>
          <w:p w14:paraId="28DAB5F5" w14:textId="1B8D727B" w:rsidR="009A6021" w:rsidRPr="007E0B31" w:rsidRDefault="009A6021" w:rsidP="009A6021">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9A6021" w:rsidRPr="007E0B31" w14:paraId="3B41007D" w14:textId="77777777" w:rsidTr="0DEE1E6E">
        <w:trPr>
          <w:cantSplit/>
        </w:trPr>
        <w:tc>
          <w:tcPr>
            <w:tcW w:w="2884" w:type="dxa"/>
          </w:tcPr>
          <w:p w14:paraId="6A1EE8B9" w14:textId="77777777" w:rsidR="009A6021" w:rsidRPr="007E0B31" w:rsidRDefault="009A6021" w:rsidP="009A6021">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9A6021" w:rsidRPr="007E0B31" w:rsidRDefault="009A6021" w:rsidP="009A6021">
            <w:pPr>
              <w:pStyle w:val="TableArial11"/>
              <w:rPr>
                <w:rFonts w:cs="Arial"/>
              </w:rPr>
            </w:pPr>
            <w:r w:rsidRPr="007E0B31">
              <w:rPr>
                <w:rFonts w:cs="Arial"/>
              </w:rPr>
              <w:t>Any voltage greater than 200kV.</w:t>
            </w:r>
          </w:p>
        </w:tc>
      </w:tr>
      <w:tr w:rsidR="009A6021" w:rsidRPr="007E0B31" w14:paraId="207CFB67" w14:textId="77777777" w:rsidTr="0DEE1E6E">
        <w:trPr>
          <w:cantSplit/>
        </w:trPr>
        <w:tc>
          <w:tcPr>
            <w:tcW w:w="2884" w:type="dxa"/>
          </w:tcPr>
          <w:p w14:paraId="47BC84B1" w14:textId="77777777" w:rsidR="009A6021" w:rsidRPr="007E0B31" w:rsidRDefault="009A6021" w:rsidP="009A6021">
            <w:pPr>
              <w:pStyle w:val="Arial11Bold"/>
              <w:rPr>
                <w:rFonts w:cs="Arial"/>
              </w:rPr>
            </w:pPr>
            <w:r w:rsidRPr="007E0B31">
              <w:rPr>
                <w:rFonts w:cs="Arial"/>
              </w:rPr>
              <w:t>Supplier</w:t>
            </w:r>
          </w:p>
        </w:tc>
        <w:tc>
          <w:tcPr>
            <w:tcW w:w="6634" w:type="dxa"/>
          </w:tcPr>
          <w:p w14:paraId="263B4681" w14:textId="77777777" w:rsidR="009A6021" w:rsidRPr="007E0B31" w:rsidRDefault="009A6021" w:rsidP="009A6021">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9A6021" w:rsidRPr="007E0B31" w:rsidRDefault="009A6021" w:rsidP="009A6021">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proofErr w:type="gramStart"/>
            <w:r w:rsidRPr="007E0B31">
              <w:rPr>
                <w:rFonts w:cs="Arial"/>
                <w:b/>
              </w:rPr>
              <w:t>Act</w:t>
            </w:r>
            <w:r w:rsidRPr="007E0B31">
              <w:rPr>
                <w:rFonts w:cs="Arial"/>
              </w:rPr>
              <w:t>;</w:t>
            </w:r>
            <w:proofErr w:type="gramEnd"/>
          </w:p>
          <w:p w14:paraId="2C6CDF8B" w14:textId="517DFDFB" w:rsidR="009A6021" w:rsidRPr="00EE567A" w:rsidRDefault="009A6021" w:rsidP="009A6021">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9A6021" w:rsidRPr="007E0B31" w14:paraId="17F58A80" w14:textId="77777777" w:rsidTr="0DEE1E6E">
        <w:trPr>
          <w:cantSplit/>
        </w:trPr>
        <w:tc>
          <w:tcPr>
            <w:tcW w:w="2884" w:type="dxa"/>
          </w:tcPr>
          <w:p w14:paraId="75C55EEE" w14:textId="77777777" w:rsidR="009A6021" w:rsidRPr="007E0B31" w:rsidRDefault="009A6021" w:rsidP="009A6021">
            <w:pPr>
              <w:pStyle w:val="Arial11Bold"/>
              <w:rPr>
                <w:rFonts w:cs="Arial"/>
              </w:rPr>
            </w:pPr>
            <w:r w:rsidRPr="007E0B31">
              <w:rPr>
                <w:rFonts w:cs="Arial"/>
              </w:rPr>
              <w:lastRenderedPageBreak/>
              <w:t>Surplus</w:t>
            </w:r>
          </w:p>
        </w:tc>
        <w:tc>
          <w:tcPr>
            <w:tcW w:w="6634" w:type="dxa"/>
          </w:tcPr>
          <w:p w14:paraId="2FD7B95D" w14:textId="421BC578" w:rsidR="009A6021" w:rsidRPr="007E0B31" w:rsidRDefault="009A6021" w:rsidP="009A6021">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9A6021" w:rsidRPr="007E0B31" w:rsidRDefault="009A6021" w:rsidP="009A6021">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9A6021" w:rsidRPr="007E0B31" w:rsidRDefault="009A6021" w:rsidP="009A6021">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9A6021" w:rsidRPr="007E0B31" w14:paraId="7F14BA30" w14:textId="77777777" w:rsidTr="0DEE1E6E">
        <w:trPr>
          <w:cantSplit/>
          <w:trHeight w:val="2631"/>
        </w:trPr>
        <w:tc>
          <w:tcPr>
            <w:tcW w:w="2884" w:type="dxa"/>
          </w:tcPr>
          <w:p w14:paraId="41CEFC1C" w14:textId="77777777" w:rsidR="009A6021" w:rsidRPr="007E0B31" w:rsidRDefault="009A6021" w:rsidP="009A6021">
            <w:pPr>
              <w:pStyle w:val="Arial11Bold"/>
              <w:rPr>
                <w:rFonts w:cs="Arial"/>
              </w:rPr>
            </w:pPr>
            <w:r w:rsidRPr="007E0B31">
              <w:rPr>
                <w:rFonts w:cs="Arial"/>
              </w:rPr>
              <w:t>Synchronised</w:t>
            </w:r>
          </w:p>
        </w:tc>
        <w:tc>
          <w:tcPr>
            <w:tcW w:w="6634" w:type="dxa"/>
          </w:tcPr>
          <w:p w14:paraId="3CAA8D12" w14:textId="77777777" w:rsidR="009A6021" w:rsidRPr="007E0B31" w:rsidRDefault="009A6021" w:rsidP="009A6021">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9A6021" w:rsidRDefault="009A6021" w:rsidP="009A6021">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9A6021" w:rsidRPr="000F734A" w:rsidRDefault="009A6021" w:rsidP="009A6021"/>
          <w:p w14:paraId="75F2CFA4" w14:textId="7AF4E47E" w:rsidR="009A6021" w:rsidRPr="000F734A" w:rsidRDefault="009A6021" w:rsidP="009A6021">
            <w:pPr>
              <w:jc w:val="center"/>
            </w:pPr>
          </w:p>
        </w:tc>
      </w:tr>
      <w:tr w:rsidR="009A6021" w:rsidRPr="007E0B31" w14:paraId="17661C2E" w14:textId="77777777" w:rsidTr="0DEE1E6E">
        <w:trPr>
          <w:cantSplit/>
        </w:trPr>
        <w:tc>
          <w:tcPr>
            <w:tcW w:w="2884" w:type="dxa"/>
          </w:tcPr>
          <w:p w14:paraId="36D58C8A" w14:textId="77777777" w:rsidR="009A6021" w:rsidRPr="007E0B31" w:rsidRDefault="009A6021" w:rsidP="009A6021">
            <w:pPr>
              <w:pStyle w:val="Arial11Bold"/>
              <w:rPr>
                <w:rFonts w:cs="Arial"/>
              </w:rPr>
            </w:pPr>
            <w:r w:rsidRPr="00DB341C">
              <w:rPr>
                <w:rFonts w:cs="Arial"/>
              </w:rPr>
              <w:t>Synchronous Electricity Storage Module</w:t>
            </w:r>
          </w:p>
        </w:tc>
        <w:tc>
          <w:tcPr>
            <w:tcW w:w="6634" w:type="dxa"/>
          </w:tcPr>
          <w:p w14:paraId="397D4FAB" w14:textId="77777777" w:rsidR="009A6021" w:rsidRPr="007E0B31" w:rsidRDefault="009A6021" w:rsidP="009A6021">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9A6021" w:rsidRPr="007E0B31" w14:paraId="52481EFC" w14:textId="77777777" w:rsidTr="0DEE1E6E">
        <w:trPr>
          <w:cantSplit/>
        </w:trPr>
        <w:tc>
          <w:tcPr>
            <w:tcW w:w="2884" w:type="dxa"/>
          </w:tcPr>
          <w:p w14:paraId="4353C802" w14:textId="77777777" w:rsidR="009A6021" w:rsidRPr="007E0B31" w:rsidRDefault="009A6021" w:rsidP="009A6021">
            <w:pPr>
              <w:pStyle w:val="Arial11Bold"/>
              <w:rPr>
                <w:rFonts w:cs="Arial"/>
              </w:rPr>
            </w:pPr>
            <w:r w:rsidRPr="00DB341C">
              <w:rPr>
                <w:rFonts w:cs="Arial"/>
              </w:rPr>
              <w:t>Synchronous Electricity Storage Unit</w:t>
            </w:r>
          </w:p>
        </w:tc>
        <w:tc>
          <w:tcPr>
            <w:tcW w:w="6634" w:type="dxa"/>
          </w:tcPr>
          <w:p w14:paraId="002CD085" w14:textId="77777777" w:rsidR="009A6021" w:rsidRPr="007E0B31" w:rsidRDefault="009A6021" w:rsidP="009A6021">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9A6021" w:rsidRPr="007E0B31" w14:paraId="07EE0535" w14:textId="77777777" w:rsidTr="0DEE1E6E">
        <w:trPr>
          <w:cantSplit/>
        </w:trPr>
        <w:tc>
          <w:tcPr>
            <w:tcW w:w="2884" w:type="dxa"/>
          </w:tcPr>
          <w:p w14:paraId="5937CE21" w14:textId="77777777" w:rsidR="009A6021" w:rsidRPr="007E0B31" w:rsidRDefault="009A6021" w:rsidP="009A6021">
            <w:pPr>
              <w:pStyle w:val="Arial11Bold"/>
              <w:rPr>
                <w:rFonts w:cs="Arial"/>
              </w:rPr>
            </w:pPr>
            <w:r w:rsidRPr="007E0B31">
              <w:rPr>
                <w:rFonts w:cs="Arial"/>
              </w:rPr>
              <w:t>Synchronising Generation</w:t>
            </w:r>
          </w:p>
        </w:tc>
        <w:tc>
          <w:tcPr>
            <w:tcW w:w="6634" w:type="dxa"/>
          </w:tcPr>
          <w:p w14:paraId="4CEBAA38" w14:textId="77777777" w:rsidR="009A6021" w:rsidRPr="007E0B31" w:rsidRDefault="009A6021" w:rsidP="009A6021">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9A6021" w:rsidRPr="007E0B31" w14:paraId="25ADF21B" w14:textId="77777777" w:rsidTr="0DEE1E6E">
        <w:trPr>
          <w:cantSplit/>
        </w:trPr>
        <w:tc>
          <w:tcPr>
            <w:tcW w:w="2884" w:type="dxa"/>
          </w:tcPr>
          <w:p w14:paraId="514A7415" w14:textId="77777777" w:rsidR="009A6021" w:rsidRPr="007E0B31" w:rsidRDefault="009A6021" w:rsidP="009A6021">
            <w:pPr>
              <w:pStyle w:val="Arial11Bold"/>
              <w:rPr>
                <w:rFonts w:cs="Arial"/>
              </w:rPr>
            </w:pPr>
            <w:r w:rsidRPr="007E0B31">
              <w:rPr>
                <w:rFonts w:cs="Arial"/>
              </w:rPr>
              <w:t>Synchronising Group</w:t>
            </w:r>
          </w:p>
        </w:tc>
        <w:tc>
          <w:tcPr>
            <w:tcW w:w="6634" w:type="dxa"/>
          </w:tcPr>
          <w:p w14:paraId="30541B74" w14:textId="77777777" w:rsidR="009A6021" w:rsidRPr="007E0B31" w:rsidRDefault="009A6021" w:rsidP="009A6021">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9A6021" w:rsidRPr="007E0B31" w14:paraId="15108730" w14:textId="77777777" w:rsidTr="0DEE1E6E">
        <w:trPr>
          <w:cantSplit/>
        </w:trPr>
        <w:tc>
          <w:tcPr>
            <w:tcW w:w="2884" w:type="dxa"/>
          </w:tcPr>
          <w:p w14:paraId="1D2DBBCB" w14:textId="77777777" w:rsidR="009A6021" w:rsidRPr="007E0B31" w:rsidRDefault="009A6021" w:rsidP="009A6021">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9A6021" w:rsidRPr="007E0B31" w:rsidRDefault="009A6021" w:rsidP="009A6021">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9A6021" w:rsidRPr="007E0B31" w14:paraId="5C3BD77A" w14:textId="77777777" w:rsidTr="0DEE1E6E">
        <w:trPr>
          <w:cantSplit/>
        </w:trPr>
        <w:tc>
          <w:tcPr>
            <w:tcW w:w="2884" w:type="dxa"/>
          </w:tcPr>
          <w:p w14:paraId="361EF41C" w14:textId="77777777" w:rsidR="009A6021" w:rsidRPr="007E0B31" w:rsidRDefault="009A6021" w:rsidP="009A6021">
            <w:pPr>
              <w:pStyle w:val="Arial11Bold"/>
              <w:rPr>
                <w:rFonts w:cs="Arial"/>
              </w:rPr>
            </w:pPr>
            <w:r w:rsidRPr="007E0B31">
              <w:rPr>
                <w:rFonts w:cs="Arial"/>
              </w:rPr>
              <w:t>Synchronous Compensation</w:t>
            </w:r>
          </w:p>
        </w:tc>
        <w:tc>
          <w:tcPr>
            <w:tcW w:w="6634" w:type="dxa"/>
          </w:tcPr>
          <w:p w14:paraId="5C87AE70" w14:textId="77777777" w:rsidR="009A6021" w:rsidRPr="007E0B31" w:rsidRDefault="009A6021" w:rsidP="009A6021">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9A6021" w:rsidRPr="007E0B31" w14:paraId="09E76574" w14:textId="77777777" w:rsidTr="0DEE1E6E">
        <w:trPr>
          <w:cantSplit/>
        </w:trPr>
        <w:tc>
          <w:tcPr>
            <w:tcW w:w="2884" w:type="dxa"/>
          </w:tcPr>
          <w:p w14:paraId="7AD1E9C5" w14:textId="20EE06FA" w:rsidR="009A6021" w:rsidRPr="007E0B31" w:rsidRDefault="009A6021" w:rsidP="009A6021">
            <w:pPr>
              <w:pStyle w:val="Arial11Bold"/>
              <w:rPr>
                <w:rFonts w:cs="Arial"/>
              </w:rPr>
            </w:pPr>
            <w:r>
              <w:t>Synchronous Compensation Equipment</w:t>
            </w:r>
          </w:p>
        </w:tc>
        <w:tc>
          <w:tcPr>
            <w:tcW w:w="6634" w:type="dxa"/>
          </w:tcPr>
          <w:p w14:paraId="6202363B" w14:textId="06D11D6B" w:rsidR="009A6021" w:rsidRPr="007E0B31" w:rsidRDefault="009A6021" w:rsidP="009A6021">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9A6021" w:rsidRPr="007E0B31" w14:paraId="44891D1E" w14:textId="77777777" w:rsidTr="0DEE1E6E">
        <w:trPr>
          <w:cantSplit/>
        </w:trPr>
        <w:tc>
          <w:tcPr>
            <w:tcW w:w="2884" w:type="dxa"/>
          </w:tcPr>
          <w:p w14:paraId="2C8F33FD" w14:textId="6717B83A" w:rsidR="009A6021" w:rsidRPr="007E0B31" w:rsidRDefault="009A6021" w:rsidP="009A6021">
            <w:pPr>
              <w:pStyle w:val="Arial11Bold"/>
              <w:rPr>
                <w:rFonts w:cs="Arial"/>
              </w:rPr>
            </w:pPr>
            <w:r>
              <w:t>Synchronous Electricity Storage Module</w:t>
            </w:r>
          </w:p>
        </w:tc>
        <w:tc>
          <w:tcPr>
            <w:tcW w:w="6634" w:type="dxa"/>
          </w:tcPr>
          <w:p w14:paraId="0CCA3613" w14:textId="3A085331" w:rsidR="009A6021" w:rsidRPr="007E0B31" w:rsidRDefault="009A6021" w:rsidP="009A6021">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9A6021" w:rsidRPr="007E0B31" w14:paraId="2D43A999" w14:textId="77777777" w:rsidTr="0DEE1E6E">
        <w:trPr>
          <w:cantSplit/>
        </w:trPr>
        <w:tc>
          <w:tcPr>
            <w:tcW w:w="2884" w:type="dxa"/>
          </w:tcPr>
          <w:p w14:paraId="4F1100D1" w14:textId="1B9A5EDA" w:rsidR="009A6021" w:rsidRPr="007E0B31" w:rsidRDefault="009A6021" w:rsidP="009A6021">
            <w:pPr>
              <w:pStyle w:val="Arial11Bold"/>
              <w:rPr>
                <w:rFonts w:cs="Arial"/>
              </w:rPr>
            </w:pPr>
            <w:r>
              <w:lastRenderedPageBreak/>
              <w:t>Synchronous Electricity Storage Unit</w:t>
            </w:r>
          </w:p>
        </w:tc>
        <w:tc>
          <w:tcPr>
            <w:tcW w:w="6634" w:type="dxa"/>
          </w:tcPr>
          <w:p w14:paraId="5A5941F1" w14:textId="7A431EFA" w:rsidR="009A6021" w:rsidRPr="007E0B31" w:rsidRDefault="009A6021" w:rsidP="009A6021">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9A6021" w:rsidRPr="007E0B31" w14:paraId="7B664425" w14:textId="77777777" w:rsidTr="0DEE1E6E">
        <w:trPr>
          <w:cantSplit/>
        </w:trPr>
        <w:tc>
          <w:tcPr>
            <w:tcW w:w="2884" w:type="dxa"/>
          </w:tcPr>
          <w:p w14:paraId="29B76C12" w14:textId="61773681" w:rsidR="009A6021" w:rsidRPr="007E0B31" w:rsidRDefault="009A6021" w:rsidP="009A6021">
            <w:pPr>
              <w:pStyle w:val="Arial11Bold"/>
              <w:rPr>
                <w:rFonts w:cs="Arial"/>
              </w:rPr>
            </w:pPr>
            <w:r>
              <w:t>Synchronous Flywheel</w:t>
            </w:r>
          </w:p>
        </w:tc>
        <w:tc>
          <w:tcPr>
            <w:tcW w:w="6634" w:type="dxa"/>
          </w:tcPr>
          <w:p w14:paraId="7CB9B51E" w14:textId="65FF6627" w:rsidR="009A6021" w:rsidRPr="007E0B31" w:rsidRDefault="009A6021" w:rsidP="009A6021">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9A6021" w:rsidRPr="007E0B31" w14:paraId="019A8B7A" w14:textId="77777777" w:rsidTr="0DEE1E6E">
        <w:trPr>
          <w:cantSplit/>
        </w:trPr>
        <w:tc>
          <w:tcPr>
            <w:tcW w:w="2884" w:type="dxa"/>
          </w:tcPr>
          <w:p w14:paraId="7EC64686" w14:textId="77777777" w:rsidR="009A6021" w:rsidRPr="007E0B31" w:rsidRDefault="009A6021" w:rsidP="009A6021">
            <w:pPr>
              <w:pStyle w:val="Arial11Bold"/>
              <w:rPr>
                <w:rFonts w:cs="Arial"/>
              </w:rPr>
            </w:pPr>
            <w:r w:rsidRPr="007E0B31">
              <w:rPr>
                <w:rFonts w:cs="Arial"/>
              </w:rPr>
              <w:t>Synchronous Generating Unit</w:t>
            </w:r>
          </w:p>
        </w:tc>
        <w:tc>
          <w:tcPr>
            <w:tcW w:w="6634" w:type="dxa"/>
          </w:tcPr>
          <w:p w14:paraId="178C6F67" w14:textId="77777777" w:rsidR="009A6021" w:rsidRPr="007E0B31" w:rsidRDefault="009A6021" w:rsidP="009A6021">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9A6021" w:rsidRPr="007E0B31" w14:paraId="27E5B6F9" w14:textId="77777777" w:rsidTr="0DEE1E6E">
        <w:trPr>
          <w:cantSplit/>
        </w:trPr>
        <w:tc>
          <w:tcPr>
            <w:tcW w:w="2884" w:type="dxa"/>
          </w:tcPr>
          <w:p w14:paraId="20E57E9F" w14:textId="77777777" w:rsidR="009A6021" w:rsidRPr="007E0B31" w:rsidRDefault="009A6021" w:rsidP="009A6021">
            <w:pPr>
              <w:pStyle w:val="Arial11Bold"/>
              <w:rPr>
                <w:rFonts w:cs="Arial"/>
              </w:rPr>
            </w:pPr>
            <w:r w:rsidRPr="007E0B31">
              <w:rPr>
                <w:rFonts w:cs="Arial"/>
              </w:rPr>
              <w:t>Synchronous Generating Unit Performance Chart</w:t>
            </w:r>
          </w:p>
        </w:tc>
        <w:tc>
          <w:tcPr>
            <w:tcW w:w="6634" w:type="dxa"/>
          </w:tcPr>
          <w:p w14:paraId="1F374F30" w14:textId="4EB5627D" w:rsidR="009A6021" w:rsidRPr="007E0B31" w:rsidRDefault="009A6021" w:rsidP="009A6021">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9A6021" w:rsidRPr="007E0B31" w14:paraId="4145DF38" w14:textId="77777777" w:rsidTr="0DEE1E6E">
        <w:trPr>
          <w:cantSplit/>
        </w:trPr>
        <w:tc>
          <w:tcPr>
            <w:tcW w:w="2884" w:type="dxa"/>
          </w:tcPr>
          <w:p w14:paraId="32A93813" w14:textId="77777777" w:rsidR="009A6021" w:rsidRPr="007E0B31" w:rsidRDefault="009A6021" w:rsidP="009A6021">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9A6021" w:rsidRPr="007E0B31" w:rsidRDefault="009A6021" w:rsidP="009A6021">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9A6021" w:rsidRPr="007E0B31" w14:paraId="4A56AE2F" w14:textId="77777777" w:rsidTr="0DEE1E6E">
        <w:trPr>
          <w:cantSplit/>
        </w:trPr>
        <w:tc>
          <w:tcPr>
            <w:tcW w:w="2884" w:type="dxa"/>
          </w:tcPr>
          <w:p w14:paraId="30913130" w14:textId="77777777" w:rsidR="009A6021" w:rsidRPr="007E0B31" w:rsidRDefault="009A6021" w:rsidP="009A6021">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9A6021" w:rsidRPr="007E0B31" w:rsidRDefault="009A6021" w:rsidP="009A6021">
            <w:pPr>
              <w:pStyle w:val="Level1Text"/>
              <w:tabs>
                <w:tab w:val="left" w:pos="0"/>
              </w:tabs>
              <w:ind w:left="0" w:firstLine="0"/>
              <w:jc w:val="both"/>
              <w:rPr>
                <w:rFonts w:cs="Arial"/>
                <w:color w:val="auto"/>
              </w:rPr>
            </w:pPr>
            <w:r w:rsidRPr="007E0B31">
              <w:rPr>
                <w:rFonts w:cs="Arial"/>
                <w:color w:val="auto"/>
              </w:rPr>
              <w:t xml:space="preserve">The matrix </w:t>
            </w:r>
            <w:proofErr w:type="gramStart"/>
            <w:r w:rsidRPr="007E0B31">
              <w:rPr>
                <w:rFonts w:cs="Arial"/>
                <w:color w:val="auto"/>
              </w:rPr>
              <w:t>described</w:t>
            </w:r>
            <w:proofErr w:type="gramEnd"/>
            <w:r w:rsidRPr="007E0B31">
              <w:rPr>
                <w:rFonts w:cs="Arial"/>
                <w:color w:val="auto"/>
              </w:rPr>
              <w:t xml:space="preserve"> in Appendix 1 to BC1 under the heading </w:t>
            </w:r>
            <w:r w:rsidRPr="007E0B31">
              <w:rPr>
                <w:rFonts w:cs="Arial"/>
                <w:b/>
                <w:color w:val="auto"/>
              </w:rPr>
              <w:t>Synchronous Power Generating Module Matrix</w:t>
            </w:r>
            <w:r w:rsidRPr="007E0B31">
              <w:rPr>
                <w:rFonts w:cs="Arial"/>
                <w:color w:val="auto"/>
              </w:rPr>
              <w:t>.</w:t>
            </w:r>
          </w:p>
        </w:tc>
      </w:tr>
      <w:tr w:rsidR="009A6021" w:rsidRPr="007E0B31" w14:paraId="580C9961" w14:textId="77777777" w:rsidTr="0DEE1E6E">
        <w:trPr>
          <w:cantSplit/>
        </w:trPr>
        <w:tc>
          <w:tcPr>
            <w:tcW w:w="2884" w:type="dxa"/>
          </w:tcPr>
          <w:p w14:paraId="7A652147" w14:textId="77777777" w:rsidR="009A6021" w:rsidRPr="007E0B31" w:rsidRDefault="009A6021" w:rsidP="009A6021">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9A6021" w:rsidRPr="007E0B31" w:rsidRDefault="009A6021" w:rsidP="009A6021">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9A6021" w:rsidRPr="007E0B31" w14:paraId="2F063EF7" w14:textId="77777777" w:rsidTr="0DEE1E6E">
        <w:trPr>
          <w:cantSplit/>
        </w:trPr>
        <w:tc>
          <w:tcPr>
            <w:tcW w:w="2884" w:type="dxa"/>
          </w:tcPr>
          <w:p w14:paraId="76651346" w14:textId="77777777" w:rsidR="009A6021" w:rsidRPr="007E0B31" w:rsidRDefault="009A6021" w:rsidP="009A6021">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9A6021" w:rsidRPr="007E0B31" w:rsidRDefault="009A6021" w:rsidP="009A6021">
            <w:pPr>
              <w:pStyle w:val="Level1Text"/>
              <w:tabs>
                <w:tab w:val="left" w:pos="0"/>
              </w:tabs>
              <w:ind w:left="0" w:firstLine="0"/>
              <w:jc w:val="both"/>
              <w:rPr>
                <w:rFonts w:cs="Arial"/>
                <w:color w:val="auto"/>
              </w:rPr>
            </w:pPr>
            <w:proofErr w:type="gramStart"/>
            <w:r w:rsidRPr="007E0B31">
              <w:rPr>
                <w:rFonts w:cs="Arial"/>
                <w:color w:val="auto"/>
              </w:rPr>
              <w:t>Has</w:t>
            </w:r>
            <w:proofErr w:type="gramEnd"/>
            <w:r w:rsidRPr="007E0B31">
              <w:rPr>
                <w:rFonts w:cs="Arial"/>
                <w:color w:val="auto"/>
              </w:rPr>
              <w:t xml:space="preserve">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9A6021" w:rsidRPr="007E0B31" w14:paraId="7CE97EC2" w14:textId="77777777" w:rsidTr="0DEE1E6E">
        <w:trPr>
          <w:cantSplit/>
        </w:trPr>
        <w:tc>
          <w:tcPr>
            <w:tcW w:w="2884" w:type="dxa"/>
          </w:tcPr>
          <w:p w14:paraId="1DAA4D78" w14:textId="77777777" w:rsidR="009A6021" w:rsidRPr="007E0B31" w:rsidRDefault="009A6021" w:rsidP="009A6021">
            <w:pPr>
              <w:pStyle w:val="Arial11Bold"/>
              <w:rPr>
                <w:rFonts w:cs="Arial"/>
              </w:rPr>
            </w:pPr>
            <w:r w:rsidRPr="007E0B31">
              <w:rPr>
                <w:rFonts w:cs="Arial"/>
              </w:rPr>
              <w:t>Synchronous Speed</w:t>
            </w:r>
          </w:p>
        </w:tc>
        <w:tc>
          <w:tcPr>
            <w:tcW w:w="6634" w:type="dxa"/>
          </w:tcPr>
          <w:p w14:paraId="296AAFDD" w14:textId="77777777" w:rsidR="009A6021" w:rsidRPr="007E0B31" w:rsidRDefault="009A6021" w:rsidP="009A6021">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9A6021" w:rsidRPr="007E0B31" w14:paraId="46A121A4" w14:textId="77777777" w:rsidTr="0DEE1E6E">
        <w:trPr>
          <w:cantSplit/>
        </w:trPr>
        <w:tc>
          <w:tcPr>
            <w:tcW w:w="2884" w:type="dxa"/>
          </w:tcPr>
          <w:p w14:paraId="24B0D1A3" w14:textId="77777777" w:rsidR="009A6021" w:rsidRPr="007E0B31" w:rsidRDefault="009A6021" w:rsidP="009A6021">
            <w:pPr>
              <w:pStyle w:val="Arial11Bold"/>
              <w:rPr>
                <w:rFonts w:cs="Arial"/>
              </w:rPr>
            </w:pPr>
            <w:r w:rsidRPr="007E0B31">
              <w:rPr>
                <w:rFonts w:cs="Arial"/>
              </w:rPr>
              <w:t>System</w:t>
            </w:r>
          </w:p>
        </w:tc>
        <w:tc>
          <w:tcPr>
            <w:tcW w:w="6634" w:type="dxa"/>
          </w:tcPr>
          <w:p w14:paraId="2E67291E" w14:textId="77777777" w:rsidR="009A6021" w:rsidRPr="007E0B31" w:rsidRDefault="009A6021" w:rsidP="009A6021">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9A6021" w:rsidRPr="007E0B31" w14:paraId="198C9C42" w14:textId="77777777" w:rsidTr="0DEE1E6E">
        <w:trPr>
          <w:cantSplit/>
        </w:trPr>
        <w:tc>
          <w:tcPr>
            <w:tcW w:w="2884" w:type="dxa"/>
          </w:tcPr>
          <w:p w14:paraId="2E945DD5" w14:textId="77777777" w:rsidR="009A6021" w:rsidRPr="007E0B31" w:rsidRDefault="009A6021" w:rsidP="009A6021">
            <w:pPr>
              <w:pStyle w:val="Arial11Bold"/>
              <w:rPr>
                <w:rFonts w:cs="Arial"/>
              </w:rPr>
            </w:pPr>
            <w:r w:rsidRPr="007E0B31">
              <w:rPr>
                <w:rFonts w:cs="Arial"/>
              </w:rPr>
              <w:t>System Ancillary Services</w:t>
            </w:r>
          </w:p>
        </w:tc>
        <w:tc>
          <w:tcPr>
            <w:tcW w:w="6634" w:type="dxa"/>
          </w:tcPr>
          <w:p w14:paraId="0CE07246" w14:textId="77777777" w:rsidR="009A6021" w:rsidRPr="007E0B31" w:rsidRDefault="009A6021" w:rsidP="009A6021">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9A6021" w:rsidRPr="007E0B31" w14:paraId="778725C7" w14:textId="77777777" w:rsidTr="0DEE1E6E">
        <w:trPr>
          <w:cantSplit/>
        </w:trPr>
        <w:tc>
          <w:tcPr>
            <w:tcW w:w="2884" w:type="dxa"/>
          </w:tcPr>
          <w:p w14:paraId="425345A0" w14:textId="77777777" w:rsidR="009A6021" w:rsidRPr="007E0B31" w:rsidRDefault="009A6021" w:rsidP="009A6021">
            <w:pPr>
              <w:pStyle w:val="Arial11Bold"/>
              <w:rPr>
                <w:rFonts w:cs="Arial"/>
              </w:rPr>
            </w:pPr>
            <w:r w:rsidRPr="007E0B31">
              <w:rPr>
                <w:rFonts w:cs="Arial"/>
              </w:rPr>
              <w:t>System Constraint</w:t>
            </w:r>
          </w:p>
        </w:tc>
        <w:tc>
          <w:tcPr>
            <w:tcW w:w="6634" w:type="dxa"/>
          </w:tcPr>
          <w:p w14:paraId="0FA2E711" w14:textId="77777777" w:rsidR="009A6021" w:rsidRPr="007E0B31" w:rsidRDefault="009A6021" w:rsidP="009A6021">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9A6021" w:rsidRPr="007E0B31" w14:paraId="6A6B0B8D" w14:textId="77777777" w:rsidTr="0DEE1E6E">
        <w:trPr>
          <w:cantSplit/>
        </w:trPr>
        <w:tc>
          <w:tcPr>
            <w:tcW w:w="2884" w:type="dxa"/>
          </w:tcPr>
          <w:p w14:paraId="16C142C0" w14:textId="77777777" w:rsidR="009A6021" w:rsidRPr="007E0B31" w:rsidRDefault="009A6021" w:rsidP="009A6021">
            <w:pPr>
              <w:pStyle w:val="Arial11Bold"/>
              <w:rPr>
                <w:rFonts w:cs="Arial"/>
              </w:rPr>
            </w:pPr>
            <w:r w:rsidRPr="007E0B31">
              <w:rPr>
                <w:rFonts w:cs="Arial"/>
              </w:rPr>
              <w:t>System Constrained Capacity</w:t>
            </w:r>
          </w:p>
        </w:tc>
        <w:tc>
          <w:tcPr>
            <w:tcW w:w="6634" w:type="dxa"/>
          </w:tcPr>
          <w:p w14:paraId="0F2A722E" w14:textId="77777777" w:rsidR="009A6021" w:rsidRPr="007E0B31" w:rsidRDefault="009A6021" w:rsidP="009A6021">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9A6021" w:rsidRPr="007E0B31" w14:paraId="2DCCEFE3" w14:textId="77777777" w:rsidTr="0DEE1E6E">
        <w:trPr>
          <w:cantSplit/>
        </w:trPr>
        <w:tc>
          <w:tcPr>
            <w:tcW w:w="2884" w:type="dxa"/>
          </w:tcPr>
          <w:p w14:paraId="27A70CF2" w14:textId="77777777" w:rsidR="009A6021" w:rsidRPr="007E0B31" w:rsidRDefault="009A6021" w:rsidP="009A6021">
            <w:pPr>
              <w:pStyle w:val="Arial11Bold"/>
              <w:rPr>
                <w:rFonts w:cs="Arial"/>
              </w:rPr>
            </w:pPr>
            <w:r w:rsidRPr="007E0B31">
              <w:rPr>
                <w:rFonts w:cs="Arial"/>
              </w:rPr>
              <w:t>System Constraint Group</w:t>
            </w:r>
          </w:p>
        </w:tc>
        <w:tc>
          <w:tcPr>
            <w:tcW w:w="6634" w:type="dxa"/>
          </w:tcPr>
          <w:p w14:paraId="4EA868E5" w14:textId="77777777" w:rsidR="009A6021" w:rsidRPr="007E0B31" w:rsidRDefault="009A6021" w:rsidP="009A6021">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9A6021" w:rsidRPr="007E0B31" w14:paraId="6A7E13AA" w14:textId="77777777" w:rsidTr="0DEE1E6E">
        <w:trPr>
          <w:cantSplit/>
        </w:trPr>
        <w:tc>
          <w:tcPr>
            <w:tcW w:w="2884" w:type="dxa"/>
          </w:tcPr>
          <w:p w14:paraId="58BAEEED" w14:textId="182D3352" w:rsidR="009A6021" w:rsidRPr="007E0B31" w:rsidRDefault="009A6021" w:rsidP="009A6021">
            <w:pPr>
              <w:pStyle w:val="Arial11Bold"/>
              <w:rPr>
                <w:rFonts w:cs="Arial"/>
              </w:rPr>
            </w:pPr>
            <w:r w:rsidRPr="00636020">
              <w:rPr>
                <w:bCs/>
              </w:rPr>
              <w:lastRenderedPageBreak/>
              <w:t>System Defence Plan</w:t>
            </w:r>
          </w:p>
        </w:tc>
        <w:tc>
          <w:tcPr>
            <w:tcW w:w="6634" w:type="dxa"/>
          </w:tcPr>
          <w:p w14:paraId="166CE446" w14:textId="74BDBFD6" w:rsidR="009A6021" w:rsidRPr="007E0B31" w:rsidRDefault="009A6021" w:rsidP="009A6021">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xml:space="preserve">, outlining how the requirements of the “defence plan”,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9A6021" w:rsidRPr="007E0B31" w14:paraId="4B0C4096" w14:textId="77777777" w:rsidTr="0DEE1E6E">
        <w:trPr>
          <w:cantSplit/>
        </w:trPr>
        <w:tc>
          <w:tcPr>
            <w:tcW w:w="2884" w:type="dxa"/>
          </w:tcPr>
          <w:p w14:paraId="2A1B9103" w14:textId="77777777" w:rsidR="009A6021" w:rsidRPr="007E0B31" w:rsidRDefault="009A6021" w:rsidP="009A6021">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9A6021" w:rsidRPr="007E0B31" w:rsidRDefault="009A6021" w:rsidP="009A6021">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9A6021" w:rsidRPr="007E0B31" w:rsidRDefault="009A6021" w:rsidP="009A6021">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9A6021" w:rsidRPr="007E0B31" w:rsidRDefault="009A6021" w:rsidP="009A6021">
            <w:pPr>
              <w:pStyle w:val="TableArial11"/>
              <w:rPr>
                <w:rFonts w:cs="Arial"/>
              </w:rPr>
            </w:pPr>
            <w:r w:rsidRPr="007E0B31">
              <w:rPr>
                <w:rFonts w:cs="Arial"/>
              </w:rPr>
              <w:t>Where:</w:t>
            </w:r>
          </w:p>
          <w:p w14:paraId="1D419929" w14:textId="77777777" w:rsidR="009A6021" w:rsidRPr="007E0B31" w:rsidRDefault="009A6021" w:rsidP="009A6021">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9A6021" w:rsidRPr="007E0B31" w:rsidRDefault="009A6021" w:rsidP="009A6021">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9A6021" w:rsidRPr="007E0B31" w14:paraId="4B14F526" w14:textId="77777777" w:rsidTr="0DEE1E6E">
        <w:trPr>
          <w:cantSplit/>
          <w:trHeight w:val="552"/>
        </w:trPr>
        <w:tc>
          <w:tcPr>
            <w:tcW w:w="2884" w:type="dxa"/>
          </w:tcPr>
          <w:p w14:paraId="3549E3D2" w14:textId="77777777" w:rsidR="009A6021" w:rsidRPr="001231D8" w:rsidRDefault="009A6021" w:rsidP="009A6021">
            <w:pPr>
              <w:rPr>
                <w:b/>
                <w:bCs/>
              </w:rPr>
            </w:pPr>
            <w:r w:rsidRPr="001231D8">
              <w:rPr>
                <w:b/>
                <w:bCs/>
              </w:rPr>
              <w:t>System Incidents Report</w:t>
            </w:r>
          </w:p>
        </w:tc>
        <w:tc>
          <w:tcPr>
            <w:tcW w:w="6634" w:type="dxa"/>
          </w:tcPr>
          <w:p w14:paraId="6EB5AF5A" w14:textId="77777777" w:rsidR="009A6021" w:rsidRPr="001231D8" w:rsidRDefault="009A6021" w:rsidP="009A6021">
            <w:r w:rsidRPr="001231D8">
              <w:t xml:space="preserve">A report submitted to the GCRP </w:t>
            </w:r>
            <w:proofErr w:type="gramStart"/>
            <w:r w:rsidRPr="001231D8">
              <w:t>on a monthly basis</w:t>
            </w:r>
            <w:proofErr w:type="gramEnd"/>
            <w:r w:rsidRPr="001231D8">
              <w:t xml:space="preserve">, containing, but not limited to, a list of </w:t>
            </w:r>
            <w:r w:rsidRPr="001231D8">
              <w:rPr>
                <w:b/>
                <w:bCs/>
              </w:rPr>
              <w:t>Significant Events</w:t>
            </w:r>
            <w:r w:rsidRPr="001231D8">
              <w:t>, as detailed in OC3.4.1.</w:t>
            </w:r>
          </w:p>
        </w:tc>
      </w:tr>
      <w:tr w:rsidR="009A6021" w:rsidRPr="007E0B31" w14:paraId="64E976F1" w14:textId="77777777" w:rsidTr="0DEE1E6E">
        <w:trPr>
          <w:cantSplit/>
        </w:trPr>
        <w:tc>
          <w:tcPr>
            <w:tcW w:w="2884" w:type="dxa"/>
          </w:tcPr>
          <w:p w14:paraId="3016A7F7" w14:textId="77777777" w:rsidR="009A6021" w:rsidRPr="007E0B31" w:rsidRDefault="009A6021" w:rsidP="009A6021">
            <w:pPr>
              <w:pStyle w:val="Arial11Bold"/>
              <w:rPr>
                <w:rFonts w:cs="Arial"/>
              </w:rPr>
            </w:pPr>
            <w:r w:rsidRPr="007E0B31">
              <w:rPr>
                <w:rFonts w:cs="Arial"/>
              </w:rPr>
              <w:t>System Margin</w:t>
            </w:r>
          </w:p>
        </w:tc>
        <w:tc>
          <w:tcPr>
            <w:tcW w:w="6634" w:type="dxa"/>
          </w:tcPr>
          <w:p w14:paraId="703670AA" w14:textId="77777777" w:rsidR="009A6021" w:rsidRPr="007E0B31" w:rsidRDefault="009A6021" w:rsidP="009A6021">
            <w:pPr>
              <w:pStyle w:val="TableArial11"/>
              <w:rPr>
                <w:rFonts w:cs="Arial"/>
              </w:rPr>
            </w:pPr>
            <w:r w:rsidRPr="007E0B31">
              <w:rPr>
                <w:rFonts w:cs="Arial"/>
              </w:rPr>
              <w:t xml:space="preserve">The margin in any period between </w:t>
            </w:r>
          </w:p>
          <w:p w14:paraId="738D23F7" w14:textId="77777777" w:rsidR="009A6021" w:rsidRPr="007E0B31" w:rsidRDefault="009A6021" w:rsidP="009A6021">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9A6021" w:rsidRPr="007E0B31" w:rsidRDefault="009A6021" w:rsidP="009A6021">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9A6021" w:rsidRPr="007E0B31" w:rsidRDefault="009A6021" w:rsidP="009A6021">
            <w:pPr>
              <w:pStyle w:val="TableArial11"/>
              <w:rPr>
                <w:rFonts w:cs="Arial"/>
                <w:b/>
              </w:rPr>
            </w:pPr>
            <w:r w:rsidRPr="007E0B31">
              <w:rPr>
                <w:rFonts w:cs="Arial"/>
              </w:rPr>
              <w:t>for that period.</w:t>
            </w:r>
          </w:p>
        </w:tc>
      </w:tr>
      <w:tr w:rsidR="009A6021" w:rsidRPr="007E0B31" w14:paraId="3099E31F" w14:textId="77777777" w:rsidTr="0DEE1E6E">
        <w:trPr>
          <w:cantSplit/>
        </w:trPr>
        <w:tc>
          <w:tcPr>
            <w:tcW w:w="2884" w:type="dxa"/>
          </w:tcPr>
          <w:p w14:paraId="6B84F741" w14:textId="77777777" w:rsidR="009A6021" w:rsidRPr="007E0B31" w:rsidRDefault="009A6021" w:rsidP="009A6021">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9A6021" w:rsidRPr="007E0B31" w:rsidRDefault="009A6021" w:rsidP="009A6021">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9A6021" w:rsidRPr="007E0B31" w14:paraId="3D29B4B3" w14:textId="77777777" w:rsidTr="0DEE1E6E">
        <w:trPr>
          <w:cantSplit/>
        </w:trPr>
        <w:tc>
          <w:tcPr>
            <w:tcW w:w="2884" w:type="dxa"/>
          </w:tcPr>
          <w:p w14:paraId="1AAAE1F3" w14:textId="77777777" w:rsidR="009A6021" w:rsidRPr="007E0B31" w:rsidRDefault="009A6021" w:rsidP="009A6021">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55A235B6" w:rsidR="009A6021" w:rsidRPr="007E0B31" w:rsidRDefault="009A6021" w:rsidP="009A6021">
            <w:pPr>
              <w:pStyle w:val="TableArial11"/>
              <w:rPr>
                <w:rFonts w:cs="Arial"/>
              </w:rPr>
            </w:pPr>
            <w:r w:rsidRPr="329F1AB0">
              <w:rPr>
                <w:rFonts w:cs="Arial"/>
              </w:rPr>
              <w:t xml:space="preserve">Has the meaning set out in </w:t>
            </w:r>
            <w:r w:rsidRPr="00003E68">
              <w:rPr>
                <w:rFonts w:cs="Arial"/>
              </w:rPr>
              <w:t>the</w:t>
            </w:r>
            <w:r w:rsidRPr="329F1AB0">
              <w:rPr>
                <w:rFonts w:cs="Arial"/>
                <w:b/>
                <w:bCs/>
              </w:rPr>
              <w:t xml:space="preserve"> ESO</w:t>
            </w:r>
            <w:r w:rsidRPr="329F1AB0">
              <w:rPr>
                <w:rFonts w:cs="Arial"/>
              </w:rPr>
              <w:t xml:space="preserve"> </w:t>
            </w:r>
            <w:r w:rsidRPr="329F1AB0">
              <w:rPr>
                <w:rFonts w:cs="Arial"/>
                <w:b/>
                <w:bCs/>
              </w:rPr>
              <w:t>Licence.</w:t>
            </w:r>
          </w:p>
        </w:tc>
      </w:tr>
      <w:tr w:rsidR="009A6021" w:rsidRPr="007E0B31" w14:paraId="2E61AADE" w14:textId="77777777" w:rsidTr="0DEE1E6E">
        <w:trPr>
          <w:cantSplit/>
        </w:trPr>
        <w:tc>
          <w:tcPr>
            <w:tcW w:w="2884" w:type="dxa"/>
          </w:tcPr>
          <w:p w14:paraId="7FAE100E" w14:textId="5C92C90A" w:rsidR="009A6021" w:rsidRPr="00636020" w:rsidRDefault="009A6021" w:rsidP="009A6021">
            <w:pPr>
              <w:pStyle w:val="Arial11Bold"/>
              <w:rPr>
                <w:bCs/>
              </w:rPr>
            </w:pPr>
            <w:r>
              <w:rPr>
                <w:rFonts w:cs="Arial"/>
              </w:rPr>
              <w:t>System Restoration</w:t>
            </w:r>
          </w:p>
        </w:tc>
        <w:tc>
          <w:tcPr>
            <w:tcW w:w="6634" w:type="dxa"/>
          </w:tcPr>
          <w:p w14:paraId="53AAEE62" w14:textId="15529814" w:rsidR="009A6021" w:rsidRPr="00E00BC7" w:rsidRDefault="009A6021" w:rsidP="009A6021">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9A6021" w:rsidRPr="007E0B31" w14:paraId="2CF3A043" w14:textId="77777777" w:rsidTr="0DEE1E6E">
        <w:trPr>
          <w:cantSplit/>
        </w:trPr>
        <w:tc>
          <w:tcPr>
            <w:tcW w:w="2884" w:type="dxa"/>
          </w:tcPr>
          <w:p w14:paraId="0120BCB8" w14:textId="3A83B8E2" w:rsidR="009A6021" w:rsidRDefault="009A6021" w:rsidP="009A6021">
            <w:pPr>
              <w:pStyle w:val="Arial11Bold"/>
              <w:rPr>
                <w:rFonts w:cs="Arial"/>
              </w:rPr>
            </w:pPr>
            <w:r>
              <w:rPr>
                <w:rFonts w:cs="Arial"/>
              </w:rPr>
              <w:t>System Restoration Region</w:t>
            </w:r>
          </w:p>
        </w:tc>
        <w:tc>
          <w:tcPr>
            <w:tcW w:w="6634" w:type="dxa"/>
          </w:tcPr>
          <w:p w14:paraId="5FF483DB" w14:textId="1B238D87" w:rsidR="009A6021" w:rsidRPr="007E0B31" w:rsidRDefault="009A6021" w:rsidP="009A6021">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9A6021" w:rsidRPr="007E0B31" w14:paraId="3847C81E" w14:textId="77777777" w:rsidTr="0DEE1E6E">
        <w:trPr>
          <w:cantSplit/>
        </w:trPr>
        <w:tc>
          <w:tcPr>
            <w:tcW w:w="2884" w:type="dxa"/>
          </w:tcPr>
          <w:p w14:paraId="7FC4DAB5" w14:textId="7005E6F4" w:rsidR="009A6021" w:rsidRPr="007E0B31" w:rsidRDefault="009A6021" w:rsidP="009A6021">
            <w:pPr>
              <w:pStyle w:val="Arial11Bold"/>
              <w:rPr>
                <w:rFonts w:cs="Arial"/>
              </w:rPr>
            </w:pPr>
            <w:r w:rsidRPr="00636020">
              <w:rPr>
                <w:bCs/>
              </w:rPr>
              <w:t>System Restoration Plan</w:t>
            </w:r>
          </w:p>
        </w:tc>
        <w:tc>
          <w:tcPr>
            <w:tcW w:w="6634" w:type="dxa"/>
          </w:tcPr>
          <w:p w14:paraId="3E074751" w14:textId="4AF36860" w:rsidR="009A6021" w:rsidRPr="007E0B31" w:rsidRDefault="009A6021" w:rsidP="009A6021">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xml:space="preserve">, outlining how the requirements of the “restoration plan”, as defined in </w:t>
            </w:r>
            <w:r w:rsidRPr="38E6A229">
              <w:rPr>
                <w:b/>
                <w:bCs/>
              </w:rPr>
              <w:t xml:space="preserve">Assimilated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9A6021" w:rsidRPr="007E0B31" w14:paraId="6694953E" w14:textId="77777777" w:rsidTr="0DEE1E6E">
        <w:trPr>
          <w:cantSplit/>
        </w:trPr>
        <w:tc>
          <w:tcPr>
            <w:tcW w:w="2884" w:type="dxa"/>
          </w:tcPr>
          <w:p w14:paraId="04061391" w14:textId="77777777" w:rsidR="009A6021" w:rsidRPr="007E0B31" w:rsidRDefault="009A6021" w:rsidP="009A6021">
            <w:pPr>
              <w:pStyle w:val="Arial11Bold"/>
              <w:rPr>
                <w:rFonts w:cs="Arial"/>
              </w:rPr>
            </w:pPr>
            <w:r w:rsidRPr="007E0B31">
              <w:rPr>
                <w:rFonts w:cs="Arial"/>
              </w:rPr>
              <w:t>System Telephony</w:t>
            </w:r>
          </w:p>
        </w:tc>
        <w:tc>
          <w:tcPr>
            <w:tcW w:w="6634" w:type="dxa"/>
          </w:tcPr>
          <w:p w14:paraId="782961A9" w14:textId="0DAB7FEF" w:rsidR="009A6021" w:rsidRPr="007E0B31" w:rsidRDefault="009A6021" w:rsidP="009A6021">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9A6021" w:rsidRPr="007E0B31" w14:paraId="7CE86D0C" w14:textId="77777777" w:rsidTr="0DEE1E6E">
        <w:trPr>
          <w:cantSplit/>
        </w:trPr>
        <w:tc>
          <w:tcPr>
            <w:tcW w:w="2884" w:type="dxa"/>
          </w:tcPr>
          <w:p w14:paraId="6D2E474F" w14:textId="77777777" w:rsidR="009A6021" w:rsidRPr="007E0B31" w:rsidRDefault="009A6021" w:rsidP="009A6021">
            <w:pPr>
              <w:pStyle w:val="Arial11Bold"/>
              <w:rPr>
                <w:rFonts w:cs="Arial"/>
              </w:rPr>
            </w:pPr>
            <w:r w:rsidRPr="007E0B31">
              <w:rPr>
                <w:rFonts w:cs="Arial"/>
              </w:rPr>
              <w:t>System Tests</w:t>
            </w:r>
          </w:p>
        </w:tc>
        <w:tc>
          <w:tcPr>
            <w:tcW w:w="6634" w:type="dxa"/>
          </w:tcPr>
          <w:p w14:paraId="23728F19" w14:textId="77777777" w:rsidR="009A6021" w:rsidRPr="007E0B31" w:rsidRDefault="009A6021" w:rsidP="009A6021">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9A6021" w:rsidRPr="007E0B31" w14:paraId="08C1037D" w14:textId="77777777" w:rsidTr="0DEE1E6E">
        <w:trPr>
          <w:cantSplit/>
        </w:trPr>
        <w:tc>
          <w:tcPr>
            <w:tcW w:w="2884" w:type="dxa"/>
          </w:tcPr>
          <w:p w14:paraId="7BAC63AF" w14:textId="77777777" w:rsidR="009A6021" w:rsidRPr="007E0B31" w:rsidRDefault="009A6021" w:rsidP="009A6021">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9A6021" w:rsidRPr="007E0B31" w:rsidRDefault="009A6021" w:rsidP="009A6021">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9A6021" w:rsidRPr="007E0B31" w14:paraId="0CFD31AD" w14:textId="77777777" w:rsidTr="0DEE1E6E">
        <w:trPr>
          <w:cantSplit/>
        </w:trPr>
        <w:tc>
          <w:tcPr>
            <w:tcW w:w="2884" w:type="dxa"/>
          </w:tcPr>
          <w:p w14:paraId="6FAF95FE" w14:textId="77777777" w:rsidR="009A6021" w:rsidRPr="007E0B31" w:rsidRDefault="009A6021" w:rsidP="009A6021">
            <w:pPr>
              <w:pStyle w:val="Arial11Bold"/>
              <w:rPr>
                <w:rFonts w:cs="Arial"/>
              </w:rPr>
            </w:pPr>
            <w:r w:rsidRPr="007E0B31">
              <w:rPr>
                <w:rFonts w:cs="Arial"/>
              </w:rPr>
              <w:lastRenderedPageBreak/>
              <w:t xml:space="preserve">System to Generator Operational </w:t>
            </w:r>
            <w:proofErr w:type="spellStart"/>
            <w:r w:rsidRPr="007E0B31">
              <w:rPr>
                <w:rFonts w:cs="Arial"/>
              </w:rPr>
              <w:t>Intertripping</w:t>
            </w:r>
            <w:proofErr w:type="spellEnd"/>
          </w:p>
        </w:tc>
        <w:tc>
          <w:tcPr>
            <w:tcW w:w="6634" w:type="dxa"/>
          </w:tcPr>
          <w:p w14:paraId="3E1A2B55" w14:textId="61971953" w:rsidR="009A6021" w:rsidRPr="007E0B31" w:rsidRDefault="009A6021" w:rsidP="009A6021">
            <w:pPr>
              <w:pStyle w:val="TableArial11"/>
              <w:rPr>
                <w:rFonts w:cs="Arial"/>
              </w:rPr>
            </w:pPr>
            <w:bookmarkStart w:id="94"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94"/>
            <w:r w:rsidRPr="007E0B31">
              <w:rPr>
                <w:rFonts w:cs="Arial"/>
              </w:rPr>
              <w:t>.</w:t>
            </w:r>
          </w:p>
        </w:tc>
      </w:tr>
      <w:tr w:rsidR="009A6021" w:rsidRPr="007E0B31" w14:paraId="1DA61D3F" w14:textId="77777777" w:rsidTr="0DEE1E6E">
        <w:trPr>
          <w:cantSplit/>
        </w:trPr>
        <w:tc>
          <w:tcPr>
            <w:tcW w:w="2884" w:type="dxa"/>
          </w:tcPr>
          <w:p w14:paraId="68676C7F" w14:textId="77777777" w:rsidR="009A6021" w:rsidRPr="007E0B31" w:rsidRDefault="009A6021" w:rsidP="009A6021">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
          <w:p w14:paraId="62BA3C3F" w14:textId="7BBA8F9D" w:rsidR="009A6021" w:rsidRPr="007E0B31" w:rsidRDefault="009A6021" w:rsidP="009A6021">
            <w:pPr>
              <w:pStyle w:val="TableArial11"/>
              <w:rPr>
                <w:rFonts w:cs="Arial"/>
              </w:rPr>
            </w:pPr>
            <w:bookmarkStart w:id="95"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95"/>
          </w:p>
        </w:tc>
      </w:tr>
      <w:tr w:rsidR="009A6021" w:rsidRPr="007E0B31" w14:paraId="5E31ADD9" w14:textId="77777777" w:rsidTr="0DEE1E6E">
        <w:trPr>
          <w:cantSplit/>
        </w:trPr>
        <w:tc>
          <w:tcPr>
            <w:tcW w:w="2884" w:type="dxa"/>
          </w:tcPr>
          <w:p w14:paraId="0CFAE3A8" w14:textId="77777777" w:rsidR="009A6021" w:rsidRPr="007E0B31" w:rsidRDefault="009A6021" w:rsidP="009A6021">
            <w:pPr>
              <w:pStyle w:val="Arial11Bold"/>
              <w:rPr>
                <w:rFonts w:cs="Arial"/>
              </w:rPr>
            </w:pPr>
            <w:r w:rsidRPr="0068623B">
              <w:rPr>
                <w:rFonts w:cs="Arial"/>
              </w:rPr>
              <w:t>Targe</w:t>
            </w:r>
            <w:r w:rsidRPr="00360F5B">
              <w:rPr>
                <w:rFonts w:cs="Arial"/>
              </w:rPr>
              <w:t>t Frequency</w:t>
            </w:r>
          </w:p>
        </w:tc>
        <w:tc>
          <w:tcPr>
            <w:tcW w:w="6634" w:type="dxa"/>
          </w:tcPr>
          <w:p w14:paraId="0FFC5410" w14:textId="4149A4DC" w:rsidR="009A6021" w:rsidRPr="007E0B31" w:rsidRDefault="009A6021" w:rsidP="009A6021">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9A6021" w:rsidRPr="007E0B31" w14:paraId="33638CB5" w14:textId="77777777" w:rsidTr="0DEE1E6E">
        <w:trPr>
          <w:cantSplit/>
        </w:trPr>
        <w:tc>
          <w:tcPr>
            <w:tcW w:w="2884" w:type="dxa"/>
          </w:tcPr>
          <w:p w14:paraId="32E734FA" w14:textId="77777777" w:rsidR="009A6021" w:rsidRPr="007E0B31" w:rsidRDefault="009A6021" w:rsidP="009A6021">
            <w:pPr>
              <w:pStyle w:val="Arial11Bold"/>
              <w:rPr>
                <w:rFonts w:cs="Arial"/>
              </w:rPr>
            </w:pPr>
            <w:r w:rsidRPr="007E0B31">
              <w:rPr>
                <w:rFonts w:cs="Arial"/>
              </w:rPr>
              <w:t>Technical Specification</w:t>
            </w:r>
          </w:p>
        </w:tc>
        <w:tc>
          <w:tcPr>
            <w:tcW w:w="6634" w:type="dxa"/>
          </w:tcPr>
          <w:p w14:paraId="6AE817CF" w14:textId="77777777" w:rsidR="009A6021" w:rsidRPr="007E0B31" w:rsidRDefault="009A6021" w:rsidP="009A6021">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9A6021" w:rsidRPr="007E0B31" w:rsidRDefault="009A6021" w:rsidP="009A6021">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9A6021" w:rsidRPr="007E0B31" w:rsidRDefault="009A6021" w:rsidP="009A6021">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9A6021" w:rsidRPr="007E0B31" w14:paraId="4A337598" w14:textId="77777777" w:rsidTr="0DEE1E6E">
        <w:trPr>
          <w:cantSplit/>
        </w:trPr>
        <w:tc>
          <w:tcPr>
            <w:tcW w:w="2884" w:type="dxa"/>
          </w:tcPr>
          <w:p w14:paraId="39FDCA0F" w14:textId="51FF5C89" w:rsidR="009A6021" w:rsidRPr="007E0B31" w:rsidRDefault="009A6021" w:rsidP="009A6021">
            <w:pPr>
              <w:pStyle w:val="Arial11Bold"/>
              <w:rPr>
                <w:rFonts w:cs="Arial"/>
              </w:rPr>
            </w:pPr>
            <w:r>
              <w:rPr>
                <w:rFonts w:cs="Arial"/>
              </w:rPr>
              <w:t>TERRE</w:t>
            </w:r>
          </w:p>
        </w:tc>
        <w:tc>
          <w:tcPr>
            <w:tcW w:w="6634" w:type="dxa"/>
          </w:tcPr>
          <w:p w14:paraId="583D7EB9" w14:textId="2F95AC51" w:rsidR="009A6021" w:rsidRPr="007E0B31" w:rsidRDefault="009A6021" w:rsidP="009A6021">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9A6021" w:rsidRPr="007E0B31" w14:paraId="5926AD32" w14:textId="77777777" w:rsidTr="0DEE1E6E">
        <w:trPr>
          <w:cantSplit/>
        </w:trPr>
        <w:tc>
          <w:tcPr>
            <w:tcW w:w="2884" w:type="dxa"/>
          </w:tcPr>
          <w:p w14:paraId="567E2BEF" w14:textId="695F4B81" w:rsidR="009A6021" w:rsidRDefault="009A6021" w:rsidP="009A6021">
            <w:pPr>
              <w:pStyle w:val="Arial11Bold"/>
              <w:rPr>
                <w:rFonts w:cs="Arial"/>
              </w:rPr>
            </w:pPr>
            <w:r w:rsidRPr="0081264E">
              <w:rPr>
                <w:rFonts w:cs="Arial"/>
              </w:rPr>
              <w:t>TERRE Activation Period</w:t>
            </w:r>
          </w:p>
        </w:tc>
        <w:tc>
          <w:tcPr>
            <w:tcW w:w="6634" w:type="dxa"/>
          </w:tcPr>
          <w:p w14:paraId="41684B89" w14:textId="1905B62B" w:rsidR="009A6021" w:rsidRPr="0081264E" w:rsidRDefault="009A6021" w:rsidP="009A6021">
            <w:pPr>
              <w:pStyle w:val="TableArial11"/>
              <w:rPr>
                <w:rFonts w:cs="Arial"/>
              </w:rPr>
            </w:pPr>
            <w:proofErr w:type="gramStart"/>
            <w:r w:rsidRPr="0081264E">
              <w:rPr>
                <w:rFonts w:cs="Arial"/>
              </w:rPr>
              <w:t>A period of time</w:t>
            </w:r>
            <w:proofErr w:type="gramEnd"/>
            <w:r w:rsidRPr="0081264E">
              <w:rPr>
                <w:rFonts w:cs="Arial"/>
              </w:rPr>
              <w:t xml:space="preserv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9A6021" w:rsidRPr="007E0B31" w14:paraId="49B52FEC" w14:textId="77777777" w:rsidTr="0DEE1E6E">
        <w:trPr>
          <w:cantSplit/>
        </w:trPr>
        <w:tc>
          <w:tcPr>
            <w:tcW w:w="2884" w:type="dxa"/>
          </w:tcPr>
          <w:p w14:paraId="1FED211F" w14:textId="533B6423" w:rsidR="009A6021" w:rsidRPr="0081264E" w:rsidRDefault="009A6021" w:rsidP="009A6021">
            <w:pPr>
              <w:pStyle w:val="Arial11Bold"/>
              <w:rPr>
                <w:rFonts w:cs="Arial"/>
              </w:rPr>
            </w:pPr>
            <w:r w:rsidRPr="0081264E">
              <w:rPr>
                <w:rFonts w:cs="Arial"/>
              </w:rPr>
              <w:t>TERRE Auction Period</w:t>
            </w:r>
          </w:p>
        </w:tc>
        <w:tc>
          <w:tcPr>
            <w:tcW w:w="6634" w:type="dxa"/>
          </w:tcPr>
          <w:p w14:paraId="671C74AE" w14:textId="7274A881" w:rsidR="009A6021" w:rsidRPr="0081264E" w:rsidRDefault="009A6021" w:rsidP="009A6021">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9A6021" w:rsidRPr="007E0B31" w14:paraId="65701A2F" w14:textId="77777777" w:rsidTr="0DEE1E6E">
        <w:trPr>
          <w:cantSplit/>
        </w:trPr>
        <w:tc>
          <w:tcPr>
            <w:tcW w:w="2884" w:type="dxa"/>
          </w:tcPr>
          <w:p w14:paraId="7DA4E9BF" w14:textId="53EC5DBC" w:rsidR="009A6021" w:rsidRPr="0081264E" w:rsidRDefault="009A6021" w:rsidP="009A6021">
            <w:pPr>
              <w:pStyle w:val="Arial11Bold"/>
              <w:rPr>
                <w:rFonts w:cs="Arial"/>
              </w:rPr>
            </w:pPr>
            <w:r w:rsidRPr="0081264E">
              <w:rPr>
                <w:rFonts w:cs="Arial"/>
              </w:rPr>
              <w:t>TERRE Bid</w:t>
            </w:r>
          </w:p>
        </w:tc>
        <w:tc>
          <w:tcPr>
            <w:tcW w:w="6634" w:type="dxa"/>
          </w:tcPr>
          <w:p w14:paraId="3AA84BC8" w14:textId="59D282F8" w:rsidR="009A6021" w:rsidRPr="0081264E" w:rsidRDefault="009A6021" w:rsidP="009A6021">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9A6021" w:rsidRPr="007E0B31" w14:paraId="55062C4A" w14:textId="77777777" w:rsidTr="0DEE1E6E">
        <w:trPr>
          <w:cantSplit/>
        </w:trPr>
        <w:tc>
          <w:tcPr>
            <w:tcW w:w="2884" w:type="dxa"/>
          </w:tcPr>
          <w:p w14:paraId="0E3BA98F" w14:textId="3DE6A8A3" w:rsidR="009A6021" w:rsidRPr="0081264E" w:rsidRDefault="009A6021" w:rsidP="009A6021">
            <w:pPr>
              <w:pStyle w:val="Arial11Bold"/>
              <w:rPr>
                <w:rFonts w:cs="Arial"/>
              </w:rPr>
            </w:pPr>
            <w:r>
              <w:rPr>
                <w:rFonts w:cs="Arial"/>
              </w:rPr>
              <w:t>TERRE Central Platform</w:t>
            </w:r>
          </w:p>
        </w:tc>
        <w:tc>
          <w:tcPr>
            <w:tcW w:w="6634" w:type="dxa"/>
          </w:tcPr>
          <w:p w14:paraId="21E47917" w14:textId="46FA1734" w:rsidR="009A6021" w:rsidRPr="0081264E" w:rsidRDefault="009A6021" w:rsidP="009A6021">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9A6021" w:rsidRPr="0079139F" w14:paraId="275B43EB" w14:textId="77777777" w:rsidTr="0DEE1E6E">
        <w:trPr>
          <w:cantSplit/>
        </w:trPr>
        <w:tc>
          <w:tcPr>
            <w:tcW w:w="2884" w:type="dxa"/>
          </w:tcPr>
          <w:p w14:paraId="2CEC27FA" w14:textId="6D73E446" w:rsidR="009A6021" w:rsidRPr="0079139F" w:rsidRDefault="009A6021" w:rsidP="009A6021">
            <w:pPr>
              <w:pStyle w:val="Arial11Bold"/>
              <w:rPr>
                <w:rFonts w:cs="Arial"/>
              </w:rPr>
            </w:pPr>
            <w:r w:rsidRPr="0079139F">
              <w:rPr>
                <w:rFonts w:cs="Arial"/>
              </w:rPr>
              <w:t>TERRE Data Validation and Consistency Rules</w:t>
            </w:r>
          </w:p>
        </w:tc>
        <w:tc>
          <w:tcPr>
            <w:tcW w:w="6634" w:type="dxa"/>
          </w:tcPr>
          <w:p w14:paraId="7AC65FEF" w14:textId="12093011" w:rsidR="009A6021" w:rsidRDefault="009A6021" w:rsidP="009A6021">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9A6021" w:rsidRPr="007E0B31" w14:paraId="377F57A2" w14:textId="77777777" w:rsidTr="0DEE1E6E">
        <w:trPr>
          <w:cantSplit/>
        </w:trPr>
        <w:tc>
          <w:tcPr>
            <w:tcW w:w="2884" w:type="dxa"/>
          </w:tcPr>
          <w:p w14:paraId="150333DE" w14:textId="33A1157A" w:rsidR="009A6021" w:rsidRDefault="009A6021" w:rsidP="009A6021">
            <w:pPr>
              <w:pStyle w:val="Arial11Bold"/>
              <w:jc w:val="both"/>
              <w:rPr>
                <w:rFonts w:cs="Arial"/>
              </w:rPr>
            </w:pPr>
            <w:r w:rsidRPr="0081264E">
              <w:rPr>
                <w:rFonts w:cs="Arial"/>
              </w:rPr>
              <w:t>TERRE Gate Closure</w:t>
            </w:r>
          </w:p>
        </w:tc>
        <w:tc>
          <w:tcPr>
            <w:tcW w:w="6634" w:type="dxa"/>
          </w:tcPr>
          <w:p w14:paraId="36E98425" w14:textId="7BF742E0" w:rsidR="009A6021" w:rsidRPr="0081264E" w:rsidRDefault="009A6021" w:rsidP="009A6021">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9A6021" w:rsidRPr="007E0B31" w14:paraId="162A65B2" w14:textId="77777777" w:rsidTr="0DEE1E6E">
        <w:trPr>
          <w:cantSplit/>
        </w:trPr>
        <w:tc>
          <w:tcPr>
            <w:tcW w:w="2884" w:type="dxa"/>
          </w:tcPr>
          <w:p w14:paraId="1E8AEB6A" w14:textId="77777777" w:rsidR="009A6021" w:rsidRDefault="009A6021" w:rsidP="009A6021">
            <w:pPr>
              <w:pStyle w:val="Arial11Bold"/>
              <w:jc w:val="both"/>
              <w:rPr>
                <w:rFonts w:cs="Arial"/>
              </w:rPr>
            </w:pPr>
            <w:r>
              <w:rPr>
                <w:rFonts w:cs="Arial"/>
              </w:rPr>
              <w:lastRenderedPageBreak/>
              <w:t>TERRE Instruction</w:t>
            </w:r>
          </w:p>
          <w:p w14:paraId="6C90D26B" w14:textId="1F6FC951" w:rsidR="009A6021" w:rsidRPr="0081264E" w:rsidRDefault="009A6021" w:rsidP="009A6021">
            <w:pPr>
              <w:pStyle w:val="Arial11Bold"/>
              <w:jc w:val="both"/>
              <w:rPr>
                <w:rFonts w:cs="Arial"/>
              </w:rPr>
            </w:pPr>
            <w:r w:rsidRPr="0081264E">
              <w:rPr>
                <w:rFonts w:cs="Arial"/>
              </w:rPr>
              <w:t>Guide</w:t>
            </w:r>
          </w:p>
        </w:tc>
        <w:tc>
          <w:tcPr>
            <w:tcW w:w="6634" w:type="dxa"/>
          </w:tcPr>
          <w:p w14:paraId="0AE534E2" w14:textId="203C4D64" w:rsidR="009A6021" w:rsidRDefault="009A6021" w:rsidP="009A6021">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9A6021" w:rsidRPr="007E0B31" w14:paraId="3B8258A7" w14:textId="77777777" w:rsidTr="0DEE1E6E">
        <w:trPr>
          <w:cantSplit/>
        </w:trPr>
        <w:tc>
          <w:tcPr>
            <w:tcW w:w="2884" w:type="dxa"/>
          </w:tcPr>
          <w:p w14:paraId="0D19D080" w14:textId="77777777" w:rsidR="009A6021" w:rsidRPr="007E0B31" w:rsidRDefault="009A6021" w:rsidP="009A6021">
            <w:pPr>
              <w:pStyle w:val="Arial11Bold"/>
              <w:rPr>
                <w:rFonts w:cs="Arial"/>
              </w:rPr>
            </w:pPr>
            <w:r w:rsidRPr="007E0B31">
              <w:rPr>
                <w:rFonts w:cs="Arial"/>
              </w:rPr>
              <w:t>Test Co-ordinator</w:t>
            </w:r>
          </w:p>
        </w:tc>
        <w:tc>
          <w:tcPr>
            <w:tcW w:w="6634" w:type="dxa"/>
          </w:tcPr>
          <w:p w14:paraId="326082B0" w14:textId="77777777" w:rsidR="009A6021" w:rsidRPr="007E0B31" w:rsidRDefault="009A6021" w:rsidP="009A6021">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9A6021" w:rsidRPr="007E0B31" w14:paraId="01488D17" w14:textId="77777777" w:rsidTr="0DEE1E6E">
        <w:trPr>
          <w:cantSplit/>
        </w:trPr>
        <w:tc>
          <w:tcPr>
            <w:tcW w:w="2884" w:type="dxa"/>
          </w:tcPr>
          <w:p w14:paraId="128FD9C9" w14:textId="77777777" w:rsidR="009A6021" w:rsidRPr="007E0B31" w:rsidRDefault="009A6021" w:rsidP="009A6021">
            <w:pPr>
              <w:pStyle w:val="Arial11Bold"/>
              <w:rPr>
                <w:rFonts w:cs="Arial"/>
              </w:rPr>
            </w:pPr>
            <w:r w:rsidRPr="007E0B31">
              <w:rPr>
                <w:rFonts w:cs="Arial"/>
              </w:rPr>
              <w:t>Test Panel</w:t>
            </w:r>
          </w:p>
        </w:tc>
        <w:tc>
          <w:tcPr>
            <w:tcW w:w="6634" w:type="dxa"/>
          </w:tcPr>
          <w:p w14:paraId="33A2A2B3" w14:textId="77777777" w:rsidR="009A6021" w:rsidRPr="007E0B31" w:rsidRDefault="009A6021" w:rsidP="009A6021">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9A6021" w:rsidRPr="007E0B31" w14:paraId="2164A4E4" w14:textId="77777777" w:rsidTr="0DEE1E6E">
        <w:trPr>
          <w:cantSplit/>
        </w:trPr>
        <w:tc>
          <w:tcPr>
            <w:tcW w:w="2884" w:type="dxa"/>
          </w:tcPr>
          <w:p w14:paraId="1F60112F" w14:textId="41D5FEBC" w:rsidR="009A6021" w:rsidRPr="00875FA6" w:rsidRDefault="009A6021" w:rsidP="009A6021">
            <w:pPr>
              <w:pStyle w:val="Arial11Bold"/>
            </w:pPr>
            <w:r w:rsidRPr="00875FA6">
              <w:t>Test Plan</w:t>
            </w:r>
          </w:p>
        </w:tc>
        <w:tc>
          <w:tcPr>
            <w:tcW w:w="6634" w:type="dxa"/>
          </w:tcPr>
          <w:p w14:paraId="438005A0" w14:textId="76F7FBDF" w:rsidR="009A6021" w:rsidRPr="00875FA6" w:rsidRDefault="009A6021" w:rsidP="009A6021">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outlining how the requirements of the “</w:t>
            </w:r>
            <w:r w:rsidRPr="38E6A229">
              <w:rPr>
                <w:b/>
                <w:bCs/>
              </w:rPr>
              <w:t>Test Plan</w:t>
            </w:r>
            <w:r>
              <w:t xml:space="preserve">”,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9A6021" w:rsidRPr="007E0B31" w14:paraId="28AD5A3B" w14:textId="77777777" w:rsidTr="0DEE1E6E">
        <w:trPr>
          <w:cantSplit/>
        </w:trPr>
        <w:tc>
          <w:tcPr>
            <w:tcW w:w="2884" w:type="dxa"/>
          </w:tcPr>
          <w:p w14:paraId="57595996" w14:textId="77777777" w:rsidR="009A6021" w:rsidRPr="007E0B31" w:rsidRDefault="009A6021" w:rsidP="009A6021">
            <w:pPr>
              <w:pStyle w:val="Arial11Bold"/>
              <w:rPr>
                <w:rFonts w:cs="Arial"/>
              </w:rPr>
            </w:pPr>
            <w:r w:rsidRPr="007E0B31">
              <w:rPr>
                <w:rFonts w:cs="Arial"/>
              </w:rPr>
              <w:t>Test Programme</w:t>
            </w:r>
          </w:p>
        </w:tc>
        <w:tc>
          <w:tcPr>
            <w:tcW w:w="6634" w:type="dxa"/>
          </w:tcPr>
          <w:p w14:paraId="19CEAC1B" w14:textId="77C128C1" w:rsidR="009A6021" w:rsidRPr="007E0B31" w:rsidRDefault="009A6021" w:rsidP="009A6021">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9A6021" w:rsidRPr="007E0B31" w14:paraId="1328CFC6" w14:textId="77777777" w:rsidTr="0DEE1E6E">
        <w:trPr>
          <w:cantSplit/>
        </w:trPr>
        <w:tc>
          <w:tcPr>
            <w:tcW w:w="2884" w:type="dxa"/>
          </w:tcPr>
          <w:p w14:paraId="1D6B5BC8" w14:textId="77777777" w:rsidR="009A6021" w:rsidRPr="007E0B31" w:rsidRDefault="009A6021" w:rsidP="009A6021">
            <w:pPr>
              <w:pStyle w:val="Arial11Bold"/>
              <w:rPr>
                <w:rFonts w:cs="Arial"/>
              </w:rPr>
            </w:pPr>
            <w:r w:rsidRPr="007E0B31">
              <w:rPr>
                <w:rFonts w:cs="Arial"/>
              </w:rPr>
              <w:t>Test Proposer</w:t>
            </w:r>
          </w:p>
        </w:tc>
        <w:tc>
          <w:tcPr>
            <w:tcW w:w="6634" w:type="dxa"/>
          </w:tcPr>
          <w:p w14:paraId="3AACD309" w14:textId="77777777" w:rsidR="009A6021" w:rsidRPr="007E0B31" w:rsidRDefault="009A6021" w:rsidP="009A6021">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9A6021" w:rsidRPr="007E0B31" w14:paraId="316C92C8" w14:textId="77777777" w:rsidTr="0DEE1E6E">
        <w:trPr>
          <w:cantSplit/>
        </w:trPr>
        <w:tc>
          <w:tcPr>
            <w:tcW w:w="2884" w:type="dxa"/>
          </w:tcPr>
          <w:p w14:paraId="06874C34" w14:textId="30838C72" w:rsidR="009A6021" w:rsidRPr="004C03CD" w:rsidRDefault="009A6021" w:rsidP="009A6021">
            <w:pPr>
              <w:pStyle w:val="Arial11Bold"/>
              <w:rPr>
                <w:rFonts w:cs="Arial"/>
              </w:rPr>
            </w:pPr>
            <w:r w:rsidRPr="002510FF">
              <w:rPr>
                <w:rFonts w:cs="Arial"/>
              </w:rPr>
              <w:t>Test Signal</w:t>
            </w:r>
          </w:p>
        </w:tc>
        <w:tc>
          <w:tcPr>
            <w:tcW w:w="6634" w:type="dxa"/>
          </w:tcPr>
          <w:p w14:paraId="0F830BE9" w14:textId="5C14D1D7" w:rsidR="009A6021" w:rsidRPr="004C03CD" w:rsidRDefault="009A6021" w:rsidP="009A6021">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9A6021" w:rsidRPr="007E0B31" w14:paraId="1191920B" w14:textId="77777777" w:rsidTr="0DEE1E6E">
        <w:trPr>
          <w:cantSplit/>
        </w:trPr>
        <w:tc>
          <w:tcPr>
            <w:tcW w:w="2884" w:type="dxa"/>
          </w:tcPr>
          <w:p w14:paraId="1A32535D" w14:textId="3657B7C0" w:rsidR="009A6021" w:rsidRPr="007E0B31" w:rsidRDefault="009A6021" w:rsidP="009A6021">
            <w:pPr>
              <w:pStyle w:val="Arial11Bold"/>
              <w:rPr>
                <w:rFonts w:cs="Arial"/>
              </w:rPr>
            </w:pPr>
            <w:r>
              <w:rPr>
                <w:rFonts w:cs="Arial"/>
              </w:rPr>
              <w:t>The Company</w:t>
            </w:r>
          </w:p>
        </w:tc>
        <w:tc>
          <w:tcPr>
            <w:tcW w:w="6634" w:type="dxa"/>
          </w:tcPr>
          <w:p w14:paraId="17B4E3BD" w14:textId="70ADDF76" w:rsidR="009A6021" w:rsidRPr="007E0B31" w:rsidRDefault="009A6021" w:rsidP="009A6021">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proofErr w:type="gramStart"/>
            <w:r w:rsidRPr="38E6A229">
              <w:rPr>
                <w:rFonts w:cs="Arial"/>
              </w:rPr>
              <w:t>. .</w:t>
            </w:r>
            <w:proofErr w:type="gramEnd"/>
            <w:r w:rsidRPr="38E6A229">
              <w:rPr>
                <w:rFonts w:cs="Arial"/>
              </w:rPr>
              <w:t xml:space="preserve"> </w:t>
            </w:r>
          </w:p>
        </w:tc>
      </w:tr>
      <w:tr w:rsidR="009A6021" w:rsidRPr="007E0B31" w14:paraId="100BAB28" w14:textId="77777777" w:rsidTr="0DEE1E6E">
        <w:trPr>
          <w:cantSplit/>
        </w:trPr>
        <w:tc>
          <w:tcPr>
            <w:tcW w:w="2884" w:type="dxa"/>
          </w:tcPr>
          <w:p w14:paraId="4F575092" w14:textId="1BAAF1FB" w:rsidR="009A6021" w:rsidRPr="007E0B31" w:rsidRDefault="009A6021" w:rsidP="009A6021">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9A6021" w:rsidRPr="007E0B31" w:rsidRDefault="009A6021" w:rsidP="009A6021">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9A6021" w:rsidRPr="007E0B31" w14:paraId="07C21332" w14:textId="77777777" w:rsidTr="0DEE1E6E">
        <w:trPr>
          <w:cantSplit/>
        </w:trPr>
        <w:tc>
          <w:tcPr>
            <w:tcW w:w="2884" w:type="dxa"/>
          </w:tcPr>
          <w:p w14:paraId="46DE90D6" w14:textId="315D2376" w:rsidR="009A6021" w:rsidRPr="007E0B31" w:rsidRDefault="009A6021" w:rsidP="009A6021">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9A6021" w:rsidRPr="007E0B31" w:rsidRDefault="009A6021" w:rsidP="009A6021">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9A6021" w:rsidRPr="007E0B31" w14:paraId="7E0C0F2F" w14:textId="77777777" w:rsidTr="0DEE1E6E">
        <w:trPr>
          <w:cantSplit/>
        </w:trPr>
        <w:tc>
          <w:tcPr>
            <w:tcW w:w="2884" w:type="dxa"/>
          </w:tcPr>
          <w:p w14:paraId="1E0D9CB3" w14:textId="157BEEAF" w:rsidR="009A6021" w:rsidRPr="00A438EF" w:rsidRDefault="009A6021" w:rsidP="009A6021">
            <w:pPr>
              <w:pStyle w:val="Arial11Bold"/>
              <w:rPr>
                <w:rFonts w:cs="Arial"/>
              </w:rPr>
            </w:pPr>
            <w:r w:rsidRPr="00CB1D00">
              <w:rPr>
                <w:rFonts w:cs="Arial"/>
              </w:rPr>
              <w:lastRenderedPageBreak/>
              <w:t>Top Up</w:t>
            </w:r>
            <w:r w:rsidRPr="00F87A50">
              <w:rPr>
                <w:rFonts w:cs="Arial"/>
              </w:rPr>
              <w:t xml:space="preserve"> </w:t>
            </w:r>
            <w:r w:rsidRPr="00665E9C">
              <w:rPr>
                <w:rFonts w:cs="Arial"/>
              </w:rPr>
              <w:t>Restoration Capability</w:t>
            </w:r>
          </w:p>
        </w:tc>
        <w:tc>
          <w:tcPr>
            <w:tcW w:w="6634" w:type="dxa"/>
          </w:tcPr>
          <w:p w14:paraId="0B413FB2" w14:textId="524E3026" w:rsidR="009A6021" w:rsidRPr="00CE4CCF" w:rsidRDefault="009A6021" w:rsidP="009A6021">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9A6021" w:rsidRPr="007E0B31" w14:paraId="051B9233" w14:textId="77777777" w:rsidTr="0DEE1E6E">
        <w:trPr>
          <w:cantSplit/>
        </w:trPr>
        <w:tc>
          <w:tcPr>
            <w:tcW w:w="2884" w:type="dxa"/>
          </w:tcPr>
          <w:p w14:paraId="2A8B99B3" w14:textId="592766FF" w:rsidR="009A6021" w:rsidRPr="007E0B31" w:rsidRDefault="009A6021" w:rsidP="009A6021">
            <w:pPr>
              <w:pStyle w:val="Arial11Bold"/>
              <w:rPr>
                <w:rFonts w:cs="Arial"/>
              </w:rPr>
            </w:pPr>
            <w:r w:rsidRPr="0001102F">
              <w:rPr>
                <w:rFonts w:cs="Arial"/>
              </w:rPr>
              <w:t>Top Up Restoration Contract</w:t>
            </w:r>
          </w:p>
        </w:tc>
        <w:tc>
          <w:tcPr>
            <w:tcW w:w="6634" w:type="dxa"/>
          </w:tcPr>
          <w:p w14:paraId="48943893" w14:textId="224A59E7" w:rsidR="009A6021" w:rsidRPr="007E0B31" w:rsidRDefault="009A6021" w:rsidP="009A6021">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9A6021" w:rsidRPr="007E0B31" w14:paraId="767E36DB" w14:textId="77777777" w:rsidTr="0DEE1E6E">
        <w:trPr>
          <w:cantSplit/>
        </w:trPr>
        <w:tc>
          <w:tcPr>
            <w:tcW w:w="2884" w:type="dxa"/>
          </w:tcPr>
          <w:p w14:paraId="130A2E6E" w14:textId="3CD6AF48" w:rsidR="009A6021" w:rsidRPr="007E0B31" w:rsidRDefault="009A6021" w:rsidP="009A6021">
            <w:pPr>
              <w:pStyle w:val="Arial11Bold"/>
              <w:rPr>
                <w:rFonts w:cs="Arial"/>
              </w:rPr>
            </w:pPr>
            <w:r>
              <w:rPr>
                <w:rFonts w:cs="Arial"/>
              </w:rPr>
              <w:t>Top Up Restoration Contractor</w:t>
            </w:r>
          </w:p>
        </w:tc>
        <w:tc>
          <w:tcPr>
            <w:tcW w:w="6634" w:type="dxa"/>
          </w:tcPr>
          <w:p w14:paraId="08A3E597" w14:textId="5B2259FC" w:rsidR="009A6021" w:rsidRPr="007E0B31" w:rsidRDefault="009A6021" w:rsidP="009A6021">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9A6021" w:rsidRPr="007E0B31" w14:paraId="7BDEB1D1" w14:textId="77777777" w:rsidTr="0DEE1E6E">
        <w:trPr>
          <w:cantSplit/>
        </w:trPr>
        <w:tc>
          <w:tcPr>
            <w:tcW w:w="2884" w:type="dxa"/>
          </w:tcPr>
          <w:p w14:paraId="6AAC9811" w14:textId="3492013A" w:rsidR="009A6021" w:rsidRPr="007E0B31" w:rsidRDefault="009A6021" w:rsidP="009A6021">
            <w:pPr>
              <w:pStyle w:val="Arial11Bold"/>
              <w:rPr>
                <w:rFonts w:cs="Arial"/>
              </w:rPr>
            </w:pPr>
            <w:r>
              <w:rPr>
                <w:rFonts w:cs="Arial"/>
              </w:rPr>
              <w:t>Top Up Restoration Plant</w:t>
            </w:r>
          </w:p>
        </w:tc>
        <w:tc>
          <w:tcPr>
            <w:tcW w:w="6634" w:type="dxa"/>
          </w:tcPr>
          <w:p w14:paraId="7A52B53D" w14:textId="73F2688D" w:rsidR="009A6021" w:rsidRPr="007E0B31" w:rsidRDefault="009A6021" w:rsidP="009A6021">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9A6021" w:rsidRPr="007E0B31" w14:paraId="616F93ED" w14:textId="77777777" w:rsidTr="0DEE1E6E">
        <w:trPr>
          <w:cantSplit/>
        </w:trPr>
        <w:tc>
          <w:tcPr>
            <w:tcW w:w="2884" w:type="dxa"/>
          </w:tcPr>
          <w:p w14:paraId="24BE8F65" w14:textId="7F0CB3AF" w:rsidR="009A6021" w:rsidRPr="007E0B31" w:rsidRDefault="009A6021" w:rsidP="009A6021">
            <w:pPr>
              <w:pStyle w:val="Arial11Bold"/>
              <w:rPr>
                <w:rFonts w:cs="Arial"/>
              </w:rPr>
            </w:pPr>
            <w:r>
              <w:rPr>
                <w:rFonts w:cs="Arial"/>
              </w:rPr>
              <w:t>Top Up Restoration Plant Test</w:t>
            </w:r>
          </w:p>
        </w:tc>
        <w:tc>
          <w:tcPr>
            <w:tcW w:w="6634" w:type="dxa"/>
          </w:tcPr>
          <w:p w14:paraId="3D8FD0F6" w14:textId="218B9E06" w:rsidR="009A6021" w:rsidRPr="007E0B31" w:rsidRDefault="009A6021" w:rsidP="009A6021">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w:t>
            </w:r>
            <w:proofErr w:type="gramStart"/>
            <w:r w:rsidRPr="003301CE">
              <w:rPr>
                <w:bCs/>
              </w:rPr>
              <w:t>is capable of meeting</w:t>
            </w:r>
            <w:proofErr w:type="gramEnd"/>
            <w:r w:rsidRPr="003301CE">
              <w:rPr>
                <w:bCs/>
              </w:rPr>
              <w:t xml:space="preserve"> the requirements of </w:t>
            </w:r>
            <w:r>
              <w:rPr>
                <w:bCs/>
              </w:rPr>
              <w:t xml:space="preserve">a </w:t>
            </w:r>
            <w:r>
              <w:rPr>
                <w:b/>
              </w:rPr>
              <w:t>Top Up</w:t>
            </w:r>
            <w:r>
              <w:rPr>
                <w:bCs/>
              </w:rPr>
              <w:t xml:space="preserve"> </w:t>
            </w:r>
            <w:r w:rsidRPr="003301CE">
              <w:rPr>
                <w:b/>
                <w:bCs/>
              </w:rPr>
              <w:t>Restoration Contract</w:t>
            </w:r>
            <w:r w:rsidRPr="003301CE">
              <w:rPr>
                <w:bCs/>
              </w:rPr>
              <w:t>.</w:t>
            </w:r>
          </w:p>
        </w:tc>
      </w:tr>
      <w:tr w:rsidR="009A6021" w:rsidRPr="007E0B31" w14:paraId="6E50222A" w14:textId="77777777" w:rsidTr="0DEE1E6E">
        <w:trPr>
          <w:cantSplit/>
        </w:trPr>
        <w:tc>
          <w:tcPr>
            <w:tcW w:w="2884" w:type="dxa"/>
          </w:tcPr>
          <w:p w14:paraId="1FB787B1" w14:textId="77777777" w:rsidR="009A6021" w:rsidRPr="007E0B31" w:rsidRDefault="009A6021" w:rsidP="009A6021">
            <w:pPr>
              <w:pStyle w:val="Arial11Bold"/>
              <w:rPr>
                <w:rFonts w:cs="Arial"/>
              </w:rPr>
            </w:pPr>
            <w:r w:rsidRPr="007E0B31">
              <w:rPr>
                <w:rFonts w:cs="Arial"/>
              </w:rPr>
              <w:t>Total Shutdown</w:t>
            </w:r>
          </w:p>
        </w:tc>
        <w:tc>
          <w:tcPr>
            <w:tcW w:w="6634" w:type="dxa"/>
          </w:tcPr>
          <w:p w14:paraId="5EDD63F2" w14:textId="1C79CF52" w:rsidR="009A6021" w:rsidRPr="007E0B31" w:rsidRDefault="009A6021" w:rsidP="009A6021">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9A6021" w:rsidRPr="007E0B31" w14:paraId="03665F8A" w14:textId="77777777" w:rsidTr="0DEE1E6E">
        <w:trPr>
          <w:cantSplit/>
        </w:trPr>
        <w:tc>
          <w:tcPr>
            <w:tcW w:w="2884" w:type="dxa"/>
          </w:tcPr>
          <w:p w14:paraId="133B8AA4" w14:textId="77777777" w:rsidR="009A6021" w:rsidRPr="007E0B31" w:rsidRDefault="009A6021" w:rsidP="009A6021">
            <w:pPr>
              <w:pStyle w:val="Arial11Bold"/>
              <w:rPr>
                <w:rFonts w:cs="Arial"/>
              </w:rPr>
            </w:pPr>
            <w:r w:rsidRPr="007E0B31">
              <w:rPr>
                <w:rFonts w:cs="Arial"/>
              </w:rPr>
              <w:t>Total System</w:t>
            </w:r>
          </w:p>
        </w:tc>
        <w:tc>
          <w:tcPr>
            <w:tcW w:w="6634" w:type="dxa"/>
          </w:tcPr>
          <w:p w14:paraId="6E425FE9" w14:textId="77777777" w:rsidR="009A6021" w:rsidRPr="007E0B31" w:rsidRDefault="009A6021" w:rsidP="009A6021">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9A6021" w:rsidRPr="007E0B31" w14:paraId="2CEA121D" w14:textId="77777777" w:rsidTr="0DEE1E6E">
        <w:trPr>
          <w:cantSplit/>
        </w:trPr>
        <w:tc>
          <w:tcPr>
            <w:tcW w:w="2884" w:type="dxa"/>
          </w:tcPr>
          <w:p w14:paraId="096BE835" w14:textId="77777777" w:rsidR="009A6021" w:rsidRPr="007E0B31" w:rsidRDefault="009A6021" w:rsidP="009A6021">
            <w:pPr>
              <w:pStyle w:val="Arial11Bold"/>
              <w:rPr>
                <w:rFonts w:cs="Arial"/>
              </w:rPr>
            </w:pPr>
            <w:r w:rsidRPr="007E0B31">
              <w:rPr>
                <w:rFonts w:cs="Arial"/>
              </w:rPr>
              <w:t>Trading Point</w:t>
            </w:r>
          </w:p>
        </w:tc>
        <w:tc>
          <w:tcPr>
            <w:tcW w:w="6634" w:type="dxa"/>
          </w:tcPr>
          <w:p w14:paraId="0BB80024" w14:textId="6807865F" w:rsidR="009A6021" w:rsidRPr="007E0B31" w:rsidRDefault="009A6021" w:rsidP="009A6021">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9A6021" w:rsidRPr="007E0B31" w14:paraId="6355B4EF" w14:textId="77777777" w:rsidTr="0DEE1E6E">
        <w:trPr>
          <w:cantSplit/>
        </w:trPr>
        <w:tc>
          <w:tcPr>
            <w:tcW w:w="2884" w:type="dxa"/>
          </w:tcPr>
          <w:p w14:paraId="2AC59C62" w14:textId="77777777" w:rsidR="009A6021" w:rsidRPr="007E0B31" w:rsidRDefault="009A6021" w:rsidP="009A6021">
            <w:pPr>
              <w:pStyle w:val="Arial11Bold"/>
              <w:rPr>
                <w:rFonts w:cs="Arial"/>
              </w:rPr>
            </w:pPr>
            <w:r w:rsidRPr="007E0B31">
              <w:rPr>
                <w:rFonts w:cs="Arial"/>
              </w:rPr>
              <w:t>Transfer Date</w:t>
            </w:r>
          </w:p>
        </w:tc>
        <w:tc>
          <w:tcPr>
            <w:tcW w:w="6634" w:type="dxa"/>
          </w:tcPr>
          <w:p w14:paraId="7A0D17C4" w14:textId="77777777" w:rsidR="009A6021" w:rsidRPr="007E0B31" w:rsidRDefault="009A6021" w:rsidP="009A6021">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9A6021" w:rsidRPr="007E0B31" w14:paraId="2FFD149D" w14:textId="77777777" w:rsidTr="0DEE1E6E">
        <w:trPr>
          <w:cantSplit/>
        </w:trPr>
        <w:tc>
          <w:tcPr>
            <w:tcW w:w="2884" w:type="dxa"/>
          </w:tcPr>
          <w:p w14:paraId="6A0B230B" w14:textId="77777777" w:rsidR="009A6021" w:rsidRPr="007E0B31" w:rsidRDefault="009A6021" w:rsidP="009A6021">
            <w:pPr>
              <w:pStyle w:val="Arial11Bold"/>
              <w:rPr>
                <w:rFonts w:cs="Arial"/>
              </w:rPr>
            </w:pPr>
            <w:r w:rsidRPr="007E0B31">
              <w:rPr>
                <w:rFonts w:cs="Arial"/>
              </w:rPr>
              <w:lastRenderedPageBreak/>
              <w:t>Transmission</w:t>
            </w:r>
          </w:p>
        </w:tc>
        <w:tc>
          <w:tcPr>
            <w:tcW w:w="6634" w:type="dxa"/>
          </w:tcPr>
          <w:p w14:paraId="484C3E41" w14:textId="77777777" w:rsidR="009A6021" w:rsidRPr="007E0B31" w:rsidRDefault="009A6021" w:rsidP="009A6021">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9A6021" w:rsidRPr="007E0B31" w14:paraId="369076F1" w14:textId="77777777" w:rsidTr="0DEE1E6E">
        <w:trPr>
          <w:cantSplit/>
        </w:trPr>
        <w:tc>
          <w:tcPr>
            <w:tcW w:w="2884" w:type="dxa"/>
          </w:tcPr>
          <w:p w14:paraId="1B0C8C13" w14:textId="77777777" w:rsidR="009A6021" w:rsidRPr="007E0B31" w:rsidRDefault="009A6021" w:rsidP="009A6021">
            <w:pPr>
              <w:pStyle w:val="Arial11Bold"/>
              <w:rPr>
                <w:rFonts w:cs="Arial"/>
              </w:rPr>
            </w:pPr>
            <w:r w:rsidRPr="007E0B31">
              <w:rPr>
                <w:rFonts w:cs="Arial"/>
                <w:lang w:val="en-US"/>
              </w:rPr>
              <w:t>Transmission Area</w:t>
            </w:r>
          </w:p>
        </w:tc>
        <w:tc>
          <w:tcPr>
            <w:tcW w:w="6634" w:type="dxa"/>
          </w:tcPr>
          <w:p w14:paraId="4B6681DA" w14:textId="77777777" w:rsidR="009A6021" w:rsidRPr="007E0B31" w:rsidRDefault="009A6021" w:rsidP="009A6021">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9A6021" w:rsidRPr="007E0B31" w14:paraId="052C965A" w14:textId="77777777" w:rsidTr="0DEE1E6E">
        <w:trPr>
          <w:cantSplit/>
        </w:trPr>
        <w:tc>
          <w:tcPr>
            <w:tcW w:w="2884" w:type="dxa"/>
          </w:tcPr>
          <w:p w14:paraId="5F2FC0DC" w14:textId="77777777" w:rsidR="009A6021" w:rsidRPr="007E0B31" w:rsidRDefault="009A6021" w:rsidP="009A6021">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9A6021" w:rsidRPr="007E0B31" w:rsidRDefault="009A6021" w:rsidP="009A6021">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9A6021" w:rsidRPr="007E0B31" w14:paraId="0DDE5639" w14:textId="77777777" w:rsidTr="0DEE1E6E">
        <w:trPr>
          <w:cantSplit/>
        </w:trPr>
        <w:tc>
          <w:tcPr>
            <w:tcW w:w="2884" w:type="dxa"/>
          </w:tcPr>
          <w:p w14:paraId="1A90AEFF" w14:textId="77777777" w:rsidR="009A6021" w:rsidRPr="007E0B31" w:rsidRDefault="009A6021" w:rsidP="009A6021">
            <w:pPr>
              <w:pStyle w:val="Arial11Bold"/>
              <w:rPr>
                <w:rFonts w:cs="Arial"/>
              </w:rPr>
            </w:pPr>
            <w:r w:rsidRPr="007E0B31">
              <w:rPr>
                <w:rFonts w:cs="Arial"/>
              </w:rPr>
              <w:t>Transmission DC Converter</w:t>
            </w:r>
          </w:p>
        </w:tc>
        <w:tc>
          <w:tcPr>
            <w:tcW w:w="6634" w:type="dxa"/>
          </w:tcPr>
          <w:p w14:paraId="3B963E3C" w14:textId="77777777" w:rsidR="009A6021" w:rsidRPr="007E0B31" w:rsidRDefault="009A6021" w:rsidP="009A6021">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9A6021" w:rsidRPr="007E0B31" w14:paraId="5F8263B5" w14:textId="77777777" w:rsidTr="0DEE1E6E">
        <w:trPr>
          <w:cantSplit/>
        </w:trPr>
        <w:tc>
          <w:tcPr>
            <w:tcW w:w="2884" w:type="dxa"/>
          </w:tcPr>
          <w:p w14:paraId="259E74B1" w14:textId="77777777" w:rsidR="009A6021" w:rsidRPr="007E0B31" w:rsidRDefault="009A6021" w:rsidP="009A6021">
            <w:pPr>
              <w:pStyle w:val="Arial11Bold"/>
              <w:rPr>
                <w:rFonts w:cs="Arial"/>
              </w:rPr>
            </w:pPr>
            <w:r w:rsidRPr="007E0B31">
              <w:rPr>
                <w:rFonts w:cs="Arial"/>
              </w:rPr>
              <w:t>Transmission Entry Capacity</w:t>
            </w:r>
          </w:p>
        </w:tc>
        <w:tc>
          <w:tcPr>
            <w:tcW w:w="6634" w:type="dxa"/>
          </w:tcPr>
          <w:p w14:paraId="4AEF75AE" w14:textId="77777777" w:rsidR="009A6021" w:rsidRPr="007E0B31" w:rsidRDefault="009A6021" w:rsidP="009A6021">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A6021" w:rsidRPr="007E0B31" w14:paraId="01834965" w14:textId="77777777" w:rsidTr="0DEE1E6E">
        <w:trPr>
          <w:cantSplit/>
        </w:trPr>
        <w:tc>
          <w:tcPr>
            <w:tcW w:w="2884" w:type="dxa"/>
          </w:tcPr>
          <w:p w14:paraId="28380C3E" w14:textId="77777777" w:rsidR="009A6021" w:rsidRPr="007E0B31" w:rsidRDefault="009A6021" w:rsidP="009A6021">
            <w:pPr>
              <w:pStyle w:val="Arial11Bold"/>
              <w:rPr>
                <w:rFonts w:cs="Arial"/>
              </w:rPr>
            </w:pPr>
            <w:r w:rsidRPr="007E0B31">
              <w:rPr>
                <w:rFonts w:cs="Arial"/>
              </w:rPr>
              <w:t>Transmission Interface Circuit</w:t>
            </w:r>
          </w:p>
        </w:tc>
        <w:tc>
          <w:tcPr>
            <w:tcW w:w="6634" w:type="dxa"/>
          </w:tcPr>
          <w:p w14:paraId="77136DC3" w14:textId="77777777" w:rsidR="009A6021" w:rsidRPr="00E9642F" w:rsidRDefault="009A6021" w:rsidP="009A6021">
            <w:pPr>
              <w:pStyle w:val="TableArial11"/>
              <w:rPr>
                <w:rFonts w:cs="Arial"/>
              </w:rPr>
            </w:pPr>
            <w:r w:rsidRPr="00E9642F">
              <w:rPr>
                <w:rFonts w:cs="Arial"/>
              </w:rPr>
              <w:t xml:space="preserve">In </w:t>
            </w:r>
            <w:r w:rsidRPr="00E9642F">
              <w:rPr>
                <w:rFonts w:cs="Arial"/>
                <w:b/>
                <w:bCs/>
              </w:rPr>
              <w:t>NGET’s Transmission Area</w:t>
            </w:r>
            <w:r w:rsidRPr="00411C8B">
              <w:rPr>
                <w:rFonts w:cs="Arial"/>
              </w:rPr>
              <w:t xml:space="preserve"> or a</w:t>
            </w:r>
            <w:r w:rsidRPr="00411C8B">
              <w:rPr>
                <w:rFonts w:cs="Arial"/>
                <w:b/>
                <w:bCs/>
              </w:rPr>
              <w:t xml:space="preserve"> Competitively Appointed Transmission Licensee </w:t>
            </w:r>
            <w:r w:rsidRPr="00411C8B">
              <w:rPr>
                <w:rFonts w:cs="Arial"/>
              </w:rPr>
              <w:t xml:space="preserve">with </w:t>
            </w:r>
            <w:r w:rsidRPr="00411C8B">
              <w:rPr>
                <w:rFonts w:cs="Arial"/>
                <w:b/>
                <w:bCs/>
              </w:rPr>
              <w:t>Plant and Apparatus</w:t>
            </w:r>
            <w:r w:rsidRPr="00411C8B">
              <w:rPr>
                <w:rFonts w:cs="Arial"/>
              </w:rPr>
              <w:t xml:space="preserve"> located in </w:t>
            </w:r>
            <w:r w:rsidRPr="00411C8B">
              <w:rPr>
                <w:rFonts w:cs="Arial"/>
                <w:b/>
                <w:bCs/>
              </w:rPr>
              <w:t>NGET’s 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above 132kV to a </w:t>
            </w:r>
            <w:r w:rsidRPr="00E9642F">
              <w:rPr>
                <w:rFonts w:cs="Arial"/>
                <w:b/>
                <w:bCs/>
              </w:rPr>
              <w:t xml:space="preserve">System </w:t>
            </w:r>
            <w:r w:rsidRPr="00E9642F">
              <w:rPr>
                <w:rFonts w:cs="Arial"/>
              </w:rPr>
              <w:t>operating at a voltage of 132kV or below </w:t>
            </w:r>
          </w:p>
          <w:p w14:paraId="23474DE0" w14:textId="5F2B910B" w:rsidR="009A6021" w:rsidRPr="007E0B31" w:rsidRDefault="009A6021" w:rsidP="009A6021">
            <w:pPr>
              <w:pStyle w:val="TableArial11"/>
              <w:rPr>
                <w:rFonts w:cs="Arial"/>
              </w:rPr>
            </w:pPr>
            <w:r w:rsidRPr="00E9642F">
              <w:rPr>
                <w:rFonts w:cs="Arial"/>
              </w:rPr>
              <w:t xml:space="preserve">In </w:t>
            </w:r>
            <w:r w:rsidRPr="00E9642F">
              <w:rPr>
                <w:rFonts w:cs="Arial"/>
                <w:b/>
                <w:bCs/>
              </w:rPr>
              <w:t xml:space="preserve">SHETL’s Transmission Area </w:t>
            </w:r>
            <w:r w:rsidRPr="00E9642F">
              <w:rPr>
                <w:rFonts w:cs="Arial"/>
              </w:rPr>
              <w:t xml:space="preserve">and </w:t>
            </w:r>
            <w:r w:rsidRPr="00E9642F">
              <w:rPr>
                <w:rFonts w:cs="Arial"/>
                <w:b/>
                <w:bCs/>
              </w:rPr>
              <w:t>SPT’s Transmission Area</w:t>
            </w:r>
            <w:r w:rsidRPr="00411C8B">
              <w:rPr>
                <w:rFonts w:cs="Arial"/>
              </w:rPr>
              <w:t>,</w:t>
            </w:r>
            <w:r w:rsidRPr="00411C8B">
              <w:rPr>
                <w:rFonts w:cs="Arial"/>
                <w:b/>
                <w:bCs/>
              </w:rPr>
              <w:t xml:space="preserve"> </w:t>
            </w:r>
            <w:r w:rsidRPr="00411C8B">
              <w:rPr>
                <w:rFonts w:cs="Arial"/>
              </w:rPr>
              <w:t xml:space="preserve">or a </w:t>
            </w:r>
            <w:r w:rsidRPr="00411C8B">
              <w:rPr>
                <w:rFonts w:cs="Arial"/>
                <w:b/>
                <w:bCs/>
              </w:rPr>
              <w:t xml:space="preserve">Competitively Appointed Transmission Licensee </w:t>
            </w:r>
            <w:r w:rsidRPr="00411C8B">
              <w:rPr>
                <w:rFonts w:cs="Arial"/>
              </w:rPr>
              <w:t xml:space="preserve">with </w:t>
            </w:r>
            <w:r w:rsidRPr="00411C8B">
              <w:rPr>
                <w:rFonts w:cs="Arial"/>
                <w:b/>
                <w:bCs/>
              </w:rPr>
              <w:t xml:space="preserve">Plant </w:t>
            </w:r>
            <w:r w:rsidRPr="00411C8B">
              <w:rPr>
                <w:rFonts w:cs="Arial"/>
              </w:rPr>
              <w:t xml:space="preserve">and </w:t>
            </w:r>
            <w:r w:rsidRPr="00411C8B">
              <w:rPr>
                <w:rFonts w:cs="Arial"/>
                <w:b/>
                <w:bCs/>
              </w:rPr>
              <w:t>Apparatus</w:t>
            </w:r>
            <w:r w:rsidRPr="00411C8B">
              <w:rPr>
                <w:rFonts w:cs="Arial"/>
              </w:rPr>
              <w:t xml:space="preserve"> located in </w:t>
            </w:r>
            <w:r w:rsidRPr="00411C8B">
              <w:rPr>
                <w:rFonts w:cs="Arial"/>
                <w:b/>
                <w:bCs/>
              </w:rPr>
              <w:t xml:space="preserve">SHETL’s Transmission Area </w:t>
            </w:r>
            <w:r w:rsidRPr="00411C8B">
              <w:rPr>
                <w:rFonts w:cs="Arial"/>
              </w:rPr>
              <w:t xml:space="preserve">and/or </w:t>
            </w:r>
            <w:r w:rsidRPr="00411C8B">
              <w:rPr>
                <w:rFonts w:cs="Arial"/>
                <w:b/>
                <w:bCs/>
              </w:rPr>
              <w:t>SPT’s</w:t>
            </w:r>
            <w:r w:rsidRPr="00411C8B">
              <w:rPr>
                <w:rFonts w:cs="Arial"/>
              </w:rPr>
              <w:t xml:space="preserve"> </w:t>
            </w:r>
            <w:r w:rsidRPr="00411C8B">
              <w:rPr>
                <w:rFonts w:cs="Arial"/>
                <w:b/>
                <w:bCs/>
              </w:rPr>
              <w:t>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of 132kV or above to a </w:t>
            </w:r>
            <w:r w:rsidRPr="00E9642F">
              <w:rPr>
                <w:rFonts w:cs="Arial"/>
                <w:b/>
                <w:bCs/>
              </w:rPr>
              <w:t xml:space="preserve">System </w:t>
            </w:r>
            <w:r w:rsidRPr="00E9642F">
              <w:rPr>
                <w:rFonts w:cs="Arial"/>
              </w:rPr>
              <w:t>operating at a voltage below 132kV. </w:t>
            </w:r>
          </w:p>
        </w:tc>
      </w:tr>
      <w:tr w:rsidR="009A6021" w:rsidRPr="007E0B31" w14:paraId="14A60B97" w14:textId="77777777" w:rsidTr="0DEE1E6E">
        <w:trPr>
          <w:cantSplit/>
        </w:trPr>
        <w:tc>
          <w:tcPr>
            <w:tcW w:w="2884" w:type="dxa"/>
          </w:tcPr>
          <w:p w14:paraId="24A351F4" w14:textId="77777777" w:rsidR="009A6021" w:rsidRPr="007E0B31" w:rsidRDefault="009A6021" w:rsidP="009A6021">
            <w:pPr>
              <w:pStyle w:val="Arial11Bold"/>
              <w:rPr>
                <w:rFonts w:cs="Arial"/>
              </w:rPr>
            </w:pPr>
            <w:r w:rsidRPr="007E0B31">
              <w:rPr>
                <w:rFonts w:cs="Arial"/>
              </w:rPr>
              <w:t>Transmission Interface Point</w:t>
            </w:r>
          </w:p>
        </w:tc>
        <w:tc>
          <w:tcPr>
            <w:tcW w:w="6634" w:type="dxa"/>
          </w:tcPr>
          <w:p w14:paraId="288BC234" w14:textId="0940EB1B" w:rsidR="009A6021" w:rsidRPr="007E0B31" w:rsidRDefault="009A6021" w:rsidP="009A6021">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9A6021" w:rsidRPr="007E0B31" w14:paraId="12E4E169" w14:textId="77777777" w:rsidTr="0DEE1E6E">
        <w:trPr>
          <w:cantSplit/>
        </w:trPr>
        <w:tc>
          <w:tcPr>
            <w:tcW w:w="2884" w:type="dxa"/>
          </w:tcPr>
          <w:p w14:paraId="41174EA6" w14:textId="77777777" w:rsidR="009A6021" w:rsidRPr="007E0B31" w:rsidRDefault="009A6021" w:rsidP="009A6021">
            <w:pPr>
              <w:pStyle w:val="Arial11Bold"/>
              <w:rPr>
                <w:rFonts w:cs="Arial"/>
              </w:rPr>
            </w:pPr>
            <w:r w:rsidRPr="007E0B31">
              <w:rPr>
                <w:rFonts w:cs="Arial"/>
              </w:rPr>
              <w:t>Transmission Interface Site</w:t>
            </w:r>
          </w:p>
        </w:tc>
        <w:tc>
          <w:tcPr>
            <w:tcW w:w="6634" w:type="dxa"/>
          </w:tcPr>
          <w:p w14:paraId="36310DA2" w14:textId="1A88231F" w:rsidR="009A6021" w:rsidRPr="007E0B31" w:rsidRDefault="009A6021" w:rsidP="009A6021">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9A6021" w:rsidRPr="007E0B31" w14:paraId="0B4F08F2" w14:textId="77777777" w:rsidTr="0DEE1E6E">
        <w:trPr>
          <w:cantSplit/>
        </w:trPr>
        <w:tc>
          <w:tcPr>
            <w:tcW w:w="2884" w:type="dxa"/>
          </w:tcPr>
          <w:p w14:paraId="71A83FA6" w14:textId="77777777" w:rsidR="009A6021" w:rsidRPr="007E0B31" w:rsidRDefault="009A6021" w:rsidP="009A6021">
            <w:pPr>
              <w:pStyle w:val="Arial11Bold"/>
              <w:rPr>
                <w:rFonts w:cs="Arial"/>
              </w:rPr>
            </w:pPr>
            <w:r w:rsidRPr="007E0B31">
              <w:rPr>
                <w:rFonts w:cs="Arial"/>
              </w:rPr>
              <w:t>Transmission Licence</w:t>
            </w:r>
          </w:p>
        </w:tc>
        <w:tc>
          <w:tcPr>
            <w:tcW w:w="6634" w:type="dxa"/>
          </w:tcPr>
          <w:p w14:paraId="5E9EC095" w14:textId="77777777" w:rsidR="009A6021" w:rsidRPr="007E0B31" w:rsidRDefault="009A6021" w:rsidP="009A6021">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9A6021" w:rsidRPr="007E0B31" w14:paraId="1F5A6A84" w14:textId="77777777" w:rsidTr="0DEE1E6E">
        <w:trPr>
          <w:cantSplit/>
        </w:trPr>
        <w:tc>
          <w:tcPr>
            <w:tcW w:w="2884" w:type="dxa"/>
          </w:tcPr>
          <w:p w14:paraId="7216E635" w14:textId="77777777" w:rsidR="009A6021" w:rsidRPr="007E0B31" w:rsidRDefault="009A6021" w:rsidP="009A6021">
            <w:pPr>
              <w:pStyle w:val="Arial11Bold"/>
              <w:rPr>
                <w:rFonts w:cs="Arial"/>
              </w:rPr>
            </w:pPr>
            <w:r w:rsidRPr="007E0B31">
              <w:rPr>
                <w:rFonts w:cs="Arial"/>
              </w:rPr>
              <w:t>Transmission Licensee</w:t>
            </w:r>
          </w:p>
        </w:tc>
        <w:tc>
          <w:tcPr>
            <w:tcW w:w="6634" w:type="dxa"/>
          </w:tcPr>
          <w:p w14:paraId="738A653A" w14:textId="37035491" w:rsidR="009A6021" w:rsidRPr="007E0B31" w:rsidRDefault="009A6021" w:rsidP="009A6021">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9A6021" w:rsidRPr="007E0B31" w14:paraId="6ED18EA3" w14:textId="77777777" w:rsidTr="0DEE1E6E">
        <w:trPr>
          <w:cantSplit/>
        </w:trPr>
        <w:tc>
          <w:tcPr>
            <w:tcW w:w="2884" w:type="dxa"/>
          </w:tcPr>
          <w:p w14:paraId="6AB51AF3" w14:textId="77777777" w:rsidR="009A6021" w:rsidRPr="007E0B31" w:rsidRDefault="009A6021" w:rsidP="009A6021">
            <w:pPr>
              <w:pStyle w:val="Arial11Bold"/>
              <w:rPr>
                <w:rFonts w:cs="Arial"/>
              </w:rPr>
            </w:pPr>
            <w:r w:rsidRPr="007E0B31">
              <w:rPr>
                <w:rFonts w:cs="Arial"/>
              </w:rPr>
              <w:t>Transmission Site</w:t>
            </w:r>
          </w:p>
        </w:tc>
        <w:tc>
          <w:tcPr>
            <w:tcW w:w="6634" w:type="dxa"/>
          </w:tcPr>
          <w:p w14:paraId="307AB72A" w14:textId="46F51AFD" w:rsidR="009A6021" w:rsidRPr="007E0B31" w:rsidRDefault="009A6021" w:rsidP="009A6021">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9A6021" w:rsidRPr="007E0B31" w14:paraId="6581C4CA" w14:textId="77777777" w:rsidTr="0DEE1E6E">
        <w:trPr>
          <w:cantSplit/>
        </w:trPr>
        <w:tc>
          <w:tcPr>
            <w:tcW w:w="2884" w:type="dxa"/>
          </w:tcPr>
          <w:p w14:paraId="7859EEE2" w14:textId="77777777" w:rsidR="009A6021" w:rsidRPr="007E0B31" w:rsidRDefault="009A6021" w:rsidP="009A6021">
            <w:pPr>
              <w:pStyle w:val="Arial11Bold"/>
              <w:rPr>
                <w:rFonts w:cs="Arial"/>
              </w:rPr>
            </w:pPr>
            <w:r w:rsidRPr="007E0B31">
              <w:rPr>
                <w:rFonts w:cs="Arial"/>
              </w:rPr>
              <w:lastRenderedPageBreak/>
              <w:t>Transmission System</w:t>
            </w:r>
          </w:p>
        </w:tc>
        <w:tc>
          <w:tcPr>
            <w:tcW w:w="6634" w:type="dxa"/>
          </w:tcPr>
          <w:p w14:paraId="73BB66DD" w14:textId="77777777" w:rsidR="009A6021" w:rsidRDefault="009A6021" w:rsidP="009A6021">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31410681" w14:textId="77777777" w:rsidR="009A6021" w:rsidRPr="00D95034" w:rsidRDefault="009A6021" w:rsidP="009A6021">
            <w:pPr>
              <w:pStyle w:val="TableArial11"/>
              <w:rPr>
                <w:rFonts w:cs="Arial"/>
              </w:rPr>
            </w:pPr>
            <w:r w:rsidRPr="00411C8B">
              <w:rPr>
                <w:rFonts w:cs="Arial"/>
              </w:rPr>
              <w:t xml:space="preserve">Where references are made in this document to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w:t>
            </w:r>
            <w:r w:rsidRPr="00411C8B">
              <w:rPr>
                <w:rFonts w:cs="Arial"/>
              </w:rPr>
              <w:t>, such reference shall be deemed to include:</w:t>
            </w:r>
            <w:r w:rsidRPr="00D95034">
              <w:rPr>
                <w:rFonts w:cs="Arial"/>
              </w:rPr>
              <w:t> </w:t>
            </w:r>
          </w:p>
          <w:p w14:paraId="26A3434E" w14:textId="77777777" w:rsidR="009A6021" w:rsidRPr="00D95034" w:rsidRDefault="009A6021" w:rsidP="009A6021">
            <w:pPr>
              <w:pStyle w:val="TableArial11"/>
              <w:rPr>
                <w:rFonts w:cs="Arial"/>
              </w:rPr>
            </w:pPr>
            <w:r w:rsidRPr="00411C8B">
              <w:rPr>
                <w:rFonts w:ascii="Cambria Math" w:hAnsi="Cambria Math" w:cs="Cambria Math"/>
              </w:rPr>
              <w:t>⦁</w:t>
            </w:r>
            <w:r w:rsidRPr="00411C8B">
              <w:rPr>
                <w:rFonts w:cs="Arial"/>
              </w:rPr>
              <w:t xml:space="preserve"> a </w:t>
            </w:r>
            <w:r w:rsidRPr="00411C8B">
              <w:rPr>
                <w:rFonts w:cs="Arial"/>
                <w:b/>
                <w:bCs/>
              </w:rPr>
              <w:t>Competitively Appointed Transmission Licensee’s</w:t>
            </w:r>
            <w:r w:rsidRPr="00411C8B">
              <w:rPr>
                <w:rFonts w:cs="Arial"/>
              </w:rPr>
              <w:t xml:space="preserve"> </w:t>
            </w:r>
            <w:r w:rsidRPr="00411C8B">
              <w:rPr>
                <w:rFonts w:cs="Arial"/>
                <w:b/>
                <w:bCs/>
              </w:rPr>
              <w:t>Transmission System</w:t>
            </w:r>
            <w:r w:rsidRPr="00411C8B">
              <w:rPr>
                <w:rFonts w:cs="Arial"/>
              </w:rPr>
              <w:t xml:space="preserve"> where that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has onshore interface point(s) with only one of </w:t>
            </w:r>
            <w:r w:rsidRPr="00411C8B">
              <w:rPr>
                <w:rFonts w:cs="Arial"/>
                <w:b/>
                <w:bCs/>
              </w:rPr>
              <w:t>NGET</w:t>
            </w:r>
            <w:r w:rsidRPr="00411C8B">
              <w:rPr>
                <w:rFonts w:cs="Arial"/>
              </w:rPr>
              <w:t>’</w:t>
            </w:r>
            <w:r w:rsidRPr="00411C8B">
              <w:rPr>
                <w:rFonts w:cs="Arial"/>
                <w:b/>
                <w:bCs/>
              </w:rPr>
              <w: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 or</w:t>
            </w:r>
            <w:r w:rsidRPr="00D95034">
              <w:rPr>
                <w:rFonts w:cs="Arial"/>
              </w:rPr>
              <w:t> </w:t>
            </w:r>
          </w:p>
          <w:p w14:paraId="2D2E550E" w14:textId="05DF2D41" w:rsidR="009A6021" w:rsidRPr="007E0B31" w:rsidRDefault="009A6021" w:rsidP="009A6021">
            <w:pPr>
              <w:pStyle w:val="TableArial11"/>
              <w:rPr>
                <w:rFonts w:cs="Arial"/>
              </w:rPr>
            </w:pPr>
            <w:r w:rsidRPr="00411C8B">
              <w:rPr>
                <w:rFonts w:ascii="Cambria Math" w:hAnsi="Cambria Math" w:cs="Cambria Math"/>
              </w:rPr>
              <w:t>⦁</w:t>
            </w:r>
            <w:r w:rsidRPr="00411C8B">
              <w:rPr>
                <w:rFonts w:cs="Arial"/>
              </w:rPr>
              <w:t xml:space="preserve"> elements of a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located within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Area</w:t>
            </w:r>
            <w:r w:rsidRPr="00411C8B">
              <w:rPr>
                <w:rFonts w:cs="Arial"/>
              </w:rPr>
              <w:t xml:space="preserve"> where the </w:t>
            </w:r>
            <w:r w:rsidRPr="00411C8B">
              <w:rPr>
                <w:rFonts w:cs="Arial"/>
                <w:b/>
                <w:bCs/>
              </w:rPr>
              <w:t>Competitively Appointed Transmission Licensee’s Transmission System</w:t>
            </w:r>
            <w:r w:rsidRPr="00411C8B">
              <w:rPr>
                <w:rFonts w:cs="Arial"/>
              </w:rPr>
              <w:t xml:space="preserve"> has onshore interface point(s) with more than one of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and/or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w:t>
            </w:r>
            <w:r w:rsidRPr="00D95034">
              <w:rPr>
                <w:rFonts w:cs="Arial"/>
              </w:rPr>
              <w:t> </w:t>
            </w:r>
          </w:p>
        </w:tc>
      </w:tr>
      <w:tr w:rsidR="009A6021" w:rsidRPr="007E0B31" w14:paraId="6D673E45" w14:textId="77777777" w:rsidTr="0DEE1E6E">
        <w:trPr>
          <w:cantSplit/>
        </w:trPr>
        <w:tc>
          <w:tcPr>
            <w:tcW w:w="2884" w:type="dxa"/>
          </w:tcPr>
          <w:p w14:paraId="3E6756E5" w14:textId="77777777" w:rsidR="009A6021" w:rsidRPr="007E0B31" w:rsidRDefault="009A6021" w:rsidP="009A6021">
            <w:pPr>
              <w:pStyle w:val="Arial11Bold"/>
              <w:rPr>
                <w:rFonts w:cs="Arial"/>
              </w:rPr>
            </w:pPr>
            <w:r w:rsidRPr="007E0B31">
              <w:rPr>
                <w:rFonts w:cs="Arial"/>
              </w:rPr>
              <w:t>Turbine Time Constant</w:t>
            </w:r>
          </w:p>
        </w:tc>
        <w:tc>
          <w:tcPr>
            <w:tcW w:w="6634" w:type="dxa"/>
          </w:tcPr>
          <w:p w14:paraId="1D7D5D0B" w14:textId="77777777" w:rsidR="009A6021" w:rsidRPr="007E0B31" w:rsidRDefault="009A6021" w:rsidP="009A6021">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9A6021" w:rsidRPr="007E0B31" w14:paraId="69758B0F" w14:textId="77777777" w:rsidTr="0DEE1E6E">
        <w:trPr>
          <w:cantSplit/>
        </w:trPr>
        <w:tc>
          <w:tcPr>
            <w:tcW w:w="2884" w:type="dxa"/>
          </w:tcPr>
          <w:p w14:paraId="2CCCBDA7" w14:textId="77777777" w:rsidR="009A6021" w:rsidRPr="007E0B31" w:rsidRDefault="009A6021" w:rsidP="009A6021">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9A6021" w:rsidRPr="007E0B31" w:rsidRDefault="009A6021" w:rsidP="009A6021">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9A6021" w:rsidRPr="007E0B31" w14:paraId="617806BC" w14:textId="77777777" w:rsidTr="0DEE1E6E">
        <w:trPr>
          <w:cantSplit/>
        </w:trPr>
        <w:tc>
          <w:tcPr>
            <w:tcW w:w="2884" w:type="dxa"/>
          </w:tcPr>
          <w:p w14:paraId="5D64AA45" w14:textId="77777777" w:rsidR="009A6021" w:rsidRPr="007E0B31" w:rsidRDefault="009A6021" w:rsidP="009A6021">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9A6021" w:rsidRPr="007E0B31" w:rsidRDefault="009A6021" w:rsidP="009A6021">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9A6021" w:rsidRPr="007E0B31" w14:paraId="4DC46CF3" w14:textId="77777777" w:rsidTr="0DEE1E6E">
        <w:trPr>
          <w:cantSplit/>
        </w:trPr>
        <w:tc>
          <w:tcPr>
            <w:tcW w:w="2884" w:type="dxa"/>
          </w:tcPr>
          <w:p w14:paraId="54A735C9" w14:textId="77777777" w:rsidR="009A6021" w:rsidRPr="007E0B31" w:rsidRDefault="009A6021" w:rsidP="009A6021">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9A6021" w:rsidRPr="007E0B31" w:rsidRDefault="009A6021" w:rsidP="009A6021">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9A6021" w:rsidRPr="007E0B31" w14:paraId="04971D97" w14:textId="77777777" w:rsidTr="0DEE1E6E">
        <w:trPr>
          <w:cantSplit/>
        </w:trPr>
        <w:tc>
          <w:tcPr>
            <w:tcW w:w="2884" w:type="dxa"/>
          </w:tcPr>
          <w:p w14:paraId="03947CC0" w14:textId="77777777" w:rsidR="009A6021" w:rsidRPr="007E0B31" w:rsidRDefault="009A6021" w:rsidP="009A6021">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9A6021" w:rsidRPr="007E0B31" w:rsidRDefault="009A6021" w:rsidP="009A6021">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9A6021" w:rsidRPr="007E0B31" w:rsidRDefault="009A6021" w:rsidP="009A6021">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9A6021" w:rsidRPr="007E0B31" w:rsidRDefault="009A6021" w:rsidP="009A6021">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9A6021" w:rsidRPr="007E0B31" w14:paraId="23E68C54" w14:textId="77777777" w:rsidTr="0DEE1E6E">
        <w:trPr>
          <w:cantSplit/>
        </w:trPr>
        <w:tc>
          <w:tcPr>
            <w:tcW w:w="2884" w:type="dxa"/>
          </w:tcPr>
          <w:p w14:paraId="3456D5FD" w14:textId="77777777" w:rsidR="009A6021" w:rsidRPr="007E0B31" w:rsidRDefault="009A6021" w:rsidP="009A6021">
            <w:pPr>
              <w:pStyle w:val="Arial11Bold"/>
              <w:rPr>
                <w:rFonts w:cs="Arial"/>
              </w:rPr>
            </w:pPr>
            <w:r w:rsidRPr="007E0B31">
              <w:rPr>
                <w:rFonts w:cs="Arial"/>
              </w:rPr>
              <w:t>Unbalanced Load</w:t>
            </w:r>
          </w:p>
        </w:tc>
        <w:tc>
          <w:tcPr>
            <w:tcW w:w="6634" w:type="dxa"/>
          </w:tcPr>
          <w:p w14:paraId="025C243B" w14:textId="77777777" w:rsidR="009A6021" w:rsidRPr="007E0B31" w:rsidRDefault="009A6021" w:rsidP="009A6021">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9A6021" w:rsidRPr="007E0B31" w14:paraId="6D642429" w14:textId="77777777" w:rsidTr="0DEE1E6E">
        <w:trPr>
          <w:cantSplit/>
        </w:trPr>
        <w:tc>
          <w:tcPr>
            <w:tcW w:w="2884" w:type="dxa"/>
          </w:tcPr>
          <w:p w14:paraId="5EA24264" w14:textId="77777777" w:rsidR="009A6021" w:rsidRPr="007E0B31" w:rsidRDefault="009A6021" w:rsidP="009A6021">
            <w:pPr>
              <w:pStyle w:val="Arial11Bold"/>
              <w:rPr>
                <w:rFonts w:cs="Arial"/>
              </w:rPr>
            </w:pPr>
            <w:r w:rsidRPr="007E0B31">
              <w:rPr>
                <w:rFonts w:cs="Arial"/>
              </w:rPr>
              <w:t>Under-excitation Limiter</w:t>
            </w:r>
          </w:p>
        </w:tc>
        <w:tc>
          <w:tcPr>
            <w:tcW w:w="6634" w:type="dxa"/>
          </w:tcPr>
          <w:p w14:paraId="11D9D8F0" w14:textId="73B80FD9" w:rsidR="009A6021" w:rsidRPr="007E0B31" w:rsidRDefault="009A6021" w:rsidP="009A6021">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9A6021" w:rsidRPr="007E0B31" w14:paraId="0050BCB9" w14:textId="77777777" w:rsidTr="0DEE1E6E">
        <w:trPr>
          <w:cantSplit/>
        </w:trPr>
        <w:tc>
          <w:tcPr>
            <w:tcW w:w="2884" w:type="dxa"/>
          </w:tcPr>
          <w:p w14:paraId="35CC22D8" w14:textId="77777777" w:rsidR="009A6021" w:rsidRPr="007E0B31" w:rsidRDefault="009A6021" w:rsidP="009A6021">
            <w:pPr>
              <w:pStyle w:val="Arial11Bold"/>
              <w:rPr>
                <w:rFonts w:cs="Arial"/>
              </w:rPr>
            </w:pPr>
            <w:r w:rsidRPr="007E0B31">
              <w:rPr>
                <w:rFonts w:cs="Arial"/>
              </w:rPr>
              <w:t>Under Frequency Relay</w:t>
            </w:r>
          </w:p>
        </w:tc>
        <w:tc>
          <w:tcPr>
            <w:tcW w:w="6634" w:type="dxa"/>
          </w:tcPr>
          <w:p w14:paraId="73618C50" w14:textId="77777777" w:rsidR="009A6021" w:rsidRPr="007E0B31" w:rsidRDefault="009A6021" w:rsidP="009A6021">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9A6021" w:rsidRPr="007E0B31" w14:paraId="38841ED8" w14:textId="77777777" w:rsidTr="0DEE1E6E">
        <w:trPr>
          <w:cantSplit/>
        </w:trPr>
        <w:tc>
          <w:tcPr>
            <w:tcW w:w="2884" w:type="dxa"/>
          </w:tcPr>
          <w:p w14:paraId="3464A8CD" w14:textId="77777777" w:rsidR="009A6021" w:rsidRPr="007E0B31" w:rsidRDefault="009A6021" w:rsidP="009A6021">
            <w:pPr>
              <w:pStyle w:val="Arial11Bold"/>
              <w:rPr>
                <w:rFonts w:cs="Arial"/>
              </w:rPr>
            </w:pPr>
            <w:r w:rsidRPr="007E0B31">
              <w:rPr>
                <w:rFonts w:cs="Arial"/>
              </w:rPr>
              <w:t>Unit Board</w:t>
            </w:r>
          </w:p>
        </w:tc>
        <w:tc>
          <w:tcPr>
            <w:tcW w:w="6634" w:type="dxa"/>
          </w:tcPr>
          <w:p w14:paraId="14AC7EAB" w14:textId="77777777" w:rsidR="009A6021" w:rsidRPr="007E0B31" w:rsidRDefault="009A6021" w:rsidP="009A6021">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 xml:space="preserve">Generating </w:t>
            </w:r>
            <w:proofErr w:type="gramStart"/>
            <w:r w:rsidRPr="007E0B31">
              <w:rPr>
                <w:rFonts w:cs="Arial"/>
                <w:b/>
              </w:rPr>
              <w:t>Unit</w:t>
            </w:r>
            <w:proofErr w:type="gramEnd"/>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9A6021" w:rsidRPr="007E0B31" w14:paraId="50BA31C8" w14:textId="77777777" w:rsidTr="0DEE1E6E">
        <w:trPr>
          <w:cantSplit/>
        </w:trPr>
        <w:tc>
          <w:tcPr>
            <w:tcW w:w="2884" w:type="dxa"/>
          </w:tcPr>
          <w:p w14:paraId="3FA00B34" w14:textId="77777777" w:rsidR="009A6021" w:rsidRPr="007E0B31" w:rsidRDefault="009A6021" w:rsidP="009A6021">
            <w:pPr>
              <w:pStyle w:val="Arial11Bold"/>
              <w:rPr>
                <w:rFonts w:cs="Arial"/>
              </w:rPr>
            </w:pPr>
            <w:r w:rsidRPr="007E0B31">
              <w:rPr>
                <w:rFonts w:cs="Arial"/>
              </w:rPr>
              <w:t>Unit Transformer</w:t>
            </w:r>
          </w:p>
        </w:tc>
        <w:tc>
          <w:tcPr>
            <w:tcW w:w="6634" w:type="dxa"/>
          </w:tcPr>
          <w:p w14:paraId="79DA8F59" w14:textId="7744E723" w:rsidR="009A6021" w:rsidRPr="007E0B31" w:rsidRDefault="009A6021" w:rsidP="009A6021">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9A6021" w:rsidRPr="007E0B31" w14:paraId="423C36C8" w14:textId="77777777" w:rsidTr="0DEE1E6E">
        <w:trPr>
          <w:cantSplit/>
        </w:trPr>
        <w:tc>
          <w:tcPr>
            <w:tcW w:w="2884" w:type="dxa"/>
          </w:tcPr>
          <w:p w14:paraId="1214A797" w14:textId="77777777" w:rsidR="009A6021" w:rsidRPr="007E0B31" w:rsidRDefault="009A6021" w:rsidP="009A6021">
            <w:pPr>
              <w:pStyle w:val="Arial11Bold"/>
              <w:rPr>
                <w:rFonts w:cs="Arial"/>
              </w:rPr>
            </w:pPr>
            <w:r w:rsidRPr="007E0B31">
              <w:rPr>
                <w:rFonts w:cs="Arial"/>
              </w:rPr>
              <w:lastRenderedPageBreak/>
              <w:t>Unit Load Controller Response Time Constant</w:t>
            </w:r>
          </w:p>
        </w:tc>
        <w:tc>
          <w:tcPr>
            <w:tcW w:w="6634" w:type="dxa"/>
          </w:tcPr>
          <w:p w14:paraId="3D6E0ED8" w14:textId="77777777" w:rsidR="009A6021" w:rsidRPr="007E0B31" w:rsidRDefault="009A6021" w:rsidP="009A6021">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9A6021" w:rsidRPr="007E0B31" w14:paraId="720B1B79" w14:textId="77777777" w:rsidTr="0DEE1E6E">
        <w:trPr>
          <w:cantSplit/>
        </w:trPr>
        <w:tc>
          <w:tcPr>
            <w:tcW w:w="2884" w:type="dxa"/>
          </w:tcPr>
          <w:p w14:paraId="1B0E66FB" w14:textId="4F0E4CAC" w:rsidR="009A6021" w:rsidRPr="007E0B31" w:rsidRDefault="009A6021" w:rsidP="009A6021">
            <w:pPr>
              <w:pStyle w:val="Arial11Bold"/>
              <w:rPr>
                <w:rFonts w:cs="Arial"/>
              </w:rPr>
            </w:pPr>
            <w:bookmarkStart w:id="96" w:name="_DV_C47"/>
            <w:r w:rsidRPr="007E0B31">
              <w:rPr>
                <w:rFonts w:cs="Arial"/>
              </w:rPr>
              <w:t>Unresolved Issues</w:t>
            </w:r>
            <w:bookmarkEnd w:id="96"/>
          </w:p>
        </w:tc>
        <w:tc>
          <w:tcPr>
            <w:tcW w:w="6634" w:type="dxa"/>
          </w:tcPr>
          <w:p w14:paraId="12917A3C" w14:textId="564B64BE" w:rsidR="009A6021" w:rsidRPr="007E0B31" w:rsidRDefault="009A6021" w:rsidP="009A6021">
            <w:pPr>
              <w:pStyle w:val="TableArial11"/>
              <w:rPr>
                <w:rFonts w:cs="Arial"/>
              </w:rPr>
            </w:pPr>
            <w:bookmarkStart w:id="97"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97"/>
          </w:p>
        </w:tc>
      </w:tr>
      <w:tr w:rsidR="009A6021" w:rsidRPr="007E0B31" w14:paraId="4EF10D55" w14:textId="77777777" w:rsidTr="0DEE1E6E">
        <w:trPr>
          <w:cantSplit/>
        </w:trPr>
        <w:tc>
          <w:tcPr>
            <w:tcW w:w="2884" w:type="dxa"/>
          </w:tcPr>
          <w:p w14:paraId="2F29DC55" w14:textId="77777777" w:rsidR="009A6021" w:rsidRPr="007E0B31" w:rsidRDefault="009A6021" w:rsidP="009A6021">
            <w:pPr>
              <w:pStyle w:val="Arial11Bold"/>
              <w:rPr>
                <w:rFonts w:cs="Arial"/>
              </w:rPr>
            </w:pPr>
            <w:r w:rsidRPr="007E0B31">
              <w:rPr>
                <w:rFonts w:cs="Arial"/>
              </w:rPr>
              <w:t>Urgent Modification</w:t>
            </w:r>
          </w:p>
        </w:tc>
        <w:tc>
          <w:tcPr>
            <w:tcW w:w="6634" w:type="dxa"/>
          </w:tcPr>
          <w:p w14:paraId="73F66797" w14:textId="77777777" w:rsidR="009A6021" w:rsidRPr="007E0B31" w:rsidRDefault="009A6021" w:rsidP="009A6021">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9A6021" w:rsidRPr="007E0B31" w14:paraId="0EBC8358" w14:textId="77777777" w:rsidTr="0DEE1E6E">
        <w:trPr>
          <w:cantSplit/>
        </w:trPr>
        <w:tc>
          <w:tcPr>
            <w:tcW w:w="2884" w:type="dxa"/>
          </w:tcPr>
          <w:p w14:paraId="10994AED" w14:textId="77777777" w:rsidR="009A6021" w:rsidRPr="007E0B31" w:rsidRDefault="009A6021" w:rsidP="009A6021">
            <w:pPr>
              <w:pStyle w:val="Arial11Bold"/>
              <w:rPr>
                <w:rFonts w:cs="Arial"/>
              </w:rPr>
            </w:pPr>
            <w:r w:rsidRPr="007E0B31">
              <w:rPr>
                <w:rFonts w:cs="Arial"/>
              </w:rPr>
              <w:t>User</w:t>
            </w:r>
          </w:p>
        </w:tc>
        <w:tc>
          <w:tcPr>
            <w:tcW w:w="6634" w:type="dxa"/>
          </w:tcPr>
          <w:p w14:paraId="63DC1FCA" w14:textId="70173463" w:rsidR="009A6021" w:rsidRPr="007E0B31" w:rsidRDefault="009A6021" w:rsidP="009A6021">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9A6021" w:rsidRPr="007E0B31" w14:paraId="1F55286A" w14:textId="77777777" w:rsidTr="0DEE1E6E">
        <w:trPr>
          <w:cantSplit/>
        </w:trPr>
        <w:tc>
          <w:tcPr>
            <w:tcW w:w="2884" w:type="dxa"/>
          </w:tcPr>
          <w:p w14:paraId="71077D37" w14:textId="33CFD5CB" w:rsidR="009A6021" w:rsidRPr="007E0B31" w:rsidRDefault="009A6021" w:rsidP="009A6021">
            <w:pPr>
              <w:pStyle w:val="Arial11Bold"/>
              <w:rPr>
                <w:rFonts w:cs="Arial"/>
                <w:u w:val="single"/>
              </w:rPr>
            </w:pPr>
            <w:bookmarkStart w:id="98" w:name="_DV_C49"/>
            <w:r w:rsidRPr="007E0B31">
              <w:rPr>
                <w:rFonts w:cs="Arial"/>
              </w:rPr>
              <w:t>User Data File Structure</w:t>
            </w:r>
            <w:bookmarkEnd w:id="98"/>
          </w:p>
        </w:tc>
        <w:tc>
          <w:tcPr>
            <w:tcW w:w="6634" w:type="dxa"/>
          </w:tcPr>
          <w:p w14:paraId="475B944D" w14:textId="77258ADD" w:rsidR="009A6021" w:rsidRPr="007E0B31" w:rsidRDefault="009A6021" w:rsidP="009A6021">
            <w:pPr>
              <w:pStyle w:val="TableArial11"/>
              <w:rPr>
                <w:rFonts w:cs="Arial"/>
              </w:rPr>
            </w:pPr>
            <w:bookmarkStart w:id="99"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99"/>
          </w:p>
        </w:tc>
      </w:tr>
      <w:tr w:rsidR="009A6021" w:rsidRPr="007E0B31" w14:paraId="24C40449" w14:textId="77777777" w:rsidTr="0DEE1E6E">
        <w:trPr>
          <w:cantSplit/>
        </w:trPr>
        <w:tc>
          <w:tcPr>
            <w:tcW w:w="2884" w:type="dxa"/>
          </w:tcPr>
          <w:p w14:paraId="20FC2734" w14:textId="77777777" w:rsidR="009A6021" w:rsidRPr="007E0B31" w:rsidRDefault="009A6021" w:rsidP="009A6021">
            <w:pPr>
              <w:pStyle w:val="Arial11Bold"/>
              <w:rPr>
                <w:rFonts w:cs="Arial"/>
              </w:rPr>
            </w:pPr>
            <w:r w:rsidRPr="007E0B31">
              <w:rPr>
                <w:rFonts w:cs="Arial"/>
              </w:rPr>
              <w:t>User Development</w:t>
            </w:r>
          </w:p>
        </w:tc>
        <w:tc>
          <w:tcPr>
            <w:tcW w:w="6634" w:type="dxa"/>
          </w:tcPr>
          <w:p w14:paraId="0478AE51" w14:textId="77777777" w:rsidR="009A6021" w:rsidRPr="007E0B31" w:rsidRDefault="009A6021" w:rsidP="009A6021">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9A6021" w:rsidRPr="007E0B31" w14:paraId="3332ECCB" w14:textId="77777777" w:rsidTr="0DEE1E6E">
        <w:trPr>
          <w:cantSplit/>
        </w:trPr>
        <w:tc>
          <w:tcPr>
            <w:tcW w:w="2884" w:type="dxa"/>
          </w:tcPr>
          <w:p w14:paraId="0EE53A77" w14:textId="02AE4348" w:rsidR="009A6021" w:rsidRPr="007E0B31" w:rsidRDefault="009A6021" w:rsidP="009A6021">
            <w:pPr>
              <w:pStyle w:val="Arial11Bold"/>
              <w:rPr>
                <w:rFonts w:cs="Arial"/>
              </w:rPr>
            </w:pPr>
            <w:bookmarkStart w:id="100" w:name="_DV_C51"/>
            <w:r w:rsidRPr="007E0B31">
              <w:rPr>
                <w:rFonts w:cs="Arial"/>
              </w:rPr>
              <w:t>User Self Certification of Compliance</w:t>
            </w:r>
            <w:bookmarkEnd w:id="100"/>
          </w:p>
        </w:tc>
        <w:tc>
          <w:tcPr>
            <w:tcW w:w="6634" w:type="dxa"/>
          </w:tcPr>
          <w:p w14:paraId="0B00A7D2" w14:textId="77777777" w:rsidR="009A6021" w:rsidRPr="007E0B31" w:rsidRDefault="009A6021" w:rsidP="009A6021">
            <w:pPr>
              <w:pStyle w:val="TableArial11"/>
              <w:rPr>
                <w:rFonts w:cs="Arial"/>
              </w:rPr>
            </w:pPr>
            <w:bookmarkStart w:id="101" w:name="_DV_C52"/>
            <w:r w:rsidRPr="007E0B31">
              <w:rPr>
                <w:rFonts w:cs="Arial"/>
              </w:rPr>
              <w:t>A certificate, in the form attached at CP.A.2</w:t>
            </w:r>
            <w:bookmarkStart w:id="102" w:name="_DV_C53"/>
            <w:bookmarkEnd w:id="101"/>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103" w:name="_DV_C56"/>
            <w:bookmarkEnd w:id="102"/>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103"/>
          </w:p>
        </w:tc>
      </w:tr>
      <w:tr w:rsidR="009A6021" w:rsidRPr="007E0B31" w14:paraId="1875D733" w14:textId="77777777" w:rsidTr="0DEE1E6E">
        <w:trPr>
          <w:cantSplit/>
        </w:trPr>
        <w:tc>
          <w:tcPr>
            <w:tcW w:w="2884" w:type="dxa"/>
          </w:tcPr>
          <w:p w14:paraId="43B308DA" w14:textId="77777777" w:rsidR="009A6021" w:rsidRPr="007E0B31" w:rsidRDefault="009A6021" w:rsidP="009A6021">
            <w:pPr>
              <w:pStyle w:val="Arial11Bold"/>
              <w:rPr>
                <w:rFonts w:cs="Arial"/>
              </w:rPr>
            </w:pPr>
            <w:r w:rsidRPr="007E0B31">
              <w:rPr>
                <w:rFonts w:cs="Arial"/>
              </w:rPr>
              <w:t>User Site</w:t>
            </w:r>
          </w:p>
        </w:tc>
        <w:tc>
          <w:tcPr>
            <w:tcW w:w="6634" w:type="dxa"/>
          </w:tcPr>
          <w:p w14:paraId="0B24A90C" w14:textId="7ABB869F" w:rsidR="009A6021" w:rsidRPr="007E0B31" w:rsidRDefault="009A6021" w:rsidP="009A6021">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9A6021" w:rsidRPr="007E0B31" w14:paraId="12D3AE6B" w14:textId="77777777" w:rsidTr="0DEE1E6E">
        <w:trPr>
          <w:cantSplit/>
        </w:trPr>
        <w:tc>
          <w:tcPr>
            <w:tcW w:w="2884" w:type="dxa"/>
          </w:tcPr>
          <w:p w14:paraId="7BCD8EF3" w14:textId="77777777" w:rsidR="009A6021" w:rsidRPr="007E0B31" w:rsidRDefault="009A6021" w:rsidP="009A6021">
            <w:pPr>
              <w:pStyle w:val="Arial11Bold"/>
              <w:rPr>
                <w:rFonts w:cs="Arial"/>
              </w:rPr>
            </w:pPr>
            <w:r w:rsidRPr="007E0B31">
              <w:rPr>
                <w:rFonts w:cs="Arial"/>
              </w:rPr>
              <w:lastRenderedPageBreak/>
              <w:t>User System</w:t>
            </w:r>
          </w:p>
        </w:tc>
        <w:tc>
          <w:tcPr>
            <w:tcW w:w="6634" w:type="dxa"/>
          </w:tcPr>
          <w:p w14:paraId="17F1EECD" w14:textId="77777777" w:rsidR="009A6021" w:rsidRPr="007E0B31" w:rsidRDefault="009A6021" w:rsidP="009A6021">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9A6021" w:rsidRPr="007E0B31" w:rsidRDefault="009A6021" w:rsidP="009A6021">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9A6021" w:rsidRPr="007E0B31" w:rsidRDefault="009A6021" w:rsidP="009A6021">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proofErr w:type="gramStart"/>
            <w:r w:rsidRPr="007E0B31">
              <w:rPr>
                <w:rFonts w:cs="Arial"/>
                <w:b/>
              </w:rPr>
              <w:t>Users</w:t>
            </w:r>
            <w:r w:rsidRPr="007E0B31">
              <w:rPr>
                <w:rFonts w:cs="Arial"/>
              </w:rPr>
              <w:t>;</w:t>
            </w:r>
            <w:proofErr w:type="gramEnd"/>
          </w:p>
          <w:p w14:paraId="6B94D00A" w14:textId="77777777" w:rsidR="009A6021" w:rsidRPr="007E0B31" w:rsidRDefault="009A6021" w:rsidP="009A6021">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9A6021" w:rsidRPr="007E0B31" w:rsidRDefault="009A6021" w:rsidP="009A6021">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9A6021" w:rsidRPr="007E0B31" w:rsidRDefault="009A6021" w:rsidP="009A6021">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w:t>
            </w:r>
            <w:proofErr w:type="gramStart"/>
            <w:r w:rsidRPr="007E0B31">
              <w:rPr>
                <w:rFonts w:cs="Arial"/>
              </w:rPr>
              <w:t>equipment;</w:t>
            </w:r>
            <w:proofErr w:type="gramEnd"/>
            <w:r w:rsidRPr="007E0B31">
              <w:rPr>
                <w:rFonts w:cs="Arial"/>
              </w:rPr>
              <w:t xml:space="preserve"> </w:t>
            </w:r>
          </w:p>
          <w:p w14:paraId="380522B6" w14:textId="77777777" w:rsidR="009A6021" w:rsidRPr="007E0B31" w:rsidRDefault="009A6021" w:rsidP="009A6021">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9A6021" w:rsidRPr="007E0B31" w:rsidRDefault="009A6021" w:rsidP="009A6021">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9A6021" w:rsidRPr="007E0B31" w14:paraId="2DEDB843" w14:textId="77777777" w:rsidTr="0DEE1E6E">
        <w:trPr>
          <w:cantSplit/>
        </w:trPr>
        <w:tc>
          <w:tcPr>
            <w:tcW w:w="2884" w:type="dxa"/>
          </w:tcPr>
          <w:p w14:paraId="5DD6FE55" w14:textId="77777777" w:rsidR="009A6021" w:rsidRPr="007E0B31" w:rsidRDefault="009A6021" w:rsidP="009A6021">
            <w:pPr>
              <w:pStyle w:val="Arial11Bold"/>
              <w:rPr>
                <w:rFonts w:cs="Arial"/>
              </w:rPr>
            </w:pPr>
            <w:r w:rsidRPr="007E0B31">
              <w:rPr>
                <w:rFonts w:cs="Arial"/>
              </w:rPr>
              <w:t>User System Entry Point</w:t>
            </w:r>
          </w:p>
        </w:tc>
        <w:tc>
          <w:tcPr>
            <w:tcW w:w="6634" w:type="dxa"/>
          </w:tcPr>
          <w:p w14:paraId="6382FA56" w14:textId="266D53CF" w:rsidR="009A6021" w:rsidRDefault="009A6021" w:rsidP="009A6021">
            <w:pPr>
              <w:pStyle w:val="TableArial11"/>
              <w:rPr>
                <w:rFonts w:cs="Arial"/>
              </w:rPr>
            </w:pPr>
            <w:r w:rsidRPr="007E0B31">
              <w:rPr>
                <w:rFonts w:cs="Arial"/>
              </w:rPr>
              <w:t xml:space="preserve">A point at </w:t>
            </w:r>
            <w:proofErr w:type="gramStart"/>
            <w:r w:rsidRPr="007E0B31">
              <w:rPr>
                <w:rFonts w:cs="Arial"/>
              </w:rPr>
              <w:t>which</w:t>
            </w:r>
            <w:r>
              <w:rPr>
                <w:rFonts w:cs="Arial"/>
              </w:rPr>
              <w:t>;</w:t>
            </w:r>
            <w:proofErr w:type="gramEnd"/>
          </w:p>
          <w:p w14:paraId="08877A38" w14:textId="4B34FA20" w:rsidR="009A6021" w:rsidRDefault="009A6021" w:rsidP="009A6021">
            <w:pPr>
              <w:pStyle w:val="TableArial11"/>
              <w:ind w:left="440"/>
              <w:rPr>
                <w:rFonts w:cs="Arial"/>
              </w:rPr>
            </w:pPr>
            <w:r w:rsidRPr="00D6712D">
              <w:rPr>
                <w:rFonts w:cs="Arial"/>
                <w:bCs/>
              </w:rPr>
              <w:t>a</w:t>
            </w:r>
            <w:r w:rsidRPr="002A73E9">
              <w:rPr>
                <w:b/>
              </w:rPr>
              <w:t xml:space="preserve"> </w:t>
            </w:r>
            <w:r w:rsidRPr="007E0B31">
              <w:rPr>
                <w:rFonts w:cs="Arial"/>
                <w:b/>
              </w:rPr>
              <w:t xml:space="preserve">Power Generating </w:t>
            </w:r>
            <w:proofErr w:type="gramStart"/>
            <w:r w:rsidRPr="007E0B31">
              <w:rPr>
                <w:rFonts w:cs="Arial"/>
                <w:b/>
              </w:rPr>
              <w:t>Module</w:t>
            </w:r>
            <w:r w:rsidRPr="007E0B31">
              <w:rPr>
                <w:rFonts w:cs="Arial"/>
              </w:rPr>
              <w:t>,</w:t>
            </w:r>
            <w:r w:rsidRPr="00D9732F">
              <w:rPr>
                <w:rFonts w:cs="Arial"/>
                <w:bCs/>
              </w:rPr>
              <w:t>;</w:t>
            </w:r>
            <w:proofErr w:type="gramEnd"/>
            <w:r w:rsidRPr="00D9732F">
              <w:rPr>
                <w:rFonts w:cs="Arial"/>
                <w:bCs/>
              </w:rPr>
              <w:t xml:space="preserve"> or</w:t>
            </w:r>
            <w:r w:rsidRPr="007E0B31">
              <w:rPr>
                <w:rFonts w:cs="Arial"/>
              </w:rPr>
              <w:t xml:space="preserve"> </w:t>
            </w:r>
          </w:p>
          <w:p w14:paraId="4FA3893D" w14:textId="7C3E8DBA" w:rsidR="009A6021" w:rsidRDefault="009A6021" w:rsidP="009A6021">
            <w:pPr>
              <w:pStyle w:val="TableArial11"/>
              <w:ind w:left="440"/>
              <w:rPr>
                <w:rFonts w:cs="Arial"/>
              </w:rPr>
            </w:pPr>
            <w:r w:rsidRPr="00D6712D">
              <w:rPr>
                <w:rFonts w:cs="Arial"/>
                <w:bCs/>
              </w:rPr>
              <w:t>a</w:t>
            </w:r>
            <w:r w:rsidRPr="002A73E9">
              <w:rPr>
                <w:b/>
              </w:rPr>
              <w:t xml:space="preserve"> </w:t>
            </w:r>
            <w:r w:rsidRPr="007E0B31">
              <w:rPr>
                <w:rFonts w:cs="Arial"/>
                <w:b/>
              </w:rPr>
              <w:t>Generating Unit</w:t>
            </w:r>
            <w:proofErr w:type="gramStart"/>
            <w:r w:rsidRPr="007E0B31">
              <w:rPr>
                <w:rFonts w:cs="Arial"/>
              </w:rPr>
              <w:t xml:space="preserve">, </w:t>
            </w:r>
            <w:r w:rsidRPr="00D9732F">
              <w:rPr>
                <w:rFonts w:cs="Arial"/>
                <w:bCs/>
              </w:rPr>
              <w:t>;</w:t>
            </w:r>
            <w:proofErr w:type="gramEnd"/>
            <w:r w:rsidRPr="00D9732F">
              <w:rPr>
                <w:rFonts w:cs="Arial"/>
                <w:bCs/>
              </w:rPr>
              <w:t xml:space="preserve"> or</w:t>
            </w:r>
            <w:r w:rsidRPr="007E0B31">
              <w:rPr>
                <w:rFonts w:cs="Arial"/>
              </w:rPr>
              <w:t>,</w:t>
            </w:r>
          </w:p>
          <w:p w14:paraId="72C2BD5F" w14:textId="4A6C73DE" w:rsidR="009A6021" w:rsidRDefault="009A6021" w:rsidP="009A6021">
            <w:pPr>
              <w:pStyle w:val="TableArial11"/>
              <w:ind w:left="440"/>
              <w:rPr>
                <w:rFonts w:cs="Arial"/>
              </w:rPr>
            </w:pPr>
            <w:r w:rsidRPr="007E0B31">
              <w:rPr>
                <w:rFonts w:cs="Arial"/>
              </w:rPr>
              <w:t xml:space="preserve">a </w:t>
            </w:r>
            <w:r w:rsidRPr="007E0B31">
              <w:rPr>
                <w:rFonts w:cs="Arial"/>
                <w:b/>
              </w:rPr>
              <w:t xml:space="preserve">CCGT </w:t>
            </w:r>
            <w:proofErr w:type="spellStart"/>
            <w:proofErr w:type="gramStart"/>
            <w:r w:rsidRPr="007E0B31">
              <w:rPr>
                <w:rFonts w:cs="Arial"/>
                <w:b/>
              </w:rPr>
              <w:t>Module</w:t>
            </w:r>
            <w:r w:rsidRPr="00D9732F">
              <w:rPr>
                <w:rFonts w:cs="Arial"/>
                <w:bCs/>
              </w:rPr>
              <w:t>;</w:t>
            </w:r>
            <w:r w:rsidRPr="007E0B31">
              <w:rPr>
                <w:rFonts w:cs="Arial"/>
              </w:rPr>
              <w:t>or</w:t>
            </w:r>
            <w:proofErr w:type="spellEnd"/>
            <w:proofErr w:type="gramEnd"/>
            <w:r w:rsidRPr="007E0B31">
              <w:rPr>
                <w:rFonts w:cs="Arial"/>
              </w:rPr>
              <w:t xml:space="preserve"> </w:t>
            </w:r>
          </w:p>
          <w:p w14:paraId="327A4C78" w14:textId="77777777" w:rsidR="009A6021" w:rsidRDefault="009A6021" w:rsidP="009A6021">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9A6021" w:rsidRDefault="009A6021" w:rsidP="009A6021">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9A6021" w:rsidRDefault="009A6021" w:rsidP="009A6021">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9A6021" w:rsidRDefault="009A6021" w:rsidP="009A6021">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9A6021" w:rsidRDefault="009A6021" w:rsidP="009A6021">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9A6021" w:rsidRPr="002A73E9" w:rsidRDefault="009A6021" w:rsidP="009A6021">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9A6021" w:rsidRPr="007E0B31" w14:paraId="71382D54" w14:textId="77777777" w:rsidTr="0DEE1E6E">
        <w:trPr>
          <w:cantSplit/>
        </w:trPr>
        <w:tc>
          <w:tcPr>
            <w:tcW w:w="2884" w:type="dxa"/>
          </w:tcPr>
          <w:p w14:paraId="648F4727" w14:textId="0C0E36FB" w:rsidR="009A6021" w:rsidRPr="003A2637" w:rsidRDefault="009A6021" w:rsidP="009A6021">
            <w:pPr>
              <w:pStyle w:val="Arial11Bold"/>
            </w:pPr>
            <w:r w:rsidRPr="003A2637">
              <w:t>Virtual Lead Party</w:t>
            </w:r>
          </w:p>
        </w:tc>
        <w:tc>
          <w:tcPr>
            <w:tcW w:w="6634" w:type="dxa"/>
          </w:tcPr>
          <w:p w14:paraId="67A99EA6" w14:textId="583435A8" w:rsidR="009A6021" w:rsidRPr="003A2637" w:rsidRDefault="009A6021" w:rsidP="009A6021">
            <w:pPr>
              <w:pStyle w:val="TableArial11"/>
            </w:pPr>
            <w:r w:rsidRPr="003A2637">
              <w:t xml:space="preserve">As defined in the </w:t>
            </w:r>
            <w:r w:rsidRPr="003A2637">
              <w:rPr>
                <w:b/>
              </w:rPr>
              <w:t>BSC</w:t>
            </w:r>
            <w:r w:rsidRPr="003A2637">
              <w:t>.</w:t>
            </w:r>
          </w:p>
        </w:tc>
      </w:tr>
      <w:tr w:rsidR="009A6021" w:rsidRPr="00C45ED9" w14:paraId="2DBF5F7B" w14:textId="77777777" w:rsidTr="0DEE1E6E">
        <w:trPr>
          <w:cantSplit/>
        </w:trPr>
        <w:tc>
          <w:tcPr>
            <w:tcW w:w="2884" w:type="dxa"/>
          </w:tcPr>
          <w:p w14:paraId="70F12CA8" w14:textId="3CBA11F6" w:rsidR="009A6021" w:rsidRPr="00C45ED9" w:rsidRDefault="009A6021" w:rsidP="009A6021">
            <w:pPr>
              <w:pStyle w:val="Arial11Bold"/>
              <w:rPr>
                <w:rFonts w:cs="Arial"/>
              </w:rPr>
            </w:pPr>
            <w:r w:rsidRPr="002510FF">
              <w:rPr>
                <w:rFonts w:cs="Arial"/>
              </w:rPr>
              <w:t>Voltage Jump Reactive Power</w:t>
            </w:r>
          </w:p>
        </w:tc>
        <w:tc>
          <w:tcPr>
            <w:tcW w:w="6634" w:type="dxa"/>
          </w:tcPr>
          <w:p w14:paraId="494FF092" w14:textId="77777777" w:rsidR="009A6021" w:rsidRPr="002510FF" w:rsidRDefault="009A6021" w:rsidP="009A6021">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9A6021" w:rsidRPr="002510FF" w:rsidRDefault="009A6021" w:rsidP="009A6021">
            <w:pPr>
              <w:pStyle w:val="Default"/>
              <w:jc w:val="both"/>
              <w:rPr>
                <w:color w:val="auto"/>
                <w:sz w:val="20"/>
                <w:szCs w:val="20"/>
              </w:rPr>
            </w:pPr>
          </w:p>
          <w:p w14:paraId="6F4B105B" w14:textId="40F71B72" w:rsidR="009A6021" w:rsidRPr="00C45ED9" w:rsidRDefault="009A6021" w:rsidP="009A6021">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voltage magnitude change.  </w:t>
            </w:r>
          </w:p>
        </w:tc>
      </w:tr>
      <w:tr w:rsidR="009A6021" w:rsidRPr="007E0B31" w14:paraId="28BB7E6E" w14:textId="77777777" w:rsidTr="0DEE1E6E">
        <w:trPr>
          <w:cantSplit/>
        </w:trPr>
        <w:tc>
          <w:tcPr>
            <w:tcW w:w="2884" w:type="dxa"/>
          </w:tcPr>
          <w:p w14:paraId="13C29FC9" w14:textId="77777777" w:rsidR="009A6021" w:rsidRPr="007E0B31" w:rsidRDefault="009A6021" w:rsidP="009A6021">
            <w:pPr>
              <w:pStyle w:val="Arial11Bold"/>
              <w:rPr>
                <w:rFonts w:cs="Arial"/>
              </w:rPr>
            </w:pPr>
            <w:r w:rsidRPr="007E0B31">
              <w:rPr>
                <w:rFonts w:cs="Arial"/>
              </w:rPr>
              <w:t>Water Time Constant</w:t>
            </w:r>
          </w:p>
        </w:tc>
        <w:tc>
          <w:tcPr>
            <w:tcW w:w="6634" w:type="dxa"/>
          </w:tcPr>
          <w:p w14:paraId="2C789366" w14:textId="77777777" w:rsidR="009A6021" w:rsidRPr="007E0B31" w:rsidRDefault="009A6021" w:rsidP="009A6021">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9A6021" w:rsidRPr="007E0B31" w14:paraId="10B4E60E" w14:textId="77777777" w:rsidTr="0DEE1E6E">
        <w:trPr>
          <w:cantSplit/>
        </w:trPr>
        <w:tc>
          <w:tcPr>
            <w:tcW w:w="2884" w:type="dxa"/>
          </w:tcPr>
          <w:p w14:paraId="3BEE1BA7" w14:textId="77777777" w:rsidR="009A6021" w:rsidRPr="007E0B31" w:rsidRDefault="009A6021" w:rsidP="009A6021">
            <w:pPr>
              <w:pStyle w:val="Arial11Bold"/>
              <w:rPr>
                <w:rFonts w:cs="Arial"/>
              </w:rPr>
            </w:pPr>
            <w:r w:rsidRPr="007E0B31">
              <w:rPr>
                <w:rFonts w:cs="Arial"/>
              </w:rPr>
              <w:t>Website</w:t>
            </w:r>
          </w:p>
        </w:tc>
        <w:tc>
          <w:tcPr>
            <w:tcW w:w="6634" w:type="dxa"/>
          </w:tcPr>
          <w:p w14:paraId="38A79967" w14:textId="68B9F503" w:rsidR="009A6021" w:rsidRPr="007E0B31" w:rsidRDefault="009A6021" w:rsidP="009A6021">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9A6021" w:rsidRPr="007E0B31" w14:paraId="16BFB7FB" w14:textId="77777777" w:rsidTr="0DEE1E6E">
        <w:trPr>
          <w:cantSplit/>
        </w:trPr>
        <w:tc>
          <w:tcPr>
            <w:tcW w:w="2884" w:type="dxa"/>
          </w:tcPr>
          <w:p w14:paraId="06EA4E34" w14:textId="77777777" w:rsidR="009A6021" w:rsidRPr="007E0B31" w:rsidRDefault="009A6021" w:rsidP="009A6021">
            <w:pPr>
              <w:pStyle w:val="Arial11Bold"/>
              <w:rPr>
                <w:rFonts w:cs="Arial"/>
              </w:rPr>
            </w:pPr>
            <w:r w:rsidRPr="007E0B31">
              <w:rPr>
                <w:rFonts w:cs="Arial"/>
              </w:rPr>
              <w:lastRenderedPageBreak/>
              <w:t>Weekly ACS Conditions</w:t>
            </w:r>
          </w:p>
        </w:tc>
        <w:tc>
          <w:tcPr>
            <w:tcW w:w="6634" w:type="dxa"/>
          </w:tcPr>
          <w:p w14:paraId="65C6CD52" w14:textId="77777777" w:rsidR="009A6021" w:rsidRPr="007E0B31" w:rsidRDefault="009A6021" w:rsidP="009A6021">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w:t>
            </w:r>
            <w:proofErr w:type="gramStart"/>
            <w:r w:rsidRPr="007E0B31">
              <w:rPr>
                <w:rFonts w:cs="Arial"/>
              </w:rPr>
              <w:t>as a result of</w:t>
            </w:r>
            <w:proofErr w:type="gramEnd"/>
            <w:r w:rsidRPr="007E0B31">
              <w:rPr>
                <w:rFonts w:cs="Arial"/>
              </w:rPr>
              <w:t xml:space="preserve">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9A6021" w:rsidRPr="007E0B31" w14:paraId="52CA6CC1" w14:textId="77777777" w:rsidTr="0DEE1E6E">
        <w:trPr>
          <w:cantSplit/>
        </w:trPr>
        <w:tc>
          <w:tcPr>
            <w:tcW w:w="2884" w:type="dxa"/>
          </w:tcPr>
          <w:p w14:paraId="5401CEF5" w14:textId="77777777" w:rsidR="009A6021" w:rsidRPr="007E0B31" w:rsidRDefault="009A6021" w:rsidP="009A6021">
            <w:pPr>
              <w:pStyle w:val="Arial11Bold"/>
              <w:rPr>
                <w:rFonts w:cs="Arial"/>
              </w:rPr>
            </w:pPr>
            <w:r w:rsidRPr="007E0B31">
              <w:rPr>
                <w:rFonts w:cs="Arial"/>
              </w:rPr>
              <w:t>WG Consultation Alternative Request</w:t>
            </w:r>
          </w:p>
        </w:tc>
        <w:tc>
          <w:tcPr>
            <w:tcW w:w="6634" w:type="dxa"/>
          </w:tcPr>
          <w:p w14:paraId="646D5E60" w14:textId="0ED4CB18" w:rsidR="009A6021" w:rsidRPr="007E0B31" w:rsidRDefault="009A6021" w:rsidP="009A6021">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9A6021" w:rsidRPr="007E0B31" w14:paraId="77D7428B" w14:textId="77777777" w:rsidTr="0DEE1E6E">
        <w:trPr>
          <w:cantSplit/>
        </w:trPr>
        <w:tc>
          <w:tcPr>
            <w:tcW w:w="2884" w:type="dxa"/>
          </w:tcPr>
          <w:p w14:paraId="3ABB06D3" w14:textId="77777777" w:rsidR="009A6021" w:rsidRPr="007E0B31" w:rsidRDefault="009A6021" w:rsidP="009A6021">
            <w:pPr>
              <w:pStyle w:val="Arial11Bold"/>
              <w:rPr>
                <w:rFonts w:cs="Arial"/>
              </w:rPr>
            </w:pPr>
            <w:r w:rsidRPr="007E0B31">
              <w:rPr>
                <w:rFonts w:cs="Arial"/>
              </w:rPr>
              <w:t>Workgroup</w:t>
            </w:r>
          </w:p>
        </w:tc>
        <w:tc>
          <w:tcPr>
            <w:tcW w:w="6634" w:type="dxa"/>
          </w:tcPr>
          <w:p w14:paraId="3C071C58" w14:textId="3E96F164" w:rsidR="009A6021" w:rsidRPr="007E0B31" w:rsidRDefault="009A6021" w:rsidP="009A6021">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9A6021" w:rsidRPr="007E0B31" w14:paraId="0DB5431E" w14:textId="77777777" w:rsidTr="0DEE1E6E">
        <w:trPr>
          <w:cantSplit/>
        </w:trPr>
        <w:tc>
          <w:tcPr>
            <w:tcW w:w="2884" w:type="dxa"/>
          </w:tcPr>
          <w:p w14:paraId="1820C1E3" w14:textId="77777777" w:rsidR="009A6021" w:rsidRPr="007E0B31" w:rsidRDefault="009A6021" w:rsidP="009A6021">
            <w:pPr>
              <w:pStyle w:val="Arial11Bold"/>
              <w:rPr>
                <w:rFonts w:cs="Arial"/>
              </w:rPr>
            </w:pPr>
            <w:r w:rsidRPr="007E0B31">
              <w:rPr>
                <w:rFonts w:cs="Arial"/>
              </w:rPr>
              <w:t>Workgroup Consultation</w:t>
            </w:r>
          </w:p>
        </w:tc>
        <w:tc>
          <w:tcPr>
            <w:tcW w:w="6634" w:type="dxa"/>
          </w:tcPr>
          <w:p w14:paraId="3BBAF0D1" w14:textId="4A8FF3F0" w:rsidR="009A6021" w:rsidRPr="007E0B31" w:rsidRDefault="009A6021" w:rsidP="009A6021">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9A6021" w:rsidRPr="007E0B31" w14:paraId="5FE213B7" w14:textId="77777777" w:rsidTr="0DEE1E6E">
        <w:trPr>
          <w:cantSplit/>
        </w:trPr>
        <w:tc>
          <w:tcPr>
            <w:tcW w:w="2884" w:type="dxa"/>
          </w:tcPr>
          <w:p w14:paraId="7DDC8A6B" w14:textId="77777777" w:rsidR="009A6021" w:rsidRPr="007E0B31" w:rsidRDefault="009A6021" w:rsidP="009A6021">
            <w:pPr>
              <w:pStyle w:val="Arial11Bold"/>
              <w:rPr>
                <w:rFonts w:cs="Arial"/>
              </w:rPr>
            </w:pPr>
            <w:r w:rsidRPr="007E0B31">
              <w:rPr>
                <w:rFonts w:cs="Arial"/>
              </w:rPr>
              <w:t>Workgroup Alternative Grid Code Modification</w:t>
            </w:r>
          </w:p>
        </w:tc>
        <w:tc>
          <w:tcPr>
            <w:tcW w:w="6634" w:type="dxa"/>
          </w:tcPr>
          <w:p w14:paraId="10B737BD" w14:textId="58EA8ECE" w:rsidR="009A6021" w:rsidRPr="007E0B31" w:rsidRDefault="009A6021" w:rsidP="009A6021">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9A6021" w:rsidRPr="007E0B31" w14:paraId="0C414BA6" w14:textId="77777777" w:rsidTr="0DEE1E6E">
        <w:trPr>
          <w:cantSplit/>
        </w:trPr>
        <w:tc>
          <w:tcPr>
            <w:tcW w:w="2884" w:type="dxa"/>
          </w:tcPr>
          <w:p w14:paraId="7F1B4D4F" w14:textId="77777777" w:rsidR="009A6021" w:rsidRPr="007E0B31" w:rsidRDefault="009A6021" w:rsidP="009A6021">
            <w:pPr>
              <w:pStyle w:val="Arial11Bold"/>
              <w:rPr>
                <w:rFonts w:cs="Arial"/>
              </w:rPr>
            </w:pPr>
            <w:r w:rsidRPr="007E0B31">
              <w:rPr>
                <w:rFonts w:cs="Arial"/>
              </w:rPr>
              <w:t>Zonal System Security Requirements</w:t>
            </w:r>
          </w:p>
        </w:tc>
        <w:tc>
          <w:tcPr>
            <w:tcW w:w="6634" w:type="dxa"/>
          </w:tcPr>
          <w:p w14:paraId="5571DD3D" w14:textId="77777777" w:rsidR="009A6021" w:rsidRPr="007E0B31" w:rsidRDefault="009A6021" w:rsidP="009A6021">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xml:space="preserve">, firm or partnership and any other entity, in each case </w:t>
      </w:r>
      <w:proofErr w:type="gramStart"/>
      <w:r w:rsidRPr="007E0B31">
        <w:rPr>
          <w:rFonts w:cs="Arial"/>
        </w:rPr>
        <w:t>whether or not</w:t>
      </w:r>
      <w:proofErr w:type="gramEnd"/>
      <w:r w:rsidRPr="007E0B31">
        <w:rPr>
          <w:rFonts w:cs="Arial"/>
        </w:rPr>
        <w:t xml:space="preserve">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lastRenderedPageBreak/>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104"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104"/>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BB21F" w14:textId="77777777" w:rsidR="00083146" w:rsidRDefault="00083146" w:rsidP="008F1F3E">
      <w:pPr>
        <w:pStyle w:val="Header"/>
      </w:pPr>
      <w:r>
        <w:separator/>
      </w:r>
    </w:p>
  </w:endnote>
  <w:endnote w:type="continuationSeparator" w:id="0">
    <w:p w14:paraId="306659AD" w14:textId="77777777" w:rsidR="00083146" w:rsidRDefault="00083146" w:rsidP="008F1F3E">
      <w:pPr>
        <w:pStyle w:val="Header"/>
      </w:pPr>
      <w:r>
        <w:continuationSeparator/>
      </w:r>
    </w:p>
  </w:endnote>
  <w:endnote w:type="continuationNotice" w:id="1">
    <w:p w14:paraId="3169F855" w14:textId="77777777" w:rsidR="00083146" w:rsidRDefault="000831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28AF5DDD"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F5CEE">
      <w:rPr>
        <w:rStyle w:val="PageNumber"/>
        <w:sz w:val="16"/>
        <w:szCs w:val="16"/>
      </w:rPr>
      <w:t>3</w:t>
    </w:r>
    <w:r w:rsidR="00631BBA">
      <w:rPr>
        <w:rStyle w:val="PageNumber"/>
        <w:sz w:val="16"/>
        <w:szCs w:val="16"/>
      </w:rPr>
      <w:t>1</w:t>
    </w:r>
    <w:r>
      <w:rPr>
        <w:rStyle w:val="PageNumber"/>
        <w:sz w:val="16"/>
        <w:szCs w:val="16"/>
      </w:rPr>
      <w:tab/>
      <w:t>GD</w:t>
    </w:r>
    <w:r w:rsidRPr="002B5019">
      <w:rPr>
        <w:rStyle w:val="PageNumber"/>
        <w:sz w:val="16"/>
        <w:szCs w:val="16"/>
      </w:rPr>
      <w:tab/>
    </w:r>
    <w:r w:rsidR="00AF5CEE">
      <w:rPr>
        <w:sz w:val="16"/>
        <w:szCs w:val="16"/>
      </w:rPr>
      <w:t>0</w:t>
    </w:r>
    <w:r w:rsidR="00631BBA">
      <w:rPr>
        <w:sz w:val="16"/>
        <w:szCs w:val="16"/>
      </w:rPr>
      <w:t>8</w:t>
    </w:r>
    <w:r w:rsidR="00DA6DF3">
      <w:rPr>
        <w:sz w:val="16"/>
        <w:szCs w:val="16"/>
      </w:rPr>
      <w:t xml:space="preserve"> </w:t>
    </w:r>
    <w:r w:rsidR="00AF5CEE">
      <w:rPr>
        <w:sz w:val="16"/>
        <w:szCs w:val="16"/>
      </w:rPr>
      <w:t xml:space="preserve">April </w:t>
    </w:r>
    <w:r w:rsidR="00DA6DF3">
      <w:rPr>
        <w:sz w:val="16"/>
        <w:szCs w:val="16"/>
      </w:rPr>
      <w:t>202</w:t>
    </w:r>
    <w:r w:rsidR="00362A26">
      <w:rPr>
        <w:sz w:val="16"/>
        <w:szCs w:val="16"/>
      </w:rPr>
      <w:t>5</w:t>
    </w:r>
  </w:p>
  <w:p w14:paraId="60524C2E" w14:textId="6AB0B595"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631BBA">
      <w:rPr>
        <w:rStyle w:val="PageNumber"/>
        <w:sz w:val="16"/>
        <w:szCs w:val="16"/>
      </w:rPr>
      <w:t>8</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A42A5A" w14:textId="77777777" w:rsidR="00083146" w:rsidRDefault="00083146" w:rsidP="008F1F3E">
      <w:pPr>
        <w:pStyle w:val="Header"/>
      </w:pPr>
      <w:r>
        <w:separator/>
      </w:r>
    </w:p>
  </w:footnote>
  <w:footnote w:type="continuationSeparator" w:id="0">
    <w:p w14:paraId="263C4391" w14:textId="77777777" w:rsidR="00083146" w:rsidRDefault="00083146" w:rsidP="008F1F3E">
      <w:pPr>
        <w:pStyle w:val="Header"/>
      </w:pPr>
      <w:r>
        <w:continuationSeparator/>
      </w:r>
    </w:p>
  </w:footnote>
  <w:footnote w:type="continuationNotice" w:id="1">
    <w:p w14:paraId="13D84D86" w14:textId="77777777" w:rsidR="00083146" w:rsidRDefault="000831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raham Lear [NESO]">
    <w15:presenceInfo w15:providerId="AD" w15:userId="S::Graham.Lear@neso.energy::f5ff4eb6-cb05-4d37-a5fe-9811df56e3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HFjoDoN1ZYh9xzJ/Y75oj7fgVCJlEa+oCPkulHxFJWbp7lZ+Ou/CWl7A68yFcI+zgRGtTh6OQE1AlL1uITrciw==" w:salt="6YbRCfsYnRrMu30ZuhZ5tQ=="/>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4DA5"/>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2762C"/>
    <w:rsid w:val="000304F8"/>
    <w:rsid w:val="00031630"/>
    <w:rsid w:val="000317EB"/>
    <w:rsid w:val="0003213A"/>
    <w:rsid w:val="00032390"/>
    <w:rsid w:val="00033691"/>
    <w:rsid w:val="000341A6"/>
    <w:rsid w:val="00034ED5"/>
    <w:rsid w:val="000355CF"/>
    <w:rsid w:val="00035985"/>
    <w:rsid w:val="000359EA"/>
    <w:rsid w:val="00036105"/>
    <w:rsid w:val="000362F8"/>
    <w:rsid w:val="000363D8"/>
    <w:rsid w:val="000365D6"/>
    <w:rsid w:val="000400ED"/>
    <w:rsid w:val="00040B25"/>
    <w:rsid w:val="00040FC6"/>
    <w:rsid w:val="0004166F"/>
    <w:rsid w:val="0004177E"/>
    <w:rsid w:val="0004236F"/>
    <w:rsid w:val="0004439C"/>
    <w:rsid w:val="00044A90"/>
    <w:rsid w:val="0004564C"/>
    <w:rsid w:val="00045E74"/>
    <w:rsid w:val="00046274"/>
    <w:rsid w:val="000469E0"/>
    <w:rsid w:val="00046E79"/>
    <w:rsid w:val="000519B4"/>
    <w:rsid w:val="00051CD0"/>
    <w:rsid w:val="00051DEE"/>
    <w:rsid w:val="00052110"/>
    <w:rsid w:val="0005225F"/>
    <w:rsid w:val="00052895"/>
    <w:rsid w:val="00052975"/>
    <w:rsid w:val="000536D9"/>
    <w:rsid w:val="00053859"/>
    <w:rsid w:val="00053B8A"/>
    <w:rsid w:val="00054AD8"/>
    <w:rsid w:val="00054B19"/>
    <w:rsid w:val="000556C6"/>
    <w:rsid w:val="00055A38"/>
    <w:rsid w:val="00055DDE"/>
    <w:rsid w:val="00056CE3"/>
    <w:rsid w:val="00056E40"/>
    <w:rsid w:val="000571BC"/>
    <w:rsid w:val="00057685"/>
    <w:rsid w:val="00057CBA"/>
    <w:rsid w:val="0006008A"/>
    <w:rsid w:val="0006069B"/>
    <w:rsid w:val="0006122C"/>
    <w:rsid w:val="000619EA"/>
    <w:rsid w:val="00062B73"/>
    <w:rsid w:val="00062D5C"/>
    <w:rsid w:val="00063496"/>
    <w:rsid w:val="00063CBD"/>
    <w:rsid w:val="000642CC"/>
    <w:rsid w:val="000649D6"/>
    <w:rsid w:val="0006512B"/>
    <w:rsid w:val="0006649F"/>
    <w:rsid w:val="000668EA"/>
    <w:rsid w:val="000701FD"/>
    <w:rsid w:val="000702D8"/>
    <w:rsid w:val="000705ED"/>
    <w:rsid w:val="00070786"/>
    <w:rsid w:val="00070B7B"/>
    <w:rsid w:val="00070D1B"/>
    <w:rsid w:val="00070E03"/>
    <w:rsid w:val="000717FE"/>
    <w:rsid w:val="00071A83"/>
    <w:rsid w:val="0007222B"/>
    <w:rsid w:val="00072670"/>
    <w:rsid w:val="0007294A"/>
    <w:rsid w:val="00072EC8"/>
    <w:rsid w:val="00073765"/>
    <w:rsid w:val="0007501B"/>
    <w:rsid w:val="000754B9"/>
    <w:rsid w:val="000757AB"/>
    <w:rsid w:val="00075B2D"/>
    <w:rsid w:val="00077919"/>
    <w:rsid w:val="00077935"/>
    <w:rsid w:val="00077AC6"/>
    <w:rsid w:val="000800C3"/>
    <w:rsid w:val="00080821"/>
    <w:rsid w:val="00080969"/>
    <w:rsid w:val="00081849"/>
    <w:rsid w:val="000821A8"/>
    <w:rsid w:val="00082ECD"/>
    <w:rsid w:val="00083146"/>
    <w:rsid w:val="00083788"/>
    <w:rsid w:val="00083CB4"/>
    <w:rsid w:val="000840E3"/>
    <w:rsid w:val="0008434A"/>
    <w:rsid w:val="00085A60"/>
    <w:rsid w:val="00086208"/>
    <w:rsid w:val="00086CEE"/>
    <w:rsid w:val="000872E0"/>
    <w:rsid w:val="0008749C"/>
    <w:rsid w:val="00087760"/>
    <w:rsid w:val="00087B6F"/>
    <w:rsid w:val="000902C8"/>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0755"/>
    <w:rsid w:val="000C129B"/>
    <w:rsid w:val="000C14D3"/>
    <w:rsid w:val="000C1521"/>
    <w:rsid w:val="000C171F"/>
    <w:rsid w:val="000C1BB4"/>
    <w:rsid w:val="000C1DCB"/>
    <w:rsid w:val="000C2FFA"/>
    <w:rsid w:val="000C42FD"/>
    <w:rsid w:val="000C447B"/>
    <w:rsid w:val="000C4948"/>
    <w:rsid w:val="000C61D6"/>
    <w:rsid w:val="000C64D4"/>
    <w:rsid w:val="000C77D7"/>
    <w:rsid w:val="000C788F"/>
    <w:rsid w:val="000C7DC8"/>
    <w:rsid w:val="000D1208"/>
    <w:rsid w:val="000D120A"/>
    <w:rsid w:val="000D1F06"/>
    <w:rsid w:val="000D22B4"/>
    <w:rsid w:val="000D298D"/>
    <w:rsid w:val="000D4BCE"/>
    <w:rsid w:val="000D5ABD"/>
    <w:rsid w:val="000D77A7"/>
    <w:rsid w:val="000E0153"/>
    <w:rsid w:val="000E037A"/>
    <w:rsid w:val="000E05DD"/>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017"/>
    <w:rsid w:val="00114CE7"/>
    <w:rsid w:val="001157D0"/>
    <w:rsid w:val="00115AAE"/>
    <w:rsid w:val="00116ED0"/>
    <w:rsid w:val="001172A6"/>
    <w:rsid w:val="00120FB5"/>
    <w:rsid w:val="00120FFF"/>
    <w:rsid w:val="001214C1"/>
    <w:rsid w:val="0012167B"/>
    <w:rsid w:val="00121C76"/>
    <w:rsid w:val="00121EAB"/>
    <w:rsid w:val="0012256D"/>
    <w:rsid w:val="001227B2"/>
    <w:rsid w:val="001228AB"/>
    <w:rsid w:val="00122B87"/>
    <w:rsid w:val="001231D8"/>
    <w:rsid w:val="00123474"/>
    <w:rsid w:val="001238DE"/>
    <w:rsid w:val="00124812"/>
    <w:rsid w:val="00124A50"/>
    <w:rsid w:val="00124C02"/>
    <w:rsid w:val="00127FF6"/>
    <w:rsid w:val="00130486"/>
    <w:rsid w:val="00131037"/>
    <w:rsid w:val="0013182E"/>
    <w:rsid w:val="00131876"/>
    <w:rsid w:val="00131B2E"/>
    <w:rsid w:val="00131D3E"/>
    <w:rsid w:val="00131F38"/>
    <w:rsid w:val="00132166"/>
    <w:rsid w:val="00132D71"/>
    <w:rsid w:val="00133B14"/>
    <w:rsid w:val="001352BF"/>
    <w:rsid w:val="0013649C"/>
    <w:rsid w:val="0013698A"/>
    <w:rsid w:val="00136CB4"/>
    <w:rsid w:val="00141116"/>
    <w:rsid w:val="00141C7B"/>
    <w:rsid w:val="0014291E"/>
    <w:rsid w:val="001430D8"/>
    <w:rsid w:val="00143B77"/>
    <w:rsid w:val="00143EC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69"/>
    <w:rsid w:val="00152797"/>
    <w:rsid w:val="00153389"/>
    <w:rsid w:val="00153B44"/>
    <w:rsid w:val="001547C7"/>
    <w:rsid w:val="00154A18"/>
    <w:rsid w:val="00157564"/>
    <w:rsid w:val="0015789D"/>
    <w:rsid w:val="00160F31"/>
    <w:rsid w:val="00161866"/>
    <w:rsid w:val="00161E0D"/>
    <w:rsid w:val="00162181"/>
    <w:rsid w:val="00162F36"/>
    <w:rsid w:val="00163368"/>
    <w:rsid w:val="00163C31"/>
    <w:rsid w:val="001644FE"/>
    <w:rsid w:val="00164657"/>
    <w:rsid w:val="001658AE"/>
    <w:rsid w:val="00165AB2"/>
    <w:rsid w:val="00165BC9"/>
    <w:rsid w:val="001663B3"/>
    <w:rsid w:val="00166D67"/>
    <w:rsid w:val="00167624"/>
    <w:rsid w:val="00167A20"/>
    <w:rsid w:val="00170058"/>
    <w:rsid w:val="001707FB"/>
    <w:rsid w:val="00170F75"/>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17B6"/>
    <w:rsid w:val="001824A6"/>
    <w:rsid w:val="00182995"/>
    <w:rsid w:val="00182C65"/>
    <w:rsid w:val="00182D28"/>
    <w:rsid w:val="00185002"/>
    <w:rsid w:val="00185AE9"/>
    <w:rsid w:val="00185EA4"/>
    <w:rsid w:val="001864C9"/>
    <w:rsid w:val="001865B3"/>
    <w:rsid w:val="00186F1A"/>
    <w:rsid w:val="00187098"/>
    <w:rsid w:val="00187F6D"/>
    <w:rsid w:val="00190260"/>
    <w:rsid w:val="00190CB6"/>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4889"/>
    <w:rsid w:val="001A5C78"/>
    <w:rsid w:val="001A6C6A"/>
    <w:rsid w:val="001A7D19"/>
    <w:rsid w:val="001A7DDB"/>
    <w:rsid w:val="001B1B41"/>
    <w:rsid w:val="001B1B75"/>
    <w:rsid w:val="001B2B1A"/>
    <w:rsid w:val="001B2DF5"/>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726"/>
    <w:rsid w:val="001C3FDA"/>
    <w:rsid w:val="001C44DB"/>
    <w:rsid w:val="001C48A9"/>
    <w:rsid w:val="001D0BB8"/>
    <w:rsid w:val="001D0CB2"/>
    <w:rsid w:val="001D0F41"/>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669B"/>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6BD4"/>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8D"/>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AE4"/>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37E0A"/>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843"/>
    <w:rsid w:val="00254996"/>
    <w:rsid w:val="00254A70"/>
    <w:rsid w:val="00254DD5"/>
    <w:rsid w:val="002559AA"/>
    <w:rsid w:val="00257603"/>
    <w:rsid w:val="00257F96"/>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3512"/>
    <w:rsid w:val="00285EAC"/>
    <w:rsid w:val="0028697E"/>
    <w:rsid w:val="00286FFF"/>
    <w:rsid w:val="00287D77"/>
    <w:rsid w:val="0029003F"/>
    <w:rsid w:val="002906EE"/>
    <w:rsid w:val="00290E47"/>
    <w:rsid w:val="002926BE"/>
    <w:rsid w:val="0029290F"/>
    <w:rsid w:val="00293C53"/>
    <w:rsid w:val="00293D00"/>
    <w:rsid w:val="002947EF"/>
    <w:rsid w:val="00294B95"/>
    <w:rsid w:val="00294D0A"/>
    <w:rsid w:val="00294D43"/>
    <w:rsid w:val="00294ECB"/>
    <w:rsid w:val="00296CBB"/>
    <w:rsid w:val="00297CBC"/>
    <w:rsid w:val="00297DF2"/>
    <w:rsid w:val="002A08DE"/>
    <w:rsid w:val="002A0C2E"/>
    <w:rsid w:val="002A1659"/>
    <w:rsid w:val="002A1B94"/>
    <w:rsid w:val="002A2281"/>
    <w:rsid w:val="002A23D4"/>
    <w:rsid w:val="002A2629"/>
    <w:rsid w:val="002A2839"/>
    <w:rsid w:val="002A2D51"/>
    <w:rsid w:val="002A34F7"/>
    <w:rsid w:val="002A3510"/>
    <w:rsid w:val="002A5305"/>
    <w:rsid w:val="002A540A"/>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1FEC"/>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10D2"/>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1525"/>
    <w:rsid w:val="002F2D8C"/>
    <w:rsid w:val="002F3BA5"/>
    <w:rsid w:val="002F3E17"/>
    <w:rsid w:val="002F46A9"/>
    <w:rsid w:val="002F4B5A"/>
    <w:rsid w:val="002F5283"/>
    <w:rsid w:val="002F6B8C"/>
    <w:rsid w:val="003000A4"/>
    <w:rsid w:val="00300601"/>
    <w:rsid w:val="00300696"/>
    <w:rsid w:val="00301CB9"/>
    <w:rsid w:val="00301D71"/>
    <w:rsid w:val="00302263"/>
    <w:rsid w:val="00302DC4"/>
    <w:rsid w:val="00303C2B"/>
    <w:rsid w:val="00304109"/>
    <w:rsid w:val="003048AC"/>
    <w:rsid w:val="00305CB6"/>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713"/>
    <w:rsid w:val="00326823"/>
    <w:rsid w:val="00326843"/>
    <w:rsid w:val="00326B7D"/>
    <w:rsid w:val="00327026"/>
    <w:rsid w:val="00327416"/>
    <w:rsid w:val="00327939"/>
    <w:rsid w:val="003301CE"/>
    <w:rsid w:val="003319B6"/>
    <w:rsid w:val="00332CAF"/>
    <w:rsid w:val="003332B4"/>
    <w:rsid w:val="00333BC1"/>
    <w:rsid w:val="00333D74"/>
    <w:rsid w:val="00333F56"/>
    <w:rsid w:val="0033429B"/>
    <w:rsid w:val="00334A9C"/>
    <w:rsid w:val="00334C47"/>
    <w:rsid w:val="00335326"/>
    <w:rsid w:val="003353DC"/>
    <w:rsid w:val="00336884"/>
    <w:rsid w:val="00336A42"/>
    <w:rsid w:val="00336B96"/>
    <w:rsid w:val="00337323"/>
    <w:rsid w:val="00337897"/>
    <w:rsid w:val="003378E0"/>
    <w:rsid w:val="0033794C"/>
    <w:rsid w:val="00337D7F"/>
    <w:rsid w:val="003406F5"/>
    <w:rsid w:val="00341E2C"/>
    <w:rsid w:val="00341ED6"/>
    <w:rsid w:val="00342C33"/>
    <w:rsid w:val="00342EAB"/>
    <w:rsid w:val="003435D1"/>
    <w:rsid w:val="003448DD"/>
    <w:rsid w:val="0034495D"/>
    <w:rsid w:val="00345E35"/>
    <w:rsid w:val="003473EA"/>
    <w:rsid w:val="00347928"/>
    <w:rsid w:val="00351641"/>
    <w:rsid w:val="00351BFF"/>
    <w:rsid w:val="00352736"/>
    <w:rsid w:val="00352D79"/>
    <w:rsid w:val="00352E12"/>
    <w:rsid w:val="00353223"/>
    <w:rsid w:val="00353CD8"/>
    <w:rsid w:val="00354162"/>
    <w:rsid w:val="00355826"/>
    <w:rsid w:val="00355A8F"/>
    <w:rsid w:val="00357B09"/>
    <w:rsid w:val="003600B8"/>
    <w:rsid w:val="003608C3"/>
    <w:rsid w:val="00360A16"/>
    <w:rsid w:val="00360F5B"/>
    <w:rsid w:val="00361D01"/>
    <w:rsid w:val="00362367"/>
    <w:rsid w:val="003625F1"/>
    <w:rsid w:val="0036288F"/>
    <w:rsid w:val="00362A26"/>
    <w:rsid w:val="00363290"/>
    <w:rsid w:val="00363D38"/>
    <w:rsid w:val="00365635"/>
    <w:rsid w:val="00365EE2"/>
    <w:rsid w:val="00366088"/>
    <w:rsid w:val="00366B0F"/>
    <w:rsid w:val="00366FA3"/>
    <w:rsid w:val="0036788C"/>
    <w:rsid w:val="0037043D"/>
    <w:rsid w:val="0037065B"/>
    <w:rsid w:val="00372021"/>
    <w:rsid w:val="003721E7"/>
    <w:rsid w:val="00372ACE"/>
    <w:rsid w:val="00374794"/>
    <w:rsid w:val="00376F00"/>
    <w:rsid w:val="00377489"/>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6BB"/>
    <w:rsid w:val="00395C4F"/>
    <w:rsid w:val="00396436"/>
    <w:rsid w:val="00397F43"/>
    <w:rsid w:val="003A00BF"/>
    <w:rsid w:val="003A04FE"/>
    <w:rsid w:val="003A0672"/>
    <w:rsid w:val="003A1372"/>
    <w:rsid w:val="003A1576"/>
    <w:rsid w:val="003A15D6"/>
    <w:rsid w:val="003A18DC"/>
    <w:rsid w:val="003A18F8"/>
    <w:rsid w:val="003A2637"/>
    <w:rsid w:val="003A2C12"/>
    <w:rsid w:val="003A464A"/>
    <w:rsid w:val="003A5083"/>
    <w:rsid w:val="003A5443"/>
    <w:rsid w:val="003A6281"/>
    <w:rsid w:val="003A6B14"/>
    <w:rsid w:val="003A6B20"/>
    <w:rsid w:val="003B0C9C"/>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06B"/>
    <w:rsid w:val="003C45B5"/>
    <w:rsid w:val="003C5786"/>
    <w:rsid w:val="003C58E7"/>
    <w:rsid w:val="003C5DF1"/>
    <w:rsid w:val="003C5E2D"/>
    <w:rsid w:val="003C6521"/>
    <w:rsid w:val="003C6C2F"/>
    <w:rsid w:val="003C70EB"/>
    <w:rsid w:val="003C73FA"/>
    <w:rsid w:val="003C7B52"/>
    <w:rsid w:val="003C7BA8"/>
    <w:rsid w:val="003D0B15"/>
    <w:rsid w:val="003D0ECE"/>
    <w:rsid w:val="003D1AD5"/>
    <w:rsid w:val="003D1E65"/>
    <w:rsid w:val="003D1E97"/>
    <w:rsid w:val="003D21DA"/>
    <w:rsid w:val="003D268D"/>
    <w:rsid w:val="003D2B77"/>
    <w:rsid w:val="003D2DEB"/>
    <w:rsid w:val="003D363F"/>
    <w:rsid w:val="003D3987"/>
    <w:rsid w:val="003D5678"/>
    <w:rsid w:val="003D5F03"/>
    <w:rsid w:val="003D6478"/>
    <w:rsid w:val="003D6E40"/>
    <w:rsid w:val="003D6E55"/>
    <w:rsid w:val="003D6ED2"/>
    <w:rsid w:val="003D7529"/>
    <w:rsid w:val="003D7618"/>
    <w:rsid w:val="003D7FC3"/>
    <w:rsid w:val="003E1E00"/>
    <w:rsid w:val="003E2228"/>
    <w:rsid w:val="003E2930"/>
    <w:rsid w:val="003E2C7C"/>
    <w:rsid w:val="003E2F84"/>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1C8B"/>
    <w:rsid w:val="00412B27"/>
    <w:rsid w:val="00412E9E"/>
    <w:rsid w:val="00413637"/>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9F2"/>
    <w:rsid w:val="004342E0"/>
    <w:rsid w:val="004351C1"/>
    <w:rsid w:val="00435E5E"/>
    <w:rsid w:val="004372EC"/>
    <w:rsid w:val="0044031F"/>
    <w:rsid w:val="00440B4A"/>
    <w:rsid w:val="00440DF1"/>
    <w:rsid w:val="00440E40"/>
    <w:rsid w:val="00441CE5"/>
    <w:rsid w:val="0044263F"/>
    <w:rsid w:val="00442A41"/>
    <w:rsid w:val="00442BCE"/>
    <w:rsid w:val="00442ED4"/>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598D"/>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77638"/>
    <w:rsid w:val="00480535"/>
    <w:rsid w:val="00484275"/>
    <w:rsid w:val="00484D52"/>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4F3"/>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2F2"/>
    <w:rsid w:val="004E4312"/>
    <w:rsid w:val="004E441F"/>
    <w:rsid w:val="004E4984"/>
    <w:rsid w:val="004E520D"/>
    <w:rsid w:val="004E5AD8"/>
    <w:rsid w:val="004E64E8"/>
    <w:rsid w:val="004E6B17"/>
    <w:rsid w:val="004E6FB9"/>
    <w:rsid w:val="004E7A2B"/>
    <w:rsid w:val="004E7AA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66E"/>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1D14"/>
    <w:rsid w:val="00532349"/>
    <w:rsid w:val="005324A2"/>
    <w:rsid w:val="005328CA"/>
    <w:rsid w:val="00532990"/>
    <w:rsid w:val="005334A5"/>
    <w:rsid w:val="005342C6"/>
    <w:rsid w:val="005348B2"/>
    <w:rsid w:val="00535401"/>
    <w:rsid w:val="00535D26"/>
    <w:rsid w:val="00537025"/>
    <w:rsid w:val="005370D4"/>
    <w:rsid w:val="00537C57"/>
    <w:rsid w:val="00537F3F"/>
    <w:rsid w:val="00540AC8"/>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4FDB"/>
    <w:rsid w:val="0055523B"/>
    <w:rsid w:val="00555EE4"/>
    <w:rsid w:val="00556A79"/>
    <w:rsid w:val="00560265"/>
    <w:rsid w:val="0056158D"/>
    <w:rsid w:val="00561F74"/>
    <w:rsid w:val="005625DD"/>
    <w:rsid w:val="005628E8"/>
    <w:rsid w:val="00562ABB"/>
    <w:rsid w:val="00564137"/>
    <w:rsid w:val="00564A1D"/>
    <w:rsid w:val="005652E2"/>
    <w:rsid w:val="00567A01"/>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42D"/>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87364"/>
    <w:rsid w:val="005878D7"/>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1D4E"/>
    <w:rsid w:val="005A213E"/>
    <w:rsid w:val="005A27C2"/>
    <w:rsid w:val="005A3480"/>
    <w:rsid w:val="005A3AE6"/>
    <w:rsid w:val="005A3DF9"/>
    <w:rsid w:val="005A443F"/>
    <w:rsid w:val="005A49DF"/>
    <w:rsid w:val="005A5BBE"/>
    <w:rsid w:val="005A74B4"/>
    <w:rsid w:val="005A77C5"/>
    <w:rsid w:val="005A7E5E"/>
    <w:rsid w:val="005A7EF8"/>
    <w:rsid w:val="005B0213"/>
    <w:rsid w:val="005B02D9"/>
    <w:rsid w:val="005B0F78"/>
    <w:rsid w:val="005B2CDA"/>
    <w:rsid w:val="005B2D63"/>
    <w:rsid w:val="005B396F"/>
    <w:rsid w:val="005B3CC3"/>
    <w:rsid w:val="005B3D91"/>
    <w:rsid w:val="005B437C"/>
    <w:rsid w:val="005B57E7"/>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5117"/>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4CF2"/>
    <w:rsid w:val="005E57B8"/>
    <w:rsid w:val="005E6191"/>
    <w:rsid w:val="005E62A9"/>
    <w:rsid w:val="005E6514"/>
    <w:rsid w:val="005E6DD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131"/>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423"/>
    <w:rsid w:val="00615D0D"/>
    <w:rsid w:val="006165BE"/>
    <w:rsid w:val="00616B63"/>
    <w:rsid w:val="00616E41"/>
    <w:rsid w:val="00617C37"/>
    <w:rsid w:val="006201CC"/>
    <w:rsid w:val="00621452"/>
    <w:rsid w:val="00623005"/>
    <w:rsid w:val="006232E1"/>
    <w:rsid w:val="00623992"/>
    <w:rsid w:val="006254BD"/>
    <w:rsid w:val="00625784"/>
    <w:rsid w:val="0062685E"/>
    <w:rsid w:val="006271DB"/>
    <w:rsid w:val="00627976"/>
    <w:rsid w:val="00631BBA"/>
    <w:rsid w:val="00631C9E"/>
    <w:rsid w:val="00631FFD"/>
    <w:rsid w:val="00632281"/>
    <w:rsid w:val="00632811"/>
    <w:rsid w:val="00632A06"/>
    <w:rsid w:val="00632E68"/>
    <w:rsid w:val="006333F0"/>
    <w:rsid w:val="006334A8"/>
    <w:rsid w:val="0063389C"/>
    <w:rsid w:val="006339E7"/>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3CA"/>
    <w:rsid w:val="006516BE"/>
    <w:rsid w:val="0065415E"/>
    <w:rsid w:val="006545C3"/>
    <w:rsid w:val="00655166"/>
    <w:rsid w:val="006557D8"/>
    <w:rsid w:val="00656AC7"/>
    <w:rsid w:val="00657010"/>
    <w:rsid w:val="00660469"/>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3E89"/>
    <w:rsid w:val="006752A6"/>
    <w:rsid w:val="00675DC9"/>
    <w:rsid w:val="00676566"/>
    <w:rsid w:val="0067670B"/>
    <w:rsid w:val="00676E7C"/>
    <w:rsid w:val="0067767F"/>
    <w:rsid w:val="00680149"/>
    <w:rsid w:val="006801A6"/>
    <w:rsid w:val="00681158"/>
    <w:rsid w:val="006824C6"/>
    <w:rsid w:val="0068351E"/>
    <w:rsid w:val="0068362D"/>
    <w:rsid w:val="00683A8D"/>
    <w:rsid w:val="006840AC"/>
    <w:rsid w:val="00684BD5"/>
    <w:rsid w:val="00685050"/>
    <w:rsid w:val="00685277"/>
    <w:rsid w:val="0068568D"/>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984"/>
    <w:rsid w:val="006B1FC8"/>
    <w:rsid w:val="006B2966"/>
    <w:rsid w:val="006B4FED"/>
    <w:rsid w:val="006B5431"/>
    <w:rsid w:val="006B6BA0"/>
    <w:rsid w:val="006B6D57"/>
    <w:rsid w:val="006B6DEA"/>
    <w:rsid w:val="006B70D6"/>
    <w:rsid w:val="006C045F"/>
    <w:rsid w:val="006C07B4"/>
    <w:rsid w:val="006C0932"/>
    <w:rsid w:val="006C169F"/>
    <w:rsid w:val="006C18A6"/>
    <w:rsid w:val="006C233B"/>
    <w:rsid w:val="006C3B23"/>
    <w:rsid w:val="006C3DDF"/>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5F22"/>
    <w:rsid w:val="006E670C"/>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51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249F"/>
    <w:rsid w:val="00722D81"/>
    <w:rsid w:val="0072429B"/>
    <w:rsid w:val="00724498"/>
    <w:rsid w:val="00724A66"/>
    <w:rsid w:val="00725427"/>
    <w:rsid w:val="00725B67"/>
    <w:rsid w:val="0072610F"/>
    <w:rsid w:val="00726BF1"/>
    <w:rsid w:val="007276FE"/>
    <w:rsid w:val="00727CA3"/>
    <w:rsid w:val="00731325"/>
    <w:rsid w:val="007323AE"/>
    <w:rsid w:val="00733388"/>
    <w:rsid w:val="0073489C"/>
    <w:rsid w:val="007362D8"/>
    <w:rsid w:val="007369FA"/>
    <w:rsid w:val="00736BC1"/>
    <w:rsid w:val="00736E62"/>
    <w:rsid w:val="00737AD2"/>
    <w:rsid w:val="00737D9B"/>
    <w:rsid w:val="00740627"/>
    <w:rsid w:val="007408C5"/>
    <w:rsid w:val="00742964"/>
    <w:rsid w:val="00742C85"/>
    <w:rsid w:val="007436D2"/>
    <w:rsid w:val="00744AED"/>
    <w:rsid w:val="00744BB2"/>
    <w:rsid w:val="00745344"/>
    <w:rsid w:val="007454CB"/>
    <w:rsid w:val="007455E9"/>
    <w:rsid w:val="00745A4F"/>
    <w:rsid w:val="00745CFC"/>
    <w:rsid w:val="007464BF"/>
    <w:rsid w:val="00746DDA"/>
    <w:rsid w:val="00746EA9"/>
    <w:rsid w:val="00747457"/>
    <w:rsid w:val="007477AE"/>
    <w:rsid w:val="007507DD"/>
    <w:rsid w:val="007508F7"/>
    <w:rsid w:val="00750A76"/>
    <w:rsid w:val="00752308"/>
    <w:rsid w:val="007531EB"/>
    <w:rsid w:val="00753A74"/>
    <w:rsid w:val="00753BB2"/>
    <w:rsid w:val="007540F1"/>
    <w:rsid w:val="00754D00"/>
    <w:rsid w:val="00755172"/>
    <w:rsid w:val="0075579A"/>
    <w:rsid w:val="007557CA"/>
    <w:rsid w:val="00756550"/>
    <w:rsid w:val="007602C1"/>
    <w:rsid w:val="00760D37"/>
    <w:rsid w:val="00760EA2"/>
    <w:rsid w:val="00761B88"/>
    <w:rsid w:val="0076233B"/>
    <w:rsid w:val="0076267C"/>
    <w:rsid w:val="007627EC"/>
    <w:rsid w:val="00762C75"/>
    <w:rsid w:val="00762DBA"/>
    <w:rsid w:val="00762F6E"/>
    <w:rsid w:val="007632E6"/>
    <w:rsid w:val="0076348C"/>
    <w:rsid w:val="007640EA"/>
    <w:rsid w:val="00764975"/>
    <w:rsid w:val="00764BAC"/>
    <w:rsid w:val="00764DA2"/>
    <w:rsid w:val="00765314"/>
    <w:rsid w:val="007654F2"/>
    <w:rsid w:val="00766A50"/>
    <w:rsid w:val="00766B45"/>
    <w:rsid w:val="00767703"/>
    <w:rsid w:val="007708EF"/>
    <w:rsid w:val="007725BD"/>
    <w:rsid w:val="00772927"/>
    <w:rsid w:val="00773191"/>
    <w:rsid w:val="007735DA"/>
    <w:rsid w:val="00773CB8"/>
    <w:rsid w:val="007742B7"/>
    <w:rsid w:val="0077442B"/>
    <w:rsid w:val="007754CA"/>
    <w:rsid w:val="00775B78"/>
    <w:rsid w:val="00775C56"/>
    <w:rsid w:val="007763A4"/>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2A6"/>
    <w:rsid w:val="007A36BA"/>
    <w:rsid w:val="007A36ED"/>
    <w:rsid w:val="007A53C3"/>
    <w:rsid w:val="007A68BF"/>
    <w:rsid w:val="007A6AB8"/>
    <w:rsid w:val="007A6ED9"/>
    <w:rsid w:val="007A7B30"/>
    <w:rsid w:val="007B0131"/>
    <w:rsid w:val="007B25D9"/>
    <w:rsid w:val="007B2F64"/>
    <w:rsid w:val="007B378A"/>
    <w:rsid w:val="007B416F"/>
    <w:rsid w:val="007B450C"/>
    <w:rsid w:val="007B5317"/>
    <w:rsid w:val="007B537D"/>
    <w:rsid w:val="007B549B"/>
    <w:rsid w:val="007B5936"/>
    <w:rsid w:val="007B6405"/>
    <w:rsid w:val="007B6A5A"/>
    <w:rsid w:val="007B6C1B"/>
    <w:rsid w:val="007B6F4F"/>
    <w:rsid w:val="007B700C"/>
    <w:rsid w:val="007B7706"/>
    <w:rsid w:val="007B7E3B"/>
    <w:rsid w:val="007C229E"/>
    <w:rsid w:val="007C2ADC"/>
    <w:rsid w:val="007C2FCE"/>
    <w:rsid w:val="007C3047"/>
    <w:rsid w:val="007C4A43"/>
    <w:rsid w:val="007C51CC"/>
    <w:rsid w:val="007C5E04"/>
    <w:rsid w:val="007C685F"/>
    <w:rsid w:val="007C7628"/>
    <w:rsid w:val="007C78FD"/>
    <w:rsid w:val="007C7E8F"/>
    <w:rsid w:val="007D12BC"/>
    <w:rsid w:val="007D1906"/>
    <w:rsid w:val="007D28C3"/>
    <w:rsid w:val="007D2EAF"/>
    <w:rsid w:val="007D2F1D"/>
    <w:rsid w:val="007D3BB7"/>
    <w:rsid w:val="007D3BD9"/>
    <w:rsid w:val="007D43BC"/>
    <w:rsid w:val="007D5877"/>
    <w:rsid w:val="007D72B5"/>
    <w:rsid w:val="007D7792"/>
    <w:rsid w:val="007D7840"/>
    <w:rsid w:val="007E02D3"/>
    <w:rsid w:val="007E071E"/>
    <w:rsid w:val="007E0AE5"/>
    <w:rsid w:val="007E0B31"/>
    <w:rsid w:val="007E0BC0"/>
    <w:rsid w:val="007E13E2"/>
    <w:rsid w:val="007E1B45"/>
    <w:rsid w:val="007E1DD4"/>
    <w:rsid w:val="007E23BE"/>
    <w:rsid w:val="007E2599"/>
    <w:rsid w:val="007E294D"/>
    <w:rsid w:val="007E297B"/>
    <w:rsid w:val="007E2D09"/>
    <w:rsid w:val="007E3665"/>
    <w:rsid w:val="007E38EF"/>
    <w:rsid w:val="007E5A37"/>
    <w:rsid w:val="007E61E2"/>
    <w:rsid w:val="007E6318"/>
    <w:rsid w:val="007E6D43"/>
    <w:rsid w:val="007E74BD"/>
    <w:rsid w:val="007E7601"/>
    <w:rsid w:val="007E77C9"/>
    <w:rsid w:val="007E77E6"/>
    <w:rsid w:val="007E7975"/>
    <w:rsid w:val="007F0545"/>
    <w:rsid w:val="007F119D"/>
    <w:rsid w:val="007F154B"/>
    <w:rsid w:val="007F1BD1"/>
    <w:rsid w:val="007F1DFE"/>
    <w:rsid w:val="007F1FA1"/>
    <w:rsid w:val="007F2219"/>
    <w:rsid w:val="007F339A"/>
    <w:rsid w:val="007F3AA4"/>
    <w:rsid w:val="007F4472"/>
    <w:rsid w:val="007F5638"/>
    <w:rsid w:val="007F5AF4"/>
    <w:rsid w:val="007F6454"/>
    <w:rsid w:val="007F68E5"/>
    <w:rsid w:val="007F7C49"/>
    <w:rsid w:val="008006DB"/>
    <w:rsid w:val="00800B5A"/>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349"/>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3A51"/>
    <w:rsid w:val="00824A22"/>
    <w:rsid w:val="008253B3"/>
    <w:rsid w:val="008254DF"/>
    <w:rsid w:val="008254F8"/>
    <w:rsid w:val="00825830"/>
    <w:rsid w:val="00825A98"/>
    <w:rsid w:val="0082632E"/>
    <w:rsid w:val="008264A9"/>
    <w:rsid w:val="00826958"/>
    <w:rsid w:val="00826A18"/>
    <w:rsid w:val="00827788"/>
    <w:rsid w:val="00827C1B"/>
    <w:rsid w:val="00827D33"/>
    <w:rsid w:val="00827D48"/>
    <w:rsid w:val="00830489"/>
    <w:rsid w:val="00830768"/>
    <w:rsid w:val="008308DB"/>
    <w:rsid w:val="00830921"/>
    <w:rsid w:val="0083126F"/>
    <w:rsid w:val="00831321"/>
    <w:rsid w:val="00832080"/>
    <w:rsid w:val="0083312F"/>
    <w:rsid w:val="008332BA"/>
    <w:rsid w:val="00833B32"/>
    <w:rsid w:val="00834884"/>
    <w:rsid w:val="00834EFD"/>
    <w:rsid w:val="008355B7"/>
    <w:rsid w:val="00835722"/>
    <w:rsid w:val="00835C62"/>
    <w:rsid w:val="00835EAC"/>
    <w:rsid w:val="008370C7"/>
    <w:rsid w:val="008370E3"/>
    <w:rsid w:val="008378D4"/>
    <w:rsid w:val="0084066A"/>
    <w:rsid w:val="00841327"/>
    <w:rsid w:val="00841D53"/>
    <w:rsid w:val="00842219"/>
    <w:rsid w:val="008428D0"/>
    <w:rsid w:val="0084363F"/>
    <w:rsid w:val="008447CE"/>
    <w:rsid w:val="008450DA"/>
    <w:rsid w:val="00845BD2"/>
    <w:rsid w:val="00845E49"/>
    <w:rsid w:val="00846CE7"/>
    <w:rsid w:val="00847F4F"/>
    <w:rsid w:val="00850272"/>
    <w:rsid w:val="00850904"/>
    <w:rsid w:val="00851307"/>
    <w:rsid w:val="008516C7"/>
    <w:rsid w:val="00852F78"/>
    <w:rsid w:val="00854B3E"/>
    <w:rsid w:val="00855094"/>
    <w:rsid w:val="00855D30"/>
    <w:rsid w:val="0085718B"/>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1625"/>
    <w:rsid w:val="00873265"/>
    <w:rsid w:val="008733D3"/>
    <w:rsid w:val="00873651"/>
    <w:rsid w:val="00873D5F"/>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1AD"/>
    <w:rsid w:val="008905AB"/>
    <w:rsid w:val="0089100D"/>
    <w:rsid w:val="00892150"/>
    <w:rsid w:val="00893212"/>
    <w:rsid w:val="00893658"/>
    <w:rsid w:val="008938F9"/>
    <w:rsid w:val="008943B3"/>
    <w:rsid w:val="0089459A"/>
    <w:rsid w:val="00894767"/>
    <w:rsid w:val="0089480E"/>
    <w:rsid w:val="00896CD1"/>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68F"/>
    <w:rsid w:val="008B5BFF"/>
    <w:rsid w:val="008B629F"/>
    <w:rsid w:val="008B64D0"/>
    <w:rsid w:val="008B65C2"/>
    <w:rsid w:val="008B7803"/>
    <w:rsid w:val="008B7AB8"/>
    <w:rsid w:val="008B7BBE"/>
    <w:rsid w:val="008C04E2"/>
    <w:rsid w:val="008C0601"/>
    <w:rsid w:val="008C0C51"/>
    <w:rsid w:val="008C0FD0"/>
    <w:rsid w:val="008C1151"/>
    <w:rsid w:val="008C14E7"/>
    <w:rsid w:val="008C157E"/>
    <w:rsid w:val="008C509B"/>
    <w:rsid w:val="008C6964"/>
    <w:rsid w:val="008C6C40"/>
    <w:rsid w:val="008C7269"/>
    <w:rsid w:val="008C73BC"/>
    <w:rsid w:val="008C7B33"/>
    <w:rsid w:val="008C7C46"/>
    <w:rsid w:val="008D02A4"/>
    <w:rsid w:val="008D13C8"/>
    <w:rsid w:val="008D1450"/>
    <w:rsid w:val="008D14B4"/>
    <w:rsid w:val="008D177D"/>
    <w:rsid w:val="008D1AB4"/>
    <w:rsid w:val="008D1AD0"/>
    <w:rsid w:val="008D1F13"/>
    <w:rsid w:val="008D2D72"/>
    <w:rsid w:val="008D2F83"/>
    <w:rsid w:val="008D3359"/>
    <w:rsid w:val="008D3BD1"/>
    <w:rsid w:val="008D3FBF"/>
    <w:rsid w:val="008D4CEF"/>
    <w:rsid w:val="008D4F73"/>
    <w:rsid w:val="008D5BEE"/>
    <w:rsid w:val="008E031C"/>
    <w:rsid w:val="008E0C16"/>
    <w:rsid w:val="008E1915"/>
    <w:rsid w:val="008E2916"/>
    <w:rsid w:val="008E2DFD"/>
    <w:rsid w:val="008E2F66"/>
    <w:rsid w:val="008E41A4"/>
    <w:rsid w:val="008E4664"/>
    <w:rsid w:val="008E4ACA"/>
    <w:rsid w:val="008E4BC8"/>
    <w:rsid w:val="008E6317"/>
    <w:rsid w:val="008E7CF0"/>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7B9"/>
    <w:rsid w:val="00904F96"/>
    <w:rsid w:val="00905E3B"/>
    <w:rsid w:val="009061A0"/>
    <w:rsid w:val="00906743"/>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3733"/>
    <w:rsid w:val="0092498A"/>
    <w:rsid w:val="009268AF"/>
    <w:rsid w:val="009269EB"/>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023"/>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CA9"/>
    <w:rsid w:val="00950FBF"/>
    <w:rsid w:val="009511FE"/>
    <w:rsid w:val="0095167A"/>
    <w:rsid w:val="00952B5A"/>
    <w:rsid w:val="00953B15"/>
    <w:rsid w:val="00953EEC"/>
    <w:rsid w:val="009546AA"/>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53D"/>
    <w:rsid w:val="00970947"/>
    <w:rsid w:val="00970DE5"/>
    <w:rsid w:val="0097101B"/>
    <w:rsid w:val="009710B3"/>
    <w:rsid w:val="009716D2"/>
    <w:rsid w:val="00971AA0"/>
    <w:rsid w:val="009730EF"/>
    <w:rsid w:val="0097314F"/>
    <w:rsid w:val="0097334D"/>
    <w:rsid w:val="0097382F"/>
    <w:rsid w:val="00973D66"/>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86B"/>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021"/>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424"/>
    <w:rsid w:val="009B5CCC"/>
    <w:rsid w:val="009B68A9"/>
    <w:rsid w:val="009B7A36"/>
    <w:rsid w:val="009C00B0"/>
    <w:rsid w:val="009C03CA"/>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D7AC5"/>
    <w:rsid w:val="009E00B5"/>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5FAF"/>
    <w:rsid w:val="009E6157"/>
    <w:rsid w:val="009E636C"/>
    <w:rsid w:val="009E638B"/>
    <w:rsid w:val="009E67D1"/>
    <w:rsid w:val="009E6B3E"/>
    <w:rsid w:val="009E7F1A"/>
    <w:rsid w:val="009F013F"/>
    <w:rsid w:val="009F0EC8"/>
    <w:rsid w:val="009F11EF"/>
    <w:rsid w:val="009F1333"/>
    <w:rsid w:val="009F1B82"/>
    <w:rsid w:val="009F2283"/>
    <w:rsid w:val="009F29FB"/>
    <w:rsid w:val="009F46BE"/>
    <w:rsid w:val="009F55AD"/>
    <w:rsid w:val="009F5A06"/>
    <w:rsid w:val="009F5C12"/>
    <w:rsid w:val="009F6F8E"/>
    <w:rsid w:val="009F6FCC"/>
    <w:rsid w:val="009F79B7"/>
    <w:rsid w:val="009F7FB1"/>
    <w:rsid w:val="00A00C41"/>
    <w:rsid w:val="00A00E8A"/>
    <w:rsid w:val="00A024B1"/>
    <w:rsid w:val="00A029B5"/>
    <w:rsid w:val="00A02FE1"/>
    <w:rsid w:val="00A0305C"/>
    <w:rsid w:val="00A03364"/>
    <w:rsid w:val="00A04AFE"/>
    <w:rsid w:val="00A05228"/>
    <w:rsid w:val="00A0568C"/>
    <w:rsid w:val="00A05B4A"/>
    <w:rsid w:val="00A06140"/>
    <w:rsid w:val="00A0616A"/>
    <w:rsid w:val="00A06B99"/>
    <w:rsid w:val="00A06C17"/>
    <w:rsid w:val="00A070F8"/>
    <w:rsid w:val="00A071B5"/>
    <w:rsid w:val="00A1027A"/>
    <w:rsid w:val="00A110F6"/>
    <w:rsid w:val="00A11946"/>
    <w:rsid w:val="00A12032"/>
    <w:rsid w:val="00A12F1F"/>
    <w:rsid w:val="00A13D11"/>
    <w:rsid w:val="00A14041"/>
    <w:rsid w:val="00A14C19"/>
    <w:rsid w:val="00A14E2B"/>
    <w:rsid w:val="00A14FC5"/>
    <w:rsid w:val="00A15976"/>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6C9"/>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0A8A"/>
    <w:rsid w:val="00A415D4"/>
    <w:rsid w:val="00A42C57"/>
    <w:rsid w:val="00A42EE9"/>
    <w:rsid w:val="00A438EF"/>
    <w:rsid w:val="00A44642"/>
    <w:rsid w:val="00A4473B"/>
    <w:rsid w:val="00A44E55"/>
    <w:rsid w:val="00A44E8D"/>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447F"/>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3BBB"/>
    <w:rsid w:val="00A95B89"/>
    <w:rsid w:val="00A95C8D"/>
    <w:rsid w:val="00A96479"/>
    <w:rsid w:val="00A96BA1"/>
    <w:rsid w:val="00A97193"/>
    <w:rsid w:val="00A978C8"/>
    <w:rsid w:val="00AA064B"/>
    <w:rsid w:val="00AA1379"/>
    <w:rsid w:val="00AA1E5A"/>
    <w:rsid w:val="00AA2343"/>
    <w:rsid w:val="00AA257C"/>
    <w:rsid w:val="00AA259D"/>
    <w:rsid w:val="00AA30A5"/>
    <w:rsid w:val="00AA31EC"/>
    <w:rsid w:val="00AA3C6A"/>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3F04"/>
    <w:rsid w:val="00AC4779"/>
    <w:rsid w:val="00AC4ECC"/>
    <w:rsid w:val="00AC5EFF"/>
    <w:rsid w:val="00AC6FB7"/>
    <w:rsid w:val="00AC7841"/>
    <w:rsid w:val="00AC7C16"/>
    <w:rsid w:val="00AD0ACF"/>
    <w:rsid w:val="00AD13DC"/>
    <w:rsid w:val="00AD19BE"/>
    <w:rsid w:val="00AD1CC8"/>
    <w:rsid w:val="00AD1E70"/>
    <w:rsid w:val="00AD2AB4"/>
    <w:rsid w:val="00AD2ACD"/>
    <w:rsid w:val="00AD3365"/>
    <w:rsid w:val="00AD531A"/>
    <w:rsid w:val="00AD5523"/>
    <w:rsid w:val="00AD5969"/>
    <w:rsid w:val="00AD5B9A"/>
    <w:rsid w:val="00AD65DE"/>
    <w:rsid w:val="00AD69D1"/>
    <w:rsid w:val="00AD6F82"/>
    <w:rsid w:val="00AD708A"/>
    <w:rsid w:val="00AD7313"/>
    <w:rsid w:val="00AD7EE2"/>
    <w:rsid w:val="00AE010D"/>
    <w:rsid w:val="00AE0325"/>
    <w:rsid w:val="00AE0E06"/>
    <w:rsid w:val="00AE104B"/>
    <w:rsid w:val="00AE107E"/>
    <w:rsid w:val="00AE1FF8"/>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5CEE"/>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252"/>
    <w:rsid w:val="00B156F3"/>
    <w:rsid w:val="00B1589B"/>
    <w:rsid w:val="00B15DE0"/>
    <w:rsid w:val="00B165B5"/>
    <w:rsid w:val="00B16841"/>
    <w:rsid w:val="00B16FEC"/>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699"/>
    <w:rsid w:val="00B27C81"/>
    <w:rsid w:val="00B27D5C"/>
    <w:rsid w:val="00B30395"/>
    <w:rsid w:val="00B31FE1"/>
    <w:rsid w:val="00B320B7"/>
    <w:rsid w:val="00B326C9"/>
    <w:rsid w:val="00B33913"/>
    <w:rsid w:val="00B35717"/>
    <w:rsid w:val="00B35AFA"/>
    <w:rsid w:val="00B37490"/>
    <w:rsid w:val="00B378E7"/>
    <w:rsid w:val="00B4000C"/>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0C5"/>
    <w:rsid w:val="00B546B1"/>
    <w:rsid w:val="00B557F2"/>
    <w:rsid w:val="00B60059"/>
    <w:rsid w:val="00B60743"/>
    <w:rsid w:val="00B6366C"/>
    <w:rsid w:val="00B645FA"/>
    <w:rsid w:val="00B64B06"/>
    <w:rsid w:val="00B64C6B"/>
    <w:rsid w:val="00B654B1"/>
    <w:rsid w:val="00B661FB"/>
    <w:rsid w:val="00B66FD8"/>
    <w:rsid w:val="00B67357"/>
    <w:rsid w:val="00B67B3B"/>
    <w:rsid w:val="00B71293"/>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0F6"/>
    <w:rsid w:val="00BB6540"/>
    <w:rsid w:val="00BB795C"/>
    <w:rsid w:val="00BB7BC1"/>
    <w:rsid w:val="00BB7D02"/>
    <w:rsid w:val="00BC0A66"/>
    <w:rsid w:val="00BC0A6C"/>
    <w:rsid w:val="00BC0EF6"/>
    <w:rsid w:val="00BC1CEA"/>
    <w:rsid w:val="00BC3F32"/>
    <w:rsid w:val="00BC445E"/>
    <w:rsid w:val="00BC4849"/>
    <w:rsid w:val="00BC4860"/>
    <w:rsid w:val="00BC75F7"/>
    <w:rsid w:val="00BC7952"/>
    <w:rsid w:val="00BD02F4"/>
    <w:rsid w:val="00BD0ACE"/>
    <w:rsid w:val="00BD14FE"/>
    <w:rsid w:val="00BD215C"/>
    <w:rsid w:val="00BD2CFB"/>
    <w:rsid w:val="00BD45F3"/>
    <w:rsid w:val="00BD468C"/>
    <w:rsid w:val="00BD4BCF"/>
    <w:rsid w:val="00BD4F8A"/>
    <w:rsid w:val="00BD512F"/>
    <w:rsid w:val="00BD59AB"/>
    <w:rsid w:val="00BD5BF8"/>
    <w:rsid w:val="00BD63FE"/>
    <w:rsid w:val="00BD65F6"/>
    <w:rsid w:val="00BD6848"/>
    <w:rsid w:val="00BD6EDD"/>
    <w:rsid w:val="00BD77BF"/>
    <w:rsid w:val="00BE0E9A"/>
    <w:rsid w:val="00BE15E3"/>
    <w:rsid w:val="00BE1747"/>
    <w:rsid w:val="00BE24EA"/>
    <w:rsid w:val="00BE2ECF"/>
    <w:rsid w:val="00BE3373"/>
    <w:rsid w:val="00BE345F"/>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6C3B"/>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1D05"/>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2F88"/>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4E42"/>
    <w:rsid w:val="00C552C0"/>
    <w:rsid w:val="00C57009"/>
    <w:rsid w:val="00C57D44"/>
    <w:rsid w:val="00C60303"/>
    <w:rsid w:val="00C61451"/>
    <w:rsid w:val="00C614EB"/>
    <w:rsid w:val="00C620F1"/>
    <w:rsid w:val="00C62442"/>
    <w:rsid w:val="00C625E3"/>
    <w:rsid w:val="00C62BA8"/>
    <w:rsid w:val="00C63006"/>
    <w:rsid w:val="00C63FF2"/>
    <w:rsid w:val="00C6406F"/>
    <w:rsid w:val="00C645AC"/>
    <w:rsid w:val="00C64BCE"/>
    <w:rsid w:val="00C64E13"/>
    <w:rsid w:val="00C6561B"/>
    <w:rsid w:val="00C65973"/>
    <w:rsid w:val="00C65ADB"/>
    <w:rsid w:val="00C65B3D"/>
    <w:rsid w:val="00C65C3A"/>
    <w:rsid w:val="00C66455"/>
    <w:rsid w:val="00C67361"/>
    <w:rsid w:val="00C67394"/>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C55"/>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4F70"/>
    <w:rsid w:val="00CA5A3D"/>
    <w:rsid w:val="00CA63CA"/>
    <w:rsid w:val="00CB0791"/>
    <w:rsid w:val="00CB0A50"/>
    <w:rsid w:val="00CB0BEF"/>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73F"/>
    <w:rsid w:val="00CC5812"/>
    <w:rsid w:val="00CC6503"/>
    <w:rsid w:val="00CC7B6C"/>
    <w:rsid w:val="00CD0C29"/>
    <w:rsid w:val="00CD0CA5"/>
    <w:rsid w:val="00CD0E77"/>
    <w:rsid w:val="00CD101A"/>
    <w:rsid w:val="00CD11BA"/>
    <w:rsid w:val="00CD1359"/>
    <w:rsid w:val="00CD19AF"/>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79E"/>
    <w:rsid w:val="00CF582F"/>
    <w:rsid w:val="00CF5BB4"/>
    <w:rsid w:val="00CF5EC1"/>
    <w:rsid w:val="00CF6762"/>
    <w:rsid w:val="00CF6D79"/>
    <w:rsid w:val="00CF6E74"/>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423"/>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1BFC"/>
    <w:rsid w:val="00D6240D"/>
    <w:rsid w:val="00D6253C"/>
    <w:rsid w:val="00D63210"/>
    <w:rsid w:val="00D6379A"/>
    <w:rsid w:val="00D641DF"/>
    <w:rsid w:val="00D64B04"/>
    <w:rsid w:val="00D65F35"/>
    <w:rsid w:val="00D66468"/>
    <w:rsid w:val="00D6712D"/>
    <w:rsid w:val="00D675CD"/>
    <w:rsid w:val="00D677C1"/>
    <w:rsid w:val="00D67C90"/>
    <w:rsid w:val="00D67D7D"/>
    <w:rsid w:val="00D7086D"/>
    <w:rsid w:val="00D72CA8"/>
    <w:rsid w:val="00D73207"/>
    <w:rsid w:val="00D734EE"/>
    <w:rsid w:val="00D735D5"/>
    <w:rsid w:val="00D736DE"/>
    <w:rsid w:val="00D7456C"/>
    <w:rsid w:val="00D74C6B"/>
    <w:rsid w:val="00D756F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2A93"/>
    <w:rsid w:val="00D94463"/>
    <w:rsid w:val="00D94547"/>
    <w:rsid w:val="00D9459E"/>
    <w:rsid w:val="00D95034"/>
    <w:rsid w:val="00D95428"/>
    <w:rsid w:val="00D95CC0"/>
    <w:rsid w:val="00D96095"/>
    <w:rsid w:val="00D9732F"/>
    <w:rsid w:val="00D97714"/>
    <w:rsid w:val="00D97C3A"/>
    <w:rsid w:val="00DA03CF"/>
    <w:rsid w:val="00DA2007"/>
    <w:rsid w:val="00DA32F3"/>
    <w:rsid w:val="00DA47DB"/>
    <w:rsid w:val="00DA484C"/>
    <w:rsid w:val="00DA500C"/>
    <w:rsid w:val="00DA53A2"/>
    <w:rsid w:val="00DA590B"/>
    <w:rsid w:val="00DA598F"/>
    <w:rsid w:val="00DA6C4D"/>
    <w:rsid w:val="00DA6DF3"/>
    <w:rsid w:val="00DA73B4"/>
    <w:rsid w:val="00DA741B"/>
    <w:rsid w:val="00DA7965"/>
    <w:rsid w:val="00DB0D86"/>
    <w:rsid w:val="00DB1E62"/>
    <w:rsid w:val="00DB45D8"/>
    <w:rsid w:val="00DB5131"/>
    <w:rsid w:val="00DB5224"/>
    <w:rsid w:val="00DB5776"/>
    <w:rsid w:val="00DB5C24"/>
    <w:rsid w:val="00DB5F7E"/>
    <w:rsid w:val="00DB65AD"/>
    <w:rsid w:val="00DB7814"/>
    <w:rsid w:val="00DB7B91"/>
    <w:rsid w:val="00DB7EA1"/>
    <w:rsid w:val="00DC1754"/>
    <w:rsid w:val="00DC23AF"/>
    <w:rsid w:val="00DC272F"/>
    <w:rsid w:val="00DC2D15"/>
    <w:rsid w:val="00DC3DC3"/>
    <w:rsid w:val="00DC4929"/>
    <w:rsid w:val="00DC5F35"/>
    <w:rsid w:val="00DC5F5D"/>
    <w:rsid w:val="00DC64DD"/>
    <w:rsid w:val="00DC69E7"/>
    <w:rsid w:val="00DD000B"/>
    <w:rsid w:val="00DD029F"/>
    <w:rsid w:val="00DD0814"/>
    <w:rsid w:val="00DD131E"/>
    <w:rsid w:val="00DD25EF"/>
    <w:rsid w:val="00DD2906"/>
    <w:rsid w:val="00DD33C6"/>
    <w:rsid w:val="00DD3EB6"/>
    <w:rsid w:val="00DD4D04"/>
    <w:rsid w:val="00DD4DA6"/>
    <w:rsid w:val="00DD5DAD"/>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392"/>
    <w:rsid w:val="00DE788D"/>
    <w:rsid w:val="00DF0164"/>
    <w:rsid w:val="00DF083E"/>
    <w:rsid w:val="00DF1556"/>
    <w:rsid w:val="00DF1C9D"/>
    <w:rsid w:val="00DF21C3"/>
    <w:rsid w:val="00DF23D9"/>
    <w:rsid w:val="00DF26BD"/>
    <w:rsid w:val="00DF2BDF"/>
    <w:rsid w:val="00DF3354"/>
    <w:rsid w:val="00DF35B6"/>
    <w:rsid w:val="00DF36A4"/>
    <w:rsid w:val="00DF3725"/>
    <w:rsid w:val="00DF3C74"/>
    <w:rsid w:val="00DF4542"/>
    <w:rsid w:val="00DF4941"/>
    <w:rsid w:val="00DF54AB"/>
    <w:rsid w:val="00DF650D"/>
    <w:rsid w:val="00DF764F"/>
    <w:rsid w:val="00DF7791"/>
    <w:rsid w:val="00DF7E5F"/>
    <w:rsid w:val="00DF7EC9"/>
    <w:rsid w:val="00E00C55"/>
    <w:rsid w:val="00E01003"/>
    <w:rsid w:val="00E012C2"/>
    <w:rsid w:val="00E016C4"/>
    <w:rsid w:val="00E01839"/>
    <w:rsid w:val="00E01981"/>
    <w:rsid w:val="00E02DE9"/>
    <w:rsid w:val="00E031D5"/>
    <w:rsid w:val="00E031F9"/>
    <w:rsid w:val="00E0443C"/>
    <w:rsid w:val="00E0443D"/>
    <w:rsid w:val="00E04AB4"/>
    <w:rsid w:val="00E05165"/>
    <w:rsid w:val="00E05374"/>
    <w:rsid w:val="00E06136"/>
    <w:rsid w:val="00E07476"/>
    <w:rsid w:val="00E076D8"/>
    <w:rsid w:val="00E07BE6"/>
    <w:rsid w:val="00E114A5"/>
    <w:rsid w:val="00E115E7"/>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57F3"/>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40E"/>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4ECC"/>
    <w:rsid w:val="00E551F0"/>
    <w:rsid w:val="00E55582"/>
    <w:rsid w:val="00E57C60"/>
    <w:rsid w:val="00E57F3C"/>
    <w:rsid w:val="00E60206"/>
    <w:rsid w:val="00E60DCC"/>
    <w:rsid w:val="00E60E65"/>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279E"/>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83D"/>
    <w:rsid w:val="00E86FEA"/>
    <w:rsid w:val="00E87C29"/>
    <w:rsid w:val="00E951E5"/>
    <w:rsid w:val="00E9642F"/>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A5FA4"/>
    <w:rsid w:val="00EB1918"/>
    <w:rsid w:val="00EB1E5D"/>
    <w:rsid w:val="00EB22E7"/>
    <w:rsid w:val="00EB265E"/>
    <w:rsid w:val="00EB3043"/>
    <w:rsid w:val="00EB3BDC"/>
    <w:rsid w:val="00EB3DB6"/>
    <w:rsid w:val="00EB5C31"/>
    <w:rsid w:val="00EB6893"/>
    <w:rsid w:val="00EB6EA4"/>
    <w:rsid w:val="00EB7300"/>
    <w:rsid w:val="00EB7441"/>
    <w:rsid w:val="00EB7718"/>
    <w:rsid w:val="00EC0AFB"/>
    <w:rsid w:val="00EC2F63"/>
    <w:rsid w:val="00EC334A"/>
    <w:rsid w:val="00EC33C1"/>
    <w:rsid w:val="00EC3BE1"/>
    <w:rsid w:val="00EC3C99"/>
    <w:rsid w:val="00EC4D7F"/>
    <w:rsid w:val="00EC64C7"/>
    <w:rsid w:val="00ED0CD8"/>
    <w:rsid w:val="00ED1CE2"/>
    <w:rsid w:val="00ED3C1F"/>
    <w:rsid w:val="00ED4E0B"/>
    <w:rsid w:val="00ED5885"/>
    <w:rsid w:val="00ED60A3"/>
    <w:rsid w:val="00ED6ED6"/>
    <w:rsid w:val="00ED7399"/>
    <w:rsid w:val="00ED78B8"/>
    <w:rsid w:val="00EE087B"/>
    <w:rsid w:val="00EE2659"/>
    <w:rsid w:val="00EE2B7D"/>
    <w:rsid w:val="00EE3822"/>
    <w:rsid w:val="00EE44CD"/>
    <w:rsid w:val="00EE4CEC"/>
    <w:rsid w:val="00EE567A"/>
    <w:rsid w:val="00EE5DC8"/>
    <w:rsid w:val="00EE6959"/>
    <w:rsid w:val="00EE6B10"/>
    <w:rsid w:val="00EE7242"/>
    <w:rsid w:val="00EF028A"/>
    <w:rsid w:val="00EF06E8"/>
    <w:rsid w:val="00EF0992"/>
    <w:rsid w:val="00EF0E98"/>
    <w:rsid w:val="00EF3BC0"/>
    <w:rsid w:val="00EF41E5"/>
    <w:rsid w:val="00EF4E5E"/>
    <w:rsid w:val="00EF5C08"/>
    <w:rsid w:val="00EF5E2E"/>
    <w:rsid w:val="00EF6675"/>
    <w:rsid w:val="00EF6C1F"/>
    <w:rsid w:val="00EF70B7"/>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8E6"/>
    <w:rsid w:val="00F11F16"/>
    <w:rsid w:val="00F1246D"/>
    <w:rsid w:val="00F12675"/>
    <w:rsid w:val="00F12EF3"/>
    <w:rsid w:val="00F152B7"/>
    <w:rsid w:val="00F17102"/>
    <w:rsid w:val="00F17782"/>
    <w:rsid w:val="00F17E46"/>
    <w:rsid w:val="00F20770"/>
    <w:rsid w:val="00F21577"/>
    <w:rsid w:val="00F216ED"/>
    <w:rsid w:val="00F227F9"/>
    <w:rsid w:val="00F229F2"/>
    <w:rsid w:val="00F22C4A"/>
    <w:rsid w:val="00F2351B"/>
    <w:rsid w:val="00F23691"/>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47D"/>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28"/>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87C"/>
    <w:rsid w:val="00F60FD8"/>
    <w:rsid w:val="00F612F0"/>
    <w:rsid w:val="00F61407"/>
    <w:rsid w:val="00F620F3"/>
    <w:rsid w:val="00F628BB"/>
    <w:rsid w:val="00F629A2"/>
    <w:rsid w:val="00F62A2C"/>
    <w:rsid w:val="00F62F49"/>
    <w:rsid w:val="00F6331A"/>
    <w:rsid w:val="00F64063"/>
    <w:rsid w:val="00F647D2"/>
    <w:rsid w:val="00F65995"/>
    <w:rsid w:val="00F65A8C"/>
    <w:rsid w:val="00F65DFD"/>
    <w:rsid w:val="00F66009"/>
    <w:rsid w:val="00F6600B"/>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C8"/>
    <w:rsid w:val="00F825F2"/>
    <w:rsid w:val="00F82697"/>
    <w:rsid w:val="00F82CFC"/>
    <w:rsid w:val="00F8303B"/>
    <w:rsid w:val="00F83765"/>
    <w:rsid w:val="00F8432E"/>
    <w:rsid w:val="00F847B0"/>
    <w:rsid w:val="00F85217"/>
    <w:rsid w:val="00F85E79"/>
    <w:rsid w:val="00F869D6"/>
    <w:rsid w:val="00F87A50"/>
    <w:rsid w:val="00F87CDA"/>
    <w:rsid w:val="00F90208"/>
    <w:rsid w:val="00F90395"/>
    <w:rsid w:val="00F903F7"/>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43"/>
    <w:rsid w:val="00FA3B51"/>
    <w:rsid w:val="00FA3F8D"/>
    <w:rsid w:val="00FA50AD"/>
    <w:rsid w:val="00FA556A"/>
    <w:rsid w:val="00FA6A07"/>
    <w:rsid w:val="00FA7F34"/>
    <w:rsid w:val="00FB04D1"/>
    <w:rsid w:val="00FB0E69"/>
    <w:rsid w:val="00FB1287"/>
    <w:rsid w:val="00FB1296"/>
    <w:rsid w:val="00FB1BE5"/>
    <w:rsid w:val="00FB3DE1"/>
    <w:rsid w:val="00FB43E1"/>
    <w:rsid w:val="00FB4BE0"/>
    <w:rsid w:val="00FB56CB"/>
    <w:rsid w:val="00FB7C86"/>
    <w:rsid w:val="00FB7DFE"/>
    <w:rsid w:val="00FC071A"/>
    <w:rsid w:val="00FC10E1"/>
    <w:rsid w:val="00FC164A"/>
    <w:rsid w:val="00FC186F"/>
    <w:rsid w:val="00FC18CD"/>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380"/>
    <w:rsid w:val="00FD378A"/>
    <w:rsid w:val="00FD3DFF"/>
    <w:rsid w:val="00FD3F19"/>
    <w:rsid w:val="00FD4BDC"/>
    <w:rsid w:val="00FD56A1"/>
    <w:rsid w:val="00FD5B58"/>
    <w:rsid w:val="00FD661C"/>
    <w:rsid w:val="00FD6675"/>
    <w:rsid w:val="00FD7A17"/>
    <w:rsid w:val="00FE051B"/>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A7837F"/>
    <w:rsid w:val="06F5AC08"/>
    <w:rsid w:val="073B6A6D"/>
    <w:rsid w:val="075A215F"/>
    <w:rsid w:val="078B9C31"/>
    <w:rsid w:val="079664A0"/>
    <w:rsid w:val="087FACF4"/>
    <w:rsid w:val="08F19397"/>
    <w:rsid w:val="09252096"/>
    <w:rsid w:val="093B163A"/>
    <w:rsid w:val="09642979"/>
    <w:rsid w:val="09976BC5"/>
    <w:rsid w:val="09B54F35"/>
    <w:rsid w:val="09B89098"/>
    <w:rsid w:val="0A466DB7"/>
    <w:rsid w:val="0A4B3A28"/>
    <w:rsid w:val="0AB55103"/>
    <w:rsid w:val="0B234C31"/>
    <w:rsid w:val="0D070191"/>
    <w:rsid w:val="0D0861D7"/>
    <w:rsid w:val="0D2F0AF5"/>
    <w:rsid w:val="0DBEC8F6"/>
    <w:rsid w:val="0DEE1E6E"/>
    <w:rsid w:val="0E350034"/>
    <w:rsid w:val="0E8B3CAC"/>
    <w:rsid w:val="0E8C342C"/>
    <w:rsid w:val="0F05E3C6"/>
    <w:rsid w:val="0F43C736"/>
    <w:rsid w:val="0F8A4451"/>
    <w:rsid w:val="0FF269D6"/>
    <w:rsid w:val="116ECA15"/>
    <w:rsid w:val="11F65E1A"/>
    <w:rsid w:val="1205F13A"/>
    <w:rsid w:val="1231723F"/>
    <w:rsid w:val="1251D635"/>
    <w:rsid w:val="12E9A446"/>
    <w:rsid w:val="133B9611"/>
    <w:rsid w:val="136E0ABF"/>
    <w:rsid w:val="13BF0B8E"/>
    <w:rsid w:val="14907BFD"/>
    <w:rsid w:val="1511DF02"/>
    <w:rsid w:val="1546725B"/>
    <w:rsid w:val="15C01928"/>
    <w:rsid w:val="15CFBD21"/>
    <w:rsid w:val="1682E968"/>
    <w:rsid w:val="1696CF44"/>
    <w:rsid w:val="17594FFC"/>
    <w:rsid w:val="1774DDA9"/>
    <w:rsid w:val="177EA207"/>
    <w:rsid w:val="1787747C"/>
    <w:rsid w:val="1799446D"/>
    <w:rsid w:val="17ADFBC7"/>
    <w:rsid w:val="17EB3B65"/>
    <w:rsid w:val="17F9E12B"/>
    <w:rsid w:val="17FA27FC"/>
    <w:rsid w:val="182A993F"/>
    <w:rsid w:val="1855205E"/>
    <w:rsid w:val="186EDFB6"/>
    <w:rsid w:val="1A1BF1CB"/>
    <w:rsid w:val="1AA24A69"/>
    <w:rsid w:val="1ABDBEA7"/>
    <w:rsid w:val="1B9260F3"/>
    <w:rsid w:val="1BB0068E"/>
    <w:rsid w:val="1BC5C2FA"/>
    <w:rsid w:val="1C1908EA"/>
    <w:rsid w:val="1CAE525B"/>
    <w:rsid w:val="1CF3DE7F"/>
    <w:rsid w:val="1D161A58"/>
    <w:rsid w:val="1D17C62E"/>
    <w:rsid w:val="1D22A656"/>
    <w:rsid w:val="1D334079"/>
    <w:rsid w:val="1DB6F706"/>
    <w:rsid w:val="1E6C4A0A"/>
    <w:rsid w:val="1EA4DF98"/>
    <w:rsid w:val="1EA956D5"/>
    <w:rsid w:val="1F4B4F33"/>
    <w:rsid w:val="1F51953F"/>
    <w:rsid w:val="203D469E"/>
    <w:rsid w:val="20DAAEC6"/>
    <w:rsid w:val="211A53B8"/>
    <w:rsid w:val="2167C630"/>
    <w:rsid w:val="21B4DA91"/>
    <w:rsid w:val="2205CB3B"/>
    <w:rsid w:val="22C1B0F7"/>
    <w:rsid w:val="22EBF693"/>
    <w:rsid w:val="232E5FD1"/>
    <w:rsid w:val="23E72FCA"/>
    <w:rsid w:val="24A4D0FC"/>
    <w:rsid w:val="24A7D255"/>
    <w:rsid w:val="24B915E9"/>
    <w:rsid w:val="24C2C928"/>
    <w:rsid w:val="253486F3"/>
    <w:rsid w:val="25751FEC"/>
    <w:rsid w:val="2599F088"/>
    <w:rsid w:val="25AF2D6E"/>
    <w:rsid w:val="25D19D8A"/>
    <w:rsid w:val="26112557"/>
    <w:rsid w:val="261EA0CF"/>
    <w:rsid w:val="26B3C965"/>
    <w:rsid w:val="27245157"/>
    <w:rsid w:val="2727E857"/>
    <w:rsid w:val="27669E10"/>
    <w:rsid w:val="2798EAE7"/>
    <w:rsid w:val="279ACA04"/>
    <w:rsid w:val="27B0E5F4"/>
    <w:rsid w:val="28E3C57E"/>
    <w:rsid w:val="28EF273C"/>
    <w:rsid w:val="291EB386"/>
    <w:rsid w:val="295C6A48"/>
    <w:rsid w:val="296CFF40"/>
    <w:rsid w:val="29C03D55"/>
    <w:rsid w:val="29EB72E8"/>
    <w:rsid w:val="29FC8DD3"/>
    <w:rsid w:val="2A39862D"/>
    <w:rsid w:val="2AFDC55D"/>
    <w:rsid w:val="2B0C7085"/>
    <w:rsid w:val="2B328115"/>
    <w:rsid w:val="2B38FBFC"/>
    <w:rsid w:val="2B718535"/>
    <w:rsid w:val="2C2A44FC"/>
    <w:rsid w:val="2C5C7B1A"/>
    <w:rsid w:val="2CC72CB9"/>
    <w:rsid w:val="2D640791"/>
    <w:rsid w:val="2DC07D02"/>
    <w:rsid w:val="2DCD3474"/>
    <w:rsid w:val="2DD57B90"/>
    <w:rsid w:val="2E4652DC"/>
    <w:rsid w:val="2EA30350"/>
    <w:rsid w:val="2ECFAF94"/>
    <w:rsid w:val="2ED326F0"/>
    <w:rsid w:val="2F29F941"/>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5555FE3"/>
    <w:rsid w:val="36358B8B"/>
    <w:rsid w:val="36712D15"/>
    <w:rsid w:val="36AF88BE"/>
    <w:rsid w:val="36AFBA3F"/>
    <w:rsid w:val="36CB9F8A"/>
    <w:rsid w:val="3701F70C"/>
    <w:rsid w:val="374D1315"/>
    <w:rsid w:val="3776D4FB"/>
    <w:rsid w:val="377A74F7"/>
    <w:rsid w:val="37F66310"/>
    <w:rsid w:val="37FCC700"/>
    <w:rsid w:val="382D43BE"/>
    <w:rsid w:val="383EB755"/>
    <w:rsid w:val="38772B7F"/>
    <w:rsid w:val="38E29A1B"/>
    <w:rsid w:val="38E6A229"/>
    <w:rsid w:val="3951C338"/>
    <w:rsid w:val="3959E42E"/>
    <w:rsid w:val="39E6CC1F"/>
    <w:rsid w:val="39F7FB50"/>
    <w:rsid w:val="3A916FFE"/>
    <w:rsid w:val="3AA2F63B"/>
    <w:rsid w:val="3B25FBFC"/>
    <w:rsid w:val="3B66E727"/>
    <w:rsid w:val="3B761FC7"/>
    <w:rsid w:val="3C5F9C9E"/>
    <w:rsid w:val="3C637107"/>
    <w:rsid w:val="3CB0E7F4"/>
    <w:rsid w:val="3D2523E9"/>
    <w:rsid w:val="3D2574A5"/>
    <w:rsid w:val="3D4F252B"/>
    <w:rsid w:val="3DB6734A"/>
    <w:rsid w:val="3EB8F7DC"/>
    <w:rsid w:val="3EEE05D5"/>
    <w:rsid w:val="3F3E4C44"/>
    <w:rsid w:val="3F92BD7E"/>
    <w:rsid w:val="3FBE062B"/>
    <w:rsid w:val="3FD65C27"/>
    <w:rsid w:val="4049DCD2"/>
    <w:rsid w:val="4067C042"/>
    <w:rsid w:val="40BF30BF"/>
    <w:rsid w:val="40E34A66"/>
    <w:rsid w:val="4188A5FD"/>
    <w:rsid w:val="419B84B0"/>
    <w:rsid w:val="427BCD01"/>
    <w:rsid w:val="42B639E0"/>
    <w:rsid w:val="4366A436"/>
    <w:rsid w:val="43969EBD"/>
    <w:rsid w:val="43A0D33D"/>
    <w:rsid w:val="43F077DC"/>
    <w:rsid w:val="4401B2A3"/>
    <w:rsid w:val="44AEB74F"/>
    <w:rsid w:val="4504916E"/>
    <w:rsid w:val="4508D664"/>
    <w:rsid w:val="457EAA95"/>
    <w:rsid w:val="459B4979"/>
    <w:rsid w:val="46CBE348"/>
    <w:rsid w:val="472CA8C7"/>
    <w:rsid w:val="47D3CAAA"/>
    <w:rsid w:val="48281712"/>
    <w:rsid w:val="48499DA7"/>
    <w:rsid w:val="490DE6A8"/>
    <w:rsid w:val="49650C3A"/>
    <w:rsid w:val="499F561C"/>
    <w:rsid w:val="4B294FF0"/>
    <w:rsid w:val="4B3B0B82"/>
    <w:rsid w:val="4B8A2AAE"/>
    <w:rsid w:val="4BC44F42"/>
    <w:rsid w:val="4BE9B5DE"/>
    <w:rsid w:val="4C1EF321"/>
    <w:rsid w:val="4C21190C"/>
    <w:rsid w:val="4CABE918"/>
    <w:rsid w:val="4CD6DBE3"/>
    <w:rsid w:val="4D633462"/>
    <w:rsid w:val="4D66591A"/>
    <w:rsid w:val="4DF4689E"/>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7D66208"/>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9556D2"/>
    <w:rsid w:val="5DD08E80"/>
    <w:rsid w:val="5DDA5C67"/>
    <w:rsid w:val="5F05E41A"/>
    <w:rsid w:val="5F1AAB16"/>
    <w:rsid w:val="6096EC46"/>
    <w:rsid w:val="61792393"/>
    <w:rsid w:val="6233BA99"/>
    <w:rsid w:val="623A8563"/>
    <w:rsid w:val="62C15DB4"/>
    <w:rsid w:val="62DB60CE"/>
    <w:rsid w:val="632A98DD"/>
    <w:rsid w:val="63912A38"/>
    <w:rsid w:val="643C4C4C"/>
    <w:rsid w:val="6499C628"/>
    <w:rsid w:val="64CBA6E5"/>
    <w:rsid w:val="64FA1908"/>
    <w:rsid w:val="650CB993"/>
    <w:rsid w:val="66341F3B"/>
    <w:rsid w:val="66556998"/>
    <w:rsid w:val="6674EEB8"/>
    <w:rsid w:val="668EDEE9"/>
    <w:rsid w:val="672D935B"/>
    <w:rsid w:val="67309E31"/>
    <w:rsid w:val="6736273A"/>
    <w:rsid w:val="67583B22"/>
    <w:rsid w:val="688E52BC"/>
    <w:rsid w:val="689E0A80"/>
    <w:rsid w:val="6939FEED"/>
    <w:rsid w:val="6955ECE3"/>
    <w:rsid w:val="69908571"/>
    <w:rsid w:val="6A058B51"/>
    <w:rsid w:val="6A23A102"/>
    <w:rsid w:val="6A9ECD89"/>
    <w:rsid w:val="6B757E54"/>
    <w:rsid w:val="6B826E57"/>
    <w:rsid w:val="6C314A4D"/>
    <w:rsid w:val="6C7E7B85"/>
    <w:rsid w:val="6C97E318"/>
    <w:rsid w:val="6CFBE995"/>
    <w:rsid w:val="6D8772CC"/>
    <w:rsid w:val="6DF2C57B"/>
    <w:rsid w:val="6E54A957"/>
    <w:rsid w:val="6E58EA9F"/>
    <w:rsid w:val="6EB19070"/>
    <w:rsid w:val="6EFA9010"/>
    <w:rsid w:val="6FDFF9FF"/>
    <w:rsid w:val="7017A1A0"/>
    <w:rsid w:val="7021C53A"/>
    <w:rsid w:val="708293DA"/>
    <w:rsid w:val="708A2338"/>
    <w:rsid w:val="71017817"/>
    <w:rsid w:val="71ADDDD6"/>
    <w:rsid w:val="71DDE3D1"/>
    <w:rsid w:val="726031E2"/>
    <w:rsid w:val="72845469"/>
    <w:rsid w:val="72A408F1"/>
    <w:rsid w:val="72B41051"/>
    <w:rsid w:val="7356A9C9"/>
    <w:rsid w:val="73877898"/>
    <w:rsid w:val="73A1ED9D"/>
    <w:rsid w:val="74310ED1"/>
    <w:rsid w:val="744CE868"/>
    <w:rsid w:val="744F0A1A"/>
    <w:rsid w:val="746EA99A"/>
    <w:rsid w:val="747D9017"/>
    <w:rsid w:val="74C53B10"/>
    <w:rsid w:val="74E5DD13"/>
    <w:rsid w:val="7508CC0B"/>
    <w:rsid w:val="75403102"/>
    <w:rsid w:val="7540C284"/>
    <w:rsid w:val="7717C9E2"/>
    <w:rsid w:val="772DECBD"/>
    <w:rsid w:val="773D065C"/>
    <w:rsid w:val="77C25202"/>
    <w:rsid w:val="78231C80"/>
    <w:rsid w:val="788B8682"/>
    <w:rsid w:val="78B636E6"/>
    <w:rsid w:val="78DA1B27"/>
    <w:rsid w:val="78EC5FC6"/>
    <w:rsid w:val="792E6BBD"/>
    <w:rsid w:val="79B81D48"/>
    <w:rsid w:val="79C94E0C"/>
    <w:rsid w:val="7A09DCCC"/>
    <w:rsid w:val="7A10906C"/>
    <w:rsid w:val="7A1BB6BC"/>
    <w:rsid w:val="7A85AD33"/>
    <w:rsid w:val="7B80327B"/>
    <w:rsid w:val="7B8D372D"/>
    <w:rsid w:val="7B9D6594"/>
    <w:rsid w:val="7C0601E9"/>
    <w:rsid w:val="7C0D4D3B"/>
    <w:rsid w:val="7CFDC8B9"/>
    <w:rsid w:val="7D6F9FCE"/>
    <w:rsid w:val="7D860631"/>
    <w:rsid w:val="7D9A43F1"/>
    <w:rsid w:val="7DEBA0BF"/>
    <w:rsid w:val="7DFBCF5D"/>
    <w:rsid w:val="7EDBFBB3"/>
    <w:rsid w:val="7F0184AF"/>
    <w:rsid w:val="7F20345D"/>
    <w:rsid w:val="7F7276DD"/>
    <w:rsid w:val="7F7708CD"/>
    <w:rsid w:val="7FA3DC8A"/>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B07E2093-EBE8-4728-A8B9-C05D8A5F1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9"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9"/>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9"/>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 w:type="character" w:customStyle="1" w:styleId="cf01">
    <w:name w:val="cf01"/>
    <w:basedOn w:val="DefaultParagraphFont"/>
    <w:rsid w:val="00171CD0"/>
    <w:rPr>
      <w:rFonts w:ascii="Segoe UI" w:hAnsi="Segoe UI" w:cs="Segoe UI" w:hint="default"/>
      <w:sz w:val="18"/>
      <w:szCs w:val="18"/>
    </w:rPr>
  </w:style>
  <w:style w:type="character" w:customStyle="1" w:styleId="cf11">
    <w:name w:val="cf11"/>
    <w:basedOn w:val="DefaultParagraphFont"/>
    <w:rsid w:val="00171CD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MediaLengthInSeconds xmlns="dec74c4c-1639-4502-8f90-b4ce03410df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0d700148ce2127a69244a6587acdad20">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fe910534da3a727ef07b354a7c3a8d68"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2.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3.xml><?xml version="1.0" encoding="utf-8"?>
<ds:datastoreItem xmlns:ds="http://schemas.openxmlformats.org/officeDocument/2006/customXml" ds:itemID="{5CABF875-694C-481F-92B0-50FF0BE9C28C}">
  <ds:schemaRefs>
    <ds:schemaRef ds:uri="http://purl.org/dc/dcmitype/"/>
    <ds:schemaRef ds:uri="97b6fe81-1556-4112-94ca-31043ca39b71"/>
    <ds:schemaRef ds:uri="http://purl.org/dc/terms/"/>
    <ds:schemaRef ds:uri="http://schemas.microsoft.com/office/infopath/2007/PartnerControls"/>
    <ds:schemaRef ds:uri="http://schemas.microsoft.com/office/2006/documentManagement/types"/>
    <ds:schemaRef ds:uri="http://www.w3.org/XML/1998/namespace"/>
    <ds:schemaRef ds:uri="http://purl.org/dc/elements/1.1/"/>
    <ds:schemaRef ds:uri="http://schemas.openxmlformats.org/package/2006/metadata/core-properties"/>
    <ds:schemaRef ds:uri="dec74c4c-1639-4502-8f90-b4ce03410dfb"/>
    <ds:schemaRef ds:uri="http://schemas.microsoft.com/office/2006/metadata/properties"/>
  </ds:schemaRefs>
</ds:datastoreItem>
</file>

<file path=customXml/itemProps4.xml><?xml version="1.0" encoding="utf-8"?>
<ds:datastoreItem xmlns:ds="http://schemas.openxmlformats.org/officeDocument/2006/customXml" ds:itemID="{1345AD8A-6600-4508-B3B1-831AE575C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1</TotalTime>
  <Pages>89</Pages>
  <Words>36214</Words>
  <Characters>193024</Characters>
  <Application>Microsoft Office Word</Application>
  <DocSecurity>8</DocSecurity>
  <Lines>5079</Lines>
  <Paragraphs>2387</Paragraphs>
  <ScaleCrop>false</ScaleCrop>
  <Company>National Grid</Company>
  <LinksUpToDate>false</LinksUpToDate>
  <CharactersWithSpaces>226851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Claire Goult [NESO]</cp:lastModifiedBy>
  <cp:revision>4</cp:revision>
  <cp:lastPrinted>2024-09-24T15:39:00Z</cp:lastPrinted>
  <dcterms:created xsi:type="dcterms:W3CDTF">2025-10-28T08:27:00Z</dcterms:created>
  <dcterms:modified xsi:type="dcterms:W3CDTF">2025-10-28T08:27:00Z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0x0101000B60FA14D799924BADC265839397913B</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y fmtid="{D5CDD505-2E9C-101B-9397-08002B2CF9AE}" pid="13" name="docLang">
    <vt:lpwstr>en</vt:lpwstr>
  </property>
</Properties>
</file>