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0B799A8D" w:rsidR="002511C7" w:rsidRDefault="002511C7" w:rsidP="00543382">
      <w:pPr>
        <w:rPr>
          <w:rFonts w:cs="Arial"/>
          <w:b/>
          <w:bCs/>
        </w:rPr>
      </w:pPr>
      <w:permStart w:id="1044584510" w:edGrp="everyone"/>
      <w:permEnd w:id="1044584510"/>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DEE1E6E">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DEE1E6E">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DEE1E6E">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DEE1E6E">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DEE1E6E">
        <w:trPr>
          <w:cantSplit/>
        </w:trPr>
        <w:tc>
          <w:tcPr>
            <w:tcW w:w="2884" w:type="dxa"/>
          </w:tcPr>
          <w:p w14:paraId="7D357C64" w14:textId="77777777" w:rsidR="00BB7BC1" w:rsidRDefault="00BB7BC1" w:rsidP="00BB7BC1">
            <w:pPr>
              <w:pStyle w:val="Arial11Bold"/>
              <w:rPr>
                <w:rFonts w:cs="Arial"/>
              </w:rPr>
            </w:pPr>
            <w:r w:rsidRPr="002510FF">
              <w:rPr>
                <w:rFonts w:cs="Arial"/>
              </w:rPr>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DEE1E6E">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DEE1E6E">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DEE1E6E">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DEE1E6E">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DEE1E6E">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DEE1E6E">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DEE1E6E">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DEE1E6E">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DEE1E6E">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DEE1E6E">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DEE1E6E">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DEE1E6E">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DEE1E6E">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DEE1E6E">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DEE1E6E">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DEE1E6E">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DEE1E6E">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DEE1E6E">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DEE1E6E">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DEE1E6E">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DEE1E6E">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DEE1E6E">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DEE1E6E">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DEE1E6E">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DEE1E6E">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DEE1E6E">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DEE1E6E">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DEE1E6E">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DEE1E6E">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DEE1E6E">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DEE1E6E">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DEE1E6E">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DEE1E6E">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DEE1E6E">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DEE1E6E">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DEE1E6E">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DEE1E6E">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DEE1E6E">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DEE1E6E">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DEE1E6E">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DEE1E6E">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DEE1E6E">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DEE1E6E">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DEE1E6E">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DEE1E6E">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DEE1E6E">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DEE1E6E">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DEE1E6E">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DEE1E6E">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DEE1E6E">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DEE1E6E">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DEE1E6E">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DEE1E6E">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DEE1E6E">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DEE1E6E">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DEE1E6E">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DEE1E6E">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DEE1E6E">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DEE1E6E">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DEE1E6E">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DEE1E6E">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DEE1E6E">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DEE1E6E">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DEE1E6E">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DEE1E6E">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DEE1E6E">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DEE1E6E">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DEE1E6E">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DEE1E6E">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DEE1E6E">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DEE1E6E">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DEE1E6E">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DEE1E6E">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DEE1E6E">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DEE1E6E">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DEE1E6E">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DEE1E6E">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DEE1E6E">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DEE1E6E">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DEE1E6E">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DEE1E6E">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DEE1E6E">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DEE1E6E">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DEE1E6E">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DEE1E6E">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DEE1E6E">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DEE1E6E">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DEE1E6E">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DEE1E6E">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DEE1E6E">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DEE1E6E">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DEE1E6E">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DEE1E6E">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DEE1E6E">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DEE1E6E">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DEE1E6E">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DEE1E6E">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DEE1E6E">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0DEE1E6E">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DEE1E6E">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DEE1E6E">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DEE1E6E">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DEE1E6E">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DEE1E6E">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DEE1E6E">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DEE1E6E">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DEE1E6E">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DEE1E6E">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DEE1E6E">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DEE1E6E">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DEE1E6E">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DEE1E6E">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DEE1E6E">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DEE1E6E">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DEE1E6E">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DEE1E6E">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DEE1E6E">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DEE1E6E">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DEE1E6E">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DEE1E6E">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DEE1E6E">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DEE1E6E">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DEE1E6E">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DEE1E6E">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DEE1E6E">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DEE1E6E">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DEE1E6E">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DEE1E6E">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DEE1E6E">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DEE1E6E">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DEE1E6E">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DEE1E6E">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DEE1E6E">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DEE1E6E">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DEE1E6E">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DEE1E6E">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DEE1E6E">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DEE1E6E">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DEE1E6E">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DEE1E6E">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DEE1E6E">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DEE1E6E">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DEE1E6E">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DEE1E6E">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DEE1E6E">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DEE1E6E">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DEE1E6E">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DEE1E6E">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DEE1E6E">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DEE1E6E">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DEE1E6E">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DEE1E6E">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DEE1E6E">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DEE1E6E">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DEE1E6E">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DEE1E6E">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DEE1E6E">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DEE1E6E">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DEE1E6E">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DEE1E6E">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DEE1E6E">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DEE1E6E">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DEE1E6E">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DEE1E6E">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DEE1E6E">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DEE1E6E">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DEE1E6E">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DEE1E6E">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DEE1E6E">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DEE1E6E">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DEE1E6E">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DEE1E6E">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DEE1E6E">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DEE1E6E">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DEE1E6E">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DEE1E6E">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DEE1E6E">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DEE1E6E">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DEE1E6E">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DEE1E6E">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DEE1E6E">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DEE1E6E">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DEE1E6E">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DEE1E6E">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DEE1E6E">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DEE1E6E">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DEE1E6E">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DEE1E6E">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DEE1E6E">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DEE1E6E">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DEE1E6E">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DEE1E6E">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DEE1E6E">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DEE1E6E">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DEE1E6E">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DEE1E6E">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DEE1E6E">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DEE1E6E">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DEE1E6E">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DEE1E6E">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DEE1E6E">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DEE1E6E">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DEE1E6E">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DEE1E6E">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DEE1E6E">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DEE1E6E">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DEE1E6E">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DEE1E6E">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DEE1E6E">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DEE1E6E">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DEE1E6E">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DEE1E6E">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DEE1E6E">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DEE1E6E">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DEE1E6E">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DEE1E6E">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DEE1E6E">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DEE1E6E">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DEE1E6E">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0DEE1E6E">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DEE1E6E">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DEE1E6E">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DEE1E6E">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DEE1E6E">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DEE1E6E">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DEE1E6E">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DEE1E6E">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DEE1E6E">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DEE1E6E">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DEE1E6E">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DEE1E6E">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DEE1E6E">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DEE1E6E">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DEE1E6E">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DEE1E6E">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DEE1E6E">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DEE1E6E">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DEE1E6E">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DEE1E6E">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DEE1E6E">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DEE1E6E">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DEE1E6E">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DEE1E6E">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DEE1E6E">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DEE1E6E">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DEE1E6E">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DEE1E6E">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DEE1E6E">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DEE1E6E">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DEE1E6E">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DEE1E6E">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DEE1E6E">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DEE1E6E">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DEE1E6E">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DEE1E6E">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DEE1E6E">
        <w:trPr>
          <w:cantSplit/>
        </w:trPr>
        <w:tc>
          <w:tcPr>
            <w:tcW w:w="2884" w:type="dxa"/>
          </w:tcPr>
          <w:p w14:paraId="24A46B59" w14:textId="6EF2404B" w:rsidR="00F81D7C" w:rsidRPr="007E0B31" w:rsidRDefault="00F81D7C" w:rsidP="00F81D7C">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F81D7C" w:rsidRPr="007E0B31" w:rsidRDefault="00F81D7C" w:rsidP="00F81D7C">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F81D7C" w:rsidRPr="007E0B31" w:rsidRDefault="00F81D7C" w:rsidP="00F81D7C">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F81D7C" w:rsidRPr="007E0B31" w:rsidRDefault="00F81D7C" w:rsidP="00F81D7C">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F81D7C" w:rsidRPr="007E0B31" w:rsidRDefault="00F81D7C" w:rsidP="00F81D7C">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F81D7C" w:rsidRPr="007E0B31" w14:paraId="197251CB" w14:textId="77777777" w:rsidTr="0DEE1E6E">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DEE1E6E">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DEE1E6E">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DEE1E6E">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DEE1E6E">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DEE1E6E">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DEE1E6E">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DEE1E6E">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DEE1E6E">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DEE1E6E">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DEE1E6E">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DEE1E6E">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DEE1E6E">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DEE1E6E">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DEE1E6E">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DEE1E6E">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DEE1E6E">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DEE1E6E">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DEE1E6E">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DEE1E6E">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DEE1E6E">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DEE1E6E">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DEE1E6E">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DEE1E6E">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DEE1E6E">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DEE1E6E">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DEE1E6E">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DEE1E6E">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DEE1E6E">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DEE1E6E">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DEE1E6E">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DEE1E6E">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DEE1E6E">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DEE1E6E">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DEE1E6E">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DEE1E6E">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DEE1E6E">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DEE1E6E">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DEE1E6E">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DEE1E6E">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DEE1E6E">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DEE1E6E">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DEE1E6E">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DEE1E6E">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DEE1E6E">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DEE1E6E">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DEE1E6E">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DEE1E6E">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DEE1E6E">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DEE1E6E">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DEE1E6E">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DEE1E6E">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DEE1E6E">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DEE1E6E">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DEE1E6E">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DEE1E6E">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DEE1E6E">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DEE1E6E">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DEE1E6E">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DEE1E6E">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DEE1E6E">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DEE1E6E">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DEE1E6E">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DEE1E6E">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F81D7C" w:rsidRPr="0079139F" w14:paraId="5A25DA6A" w14:textId="77777777" w:rsidTr="0DEE1E6E">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DEE1E6E">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DEE1E6E">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DEE1E6E">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DEE1E6E">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DEE1E6E">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DEE1E6E">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DEE1E6E">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DEE1E6E">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DEE1E6E">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DEE1E6E">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DEE1E6E">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DEE1E6E">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DEE1E6E">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DEE1E6E">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DEE1E6E">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DEE1E6E">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DEE1E6E">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DEE1E6E">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DEE1E6E">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DEE1E6E">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DEE1E6E">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DEE1E6E">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DEE1E6E">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DEE1E6E">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DEE1E6E">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0DEE1E6E">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DEE1E6E">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DEE1E6E">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DEE1E6E">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DEE1E6E">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DEE1E6E">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DEE1E6E">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DEE1E6E">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DEE1E6E">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DEE1E6E">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DEE1E6E">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DEE1E6E">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DEE1E6E">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DEE1E6E">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DEE1E6E">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DEE1E6E">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DEE1E6E">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DEE1E6E">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DEE1E6E">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DEE1E6E">
        <w:trPr>
          <w:cantSplit/>
        </w:trPr>
        <w:tc>
          <w:tcPr>
            <w:tcW w:w="2884" w:type="dxa"/>
          </w:tcPr>
          <w:p w14:paraId="133A5B7C" w14:textId="36D70465" w:rsidR="00F81D7C" w:rsidRPr="007E0B31" w:rsidRDefault="00F81D7C" w:rsidP="00F81D7C">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F81D7C" w:rsidRPr="007E0B31" w:rsidRDefault="00F81D7C" w:rsidP="00F81D7C">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7"/>
          </w:p>
          <w:p w14:paraId="2DAA1BCB" w14:textId="77777777" w:rsidR="00F81D7C" w:rsidRPr="007E0B31" w:rsidRDefault="00F81D7C" w:rsidP="00F81D7C">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F81D7C" w:rsidRPr="007E0B31" w:rsidRDefault="00F81D7C" w:rsidP="00F81D7C">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F81D7C" w:rsidRPr="007E0B31" w:rsidRDefault="00F81D7C" w:rsidP="00F81D7C">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DEE1E6E">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DEE1E6E">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DEE1E6E">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DEE1E6E">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DEE1E6E">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DEE1E6E">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DEE1E6E">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DEE1E6E">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DEE1E6E">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DEE1E6E">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DEE1E6E">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DEE1E6E">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DEE1E6E">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DEE1E6E">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DEE1E6E">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DEE1E6E">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DEE1E6E">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DEE1E6E">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DEE1E6E">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DEE1E6E">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DEE1E6E">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DEE1E6E">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DEE1E6E">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DEE1E6E">
        <w:trPr>
          <w:cantSplit/>
        </w:trPr>
        <w:tc>
          <w:tcPr>
            <w:tcW w:w="2884" w:type="dxa"/>
          </w:tcPr>
          <w:p w14:paraId="2347B7F7" w14:textId="702E5CB5" w:rsidR="00F81D7C" w:rsidRPr="007E0B31" w:rsidRDefault="00F81D7C" w:rsidP="00F81D7C">
            <w:pPr>
              <w:pStyle w:val="Arial11Bold"/>
              <w:rPr>
                <w:rFonts w:cs="Arial"/>
              </w:rPr>
            </w:pPr>
            <w:bookmarkStart w:id="31" w:name="_DV_C34"/>
            <w:r w:rsidRPr="007E0B31">
              <w:rPr>
                <w:rFonts w:cs="Arial"/>
              </w:rPr>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F81D7C" w:rsidRPr="007E0B31" w:rsidRDefault="00F81D7C" w:rsidP="00F81D7C">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F81D7C" w:rsidRPr="007E0B31" w:rsidRDefault="00F81D7C" w:rsidP="00F81D7C">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F81D7C" w:rsidRPr="007E0B31" w:rsidRDefault="00F81D7C" w:rsidP="00F81D7C">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4"/>
          </w:p>
          <w:p w14:paraId="3817BE40" w14:textId="77777777" w:rsidR="00F81D7C" w:rsidRPr="007E0B31" w:rsidRDefault="00F81D7C" w:rsidP="00F81D7C">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F81D7C" w:rsidRPr="007E0B31" w14:paraId="6946C0D5" w14:textId="77777777" w:rsidTr="0DEE1E6E">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DEE1E6E">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DEE1E6E">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DEE1E6E">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DEE1E6E">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DEE1E6E">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DEE1E6E">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DEE1E6E">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DEE1E6E">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DEE1E6E">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DEE1E6E">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DEE1E6E">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DEE1E6E">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DEE1E6E">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DEE1E6E">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DEE1E6E">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DEE1E6E">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DEE1E6E">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DEE1E6E">
        <w:trPr>
          <w:cantSplit/>
        </w:trPr>
        <w:tc>
          <w:tcPr>
            <w:tcW w:w="2884" w:type="dxa"/>
          </w:tcPr>
          <w:p w14:paraId="331C7E14" w14:textId="380252E6" w:rsidR="00F81D7C" w:rsidRPr="007E0B31" w:rsidRDefault="00F81D7C" w:rsidP="00F81D7C">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F81D7C" w:rsidRPr="007E0B31" w:rsidRDefault="00F81D7C" w:rsidP="00F81D7C">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F81D7C" w:rsidRPr="007E0B31" w14:paraId="0E2893AA" w14:textId="77777777" w:rsidTr="0DEE1E6E">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DEE1E6E">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DEE1E6E">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DEE1E6E">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DEE1E6E">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DEE1E6E">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DEE1E6E">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DEE1E6E">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DEE1E6E">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DEE1E6E">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DEE1E6E">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DEE1E6E">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DEE1E6E">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DEE1E6E">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DEE1E6E">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DEE1E6E">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DEE1E6E">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DEE1E6E">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DEE1E6E">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DEE1E6E">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DEE1E6E">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DEE1E6E">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DEE1E6E">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DEE1E6E">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DEE1E6E">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DEE1E6E">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DEE1E6E">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DEE1E6E">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DEE1E6E">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DEE1E6E">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DEE1E6E">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DEE1E6E">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DEE1E6E">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DEE1E6E">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DEE1E6E">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DEE1E6E">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DEE1E6E">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DEE1E6E">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DEE1E6E">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DEE1E6E">
        <w:trPr>
          <w:cantSplit/>
        </w:trPr>
        <w:tc>
          <w:tcPr>
            <w:tcW w:w="2884"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DEE1E6E">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DEE1E6E">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DEE1E6E">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DEE1E6E">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DEE1E6E">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DEE1E6E">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DEE1E6E">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DEE1E6E">
        <w:trPr>
          <w:cantSplit/>
        </w:trPr>
        <w:tc>
          <w:tcPr>
            <w:tcW w:w="2884" w:type="dxa"/>
          </w:tcPr>
          <w:p w14:paraId="37FB682E" w14:textId="77777777" w:rsidR="00F81D7C" w:rsidRPr="007E0B31" w:rsidRDefault="00F81D7C" w:rsidP="00F81D7C">
            <w:pPr>
              <w:pStyle w:val="Arial11Bold"/>
              <w:rPr>
                <w:rFonts w:cs="Arial"/>
              </w:rPr>
            </w:pPr>
            <w:r w:rsidRPr="007E0B31">
              <w:rPr>
                <w:rFonts w:cs="Arial"/>
              </w:rPr>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DEE1E6E">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DEE1E6E">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DEE1E6E">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DEE1E6E">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DEE1E6E">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DEE1E6E">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DEE1E6E">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DEE1E6E">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DEE1E6E">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DEE1E6E">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DEE1E6E">
        <w:trPr>
          <w:cantSplit/>
        </w:trPr>
        <w:tc>
          <w:tcPr>
            <w:tcW w:w="2884" w:type="dxa"/>
          </w:tcPr>
          <w:p w14:paraId="0B1CCC78" w14:textId="675E426A" w:rsidR="00F81D7C" w:rsidRPr="007E0B31" w:rsidRDefault="00F81D7C" w:rsidP="00F81D7C">
            <w:pPr>
              <w:pStyle w:val="Arial11Bold"/>
              <w:rPr>
                <w:rFonts w:cs="Arial"/>
              </w:rPr>
            </w:pPr>
            <w:bookmarkStart w:id="38" w:name="_DV_C45"/>
            <w:r w:rsidRPr="007E0B31">
              <w:rPr>
                <w:rFonts w:cs="Arial"/>
              </w:rPr>
              <w:t>Notification of User’s Intention to Synchronise</w:t>
            </w:r>
            <w:bookmarkEnd w:id="38"/>
          </w:p>
        </w:tc>
        <w:tc>
          <w:tcPr>
            <w:tcW w:w="6634" w:type="dxa"/>
          </w:tcPr>
          <w:p w14:paraId="6ADCBD35" w14:textId="0DA3F6C9" w:rsidR="00F81D7C" w:rsidRPr="007E0B31" w:rsidRDefault="00F81D7C" w:rsidP="00F81D7C">
            <w:pPr>
              <w:pStyle w:val="TableArial11"/>
              <w:rPr>
                <w:rFonts w:cs="Arial"/>
              </w:rPr>
            </w:pPr>
            <w:bookmarkStart w:id="3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9"/>
          </w:p>
        </w:tc>
      </w:tr>
      <w:tr w:rsidR="00F81D7C" w:rsidRPr="007E0B31" w14:paraId="6F3AAFE1" w14:textId="77777777" w:rsidTr="0DEE1E6E">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DEE1E6E">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DEE1E6E">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DEE1E6E">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DEE1E6E">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DEE1E6E">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DEE1E6E">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DEE1E6E">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DEE1E6E">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DEE1E6E">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DEE1E6E">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DEE1E6E">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DEE1E6E">
        <w:trPr>
          <w:cantSplit/>
        </w:trPr>
        <w:tc>
          <w:tcPr>
            <w:tcW w:w="2884"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DEE1E6E">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DEE1E6E">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DEE1E6E">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DEE1E6E">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DEE1E6E">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DEE1E6E">
        <w:trPr>
          <w:cantSplit/>
        </w:trPr>
        <w:tc>
          <w:tcPr>
            <w:tcW w:w="2884"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6634" w:type="dxa"/>
          </w:tcPr>
          <w:p w14:paraId="1A8EAFDB" w14:textId="77777777" w:rsidR="00F81D7C" w:rsidRPr="007E0B31" w:rsidRDefault="00F81D7C" w:rsidP="00F81D7C">
            <w:pPr>
              <w:pStyle w:val="TableArial11"/>
              <w:rPr>
                <w:rFonts w:cs="Arial"/>
              </w:rPr>
            </w:pPr>
            <w:bookmarkStart w:id="4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0"/>
          </w:p>
        </w:tc>
      </w:tr>
      <w:tr w:rsidR="00F81D7C" w:rsidRPr="007E0B31" w14:paraId="3532A847" w14:textId="77777777" w:rsidTr="0DEE1E6E">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DEE1E6E">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DEE1E6E">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DEE1E6E">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DEE1E6E">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DEE1E6E">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DEE1E6E">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DEE1E6E">
        <w:trPr>
          <w:cantSplit/>
        </w:trPr>
        <w:tc>
          <w:tcPr>
            <w:tcW w:w="2884"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DEE1E6E">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DEE1E6E">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DEE1E6E">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DEE1E6E">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DEE1E6E">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DEE1E6E">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DEE1E6E">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DEE1E6E">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DEE1E6E">
        <w:trPr>
          <w:cantSplit/>
        </w:trPr>
        <w:tc>
          <w:tcPr>
            <w:tcW w:w="2884"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DEE1E6E">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DEE1E6E">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DEE1E6E">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DEE1E6E">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DEE1E6E">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DEE1E6E">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DEE1E6E">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DEE1E6E">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DEE1E6E">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DEE1E6E">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DEE1E6E">
        <w:trPr>
          <w:cantSplit/>
        </w:trPr>
        <w:tc>
          <w:tcPr>
            <w:tcW w:w="2884"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DEE1E6E">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DEE1E6E">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DEE1E6E">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DEE1E6E">
        <w:trPr>
          <w:cantSplit/>
        </w:trPr>
        <w:tc>
          <w:tcPr>
            <w:tcW w:w="2884"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DEE1E6E">
        <w:trPr>
          <w:cantSplit/>
        </w:trPr>
        <w:tc>
          <w:tcPr>
            <w:tcW w:w="2884" w:type="dxa"/>
          </w:tcPr>
          <w:p w14:paraId="0FD871F6" w14:textId="5FABA3D0" w:rsidR="00F81D7C" w:rsidRPr="007E0B31" w:rsidRDefault="00F81D7C" w:rsidP="00F81D7C">
            <w:pPr>
              <w:pStyle w:val="Arial11Bold"/>
              <w:rPr>
                <w:rFonts w:cs="Arial"/>
              </w:rPr>
            </w:pPr>
            <w:bookmarkStart w:id="41" w:name="_DV_C41"/>
            <w:r w:rsidRPr="007E0B31">
              <w:rPr>
                <w:rFonts w:cs="Arial"/>
              </w:rPr>
              <w:t>Operational Notifications</w:t>
            </w:r>
            <w:bookmarkEnd w:id="41"/>
          </w:p>
        </w:tc>
        <w:tc>
          <w:tcPr>
            <w:tcW w:w="6634" w:type="dxa"/>
          </w:tcPr>
          <w:p w14:paraId="7D98A808" w14:textId="07D64618" w:rsidR="00F81D7C" w:rsidRPr="007E0B31" w:rsidRDefault="00F81D7C" w:rsidP="00F81D7C">
            <w:pPr>
              <w:pStyle w:val="TableArial11"/>
              <w:rPr>
                <w:rFonts w:cs="Arial"/>
              </w:rPr>
            </w:pPr>
            <w:bookmarkStart w:id="4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2"/>
          </w:p>
        </w:tc>
      </w:tr>
      <w:tr w:rsidR="00F81D7C" w:rsidRPr="007E0B31" w14:paraId="5A6E5201" w14:textId="77777777" w:rsidTr="0DEE1E6E">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DEE1E6E">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DEE1E6E">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DEE1E6E">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DEE1E6E">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DEE1E6E">
        <w:trPr>
          <w:cantSplit/>
        </w:trPr>
        <w:tc>
          <w:tcPr>
            <w:tcW w:w="2884"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DEE1E6E">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DEE1E6E">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DEE1E6E">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DEE1E6E">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DEE1E6E">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DEE1E6E">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DEE1E6E">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DEE1E6E">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DEE1E6E">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DEE1E6E">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DEE1E6E">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DEE1E6E">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DEE1E6E">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DEE1E6E">
        <w:trPr>
          <w:cantSplit/>
        </w:trPr>
        <w:tc>
          <w:tcPr>
            <w:tcW w:w="2884" w:type="dxa"/>
          </w:tcPr>
          <w:p w14:paraId="1C39677A" w14:textId="77777777" w:rsidR="00F81D7C" w:rsidRPr="007E0B31" w:rsidRDefault="00F81D7C" w:rsidP="00F81D7C">
            <w:pPr>
              <w:pStyle w:val="Arial11Bold"/>
              <w:rPr>
                <w:rFonts w:cs="Arial"/>
              </w:rPr>
            </w:pPr>
            <w:r w:rsidRPr="007E0B31">
              <w:rPr>
                <w:rFonts w:cs="Arial"/>
              </w:rPr>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DEE1E6E">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DEE1E6E">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DEE1E6E">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DEE1E6E">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DEE1E6E">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DEE1E6E">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DEE1E6E">
        <w:trPr>
          <w:cantSplit/>
        </w:trPr>
        <w:tc>
          <w:tcPr>
            <w:tcW w:w="2884"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DEE1E6E">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DEE1E6E">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DEE1E6E">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DEE1E6E">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DEE1E6E">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DEE1E6E">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DEE1E6E">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DEE1E6E">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DEE1E6E">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DEE1E6E">
        <w:trPr>
          <w:cantSplit/>
        </w:trPr>
        <w:tc>
          <w:tcPr>
            <w:tcW w:w="2884"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DEE1E6E">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DEE1E6E">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DEE1E6E">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DEE1E6E">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DEE1E6E">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DEE1E6E">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DEE1E6E">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DEE1E6E">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DEE1E6E">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DEE1E6E">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DEE1E6E">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DEE1E6E">
        <w:trPr>
          <w:cantSplit/>
        </w:trPr>
        <w:tc>
          <w:tcPr>
            <w:tcW w:w="2884" w:type="dxa"/>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DEE1E6E">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DEE1E6E">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DEE1E6E">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DEE1E6E">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DEE1E6E">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DEE1E6E">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DEE1E6E">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DEE1E6E">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DEE1E6E">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DEE1E6E">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DEE1E6E">
        <w:trPr>
          <w:cantSplit/>
        </w:trPr>
        <w:tc>
          <w:tcPr>
            <w:tcW w:w="2884" w:type="dxa"/>
          </w:tcPr>
          <w:p w14:paraId="5D3209CF" w14:textId="77777777" w:rsidR="00F81D7C" w:rsidRPr="007E0B31" w:rsidRDefault="00F81D7C" w:rsidP="00F81D7C">
            <w:pPr>
              <w:pStyle w:val="Arial11Bold"/>
              <w:rPr>
                <w:rFonts w:cs="Arial"/>
              </w:rPr>
            </w:pPr>
            <w:r w:rsidRPr="007E0B31">
              <w:rPr>
                <w:rFonts w:cs="Arial"/>
              </w:rPr>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DEE1E6E">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DEE1E6E">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DEE1E6E">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DEE1E6E">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DEE1E6E">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DEE1E6E">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DEE1E6E">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DEE1E6E">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DEE1E6E">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DEE1E6E">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DEE1E6E">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DEE1E6E">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t>Quick Resynchronisation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DEE1E6E">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DEE1E6E">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DEE1E6E">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DEE1E6E">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DEE1E6E">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DEE1E6E">
        <w:trPr>
          <w:cantSplit/>
        </w:trPr>
        <w:tc>
          <w:tcPr>
            <w:tcW w:w="2884" w:type="dxa"/>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DEE1E6E">
        <w:trPr>
          <w:cantSplit/>
        </w:trPr>
        <w:tc>
          <w:tcPr>
            <w:tcW w:w="2884" w:type="dxa"/>
          </w:tcPr>
          <w:p w14:paraId="09E990EB" w14:textId="53E66CB7" w:rsidR="00F81D7C" w:rsidRPr="0079139F" w:rsidRDefault="00F81D7C" w:rsidP="00F81D7C">
            <w:pPr>
              <w:pStyle w:val="Arial11Bold"/>
              <w:rPr>
                <w:rFonts w:cs="Arial"/>
              </w:rPr>
            </w:pPr>
            <w:r>
              <w:rPr>
                <w:rFonts w:cs="Arial"/>
              </w:rPr>
              <w:t>Reactive Despatch to Zero Mvar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DEE1E6E">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DEE1E6E">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DEE1E6E">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DEE1E6E">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DEE1E6E">
        <w:trPr>
          <w:cantSplit/>
        </w:trPr>
        <w:tc>
          <w:tcPr>
            <w:tcW w:w="2884" w:type="dxa"/>
          </w:tcPr>
          <w:p w14:paraId="520D388E" w14:textId="77777777" w:rsidR="00F81D7C" w:rsidRPr="007E0B31" w:rsidRDefault="00F81D7C" w:rsidP="00F81D7C">
            <w:pPr>
              <w:pStyle w:val="Arial11Bold"/>
              <w:rPr>
                <w:rFonts w:cs="Arial"/>
              </w:rPr>
            </w:pPr>
            <w:r w:rsidRPr="007E0B31">
              <w:rPr>
                <w:rFonts w:cs="Arial"/>
              </w:rPr>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DEE1E6E">
        <w:trPr>
          <w:cantSplit/>
        </w:trPr>
        <w:tc>
          <w:tcPr>
            <w:tcW w:w="2884" w:type="dxa"/>
          </w:tcPr>
          <w:p w14:paraId="2BE0DBDE" w14:textId="77777777" w:rsidR="00F81D7C" w:rsidRPr="007E0B31" w:rsidRDefault="00F81D7C" w:rsidP="00F81D7C">
            <w:pPr>
              <w:pStyle w:val="Arial11Bold"/>
              <w:rPr>
                <w:rFonts w:cs="Arial"/>
              </w:rPr>
            </w:pPr>
            <w:r w:rsidRPr="007E0B31">
              <w:rPr>
                <w:rFonts w:cs="Arial"/>
              </w:rPr>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DEE1E6E">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DEE1E6E">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DEE1E6E">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DEE1E6E">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DEE1E6E">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DEE1E6E">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DEE1E6E">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DEE1E6E">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DEE1E6E">
        <w:trPr>
          <w:cantSplit/>
        </w:trPr>
        <w:tc>
          <w:tcPr>
            <w:tcW w:w="2884"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DEE1E6E">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DEE1E6E">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DEE1E6E">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DEE1E6E">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DEE1E6E">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DEE1E6E">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DEE1E6E">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DEE1E6E">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DEE1E6E">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DEE1E6E">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DEE1E6E">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DEE1E6E">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DEE1E6E">
        <w:trPr>
          <w:cantSplit/>
        </w:trPr>
        <w:tc>
          <w:tcPr>
            <w:tcW w:w="2884"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DEE1E6E">
        <w:trPr>
          <w:cantSplit/>
        </w:trPr>
        <w:tc>
          <w:tcPr>
            <w:tcW w:w="2884" w:type="dxa"/>
          </w:tcPr>
          <w:p w14:paraId="7A0A7098" w14:textId="399722FF" w:rsidR="00F81D7C" w:rsidRPr="00A24C6C" w:rsidRDefault="00F81D7C" w:rsidP="00F81D7C">
            <w:pPr>
              <w:pStyle w:val="Arial11Bold"/>
              <w:rPr>
                <w:rFonts w:cs="Arial"/>
              </w:rPr>
            </w:pPr>
          </w:p>
        </w:tc>
        <w:tc>
          <w:tcPr>
            <w:tcW w:w="6634" w:type="dxa"/>
          </w:tcPr>
          <w:p w14:paraId="7D8E70D3" w14:textId="762661DB" w:rsidR="00F81D7C" w:rsidRPr="00A24C6C" w:rsidRDefault="00F81D7C" w:rsidP="00F81D7C">
            <w:pPr>
              <w:pStyle w:val="TableArial11"/>
              <w:rPr>
                <w:rFonts w:cs="Arial"/>
              </w:rPr>
            </w:pPr>
          </w:p>
        </w:tc>
      </w:tr>
      <w:tr w:rsidR="00F81D7C" w:rsidRPr="007E0B31" w14:paraId="6CA184A0" w14:textId="77777777" w:rsidTr="0DEE1E6E">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DEE1E6E">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DEE1E6E">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DEE1E6E">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DEE1E6E">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DEE1E6E">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DEE1E6E">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DEE1E6E">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DEE1E6E">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DEE1E6E">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DEE1E6E">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DEE1E6E">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DEE1E6E">
        <w:trPr>
          <w:cantSplit/>
        </w:trPr>
        <w:tc>
          <w:tcPr>
            <w:tcW w:w="2884"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6634" w:type="dxa"/>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DEE1E6E">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DEE1E6E">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DEE1E6E">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DEE1E6E">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DEE1E6E">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DEE1E6E">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DEE1E6E">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DEE1E6E">
        <w:trPr>
          <w:cantSplit/>
        </w:trPr>
        <w:tc>
          <w:tcPr>
            <w:tcW w:w="2884"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DEE1E6E">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DEE1E6E">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DEE1E6E">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DEE1E6E">
        <w:trPr>
          <w:cantSplit/>
        </w:trPr>
        <w:tc>
          <w:tcPr>
            <w:tcW w:w="2884" w:type="dxa"/>
          </w:tcPr>
          <w:p w14:paraId="3E931984" w14:textId="39850ADE" w:rsidR="00F81D7C" w:rsidRPr="007E0B31" w:rsidRDefault="00F81D7C" w:rsidP="00F81D7C">
            <w:pPr>
              <w:pStyle w:val="Arial11Bold"/>
              <w:rPr>
                <w:rFonts w:cs="Arial"/>
              </w:rPr>
            </w:pPr>
          </w:p>
        </w:tc>
        <w:tc>
          <w:tcPr>
            <w:tcW w:w="6634" w:type="dxa"/>
          </w:tcPr>
          <w:p w14:paraId="2C46A0D7" w14:textId="229F6998" w:rsidR="00F81D7C" w:rsidRPr="007E0B31" w:rsidRDefault="00F81D7C" w:rsidP="00F81D7C">
            <w:pPr>
              <w:pStyle w:val="TableArial11"/>
              <w:rPr>
                <w:rFonts w:cs="Arial"/>
              </w:rPr>
            </w:pPr>
          </w:p>
        </w:tc>
      </w:tr>
      <w:tr w:rsidR="00F81D7C" w:rsidRPr="007E0B31" w14:paraId="6A64B863" w14:textId="77777777" w:rsidTr="0DEE1E6E">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DEE1E6E">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DEE1E6E">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DEE1E6E">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DEE1E6E">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DEE1E6E">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DEE1E6E">
        <w:trPr>
          <w:cantSplit/>
        </w:trPr>
        <w:tc>
          <w:tcPr>
            <w:tcW w:w="2884"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DEE1E6E">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DEE1E6E">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DEE1E6E">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DEE1E6E">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DEE1E6E">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DEE1E6E">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DEE1E6E">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DEE1E6E">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DEE1E6E">
        <w:trPr>
          <w:cantSplit/>
        </w:trPr>
        <w:tc>
          <w:tcPr>
            <w:tcW w:w="2884" w:type="dxa"/>
          </w:tcPr>
          <w:p w14:paraId="07FA4ADB" w14:textId="77777777" w:rsidR="00F81D7C" w:rsidRPr="007E0B31" w:rsidRDefault="00F81D7C" w:rsidP="00F81D7C">
            <w:pPr>
              <w:pStyle w:val="Arial11Bold"/>
              <w:rPr>
                <w:rFonts w:cs="Arial"/>
              </w:rPr>
            </w:pPr>
            <w:r w:rsidRPr="007E0B31">
              <w:rPr>
                <w:rFonts w:cs="Arial"/>
              </w:rPr>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8324C" w:rsidRPr="007E0B31" w14:paraId="19403DA4" w14:textId="77777777" w:rsidTr="00540AC8">
        <w:trPr>
          <w:cantSplit/>
          <w:ins w:id="43" w:author="Graham Lear [NESO]" w:date="2025-08-15T17:11:00Z"/>
        </w:trPr>
        <w:tc>
          <w:tcPr>
            <w:tcW w:w="2884" w:type="dxa"/>
          </w:tcPr>
          <w:p w14:paraId="2B693CC7" w14:textId="3F62CA08" w:rsidR="00E115E7" w:rsidRPr="00090C5D" w:rsidRDefault="00E115E7" w:rsidP="00E115E7">
            <w:pPr>
              <w:pStyle w:val="Arial11Bold"/>
              <w:rPr>
                <w:ins w:id="44" w:author="Graham Lear [NESO]" w:date="2025-08-15T17:11:00Z" w16du:dateUtc="2025-08-15T16:11:00Z"/>
                <w:bCs/>
              </w:rPr>
            </w:pPr>
            <w:ins w:id="45" w:author="Graham Lear [NESO]" w:date="2025-08-15T17:11:00Z" w16du:dateUtc="2025-08-15T16:11:00Z">
              <w:r>
                <w:rPr>
                  <w:bCs/>
                </w:rPr>
                <w:t>Space Weather Advisory</w:t>
              </w:r>
            </w:ins>
          </w:p>
        </w:tc>
        <w:tc>
          <w:tcPr>
            <w:tcW w:w="6634" w:type="dxa"/>
          </w:tcPr>
          <w:p w14:paraId="7F4D5D3B" w14:textId="558557E7" w:rsidR="00E115E7" w:rsidRPr="00540AC8" w:rsidRDefault="00E115E7" w:rsidP="00E115E7">
            <w:pPr>
              <w:pStyle w:val="TableArial11"/>
              <w:ind w:left="15" w:hanging="15"/>
              <w:rPr>
                <w:ins w:id="46" w:author="Graham Lear [NESO]" w:date="2025-08-15T17:11:00Z" w16du:dateUtc="2025-08-15T16:11:00Z"/>
              </w:rPr>
            </w:pPr>
            <w:ins w:id="47" w:author="Graham Lear [NESO]" w:date="2025-08-15T17:11:00Z" w16du:dateUtc="2025-08-15T16:11:00Z">
              <w:r w:rsidRPr="009F6FCC">
                <w:t xml:space="preserve">A statement issued by </w:t>
              </w:r>
              <w:r w:rsidRPr="009F6FCC">
                <w:rPr>
                  <w:b/>
                  <w:bCs/>
                </w:rPr>
                <w:t xml:space="preserve">The Company </w:t>
              </w:r>
              <w:r w:rsidRPr="009F6FCC">
                <w:t xml:space="preserve">via the </w:t>
              </w:r>
              <w:r w:rsidRPr="009F6FCC">
                <w:rPr>
                  <w:b/>
                  <w:bCs/>
                </w:rPr>
                <w:t>BMRS</w:t>
              </w:r>
              <w:r w:rsidRPr="009F6FCC">
                <w:t xml:space="preserve"> (and directly to </w:t>
              </w:r>
              <w:r w:rsidRPr="009F6FCC">
                <w:rPr>
                  <w:b/>
                  <w:bCs/>
                </w:rPr>
                <w:t>Control Centres</w:t>
              </w:r>
              <w:r>
                <w:t>)</w:t>
              </w:r>
              <w:r w:rsidRPr="009F6FCC">
                <w:t xml:space="preserve"> that is sent to advise stakeholders of a space weather related matter that warrants </w:t>
              </w:r>
              <w:r w:rsidRPr="009F6FCC">
                <w:rPr>
                  <w:b/>
                  <w:bCs/>
                </w:rPr>
                <w:t>The</w:t>
              </w:r>
              <w:r w:rsidRPr="009F6FCC">
                <w:t xml:space="preserve"> </w:t>
              </w:r>
              <w:r w:rsidRPr="009F6FCC">
                <w:rPr>
                  <w:b/>
                  <w:bCs/>
                </w:rPr>
                <w:t>Company</w:t>
              </w:r>
              <w:r w:rsidRPr="009F6FCC">
                <w:t xml:space="preserve"> informing relevant stakeholders for their information and further consideration.</w:t>
              </w:r>
            </w:ins>
          </w:p>
        </w:tc>
      </w:tr>
      <w:tr w:rsidR="0088324C" w:rsidRPr="007E0B31" w14:paraId="521E443E" w14:textId="77777777" w:rsidTr="00540AC8">
        <w:trPr>
          <w:cantSplit/>
          <w:ins w:id="48" w:author="Graham Lear [NESO]" w:date="2025-08-15T17:11:00Z"/>
        </w:trPr>
        <w:tc>
          <w:tcPr>
            <w:tcW w:w="2884" w:type="dxa"/>
          </w:tcPr>
          <w:p w14:paraId="7BB4CC33" w14:textId="778A1E11" w:rsidR="00E115E7" w:rsidRPr="00090C5D" w:rsidRDefault="00E115E7" w:rsidP="00E115E7">
            <w:pPr>
              <w:pStyle w:val="Arial11Bold"/>
              <w:rPr>
                <w:ins w:id="49" w:author="Graham Lear [NESO]" w:date="2025-08-15T17:11:00Z" w16du:dateUtc="2025-08-15T16:11:00Z"/>
                <w:bCs/>
              </w:rPr>
            </w:pPr>
            <w:ins w:id="50" w:author="Graham Lear [NESO]" w:date="2025-08-15T17:11:00Z" w16du:dateUtc="2025-08-15T16:11:00Z">
              <w:r w:rsidRPr="00053859">
                <w:rPr>
                  <w:rFonts w:cs="Arial"/>
                </w:rPr>
                <w:t>Space Weather Awareness Notification</w:t>
              </w:r>
            </w:ins>
          </w:p>
        </w:tc>
        <w:tc>
          <w:tcPr>
            <w:tcW w:w="6634" w:type="dxa"/>
          </w:tcPr>
          <w:p w14:paraId="620ABEEE" w14:textId="08B07AA0" w:rsidR="00E115E7" w:rsidRPr="00540AC8" w:rsidRDefault="00E115E7" w:rsidP="00E115E7">
            <w:pPr>
              <w:pStyle w:val="TableArial11"/>
              <w:ind w:left="15" w:hanging="15"/>
              <w:rPr>
                <w:ins w:id="51" w:author="Graham Lear [NESO]" w:date="2025-08-15T17:11:00Z" w16du:dateUtc="2025-08-15T16:11:00Z"/>
              </w:rPr>
            </w:pPr>
            <w:ins w:id="52" w:author="Graham Lear [NESO]" w:date="2025-08-15T17:11:00Z" w16du:dateUtc="2025-08-15T16:11:00Z">
              <w:r w:rsidRPr="744CE868">
                <w:rPr>
                  <w:rFonts w:cs="Arial"/>
                </w:rPr>
                <w:t xml:space="preserve">A ‘For Awareness’ notification issued by </w:t>
              </w:r>
              <w:r w:rsidRPr="744CE868">
                <w:rPr>
                  <w:rFonts w:cs="Arial"/>
                  <w:b/>
                  <w:bCs/>
                </w:rPr>
                <w:t>The Company</w:t>
              </w:r>
              <w:r w:rsidRPr="744CE868">
                <w:rPr>
                  <w:rFonts w:cs="Arial"/>
                </w:rPr>
                <w:t xml:space="preserve"> via email to relevant stakeholders following </w:t>
              </w:r>
              <w:r w:rsidRPr="744CE868">
                <w:rPr>
                  <w:rFonts w:cs="Arial"/>
                  <w:b/>
                  <w:bCs/>
                </w:rPr>
                <w:t>The Company</w:t>
              </w:r>
              <w:r w:rsidRPr="744CE868">
                <w:rPr>
                  <w:rFonts w:cs="Arial"/>
                </w:rPr>
                <w:t xml:space="preserve"> being informed by the </w:t>
              </w:r>
              <w:r w:rsidRPr="009F6FCC">
                <w:rPr>
                  <w:rFonts w:cs="Arial"/>
                </w:rPr>
                <w:t>Met Office</w:t>
              </w:r>
              <w:r w:rsidRPr="744CE868">
                <w:rPr>
                  <w:rFonts w:cs="Arial"/>
                </w:rPr>
                <w:t xml:space="preserve"> of space weather related activity that is of a nature and anticipated level (using the Met Office ranking of </w:t>
              </w:r>
              <w:r w:rsidRPr="382D43BE">
                <w:rPr>
                  <w:rFonts w:cs="Arial"/>
                </w:rPr>
                <w:t>G3</w:t>
              </w:r>
              <w:r w:rsidRPr="744CE868">
                <w:rPr>
                  <w:rFonts w:cs="Arial"/>
                </w:rPr>
                <w:t xml:space="preserve"> to G4) that warrants </w:t>
              </w:r>
              <w:r w:rsidRPr="744CE868">
                <w:rPr>
                  <w:rFonts w:cs="Arial"/>
                  <w:b/>
                  <w:bCs/>
                </w:rPr>
                <w:t>The Company</w:t>
              </w:r>
              <w:r w:rsidRPr="744CE868">
                <w:rPr>
                  <w:rFonts w:cs="Arial"/>
                </w:rPr>
                <w:t xml:space="preserve"> informing relevant stakeholders for their awareness.</w:t>
              </w:r>
            </w:ins>
          </w:p>
        </w:tc>
      </w:tr>
      <w:tr w:rsidR="0088324C" w:rsidRPr="007E0B31" w14:paraId="758DF9CE" w14:textId="77777777" w:rsidTr="00540AC8">
        <w:trPr>
          <w:cantSplit/>
          <w:ins w:id="53" w:author="Graham Lear [NESO]" w:date="2025-08-15T17:11:00Z"/>
        </w:trPr>
        <w:tc>
          <w:tcPr>
            <w:tcW w:w="2884" w:type="dxa"/>
          </w:tcPr>
          <w:p w14:paraId="0712A548" w14:textId="755CF6C2" w:rsidR="00E115E7" w:rsidRPr="00090C5D" w:rsidRDefault="00E115E7" w:rsidP="00E115E7">
            <w:pPr>
              <w:pStyle w:val="Arial11Bold"/>
              <w:rPr>
                <w:ins w:id="54" w:author="Graham Lear [NESO]" w:date="2025-08-15T17:11:00Z" w16du:dateUtc="2025-08-15T16:11:00Z"/>
                <w:bCs/>
              </w:rPr>
            </w:pPr>
            <w:ins w:id="55" w:author="Graham Lear [NESO]" w:date="2025-08-15T17:11:00Z" w16du:dateUtc="2025-08-15T16:11:00Z">
              <w:r>
                <w:rPr>
                  <w:rFonts w:cs="Arial"/>
                  <w:bCs/>
                </w:rPr>
                <w:t>Space Weather Cancellation Notification</w:t>
              </w:r>
            </w:ins>
          </w:p>
        </w:tc>
        <w:tc>
          <w:tcPr>
            <w:tcW w:w="6634" w:type="dxa"/>
          </w:tcPr>
          <w:p w14:paraId="715B778C" w14:textId="0A7357E2" w:rsidR="00E115E7" w:rsidRPr="00540AC8" w:rsidRDefault="00E115E7" w:rsidP="00E115E7">
            <w:pPr>
              <w:pStyle w:val="TableArial11"/>
              <w:ind w:left="15" w:hanging="15"/>
              <w:rPr>
                <w:ins w:id="56" w:author="Graham Lear [NESO]" w:date="2025-08-15T17:11:00Z" w16du:dateUtc="2025-08-15T16:11:00Z"/>
              </w:rPr>
            </w:pPr>
            <w:ins w:id="57" w:author="Graham Lear [NESO]" w:date="2025-08-15T17:11:00Z" w16du:dateUtc="2025-08-15T16:11:00Z">
              <w:r>
                <w:t xml:space="preserve">A notification issued by </w:t>
              </w:r>
              <w:r w:rsidRPr="744CE868">
                <w:rPr>
                  <w:b/>
                  <w:bCs/>
                </w:rPr>
                <w:t xml:space="preserve">The Company </w:t>
              </w:r>
              <w:r>
                <w:t xml:space="preserve">via the </w:t>
              </w:r>
              <w:r w:rsidRPr="744CE868">
                <w:rPr>
                  <w:b/>
                  <w:bCs/>
                </w:rPr>
                <w:t>BMRS</w:t>
              </w:r>
              <w:r>
                <w:t xml:space="preserve"> (and directly to </w:t>
              </w:r>
              <w:r w:rsidRPr="744CE868">
                <w:rPr>
                  <w:b/>
                  <w:bCs/>
                </w:rPr>
                <w:t>Control Centres</w:t>
              </w:r>
              <w:r>
                <w:t xml:space="preserve">); following </w:t>
              </w:r>
              <w:r w:rsidRPr="744CE868">
                <w:rPr>
                  <w:b/>
                  <w:bCs/>
                </w:rPr>
                <w:t>The Company</w:t>
              </w:r>
              <w:r>
                <w:t xml:space="preserve"> being informed by the Met Office that the reason(s) for issuing any previous space weather related notifications (issued by the Met Office) have now passed, timed out or otherwise ceased to be relevant; that is sent to inform stakeholders that a space weather situation has concluded.</w:t>
              </w:r>
            </w:ins>
          </w:p>
        </w:tc>
      </w:tr>
      <w:tr w:rsidR="0088324C" w:rsidRPr="007E0B31" w14:paraId="15251B63" w14:textId="77777777" w:rsidTr="00540AC8">
        <w:trPr>
          <w:cantSplit/>
          <w:ins w:id="58" w:author="Graham Lear [NESO]" w:date="2025-08-15T17:11:00Z"/>
        </w:trPr>
        <w:tc>
          <w:tcPr>
            <w:tcW w:w="2884" w:type="dxa"/>
          </w:tcPr>
          <w:p w14:paraId="2EA91AE9" w14:textId="05FF1FB2" w:rsidR="00E115E7" w:rsidRPr="00090C5D" w:rsidRDefault="00E115E7" w:rsidP="00E115E7">
            <w:pPr>
              <w:pStyle w:val="Arial11Bold"/>
              <w:rPr>
                <w:ins w:id="59" w:author="Graham Lear [NESO]" w:date="2025-08-15T17:11:00Z" w16du:dateUtc="2025-08-15T16:11:00Z"/>
                <w:bCs/>
              </w:rPr>
            </w:pPr>
            <w:ins w:id="60" w:author="Graham Lear [NESO]" w:date="2025-08-15T17:11:00Z" w16du:dateUtc="2025-08-15T16:11:00Z">
              <w:r w:rsidRPr="00B550B5">
                <w:rPr>
                  <w:rFonts w:cs="Arial"/>
                  <w:bCs/>
                </w:rPr>
                <w:t>Space Weather Cessation Notification</w:t>
              </w:r>
            </w:ins>
          </w:p>
        </w:tc>
        <w:tc>
          <w:tcPr>
            <w:tcW w:w="6634" w:type="dxa"/>
          </w:tcPr>
          <w:p w14:paraId="287A1C43" w14:textId="276F91AF" w:rsidR="00E115E7" w:rsidRPr="00540AC8" w:rsidRDefault="00E115E7" w:rsidP="00E115E7">
            <w:pPr>
              <w:pStyle w:val="TableArial11"/>
              <w:ind w:left="15" w:hanging="15"/>
              <w:rPr>
                <w:ins w:id="61" w:author="Graham Lear [NESO]" w:date="2025-08-15T17:11:00Z" w16du:dateUtc="2025-08-15T16:11:00Z"/>
              </w:rPr>
            </w:pPr>
            <w:ins w:id="62" w:author="Graham Lear [NESO]" w:date="2025-08-15T17:11:00Z" w16du:dateUtc="2025-08-15T16:11:00Z">
              <w:r w:rsidRPr="00540AC8">
                <w:t xml:space="preserve">A notification issued by </w:t>
              </w:r>
              <w:r w:rsidRPr="00540AC8">
                <w:rPr>
                  <w:b/>
                  <w:bCs/>
                </w:rPr>
                <w:t xml:space="preserve">The Company </w:t>
              </w:r>
              <w:r w:rsidRPr="00540AC8">
                <w:t xml:space="preserve">via the </w:t>
              </w:r>
              <w:r w:rsidRPr="00540AC8">
                <w:rPr>
                  <w:b/>
                  <w:bCs/>
                </w:rPr>
                <w:t>BMRS</w:t>
              </w:r>
              <w:r w:rsidRPr="00540AC8">
                <w:t xml:space="preserve"> (and directly to </w:t>
              </w:r>
              <w:r w:rsidRPr="00540AC8">
                <w:rPr>
                  <w:b/>
                  <w:bCs/>
                </w:rPr>
                <w:t>Control Centres</w:t>
              </w:r>
              <w:r w:rsidRPr="00540AC8">
                <w:t xml:space="preserve">); following </w:t>
              </w:r>
              <w:r w:rsidRPr="00540AC8">
                <w:rPr>
                  <w:b/>
                  <w:bCs/>
                </w:rPr>
                <w:t>The Company</w:t>
              </w:r>
              <w:r w:rsidRPr="00540AC8">
                <w:t xml:space="preserve"> being informed by the Met Office that the reason(s) for issuing any previous space weather related notifications (issued by the Met Office) have now receded (but the space weather situation has not concluded) such that the situation has reverted to a </w:t>
              </w:r>
              <w:r w:rsidRPr="00540AC8">
                <w:rPr>
                  <w:b/>
                  <w:bCs/>
                </w:rPr>
                <w:t>Space Weather Prepare Notification</w:t>
              </w:r>
              <w:r w:rsidRPr="00540AC8">
                <w:rPr>
                  <w:i/>
                  <w:iCs/>
                </w:rPr>
                <w:t xml:space="preserve"> </w:t>
              </w:r>
              <w:r w:rsidRPr="00540AC8">
                <w:t xml:space="preserve">level; that is sent to inform stakeholders that the severity of a </w:t>
              </w:r>
              <w:r w:rsidRPr="001100D3">
                <w:t xml:space="preserve"> space weather situation</w:t>
              </w:r>
              <w:r w:rsidRPr="00540AC8">
                <w:t xml:space="preserve"> has deminished.   </w:t>
              </w:r>
            </w:ins>
          </w:p>
        </w:tc>
      </w:tr>
      <w:tr w:rsidR="0088324C" w:rsidRPr="007E0B31" w14:paraId="31E49230" w14:textId="77777777" w:rsidTr="00540AC8">
        <w:trPr>
          <w:cantSplit/>
          <w:ins w:id="63" w:author="Graham Lear [NESO]" w:date="2025-08-15T17:11:00Z"/>
        </w:trPr>
        <w:tc>
          <w:tcPr>
            <w:tcW w:w="2884" w:type="dxa"/>
          </w:tcPr>
          <w:p w14:paraId="2BD16D80" w14:textId="7E34ABE1" w:rsidR="00E115E7" w:rsidRPr="00090C5D" w:rsidRDefault="00E115E7" w:rsidP="00E115E7">
            <w:pPr>
              <w:pStyle w:val="Arial11Bold"/>
              <w:rPr>
                <w:ins w:id="64" w:author="Graham Lear [NESO]" w:date="2025-08-15T17:11:00Z" w16du:dateUtc="2025-08-15T16:11:00Z"/>
                <w:bCs/>
              </w:rPr>
            </w:pPr>
            <w:ins w:id="65" w:author="Graham Lear [NESO]" w:date="2025-08-15T17:11:00Z" w16du:dateUtc="2025-08-15T16:11:00Z">
              <w:r w:rsidRPr="00B550B5">
                <w:rPr>
                  <w:rFonts w:cs="Arial"/>
                  <w:bCs/>
                </w:rPr>
                <w:t>Space Weather Expected Notification</w:t>
              </w:r>
            </w:ins>
          </w:p>
        </w:tc>
        <w:tc>
          <w:tcPr>
            <w:tcW w:w="6634" w:type="dxa"/>
          </w:tcPr>
          <w:p w14:paraId="1C6284DE" w14:textId="45B2D79D" w:rsidR="00E115E7" w:rsidRPr="00540AC8" w:rsidRDefault="00E115E7" w:rsidP="00E115E7">
            <w:pPr>
              <w:pStyle w:val="TableArial11"/>
              <w:ind w:left="15" w:hanging="15"/>
              <w:rPr>
                <w:ins w:id="66" w:author="Graham Lear [NESO]" w:date="2025-08-15T17:11:00Z" w16du:dateUtc="2025-08-15T16:11:00Z"/>
              </w:rPr>
            </w:pPr>
            <w:ins w:id="67" w:author="Graham Lear [NESO]" w:date="2025-08-15T17:11:00Z" w16du:dateUtc="2025-08-15T16:11:00Z">
              <w:r w:rsidRPr="00540AC8">
                <w:t xml:space="preserve">A notification issued by </w:t>
              </w:r>
              <w:r w:rsidRPr="00540AC8">
                <w:rPr>
                  <w:b/>
                  <w:bCs/>
                </w:rPr>
                <w:t xml:space="preserve">The Company </w:t>
              </w:r>
              <w:r w:rsidRPr="00540AC8">
                <w:t xml:space="preserve">via the </w:t>
              </w:r>
              <w:r w:rsidRPr="00540AC8">
                <w:rPr>
                  <w:b/>
                  <w:bCs/>
                </w:rPr>
                <w:t>BMRS</w:t>
              </w:r>
              <w:r w:rsidRPr="00540AC8">
                <w:t xml:space="preserve"> (and directly to </w:t>
              </w:r>
              <w:r w:rsidRPr="00540AC8">
                <w:rPr>
                  <w:b/>
                  <w:bCs/>
                </w:rPr>
                <w:t>Control Centres</w:t>
              </w:r>
              <w:r w:rsidRPr="00540AC8">
                <w:t xml:space="preserve">) following </w:t>
              </w:r>
              <w:r w:rsidRPr="744CE868">
                <w:rPr>
                  <w:b/>
                  <w:bCs/>
                </w:rPr>
                <w:t>The Company</w:t>
              </w:r>
              <w:r>
                <w:t xml:space="preserve"> </w:t>
              </w:r>
              <w:r w:rsidRPr="00540AC8">
                <w:t>being informed by the Met Office or other relevant stakeholders that impacts</w:t>
              </w:r>
              <w:r>
                <w:t xml:space="preserve"> (</w:t>
              </w:r>
              <w:r w:rsidRPr="00540AC8">
                <w:t>consistent with a space weather event</w:t>
              </w:r>
              <w:r>
                <w:t>)</w:t>
              </w:r>
              <w:r w:rsidRPr="00540AC8">
                <w:t xml:space="preserve"> have been seen or experienced in </w:t>
              </w:r>
              <w:r w:rsidRPr="00540AC8">
                <w:rPr>
                  <w:b/>
                  <w:bCs/>
                </w:rPr>
                <w:t>GB</w:t>
              </w:r>
              <w:r w:rsidRPr="00540AC8">
                <w:t xml:space="preserve"> so that stakeholders can inform </w:t>
              </w:r>
              <w:r w:rsidRPr="00540AC8">
                <w:rPr>
                  <w:b/>
                  <w:bCs/>
                </w:rPr>
                <w:t xml:space="preserve">The Company </w:t>
              </w:r>
              <w:r w:rsidRPr="00540AC8">
                <w:t xml:space="preserve">(by way of a </w:t>
              </w:r>
              <w:r w:rsidRPr="00540AC8">
                <w:rPr>
                  <w:b/>
                  <w:bCs/>
                </w:rPr>
                <w:t>Space Weather Outcome Statement</w:t>
              </w:r>
              <w:r w:rsidRPr="00540AC8">
                <w:t xml:space="preserve">) if such impacts are seen or experienced by the stakeholder’s </w:t>
              </w:r>
              <w:r w:rsidRPr="00540AC8">
                <w:rPr>
                  <w:b/>
                  <w:bCs/>
                </w:rPr>
                <w:t>Plant</w:t>
              </w:r>
              <w:r w:rsidRPr="00540AC8">
                <w:t>.</w:t>
              </w:r>
            </w:ins>
          </w:p>
        </w:tc>
      </w:tr>
      <w:tr w:rsidR="0088324C" w:rsidRPr="007E0B31" w14:paraId="0DCF1D8A" w14:textId="77777777" w:rsidTr="00540AC8">
        <w:trPr>
          <w:cantSplit/>
          <w:ins w:id="68" w:author="Graham Lear [NESO]" w:date="2025-08-15T17:11:00Z"/>
        </w:trPr>
        <w:tc>
          <w:tcPr>
            <w:tcW w:w="2884" w:type="dxa"/>
          </w:tcPr>
          <w:p w14:paraId="5A24D4FB" w14:textId="79068C0E" w:rsidR="00E115E7" w:rsidRPr="00090C5D" w:rsidRDefault="00E115E7" w:rsidP="00E115E7">
            <w:pPr>
              <w:pStyle w:val="Arial11Bold"/>
              <w:rPr>
                <w:ins w:id="69" w:author="Graham Lear [NESO]" w:date="2025-08-15T17:11:00Z" w16du:dateUtc="2025-08-15T16:11:00Z"/>
                <w:bCs/>
              </w:rPr>
            </w:pPr>
            <w:ins w:id="70" w:author="Graham Lear [NESO]" w:date="2025-08-15T17:11:00Z" w16du:dateUtc="2025-08-15T16:11:00Z">
              <w:r w:rsidRPr="008B75E4">
                <w:rPr>
                  <w:rFonts w:cs="Arial"/>
                  <w:bCs/>
                </w:rPr>
                <w:t>Space Weather Outcome Statement</w:t>
              </w:r>
            </w:ins>
          </w:p>
        </w:tc>
        <w:tc>
          <w:tcPr>
            <w:tcW w:w="6634" w:type="dxa"/>
          </w:tcPr>
          <w:p w14:paraId="520B8403" w14:textId="0B37F61E" w:rsidR="00E115E7" w:rsidRPr="00540AC8" w:rsidRDefault="00E115E7" w:rsidP="00E115E7">
            <w:pPr>
              <w:pStyle w:val="TableArial11"/>
              <w:ind w:left="15" w:hanging="15"/>
              <w:rPr>
                <w:ins w:id="71" w:author="Graham Lear [NESO]" w:date="2025-08-15T17:11:00Z" w16du:dateUtc="2025-08-15T16:11:00Z"/>
              </w:rPr>
            </w:pPr>
            <w:ins w:id="72" w:author="Graham Lear [NESO]" w:date="2025-08-15T17:11:00Z" w16du:dateUtc="2025-08-15T16:11:00Z">
              <w:r w:rsidRPr="005165D2">
                <w:t xml:space="preserve">A statement (prepared in good faith) that is issued, without undue delay, by the </w:t>
              </w:r>
              <w:r w:rsidRPr="005165D2">
                <w:rPr>
                  <w:b/>
                  <w:bCs/>
                </w:rPr>
                <w:t>User</w:t>
              </w:r>
              <w:r w:rsidRPr="005165D2">
                <w:t xml:space="preserve"> to </w:t>
              </w:r>
              <w:r w:rsidRPr="005165D2">
                <w:rPr>
                  <w:b/>
                  <w:bCs/>
                </w:rPr>
                <w:t>The Company</w:t>
              </w:r>
              <w:r w:rsidRPr="005165D2">
                <w:t xml:space="preserve"> where; following the issuing of a </w:t>
              </w:r>
              <w:r w:rsidRPr="005165D2">
                <w:rPr>
                  <w:b/>
                  <w:bCs/>
                </w:rPr>
                <w:t>Space Weather Expected Notification</w:t>
              </w:r>
              <w:r w:rsidRPr="005165D2">
                <w:t xml:space="preserve">; their </w:t>
              </w:r>
              <w:r>
                <w:rPr>
                  <w:b/>
                  <w:bCs/>
                </w:rPr>
                <w:t>Plant</w:t>
              </w:r>
              <w:r w:rsidRPr="005165D2">
                <w:t xml:space="preserve"> ha</w:t>
              </w:r>
              <w:r>
                <w:t>s</w:t>
              </w:r>
              <w:r w:rsidRPr="005165D2">
                <w:t xml:space="preserve"> seen or experienced impacts that they believe, at the time, are or maybe of a nature consistent with a space weather event.</w:t>
              </w:r>
            </w:ins>
          </w:p>
        </w:tc>
      </w:tr>
      <w:tr w:rsidR="0088324C" w:rsidRPr="007E0B31" w14:paraId="6FB691F7" w14:textId="77777777" w:rsidTr="00540AC8">
        <w:trPr>
          <w:cantSplit/>
          <w:ins w:id="73" w:author="Graham Lear [NESO]" w:date="2025-08-15T17:11:00Z"/>
        </w:trPr>
        <w:tc>
          <w:tcPr>
            <w:tcW w:w="2884" w:type="dxa"/>
          </w:tcPr>
          <w:p w14:paraId="38E9C248" w14:textId="7CE98847" w:rsidR="00E115E7" w:rsidRPr="00090C5D" w:rsidRDefault="00E115E7" w:rsidP="00E115E7">
            <w:pPr>
              <w:pStyle w:val="Arial11Bold"/>
              <w:rPr>
                <w:ins w:id="74" w:author="Graham Lear [NESO]" w:date="2025-08-15T17:11:00Z" w16du:dateUtc="2025-08-15T16:11:00Z"/>
                <w:bCs/>
              </w:rPr>
            </w:pPr>
            <w:ins w:id="75" w:author="Graham Lear [NESO]" w:date="2025-08-15T17:11:00Z" w16du:dateUtc="2025-08-15T16:11:00Z">
              <w:r w:rsidRPr="0DEE1E6E">
                <w:rPr>
                  <w:rFonts w:cs="Arial"/>
                </w:rPr>
                <w:t>Space Weather Output Usable Declaration</w:t>
              </w:r>
            </w:ins>
          </w:p>
        </w:tc>
        <w:tc>
          <w:tcPr>
            <w:tcW w:w="6634" w:type="dxa"/>
          </w:tcPr>
          <w:p w14:paraId="261E1284" w14:textId="77777777" w:rsidR="00E115E7" w:rsidRPr="00823A51" w:rsidRDefault="00E115E7" w:rsidP="00E115E7">
            <w:pPr>
              <w:rPr>
                <w:ins w:id="76" w:author="Graham Lear [NESO]" w:date="2025-08-15T17:11:00Z" w16du:dateUtc="2025-08-15T16:11:00Z"/>
              </w:rPr>
            </w:pPr>
            <w:ins w:id="77" w:author="Graham Lear [NESO]" w:date="2025-08-15T17:11:00Z" w16du:dateUtc="2025-08-15T16:11:00Z">
              <w:r w:rsidRPr="005165D2">
                <w:t xml:space="preserve">A </w:t>
              </w:r>
              <w:r w:rsidRPr="3C5F9C9E">
                <w:rPr>
                  <w:b/>
                  <w:bCs/>
                </w:rPr>
                <w:t>Generator’s,</w:t>
              </w:r>
              <w:r>
                <w:t xml:space="preserve"> </w:t>
              </w:r>
              <w:r w:rsidRPr="3C5F9C9E">
                <w:rPr>
                  <w:b/>
                  <w:bCs/>
                </w:rPr>
                <w:t>Interconnector</w:t>
              </w:r>
              <w:r>
                <w:rPr>
                  <w:b/>
                  <w:bCs/>
                </w:rPr>
                <w:t xml:space="preserve"> Owner</w:t>
              </w:r>
              <w:r w:rsidRPr="3C5F9C9E">
                <w:rPr>
                  <w:b/>
                  <w:bCs/>
                </w:rPr>
                <w:t xml:space="preserve">’s </w:t>
              </w:r>
              <w:r>
                <w:t>and</w:t>
              </w:r>
              <w:r w:rsidRPr="3C5F9C9E">
                <w:rPr>
                  <w:b/>
                  <w:bCs/>
                </w:rPr>
                <w:t xml:space="preserve"> Restoration Contractor’s</w:t>
              </w:r>
              <w:r w:rsidRPr="005165D2">
                <w:t xml:space="preserve"> best estimate of the expected (un)availability of their specified </w:t>
              </w:r>
              <w:r w:rsidRPr="00462B86">
                <w:rPr>
                  <w:b/>
                  <w:bCs/>
                </w:rPr>
                <w:t>Plant</w:t>
              </w:r>
              <w:r w:rsidRPr="005165D2">
                <w:t>;</w:t>
              </w:r>
            </w:ins>
          </w:p>
          <w:p w14:paraId="6AB91C34" w14:textId="77777777" w:rsidR="00E115E7" w:rsidRPr="00823A51" w:rsidRDefault="00E115E7" w:rsidP="00E115E7">
            <w:pPr>
              <w:rPr>
                <w:ins w:id="78" w:author="Graham Lear [NESO]" w:date="2025-08-15T17:11:00Z" w16du:dateUtc="2025-08-15T16:11:00Z"/>
              </w:rPr>
            </w:pPr>
            <w:ins w:id="79" w:author="Graham Lear [NESO]" w:date="2025-08-15T17:11:00Z" w16du:dateUtc="2025-08-15T16:11:00Z">
              <w:r w:rsidRPr="005165D2">
                <w:t xml:space="preserve">in the event of a </w:t>
              </w:r>
              <w:r w:rsidRPr="005165D2">
                <w:rPr>
                  <w:b/>
                  <w:bCs/>
                </w:rPr>
                <w:t xml:space="preserve">Space Weather Possible Notification </w:t>
              </w:r>
              <w:r w:rsidRPr="005165D2">
                <w:t xml:space="preserve">being issued; </w:t>
              </w:r>
            </w:ins>
          </w:p>
          <w:p w14:paraId="5A7BF751" w14:textId="77777777" w:rsidR="00E115E7" w:rsidRPr="00540AC8" w:rsidRDefault="00E115E7" w:rsidP="00E115E7">
            <w:pPr>
              <w:rPr>
                <w:ins w:id="80" w:author="Graham Lear [NESO]" w:date="2025-08-15T17:11:00Z" w16du:dateUtc="2025-08-15T16:11:00Z"/>
              </w:rPr>
            </w:pPr>
            <w:ins w:id="81" w:author="Graham Lear [NESO]" w:date="2025-08-15T17:11:00Z" w16du:dateUtc="2025-08-15T16:11:00Z">
              <w:r w:rsidRPr="005165D2">
                <w:t xml:space="preserve">that the </w:t>
              </w:r>
              <w:r w:rsidRPr="005165D2">
                <w:rPr>
                  <w:b/>
                  <w:bCs/>
                </w:rPr>
                <w:t>Generator</w:t>
              </w:r>
              <w:r w:rsidRPr="3C5F9C9E">
                <w:rPr>
                  <w:b/>
                  <w:bCs/>
                </w:rPr>
                <w:t>,</w:t>
              </w:r>
              <w:r>
                <w:t xml:space="preserve"> </w:t>
              </w:r>
              <w:r w:rsidRPr="005165D2">
                <w:rPr>
                  <w:b/>
                  <w:bCs/>
                </w:rPr>
                <w:t>Interconnector</w:t>
              </w:r>
              <w:r w:rsidRPr="3C5F9C9E">
                <w:rPr>
                  <w:b/>
                  <w:bCs/>
                </w:rPr>
                <w:t xml:space="preserve"> </w:t>
              </w:r>
              <w:r>
                <w:rPr>
                  <w:b/>
                  <w:bCs/>
                </w:rPr>
                <w:t xml:space="preserve">Owner </w:t>
              </w:r>
              <w:r w:rsidRPr="005165D2">
                <w:t>and</w:t>
              </w:r>
              <w:r w:rsidRPr="3C5F9C9E">
                <w:rPr>
                  <w:b/>
                  <w:bCs/>
                </w:rPr>
                <w:t xml:space="preserve"> Restoration Contractor</w:t>
              </w:r>
              <w:r>
                <w:t xml:space="preserve"> </w:t>
              </w:r>
              <w:r w:rsidRPr="005165D2">
                <w:t xml:space="preserve">must submit to </w:t>
              </w:r>
              <w:r w:rsidRPr="005165D2">
                <w:rPr>
                  <w:b/>
                  <w:bCs/>
                </w:rPr>
                <w:t>The Company</w:t>
              </w:r>
              <w:r w:rsidRPr="005165D2">
                <w:t xml:space="preserve"> within three hours of </w:t>
              </w:r>
              <w:r w:rsidRPr="005165D2">
                <w:rPr>
                  <w:b/>
                  <w:bCs/>
                </w:rPr>
                <w:t>The Company</w:t>
              </w:r>
              <w:r w:rsidRPr="005165D2">
                <w:t xml:space="preserve"> issuing a </w:t>
              </w:r>
              <w:r w:rsidRPr="005165D2">
                <w:rPr>
                  <w:b/>
                  <w:bCs/>
                </w:rPr>
                <w:t xml:space="preserve">Space </w:t>
              </w:r>
              <w:r w:rsidRPr="00540AC8">
                <w:rPr>
                  <w:b/>
                  <w:bCs/>
                </w:rPr>
                <w:t>Weather Prepare Notification</w:t>
              </w:r>
              <w:r w:rsidRPr="00540AC8">
                <w:t xml:space="preserve">. </w:t>
              </w:r>
            </w:ins>
          </w:p>
          <w:p w14:paraId="60CBC500" w14:textId="77777777" w:rsidR="00E115E7" w:rsidRPr="005165D2" w:rsidRDefault="00E115E7" w:rsidP="00E115E7">
            <w:pPr>
              <w:rPr>
                <w:ins w:id="82" w:author="Graham Lear [NESO]" w:date="2025-08-15T17:11:00Z" w16du:dateUtc="2025-08-15T16:11:00Z"/>
              </w:rPr>
            </w:pPr>
            <w:ins w:id="83" w:author="Graham Lear [NESO]" w:date="2025-08-15T17:11:00Z" w16du:dateUtc="2025-08-15T16:11:00Z">
              <w:r w:rsidRPr="00540AC8">
                <w:t xml:space="preserve">This shall cover the period of time from a </w:t>
              </w:r>
              <w:r w:rsidRPr="00540AC8">
                <w:rPr>
                  <w:b/>
                  <w:bCs/>
                </w:rPr>
                <w:t xml:space="preserve">Space Weather Possible Notification </w:t>
              </w:r>
              <w:r w:rsidRPr="00540AC8">
                <w:t xml:space="preserve">being issued (in the future) by </w:t>
              </w:r>
              <w:r w:rsidRPr="00540AC8">
                <w:rPr>
                  <w:b/>
                  <w:bCs/>
                </w:rPr>
                <w:t>The Company</w:t>
              </w:r>
              <w:r w:rsidRPr="00540AC8">
                <w:t xml:space="preserve"> until such time as specified by the </w:t>
              </w:r>
              <w:r w:rsidRPr="00540AC8">
                <w:rPr>
                  <w:b/>
                  <w:bCs/>
                </w:rPr>
                <w:t>Generator,</w:t>
              </w:r>
              <w:r w:rsidRPr="00540AC8">
                <w:t xml:space="preserve"> </w:t>
              </w:r>
              <w:r w:rsidRPr="00540AC8">
                <w:rPr>
                  <w:b/>
                  <w:bCs/>
                </w:rPr>
                <w:t xml:space="preserve">Interconnector Owner </w:t>
              </w:r>
              <w:r w:rsidRPr="00540AC8">
                <w:t>and</w:t>
              </w:r>
              <w:r w:rsidRPr="00540AC8">
                <w:rPr>
                  <w:b/>
                  <w:bCs/>
                </w:rPr>
                <w:t xml:space="preserve"> Restoration Contractor</w:t>
              </w:r>
              <w:r w:rsidRPr="00540AC8">
                <w:t xml:space="preserve"> after either a </w:t>
              </w:r>
              <w:r w:rsidRPr="00540AC8">
                <w:rPr>
                  <w:b/>
                  <w:bCs/>
                </w:rPr>
                <w:t>Space Weather Cessation Notification</w:t>
              </w:r>
              <w:r w:rsidRPr="00540AC8">
                <w:t xml:space="preserve"> or a </w:t>
              </w:r>
              <w:r w:rsidRPr="00540AC8">
                <w:rPr>
                  <w:b/>
                  <w:bCs/>
                </w:rPr>
                <w:t xml:space="preserve">Space Weather Cancellation Notification </w:t>
              </w:r>
              <w:r w:rsidRPr="00540AC8">
                <w:t xml:space="preserve">being issued by </w:t>
              </w:r>
              <w:r w:rsidRPr="00540AC8">
                <w:rPr>
                  <w:b/>
                  <w:bCs/>
                </w:rPr>
                <w:t>The Company</w:t>
              </w:r>
              <w:r w:rsidRPr="00540AC8">
                <w:t xml:space="preserve"> (where the </w:t>
              </w:r>
              <w:r w:rsidRPr="00540AC8">
                <w:rPr>
                  <w:b/>
                  <w:bCs/>
                </w:rPr>
                <w:t>Plant</w:t>
              </w:r>
              <w:r w:rsidRPr="00540AC8">
                <w:t xml:space="preserve"> will continue to be available throughout the period in question).  </w:t>
              </w:r>
            </w:ins>
          </w:p>
          <w:p w14:paraId="7ACF185F" w14:textId="04518465" w:rsidR="00E115E7" w:rsidRPr="00540AC8" w:rsidRDefault="00E115E7" w:rsidP="00E115E7">
            <w:pPr>
              <w:pStyle w:val="TableArial11"/>
              <w:ind w:left="15" w:hanging="15"/>
              <w:rPr>
                <w:ins w:id="84" w:author="Graham Lear [NESO]" w:date="2025-08-15T17:11:00Z" w16du:dateUtc="2025-08-15T16:11:00Z"/>
              </w:rPr>
            </w:pPr>
            <w:ins w:id="85" w:author="Graham Lear [NESO]" w:date="2025-08-15T17:11:00Z" w16du:dateUtc="2025-08-15T16:11:00Z">
              <w:r w:rsidRPr="005165D2">
                <w:t xml:space="preserve">For the avoidance of doubt, this declaration shall; if acted upon by a </w:t>
              </w:r>
              <w:r w:rsidRPr="005165D2">
                <w:rPr>
                  <w:b/>
                  <w:bCs/>
                </w:rPr>
                <w:t xml:space="preserve">Generator </w:t>
              </w:r>
              <w:r>
                <w:t xml:space="preserve">in respect to their </w:t>
              </w:r>
              <w:r w:rsidRPr="3C5F9C9E">
                <w:rPr>
                  <w:b/>
                  <w:bCs/>
                </w:rPr>
                <w:t>Gensets</w:t>
              </w:r>
              <w:r>
                <w:rPr>
                  <w:b/>
                  <w:bCs/>
                </w:rPr>
                <w:t>,</w:t>
              </w:r>
              <w:r w:rsidRPr="005165D2">
                <w:t xml:space="preserve"> </w:t>
              </w:r>
              <w:r w:rsidRPr="005165D2">
                <w:rPr>
                  <w:b/>
                  <w:bCs/>
                </w:rPr>
                <w:t>Interconnector</w:t>
              </w:r>
              <w:r>
                <w:rPr>
                  <w:b/>
                  <w:bCs/>
                </w:rPr>
                <w:t xml:space="preserve"> Owner</w:t>
              </w:r>
              <w:r>
                <w:t xml:space="preserve"> in respect to their </w:t>
              </w:r>
              <w:r>
                <w:rPr>
                  <w:b/>
                  <w:bCs/>
                </w:rPr>
                <w:t xml:space="preserve">Interconnector </w:t>
              </w:r>
              <w:r w:rsidRPr="00540AC8">
                <w:t xml:space="preserve">or </w:t>
              </w:r>
              <w:r>
                <w:rPr>
                  <w:b/>
                  <w:bCs/>
                </w:rPr>
                <w:t xml:space="preserve">Restoration Contractors </w:t>
              </w:r>
              <w:r w:rsidRPr="00540AC8">
                <w:t>in respect to their</w:t>
              </w:r>
              <w:r>
                <w:rPr>
                  <w:b/>
                  <w:bCs/>
                </w:rPr>
                <w:t xml:space="preserve"> Plant</w:t>
              </w:r>
              <w:r>
                <w:t xml:space="preserve"> </w:t>
              </w:r>
              <w:r w:rsidRPr="005165D2">
                <w:rPr>
                  <w:b/>
                  <w:bCs/>
                </w:rPr>
                <w:t>(</w:t>
              </w:r>
              <w:r w:rsidRPr="005165D2">
                <w:t xml:space="preserve">following </w:t>
              </w:r>
              <w:r w:rsidRPr="005165D2">
                <w:rPr>
                  <w:b/>
                  <w:bCs/>
                </w:rPr>
                <w:t>The Company</w:t>
              </w:r>
              <w:r w:rsidRPr="005165D2">
                <w:t xml:space="preserve"> issuing a </w:t>
              </w:r>
              <w:r w:rsidRPr="005165D2">
                <w:rPr>
                  <w:b/>
                  <w:bCs/>
                </w:rPr>
                <w:t>Space Weather Prepare Notification)</w:t>
              </w:r>
              <w:r w:rsidRPr="005165D2">
                <w:t>;</w:t>
              </w:r>
              <w:r w:rsidRPr="005165D2">
                <w:rPr>
                  <w:b/>
                  <w:bCs/>
                </w:rPr>
                <w:t xml:space="preserve"> </w:t>
              </w:r>
              <w:r w:rsidRPr="005165D2">
                <w:t xml:space="preserve">be deemed a </w:t>
              </w:r>
              <w:r w:rsidRPr="005165D2">
                <w:rPr>
                  <w:b/>
                  <w:bCs/>
                </w:rPr>
                <w:t>Planned Outage</w:t>
              </w:r>
              <w:r w:rsidRPr="005165D2">
                <w:t xml:space="preserve">.  </w:t>
              </w:r>
            </w:ins>
          </w:p>
        </w:tc>
      </w:tr>
      <w:tr w:rsidR="0088324C" w:rsidRPr="007E0B31" w14:paraId="72A06BFC" w14:textId="77777777" w:rsidTr="00540AC8">
        <w:trPr>
          <w:cantSplit/>
          <w:ins w:id="86" w:author="Graham Lear [NESO]" w:date="2025-08-15T17:11:00Z"/>
        </w:trPr>
        <w:tc>
          <w:tcPr>
            <w:tcW w:w="2884" w:type="dxa"/>
          </w:tcPr>
          <w:p w14:paraId="0BA20AD9" w14:textId="4650BFAD" w:rsidR="00E115E7" w:rsidRPr="00090C5D" w:rsidRDefault="00E115E7" w:rsidP="00E115E7">
            <w:pPr>
              <w:pStyle w:val="Arial11Bold"/>
              <w:rPr>
                <w:ins w:id="87" w:author="Graham Lear [NESO]" w:date="2025-08-15T17:11:00Z" w16du:dateUtc="2025-08-15T16:11:00Z"/>
                <w:bCs/>
              </w:rPr>
            </w:pPr>
            <w:ins w:id="88" w:author="Graham Lear [NESO]" w:date="2025-08-15T17:11:00Z" w16du:dateUtc="2025-08-15T16:11:00Z">
              <w:r w:rsidRPr="00EC334A">
                <w:rPr>
                  <w:bCs/>
                </w:rPr>
                <w:t>Space Weather Possible Notification</w:t>
              </w:r>
            </w:ins>
          </w:p>
        </w:tc>
        <w:tc>
          <w:tcPr>
            <w:tcW w:w="6634" w:type="dxa"/>
          </w:tcPr>
          <w:p w14:paraId="6286D583" w14:textId="22D63767" w:rsidR="00E115E7" w:rsidRPr="00540AC8" w:rsidRDefault="00E115E7" w:rsidP="00E115E7">
            <w:pPr>
              <w:pStyle w:val="TableArial11"/>
              <w:ind w:left="15" w:hanging="15"/>
              <w:rPr>
                <w:ins w:id="89" w:author="Graham Lear [NESO]" w:date="2025-08-15T17:11:00Z" w16du:dateUtc="2025-08-15T16:11:00Z"/>
              </w:rPr>
            </w:pPr>
            <w:ins w:id="90" w:author="Graham Lear [NESO]" w:date="2025-08-15T17:11:00Z" w16du:dateUtc="2025-08-15T16:11:00Z">
              <w:r w:rsidRPr="00540AC8">
                <w:t xml:space="preserve">A notification issued by </w:t>
              </w:r>
              <w:r w:rsidRPr="00540AC8">
                <w:rPr>
                  <w:b/>
                  <w:bCs/>
                </w:rPr>
                <w:t>The Company</w:t>
              </w:r>
              <w:r w:rsidRPr="00540AC8">
                <w:t xml:space="preserve"> via the </w:t>
              </w:r>
              <w:r w:rsidRPr="00540AC8">
                <w:rPr>
                  <w:b/>
                  <w:bCs/>
                </w:rPr>
                <w:t>BMRS</w:t>
              </w:r>
              <w:r w:rsidRPr="00540AC8">
                <w:t xml:space="preserve"> (and directly to </w:t>
              </w:r>
              <w:r w:rsidRPr="00540AC8">
                <w:rPr>
                  <w:b/>
                  <w:bCs/>
                </w:rPr>
                <w:t>Control Centres</w:t>
              </w:r>
              <w:r w:rsidRPr="00540AC8">
                <w:t xml:space="preserve">) following </w:t>
              </w:r>
              <w:r w:rsidRPr="00462B86">
                <w:rPr>
                  <w:b/>
                  <w:bCs/>
                </w:rPr>
                <w:t>The Company</w:t>
              </w:r>
              <w:r w:rsidRPr="00462B86">
                <w:t xml:space="preserve"> </w:t>
              </w:r>
              <w:r w:rsidRPr="00540AC8">
                <w:t>being informed by the Met Office of an imminent space weather related activity that is of a nature and anticipated level (</w:t>
              </w:r>
              <w:r>
                <w:t xml:space="preserve">using the Met Office ranking </w:t>
              </w:r>
              <w:r w:rsidRPr="00540AC8">
                <w:t xml:space="preserve">of G5) that warrants </w:t>
              </w:r>
              <w:r w:rsidRPr="00540AC8">
                <w:rPr>
                  <w:b/>
                  <w:bCs/>
                </w:rPr>
                <w:t>The</w:t>
              </w:r>
              <w:r w:rsidRPr="00540AC8">
                <w:t xml:space="preserve"> </w:t>
              </w:r>
              <w:r w:rsidRPr="00540AC8">
                <w:rPr>
                  <w:b/>
                  <w:bCs/>
                </w:rPr>
                <w:t>Company</w:t>
              </w:r>
              <w:r w:rsidRPr="00540AC8">
                <w:t xml:space="preserve"> informing relevant stakeholders for</w:t>
              </w:r>
              <w:r>
                <w:t xml:space="preserve"> their action where required in accordance with OC2.5.</w:t>
              </w:r>
              <w:r w:rsidRPr="00540AC8">
                <w:t xml:space="preserve"> A </w:t>
              </w:r>
              <w:r w:rsidRPr="00540AC8">
                <w:rPr>
                  <w:b/>
                  <w:bCs/>
                </w:rPr>
                <w:t xml:space="preserve">Space Weather Possible Notification </w:t>
              </w:r>
              <w:r w:rsidRPr="00540AC8">
                <w:t xml:space="preserve">is likely to be issued (by </w:t>
              </w:r>
              <w:r w:rsidRPr="00540AC8">
                <w:rPr>
                  <w:b/>
                  <w:bCs/>
                </w:rPr>
                <w:t>The Company</w:t>
              </w:r>
              <w:r w:rsidRPr="00540AC8">
                <w:t xml:space="preserve">) some </w:t>
              </w:r>
              <w:r>
                <w:t>20</w:t>
              </w:r>
              <w:r w:rsidRPr="00540AC8">
                <w:t xml:space="preserve"> to </w:t>
              </w:r>
              <w:r>
                <w:t>60</w:t>
              </w:r>
              <w:r w:rsidRPr="00540AC8">
                <w:t xml:space="preserve"> minutes ahead of a space weather event being forecast to impact the </w:t>
              </w:r>
              <w:r w:rsidRPr="00540AC8">
                <w:rPr>
                  <w:b/>
                  <w:bCs/>
                </w:rPr>
                <w:t>NETS</w:t>
              </w:r>
              <w:r w:rsidRPr="00540AC8">
                <w:t>.</w:t>
              </w:r>
            </w:ins>
          </w:p>
        </w:tc>
      </w:tr>
      <w:tr w:rsidR="0088324C" w:rsidRPr="007E0B31" w14:paraId="5A80036F" w14:textId="77777777" w:rsidTr="00540AC8">
        <w:trPr>
          <w:cantSplit/>
          <w:ins w:id="91" w:author="Graham Lear [NESO]" w:date="2025-08-15T17:11:00Z"/>
        </w:trPr>
        <w:tc>
          <w:tcPr>
            <w:tcW w:w="2884" w:type="dxa"/>
          </w:tcPr>
          <w:p w14:paraId="60943872" w14:textId="0F181EF2" w:rsidR="00E115E7" w:rsidRPr="00090C5D" w:rsidRDefault="00E115E7" w:rsidP="00E115E7">
            <w:pPr>
              <w:pStyle w:val="Arial11Bold"/>
              <w:rPr>
                <w:ins w:id="92" w:author="Graham Lear [NESO]" w:date="2025-08-15T17:11:00Z" w16du:dateUtc="2025-08-15T16:11:00Z"/>
                <w:bCs/>
              </w:rPr>
            </w:pPr>
            <w:ins w:id="93" w:author="Graham Lear [NESO]" w:date="2025-08-15T17:11:00Z" w16du:dateUtc="2025-08-15T16:11:00Z">
              <w:r w:rsidRPr="00090C5D">
                <w:rPr>
                  <w:bCs/>
                </w:rPr>
                <w:t>Space Weather Prepare Notification</w:t>
              </w:r>
            </w:ins>
          </w:p>
        </w:tc>
        <w:tc>
          <w:tcPr>
            <w:tcW w:w="6634" w:type="dxa"/>
          </w:tcPr>
          <w:p w14:paraId="3146563D" w14:textId="2B67EA0E" w:rsidR="00E115E7" w:rsidRPr="00540AC8" w:rsidRDefault="00E115E7" w:rsidP="00E115E7">
            <w:pPr>
              <w:pStyle w:val="TableArial11"/>
              <w:ind w:left="15" w:hanging="15"/>
              <w:rPr>
                <w:ins w:id="94" w:author="Graham Lear [NESO]" w:date="2025-08-15T17:11:00Z" w16du:dateUtc="2025-08-15T16:11:00Z"/>
              </w:rPr>
            </w:pPr>
            <w:ins w:id="95" w:author="Graham Lear [NESO]" w:date="2025-08-15T17:11:00Z" w16du:dateUtc="2025-08-15T16:11:00Z">
              <w:r w:rsidRPr="00540AC8">
                <w:t xml:space="preserve">A notification issued by </w:t>
              </w:r>
              <w:r w:rsidRPr="00540AC8">
                <w:rPr>
                  <w:b/>
                  <w:bCs/>
                </w:rPr>
                <w:t>The Company</w:t>
              </w:r>
              <w:r w:rsidRPr="00540AC8">
                <w:t xml:space="preserve"> via the </w:t>
              </w:r>
              <w:r w:rsidRPr="00540AC8">
                <w:rPr>
                  <w:b/>
                  <w:bCs/>
                </w:rPr>
                <w:t>BMRS</w:t>
              </w:r>
              <w:r w:rsidRPr="00540AC8">
                <w:t xml:space="preserve"> (and directly to </w:t>
              </w:r>
              <w:r w:rsidRPr="00540AC8">
                <w:rPr>
                  <w:b/>
                  <w:bCs/>
                </w:rPr>
                <w:t>Control Centres</w:t>
              </w:r>
              <w:r w:rsidRPr="00540AC8">
                <w:t xml:space="preserve">) following </w:t>
              </w:r>
              <w:r w:rsidRPr="00462B86">
                <w:rPr>
                  <w:b/>
                  <w:bCs/>
                </w:rPr>
                <w:t>The Company</w:t>
              </w:r>
              <w:r w:rsidRPr="00462B86">
                <w:t xml:space="preserve"> </w:t>
              </w:r>
              <w:r w:rsidRPr="00540AC8">
                <w:t>being informed by the Met Office of space weather related activity that is of a nature and anticipated level (</w:t>
              </w:r>
              <w:r>
                <w:t xml:space="preserve">using the Met office ranking of </w:t>
              </w:r>
              <w:r w:rsidRPr="00540AC8">
                <w:t xml:space="preserve">G5) that warrants </w:t>
              </w:r>
              <w:r w:rsidRPr="00540AC8">
                <w:rPr>
                  <w:b/>
                  <w:bCs/>
                </w:rPr>
                <w:t>The</w:t>
              </w:r>
              <w:r w:rsidRPr="00540AC8">
                <w:t xml:space="preserve"> </w:t>
              </w:r>
              <w:r w:rsidRPr="00540AC8">
                <w:rPr>
                  <w:b/>
                  <w:bCs/>
                </w:rPr>
                <w:t>Company</w:t>
              </w:r>
              <w:r w:rsidRPr="00540AC8">
                <w:t xml:space="preserve"> informing relevant stakeholders for their preparation purposes</w:t>
              </w:r>
              <w:r>
                <w:t>, including but not limited to their action required in accordance with OC2.5</w:t>
              </w:r>
              <w:r w:rsidRPr="00540AC8">
                <w:t xml:space="preserve">.  A </w:t>
              </w:r>
              <w:r w:rsidRPr="00540AC8">
                <w:rPr>
                  <w:b/>
                  <w:bCs/>
                </w:rPr>
                <w:t xml:space="preserve">Space Weather Prepare Notification </w:t>
              </w:r>
              <w:r w:rsidRPr="00540AC8">
                <w:t xml:space="preserve">is likely to be issued (by </w:t>
              </w:r>
              <w:r w:rsidRPr="00540AC8">
                <w:rPr>
                  <w:b/>
                  <w:bCs/>
                </w:rPr>
                <w:t>The Company</w:t>
              </w:r>
              <w:r w:rsidRPr="00540AC8">
                <w:t xml:space="preserve">) some </w:t>
              </w:r>
              <w:r>
                <w:t>12</w:t>
              </w:r>
              <w:r w:rsidRPr="00540AC8">
                <w:t xml:space="preserve"> to </w:t>
              </w:r>
              <w:r>
                <w:t>36</w:t>
              </w:r>
              <w:r w:rsidRPr="00540AC8">
                <w:t xml:space="preserve"> hours ahead of a space weather event being forecast to impact the </w:t>
              </w:r>
              <w:r w:rsidRPr="00540AC8">
                <w:rPr>
                  <w:b/>
                  <w:bCs/>
                </w:rPr>
                <w:t>NETS</w:t>
              </w:r>
              <w:r w:rsidRPr="00540AC8">
                <w:t>.</w:t>
              </w:r>
            </w:ins>
          </w:p>
        </w:tc>
      </w:tr>
      <w:tr w:rsidR="00E115E7" w:rsidRPr="007E0B31" w14:paraId="7573FBB9" w14:textId="77777777" w:rsidTr="0DEE1E6E">
        <w:trPr>
          <w:cantSplit/>
        </w:trPr>
        <w:tc>
          <w:tcPr>
            <w:tcW w:w="2884" w:type="dxa"/>
          </w:tcPr>
          <w:p w14:paraId="762A4B06" w14:textId="5DB3B8C0" w:rsidR="00E115E7" w:rsidRPr="007E0B31" w:rsidRDefault="00E115E7" w:rsidP="00E115E7">
            <w:pPr>
              <w:pStyle w:val="Arial11Bold"/>
              <w:rPr>
                <w:rFonts w:cs="Arial"/>
              </w:rPr>
            </w:pPr>
            <w:r w:rsidRPr="007E0B31">
              <w:rPr>
                <w:rFonts w:cs="Arial"/>
              </w:rPr>
              <w:t>Speeder Motor Setting Range</w:t>
            </w:r>
          </w:p>
        </w:tc>
        <w:tc>
          <w:tcPr>
            <w:tcW w:w="6634" w:type="dxa"/>
          </w:tcPr>
          <w:p w14:paraId="4F8D293D" w14:textId="77777777" w:rsidR="00E115E7" w:rsidRPr="007E0B31" w:rsidRDefault="00E115E7" w:rsidP="00E115E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115E7" w:rsidRPr="007E0B31" w14:paraId="04280D98" w14:textId="77777777" w:rsidTr="0DEE1E6E">
        <w:trPr>
          <w:cantSplit/>
        </w:trPr>
        <w:tc>
          <w:tcPr>
            <w:tcW w:w="2884" w:type="dxa"/>
          </w:tcPr>
          <w:p w14:paraId="7D8CDDFE" w14:textId="77777777" w:rsidR="00E115E7" w:rsidRPr="007E0B31" w:rsidRDefault="00E115E7" w:rsidP="00E115E7">
            <w:pPr>
              <w:pStyle w:val="Arial11Bold"/>
              <w:rPr>
                <w:rFonts w:cs="Arial"/>
              </w:rPr>
            </w:pPr>
            <w:r w:rsidRPr="007E0B31">
              <w:rPr>
                <w:rFonts w:cs="Arial"/>
              </w:rPr>
              <w:t>SPT</w:t>
            </w:r>
          </w:p>
        </w:tc>
        <w:tc>
          <w:tcPr>
            <w:tcW w:w="6634" w:type="dxa"/>
          </w:tcPr>
          <w:p w14:paraId="202D47CC" w14:textId="77777777" w:rsidR="00E115E7" w:rsidRPr="007E0B31" w:rsidRDefault="00E115E7" w:rsidP="00E115E7">
            <w:pPr>
              <w:pStyle w:val="TableArial11"/>
              <w:rPr>
                <w:rFonts w:cs="Arial"/>
              </w:rPr>
            </w:pPr>
            <w:r w:rsidRPr="007E0B31">
              <w:rPr>
                <w:rFonts w:cs="Arial"/>
              </w:rPr>
              <w:t>SP Transmission Limited</w:t>
            </w:r>
            <w:r>
              <w:rPr>
                <w:rFonts w:cs="Arial"/>
              </w:rPr>
              <w:t xml:space="preserve"> plc</w:t>
            </w:r>
          </w:p>
        </w:tc>
      </w:tr>
      <w:tr w:rsidR="00E115E7" w:rsidRPr="007E0B31" w14:paraId="2DA67376" w14:textId="77777777" w:rsidTr="0DEE1E6E">
        <w:trPr>
          <w:cantSplit/>
        </w:trPr>
        <w:tc>
          <w:tcPr>
            <w:tcW w:w="2884" w:type="dxa"/>
          </w:tcPr>
          <w:p w14:paraId="22F630E2" w14:textId="084D3F3B" w:rsidR="00E115E7" w:rsidRPr="004F1DF0" w:rsidRDefault="00E115E7" w:rsidP="00E115E7">
            <w:pPr>
              <w:rPr>
                <w:b/>
              </w:rPr>
            </w:pPr>
            <w:r w:rsidRPr="004F1DF0">
              <w:rPr>
                <w:rFonts w:cs="Arial"/>
                <w:b/>
              </w:rPr>
              <w:t>Standard Contract Terms</w:t>
            </w:r>
          </w:p>
        </w:tc>
        <w:tc>
          <w:tcPr>
            <w:tcW w:w="6634" w:type="dxa"/>
          </w:tcPr>
          <w:p w14:paraId="5D840AFD" w14:textId="4E3A5439" w:rsidR="00E115E7" w:rsidRPr="00DD7E1A" w:rsidRDefault="00E115E7" w:rsidP="00E115E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115E7" w:rsidRPr="007E0B31" w14:paraId="67A0366B" w14:textId="77777777" w:rsidTr="0DEE1E6E">
        <w:trPr>
          <w:cantSplit/>
        </w:trPr>
        <w:tc>
          <w:tcPr>
            <w:tcW w:w="2884" w:type="dxa"/>
          </w:tcPr>
          <w:p w14:paraId="0F9E2157" w14:textId="5498E044" w:rsidR="00E115E7" w:rsidRDefault="00E115E7" w:rsidP="00E115E7">
            <w:pPr>
              <w:pStyle w:val="Arial11Bold"/>
              <w:rPr>
                <w:rFonts w:cs="Arial"/>
              </w:rPr>
            </w:pPr>
            <w:r w:rsidRPr="007E0B31">
              <w:rPr>
                <w:rFonts w:cs="Arial"/>
              </w:rPr>
              <w:t>Standard Modifications</w:t>
            </w:r>
          </w:p>
          <w:p w14:paraId="07E084EC" w14:textId="7E4794BD" w:rsidR="00E115E7" w:rsidRPr="00FB43E1" w:rsidRDefault="00E115E7" w:rsidP="00E115E7"/>
        </w:tc>
        <w:tc>
          <w:tcPr>
            <w:tcW w:w="6634" w:type="dxa"/>
          </w:tcPr>
          <w:p w14:paraId="46989946" w14:textId="77777777" w:rsidR="00E115E7" w:rsidRPr="005C20E3" w:rsidRDefault="00E115E7" w:rsidP="00E115E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115E7" w:rsidRPr="007E0B31" w:rsidRDefault="00E115E7" w:rsidP="00E115E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115E7" w:rsidRPr="007E0B31" w14:paraId="0BE680B8" w14:textId="77777777" w:rsidTr="0DEE1E6E">
        <w:trPr>
          <w:cantSplit/>
        </w:trPr>
        <w:tc>
          <w:tcPr>
            <w:tcW w:w="2884" w:type="dxa"/>
          </w:tcPr>
          <w:p w14:paraId="08548C67" w14:textId="77777777" w:rsidR="00E115E7" w:rsidRPr="007E0B31" w:rsidRDefault="00E115E7" w:rsidP="00E115E7">
            <w:pPr>
              <w:pStyle w:val="Arial11Bold"/>
              <w:rPr>
                <w:rFonts w:cs="Arial"/>
              </w:rPr>
            </w:pPr>
            <w:r w:rsidRPr="007E0B31">
              <w:rPr>
                <w:rFonts w:cs="Arial"/>
              </w:rPr>
              <w:t>Standard Planning Data</w:t>
            </w:r>
          </w:p>
        </w:tc>
        <w:tc>
          <w:tcPr>
            <w:tcW w:w="6634" w:type="dxa"/>
          </w:tcPr>
          <w:p w14:paraId="2E9B039E" w14:textId="4F20BEE7" w:rsidR="00E115E7" w:rsidRPr="007E0B31" w:rsidRDefault="00E115E7" w:rsidP="00E115E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115E7" w:rsidRPr="007E0B31" w14:paraId="50C48905" w14:textId="77777777" w:rsidTr="0DEE1E6E">
        <w:trPr>
          <w:cantSplit/>
        </w:trPr>
        <w:tc>
          <w:tcPr>
            <w:tcW w:w="2884" w:type="dxa"/>
          </w:tcPr>
          <w:p w14:paraId="2AB06ACF" w14:textId="35A4C384" w:rsidR="00E115E7" w:rsidRPr="007E0B31" w:rsidRDefault="00E115E7" w:rsidP="00E115E7">
            <w:pPr>
              <w:pStyle w:val="Arial11Bold"/>
              <w:rPr>
                <w:rFonts w:cs="Arial"/>
              </w:rPr>
            </w:pPr>
            <w:r>
              <w:rPr>
                <w:rFonts w:cs="Arial"/>
              </w:rPr>
              <w:t>Standard Product</w:t>
            </w:r>
          </w:p>
        </w:tc>
        <w:tc>
          <w:tcPr>
            <w:tcW w:w="6634" w:type="dxa"/>
          </w:tcPr>
          <w:p w14:paraId="4CFE3F05" w14:textId="3648906A" w:rsidR="00E115E7" w:rsidRPr="007E0B31" w:rsidRDefault="00E115E7" w:rsidP="00E115E7">
            <w:pPr>
              <w:pStyle w:val="TableArial11"/>
              <w:rPr>
                <w:rFonts w:cs="Arial"/>
              </w:rPr>
            </w:pPr>
            <w:r>
              <w:rPr>
                <w:rFonts w:cs="Arial"/>
              </w:rPr>
              <w:t>Means a harmonised balancing product defined by all EU TSOs for the exchange of balance services.</w:t>
            </w:r>
          </w:p>
        </w:tc>
      </w:tr>
      <w:tr w:rsidR="00E115E7" w:rsidRPr="007E0B31" w14:paraId="4044E3F1" w14:textId="77777777" w:rsidTr="0DEE1E6E">
        <w:trPr>
          <w:cantSplit/>
        </w:trPr>
        <w:tc>
          <w:tcPr>
            <w:tcW w:w="2884" w:type="dxa"/>
          </w:tcPr>
          <w:p w14:paraId="1595BA77" w14:textId="0A36263B" w:rsidR="00E115E7" w:rsidRPr="007E0B31" w:rsidRDefault="00E115E7" w:rsidP="00E115E7">
            <w:pPr>
              <w:pStyle w:val="Arial11Bold"/>
              <w:rPr>
                <w:rFonts w:cs="Arial"/>
              </w:rPr>
            </w:pPr>
            <w:r>
              <w:rPr>
                <w:rFonts w:cs="Arial"/>
              </w:rPr>
              <w:t>Specific Product</w:t>
            </w:r>
          </w:p>
        </w:tc>
        <w:tc>
          <w:tcPr>
            <w:tcW w:w="6634" w:type="dxa"/>
          </w:tcPr>
          <w:p w14:paraId="2C1F1A68" w14:textId="18D90CF3" w:rsidR="00E115E7" w:rsidRPr="007E0B31" w:rsidRDefault="00E115E7" w:rsidP="00E115E7">
            <w:pPr>
              <w:pStyle w:val="TableArial11"/>
              <w:rPr>
                <w:rFonts w:cs="Arial"/>
              </w:rPr>
            </w:pPr>
            <w:r>
              <w:rPr>
                <w:rFonts w:cs="Arial"/>
              </w:rPr>
              <w:t>Means in the context of Balancing Services a product that is not a standard product.</w:t>
            </w:r>
          </w:p>
        </w:tc>
      </w:tr>
      <w:tr w:rsidR="00E115E7" w:rsidRPr="007E0B31" w14:paraId="72218AE6" w14:textId="77777777" w:rsidTr="0DEE1E6E">
        <w:trPr>
          <w:cantSplit/>
        </w:trPr>
        <w:tc>
          <w:tcPr>
            <w:tcW w:w="2884" w:type="dxa"/>
          </w:tcPr>
          <w:p w14:paraId="24E4CECA" w14:textId="77777777" w:rsidR="00E115E7" w:rsidRPr="007E0B31" w:rsidRDefault="00E115E7" w:rsidP="00E115E7">
            <w:pPr>
              <w:pStyle w:val="Arial11Bold"/>
              <w:rPr>
                <w:rFonts w:cs="Arial"/>
              </w:rPr>
            </w:pPr>
            <w:r w:rsidRPr="007E0B31">
              <w:rPr>
                <w:rFonts w:cs="Arial"/>
              </w:rPr>
              <w:t>Start Time</w:t>
            </w:r>
          </w:p>
        </w:tc>
        <w:tc>
          <w:tcPr>
            <w:tcW w:w="6634" w:type="dxa"/>
          </w:tcPr>
          <w:p w14:paraId="78DDDAD8" w14:textId="508DFE7C" w:rsidR="00E115E7" w:rsidRPr="007E0B31" w:rsidRDefault="00E115E7" w:rsidP="00E115E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115E7" w:rsidRPr="007E0B31" w14:paraId="763B02FF" w14:textId="77777777" w:rsidTr="0DEE1E6E">
        <w:trPr>
          <w:cantSplit/>
        </w:trPr>
        <w:tc>
          <w:tcPr>
            <w:tcW w:w="2884" w:type="dxa"/>
          </w:tcPr>
          <w:p w14:paraId="0BDA9245" w14:textId="77777777" w:rsidR="00E115E7" w:rsidRPr="007E0B31" w:rsidRDefault="00E115E7" w:rsidP="00E115E7">
            <w:pPr>
              <w:pStyle w:val="Arial11Bold"/>
              <w:rPr>
                <w:rFonts w:cs="Arial"/>
              </w:rPr>
            </w:pPr>
            <w:r w:rsidRPr="007E0B31">
              <w:rPr>
                <w:rFonts w:cs="Arial"/>
              </w:rPr>
              <w:t>Start-Up</w:t>
            </w:r>
          </w:p>
        </w:tc>
        <w:tc>
          <w:tcPr>
            <w:tcW w:w="6634" w:type="dxa"/>
          </w:tcPr>
          <w:p w14:paraId="4FEE3525" w14:textId="0B945479" w:rsidR="00E115E7" w:rsidRPr="000B675D" w:rsidRDefault="00E115E7" w:rsidP="00E115E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115E7" w:rsidRPr="00020048" w:rsidRDefault="00E115E7" w:rsidP="00E115E7">
            <w:pPr>
              <w:pStyle w:val="Default"/>
              <w:jc w:val="both"/>
              <w:rPr>
                <w:sz w:val="20"/>
                <w:szCs w:val="20"/>
              </w:rPr>
            </w:pPr>
          </w:p>
          <w:p w14:paraId="5B2A0628" w14:textId="4DE42AEA" w:rsidR="00E115E7" w:rsidRPr="00020048" w:rsidRDefault="00E115E7" w:rsidP="00E115E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115E7" w:rsidRPr="007E0B31" w14:paraId="62345A33" w14:textId="77777777" w:rsidTr="0DEE1E6E">
        <w:trPr>
          <w:cantSplit/>
        </w:trPr>
        <w:tc>
          <w:tcPr>
            <w:tcW w:w="2884" w:type="dxa"/>
          </w:tcPr>
          <w:p w14:paraId="50EEE201" w14:textId="77777777" w:rsidR="00E115E7" w:rsidRPr="007E0B31" w:rsidRDefault="00E115E7" w:rsidP="00E115E7">
            <w:pPr>
              <w:pStyle w:val="Arial11Bold"/>
              <w:rPr>
                <w:rFonts w:cs="Arial"/>
              </w:rPr>
            </w:pPr>
            <w:r w:rsidRPr="007E0B31">
              <w:rPr>
                <w:rFonts w:cs="Arial"/>
              </w:rPr>
              <w:t>Statement of Readiness</w:t>
            </w:r>
          </w:p>
        </w:tc>
        <w:tc>
          <w:tcPr>
            <w:tcW w:w="6634" w:type="dxa"/>
          </w:tcPr>
          <w:p w14:paraId="77611375" w14:textId="77777777" w:rsidR="00E115E7" w:rsidRPr="007E0B31" w:rsidRDefault="00E115E7" w:rsidP="00E115E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115E7" w:rsidRPr="007E0B31" w14:paraId="1419E7F2" w14:textId="77777777" w:rsidTr="0DEE1E6E">
        <w:trPr>
          <w:cantSplit/>
        </w:trPr>
        <w:tc>
          <w:tcPr>
            <w:tcW w:w="2884" w:type="dxa"/>
          </w:tcPr>
          <w:p w14:paraId="0D75498C" w14:textId="77777777" w:rsidR="00E115E7" w:rsidRPr="007E0B31" w:rsidRDefault="00E115E7" w:rsidP="00E115E7">
            <w:pPr>
              <w:pStyle w:val="Arial11Bold"/>
              <w:rPr>
                <w:rFonts w:cs="Arial"/>
              </w:rPr>
            </w:pPr>
            <w:r w:rsidRPr="007E0B31">
              <w:rPr>
                <w:rFonts w:cs="Arial"/>
              </w:rPr>
              <w:t>Station Board</w:t>
            </w:r>
          </w:p>
        </w:tc>
        <w:tc>
          <w:tcPr>
            <w:tcW w:w="6634" w:type="dxa"/>
          </w:tcPr>
          <w:p w14:paraId="67932C5D" w14:textId="77777777" w:rsidR="00E115E7" w:rsidRPr="007E0B31" w:rsidRDefault="00E115E7" w:rsidP="00E115E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115E7" w:rsidRPr="007E0B31" w14:paraId="600D28C8" w14:textId="77777777" w:rsidTr="0DEE1E6E">
        <w:trPr>
          <w:cantSplit/>
        </w:trPr>
        <w:tc>
          <w:tcPr>
            <w:tcW w:w="2884" w:type="dxa"/>
          </w:tcPr>
          <w:p w14:paraId="40E3E191" w14:textId="77777777" w:rsidR="00E115E7" w:rsidRPr="007E0B31" w:rsidRDefault="00E115E7" w:rsidP="00E115E7">
            <w:pPr>
              <w:pStyle w:val="Arial11Bold"/>
              <w:rPr>
                <w:rFonts w:cs="Arial"/>
              </w:rPr>
            </w:pPr>
            <w:r w:rsidRPr="007E0B31">
              <w:rPr>
                <w:rFonts w:cs="Arial"/>
              </w:rPr>
              <w:t>Station Transformer</w:t>
            </w:r>
          </w:p>
        </w:tc>
        <w:tc>
          <w:tcPr>
            <w:tcW w:w="6634" w:type="dxa"/>
          </w:tcPr>
          <w:p w14:paraId="0151496D" w14:textId="77777777" w:rsidR="00E115E7" w:rsidRPr="007E0B31" w:rsidRDefault="00E115E7" w:rsidP="00E115E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115E7" w:rsidRPr="007E0B31" w14:paraId="7EF10FB5" w14:textId="77777777" w:rsidTr="0DEE1E6E">
        <w:trPr>
          <w:cantSplit/>
        </w:trPr>
        <w:tc>
          <w:tcPr>
            <w:tcW w:w="2884" w:type="dxa"/>
          </w:tcPr>
          <w:p w14:paraId="73E257B8" w14:textId="77777777" w:rsidR="00E115E7" w:rsidRPr="007E0B31" w:rsidRDefault="00E115E7" w:rsidP="00E115E7">
            <w:pPr>
              <w:pStyle w:val="Arial11Bold"/>
              <w:rPr>
                <w:rFonts w:cs="Arial"/>
              </w:rPr>
            </w:pPr>
            <w:r w:rsidRPr="007E0B31">
              <w:rPr>
                <w:rFonts w:cs="Arial"/>
              </w:rPr>
              <w:t>STC Committee</w:t>
            </w:r>
          </w:p>
        </w:tc>
        <w:tc>
          <w:tcPr>
            <w:tcW w:w="6634" w:type="dxa"/>
          </w:tcPr>
          <w:p w14:paraId="4D4C3098" w14:textId="77777777" w:rsidR="00E115E7" w:rsidRPr="007E0B31" w:rsidRDefault="00E115E7" w:rsidP="00E115E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115E7" w:rsidRPr="007E0B31" w14:paraId="2E35A53F" w14:textId="77777777" w:rsidTr="0DEE1E6E">
        <w:trPr>
          <w:cantSplit/>
        </w:trPr>
        <w:tc>
          <w:tcPr>
            <w:tcW w:w="2884" w:type="dxa"/>
          </w:tcPr>
          <w:p w14:paraId="00F48074" w14:textId="77777777" w:rsidR="00E115E7" w:rsidRPr="007E0B31" w:rsidRDefault="00E115E7" w:rsidP="00E115E7">
            <w:pPr>
              <w:pStyle w:val="Arial11Bold"/>
              <w:rPr>
                <w:rFonts w:cs="Arial"/>
              </w:rPr>
            </w:pPr>
            <w:r w:rsidRPr="007E0B31">
              <w:rPr>
                <w:rFonts w:cs="Arial"/>
              </w:rPr>
              <w:t>Steam Unit</w:t>
            </w:r>
          </w:p>
        </w:tc>
        <w:tc>
          <w:tcPr>
            <w:tcW w:w="6634" w:type="dxa"/>
          </w:tcPr>
          <w:p w14:paraId="3EF0929F" w14:textId="77777777" w:rsidR="00E115E7" w:rsidRPr="007E0B31" w:rsidRDefault="00E115E7" w:rsidP="00E115E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115E7" w:rsidRPr="007E0B31" w14:paraId="79BC204A" w14:textId="77777777" w:rsidTr="0DEE1E6E">
        <w:trPr>
          <w:cantSplit/>
        </w:trPr>
        <w:tc>
          <w:tcPr>
            <w:tcW w:w="2884" w:type="dxa"/>
          </w:tcPr>
          <w:p w14:paraId="6442283E" w14:textId="77777777" w:rsidR="00E115E7" w:rsidRPr="007E0B31" w:rsidRDefault="00E115E7" w:rsidP="00E115E7">
            <w:pPr>
              <w:pStyle w:val="Arial11Bold"/>
              <w:rPr>
                <w:rFonts w:cs="Arial"/>
              </w:rPr>
            </w:pPr>
            <w:r>
              <w:t>Storage User</w:t>
            </w:r>
          </w:p>
        </w:tc>
        <w:tc>
          <w:tcPr>
            <w:tcW w:w="6634" w:type="dxa"/>
          </w:tcPr>
          <w:p w14:paraId="590EC982" w14:textId="77777777" w:rsidR="00E115E7" w:rsidRDefault="00E115E7" w:rsidP="00E115E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E115E7" w:rsidRDefault="00E115E7" w:rsidP="00E115E7">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E115E7" w:rsidRPr="007E0B31" w:rsidRDefault="00E115E7" w:rsidP="00E115E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115E7" w:rsidRPr="007E0B31" w14:paraId="00A4A935" w14:textId="77777777" w:rsidTr="0DEE1E6E">
        <w:trPr>
          <w:cantSplit/>
        </w:trPr>
        <w:tc>
          <w:tcPr>
            <w:tcW w:w="2884" w:type="dxa"/>
          </w:tcPr>
          <w:p w14:paraId="5B112BC4" w14:textId="77777777" w:rsidR="00E115E7" w:rsidRPr="007E0B31" w:rsidRDefault="00E115E7" w:rsidP="00E115E7">
            <w:pPr>
              <w:pStyle w:val="Arial11Bold"/>
              <w:rPr>
                <w:rFonts w:cs="Arial"/>
              </w:rPr>
            </w:pPr>
            <w:r w:rsidRPr="007E0B31">
              <w:rPr>
                <w:rFonts w:cs="Arial"/>
              </w:rPr>
              <w:t>Subtransmission System</w:t>
            </w:r>
          </w:p>
        </w:tc>
        <w:tc>
          <w:tcPr>
            <w:tcW w:w="6634" w:type="dxa"/>
          </w:tcPr>
          <w:p w14:paraId="3CC8DBCA" w14:textId="77777777" w:rsidR="00E115E7" w:rsidRPr="007E0B31" w:rsidRDefault="00E115E7" w:rsidP="00E115E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115E7" w:rsidRPr="007E0B31" w14:paraId="69833897" w14:textId="77777777" w:rsidTr="0DEE1E6E">
        <w:trPr>
          <w:cantSplit/>
        </w:trPr>
        <w:tc>
          <w:tcPr>
            <w:tcW w:w="2884" w:type="dxa"/>
          </w:tcPr>
          <w:p w14:paraId="47FBFB0B" w14:textId="77777777" w:rsidR="00E115E7" w:rsidRPr="007E0B31" w:rsidRDefault="00E115E7" w:rsidP="00E115E7">
            <w:pPr>
              <w:pStyle w:val="Arial11Bold"/>
              <w:rPr>
                <w:rFonts w:cs="Arial"/>
              </w:rPr>
            </w:pPr>
            <w:r w:rsidRPr="007E0B31">
              <w:rPr>
                <w:rFonts w:cs="Arial"/>
              </w:rPr>
              <w:t>Substantial Modification</w:t>
            </w:r>
          </w:p>
        </w:tc>
        <w:tc>
          <w:tcPr>
            <w:tcW w:w="6634" w:type="dxa"/>
          </w:tcPr>
          <w:p w14:paraId="28DAB5F5" w14:textId="1B8D727B" w:rsidR="00E115E7" w:rsidRPr="007E0B31" w:rsidRDefault="00E115E7" w:rsidP="00E115E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115E7" w:rsidRPr="007E0B31" w14:paraId="3B41007D" w14:textId="77777777" w:rsidTr="0DEE1E6E">
        <w:trPr>
          <w:cantSplit/>
        </w:trPr>
        <w:tc>
          <w:tcPr>
            <w:tcW w:w="2884" w:type="dxa"/>
          </w:tcPr>
          <w:p w14:paraId="6A1EE8B9" w14:textId="77777777" w:rsidR="00E115E7" w:rsidRPr="007E0B31" w:rsidRDefault="00E115E7" w:rsidP="00E115E7">
            <w:pPr>
              <w:pStyle w:val="Arial11Bold"/>
              <w:rPr>
                <w:rFonts w:cs="Arial"/>
              </w:rPr>
            </w:pPr>
            <w:r w:rsidRPr="007E0B31">
              <w:rPr>
                <w:rFonts w:cs="Arial"/>
              </w:rPr>
              <w:t>Supergrid Voltage</w:t>
            </w:r>
          </w:p>
        </w:tc>
        <w:tc>
          <w:tcPr>
            <w:tcW w:w="6634" w:type="dxa"/>
          </w:tcPr>
          <w:p w14:paraId="3ED2E251" w14:textId="77777777" w:rsidR="00E115E7" w:rsidRPr="007E0B31" w:rsidRDefault="00E115E7" w:rsidP="00E115E7">
            <w:pPr>
              <w:pStyle w:val="TableArial11"/>
              <w:rPr>
                <w:rFonts w:cs="Arial"/>
              </w:rPr>
            </w:pPr>
            <w:r w:rsidRPr="007E0B31">
              <w:rPr>
                <w:rFonts w:cs="Arial"/>
              </w:rPr>
              <w:t>Any voltage greater than 200kV.</w:t>
            </w:r>
          </w:p>
        </w:tc>
      </w:tr>
      <w:tr w:rsidR="00E115E7" w:rsidRPr="007E0B31" w14:paraId="207CFB67" w14:textId="77777777" w:rsidTr="0DEE1E6E">
        <w:trPr>
          <w:cantSplit/>
        </w:trPr>
        <w:tc>
          <w:tcPr>
            <w:tcW w:w="2884" w:type="dxa"/>
          </w:tcPr>
          <w:p w14:paraId="47BC84B1" w14:textId="77777777" w:rsidR="00E115E7" w:rsidRPr="007E0B31" w:rsidRDefault="00E115E7" w:rsidP="00E115E7">
            <w:pPr>
              <w:pStyle w:val="Arial11Bold"/>
              <w:rPr>
                <w:rFonts w:cs="Arial"/>
              </w:rPr>
            </w:pPr>
            <w:r w:rsidRPr="007E0B31">
              <w:rPr>
                <w:rFonts w:cs="Arial"/>
              </w:rPr>
              <w:t>Supplier</w:t>
            </w:r>
          </w:p>
        </w:tc>
        <w:tc>
          <w:tcPr>
            <w:tcW w:w="6634" w:type="dxa"/>
          </w:tcPr>
          <w:p w14:paraId="263B4681"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115E7" w:rsidRPr="00EE567A" w:rsidRDefault="00E115E7" w:rsidP="00E115E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115E7" w:rsidRPr="007E0B31" w14:paraId="17F58A80" w14:textId="77777777" w:rsidTr="0DEE1E6E">
        <w:trPr>
          <w:cantSplit/>
        </w:trPr>
        <w:tc>
          <w:tcPr>
            <w:tcW w:w="2884" w:type="dxa"/>
          </w:tcPr>
          <w:p w14:paraId="75C55EEE" w14:textId="77777777" w:rsidR="00E115E7" w:rsidRPr="007E0B31" w:rsidRDefault="00E115E7" w:rsidP="00E115E7">
            <w:pPr>
              <w:pStyle w:val="Arial11Bold"/>
              <w:rPr>
                <w:rFonts w:cs="Arial"/>
              </w:rPr>
            </w:pPr>
            <w:r w:rsidRPr="007E0B31">
              <w:rPr>
                <w:rFonts w:cs="Arial"/>
              </w:rPr>
              <w:t>Surplus</w:t>
            </w:r>
          </w:p>
        </w:tc>
        <w:tc>
          <w:tcPr>
            <w:tcW w:w="6634" w:type="dxa"/>
          </w:tcPr>
          <w:p w14:paraId="2FD7B95D" w14:textId="421BC578" w:rsidR="00E115E7" w:rsidRPr="007E0B31" w:rsidRDefault="00E115E7" w:rsidP="00E115E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115E7" w:rsidRPr="007E0B31" w14:paraId="7F14BA30" w14:textId="77777777" w:rsidTr="0DEE1E6E">
        <w:trPr>
          <w:cantSplit/>
          <w:trHeight w:val="2631"/>
        </w:trPr>
        <w:tc>
          <w:tcPr>
            <w:tcW w:w="2884" w:type="dxa"/>
          </w:tcPr>
          <w:p w14:paraId="41CEFC1C" w14:textId="77777777" w:rsidR="00E115E7" w:rsidRPr="007E0B31" w:rsidRDefault="00E115E7" w:rsidP="00E115E7">
            <w:pPr>
              <w:pStyle w:val="Arial11Bold"/>
              <w:rPr>
                <w:rFonts w:cs="Arial"/>
              </w:rPr>
            </w:pPr>
            <w:r w:rsidRPr="007E0B31">
              <w:rPr>
                <w:rFonts w:cs="Arial"/>
              </w:rPr>
              <w:t>Synchronised</w:t>
            </w:r>
          </w:p>
        </w:tc>
        <w:tc>
          <w:tcPr>
            <w:tcW w:w="6634" w:type="dxa"/>
          </w:tcPr>
          <w:p w14:paraId="3CAA8D12"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115E7" w:rsidRDefault="00E115E7" w:rsidP="00E115E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E115E7" w:rsidRPr="000F734A" w:rsidRDefault="00E115E7" w:rsidP="00E115E7"/>
          <w:p w14:paraId="75F2CFA4" w14:textId="7AF4E47E" w:rsidR="00E115E7" w:rsidRPr="000F734A" w:rsidRDefault="00E115E7" w:rsidP="00E115E7">
            <w:pPr>
              <w:jc w:val="center"/>
            </w:pPr>
          </w:p>
        </w:tc>
      </w:tr>
      <w:tr w:rsidR="00E115E7" w:rsidRPr="007E0B31" w14:paraId="17661C2E" w14:textId="77777777" w:rsidTr="0DEE1E6E">
        <w:trPr>
          <w:cantSplit/>
        </w:trPr>
        <w:tc>
          <w:tcPr>
            <w:tcW w:w="2884" w:type="dxa"/>
          </w:tcPr>
          <w:p w14:paraId="36D58C8A" w14:textId="77777777" w:rsidR="00E115E7" w:rsidRPr="007E0B31" w:rsidRDefault="00E115E7" w:rsidP="00E115E7">
            <w:pPr>
              <w:pStyle w:val="Arial11Bold"/>
              <w:rPr>
                <w:rFonts w:cs="Arial"/>
              </w:rPr>
            </w:pPr>
            <w:r w:rsidRPr="00DB341C">
              <w:rPr>
                <w:rFonts w:cs="Arial"/>
              </w:rPr>
              <w:t>Synchronous Electricity Storage Module</w:t>
            </w:r>
          </w:p>
        </w:tc>
        <w:tc>
          <w:tcPr>
            <w:tcW w:w="6634" w:type="dxa"/>
          </w:tcPr>
          <w:p w14:paraId="397D4FAB" w14:textId="77777777" w:rsidR="00E115E7" w:rsidRPr="007E0B31" w:rsidRDefault="00E115E7" w:rsidP="00E115E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115E7" w:rsidRPr="007E0B31" w14:paraId="52481EFC" w14:textId="77777777" w:rsidTr="0DEE1E6E">
        <w:trPr>
          <w:cantSplit/>
        </w:trPr>
        <w:tc>
          <w:tcPr>
            <w:tcW w:w="2884" w:type="dxa"/>
          </w:tcPr>
          <w:p w14:paraId="4353C802" w14:textId="77777777" w:rsidR="00E115E7" w:rsidRPr="007E0B31" w:rsidRDefault="00E115E7" w:rsidP="00E115E7">
            <w:pPr>
              <w:pStyle w:val="Arial11Bold"/>
              <w:rPr>
                <w:rFonts w:cs="Arial"/>
              </w:rPr>
            </w:pPr>
            <w:r w:rsidRPr="00DB341C">
              <w:rPr>
                <w:rFonts w:cs="Arial"/>
              </w:rPr>
              <w:t>Synchronous Electricity Storage Unit</w:t>
            </w:r>
          </w:p>
        </w:tc>
        <w:tc>
          <w:tcPr>
            <w:tcW w:w="6634" w:type="dxa"/>
          </w:tcPr>
          <w:p w14:paraId="002CD085" w14:textId="77777777" w:rsidR="00E115E7" w:rsidRPr="007E0B31" w:rsidRDefault="00E115E7" w:rsidP="00E115E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115E7" w:rsidRPr="007E0B31" w14:paraId="07EE0535" w14:textId="77777777" w:rsidTr="0DEE1E6E">
        <w:trPr>
          <w:cantSplit/>
        </w:trPr>
        <w:tc>
          <w:tcPr>
            <w:tcW w:w="2884" w:type="dxa"/>
          </w:tcPr>
          <w:p w14:paraId="5937CE21" w14:textId="77777777" w:rsidR="00E115E7" w:rsidRPr="007E0B31" w:rsidRDefault="00E115E7" w:rsidP="00E115E7">
            <w:pPr>
              <w:pStyle w:val="Arial11Bold"/>
              <w:rPr>
                <w:rFonts w:cs="Arial"/>
              </w:rPr>
            </w:pPr>
            <w:r w:rsidRPr="007E0B31">
              <w:rPr>
                <w:rFonts w:cs="Arial"/>
              </w:rPr>
              <w:t>Synchronising Generation</w:t>
            </w:r>
          </w:p>
        </w:tc>
        <w:tc>
          <w:tcPr>
            <w:tcW w:w="6634" w:type="dxa"/>
          </w:tcPr>
          <w:p w14:paraId="4CEBAA38" w14:textId="77777777" w:rsidR="00E115E7" w:rsidRPr="007E0B31" w:rsidRDefault="00E115E7" w:rsidP="00E115E7">
            <w:pPr>
              <w:pStyle w:val="TableArial11"/>
              <w:rPr>
                <w:rFonts w:cs="Arial"/>
              </w:rPr>
            </w:pPr>
            <w:r w:rsidRPr="007E0B31">
              <w:rPr>
                <w:rFonts w:cs="Arial"/>
              </w:rPr>
              <w:t>The amount of MW (in whole MW) produced at the moment of synchronising.</w:t>
            </w:r>
          </w:p>
        </w:tc>
      </w:tr>
      <w:tr w:rsidR="00E115E7" w:rsidRPr="007E0B31" w14:paraId="25ADF21B" w14:textId="77777777" w:rsidTr="0DEE1E6E">
        <w:trPr>
          <w:cantSplit/>
        </w:trPr>
        <w:tc>
          <w:tcPr>
            <w:tcW w:w="2884" w:type="dxa"/>
          </w:tcPr>
          <w:p w14:paraId="514A7415" w14:textId="77777777" w:rsidR="00E115E7" w:rsidRPr="007E0B31" w:rsidRDefault="00E115E7" w:rsidP="00E115E7">
            <w:pPr>
              <w:pStyle w:val="Arial11Bold"/>
              <w:rPr>
                <w:rFonts w:cs="Arial"/>
              </w:rPr>
            </w:pPr>
            <w:r w:rsidRPr="007E0B31">
              <w:rPr>
                <w:rFonts w:cs="Arial"/>
              </w:rPr>
              <w:t>Synchronising Group</w:t>
            </w:r>
          </w:p>
        </w:tc>
        <w:tc>
          <w:tcPr>
            <w:tcW w:w="6634" w:type="dxa"/>
          </w:tcPr>
          <w:p w14:paraId="30541B74" w14:textId="77777777" w:rsidR="00E115E7" w:rsidRPr="007E0B31" w:rsidRDefault="00E115E7" w:rsidP="00E115E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115E7" w:rsidRPr="007E0B31" w14:paraId="15108730" w14:textId="77777777" w:rsidTr="0DEE1E6E">
        <w:trPr>
          <w:cantSplit/>
        </w:trPr>
        <w:tc>
          <w:tcPr>
            <w:tcW w:w="2884" w:type="dxa"/>
          </w:tcPr>
          <w:p w14:paraId="1D2DBBCB" w14:textId="77777777" w:rsidR="00E115E7" w:rsidRPr="007E0B31" w:rsidRDefault="00E115E7" w:rsidP="00E115E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115E7" w:rsidRPr="007E0B31" w:rsidRDefault="00E115E7" w:rsidP="00E115E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115E7" w:rsidRPr="007E0B31" w14:paraId="5C3BD77A" w14:textId="77777777" w:rsidTr="0DEE1E6E">
        <w:trPr>
          <w:cantSplit/>
        </w:trPr>
        <w:tc>
          <w:tcPr>
            <w:tcW w:w="2884" w:type="dxa"/>
          </w:tcPr>
          <w:p w14:paraId="361EF41C" w14:textId="77777777" w:rsidR="00E115E7" w:rsidRPr="007E0B31" w:rsidRDefault="00E115E7" w:rsidP="00E115E7">
            <w:pPr>
              <w:pStyle w:val="Arial11Bold"/>
              <w:rPr>
                <w:rFonts w:cs="Arial"/>
              </w:rPr>
            </w:pPr>
            <w:r w:rsidRPr="007E0B31">
              <w:rPr>
                <w:rFonts w:cs="Arial"/>
              </w:rPr>
              <w:t>Synchronous Compensation</w:t>
            </w:r>
          </w:p>
        </w:tc>
        <w:tc>
          <w:tcPr>
            <w:tcW w:w="6634" w:type="dxa"/>
          </w:tcPr>
          <w:p w14:paraId="5C87AE70" w14:textId="77777777" w:rsidR="00E115E7" w:rsidRPr="007E0B31" w:rsidRDefault="00E115E7" w:rsidP="00E115E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115E7" w:rsidRPr="007E0B31" w14:paraId="09E76574" w14:textId="77777777" w:rsidTr="0DEE1E6E">
        <w:trPr>
          <w:cantSplit/>
        </w:trPr>
        <w:tc>
          <w:tcPr>
            <w:tcW w:w="2884" w:type="dxa"/>
          </w:tcPr>
          <w:p w14:paraId="7AD1E9C5" w14:textId="20EE06FA" w:rsidR="00E115E7" w:rsidRPr="007E0B31" w:rsidRDefault="00E115E7" w:rsidP="00E115E7">
            <w:pPr>
              <w:pStyle w:val="Arial11Bold"/>
              <w:rPr>
                <w:rFonts w:cs="Arial"/>
              </w:rPr>
            </w:pPr>
            <w:r>
              <w:t>Synchronous Compensation Equipment</w:t>
            </w:r>
          </w:p>
        </w:tc>
        <w:tc>
          <w:tcPr>
            <w:tcW w:w="6634" w:type="dxa"/>
          </w:tcPr>
          <w:p w14:paraId="6202363B" w14:textId="06D11D6B" w:rsidR="00E115E7" w:rsidRPr="007E0B31" w:rsidRDefault="00E115E7" w:rsidP="00E115E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115E7" w:rsidRPr="007E0B31" w14:paraId="44891D1E" w14:textId="77777777" w:rsidTr="0DEE1E6E">
        <w:trPr>
          <w:cantSplit/>
        </w:trPr>
        <w:tc>
          <w:tcPr>
            <w:tcW w:w="2884" w:type="dxa"/>
          </w:tcPr>
          <w:p w14:paraId="2C8F33FD" w14:textId="6717B83A" w:rsidR="00E115E7" w:rsidRPr="007E0B31" w:rsidRDefault="00E115E7" w:rsidP="00E115E7">
            <w:pPr>
              <w:pStyle w:val="Arial11Bold"/>
              <w:rPr>
                <w:rFonts w:cs="Arial"/>
              </w:rPr>
            </w:pPr>
            <w:r>
              <w:t>Synchronous Electricity Storage Module</w:t>
            </w:r>
          </w:p>
        </w:tc>
        <w:tc>
          <w:tcPr>
            <w:tcW w:w="6634" w:type="dxa"/>
          </w:tcPr>
          <w:p w14:paraId="0CCA3613" w14:textId="3A085331" w:rsidR="00E115E7" w:rsidRPr="007E0B31" w:rsidRDefault="00E115E7" w:rsidP="00E115E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115E7" w:rsidRPr="007E0B31" w14:paraId="2D43A999" w14:textId="77777777" w:rsidTr="0DEE1E6E">
        <w:trPr>
          <w:cantSplit/>
        </w:trPr>
        <w:tc>
          <w:tcPr>
            <w:tcW w:w="2884" w:type="dxa"/>
          </w:tcPr>
          <w:p w14:paraId="4F1100D1" w14:textId="1B9A5EDA" w:rsidR="00E115E7" w:rsidRPr="007E0B31" w:rsidRDefault="00E115E7" w:rsidP="00E115E7">
            <w:pPr>
              <w:pStyle w:val="Arial11Bold"/>
              <w:rPr>
                <w:rFonts w:cs="Arial"/>
              </w:rPr>
            </w:pPr>
            <w:r>
              <w:t>Synchronous Electricity Storage Unit</w:t>
            </w:r>
          </w:p>
        </w:tc>
        <w:tc>
          <w:tcPr>
            <w:tcW w:w="6634" w:type="dxa"/>
          </w:tcPr>
          <w:p w14:paraId="5A5941F1" w14:textId="7A431EFA" w:rsidR="00E115E7" w:rsidRPr="007E0B31" w:rsidRDefault="00E115E7" w:rsidP="00E115E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115E7" w:rsidRPr="007E0B31" w14:paraId="7B664425" w14:textId="77777777" w:rsidTr="0DEE1E6E">
        <w:trPr>
          <w:cantSplit/>
        </w:trPr>
        <w:tc>
          <w:tcPr>
            <w:tcW w:w="2884" w:type="dxa"/>
          </w:tcPr>
          <w:p w14:paraId="29B76C12" w14:textId="61773681" w:rsidR="00E115E7" w:rsidRPr="007E0B31" w:rsidRDefault="00E115E7" w:rsidP="00E115E7">
            <w:pPr>
              <w:pStyle w:val="Arial11Bold"/>
              <w:rPr>
                <w:rFonts w:cs="Arial"/>
              </w:rPr>
            </w:pPr>
            <w:r>
              <w:t>Synchronous Flywheel</w:t>
            </w:r>
          </w:p>
        </w:tc>
        <w:tc>
          <w:tcPr>
            <w:tcW w:w="6634" w:type="dxa"/>
          </w:tcPr>
          <w:p w14:paraId="7CB9B51E" w14:textId="65FF6627" w:rsidR="00E115E7" w:rsidRPr="007E0B31" w:rsidRDefault="00E115E7" w:rsidP="00E115E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115E7" w:rsidRPr="007E0B31" w14:paraId="019A8B7A" w14:textId="77777777" w:rsidTr="0DEE1E6E">
        <w:trPr>
          <w:cantSplit/>
        </w:trPr>
        <w:tc>
          <w:tcPr>
            <w:tcW w:w="2884" w:type="dxa"/>
          </w:tcPr>
          <w:p w14:paraId="7EC64686" w14:textId="77777777" w:rsidR="00E115E7" w:rsidRPr="007E0B31" w:rsidRDefault="00E115E7" w:rsidP="00E115E7">
            <w:pPr>
              <w:pStyle w:val="Arial11Bold"/>
              <w:rPr>
                <w:rFonts w:cs="Arial"/>
              </w:rPr>
            </w:pPr>
            <w:r w:rsidRPr="007E0B31">
              <w:rPr>
                <w:rFonts w:cs="Arial"/>
              </w:rPr>
              <w:t>Synchronous Generating Unit</w:t>
            </w:r>
          </w:p>
        </w:tc>
        <w:tc>
          <w:tcPr>
            <w:tcW w:w="6634" w:type="dxa"/>
          </w:tcPr>
          <w:p w14:paraId="178C6F67" w14:textId="77777777" w:rsidR="00E115E7" w:rsidRPr="007E0B31" w:rsidRDefault="00E115E7" w:rsidP="00E115E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115E7" w:rsidRPr="007E0B31" w14:paraId="27E5B6F9" w14:textId="77777777" w:rsidTr="0DEE1E6E">
        <w:trPr>
          <w:cantSplit/>
        </w:trPr>
        <w:tc>
          <w:tcPr>
            <w:tcW w:w="2884" w:type="dxa"/>
          </w:tcPr>
          <w:p w14:paraId="20E57E9F" w14:textId="77777777" w:rsidR="00E115E7" w:rsidRPr="007E0B31" w:rsidRDefault="00E115E7" w:rsidP="00E115E7">
            <w:pPr>
              <w:pStyle w:val="Arial11Bold"/>
              <w:rPr>
                <w:rFonts w:cs="Arial"/>
              </w:rPr>
            </w:pPr>
            <w:r w:rsidRPr="007E0B31">
              <w:rPr>
                <w:rFonts w:cs="Arial"/>
              </w:rPr>
              <w:t>Synchronous Generating Unit Performance Chart</w:t>
            </w:r>
          </w:p>
        </w:tc>
        <w:tc>
          <w:tcPr>
            <w:tcW w:w="6634" w:type="dxa"/>
          </w:tcPr>
          <w:p w14:paraId="1F374F30" w14:textId="4EB5627D" w:rsidR="00E115E7" w:rsidRPr="007E0B31" w:rsidRDefault="00E115E7" w:rsidP="00E115E7">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115E7" w:rsidRPr="007E0B31" w14:paraId="4145DF38" w14:textId="77777777" w:rsidTr="0DEE1E6E">
        <w:trPr>
          <w:cantSplit/>
        </w:trPr>
        <w:tc>
          <w:tcPr>
            <w:tcW w:w="2884" w:type="dxa"/>
          </w:tcPr>
          <w:p w14:paraId="32A93813"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115E7" w:rsidRPr="007E0B31" w:rsidRDefault="00E115E7" w:rsidP="00E115E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115E7" w:rsidRPr="007E0B31" w14:paraId="4A56AE2F" w14:textId="77777777" w:rsidTr="0DEE1E6E">
        <w:trPr>
          <w:cantSplit/>
        </w:trPr>
        <w:tc>
          <w:tcPr>
            <w:tcW w:w="2884" w:type="dxa"/>
          </w:tcPr>
          <w:p w14:paraId="30913130"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115E7" w:rsidRPr="007E0B31" w14:paraId="580C9961" w14:textId="77777777" w:rsidTr="0DEE1E6E">
        <w:trPr>
          <w:cantSplit/>
        </w:trPr>
        <w:tc>
          <w:tcPr>
            <w:tcW w:w="2884" w:type="dxa"/>
          </w:tcPr>
          <w:p w14:paraId="7A652147"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115E7" w:rsidRPr="007E0B31" w14:paraId="2F063EF7" w14:textId="77777777" w:rsidTr="0DEE1E6E">
        <w:trPr>
          <w:cantSplit/>
        </w:trPr>
        <w:tc>
          <w:tcPr>
            <w:tcW w:w="2884" w:type="dxa"/>
          </w:tcPr>
          <w:p w14:paraId="76651346"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115E7" w:rsidRPr="007E0B31" w14:paraId="7CE97EC2" w14:textId="77777777" w:rsidTr="0DEE1E6E">
        <w:trPr>
          <w:cantSplit/>
        </w:trPr>
        <w:tc>
          <w:tcPr>
            <w:tcW w:w="2884" w:type="dxa"/>
          </w:tcPr>
          <w:p w14:paraId="1DAA4D78" w14:textId="77777777" w:rsidR="00E115E7" w:rsidRPr="007E0B31" w:rsidRDefault="00E115E7" w:rsidP="00E115E7">
            <w:pPr>
              <w:pStyle w:val="Arial11Bold"/>
              <w:rPr>
                <w:rFonts w:cs="Arial"/>
              </w:rPr>
            </w:pPr>
            <w:r w:rsidRPr="007E0B31">
              <w:rPr>
                <w:rFonts w:cs="Arial"/>
              </w:rPr>
              <w:t>Synchronous Speed</w:t>
            </w:r>
          </w:p>
        </w:tc>
        <w:tc>
          <w:tcPr>
            <w:tcW w:w="6634" w:type="dxa"/>
          </w:tcPr>
          <w:p w14:paraId="296AAFDD" w14:textId="77777777" w:rsidR="00E115E7" w:rsidRPr="007E0B31" w:rsidRDefault="00E115E7" w:rsidP="00E115E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115E7" w:rsidRPr="007E0B31" w14:paraId="46A121A4" w14:textId="77777777" w:rsidTr="0DEE1E6E">
        <w:trPr>
          <w:cantSplit/>
        </w:trPr>
        <w:tc>
          <w:tcPr>
            <w:tcW w:w="2884" w:type="dxa"/>
          </w:tcPr>
          <w:p w14:paraId="24B0D1A3" w14:textId="77777777" w:rsidR="00E115E7" w:rsidRPr="007E0B31" w:rsidRDefault="00E115E7" w:rsidP="00E115E7">
            <w:pPr>
              <w:pStyle w:val="Arial11Bold"/>
              <w:rPr>
                <w:rFonts w:cs="Arial"/>
              </w:rPr>
            </w:pPr>
            <w:r w:rsidRPr="007E0B31">
              <w:rPr>
                <w:rFonts w:cs="Arial"/>
              </w:rPr>
              <w:t>System</w:t>
            </w:r>
          </w:p>
        </w:tc>
        <w:tc>
          <w:tcPr>
            <w:tcW w:w="6634" w:type="dxa"/>
          </w:tcPr>
          <w:p w14:paraId="2E67291E" w14:textId="77777777" w:rsidR="00E115E7" w:rsidRPr="007E0B31" w:rsidRDefault="00E115E7" w:rsidP="00E115E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115E7" w:rsidRPr="007E0B31" w14:paraId="198C9C42" w14:textId="77777777" w:rsidTr="0DEE1E6E">
        <w:trPr>
          <w:cantSplit/>
        </w:trPr>
        <w:tc>
          <w:tcPr>
            <w:tcW w:w="2884" w:type="dxa"/>
          </w:tcPr>
          <w:p w14:paraId="2E945DD5" w14:textId="77777777" w:rsidR="00E115E7" w:rsidRPr="007E0B31" w:rsidRDefault="00E115E7" w:rsidP="00E115E7">
            <w:pPr>
              <w:pStyle w:val="Arial11Bold"/>
              <w:rPr>
                <w:rFonts w:cs="Arial"/>
              </w:rPr>
            </w:pPr>
            <w:r w:rsidRPr="007E0B31">
              <w:rPr>
                <w:rFonts w:cs="Arial"/>
              </w:rPr>
              <w:t>System Ancillary Services</w:t>
            </w:r>
          </w:p>
        </w:tc>
        <w:tc>
          <w:tcPr>
            <w:tcW w:w="6634" w:type="dxa"/>
          </w:tcPr>
          <w:p w14:paraId="0CE07246" w14:textId="77777777" w:rsidR="00E115E7" w:rsidRPr="007E0B31" w:rsidRDefault="00E115E7" w:rsidP="00E115E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115E7" w:rsidRPr="007E0B31" w14:paraId="778725C7" w14:textId="77777777" w:rsidTr="0DEE1E6E">
        <w:trPr>
          <w:cantSplit/>
        </w:trPr>
        <w:tc>
          <w:tcPr>
            <w:tcW w:w="2884" w:type="dxa"/>
          </w:tcPr>
          <w:p w14:paraId="425345A0" w14:textId="77777777" w:rsidR="00E115E7" w:rsidRPr="007E0B31" w:rsidRDefault="00E115E7" w:rsidP="00E115E7">
            <w:pPr>
              <w:pStyle w:val="Arial11Bold"/>
              <w:rPr>
                <w:rFonts w:cs="Arial"/>
              </w:rPr>
            </w:pPr>
            <w:r w:rsidRPr="007E0B31">
              <w:rPr>
                <w:rFonts w:cs="Arial"/>
              </w:rPr>
              <w:t>System Constraint</w:t>
            </w:r>
          </w:p>
        </w:tc>
        <w:tc>
          <w:tcPr>
            <w:tcW w:w="6634" w:type="dxa"/>
          </w:tcPr>
          <w:p w14:paraId="0FA2E711" w14:textId="77777777" w:rsidR="00E115E7" w:rsidRPr="007E0B31" w:rsidRDefault="00E115E7" w:rsidP="00E115E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115E7" w:rsidRPr="007E0B31" w14:paraId="6A6B0B8D" w14:textId="77777777" w:rsidTr="0DEE1E6E">
        <w:trPr>
          <w:cantSplit/>
        </w:trPr>
        <w:tc>
          <w:tcPr>
            <w:tcW w:w="2884" w:type="dxa"/>
          </w:tcPr>
          <w:p w14:paraId="16C142C0" w14:textId="77777777" w:rsidR="00E115E7" w:rsidRPr="007E0B31" w:rsidRDefault="00E115E7" w:rsidP="00E115E7">
            <w:pPr>
              <w:pStyle w:val="Arial11Bold"/>
              <w:rPr>
                <w:rFonts w:cs="Arial"/>
              </w:rPr>
            </w:pPr>
            <w:r w:rsidRPr="007E0B31">
              <w:rPr>
                <w:rFonts w:cs="Arial"/>
              </w:rPr>
              <w:t>System Constrained Capacity</w:t>
            </w:r>
          </w:p>
        </w:tc>
        <w:tc>
          <w:tcPr>
            <w:tcW w:w="6634" w:type="dxa"/>
          </w:tcPr>
          <w:p w14:paraId="0F2A722E" w14:textId="77777777" w:rsidR="00E115E7" w:rsidRPr="007E0B31" w:rsidRDefault="00E115E7" w:rsidP="00E115E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115E7" w:rsidRPr="007E0B31" w14:paraId="2DCCEFE3" w14:textId="77777777" w:rsidTr="0DEE1E6E">
        <w:trPr>
          <w:cantSplit/>
        </w:trPr>
        <w:tc>
          <w:tcPr>
            <w:tcW w:w="2884" w:type="dxa"/>
          </w:tcPr>
          <w:p w14:paraId="27A70CF2" w14:textId="77777777" w:rsidR="00E115E7" w:rsidRPr="007E0B31" w:rsidRDefault="00E115E7" w:rsidP="00E115E7">
            <w:pPr>
              <w:pStyle w:val="Arial11Bold"/>
              <w:rPr>
                <w:rFonts w:cs="Arial"/>
              </w:rPr>
            </w:pPr>
            <w:r w:rsidRPr="007E0B31">
              <w:rPr>
                <w:rFonts w:cs="Arial"/>
              </w:rPr>
              <w:t>System Constraint Group</w:t>
            </w:r>
          </w:p>
        </w:tc>
        <w:tc>
          <w:tcPr>
            <w:tcW w:w="6634" w:type="dxa"/>
          </w:tcPr>
          <w:p w14:paraId="4EA868E5" w14:textId="77777777" w:rsidR="00E115E7" w:rsidRPr="007E0B31" w:rsidRDefault="00E115E7" w:rsidP="00E115E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115E7" w:rsidRPr="007E0B31" w14:paraId="6A7E13AA" w14:textId="77777777" w:rsidTr="0DEE1E6E">
        <w:trPr>
          <w:cantSplit/>
        </w:trPr>
        <w:tc>
          <w:tcPr>
            <w:tcW w:w="2884" w:type="dxa"/>
          </w:tcPr>
          <w:p w14:paraId="58BAEEED" w14:textId="182D3352" w:rsidR="00E115E7" w:rsidRPr="007E0B31" w:rsidRDefault="00E115E7" w:rsidP="00E115E7">
            <w:pPr>
              <w:pStyle w:val="Arial11Bold"/>
              <w:rPr>
                <w:rFonts w:cs="Arial"/>
              </w:rPr>
            </w:pPr>
            <w:r w:rsidRPr="00636020">
              <w:rPr>
                <w:bCs/>
              </w:rPr>
              <w:t>System Defence Plan</w:t>
            </w:r>
          </w:p>
        </w:tc>
        <w:tc>
          <w:tcPr>
            <w:tcW w:w="6634" w:type="dxa"/>
          </w:tcPr>
          <w:p w14:paraId="166CE446" w14:textId="74BDBFD6" w:rsidR="00E115E7" w:rsidRPr="007E0B31" w:rsidRDefault="00E115E7" w:rsidP="00E115E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115E7" w:rsidRPr="007E0B31" w14:paraId="4B0C4096" w14:textId="77777777" w:rsidTr="0DEE1E6E">
        <w:trPr>
          <w:cantSplit/>
        </w:trPr>
        <w:tc>
          <w:tcPr>
            <w:tcW w:w="2884" w:type="dxa"/>
          </w:tcPr>
          <w:p w14:paraId="2A1B9103" w14:textId="77777777" w:rsidR="00E115E7" w:rsidRPr="007E0B31" w:rsidRDefault="00E115E7" w:rsidP="00E115E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E115E7" w:rsidRPr="007E0B31" w:rsidRDefault="00E115E7" w:rsidP="00E115E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115E7" w:rsidRPr="007E0B31" w:rsidRDefault="00E115E7" w:rsidP="00E115E7">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E115E7" w:rsidRPr="007E0B31" w:rsidRDefault="00E115E7" w:rsidP="00E115E7">
            <w:pPr>
              <w:pStyle w:val="TableArial11"/>
              <w:rPr>
                <w:rFonts w:cs="Arial"/>
              </w:rPr>
            </w:pPr>
            <w:r w:rsidRPr="007E0B31">
              <w:rPr>
                <w:rFonts w:cs="Arial"/>
              </w:rPr>
              <w:t>Where:</w:t>
            </w:r>
          </w:p>
          <w:p w14:paraId="1D419929" w14:textId="77777777" w:rsidR="00E115E7" w:rsidRPr="007E0B31" w:rsidRDefault="00E115E7" w:rsidP="00E115E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115E7" w:rsidRPr="007E0B31" w:rsidRDefault="00E115E7" w:rsidP="00E115E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115E7" w:rsidRPr="007E0B31" w14:paraId="4B14F526" w14:textId="77777777" w:rsidTr="0DEE1E6E">
        <w:trPr>
          <w:cantSplit/>
          <w:trHeight w:val="552"/>
        </w:trPr>
        <w:tc>
          <w:tcPr>
            <w:tcW w:w="2884" w:type="dxa"/>
          </w:tcPr>
          <w:p w14:paraId="3549E3D2" w14:textId="77777777" w:rsidR="00E115E7" w:rsidRPr="001231D8" w:rsidRDefault="00E115E7" w:rsidP="00E115E7">
            <w:pPr>
              <w:rPr>
                <w:b/>
                <w:bCs/>
              </w:rPr>
            </w:pPr>
            <w:r w:rsidRPr="001231D8">
              <w:rPr>
                <w:b/>
                <w:bCs/>
              </w:rPr>
              <w:t>System Incidents Report</w:t>
            </w:r>
          </w:p>
        </w:tc>
        <w:tc>
          <w:tcPr>
            <w:tcW w:w="6634" w:type="dxa"/>
          </w:tcPr>
          <w:p w14:paraId="6EB5AF5A" w14:textId="77777777" w:rsidR="00E115E7" w:rsidRPr="001231D8" w:rsidRDefault="00E115E7" w:rsidP="00E115E7">
            <w:r w:rsidRPr="001231D8">
              <w:t xml:space="preserve">A report submitted to the GCRP on a monthly basis, containing, but not limited to, a list of </w:t>
            </w:r>
            <w:r w:rsidRPr="001231D8">
              <w:rPr>
                <w:b/>
                <w:bCs/>
              </w:rPr>
              <w:t>Significant Events</w:t>
            </w:r>
            <w:r w:rsidRPr="001231D8">
              <w:t>, as detailed in OC3.4.1.</w:t>
            </w:r>
          </w:p>
        </w:tc>
      </w:tr>
      <w:tr w:rsidR="00E115E7" w:rsidRPr="007E0B31" w14:paraId="64E976F1" w14:textId="77777777" w:rsidTr="0DEE1E6E">
        <w:trPr>
          <w:cantSplit/>
        </w:trPr>
        <w:tc>
          <w:tcPr>
            <w:tcW w:w="2884" w:type="dxa"/>
          </w:tcPr>
          <w:p w14:paraId="3016A7F7" w14:textId="77777777" w:rsidR="00E115E7" w:rsidRPr="007E0B31" w:rsidRDefault="00E115E7" w:rsidP="00E115E7">
            <w:pPr>
              <w:pStyle w:val="Arial11Bold"/>
              <w:rPr>
                <w:rFonts w:cs="Arial"/>
              </w:rPr>
            </w:pPr>
            <w:r w:rsidRPr="007E0B31">
              <w:rPr>
                <w:rFonts w:cs="Arial"/>
              </w:rPr>
              <w:t>System Margin</w:t>
            </w:r>
          </w:p>
        </w:tc>
        <w:tc>
          <w:tcPr>
            <w:tcW w:w="6634" w:type="dxa"/>
          </w:tcPr>
          <w:p w14:paraId="703670AA" w14:textId="77777777" w:rsidR="00E115E7" w:rsidRPr="007E0B31" w:rsidRDefault="00E115E7" w:rsidP="00E115E7">
            <w:pPr>
              <w:pStyle w:val="TableArial11"/>
              <w:rPr>
                <w:rFonts w:cs="Arial"/>
              </w:rPr>
            </w:pPr>
            <w:r w:rsidRPr="007E0B31">
              <w:rPr>
                <w:rFonts w:cs="Arial"/>
              </w:rPr>
              <w:t xml:space="preserve">The margin in any period between </w:t>
            </w:r>
          </w:p>
          <w:p w14:paraId="738D23F7"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115E7" w:rsidRPr="007E0B31" w:rsidRDefault="00E115E7" w:rsidP="00E115E7">
            <w:pPr>
              <w:pStyle w:val="TableArial11"/>
              <w:rPr>
                <w:rFonts w:cs="Arial"/>
                <w:b/>
              </w:rPr>
            </w:pPr>
            <w:r w:rsidRPr="007E0B31">
              <w:rPr>
                <w:rFonts w:cs="Arial"/>
              </w:rPr>
              <w:t>for that period.</w:t>
            </w:r>
          </w:p>
        </w:tc>
      </w:tr>
      <w:tr w:rsidR="00E115E7" w:rsidRPr="007E0B31" w14:paraId="3099E31F" w14:textId="77777777" w:rsidTr="0DEE1E6E">
        <w:trPr>
          <w:cantSplit/>
        </w:trPr>
        <w:tc>
          <w:tcPr>
            <w:tcW w:w="2884" w:type="dxa"/>
          </w:tcPr>
          <w:p w14:paraId="6B84F741" w14:textId="77777777" w:rsidR="00E115E7" w:rsidRPr="007E0B31" w:rsidRDefault="00E115E7" w:rsidP="00E115E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115E7" w:rsidRPr="007E0B31" w:rsidRDefault="00E115E7" w:rsidP="00E115E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115E7" w:rsidRPr="007E0B31" w14:paraId="3D29B4B3" w14:textId="77777777" w:rsidTr="0DEE1E6E">
        <w:trPr>
          <w:cantSplit/>
        </w:trPr>
        <w:tc>
          <w:tcPr>
            <w:tcW w:w="2884" w:type="dxa"/>
          </w:tcPr>
          <w:p w14:paraId="1AAAE1F3" w14:textId="77777777" w:rsidR="00E115E7" w:rsidRPr="007E0B31" w:rsidRDefault="00E115E7" w:rsidP="00E115E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E115E7" w:rsidRPr="007E0B31" w:rsidRDefault="00E115E7" w:rsidP="00E115E7">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E115E7" w:rsidRPr="007E0B31" w14:paraId="2E61AADE" w14:textId="77777777" w:rsidTr="0DEE1E6E">
        <w:trPr>
          <w:cantSplit/>
        </w:trPr>
        <w:tc>
          <w:tcPr>
            <w:tcW w:w="2884" w:type="dxa"/>
          </w:tcPr>
          <w:p w14:paraId="7FAE100E" w14:textId="5C92C90A" w:rsidR="00E115E7" w:rsidRPr="00636020" w:rsidRDefault="00E115E7" w:rsidP="00E115E7">
            <w:pPr>
              <w:pStyle w:val="Arial11Bold"/>
              <w:rPr>
                <w:bCs/>
              </w:rPr>
            </w:pPr>
            <w:r>
              <w:rPr>
                <w:rFonts w:cs="Arial"/>
              </w:rPr>
              <w:t>System Restoration</w:t>
            </w:r>
          </w:p>
        </w:tc>
        <w:tc>
          <w:tcPr>
            <w:tcW w:w="6634" w:type="dxa"/>
          </w:tcPr>
          <w:p w14:paraId="53AAEE62" w14:textId="15529814" w:rsidR="00E115E7" w:rsidRPr="00E00BC7" w:rsidRDefault="00E115E7" w:rsidP="00E115E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E115E7" w:rsidRPr="007E0B31" w14:paraId="2CF3A043" w14:textId="77777777" w:rsidTr="0DEE1E6E">
        <w:trPr>
          <w:cantSplit/>
        </w:trPr>
        <w:tc>
          <w:tcPr>
            <w:tcW w:w="2884" w:type="dxa"/>
          </w:tcPr>
          <w:p w14:paraId="0120BCB8" w14:textId="3A83B8E2" w:rsidR="00E115E7" w:rsidRDefault="00E115E7" w:rsidP="00E115E7">
            <w:pPr>
              <w:pStyle w:val="Arial11Bold"/>
              <w:rPr>
                <w:rFonts w:cs="Arial"/>
              </w:rPr>
            </w:pPr>
            <w:r>
              <w:rPr>
                <w:rFonts w:cs="Arial"/>
              </w:rPr>
              <w:t>System Restoration Region</w:t>
            </w:r>
          </w:p>
        </w:tc>
        <w:tc>
          <w:tcPr>
            <w:tcW w:w="6634" w:type="dxa"/>
          </w:tcPr>
          <w:p w14:paraId="5FF483DB" w14:textId="1B238D87" w:rsidR="00E115E7" w:rsidRPr="007E0B31" w:rsidRDefault="00E115E7" w:rsidP="00E115E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115E7" w:rsidRPr="007E0B31" w14:paraId="3847C81E" w14:textId="77777777" w:rsidTr="0DEE1E6E">
        <w:trPr>
          <w:cantSplit/>
        </w:trPr>
        <w:tc>
          <w:tcPr>
            <w:tcW w:w="2884" w:type="dxa"/>
          </w:tcPr>
          <w:p w14:paraId="7FC4DAB5" w14:textId="7005E6F4" w:rsidR="00E115E7" w:rsidRPr="007E0B31" w:rsidRDefault="00E115E7" w:rsidP="00E115E7">
            <w:pPr>
              <w:pStyle w:val="Arial11Bold"/>
              <w:rPr>
                <w:rFonts w:cs="Arial"/>
              </w:rPr>
            </w:pPr>
            <w:r w:rsidRPr="00636020">
              <w:rPr>
                <w:bCs/>
              </w:rPr>
              <w:t>System Restoration Plan</w:t>
            </w:r>
          </w:p>
        </w:tc>
        <w:tc>
          <w:tcPr>
            <w:tcW w:w="6634" w:type="dxa"/>
          </w:tcPr>
          <w:p w14:paraId="3E074751" w14:textId="4AF36860" w:rsidR="00E115E7" w:rsidRPr="007E0B31" w:rsidRDefault="00E115E7" w:rsidP="00E115E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E115E7" w:rsidRPr="007E0B31" w14:paraId="6694953E" w14:textId="77777777" w:rsidTr="0DEE1E6E">
        <w:trPr>
          <w:cantSplit/>
        </w:trPr>
        <w:tc>
          <w:tcPr>
            <w:tcW w:w="2884" w:type="dxa"/>
          </w:tcPr>
          <w:p w14:paraId="04061391" w14:textId="77777777" w:rsidR="00E115E7" w:rsidRPr="007E0B31" w:rsidRDefault="00E115E7" w:rsidP="00E115E7">
            <w:pPr>
              <w:pStyle w:val="Arial11Bold"/>
              <w:rPr>
                <w:rFonts w:cs="Arial"/>
              </w:rPr>
            </w:pPr>
            <w:r w:rsidRPr="007E0B31">
              <w:rPr>
                <w:rFonts w:cs="Arial"/>
              </w:rPr>
              <w:t>System Telephony</w:t>
            </w:r>
          </w:p>
        </w:tc>
        <w:tc>
          <w:tcPr>
            <w:tcW w:w="6634" w:type="dxa"/>
          </w:tcPr>
          <w:p w14:paraId="782961A9" w14:textId="0DAB7FEF" w:rsidR="00E115E7" w:rsidRPr="007E0B31" w:rsidRDefault="00E115E7" w:rsidP="00E115E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E115E7" w:rsidRPr="007E0B31" w14:paraId="7CE86D0C" w14:textId="77777777" w:rsidTr="0DEE1E6E">
        <w:trPr>
          <w:cantSplit/>
        </w:trPr>
        <w:tc>
          <w:tcPr>
            <w:tcW w:w="2884" w:type="dxa"/>
          </w:tcPr>
          <w:p w14:paraId="6D2E474F" w14:textId="77777777" w:rsidR="00E115E7" w:rsidRPr="007E0B31" w:rsidRDefault="00E115E7" w:rsidP="00E115E7">
            <w:pPr>
              <w:pStyle w:val="Arial11Bold"/>
              <w:rPr>
                <w:rFonts w:cs="Arial"/>
              </w:rPr>
            </w:pPr>
            <w:r w:rsidRPr="007E0B31">
              <w:rPr>
                <w:rFonts w:cs="Arial"/>
              </w:rPr>
              <w:t>System Tests</w:t>
            </w:r>
          </w:p>
        </w:tc>
        <w:tc>
          <w:tcPr>
            <w:tcW w:w="6634" w:type="dxa"/>
          </w:tcPr>
          <w:p w14:paraId="23728F19" w14:textId="77777777" w:rsidR="00E115E7" w:rsidRPr="007E0B31" w:rsidRDefault="00E115E7" w:rsidP="00E115E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115E7" w:rsidRPr="007E0B31" w14:paraId="08C1037D" w14:textId="77777777" w:rsidTr="0DEE1E6E">
        <w:trPr>
          <w:cantSplit/>
        </w:trPr>
        <w:tc>
          <w:tcPr>
            <w:tcW w:w="2884" w:type="dxa"/>
          </w:tcPr>
          <w:p w14:paraId="7BAC63AF" w14:textId="77777777" w:rsidR="00E115E7" w:rsidRPr="007E0B31" w:rsidRDefault="00E115E7" w:rsidP="00E115E7">
            <w:pPr>
              <w:pStyle w:val="Arial11Bold"/>
              <w:rPr>
                <w:rFonts w:cs="Arial"/>
              </w:rPr>
            </w:pPr>
            <w:r w:rsidRPr="007E0B31">
              <w:rPr>
                <w:rFonts w:cs="Arial"/>
              </w:rPr>
              <w:t>System to Demand Intertrip Scheme</w:t>
            </w:r>
          </w:p>
        </w:tc>
        <w:tc>
          <w:tcPr>
            <w:tcW w:w="6634" w:type="dxa"/>
          </w:tcPr>
          <w:p w14:paraId="1F793A5F" w14:textId="77777777" w:rsidR="00E115E7" w:rsidRPr="007E0B31" w:rsidRDefault="00E115E7" w:rsidP="00E115E7">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115E7" w:rsidRPr="007E0B31" w14:paraId="0CFD31AD" w14:textId="77777777" w:rsidTr="0DEE1E6E">
        <w:trPr>
          <w:cantSplit/>
        </w:trPr>
        <w:tc>
          <w:tcPr>
            <w:tcW w:w="2884" w:type="dxa"/>
          </w:tcPr>
          <w:p w14:paraId="6FAF95FE" w14:textId="77777777" w:rsidR="00E115E7" w:rsidRPr="007E0B31" w:rsidRDefault="00E115E7" w:rsidP="00E115E7">
            <w:pPr>
              <w:pStyle w:val="Arial11Bold"/>
              <w:rPr>
                <w:rFonts w:cs="Arial"/>
              </w:rPr>
            </w:pPr>
            <w:r w:rsidRPr="007E0B31">
              <w:rPr>
                <w:rFonts w:cs="Arial"/>
              </w:rPr>
              <w:t>System to Generator Operational Intertripping</w:t>
            </w:r>
          </w:p>
        </w:tc>
        <w:tc>
          <w:tcPr>
            <w:tcW w:w="6634" w:type="dxa"/>
          </w:tcPr>
          <w:p w14:paraId="3E1A2B55" w14:textId="61971953" w:rsidR="00E115E7" w:rsidRPr="007E0B31" w:rsidRDefault="00E115E7" w:rsidP="00E115E7">
            <w:pPr>
              <w:pStyle w:val="TableArial11"/>
              <w:rPr>
                <w:rFonts w:cs="Arial"/>
              </w:rPr>
            </w:pPr>
            <w:bookmarkStart w:id="96"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96"/>
            <w:r w:rsidRPr="007E0B31">
              <w:rPr>
                <w:rFonts w:cs="Arial"/>
              </w:rPr>
              <w:t>.</w:t>
            </w:r>
          </w:p>
        </w:tc>
      </w:tr>
      <w:tr w:rsidR="00E115E7" w:rsidRPr="007E0B31" w14:paraId="1DA61D3F" w14:textId="77777777" w:rsidTr="0DEE1E6E">
        <w:trPr>
          <w:cantSplit/>
        </w:trPr>
        <w:tc>
          <w:tcPr>
            <w:tcW w:w="2884" w:type="dxa"/>
          </w:tcPr>
          <w:p w14:paraId="68676C7F" w14:textId="77777777" w:rsidR="00E115E7" w:rsidRPr="007E0B31" w:rsidRDefault="00E115E7" w:rsidP="00E115E7">
            <w:pPr>
              <w:pStyle w:val="Arial11Bold"/>
              <w:rPr>
                <w:rFonts w:cs="Arial"/>
              </w:rPr>
            </w:pPr>
            <w:r w:rsidRPr="007E0B31">
              <w:rPr>
                <w:rFonts w:cs="Arial"/>
              </w:rPr>
              <w:t>System to Generator Operational Intertripping Scheme</w:t>
            </w:r>
          </w:p>
        </w:tc>
        <w:tc>
          <w:tcPr>
            <w:tcW w:w="6634" w:type="dxa"/>
          </w:tcPr>
          <w:p w14:paraId="62BA3C3F" w14:textId="7BBA8F9D" w:rsidR="00E115E7" w:rsidRPr="007E0B31" w:rsidRDefault="00E115E7" w:rsidP="00E115E7">
            <w:pPr>
              <w:pStyle w:val="TableArial11"/>
              <w:rPr>
                <w:rFonts w:cs="Arial"/>
              </w:rPr>
            </w:pPr>
            <w:bookmarkStart w:id="97"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97"/>
          </w:p>
        </w:tc>
      </w:tr>
      <w:tr w:rsidR="00E115E7" w:rsidRPr="007E0B31" w14:paraId="5E31ADD9" w14:textId="77777777" w:rsidTr="0DEE1E6E">
        <w:trPr>
          <w:cantSplit/>
        </w:trPr>
        <w:tc>
          <w:tcPr>
            <w:tcW w:w="2884" w:type="dxa"/>
          </w:tcPr>
          <w:p w14:paraId="0CFAE3A8" w14:textId="77777777" w:rsidR="00E115E7" w:rsidRPr="007E0B31" w:rsidRDefault="00E115E7" w:rsidP="00E115E7">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115E7" w:rsidRPr="007E0B31" w:rsidRDefault="00E115E7" w:rsidP="00E115E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E115E7" w:rsidRPr="007E0B31" w14:paraId="33638CB5" w14:textId="77777777" w:rsidTr="0DEE1E6E">
        <w:trPr>
          <w:cantSplit/>
        </w:trPr>
        <w:tc>
          <w:tcPr>
            <w:tcW w:w="2884" w:type="dxa"/>
          </w:tcPr>
          <w:p w14:paraId="32E734FA" w14:textId="77777777" w:rsidR="00E115E7" w:rsidRPr="007E0B31" w:rsidRDefault="00E115E7" w:rsidP="00E115E7">
            <w:pPr>
              <w:pStyle w:val="Arial11Bold"/>
              <w:rPr>
                <w:rFonts w:cs="Arial"/>
              </w:rPr>
            </w:pPr>
            <w:r w:rsidRPr="007E0B31">
              <w:rPr>
                <w:rFonts w:cs="Arial"/>
              </w:rPr>
              <w:t>Technical Specification</w:t>
            </w:r>
          </w:p>
        </w:tc>
        <w:tc>
          <w:tcPr>
            <w:tcW w:w="6634" w:type="dxa"/>
          </w:tcPr>
          <w:p w14:paraId="6AE817CF" w14:textId="77777777" w:rsidR="00E115E7" w:rsidRPr="007E0B31" w:rsidRDefault="00E115E7" w:rsidP="00E115E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115E7" w:rsidRPr="007E0B31" w14:paraId="4A337598" w14:textId="77777777" w:rsidTr="0DEE1E6E">
        <w:trPr>
          <w:cantSplit/>
        </w:trPr>
        <w:tc>
          <w:tcPr>
            <w:tcW w:w="2884" w:type="dxa"/>
          </w:tcPr>
          <w:p w14:paraId="39FDCA0F" w14:textId="51FF5C89" w:rsidR="00E115E7" w:rsidRPr="007E0B31" w:rsidRDefault="00E115E7" w:rsidP="00E115E7">
            <w:pPr>
              <w:pStyle w:val="Arial11Bold"/>
              <w:rPr>
                <w:rFonts w:cs="Arial"/>
              </w:rPr>
            </w:pPr>
            <w:r>
              <w:rPr>
                <w:rFonts w:cs="Arial"/>
              </w:rPr>
              <w:t>TERRE</w:t>
            </w:r>
          </w:p>
        </w:tc>
        <w:tc>
          <w:tcPr>
            <w:tcW w:w="6634" w:type="dxa"/>
          </w:tcPr>
          <w:p w14:paraId="583D7EB9" w14:textId="2F95AC51" w:rsidR="00E115E7" w:rsidRPr="007E0B31" w:rsidRDefault="00E115E7" w:rsidP="00E115E7">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115E7" w:rsidRPr="007E0B31" w14:paraId="5926AD32" w14:textId="77777777" w:rsidTr="0DEE1E6E">
        <w:trPr>
          <w:cantSplit/>
        </w:trPr>
        <w:tc>
          <w:tcPr>
            <w:tcW w:w="2884" w:type="dxa"/>
          </w:tcPr>
          <w:p w14:paraId="567E2BEF" w14:textId="695F4B81" w:rsidR="00E115E7" w:rsidRDefault="00E115E7" w:rsidP="00E115E7">
            <w:pPr>
              <w:pStyle w:val="Arial11Bold"/>
              <w:rPr>
                <w:rFonts w:cs="Arial"/>
              </w:rPr>
            </w:pPr>
            <w:r w:rsidRPr="0081264E">
              <w:rPr>
                <w:rFonts w:cs="Arial"/>
              </w:rPr>
              <w:t>TERRE Activation Period</w:t>
            </w:r>
          </w:p>
        </w:tc>
        <w:tc>
          <w:tcPr>
            <w:tcW w:w="6634" w:type="dxa"/>
          </w:tcPr>
          <w:p w14:paraId="41684B89" w14:textId="1905B62B" w:rsidR="00E115E7" w:rsidRPr="0081264E" w:rsidRDefault="00E115E7" w:rsidP="00E115E7">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115E7" w:rsidRPr="007E0B31" w14:paraId="49B52FEC" w14:textId="77777777" w:rsidTr="0DEE1E6E">
        <w:trPr>
          <w:cantSplit/>
        </w:trPr>
        <w:tc>
          <w:tcPr>
            <w:tcW w:w="2884" w:type="dxa"/>
          </w:tcPr>
          <w:p w14:paraId="1FED211F" w14:textId="533B6423" w:rsidR="00E115E7" w:rsidRPr="0081264E" w:rsidRDefault="00E115E7" w:rsidP="00E115E7">
            <w:pPr>
              <w:pStyle w:val="Arial11Bold"/>
              <w:rPr>
                <w:rFonts w:cs="Arial"/>
              </w:rPr>
            </w:pPr>
            <w:r w:rsidRPr="0081264E">
              <w:rPr>
                <w:rFonts w:cs="Arial"/>
              </w:rPr>
              <w:t>TERRE Auction Period</w:t>
            </w:r>
          </w:p>
        </w:tc>
        <w:tc>
          <w:tcPr>
            <w:tcW w:w="6634" w:type="dxa"/>
          </w:tcPr>
          <w:p w14:paraId="671C74AE" w14:textId="7274A881" w:rsidR="00E115E7" w:rsidRPr="0081264E" w:rsidRDefault="00E115E7" w:rsidP="00E115E7">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115E7" w:rsidRPr="007E0B31" w14:paraId="65701A2F" w14:textId="77777777" w:rsidTr="0DEE1E6E">
        <w:trPr>
          <w:cantSplit/>
        </w:trPr>
        <w:tc>
          <w:tcPr>
            <w:tcW w:w="2884" w:type="dxa"/>
          </w:tcPr>
          <w:p w14:paraId="7DA4E9BF" w14:textId="53EC5DBC" w:rsidR="00E115E7" w:rsidRPr="0081264E" w:rsidRDefault="00E115E7" w:rsidP="00E115E7">
            <w:pPr>
              <w:pStyle w:val="Arial11Bold"/>
              <w:rPr>
                <w:rFonts w:cs="Arial"/>
              </w:rPr>
            </w:pPr>
            <w:r w:rsidRPr="0081264E">
              <w:rPr>
                <w:rFonts w:cs="Arial"/>
              </w:rPr>
              <w:t>TERRE Bid</w:t>
            </w:r>
          </w:p>
        </w:tc>
        <w:tc>
          <w:tcPr>
            <w:tcW w:w="6634" w:type="dxa"/>
          </w:tcPr>
          <w:p w14:paraId="3AA84BC8" w14:textId="59D282F8" w:rsidR="00E115E7" w:rsidRPr="0081264E" w:rsidRDefault="00E115E7" w:rsidP="00E115E7">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115E7" w:rsidRPr="007E0B31" w14:paraId="55062C4A" w14:textId="77777777" w:rsidTr="0DEE1E6E">
        <w:trPr>
          <w:cantSplit/>
        </w:trPr>
        <w:tc>
          <w:tcPr>
            <w:tcW w:w="2884" w:type="dxa"/>
          </w:tcPr>
          <w:p w14:paraId="0E3BA98F" w14:textId="3DE6A8A3" w:rsidR="00E115E7" w:rsidRPr="0081264E" w:rsidRDefault="00E115E7" w:rsidP="00E115E7">
            <w:pPr>
              <w:pStyle w:val="Arial11Bold"/>
              <w:rPr>
                <w:rFonts w:cs="Arial"/>
              </w:rPr>
            </w:pPr>
            <w:r>
              <w:rPr>
                <w:rFonts w:cs="Arial"/>
              </w:rPr>
              <w:t>TERRE Central Platform</w:t>
            </w:r>
          </w:p>
        </w:tc>
        <w:tc>
          <w:tcPr>
            <w:tcW w:w="6634" w:type="dxa"/>
          </w:tcPr>
          <w:p w14:paraId="21E47917" w14:textId="46FA1734" w:rsidR="00E115E7" w:rsidRPr="0081264E" w:rsidRDefault="00E115E7" w:rsidP="00E115E7">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115E7" w:rsidRPr="0079139F" w14:paraId="275B43EB" w14:textId="77777777" w:rsidTr="0DEE1E6E">
        <w:trPr>
          <w:cantSplit/>
        </w:trPr>
        <w:tc>
          <w:tcPr>
            <w:tcW w:w="2884" w:type="dxa"/>
          </w:tcPr>
          <w:p w14:paraId="2CEC27FA" w14:textId="6D73E446" w:rsidR="00E115E7" w:rsidRPr="0079139F" w:rsidRDefault="00E115E7" w:rsidP="00E115E7">
            <w:pPr>
              <w:pStyle w:val="Arial11Bold"/>
              <w:rPr>
                <w:rFonts w:cs="Arial"/>
              </w:rPr>
            </w:pPr>
            <w:r w:rsidRPr="0079139F">
              <w:rPr>
                <w:rFonts w:cs="Arial"/>
              </w:rPr>
              <w:t>TERRE Data Validation and Consistency Rules</w:t>
            </w:r>
          </w:p>
        </w:tc>
        <w:tc>
          <w:tcPr>
            <w:tcW w:w="6634" w:type="dxa"/>
          </w:tcPr>
          <w:p w14:paraId="7AC65FEF" w14:textId="12093011" w:rsidR="00E115E7" w:rsidRDefault="00E115E7" w:rsidP="00E115E7">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115E7" w:rsidRPr="007E0B31" w14:paraId="377F57A2" w14:textId="77777777" w:rsidTr="0DEE1E6E">
        <w:trPr>
          <w:cantSplit/>
        </w:trPr>
        <w:tc>
          <w:tcPr>
            <w:tcW w:w="2884" w:type="dxa"/>
          </w:tcPr>
          <w:p w14:paraId="150333DE" w14:textId="33A1157A" w:rsidR="00E115E7" w:rsidRDefault="00E115E7" w:rsidP="00E115E7">
            <w:pPr>
              <w:pStyle w:val="Arial11Bold"/>
              <w:jc w:val="both"/>
              <w:rPr>
                <w:rFonts w:cs="Arial"/>
              </w:rPr>
            </w:pPr>
            <w:r w:rsidRPr="0081264E">
              <w:rPr>
                <w:rFonts w:cs="Arial"/>
              </w:rPr>
              <w:t>TERRE Gate Closure</w:t>
            </w:r>
          </w:p>
        </w:tc>
        <w:tc>
          <w:tcPr>
            <w:tcW w:w="6634" w:type="dxa"/>
          </w:tcPr>
          <w:p w14:paraId="36E98425" w14:textId="7BF742E0" w:rsidR="00E115E7" w:rsidRPr="0081264E" w:rsidRDefault="00E115E7" w:rsidP="00E115E7">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115E7" w:rsidRPr="007E0B31" w14:paraId="162A65B2" w14:textId="77777777" w:rsidTr="0DEE1E6E">
        <w:trPr>
          <w:cantSplit/>
        </w:trPr>
        <w:tc>
          <w:tcPr>
            <w:tcW w:w="2884" w:type="dxa"/>
          </w:tcPr>
          <w:p w14:paraId="1E8AEB6A" w14:textId="77777777" w:rsidR="00E115E7" w:rsidRDefault="00E115E7" w:rsidP="00E115E7">
            <w:pPr>
              <w:pStyle w:val="Arial11Bold"/>
              <w:jc w:val="both"/>
              <w:rPr>
                <w:rFonts w:cs="Arial"/>
              </w:rPr>
            </w:pPr>
            <w:r>
              <w:rPr>
                <w:rFonts w:cs="Arial"/>
              </w:rPr>
              <w:t>TERRE Instruction</w:t>
            </w:r>
          </w:p>
          <w:p w14:paraId="6C90D26B" w14:textId="1F6FC951" w:rsidR="00E115E7" w:rsidRPr="0081264E" w:rsidRDefault="00E115E7" w:rsidP="00E115E7">
            <w:pPr>
              <w:pStyle w:val="Arial11Bold"/>
              <w:jc w:val="both"/>
              <w:rPr>
                <w:rFonts w:cs="Arial"/>
              </w:rPr>
            </w:pPr>
            <w:r w:rsidRPr="0081264E">
              <w:rPr>
                <w:rFonts w:cs="Arial"/>
              </w:rPr>
              <w:t>Guide</w:t>
            </w:r>
          </w:p>
        </w:tc>
        <w:tc>
          <w:tcPr>
            <w:tcW w:w="6634" w:type="dxa"/>
          </w:tcPr>
          <w:p w14:paraId="0AE534E2" w14:textId="203C4D64" w:rsidR="00E115E7" w:rsidRDefault="00E115E7" w:rsidP="00E115E7">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115E7" w:rsidRPr="007E0B31" w14:paraId="3B8258A7" w14:textId="77777777" w:rsidTr="0DEE1E6E">
        <w:trPr>
          <w:cantSplit/>
        </w:trPr>
        <w:tc>
          <w:tcPr>
            <w:tcW w:w="2884" w:type="dxa"/>
          </w:tcPr>
          <w:p w14:paraId="0D19D080" w14:textId="77777777" w:rsidR="00E115E7" w:rsidRPr="007E0B31" w:rsidRDefault="00E115E7" w:rsidP="00E115E7">
            <w:pPr>
              <w:pStyle w:val="Arial11Bold"/>
              <w:rPr>
                <w:rFonts w:cs="Arial"/>
              </w:rPr>
            </w:pPr>
            <w:r w:rsidRPr="007E0B31">
              <w:rPr>
                <w:rFonts w:cs="Arial"/>
              </w:rPr>
              <w:t>Test Co-ordinator</w:t>
            </w:r>
          </w:p>
        </w:tc>
        <w:tc>
          <w:tcPr>
            <w:tcW w:w="6634" w:type="dxa"/>
          </w:tcPr>
          <w:p w14:paraId="326082B0" w14:textId="77777777" w:rsidR="00E115E7" w:rsidRPr="007E0B31" w:rsidRDefault="00E115E7" w:rsidP="00E115E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115E7" w:rsidRPr="007E0B31" w14:paraId="01488D17" w14:textId="77777777" w:rsidTr="0DEE1E6E">
        <w:trPr>
          <w:cantSplit/>
        </w:trPr>
        <w:tc>
          <w:tcPr>
            <w:tcW w:w="2884" w:type="dxa"/>
          </w:tcPr>
          <w:p w14:paraId="128FD9C9" w14:textId="77777777" w:rsidR="00E115E7" w:rsidRPr="007E0B31" w:rsidRDefault="00E115E7" w:rsidP="00E115E7">
            <w:pPr>
              <w:pStyle w:val="Arial11Bold"/>
              <w:rPr>
                <w:rFonts w:cs="Arial"/>
              </w:rPr>
            </w:pPr>
            <w:r w:rsidRPr="007E0B31">
              <w:rPr>
                <w:rFonts w:cs="Arial"/>
              </w:rPr>
              <w:t>Test Panel</w:t>
            </w:r>
          </w:p>
        </w:tc>
        <w:tc>
          <w:tcPr>
            <w:tcW w:w="6634" w:type="dxa"/>
          </w:tcPr>
          <w:p w14:paraId="33A2A2B3" w14:textId="77777777" w:rsidR="00E115E7" w:rsidRPr="007E0B31" w:rsidRDefault="00E115E7" w:rsidP="00E115E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115E7" w:rsidRPr="007E0B31" w14:paraId="2164A4E4" w14:textId="77777777" w:rsidTr="0DEE1E6E">
        <w:trPr>
          <w:cantSplit/>
        </w:trPr>
        <w:tc>
          <w:tcPr>
            <w:tcW w:w="2884" w:type="dxa"/>
          </w:tcPr>
          <w:p w14:paraId="1F60112F" w14:textId="41D5FEBC" w:rsidR="00E115E7" w:rsidRPr="00875FA6" w:rsidRDefault="00E115E7" w:rsidP="00E115E7">
            <w:pPr>
              <w:pStyle w:val="Arial11Bold"/>
            </w:pPr>
            <w:r w:rsidRPr="00875FA6">
              <w:t>Test Plan</w:t>
            </w:r>
          </w:p>
        </w:tc>
        <w:tc>
          <w:tcPr>
            <w:tcW w:w="6634" w:type="dxa"/>
          </w:tcPr>
          <w:p w14:paraId="438005A0" w14:textId="76F7FBDF" w:rsidR="00E115E7" w:rsidRPr="00875FA6" w:rsidRDefault="00E115E7" w:rsidP="00E115E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115E7" w:rsidRPr="007E0B31" w14:paraId="28AD5A3B" w14:textId="77777777" w:rsidTr="0DEE1E6E">
        <w:trPr>
          <w:cantSplit/>
        </w:trPr>
        <w:tc>
          <w:tcPr>
            <w:tcW w:w="2884" w:type="dxa"/>
          </w:tcPr>
          <w:p w14:paraId="57595996" w14:textId="77777777" w:rsidR="00E115E7" w:rsidRPr="007E0B31" w:rsidRDefault="00E115E7" w:rsidP="00E115E7">
            <w:pPr>
              <w:pStyle w:val="Arial11Bold"/>
              <w:rPr>
                <w:rFonts w:cs="Arial"/>
              </w:rPr>
            </w:pPr>
            <w:r w:rsidRPr="007E0B31">
              <w:rPr>
                <w:rFonts w:cs="Arial"/>
              </w:rPr>
              <w:t>Test Programme</w:t>
            </w:r>
          </w:p>
        </w:tc>
        <w:tc>
          <w:tcPr>
            <w:tcW w:w="6634" w:type="dxa"/>
          </w:tcPr>
          <w:p w14:paraId="19CEAC1B" w14:textId="77C128C1" w:rsidR="00E115E7" w:rsidRPr="007E0B31" w:rsidRDefault="00E115E7" w:rsidP="00E115E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115E7" w:rsidRPr="007E0B31" w14:paraId="1328CFC6" w14:textId="77777777" w:rsidTr="0DEE1E6E">
        <w:trPr>
          <w:cantSplit/>
        </w:trPr>
        <w:tc>
          <w:tcPr>
            <w:tcW w:w="2884" w:type="dxa"/>
          </w:tcPr>
          <w:p w14:paraId="1D6B5BC8" w14:textId="77777777" w:rsidR="00E115E7" w:rsidRPr="007E0B31" w:rsidRDefault="00E115E7" w:rsidP="00E115E7">
            <w:pPr>
              <w:pStyle w:val="Arial11Bold"/>
              <w:rPr>
                <w:rFonts w:cs="Arial"/>
              </w:rPr>
            </w:pPr>
            <w:r w:rsidRPr="007E0B31">
              <w:rPr>
                <w:rFonts w:cs="Arial"/>
              </w:rPr>
              <w:t>Test Proposer</w:t>
            </w:r>
          </w:p>
        </w:tc>
        <w:tc>
          <w:tcPr>
            <w:tcW w:w="6634" w:type="dxa"/>
          </w:tcPr>
          <w:p w14:paraId="3AACD309" w14:textId="77777777" w:rsidR="00E115E7" w:rsidRPr="007E0B31" w:rsidRDefault="00E115E7" w:rsidP="00E115E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115E7" w:rsidRPr="007E0B31" w14:paraId="316C92C8" w14:textId="77777777" w:rsidTr="0DEE1E6E">
        <w:trPr>
          <w:cantSplit/>
        </w:trPr>
        <w:tc>
          <w:tcPr>
            <w:tcW w:w="2884" w:type="dxa"/>
          </w:tcPr>
          <w:p w14:paraId="06874C34" w14:textId="30838C72" w:rsidR="00E115E7" w:rsidRPr="004C03CD" w:rsidRDefault="00E115E7" w:rsidP="00E115E7">
            <w:pPr>
              <w:pStyle w:val="Arial11Bold"/>
              <w:rPr>
                <w:rFonts w:cs="Arial"/>
              </w:rPr>
            </w:pPr>
            <w:r w:rsidRPr="002510FF">
              <w:rPr>
                <w:rFonts w:cs="Arial"/>
              </w:rPr>
              <w:t>Test Signal</w:t>
            </w:r>
          </w:p>
        </w:tc>
        <w:tc>
          <w:tcPr>
            <w:tcW w:w="6634" w:type="dxa"/>
          </w:tcPr>
          <w:p w14:paraId="0F830BE9" w14:textId="5C14D1D7" w:rsidR="00E115E7" w:rsidRPr="004C03CD" w:rsidRDefault="00E115E7" w:rsidP="00E115E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115E7" w:rsidRPr="007E0B31" w14:paraId="1191920B" w14:textId="77777777" w:rsidTr="0DEE1E6E">
        <w:trPr>
          <w:cantSplit/>
        </w:trPr>
        <w:tc>
          <w:tcPr>
            <w:tcW w:w="2884" w:type="dxa"/>
          </w:tcPr>
          <w:p w14:paraId="1A32535D" w14:textId="3657B7C0" w:rsidR="00E115E7" w:rsidRPr="007E0B31" w:rsidRDefault="00E115E7" w:rsidP="00E115E7">
            <w:pPr>
              <w:pStyle w:val="Arial11Bold"/>
              <w:rPr>
                <w:rFonts w:cs="Arial"/>
              </w:rPr>
            </w:pPr>
            <w:r>
              <w:rPr>
                <w:rFonts w:cs="Arial"/>
              </w:rPr>
              <w:t>The Company</w:t>
            </w:r>
          </w:p>
        </w:tc>
        <w:tc>
          <w:tcPr>
            <w:tcW w:w="6634" w:type="dxa"/>
          </w:tcPr>
          <w:p w14:paraId="17B4E3BD" w14:textId="70ADDF76" w:rsidR="00E115E7" w:rsidRPr="007E0B31" w:rsidRDefault="00E115E7" w:rsidP="00E115E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E115E7" w:rsidRPr="007E0B31" w14:paraId="100BAB28" w14:textId="77777777" w:rsidTr="0DEE1E6E">
        <w:trPr>
          <w:cantSplit/>
        </w:trPr>
        <w:tc>
          <w:tcPr>
            <w:tcW w:w="2884" w:type="dxa"/>
          </w:tcPr>
          <w:p w14:paraId="4F575092" w14:textId="1BAAF1FB" w:rsidR="00E115E7" w:rsidRPr="007E0B31" w:rsidRDefault="00E115E7" w:rsidP="00E115E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115E7" w:rsidRPr="007E0B31" w:rsidRDefault="00E115E7" w:rsidP="00E115E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115E7" w:rsidRPr="007E0B31" w14:paraId="07C21332" w14:textId="77777777" w:rsidTr="0DEE1E6E">
        <w:trPr>
          <w:cantSplit/>
        </w:trPr>
        <w:tc>
          <w:tcPr>
            <w:tcW w:w="2884" w:type="dxa"/>
          </w:tcPr>
          <w:p w14:paraId="46DE90D6" w14:textId="315D2376" w:rsidR="00E115E7" w:rsidRPr="007E0B31" w:rsidRDefault="00E115E7" w:rsidP="00E115E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115E7" w:rsidRPr="007E0B31" w:rsidRDefault="00E115E7" w:rsidP="00E115E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E115E7" w:rsidRPr="007E0B31" w14:paraId="7E0C0F2F" w14:textId="77777777" w:rsidTr="0DEE1E6E">
        <w:trPr>
          <w:cantSplit/>
        </w:trPr>
        <w:tc>
          <w:tcPr>
            <w:tcW w:w="2884" w:type="dxa"/>
          </w:tcPr>
          <w:p w14:paraId="1E0D9CB3" w14:textId="157BEEAF" w:rsidR="00E115E7" w:rsidRPr="00A438EF" w:rsidRDefault="00E115E7" w:rsidP="00E115E7">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115E7" w:rsidRPr="00CE4CCF" w:rsidRDefault="00E115E7" w:rsidP="00E115E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E115E7" w:rsidRPr="007E0B31" w14:paraId="051B9233" w14:textId="77777777" w:rsidTr="0DEE1E6E">
        <w:trPr>
          <w:cantSplit/>
        </w:trPr>
        <w:tc>
          <w:tcPr>
            <w:tcW w:w="2884" w:type="dxa"/>
          </w:tcPr>
          <w:p w14:paraId="2A8B99B3" w14:textId="592766FF" w:rsidR="00E115E7" w:rsidRPr="007E0B31" w:rsidRDefault="00E115E7" w:rsidP="00E115E7">
            <w:pPr>
              <w:pStyle w:val="Arial11Bold"/>
              <w:rPr>
                <w:rFonts w:cs="Arial"/>
              </w:rPr>
            </w:pPr>
            <w:r w:rsidRPr="0001102F">
              <w:rPr>
                <w:rFonts w:cs="Arial"/>
              </w:rPr>
              <w:t>Top Up Restoration Contract</w:t>
            </w:r>
          </w:p>
        </w:tc>
        <w:tc>
          <w:tcPr>
            <w:tcW w:w="6634" w:type="dxa"/>
          </w:tcPr>
          <w:p w14:paraId="48943893" w14:textId="224A59E7" w:rsidR="00E115E7" w:rsidRPr="007E0B31" w:rsidRDefault="00E115E7" w:rsidP="00E115E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E115E7" w:rsidRPr="007E0B31" w14:paraId="767E36DB" w14:textId="77777777" w:rsidTr="0DEE1E6E">
        <w:trPr>
          <w:cantSplit/>
        </w:trPr>
        <w:tc>
          <w:tcPr>
            <w:tcW w:w="2884" w:type="dxa"/>
          </w:tcPr>
          <w:p w14:paraId="130A2E6E" w14:textId="3CD6AF48" w:rsidR="00E115E7" w:rsidRPr="007E0B31" w:rsidRDefault="00E115E7" w:rsidP="00E115E7">
            <w:pPr>
              <w:pStyle w:val="Arial11Bold"/>
              <w:rPr>
                <w:rFonts w:cs="Arial"/>
              </w:rPr>
            </w:pPr>
            <w:r>
              <w:rPr>
                <w:rFonts w:cs="Arial"/>
              </w:rPr>
              <w:t>Top Up Restoration Contractor</w:t>
            </w:r>
          </w:p>
        </w:tc>
        <w:tc>
          <w:tcPr>
            <w:tcW w:w="6634" w:type="dxa"/>
          </w:tcPr>
          <w:p w14:paraId="08A3E597" w14:textId="5B2259FC" w:rsidR="00E115E7" w:rsidRPr="007E0B31" w:rsidRDefault="00E115E7" w:rsidP="00E115E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E115E7" w:rsidRPr="007E0B31" w14:paraId="7BDEB1D1" w14:textId="77777777" w:rsidTr="0DEE1E6E">
        <w:trPr>
          <w:cantSplit/>
        </w:trPr>
        <w:tc>
          <w:tcPr>
            <w:tcW w:w="2884" w:type="dxa"/>
          </w:tcPr>
          <w:p w14:paraId="6AAC9811" w14:textId="3492013A" w:rsidR="00E115E7" w:rsidRPr="007E0B31" w:rsidRDefault="00E115E7" w:rsidP="00E115E7">
            <w:pPr>
              <w:pStyle w:val="Arial11Bold"/>
              <w:rPr>
                <w:rFonts w:cs="Arial"/>
              </w:rPr>
            </w:pPr>
            <w:r>
              <w:rPr>
                <w:rFonts w:cs="Arial"/>
              </w:rPr>
              <w:t>Top Up Restoration Plant</w:t>
            </w:r>
          </w:p>
        </w:tc>
        <w:tc>
          <w:tcPr>
            <w:tcW w:w="6634" w:type="dxa"/>
          </w:tcPr>
          <w:p w14:paraId="7A52B53D" w14:textId="73F2688D" w:rsidR="00E115E7" w:rsidRPr="007E0B31" w:rsidRDefault="00E115E7" w:rsidP="00E115E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E115E7" w:rsidRPr="007E0B31" w14:paraId="616F93ED" w14:textId="77777777" w:rsidTr="0DEE1E6E">
        <w:trPr>
          <w:cantSplit/>
        </w:trPr>
        <w:tc>
          <w:tcPr>
            <w:tcW w:w="2884" w:type="dxa"/>
          </w:tcPr>
          <w:p w14:paraId="24BE8F65" w14:textId="7F0CB3AF" w:rsidR="00E115E7" w:rsidRPr="007E0B31" w:rsidRDefault="00E115E7" w:rsidP="00E115E7">
            <w:pPr>
              <w:pStyle w:val="Arial11Bold"/>
              <w:rPr>
                <w:rFonts w:cs="Arial"/>
              </w:rPr>
            </w:pPr>
            <w:r>
              <w:rPr>
                <w:rFonts w:cs="Arial"/>
              </w:rPr>
              <w:t>Top Up Restoration Plant Test</w:t>
            </w:r>
          </w:p>
        </w:tc>
        <w:tc>
          <w:tcPr>
            <w:tcW w:w="6634" w:type="dxa"/>
          </w:tcPr>
          <w:p w14:paraId="3D8FD0F6" w14:textId="218B9E06" w:rsidR="00E115E7" w:rsidRPr="007E0B31" w:rsidRDefault="00E115E7" w:rsidP="00E115E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115E7" w:rsidRPr="007E0B31" w14:paraId="6E50222A" w14:textId="77777777" w:rsidTr="0DEE1E6E">
        <w:trPr>
          <w:cantSplit/>
        </w:trPr>
        <w:tc>
          <w:tcPr>
            <w:tcW w:w="2884" w:type="dxa"/>
          </w:tcPr>
          <w:p w14:paraId="1FB787B1" w14:textId="77777777" w:rsidR="00E115E7" w:rsidRPr="007E0B31" w:rsidRDefault="00E115E7" w:rsidP="00E115E7">
            <w:pPr>
              <w:pStyle w:val="Arial11Bold"/>
              <w:rPr>
                <w:rFonts w:cs="Arial"/>
              </w:rPr>
            </w:pPr>
            <w:r w:rsidRPr="007E0B31">
              <w:rPr>
                <w:rFonts w:cs="Arial"/>
              </w:rPr>
              <w:t>Total Shutdown</w:t>
            </w:r>
          </w:p>
        </w:tc>
        <w:tc>
          <w:tcPr>
            <w:tcW w:w="6634" w:type="dxa"/>
          </w:tcPr>
          <w:p w14:paraId="5EDD63F2" w14:textId="1C79CF52" w:rsidR="00E115E7" w:rsidRPr="007E0B31" w:rsidRDefault="00E115E7" w:rsidP="00E115E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115E7" w:rsidRPr="007E0B31" w14:paraId="03665F8A" w14:textId="77777777" w:rsidTr="0DEE1E6E">
        <w:trPr>
          <w:cantSplit/>
        </w:trPr>
        <w:tc>
          <w:tcPr>
            <w:tcW w:w="2884" w:type="dxa"/>
          </w:tcPr>
          <w:p w14:paraId="133B8AA4" w14:textId="77777777" w:rsidR="00E115E7" w:rsidRPr="007E0B31" w:rsidRDefault="00E115E7" w:rsidP="00E115E7">
            <w:pPr>
              <w:pStyle w:val="Arial11Bold"/>
              <w:rPr>
                <w:rFonts w:cs="Arial"/>
              </w:rPr>
            </w:pPr>
            <w:r w:rsidRPr="007E0B31">
              <w:rPr>
                <w:rFonts w:cs="Arial"/>
              </w:rPr>
              <w:t>Total System</w:t>
            </w:r>
          </w:p>
        </w:tc>
        <w:tc>
          <w:tcPr>
            <w:tcW w:w="6634" w:type="dxa"/>
          </w:tcPr>
          <w:p w14:paraId="6E425FE9" w14:textId="77777777" w:rsidR="00E115E7" w:rsidRPr="007E0B31" w:rsidRDefault="00E115E7" w:rsidP="00E115E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115E7" w:rsidRPr="007E0B31" w14:paraId="2CEA121D" w14:textId="77777777" w:rsidTr="0DEE1E6E">
        <w:trPr>
          <w:cantSplit/>
        </w:trPr>
        <w:tc>
          <w:tcPr>
            <w:tcW w:w="2884" w:type="dxa"/>
          </w:tcPr>
          <w:p w14:paraId="096BE835" w14:textId="77777777" w:rsidR="00E115E7" w:rsidRPr="007E0B31" w:rsidRDefault="00E115E7" w:rsidP="00E115E7">
            <w:pPr>
              <w:pStyle w:val="Arial11Bold"/>
              <w:rPr>
                <w:rFonts w:cs="Arial"/>
              </w:rPr>
            </w:pPr>
            <w:r w:rsidRPr="007E0B31">
              <w:rPr>
                <w:rFonts w:cs="Arial"/>
              </w:rPr>
              <w:t>Trading Point</w:t>
            </w:r>
          </w:p>
        </w:tc>
        <w:tc>
          <w:tcPr>
            <w:tcW w:w="6634" w:type="dxa"/>
          </w:tcPr>
          <w:p w14:paraId="0BB80024" w14:textId="6807865F" w:rsidR="00E115E7" w:rsidRPr="007E0B31" w:rsidRDefault="00E115E7" w:rsidP="00E115E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115E7" w:rsidRPr="007E0B31" w14:paraId="6355B4EF" w14:textId="77777777" w:rsidTr="0DEE1E6E">
        <w:trPr>
          <w:cantSplit/>
        </w:trPr>
        <w:tc>
          <w:tcPr>
            <w:tcW w:w="2884" w:type="dxa"/>
          </w:tcPr>
          <w:p w14:paraId="2AC59C62" w14:textId="77777777" w:rsidR="00E115E7" w:rsidRPr="007E0B31" w:rsidRDefault="00E115E7" w:rsidP="00E115E7">
            <w:pPr>
              <w:pStyle w:val="Arial11Bold"/>
              <w:rPr>
                <w:rFonts w:cs="Arial"/>
              </w:rPr>
            </w:pPr>
            <w:r w:rsidRPr="007E0B31">
              <w:rPr>
                <w:rFonts w:cs="Arial"/>
              </w:rPr>
              <w:t>Transfer Date</w:t>
            </w:r>
          </w:p>
        </w:tc>
        <w:tc>
          <w:tcPr>
            <w:tcW w:w="6634" w:type="dxa"/>
          </w:tcPr>
          <w:p w14:paraId="7A0D17C4" w14:textId="77777777" w:rsidR="00E115E7" w:rsidRPr="007E0B31" w:rsidRDefault="00E115E7" w:rsidP="00E115E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115E7" w:rsidRPr="007E0B31" w14:paraId="2FFD149D" w14:textId="77777777" w:rsidTr="0DEE1E6E">
        <w:trPr>
          <w:cantSplit/>
        </w:trPr>
        <w:tc>
          <w:tcPr>
            <w:tcW w:w="2884" w:type="dxa"/>
          </w:tcPr>
          <w:p w14:paraId="6A0B230B" w14:textId="77777777" w:rsidR="00E115E7" w:rsidRPr="007E0B31" w:rsidRDefault="00E115E7" w:rsidP="00E115E7">
            <w:pPr>
              <w:pStyle w:val="Arial11Bold"/>
              <w:rPr>
                <w:rFonts w:cs="Arial"/>
              </w:rPr>
            </w:pPr>
            <w:r w:rsidRPr="007E0B31">
              <w:rPr>
                <w:rFonts w:cs="Arial"/>
              </w:rPr>
              <w:t>Transmission</w:t>
            </w:r>
          </w:p>
        </w:tc>
        <w:tc>
          <w:tcPr>
            <w:tcW w:w="6634" w:type="dxa"/>
          </w:tcPr>
          <w:p w14:paraId="484C3E41" w14:textId="77777777" w:rsidR="00E115E7" w:rsidRPr="007E0B31" w:rsidRDefault="00E115E7" w:rsidP="00E115E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115E7" w:rsidRPr="007E0B31" w14:paraId="369076F1" w14:textId="77777777" w:rsidTr="0DEE1E6E">
        <w:trPr>
          <w:cantSplit/>
        </w:trPr>
        <w:tc>
          <w:tcPr>
            <w:tcW w:w="2884" w:type="dxa"/>
          </w:tcPr>
          <w:p w14:paraId="1B0C8C13" w14:textId="77777777" w:rsidR="00E115E7" w:rsidRPr="007E0B31" w:rsidRDefault="00E115E7" w:rsidP="00E115E7">
            <w:pPr>
              <w:pStyle w:val="Arial11Bold"/>
              <w:rPr>
                <w:rFonts w:cs="Arial"/>
              </w:rPr>
            </w:pPr>
            <w:r w:rsidRPr="007E0B31">
              <w:rPr>
                <w:rFonts w:cs="Arial"/>
                <w:lang w:val="en-US"/>
              </w:rPr>
              <w:t>Transmission Area</w:t>
            </w:r>
          </w:p>
        </w:tc>
        <w:tc>
          <w:tcPr>
            <w:tcW w:w="6634" w:type="dxa"/>
          </w:tcPr>
          <w:p w14:paraId="4B6681DA" w14:textId="77777777" w:rsidR="00E115E7" w:rsidRPr="007E0B31" w:rsidRDefault="00E115E7" w:rsidP="00E115E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115E7" w:rsidRPr="007E0B31" w14:paraId="052C965A" w14:textId="77777777" w:rsidTr="0DEE1E6E">
        <w:trPr>
          <w:cantSplit/>
        </w:trPr>
        <w:tc>
          <w:tcPr>
            <w:tcW w:w="2884" w:type="dxa"/>
          </w:tcPr>
          <w:p w14:paraId="5F2FC0DC" w14:textId="77777777" w:rsidR="00E115E7" w:rsidRPr="007E0B31" w:rsidRDefault="00E115E7" w:rsidP="00E115E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115E7" w:rsidRPr="007E0B31" w14:paraId="0DDE5639" w14:textId="77777777" w:rsidTr="0DEE1E6E">
        <w:trPr>
          <w:cantSplit/>
        </w:trPr>
        <w:tc>
          <w:tcPr>
            <w:tcW w:w="2884" w:type="dxa"/>
          </w:tcPr>
          <w:p w14:paraId="1A90AEFF" w14:textId="77777777" w:rsidR="00E115E7" w:rsidRPr="007E0B31" w:rsidRDefault="00E115E7" w:rsidP="00E115E7">
            <w:pPr>
              <w:pStyle w:val="Arial11Bold"/>
              <w:rPr>
                <w:rFonts w:cs="Arial"/>
              </w:rPr>
            </w:pPr>
            <w:r w:rsidRPr="007E0B31">
              <w:rPr>
                <w:rFonts w:cs="Arial"/>
              </w:rPr>
              <w:t>Transmission DC Converter</w:t>
            </w:r>
          </w:p>
        </w:tc>
        <w:tc>
          <w:tcPr>
            <w:tcW w:w="6634" w:type="dxa"/>
          </w:tcPr>
          <w:p w14:paraId="3B963E3C" w14:textId="77777777" w:rsidR="00E115E7" w:rsidRPr="007E0B31" w:rsidRDefault="00E115E7" w:rsidP="00E115E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115E7" w:rsidRPr="007E0B31" w14:paraId="5F8263B5" w14:textId="77777777" w:rsidTr="0DEE1E6E">
        <w:trPr>
          <w:cantSplit/>
        </w:trPr>
        <w:tc>
          <w:tcPr>
            <w:tcW w:w="2884" w:type="dxa"/>
          </w:tcPr>
          <w:p w14:paraId="259E74B1" w14:textId="77777777" w:rsidR="00E115E7" w:rsidRPr="007E0B31" w:rsidRDefault="00E115E7" w:rsidP="00E115E7">
            <w:pPr>
              <w:pStyle w:val="Arial11Bold"/>
              <w:rPr>
                <w:rFonts w:cs="Arial"/>
              </w:rPr>
            </w:pPr>
            <w:r w:rsidRPr="007E0B31">
              <w:rPr>
                <w:rFonts w:cs="Arial"/>
              </w:rPr>
              <w:t>Transmission Entry Capacity</w:t>
            </w:r>
          </w:p>
        </w:tc>
        <w:tc>
          <w:tcPr>
            <w:tcW w:w="6634" w:type="dxa"/>
          </w:tcPr>
          <w:p w14:paraId="4AEF75AE" w14:textId="77777777" w:rsidR="00E115E7" w:rsidRPr="007E0B31" w:rsidRDefault="00E115E7" w:rsidP="00E115E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115E7" w:rsidRPr="007E0B31" w14:paraId="01834965" w14:textId="77777777" w:rsidTr="0DEE1E6E">
        <w:trPr>
          <w:cantSplit/>
        </w:trPr>
        <w:tc>
          <w:tcPr>
            <w:tcW w:w="2884" w:type="dxa"/>
          </w:tcPr>
          <w:p w14:paraId="28380C3E" w14:textId="77777777" w:rsidR="00E115E7" w:rsidRPr="007E0B31" w:rsidRDefault="00E115E7" w:rsidP="00E115E7">
            <w:pPr>
              <w:pStyle w:val="Arial11Bold"/>
              <w:rPr>
                <w:rFonts w:cs="Arial"/>
              </w:rPr>
            </w:pPr>
            <w:r w:rsidRPr="007E0B31">
              <w:rPr>
                <w:rFonts w:cs="Arial"/>
              </w:rPr>
              <w:t>Transmission Interface Circuit</w:t>
            </w:r>
          </w:p>
        </w:tc>
        <w:tc>
          <w:tcPr>
            <w:tcW w:w="6634" w:type="dxa"/>
          </w:tcPr>
          <w:p w14:paraId="77136DC3" w14:textId="77777777" w:rsidR="00E115E7" w:rsidRPr="00E9642F" w:rsidRDefault="00E115E7" w:rsidP="00E115E7">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E115E7" w:rsidRPr="007E0B31" w:rsidRDefault="00E115E7" w:rsidP="00E115E7">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E115E7" w:rsidRPr="007E0B31" w14:paraId="14A60B97" w14:textId="77777777" w:rsidTr="0DEE1E6E">
        <w:trPr>
          <w:cantSplit/>
        </w:trPr>
        <w:tc>
          <w:tcPr>
            <w:tcW w:w="2884" w:type="dxa"/>
          </w:tcPr>
          <w:p w14:paraId="24A351F4" w14:textId="77777777" w:rsidR="00E115E7" w:rsidRPr="007E0B31" w:rsidRDefault="00E115E7" w:rsidP="00E115E7">
            <w:pPr>
              <w:pStyle w:val="Arial11Bold"/>
              <w:rPr>
                <w:rFonts w:cs="Arial"/>
              </w:rPr>
            </w:pPr>
            <w:r w:rsidRPr="007E0B31">
              <w:rPr>
                <w:rFonts w:cs="Arial"/>
              </w:rPr>
              <w:t>Transmission Interface Point</w:t>
            </w:r>
          </w:p>
        </w:tc>
        <w:tc>
          <w:tcPr>
            <w:tcW w:w="6634" w:type="dxa"/>
          </w:tcPr>
          <w:p w14:paraId="288BC234" w14:textId="0940EB1B" w:rsidR="00E115E7" w:rsidRPr="007E0B31" w:rsidRDefault="00E115E7" w:rsidP="00E115E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115E7" w:rsidRPr="007E0B31" w14:paraId="12E4E169" w14:textId="77777777" w:rsidTr="0DEE1E6E">
        <w:trPr>
          <w:cantSplit/>
        </w:trPr>
        <w:tc>
          <w:tcPr>
            <w:tcW w:w="2884" w:type="dxa"/>
          </w:tcPr>
          <w:p w14:paraId="41174EA6" w14:textId="77777777" w:rsidR="00E115E7" w:rsidRPr="007E0B31" w:rsidRDefault="00E115E7" w:rsidP="00E115E7">
            <w:pPr>
              <w:pStyle w:val="Arial11Bold"/>
              <w:rPr>
                <w:rFonts w:cs="Arial"/>
              </w:rPr>
            </w:pPr>
            <w:r w:rsidRPr="007E0B31">
              <w:rPr>
                <w:rFonts w:cs="Arial"/>
              </w:rPr>
              <w:t>Transmission Interface Site</w:t>
            </w:r>
          </w:p>
        </w:tc>
        <w:tc>
          <w:tcPr>
            <w:tcW w:w="6634" w:type="dxa"/>
          </w:tcPr>
          <w:p w14:paraId="36310DA2" w14:textId="1A88231F" w:rsidR="00E115E7" w:rsidRPr="007E0B31" w:rsidRDefault="00E115E7" w:rsidP="00E115E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115E7" w:rsidRPr="007E0B31" w14:paraId="0B4F08F2" w14:textId="77777777" w:rsidTr="0DEE1E6E">
        <w:trPr>
          <w:cantSplit/>
        </w:trPr>
        <w:tc>
          <w:tcPr>
            <w:tcW w:w="2884" w:type="dxa"/>
          </w:tcPr>
          <w:p w14:paraId="71A83FA6" w14:textId="77777777" w:rsidR="00E115E7" w:rsidRPr="007E0B31" w:rsidRDefault="00E115E7" w:rsidP="00E115E7">
            <w:pPr>
              <w:pStyle w:val="Arial11Bold"/>
              <w:rPr>
                <w:rFonts w:cs="Arial"/>
              </w:rPr>
            </w:pPr>
            <w:r w:rsidRPr="007E0B31">
              <w:rPr>
                <w:rFonts w:cs="Arial"/>
              </w:rPr>
              <w:t>Transmission Licence</w:t>
            </w:r>
          </w:p>
        </w:tc>
        <w:tc>
          <w:tcPr>
            <w:tcW w:w="6634" w:type="dxa"/>
          </w:tcPr>
          <w:p w14:paraId="5E9EC095" w14:textId="77777777" w:rsidR="00E115E7" w:rsidRPr="007E0B31" w:rsidRDefault="00E115E7" w:rsidP="00E115E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115E7" w:rsidRPr="007E0B31" w14:paraId="1F5A6A84" w14:textId="77777777" w:rsidTr="0DEE1E6E">
        <w:trPr>
          <w:cantSplit/>
        </w:trPr>
        <w:tc>
          <w:tcPr>
            <w:tcW w:w="2884" w:type="dxa"/>
          </w:tcPr>
          <w:p w14:paraId="7216E635" w14:textId="77777777" w:rsidR="00E115E7" w:rsidRPr="007E0B31" w:rsidRDefault="00E115E7" w:rsidP="00E115E7">
            <w:pPr>
              <w:pStyle w:val="Arial11Bold"/>
              <w:rPr>
                <w:rFonts w:cs="Arial"/>
              </w:rPr>
            </w:pPr>
            <w:r w:rsidRPr="007E0B31">
              <w:rPr>
                <w:rFonts w:cs="Arial"/>
              </w:rPr>
              <w:t>Transmission Licensee</w:t>
            </w:r>
          </w:p>
        </w:tc>
        <w:tc>
          <w:tcPr>
            <w:tcW w:w="6634" w:type="dxa"/>
          </w:tcPr>
          <w:p w14:paraId="738A653A" w14:textId="37035491" w:rsidR="00E115E7" w:rsidRPr="007E0B31" w:rsidRDefault="00E115E7" w:rsidP="00E115E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E115E7" w:rsidRPr="007E0B31" w14:paraId="6ED18EA3" w14:textId="77777777" w:rsidTr="0DEE1E6E">
        <w:trPr>
          <w:cantSplit/>
        </w:trPr>
        <w:tc>
          <w:tcPr>
            <w:tcW w:w="2884" w:type="dxa"/>
          </w:tcPr>
          <w:p w14:paraId="6AB51AF3" w14:textId="77777777" w:rsidR="00E115E7" w:rsidRPr="007E0B31" w:rsidRDefault="00E115E7" w:rsidP="00E115E7">
            <w:pPr>
              <w:pStyle w:val="Arial11Bold"/>
              <w:rPr>
                <w:rFonts w:cs="Arial"/>
              </w:rPr>
            </w:pPr>
            <w:r w:rsidRPr="007E0B31">
              <w:rPr>
                <w:rFonts w:cs="Arial"/>
              </w:rPr>
              <w:t>Transmission Site</w:t>
            </w:r>
          </w:p>
        </w:tc>
        <w:tc>
          <w:tcPr>
            <w:tcW w:w="6634" w:type="dxa"/>
          </w:tcPr>
          <w:p w14:paraId="307AB72A" w14:textId="46F51AFD" w:rsidR="00E115E7" w:rsidRPr="007E0B31" w:rsidRDefault="00E115E7" w:rsidP="00E115E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115E7" w:rsidRPr="007E0B31" w14:paraId="6581C4CA" w14:textId="77777777" w:rsidTr="0DEE1E6E">
        <w:trPr>
          <w:cantSplit/>
        </w:trPr>
        <w:tc>
          <w:tcPr>
            <w:tcW w:w="2884" w:type="dxa"/>
          </w:tcPr>
          <w:p w14:paraId="7859EEE2" w14:textId="77777777" w:rsidR="00E115E7" w:rsidRPr="007E0B31" w:rsidRDefault="00E115E7" w:rsidP="00E115E7">
            <w:pPr>
              <w:pStyle w:val="Arial11Bold"/>
              <w:rPr>
                <w:rFonts w:cs="Arial"/>
              </w:rPr>
            </w:pPr>
            <w:r w:rsidRPr="007E0B31">
              <w:rPr>
                <w:rFonts w:cs="Arial"/>
              </w:rPr>
              <w:t>Transmission System</w:t>
            </w:r>
          </w:p>
        </w:tc>
        <w:tc>
          <w:tcPr>
            <w:tcW w:w="6634" w:type="dxa"/>
          </w:tcPr>
          <w:p w14:paraId="73BB66DD" w14:textId="77777777" w:rsidR="00E115E7" w:rsidRDefault="00E115E7" w:rsidP="00E115E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E115E7" w:rsidRPr="00D95034" w:rsidRDefault="00E115E7" w:rsidP="00E115E7">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E115E7" w:rsidRPr="00D95034" w:rsidRDefault="00E115E7" w:rsidP="00E115E7">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E115E7" w:rsidRPr="007E0B31" w:rsidRDefault="00E115E7" w:rsidP="00E115E7">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E115E7" w:rsidRPr="007E0B31" w14:paraId="6D673E45" w14:textId="77777777" w:rsidTr="0DEE1E6E">
        <w:trPr>
          <w:cantSplit/>
        </w:trPr>
        <w:tc>
          <w:tcPr>
            <w:tcW w:w="2884" w:type="dxa"/>
          </w:tcPr>
          <w:p w14:paraId="3E6756E5" w14:textId="77777777" w:rsidR="00E115E7" w:rsidRPr="007E0B31" w:rsidRDefault="00E115E7" w:rsidP="00E115E7">
            <w:pPr>
              <w:pStyle w:val="Arial11Bold"/>
              <w:rPr>
                <w:rFonts w:cs="Arial"/>
              </w:rPr>
            </w:pPr>
            <w:r w:rsidRPr="007E0B31">
              <w:rPr>
                <w:rFonts w:cs="Arial"/>
              </w:rPr>
              <w:t>Turbine Time Constant</w:t>
            </w:r>
          </w:p>
        </w:tc>
        <w:tc>
          <w:tcPr>
            <w:tcW w:w="6634" w:type="dxa"/>
          </w:tcPr>
          <w:p w14:paraId="1D7D5D0B" w14:textId="77777777" w:rsidR="00E115E7" w:rsidRPr="007E0B31" w:rsidRDefault="00E115E7" w:rsidP="00E115E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115E7" w:rsidRPr="007E0B31" w14:paraId="69758B0F" w14:textId="77777777" w:rsidTr="0DEE1E6E">
        <w:trPr>
          <w:cantSplit/>
        </w:trPr>
        <w:tc>
          <w:tcPr>
            <w:tcW w:w="2884" w:type="dxa"/>
          </w:tcPr>
          <w:p w14:paraId="2CCCBDA7" w14:textId="77777777" w:rsidR="00E115E7" w:rsidRPr="007E0B31" w:rsidRDefault="00E115E7" w:rsidP="00E115E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115E7" w:rsidRPr="007E0B31" w:rsidRDefault="00E115E7" w:rsidP="00E115E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115E7" w:rsidRPr="007E0B31" w14:paraId="617806BC" w14:textId="77777777" w:rsidTr="0DEE1E6E">
        <w:trPr>
          <w:cantSplit/>
        </w:trPr>
        <w:tc>
          <w:tcPr>
            <w:tcW w:w="2884" w:type="dxa"/>
          </w:tcPr>
          <w:p w14:paraId="5D64AA45" w14:textId="77777777" w:rsidR="00E115E7" w:rsidRPr="007E0B31" w:rsidRDefault="00E115E7" w:rsidP="00E115E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115E7" w:rsidRPr="007E0B31" w:rsidRDefault="00E115E7" w:rsidP="00E115E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115E7" w:rsidRPr="007E0B31" w14:paraId="4DC46CF3" w14:textId="77777777" w:rsidTr="0DEE1E6E">
        <w:trPr>
          <w:cantSplit/>
        </w:trPr>
        <w:tc>
          <w:tcPr>
            <w:tcW w:w="2884" w:type="dxa"/>
          </w:tcPr>
          <w:p w14:paraId="54A735C9" w14:textId="77777777" w:rsidR="00E115E7" w:rsidRPr="007E0B31" w:rsidRDefault="00E115E7" w:rsidP="00E115E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115E7" w:rsidRPr="007E0B31" w:rsidRDefault="00E115E7" w:rsidP="00E115E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115E7" w:rsidRPr="007E0B31" w14:paraId="04971D97" w14:textId="77777777" w:rsidTr="0DEE1E6E">
        <w:trPr>
          <w:cantSplit/>
        </w:trPr>
        <w:tc>
          <w:tcPr>
            <w:tcW w:w="2884" w:type="dxa"/>
          </w:tcPr>
          <w:p w14:paraId="03947CC0" w14:textId="77777777" w:rsidR="00E115E7" w:rsidRPr="007E0B31" w:rsidRDefault="00E115E7" w:rsidP="00E115E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115E7" w:rsidRPr="007E0B31" w:rsidRDefault="00E115E7" w:rsidP="00E115E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115E7" w:rsidRPr="007E0B31" w:rsidRDefault="00E115E7" w:rsidP="00E115E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115E7" w:rsidRPr="007E0B31" w:rsidRDefault="00E115E7" w:rsidP="00E115E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115E7" w:rsidRPr="007E0B31" w14:paraId="23E68C54" w14:textId="77777777" w:rsidTr="0DEE1E6E">
        <w:trPr>
          <w:cantSplit/>
        </w:trPr>
        <w:tc>
          <w:tcPr>
            <w:tcW w:w="2884" w:type="dxa"/>
          </w:tcPr>
          <w:p w14:paraId="3456D5FD" w14:textId="77777777" w:rsidR="00E115E7" w:rsidRPr="007E0B31" w:rsidRDefault="00E115E7" w:rsidP="00E115E7">
            <w:pPr>
              <w:pStyle w:val="Arial11Bold"/>
              <w:rPr>
                <w:rFonts w:cs="Arial"/>
              </w:rPr>
            </w:pPr>
            <w:r w:rsidRPr="007E0B31">
              <w:rPr>
                <w:rFonts w:cs="Arial"/>
              </w:rPr>
              <w:t>Unbalanced Load</w:t>
            </w:r>
          </w:p>
        </w:tc>
        <w:tc>
          <w:tcPr>
            <w:tcW w:w="6634" w:type="dxa"/>
          </w:tcPr>
          <w:p w14:paraId="025C243B" w14:textId="77777777" w:rsidR="00E115E7" w:rsidRPr="007E0B31" w:rsidRDefault="00E115E7" w:rsidP="00E115E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115E7" w:rsidRPr="007E0B31" w14:paraId="6D642429" w14:textId="77777777" w:rsidTr="0DEE1E6E">
        <w:trPr>
          <w:cantSplit/>
        </w:trPr>
        <w:tc>
          <w:tcPr>
            <w:tcW w:w="2884" w:type="dxa"/>
          </w:tcPr>
          <w:p w14:paraId="5EA24264" w14:textId="77777777" w:rsidR="00E115E7" w:rsidRPr="007E0B31" w:rsidRDefault="00E115E7" w:rsidP="00E115E7">
            <w:pPr>
              <w:pStyle w:val="Arial11Bold"/>
              <w:rPr>
                <w:rFonts w:cs="Arial"/>
              </w:rPr>
            </w:pPr>
            <w:r w:rsidRPr="007E0B31">
              <w:rPr>
                <w:rFonts w:cs="Arial"/>
              </w:rPr>
              <w:t>Under-excitation Limiter</w:t>
            </w:r>
          </w:p>
        </w:tc>
        <w:tc>
          <w:tcPr>
            <w:tcW w:w="6634" w:type="dxa"/>
          </w:tcPr>
          <w:p w14:paraId="11D9D8F0" w14:textId="73B80FD9" w:rsidR="00E115E7" w:rsidRPr="007E0B31" w:rsidRDefault="00E115E7" w:rsidP="00E115E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115E7" w:rsidRPr="007E0B31" w14:paraId="0050BCB9" w14:textId="77777777" w:rsidTr="0DEE1E6E">
        <w:trPr>
          <w:cantSplit/>
        </w:trPr>
        <w:tc>
          <w:tcPr>
            <w:tcW w:w="2884" w:type="dxa"/>
          </w:tcPr>
          <w:p w14:paraId="35CC22D8" w14:textId="77777777" w:rsidR="00E115E7" w:rsidRPr="007E0B31" w:rsidRDefault="00E115E7" w:rsidP="00E115E7">
            <w:pPr>
              <w:pStyle w:val="Arial11Bold"/>
              <w:rPr>
                <w:rFonts w:cs="Arial"/>
              </w:rPr>
            </w:pPr>
            <w:r w:rsidRPr="007E0B31">
              <w:rPr>
                <w:rFonts w:cs="Arial"/>
              </w:rPr>
              <w:t>Under Frequency Relay</w:t>
            </w:r>
          </w:p>
        </w:tc>
        <w:tc>
          <w:tcPr>
            <w:tcW w:w="6634" w:type="dxa"/>
          </w:tcPr>
          <w:p w14:paraId="73618C50" w14:textId="77777777" w:rsidR="00E115E7" w:rsidRPr="007E0B31" w:rsidRDefault="00E115E7" w:rsidP="00E115E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115E7" w:rsidRPr="007E0B31" w14:paraId="38841ED8" w14:textId="77777777" w:rsidTr="0DEE1E6E">
        <w:trPr>
          <w:cantSplit/>
        </w:trPr>
        <w:tc>
          <w:tcPr>
            <w:tcW w:w="2884" w:type="dxa"/>
          </w:tcPr>
          <w:p w14:paraId="3464A8CD" w14:textId="77777777" w:rsidR="00E115E7" w:rsidRPr="007E0B31" w:rsidRDefault="00E115E7" w:rsidP="00E115E7">
            <w:pPr>
              <w:pStyle w:val="Arial11Bold"/>
              <w:rPr>
                <w:rFonts w:cs="Arial"/>
              </w:rPr>
            </w:pPr>
            <w:r w:rsidRPr="007E0B31">
              <w:rPr>
                <w:rFonts w:cs="Arial"/>
              </w:rPr>
              <w:t>Unit Board</w:t>
            </w:r>
          </w:p>
        </w:tc>
        <w:tc>
          <w:tcPr>
            <w:tcW w:w="6634" w:type="dxa"/>
          </w:tcPr>
          <w:p w14:paraId="14AC7EAB" w14:textId="77777777" w:rsidR="00E115E7" w:rsidRPr="007E0B31" w:rsidRDefault="00E115E7" w:rsidP="00E115E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115E7" w:rsidRPr="007E0B31" w14:paraId="50BA31C8" w14:textId="77777777" w:rsidTr="0DEE1E6E">
        <w:trPr>
          <w:cantSplit/>
        </w:trPr>
        <w:tc>
          <w:tcPr>
            <w:tcW w:w="2884" w:type="dxa"/>
          </w:tcPr>
          <w:p w14:paraId="3FA00B34" w14:textId="77777777" w:rsidR="00E115E7" w:rsidRPr="007E0B31" w:rsidRDefault="00E115E7" w:rsidP="00E115E7">
            <w:pPr>
              <w:pStyle w:val="Arial11Bold"/>
              <w:rPr>
                <w:rFonts w:cs="Arial"/>
              </w:rPr>
            </w:pPr>
            <w:r w:rsidRPr="007E0B31">
              <w:rPr>
                <w:rFonts w:cs="Arial"/>
              </w:rPr>
              <w:t>Unit Transformer</w:t>
            </w:r>
          </w:p>
        </w:tc>
        <w:tc>
          <w:tcPr>
            <w:tcW w:w="6634" w:type="dxa"/>
          </w:tcPr>
          <w:p w14:paraId="79DA8F59" w14:textId="7744E723" w:rsidR="00E115E7" w:rsidRPr="007E0B31" w:rsidRDefault="00E115E7" w:rsidP="00E115E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115E7" w:rsidRPr="007E0B31" w14:paraId="423C36C8" w14:textId="77777777" w:rsidTr="0DEE1E6E">
        <w:trPr>
          <w:cantSplit/>
        </w:trPr>
        <w:tc>
          <w:tcPr>
            <w:tcW w:w="2884" w:type="dxa"/>
          </w:tcPr>
          <w:p w14:paraId="1214A797" w14:textId="77777777" w:rsidR="00E115E7" w:rsidRPr="007E0B31" w:rsidRDefault="00E115E7" w:rsidP="00E115E7">
            <w:pPr>
              <w:pStyle w:val="Arial11Bold"/>
              <w:rPr>
                <w:rFonts w:cs="Arial"/>
              </w:rPr>
            </w:pPr>
            <w:r w:rsidRPr="007E0B31">
              <w:rPr>
                <w:rFonts w:cs="Arial"/>
              </w:rPr>
              <w:t>Unit Load Controller Response Time Constant</w:t>
            </w:r>
          </w:p>
        </w:tc>
        <w:tc>
          <w:tcPr>
            <w:tcW w:w="6634" w:type="dxa"/>
          </w:tcPr>
          <w:p w14:paraId="3D6E0ED8" w14:textId="77777777" w:rsidR="00E115E7" w:rsidRPr="007E0B31" w:rsidRDefault="00E115E7" w:rsidP="00E115E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115E7" w:rsidRPr="007E0B31" w14:paraId="720B1B79" w14:textId="77777777" w:rsidTr="0DEE1E6E">
        <w:trPr>
          <w:cantSplit/>
        </w:trPr>
        <w:tc>
          <w:tcPr>
            <w:tcW w:w="2884" w:type="dxa"/>
          </w:tcPr>
          <w:p w14:paraId="1B0E66FB" w14:textId="4F0E4CAC" w:rsidR="00E115E7" w:rsidRPr="007E0B31" w:rsidRDefault="00E115E7" w:rsidP="00E115E7">
            <w:pPr>
              <w:pStyle w:val="Arial11Bold"/>
              <w:rPr>
                <w:rFonts w:cs="Arial"/>
              </w:rPr>
            </w:pPr>
            <w:bookmarkStart w:id="98" w:name="_DV_C47"/>
            <w:r w:rsidRPr="007E0B31">
              <w:rPr>
                <w:rFonts w:cs="Arial"/>
              </w:rPr>
              <w:t>Unresolved Issues</w:t>
            </w:r>
            <w:bookmarkEnd w:id="98"/>
          </w:p>
        </w:tc>
        <w:tc>
          <w:tcPr>
            <w:tcW w:w="6634" w:type="dxa"/>
          </w:tcPr>
          <w:p w14:paraId="12917A3C" w14:textId="564B64BE" w:rsidR="00E115E7" w:rsidRPr="007E0B31" w:rsidRDefault="00E115E7" w:rsidP="00E115E7">
            <w:pPr>
              <w:pStyle w:val="TableArial11"/>
              <w:rPr>
                <w:rFonts w:cs="Arial"/>
              </w:rPr>
            </w:pPr>
            <w:bookmarkStart w:id="99"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99"/>
          </w:p>
        </w:tc>
      </w:tr>
      <w:tr w:rsidR="00E115E7" w:rsidRPr="007E0B31" w14:paraId="4EF10D55" w14:textId="77777777" w:rsidTr="0DEE1E6E">
        <w:trPr>
          <w:cantSplit/>
        </w:trPr>
        <w:tc>
          <w:tcPr>
            <w:tcW w:w="2884" w:type="dxa"/>
          </w:tcPr>
          <w:p w14:paraId="2F29DC55" w14:textId="77777777" w:rsidR="00E115E7" w:rsidRPr="007E0B31" w:rsidRDefault="00E115E7" w:rsidP="00E115E7">
            <w:pPr>
              <w:pStyle w:val="Arial11Bold"/>
              <w:rPr>
                <w:rFonts w:cs="Arial"/>
              </w:rPr>
            </w:pPr>
            <w:r w:rsidRPr="007E0B31">
              <w:rPr>
                <w:rFonts w:cs="Arial"/>
              </w:rPr>
              <w:t>Urgent Modification</w:t>
            </w:r>
          </w:p>
        </w:tc>
        <w:tc>
          <w:tcPr>
            <w:tcW w:w="6634" w:type="dxa"/>
          </w:tcPr>
          <w:p w14:paraId="73F66797" w14:textId="77777777" w:rsidR="00E115E7" w:rsidRPr="007E0B31" w:rsidRDefault="00E115E7" w:rsidP="00E115E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115E7" w:rsidRPr="007E0B31" w14:paraId="0EBC8358" w14:textId="77777777" w:rsidTr="0DEE1E6E">
        <w:trPr>
          <w:cantSplit/>
        </w:trPr>
        <w:tc>
          <w:tcPr>
            <w:tcW w:w="2884" w:type="dxa"/>
          </w:tcPr>
          <w:p w14:paraId="10994AED" w14:textId="77777777" w:rsidR="00E115E7" w:rsidRPr="007E0B31" w:rsidRDefault="00E115E7" w:rsidP="00E115E7">
            <w:pPr>
              <w:pStyle w:val="Arial11Bold"/>
              <w:rPr>
                <w:rFonts w:cs="Arial"/>
              </w:rPr>
            </w:pPr>
            <w:r w:rsidRPr="007E0B31">
              <w:rPr>
                <w:rFonts w:cs="Arial"/>
              </w:rPr>
              <w:t>User</w:t>
            </w:r>
          </w:p>
        </w:tc>
        <w:tc>
          <w:tcPr>
            <w:tcW w:w="6634" w:type="dxa"/>
          </w:tcPr>
          <w:p w14:paraId="63DC1FCA" w14:textId="70173463" w:rsidR="00E115E7" w:rsidRPr="007E0B31" w:rsidRDefault="00E115E7" w:rsidP="00E115E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115E7" w:rsidRPr="007E0B31" w14:paraId="1F55286A" w14:textId="77777777" w:rsidTr="0DEE1E6E">
        <w:trPr>
          <w:cantSplit/>
        </w:trPr>
        <w:tc>
          <w:tcPr>
            <w:tcW w:w="2884" w:type="dxa"/>
          </w:tcPr>
          <w:p w14:paraId="71077D37" w14:textId="33CFD5CB" w:rsidR="00E115E7" w:rsidRPr="007E0B31" w:rsidRDefault="00E115E7" w:rsidP="00E115E7">
            <w:pPr>
              <w:pStyle w:val="Arial11Bold"/>
              <w:rPr>
                <w:rFonts w:cs="Arial"/>
                <w:u w:val="single"/>
              </w:rPr>
            </w:pPr>
            <w:bookmarkStart w:id="100" w:name="_DV_C49"/>
            <w:r w:rsidRPr="007E0B31">
              <w:rPr>
                <w:rFonts w:cs="Arial"/>
              </w:rPr>
              <w:t>User Data File Structure</w:t>
            </w:r>
            <w:bookmarkEnd w:id="100"/>
          </w:p>
        </w:tc>
        <w:tc>
          <w:tcPr>
            <w:tcW w:w="6634" w:type="dxa"/>
          </w:tcPr>
          <w:p w14:paraId="475B944D" w14:textId="77258ADD" w:rsidR="00E115E7" w:rsidRPr="007E0B31" w:rsidRDefault="00E115E7" w:rsidP="00E115E7">
            <w:pPr>
              <w:pStyle w:val="TableArial11"/>
              <w:rPr>
                <w:rFonts w:cs="Arial"/>
              </w:rPr>
            </w:pPr>
            <w:bookmarkStart w:id="101"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1"/>
          </w:p>
        </w:tc>
      </w:tr>
      <w:tr w:rsidR="00E115E7" w:rsidRPr="007E0B31" w14:paraId="24C40449" w14:textId="77777777" w:rsidTr="0DEE1E6E">
        <w:trPr>
          <w:cantSplit/>
        </w:trPr>
        <w:tc>
          <w:tcPr>
            <w:tcW w:w="2884" w:type="dxa"/>
          </w:tcPr>
          <w:p w14:paraId="20FC2734" w14:textId="77777777" w:rsidR="00E115E7" w:rsidRPr="007E0B31" w:rsidRDefault="00E115E7" w:rsidP="00E115E7">
            <w:pPr>
              <w:pStyle w:val="Arial11Bold"/>
              <w:rPr>
                <w:rFonts w:cs="Arial"/>
              </w:rPr>
            </w:pPr>
            <w:r w:rsidRPr="007E0B31">
              <w:rPr>
                <w:rFonts w:cs="Arial"/>
              </w:rPr>
              <w:t>User Development</w:t>
            </w:r>
          </w:p>
        </w:tc>
        <w:tc>
          <w:tcPr>
            <w:tcW w:w="6634" w:type="dxa"/>
          </w:tcPr>
          <w:p w14:paraId="0478AE51" w14:textId="77777777" w:rsidR="00E115E7" w:rsidRPr="007E0B31" w:rsidRDefault="00E115E7" w:rsidP="00E115E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115E7" w:rsidRPr="007E0B31" w14:paraId="3332ECCB" w14:textId="77777777" w:rsidTr="0DEE1E6E">
        <w:trPr>
          <w:cantSplit/>
        </w:trPr>
        <w:tc>
          <w:tcPr>
            <w:tcW w:w="2884" w:type="dxa"/>
          </w:tcPr>
          <w:p w14:paraId="0EE53A77" w14:textId="02AE4348" w:rsidR="00E115E7" w:rsidRPr="007E0B31" w:rsidRDefault="00E115E7" w:rsidP="00E115E7">
            <w:pPr>
              <w:pStyle w:val="Arial11Bold"/>
              <w:rPr>
                <w:rFonts w:cs="Arial"/>
              </w:rPr>
            </w:pPr>
            <w:bookmarkStart w:id="102" w:name="_DV_C51"/>
            <w:r w:rsidRPr="007E0B31">
              <w:rPr>
                <w:rFonts w:cs="Arial"/>
              </w:rPr>
              <w:t>User Self Certification of Compliance</w:t>
            </w:r>
            <w:bookmarkEnd w:id="102"/>
          </w:p>
        </w:tc>
        <w:tc>
          <w:tcPr>
            <w:tcW w:w="6634" w:type="dxa"/>
          </w:tcPr>
          <w:p w14:paraId="0B00A7D2" w14:textId="77777777" w:rsidR="00E115E7" w:rsidRPr="007E0B31" w:rsidRDefault="00E115E7" w:rsidP="00E115E7">
            <w:pPr>
              <w:pStyle w:val="TableArial11"/>
              <w:rPr>
                <w:rFonts w:cs="Arial"/>
              </w:rPr>
            </w:pPr>
            <w:bookmarkStart w:id="103" w:name="_DV_C52"/>
            <w:r w:rsidRPr="007E0B31">
              <w:rPr>
                <w:rFonts w:cs="Arial"/>
              </w:rPr>
              <w:t>A certificate, in the form attached at CP.A.2</w:t>
            </w:r>
            <w:bookmarkStart w:id="104" w:name="_DV_C53"/>
            <w:bookmarkEnd w:id="10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05" w:name="_DV_C56"/>
            <w:bookmarkEnd w:id="10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05"/>
          </w:p>
        </w:tc>
      </w:tr>
      <w:tr w:rsidR="00E115E7" w:rsidRPr="007E0B31" w14:paraId="1875D733" w14:textId="77777777" w:rsidTr="0DEE1E6E">
        <w:trPr>
          <w:cantSplit/>
        </w:trPr>
        <w:tc>
          <w:tcPr>
            <w:tcW w:w="2884" w:type="dxa"/>
          </w:tcPr>
          <w:p w14:paraId="43B308DA" w14:textId="77777777" w:rsidR="00E115E7" w:rsidRPr="007E0B31" w:rsidRDefault="00E115E7" w:rsidP="00E115E7">
            <w:pPr>
              <w:pStyle w:val="Arial11Bold"/>
              <w:rPr>
                <w:rFonts w:cs="Arial"/>
              </w:rPr>
            </w:pPr>
            <w:r w:rsidRPr="007E0B31">
              <w:rPr>
                <w:rFonts w:cs="Arial"/>
              </w:rPr>
              <w:t>User Site</w:t>
            </w:r>
          </w:p>
        </w:tc>
        <w:tc>
          <w:tcPr>
            <w:tcW w:w="6634" w:type="dxa"/>
          </w:tcPr>
          <w:p w14:paraId="0B24A90C" w14:textId="7ABB869F" w:rsidR="00E115E7" w:rsidRPr="007E0B31" w:rsidRDefault="00E115E7" w:rsidP="00E115E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115E7" w:rsidRPr="007E0B31" w14:paraId="12D3AE6B" w14:textId="77777777" w:rsidTr="0DEE1E6E">
        <w:trPr>
          <w:cantSplit/>
        </w:trPr>
        <w:tc>
          <w:tcPr>
            <w:tcW w:w="2884" w:type="dxa"/>
          </w:tcPr>
          <w:p w14:paraId="7BCD8EF3" w14:textId="77777777" w:rsidR="00E115E7" w:rsidRPr="007E0B31" w:rsidRDefault="00E115E7" w:rsidP="00E115E7">
            <w:pPr>
              <w:pStyle w:val="Arial11Bold"/>
              <w:rPr>
                <w:rFonts w:cs="Arial"/>
              </w:rPr>
            </w:pPr>
            <w:r w:rsidRPr="007E0B31">
              <w:rPr>
                <w:rFonts w:cs="Arial"/>
              </w:rPr>
              <w:t>User System</w:t>
            </w:r>
          </w:p>
        </w:tc>
        <w:tc>
          <w:tcPr>
            <w:tcW w:w="6634" w:type="dxa"/>
          </w:tcPr>
          <w:p w14:paraId="17F1EECD" w14:textId="77777777" w:rsidR="00E115E7" w:rsidRPr="007E0B31" w:rsidRDefault="00E115E7" w:rsidP="00E115E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115E7" w:rsidRPr="007E0B31" w:rsidRDefault="00E115E7" w:rsidP="00E115E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115E7" w:rsidRPr="007E0B31" w:rsidRDefault="00E115E7" w:rsidP="00E115E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115E7" w:rsidRPr="007E0B31" w:rsidRDefault="00E115E7" w:rsidP="00E115E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115E7" w:rsidRPr="007E0B31" w:rsidRDefault="00E115E7" w:rsidP="00E115E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115E7" w:rsidRPr="007E0B31" w:rsidRDefault="00E115E7" w:rsidP="00E115E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115E7" w:rsidRPr="007E0B31" w:rsidRDefault="00E115E7" w:rsidP="00E115E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115E7" w:rsidRPr="007E0B31" w14:paraId="2DEDB843" w14:textId="77777777" w:rsidTr="0DEE1E6E">
        <w:trPr>
          <w:cantSplit/>
        </w:trPr>
        <w:tc>
          <w:tcPr>
            <w:tcW w:w="2884" w:type="dxa"/>
          </w:tcPr>
          <w:p w14:paraId="5DD6FE55" w14:textId="77777777" w:rsidR="00E115E7" w:rsidRPr="007E0B31" w:rsidRDefault="00E115E7" w:rsidP="00E115E7">
            <w:pPr>
              <w:pStyle w:val="Arial11Bold"/>
              <w:rPr>
                <w:rFonts w:cs="Arial"/>
              </w:rPr>
            </w:pPr>
            <w:r w:rsidRPr="007E0B31">
              <w:rPr>
                <w:rFonts w:cs="Arial"/>
              </w:rPr>
              <w:t>User System Entry Point</w:t>
            </w:r>
          </w:p>
        </w:tc>
        <w:tc>
          <w:tcPr>
            <w:tcW w:w="6634" w:type="dxa"/>
          </w:tcPr>
          <w:p w14:paraId="6382FA56" w14:textId="266D53CF" w:rsidR="00E115E7" w:rsidRDefault="00E115E7" w:rsidP="00E115E7">
            <w:pPr>
              <w:pStyle w:val="TableArial11"/>
              <w:rPr>
                <w:rFonts w:cs="Arial"/>
              </w:rPr>
            </w:pPr>
            <w:r w:rsidRPr="007E0B31">
              <w:rPr>
                <w:rFonts w:cs="Arial"/>
              </w:rPr>
              <w:t>A point at which</w:t>
            </w:r>
            <w:r>
              <w:rPr>
                <w:rFonts w:cs="Arial"/>
              </w:rPr>
              <w:t>;</w:t>
            </w:r>
          </w:p>
          <w:p w14:paraId="08877A38" w14:textId="4B34FA20" w:rsidR="00E115E7" w:rsidRDefault="00E115E7" w:rsidP="00E115E7">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E115E7" w:rsidRDefault="00E115E7" w:rsidP="00E115E7">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E115E7" w:rsidRDefault="00E115E7" w:rsidP="00E115E7">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E115E7" w:rsidRDefault="00E115E7" w:rsidP="00E115E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115E7" w:rsidRDefault="00E115E7" w:rsidP="00E115E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E115E7" w:rsidRDefault="00E115E7" w:rsidP="00E115E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115E7" w:rsidRDefault="00E115E7" w:rsidP="00E115E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115E7" w:rsidRDefault="00E115E7" w:rsidP="00E115E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115E7" w:rsidRPr="002A73E9" w:rsidRDefault="00E115E7" w:rsidP="00E115E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115E7" w:rsidRPr="007E0B31" w14:paraId="71382D54" w14:textId="77777777" w:rsidTr="0DEE1E6E">
        <w:trPr>
          <w:cantSplit/>
        </w:trPr>
        <w:tc>
          <w:tcPr>
            <w:tcW w:w="2884" w:type="dxa"/>
          </w:tcPr>
          <w:p w14:paraId="648F4727" w14:textId="0C0E36FB" w:rsidR="00E115E7" w:rsidRPr="003A2637" w:rsidRDefault="00E115E7" w:rsidP="00E115E7">
            <w:pPr>
              <w:pStyle w:val="Arial11Bold"/>
            </w:pPr>
            <w:r w:rsidRPr="003A2637">
              <w:t>Virtual Lead Party</w:t>
            </w:r>
          </w:p>
        </w:tc>
        <w:tc>
          <w:tcPr>
            <w:tcW w:w="6634" w:type="dxa"/>
          </w:tcPr>
          <w:p w14:paraId="67A99EA6" w14:textId="583435A8" w:rsidR="00E115E7" w:rsidRPr="003A2637" w:rsidRDefault="00E115E7" w:rsidP="00E115E7">
            <w:pPr>
              <w:pStyle w:val="TableArial11"/>
            </w:pPr>
            <w:r w:rsidRPr="003A2637">
              <w:t xml:space="preserve">As defined in the </w:t>
            </w:r>
            <w:r w:rsidRPr="003A2637">
              <w:rPr>
                <w:b/>
              </w:rPr>
              <w:t>BSC</w:t>
            </w:r>
            <w:r w:rsidRPr="003A2637">
              <w:t>.</w:t>
            </w:r>
          </w:p>
        </w:tc>
      </w:tr>
      <w:tr w:rsidR="00E115E7" w:rsidRPr="00C45ED9" w14:paraId="2DBF5F7B" w14:textId="77777777" w:rsidTr="0DEE1E6E">
        <w:trPr>
          <w:cantSplit/>
        </w:trPr>
        <w:tc>
          <w:tcPr>
            <w:tcW w:w="2884" w:type="dxa"/>
          </w:tcPr>
          <w:p w14:paraId="70F12CA8" w14:textId="3CBA11F6" w:rsidR="00E115E7" w:rsidRPr="00C45ED9" w:rsidRDefault="00E115E7" w:rsidP="00E115E7">
            <w:pPr>
              <w:pStyle w:val="Arial11Bold"/>
              <w:rPr>
                <w:rFonts w:cs="Arial"/>
              </w:rPr>
            </w:pPr>
            <w:r w:rsidRPr="002510FF">
              <w:rPr>
                <w:rFonts w:cs="Arial"/>
              </w:rPr>
              <w:t>Voltage Jump Reactive Power</w:t>
            </w:r>
          </w:p>
        </w:tc>
        <w:tc>
          <w:tcPr>
            <w:tcW w:w="6634" w:type="dxa"/>
          </w:tcPr>
          <w:p w14:paraId="494FF092" w14:textId="77777777" w:rsidR="00E115E7" w:rsidRPr="002510FF" w:rsidRDefault="00E115E7" w:rsidP="00E115E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115E7" w:rsidRPr="002510FF" w:rsidRDefault="00E115E7" w:rsidP="00E115E7">
            <w:pPr>
              <w:pStyle w:val="Default"/>
              <w:jc w:val="both"/>
              <w:rPr>
                <w:color w:val="auto"/>
                <w:sz w:val="20"/>
                <w:szCs w:val="20"/>
              </w:rPr>
            </w:pPr>
          </w:p>
          <w:p w14:paraId="6F4B105B" w14:textId="40F71B72" w:rsidR="00E115E7" w:rsidRPr="00C45ED9" w:rsidRDefault="00E115E7" w:rsidP="00E115E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115E7" w:rsidRPr="007E0B31" w14:paraId="28BB7E6E" w14:textId="77777777" w:rsidTr="0DEE1E6E">
        <w:trPr>
          <w:cantSplit/>
        </w:trPr>
        <w:tc>
          <w:tcPr>
            <w:tcW w:w="2884" w:type="dxa"/>
          </w:tcPr>
          <w:p w14:paraId="13C29FC9" w14:textId="77777777" w:rsidR="00E115E7" w:rsidRPr="007E0B31" w:rsidRDefault="00E115E7" w:rsidP="00E115E7">
            <w:pPr>
              <w:pStyle w:val="Arial11Bold"/>
              <w:rPr>
                <w:rFonts w:cs="Arial"/>
              </w:rPr>
            </w:pPr>
            <w:r w:rsidRPr="007E0B31">
              <w:rPr>
                <w:rFonts w:cs="Arial"/>
              </w:rPr>
              <w:t>Water Time Constant</w:t>
            </w:r>
          </w:p>
        </w:tc>
        <w:tc>
          <w:tcPr>
            <w:tcW w:w="6634" w:type="dxa"/>
          </w:tcPr>
          <w:p w14:paraId="2C789366" w14:textId="77777777" w:rsidR="00E115E7" w:rsidRPr="007E0B31" w:rsidRDefault="00E115E7" w:rsidP="00E115E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115E7" w:rsidRPr="007E0B31" w14:paraId="10B4E60E" w14:textId="77777777" w:rsidTr="0DEE1E6E">
        <w:trPr>
          <w:cantSplit/>
        </w:trPr>
        <w:tc>
          <w:tcPr>
            <w:tcW w:w="2884" w:type="dxa"/>
          </w:tcPr>
          <w:p w14:paraId="3BEE1BA7" w14:textId="77777777" w:rsidR="00E115E7" w:rsidRPr="007E0B31" w:rsidRDefault="00E115E7" w:rsidP="00E115E7">
            <w:pPr>
              <w:pStyle w:val="Arial11Bold"/>
              <w:rPr>
                <w:rFonts w:cs="Arial"/>
              </w:rPr>
            </w:pPr>
            <w:r w:rsidRPr="007E0B31">
              <w:rPr>
                <w:rFonts w:cs="Arial"/>
              </w:rPr>
              <w:t>Website</w:t>
            </w:r>
          </w:p>
        </w:tc>
        <w:tc>
          <w:tcPr>
            <w:tcW w:w="6634" w:type="dxa"/>
          </w:tcPr>
          <w:p w14:paraId="38A79967" w14:textId="68B9F503" w:rsidR="00E115E7" w:rsidRPr="007E0B31" w:rsidRDefault="00E115E7" w:rsidP="00E115E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115E7" w:rsidRPr="007E0B31" w14:paraId="16BFB7FB" w14:textId="77777777" w:rsidTr="0DEE1E6E">
        <w:trPr>
          <w:cantSplit/>
        </w:trPr>
        <w:tc>
          <w:tcPr>
            <w:tcW w:w="2884" w:type="dxa"/>
          </w:tcPr>
          <w:p w14:paraId="06EA4E34" w14:textId="77777777" w:rsidR="00E115E7" w:rsidRPr="007E0B31" w:rsidRDefault="00E115E7" w:rsidP="00E115E7">
            <w:pPr>
              <w:pStyle w:val="Arial11Bold"/>
              <w:rPr>
                <w:rFonts w:cs="Arial"/>
              </w:rPr>
            </w:pPr>
            <w:r w:rsidRPr="007E0B31">
              <w:rPr>
                <w:rFonts w:cs="Arial"/>
              </w:rPr>
              <w:t>Weekly ACS Conditions</w:t>
            </w:r>
          </w:p>
        </w:tc>
        <w:tc>
          <w:tcPr>
            <w:tcW w:w="6634" w:type="dxa"/>
          </w:tcPr>
          <w:p w14:paraId="65C6CD52" w14:textId="77777777" w:rsidR="00E115E7" w:rsidRPr="007E0B31" w:rsidRDefault="00E115E7" w:rsidP="00E115E7">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115E7" w:rsidRPr="007E0B31" w14:paraId="52CA6CC1" w14:textId="77777777" w:rsidTr="0DEE1E6E">
        <w:trPr>
          <w:cantSplit/>
        </w:trPr>
        <w:tc>
          <w:tcPr>
            <w:tcW w:w="2884" w:type="dxa"/>
          </w:tcPr>
          <w:p w14:paraId="5401CEF5" w14:textId="77777777" w:rsidR="00E115E7" w:rsidRPr="007E0B31" w:rsidRDefault="00E115E7" w:rsidP="00E115E7">
            <w:pPr>
              <w:pStyle w:val="Arial11Bold"/>
              <w:rPr>
                <w:rFonts w:cs="Arial"/>
              </w:rPr>
            </w:pPr>
            <w:r w:rsidRPr="007E0B31">
              <w:rPr>
                <w:rFonts w:cs="Arial"/>
              </w:rPr>
              <w:t>WG Consultation Alternative Request</w:t>
            </w:r>
          </w:p>
        </w:tc>
        <w:tc>
          <w:tcPr>
            <w:tcW w:w="6634" w:type="dxa"/>
          </w:tcPr>
          <w:p w14:paraId="646D5E60" w14:textId="0ED4CB18" w:rsidR="00E115E7" w:rsidRPr="007E0B31" w:rsidRDefault="00E115E7" w:rsidP="00E115E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115E7" w:rsidRPr="007E0B31" w14:paraId="77D7428B" w14:textId="77777777" w:rsidTr="0DEE1E6E">
        <w:trPr>
          <w:cantSplit/>
        </w:trPr>
        <w:tc>
          <w:tcPr>
            <w:tcW w:w="2884" w:type="dxa"/>
          </w:tcPr>
          <w:p w14:paraId="3ABB06D3" w14:textId="77777777" w:rsidR="00E115E7" w:rsidRPr="007E0B31" w:rsidRDefault="00E115E7" w:rsidP="00E115E7">
            <w:pPr>
              <w:pStyle w:val="Arial11Bold"/>
              <w:rPr>
                <w:rFonts w:cs="Arial"/>
              </w:rPr>
            </w:pPr>
            <w:r w:rsidRPr="007E0B31">
              <w:rPr>
                <w:rFonts w:cs="Arial"/>
              </w:rPr>
              <w:t>Workgroup</w:t>
            </w:r>
          </w:p>
        </w:tc>
        <w:tc>
          <w:tcPr>
            <w:tcW w:w="6634" w:type="dxa"/>
          </w:tcPr>
          <w:p w14:paraId="3C071C58" w14:textId="3E96F164" w:rsidR="00E115E7" w:rsidRPr="007E0B31" w:rsidRDefault="00E115E7" w:rsidP="00E115E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115E7" w:rsidRPr="007E0B31" w14:paraId="0DB5431E" w14:textId="77777777" w:rsidTr="0DEE1E6E">
        <w:trPr>
          <w:cantSplit/>
        </w:trPr>
        <w:tc>
          <w:tcPr>
            <w:tcW w:w="2884" w:type="dxa"/>
          </w:tcPr>
          <w:p w14:paraId="1820C1E3" w14:textId="77777777" w:rsidR="00E115E7" w:rsidRPr="007E0B31" w:rsidRDefault="00E115E7" w:rsidP="00E115E7">
            <w:pPr>
              <w:pStyle w:val="Arial11Bold"/>
              <w:rPr>
                <w:rFonts w:cs="Arial"/>
              </w:rPr>
            </w:pPr>
            <w:r w:rsidRPr="007E0B31">
              <w:rPr>
                <w:rFonts w:cs="Arial"/>
              </w:rPr>
              <w:t>Workgroup Consultation</w:t>
            </w:r>
          </w:p>
        </w:tc>
        <w:tc>
          <w:tcPr>
            <w:tcW w:w="6634" w:type="dxa"/>
          </w:tcPr>
          <w:p w14:paraId="3BBAF0D1" w14:textId="4A8FF3F0" w:rsidR="00E115E7" w:rsidRPr="007E0B31" w:rsidRDefault="00E115E7" w:rsidP="00E115E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115E7" w:rsidRPr="007E0B31" w14:paraId="5FE213B7" w14:textId="77777777" w:rsidTr="0DEE1E6E">
        <w:trPr>
          <w:cantSplit/>
        </w:trPr>
        <w:tc>
          <w:tcPr>
            <w:tcW w:w="2884" w:type="dxa"/>
          </w:tcPr>
          <w:p w14:paraId="7DDC8A6B" w14:textId="77777777" w:rsidR="00E115E7" w:rsidRPr="007E0B31" w:rsidRDefault="00E115E7" w:rsidP="00E115E7">
            <w:pPr>
              <w:pStyle w:val="Arial11Bold"/>
              <w:rPr>
                <w:rFonts w:cs="Arial"/>
              </w:rPr>
            </w:pPr>
            <w:r w:rsidRPr="007E0B31">
              <w:rPr>
                <w:rFonts w:cs="Arial"/>
              </w:rPr>
              <w:t>Workgroup Alternative Grid Code Modification</w:t>
            </w:r>
          </w:p>
        </w:tc>
        <w:tc>
          <w:tcPr>
            <w:tcW w:w="6634" w:type="dxa"/>
          </w:tcPr>
          <w:p w14:paraId="10B737BD" w14:textId="58EA8ECE" w:rsidR="00E115E7" w:rsidRPr="007E0B31" w:rsidRDefault="00E115E7" w:rsidP="00E115E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115E7" w:rsidRPr="007E0B31" w14:paraId="0C414BA6" w14:textId="77777777" w:rsidTr="0DEE1E6E">
        <w:trPr>
          <w:cantSplit/>
        </w:trPr>
        <w:tc>
          <w:tcPr>
            <w:tcW w:w="2884" w:type="dxa"/>
          </w:tcPr>
          <w:p w14:paraId="7F1B4D4F" w14:textId="77777777" w:rsidR="00E115E7" w:rsidRPr="007E0B31" w:rsidRDefault="00E115E7" w:rsidP="00E115E7">
            <w:pPr>
              <w:pStyle w:val="Arial11Bold"/>
              <w:rPr>
                <w:rFonts w:cs="Arial"/>
              </w:rPr>
            </w:pPr>
            <w:r w:rsidRPr="007E0B31">
              <w:rPr>
                <w:rFonts w:cs="Arial"/>
              </w:rPr>
              <w:t>Zonal System Security Requirements</w:t>
            </w:r>
          </w:p>
        </w:tc>
        <w:tc>
          <w:tcPr>
            <w:tcW w:w="6634" w:type="dxa"/>
          </w:tcPr>
          <w:p w14:paraId="5571DD3D" w14:textId="77777777" w:rsidR="00E115E7" w:rsidRPr="007E0B31" w:rsidRDefault="00E115E7" w:rsidP="00E115E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06"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0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E925C" w14:textId="77777777" w:rsidR="00E257F3" w:rsidRDefault="00E257F3" w:rsidP="008F1F3E">
      <w:pPr>
        <w:pStyle w:val="Header"/>
      </w:pPr>
      <w:r>
        <w:separator/>
      </w:r>
    </w:p>
  </w:endnote>
  <w:endnote w:type="continuationSeparator" w:id="0">
    <w:p w14:paraId="5B6638B0" w14:textId="77777777" w:rsidR="00E257F3" w:rsidRDefault="00E257F3" w:rsidP="008F1F3E">
      <w:pPr>
        <w:pStyle w:val="Header"/>
      </w:pPr>
      <w:r>
        <w:continuationSeparator/>
      </w:r>
    </w:p>
  </w:endnote>
  <w:endnote w:type="continuationNotice" w:id="1">
    <w:p w14:paraId="5026722F" w14:textId="77777777" w:rsidR="00E257F3" w:rsidRDefault="00E257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90C29" w14:textId="77777777" w:rsidR="00E257F3" w:rsidRDefault="00E257F3" w:rsidP="008F1F3E">
      <w:pPr>
        <w:pStyle w:val="Header"/>
      </w:pPr>
      <w:r>
        <w:separator/>
      </w:r>
    </w:p>
  </w:footnote>
  <w:footnote w:type="continuationSeparator" w:id="0">
    <w:p w14:paraId="0C970A6A" w14:textId="77777777" w:rsidR="00E257F3" w:rsidRDefault="00E257F3" w:rsidP="008F1F3E">
      <w:pPr>
        <w:pStyle w:val="Header"/>
      </w:pPr>
      <w:r>
        <w:continuationSeparator/>
      </w:r>
    </w:p>
  </w:footnote>
  <w:footnote w:type="continuationNotice" w:id="1">
    <w:p w14:paraId="10439259" w14:textId="77777777" w:rsidR="00E257F3" w:rsidRDefault="00E257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r8gJH+JAMxSF2NnpaIZ+7Kqu90VBK7S/oJYhwcsptuepPINRhbgJbBDzI4j//gcocWnnA5p/L2o0+SS5g+Sudw==" w:salt="hcntcL+QYqDX9BhY2o0yh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2762C"/>
    <w:rsid w:val="000304F8"/>
    <w:rsid w:val="00031630"/>
    <w:rsid w:val="000317EB"/>
    <w:rsid w:val="0003213A"/>
    <w:rsid w:val="00032390"/>
    <w:rsid w:val="00033691"/>
    <w:rsid w:val="000341A6"/>
    <w:rsid w:val="00034ED5"/>
    <w:rsid w:val="000355CF"/>
    <w:rsid w:val="00035985"/>
    <w:rsid w:val="000359EA"/>
    <w:rsid w:val="00036105"/>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46E79"/>
    <w:rsid w:val="000519B4"/>
    <w:rsid w:val="00051CD0"/>
    <w:rsid w:val="00051DEE"/>
    <w:rsid w:val="00052110"/>
    <w:rsid w:val="0005225F"/>
    <w:rsid w:val="00052895"/>
    <w:rsid w:val="00052975"/>
    <w:rsid w:val="000536D9"/>
    <w:rsid w:val="00053859"/>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496"/>
    <w:rsid w:val="00063CBD"/>
    <w:rsid w:val="000642CC"/>
    <w:rsid w:val="000649D6"/>
    <w:rsid w:val="0006512B"/>
    <w:rsid w:val="000668EA"/>
    <w:rsid w:val="000701FD"/>
    <w:rsid w:val="000702D8"/>
    <w:rsid w:val="000705ED"/>
    <w:rsid w:val="00070786"/>
    <w:rsid w:val="00070B7B"/>
    <w:rsid w:val="00070D1B"/>
    <w:rsid w:val="00070E03"/>
    <w:rsid w:val="000717FE"/>
    <w:rsid w:val="00071A83"/>
    <w:rsid w:val="0007222B"/>
    <w:rsid w:val="00072670"/>
    <w:rsid w:val="0007294A"/>
    <w:rsid w:val="00072EC8"/>
    <w:rsid w:val="00073765"/>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2C8"/>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755"/>
    <w:rsid w:val="000C129B"/>
    <w:rsid w:val="000C14D3"/>
    <w:rsid w:val="000C1521"/>
    <w:rsid w:val="000C171F"/>
    <w:rsid w:val="000C1BB4"/>
    <w:rsid w:val="000C1DCB"/>
    <w:rsid w:val="000C2FFA"/>
    <w:rsid w:val="000C42FD"/>
    <w:rsid w:val="000C447B"/>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017"/>
    <w:rsid w:val="00114CE7"/>
    <w:rsid w:val="001157D0"/>
    <w:rsid w:val="00115AAE"/>
    <w:rsid w:val="00116ED0"/>
    <w:rsid w:val="001172A6"/>
    <w:rsid w:val="00120FB5"/>
    <w:rsid w:val="00120FFF"/>
    <w:rsid w:val="001214C1"/>
    <w:rsid w:val="0012167B"/>
    <w:rsid w:val="00121C76"/>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D3E"/>
    <w:rsid w:val="00131F38"/>
    <w:rsid w:val="00132166"/>
    <w:rsid w:val="00132D71"/>
    <w:rsid w:val="00133B14"/>
    <w:rsid w:val="001352BF"/>
    <w:rsid w:val="0013649C"/>
    <w:rsid w:val="0013698A"/>
    <w:rsid w:val="00136CB4"/>
    <w:rsid w:val="00141116"/>
    <w:rsid w:val="00141C7B"/>
    <w:rsid w:val="0014291E"/>
    <w:rsid w:val="001430D8"/>
    <w:rsid w:val="00143B77"/>
    <w:rsid w:val="00143EC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3C31"/>
    <w:rsid w:val="001644FE"/>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17B6"/>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4889"/>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72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669B"/>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37E0A"/>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843"/>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512"/>
    <w:rsid w:val="00285EAC"/>
    <w:rsid w:val="0028697E"/>
    <w:rsid w:val="00286FFF"/>
    <w:rsid w:val="00287D77"/>
    <w:rsid w:val="0029003F"/>
    <w:rsid w:val="002906EE"/>
    <w:rsid w:val="00290E47"/>
    <w:rsid w:val="002926BE"/>
    <w:rsid w:val="0029290F"/>
    <w:rsid w:val="00293C53"/>
    <w:rsid w:val="00293D00"/>
    <w:rsid w:val="002947EF"/>
    <w:rsid w:val="00294B95"/>
    <w:rsid w:val="00294D0A"/>
    <w:rsid w:val="00294D43"/>
    <w:rsid w:val="00294ECB"/>
    <w:rsid w:val="00296CBB"/>
    <w:rsid w:val="00297CBC"/>
    <w:rsid w:val="00297DF2"/>
    <w:rsid w:val="002A08DE"/>
    <w:rsid w:val="002A0C2E"/>
    <w:rsid w:val="002A1659"/>
    <w:rsid w:val="002A1B94"/>
    <w:rsid w:val="002A2281"/>
    <w:rsid w:val="002A23D4"/>
    <w:rsid w:val="002A2629"/>
    <w:rsid w:val="002A2839"/>
    <w:rsid w:val="002A2D51"/>
    <w:rsid w:val="002A34F7"/>
    <w:rsid w:val="002A5305"/>
    <w:rsid w:val="002A540A"/>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1FEC"/>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1525"/>
    <w:rsid w:val="002F2D8C"/>
    <w:rsid w:val="002F3E17"/>
    <w:rsid w:val="002F46A9"/>
    <w:rsid w:val="002F4B5A"/>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713"/>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A9C"/>
    <w:rsid w:val="00334C47"/>
    <w:rsid w:val="00335326"/>
    <w:rsid w:val="003353DC"/>
    <w:rsid w:val="00336884"/>
    <w:rsid w:val="00336A42"/>
    <w:rsid w:val="00336B96"/>
    <w:rsid w:val="00337323"/>
    <w:rsid w:val="00337897"/>
    <w:rsid w:val="003378E0"/>
    <w:rsid w:val="0033794C"/>
    <w:rsid w:val="00337D7F"/>
    <w:rsid w:val="003406F5"/>
    <w:rsid w:val="00341E2C"/>
    <w:rsid w:val="00341ED6"/>
    <w:rsid w:val="00342C33"/>
    <w:rsid w:val="00342EAB"/>
    <w:rsid w:val="003435D1"/>
    <w:rsid w:val="003448DD"/>
    <w:rsid w:val="0034495D"/>
    <w:rsid w:val="00345E35"/>
    <w:rsid w:val="003473EA"/>
    <w:rsid w:val="00347928"/>
    <w:rsid w:val="0035115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5EE2"/>
    <w:rsid w:val="00366088"/>
    <w:rsid w:val="00366B0F"/>
    <w:rsid w:val="00366FA3"/>
    <w:rsid w:val="0036788C"/>
    <w:rsid w:val="0037043D"/>
    <w:rsid w:val="0037065B"/>
    <w:rsid w:val="00372021"/>
    <w:rsid w:val="003721E7"/>
    <w:rsid w:val="00372ACE"/>
    <w:rsid w:val="00374794"/>
    <w:rsid w:val="00376F00"/>
    <w:rsid w:val="00377489"/>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5D6"/>
    <w:rsid w:val="003A18DC"/>
    <w:rsid w:val="003A18F8"/>
    <w:rsid w:val="003A2637"/>
    <w:rsid w:val="003A2C12"/>
    <w:rsid w:val="003A464A"/>
    <w:rsid w:val="003A5083"/>
    <w:rsid w:val="003A5443"/>
    <w:rsid w:val="003A6281"/>
    <w:rsid w:val="003A6B14"/>
    <w:rsid w:val="003A6B20"/>
    <w:rsid w:val="003B0C9C"/>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06B"/>
    <w:rsid w:val="003C45B5"/>
    <w:rsid w:val="003C5786"/>
    <w:rsid w:val="003C58E7"/>
    <w:rsid w:val="003C5DF1"/>
    <w:rsid w:val="003C5E2D"/>
    <w:rsid w:val="003C6521"/>
    <w:rsid w:val="003C6C2F"/>
    <w:rsid w:val="003C70EB"/>
    <w:rsid w:val="003C73FA"/>
    <w:rsid w:val="003C7B52"/>
    <w:rsid w:val="003C7BA8"/>
    <w:rsid w:val="003D0ECE"/>
    <w:rsid w:val="003D1AD5"/>
    <w:rsid w:val="003D1E65"/>
    <w:rsid w:val="003D1E97"/>
    <w:rsid w:val="003D21DA"/>
    <w:rsid w:val="003D268D"/>
    <w:rsid w:val="003D2B77"/>
    <w:rsid w:val="003D2DEB"/>
    <w:rsid w:val="003D363F"/>
    <w:rsid w:val="003D3987"/>
    <w:rsid w:val="003D5678"/>
    <w:rsid w:val="003D5F03"/>
    <w:rsid w:val="003D6478"/>
    <w:rsid w:val="003D6E40"/>
    <w:rsid w:val="003D6E55"/>
    <w:rsid w:val="003D6ED2"/>
    <w:rsid w:val="003D7529"/>
    <w:rsid w:val="003D7618"/>
    <w:rsid w:val="003D7FC3"/>
    <w:rsid w:val="003E1E00"/>
    <w:rsid w:val="003E2228"/>
    <w:rsid w:val="003E2930"/>
    <w:rsid w:val="003E2C7C"/>
    <w:rsid w:val="003E2F84"/>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637"/>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6798"/>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2ED4"/>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8D"/>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4D52"/>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4F3"/>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D14"/>
    <w:rsid w:val="00532349"/>
    <w:rsid w:val="005324A2"/>
    <w:rsid w:val="005328CA"/>
    <w:rsid w:val="00532990"/>
    <w:rsid w:val="005334A5"/>
    <w:rsid w:val="005342C6"/>
    <w:rsid w:val="005348B2"/>
    <w:rsid w:val="00535401"/>
    <w:rsid w:val="00535D26"/>
    <w:rsid w:val="00537025"/>
    <w:rsid w:val="005370D4"/>
    <w:rsid w:val="00537C57"/>
    <w:rsid w:val="00537F3F"/>
    <w:rsid w:val="00540AC8"/>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23B"/>
    <w:rsid w:val="00555EE4"/>
    <w:rsid w:val="00556A79"/>
    <w:rsid w:val="00560265"/>
    <w:rsid w:val="0056158D"/>
    <w:rsid w:val="00561F74"/>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1D4E"/>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96F"/>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3AD"/>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423"/>
    <w:rsid w:val="00615D0D"/>
    <w:rsid w:val="00616182"/>
    <w:rsid w:val="006165BE"/>
    <w:rsid w:val="00616B63"/>
    <w:rsid w:val="00616E41"/>
    <w:rsid w:val="00617C37"/>
    <w:rsid w:val="006201CC"/>
    <w:rsid w:val="00621452"/>
    <w:rsid w:val="00623005"/>
    <w:rsid w:val="006232E1"/>
    <w:rsid w:val="00623992"/>
    <w:rsid w:val="006254BD"/>
    <w:rsid w:val="00625784"/>
    <w:rsid w:val="0062685E"/>
    <w:rsid w:val="006271DB"/>
    <w:rsid w:val="00627976"/>
    <w:rsid w:val="00631BBA"/>
    <w:rsid w:val="00631C9E"/>
    <w:rsid w:val="00631FFD"/>
    <w:rsid w:val="00632281"/>
    <w:rsid w:val="00632811"/>
    <w:rsid w:val="00632A06"/>
    <w:rsid w:val="00632E68"/>
    <w:rsid w:val="006334A8"/>
    <w:rsid w:val="0063389C"/>
    <w:rsid w:val="006339E7"/>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3CA"/>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6E7C"/>
    <w:rsid w:val="0067767F"/>
    <w:rsid w:val="00680149"/>
    <w:rsid w:val="006801A6"/>
    <w:rsid w:val="00681158"/>
    <w:rsid w:val="006824C6"/>
    <w:rsid w:val="0068351E"/>
    <w:rsid w:val="0068362D"/>
    <w:rsid w:val="00683A8D"/>
    <w:rsid w:val="006840AC"/>
    <w:rsid w:val="00684BD5"/>
    <w:rsid w:val="00685050"/>
    <w:rsid w:val="00685277"/>
    <w:rsid w:val="0068568D"/>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984"/>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3DDF"/>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49F"/>
    <w:rsid w:val="00722D81"/>
    <w:rsid w:val="0072429B"/>
    <w:rsid w:val="00724498"/>
    <w:rsid w:val="00724A66"/>
    <w:rsid w:val="00725427"/>
    <w:rsid w:val="00725B67"/>
    <w:rsid w:val="0072610F"/>
    <w:rsid w:val="00726BF1"/>
    <w:rsid w:val="007276FE"/>
    <w:rsid w:val="00727CA3"/>
    <w:rsid w:val="00731325"/>
    <w:rsid w:val="007323AE"/>
    <w:rsid w:val="00733388"/>
    <w:rsid w:val="0073489C"/>
    <w:rsid w:val="007362D8"/>
    <w:rsid w:val="007369FA"/>
    <w:rsid w:val="00736BC1"/>
    <w:rsid w:val="00737AD2"/>
    <w:rsid w:val="00737D9B"/>
    <w:rsid w:val="00740627"/>
    <w:rsid w:val="007408C5"/>
    <w:rsid w:val="00742964"/>
    <w:rsid w:val="00742C85"/>
    <w:rsid w:val="007436D2"/>
    <w:rsid w:val="00744AED"/>
    <w:rsid w:val="00744BB2"/>
    <w:rsid w:val="00745344"/>
    <w:rsid w:val="007454CB"/>
    <w:rsid w:val="007455E9"/>
    <w:rsid w:val="00745A4F"/>
    <w:rsid w:val="00745CFC"/>
    <w:rsid w:val="007464BF"/>
    <w:rsid w:val="00746DDA"/>
    <w:rsid w:val="00746EA9"/>
    <w:rsid w:val="007477AE"/>
    <w:rsid w:val="007507DD"/>
    <w:rsid w:val="007508F7"/>
    <w:rsid w:val="00750A76"/>
    <w:rsid w:val="00752308"/>
    <w:rsid w:val="007531EB"/>
    <w:rsid w:val="00753A74"/>
    <w:rsid w:val="00753BB2"/>
    <w:rsid w:val="007540F1"/>
    <w:rsid w:val="00754D00"/>
    <w:rsid w:val="00755172"/>
    <w:rsid w:val="0075579A"/>
    <w:rsid w:val="007557CA"/>
    <w:rsid w:val="00756550"/>
    <w:rsid w:val="007602C1"/>
    <w:rsid w:val="00760D37"/>
    <w:rsid w:val="00760EA2"/>
    <w:rsid w:val="00761B88"/>
    <w:rsid w:val="0076233B"/>
    <w:rsid w:val="0076267C"/>
    <w:rsid w:val="007627EC"/>
    <w:rsid w:val="00762C75"/>
    <w:rsid w:val="00762DBA"/>
    <w:rsid w:val="00762F6E"/>
    <w:rsid w:val="007632E6"/>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50C"/>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B7"/>
    <w:rsid w:val="007D3BD9"/>
    <w:rsid w:val="007D43BC"/>
    <w:rsid w:val="007D5877"/>
    <w:rsid w:val="007D72B5"/>
    <w:rsid w:val="007D7792"/>
    <w:rsid w:val="007D7840"/>
    <w:rsid w:val="007E02D3"/>
    <w:rsid w:val="007E071E"/>
    <w:rsid w:val="007E0AE5"/>
    <w:rsid w:val="007E0B31"/>
    <w:rsid w:val="007E0BC0"/>
    <w:rsid w:val="007E13E2"/>
    <w:rsid w:val="007E1B45"/>
    <w:rsid w:val="007E1DD4"/>
    <w:rsid w:val="007E23BE"/>
    <w:rsid w:val="007E2599"/>
    <w:rsid w:val="007E294D"/>
    <w:rsid w:val="007E297B"/>
    <w:rsid w:val="007E2D09"/>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0B5A"/>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3A51"/>
    <w:rsid w:val="00824A22"/>
    <w:rsid w:val="008253B3"/>
    <w:rsid w:val="008254DF"/>
    <w:rsid w:val="008254F8"/>
    <w:rsid w:val="00825830"/>
    <w:rsid w:val="00825A98"/>
    <w:rsid w:val="0082632E"/>
    <w:rsid w:val="008264A9"/>
    <w:rsid w:val="00826958"/>
    <w:rsid w:val="00826A18"/>
    <w:rsid w:val="00827788"/>
    <w:rsid w:val="00827C1B"/>
    <w:rsid w:val="00827D33"/>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378D4"/>
    <w:rsid w:val="0084066A"/>
    <w:rsid w:val="00841327"/>
    <w:rsid w:val="00841D53"/>
    <w:rsid w:val="00842219"/>
    <w:rsid w:val="008428D0"/>
    <w:rsid w:val="0084363F"/>
    <w:rsid w:val="008447CE"/>
    <w:rsid w:val="008450DA"/>
    <w:rsid w:val="00845BD2"/>
    <w:rsid w:val="00845E49"/>
    <w:rsid w:val="00846CE7"/>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3D5F"/>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324C"/>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157E"/>
    <w:rsid w:val="008C509B"/>
    <w:rsid w:val="008C6964"/>
    <w:rsid w:val="008C6C40"/>
    <w:rsid w:val="008C7269"/>
    <w:rsid w:val="008C73BC"/>
    <w:rsid w:val="008C7B33"/>
    <w:rsid w:val="008C7C46"/>
    <w:rsid w:val="008D13C8"/>
    <w:rsid w:val="008D1450"/>
    <w:rsid w:val="008D14B4"/>
    <w:rsid w:val="008D177D"/>
    <w:rsid w:val="008D1AB4"/>
    <w:rsid w:val="008D1AD0"/>
    <w:rsid w:val="008D1F13"/>
    <w:rsid w:val="008D2D72"/>
    <w:rsid w:val="008D2F83"/>
    <w:rsid w:val="008D3359"/>
    <w:rsid w:val="008D3BD1"/>
    <w:rsid w:val="008D3FBF"/>
    <w:rsid w:val="008D4CEF"/>
    <w:rsid w:val="008D4F73"/>
    <w:rsid w:val="008D5BEE"/>
    <w:rsid w:val="008E031C"/>
    <w:rsid w:val="008E0C16"/>
    <w:rsid w:val="008E1915"/>
    <w:rsid w:val="008E2916"/>
    <w:rsid w:val="008E2DFD"/>
    <w:rsid w:val="008E41A4"/>
    <w:rsid w:val="008E4664"/>
    <w:rsid w:val="008E4ACA"/>
    <w:rsid w:val="008E4BC8"/>
    <w:rsid w:val="008E6317"/>
    <w:rsid w:val="008E7CF0"/>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69EB"/>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CA9"/>
    <w:rsid w:val="00950FBF"/>
    <w:rsid w:val="009511FE"/>
    <w:rsid w:val="0095167A"/>
    <w:rsid w:val="00952B5A"/>
    <w:rsid w:val="00952D85"/>
    <w:rsid w:val="00953B15"/>
    <w:rsid w:val="00953EEC"/>
    <w:rsid w:val="009546AA"/>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53D"/>
    <w:rsid w:val="00970947"/>
    <w:rsid w:val="00970DE5"/>
    <w:rsid w:val="0097101B"/>
    <w:rsid w:val="009710B3"/>
    <w:rsid w:val="009716D2"/>
    <w:rsid w:val="00971AA0"/>
    <w:rsid w:val="009730EF"/>
    <w:rsid w:val="0097314F"/>
    <w:rsid w:val="0097334D"/>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51"/>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B82"/>
    <w:rsid w:val="009F2283"/>
    <w:rsid w:val="009F29FB"/>
    <w:rsid w:val="009F46BE"/>
    <w:rsid w:val="009F55AD"/>
    <w:rsid w:val="009F5A06"/>
    <w:rsid w:val="009F5C12"/>
    <w:rsid w:val="009F6F8E"/>
    <w:rsid w:val="009F6FCC"/>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04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6C9"/>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0A8A"/>
    <w:rsid w:val="00A415D4"/>
    <w:rsid w:val="00A42C57"/>
    <w:rsid w:val="00A42EE9"/>
    <w:rsid w:val="00A438EF"/>
    <w:rsid w:val="00A44642"/>
    <w:rsid w:val="00A4473B"/>
    <w:rsid w:val="00A44E55"/>
    <w:rsid w:val="00A44E8D"/>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3BBB"/>
    <w:rsid w:val="00A95920"/>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3F04"/>
    <w:rsid w:val="00AC4779"/>
    <w:rsid w:val="00AC4ECC"/>
    <w:rsid w:val="00AC5EFF"/>
    <w:rsid w:val="00AC6FB7"/>
    <w:rsid w:val="00AC7841"/>
    <w:rsid w:val="00AC7C16"/>
    <w:rsid w:val="00AD0ACF"/>
    <w:rsid w:val="00AD13DC"/>
    <w:rsid w:val="00AD19BE"/>
    <w:rsid w:val="00AD1CC8"/>
    <w:rsid w:val="00AD1E70"/>
    <w:rsid w:val="00AD2AB4"/>
    <w:rsid w:val="00AD2ACD"/>
    <w:rsid w:val="00AD3365"/>
    <w:rsid w:val="00AD531A"/>
    <w:rsid w:val="00AD5523"/>
    <w:rsid w:val="00AD5969"/>
    <w:rsid w:val="00AD5B9A"/>
    <w:rsid w:val="00AD65DE"/>
    <w:rsid w:val="00AD69D1"/>
    <w:rsid w:val="00AD6F82"/>
    <w:rsid w:val="00AD708A"/>
    <w:rsid w:val="00AD7EE2"/>
    <w:rsid w:val="00AE010D"/>
    <w:rsid w:val="00AE0325"/>
    <w:rsid w:val="00AE104B"/>
    <w:rsid w:val="00AE107E"/>
    <w:rsid w:val="00AE1FF8"/>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6FEC"/>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699"/>
    <w:rsid w:val="00B27C81"/>
    <w:rsid w:val="00B27D5C"/>
    <w:rsid w:val="00B30395"/>
    <w:rsid w:val="00B31FE1"/>
    <w:rsid w:val="00B320B7"/>
    <w:rsid w:val="00B326C9"/>
    <w:rsid w:val="00B33913"/>
    <w:rsid w:val="00B35717"/>
    <w:rsid w:val="00B35AFA"/>
    <w:rsid w:val="00B37490"/>
    <w:rsid w:val="00B378E7"/>
    <w:rsid w:val="00B4000C"/>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0C5"/>
    <w:rsid w:val="00B546B1"/>
    <w:rsid w:val="00B557F2"/>
    <w:rsid w:val="00B60059"/>
    <w:rsid w:val="00B60743"/>
    <w:rsid w:val="00B6366C"/>
    <w:rsid w:val="00B645FA"/>
    <w:rsid w:val="00B64B06"/>
    <w:rsid w:val="00B64C6B"/>
    <w:rsid w:val="00B654B1"/>
    <w:rsid w:val="00B661FB"/>
    <w:rsid w:val="00B66FD8"/>
    <w:rsid w:val="00B67357"/>
    <w:rsid w:val="00B67B3B"/>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0F6"/>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12F"/>
    <w:rsid w:val="00BD59AB"/>
    <w:rsid w:val="00BD5BF8"/>
    <w:rsid w:val="00BD63FE"/>
    <w:rsid w:val="00BD65F6"/>
    <w:rsid w:val="00BD6848"/>
    <w:rsid w:val="00BD6EDD"/>
    <w:rsid w:val="00BD77BF"/>
    <w:rsid w:val="00BE0E9A"/>
    <w:rsid w:val="00BE15E3"/>
    <w:rsid w:val="00BE1747"/>
    <w:rsid w:val="00BE24EA"/>
    <w:rsid w:val="00BE2ECF"/>
    <w:rsid w:val="00BE3373"/>
    <w:rsid w:val="00BE345F"/>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6C3B"/>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0303"/>
    <w:rsid w:val="00C61451"/>
    <w:rsid w:val="00C614EB"/>
    <w:rsid w:val="00C620F1"/>
    <w:rsid w:val="00C62442"/>
    <w:rsid w:val="00C625E3"/>
    <w:rsid w:val="00C62BA8"/>
    <w:rsid w:val="00C63006"/>
    <w:rsid w:val="00C63FF2"/>
    <w:rsid w:val="00C6406F"/>
    <w:rsid w:val="00C645AC"/>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73F"/>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79E"/>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423"/>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253C"/>
    <w:rsid w:val="00D63210"/>
    <w:rsid w:val="00D6379A"/>
    <w:rsid w:val="00D641DF"/>
    <w:rsid w:val="00D65F35"/>
    <w:rsid w:val="00D66468"/>
    <w:rsid w:val="00D6712D"/>
    <w:rsid w:val="00D675CD"/>
    <w:rsid w:val="00D677C1"/>
    <w:rsid w:val="00D67C90"/>
    <w:rsid w:val="00D67D7D"/>
    <w:rsid w:val="00D7086D"/>
    <w:rsid w:val="00D72CA8"/>
    <w:rsid w:val="00D73207"/>
    <w:rsid w:val="00D734EE"/>
    <w:rsid w:val="00D735D5"/>
    <w:rsid w:val="00D736DE"/>
    <w:rsid w:val="00D7456C"/>
    <w:rsid w:val="00D74C6B"/>
    <w:rsid w:val="00D756F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0B"/>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1754"/>
    <w:rsid w:val="00DC23AF"/>
    <w:rsid w:val="00DC272F"/>
    <w:rsid w:val="00DC2D15"/>
    <w:rsid w:val="00DC3DC3"/>
    <w:rsid w:val="00DC4929"/>
    <w:rsid w:val="00DC5F35"/>
    <w:rsid w:val="00DC5F5D"/>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392"/>
    <w:rsid w:val="00DE788D"/>
    <w:rsid w:val="00DF0164"/>
    <w:rsid w:val="00DF1556"/>
    <w:rsid w:val="00DF1C9D"/>
    <w:rsid w:val="00DF21C3"/>
    <w:rsid w:val="00DF23D9"/>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31F9"/>
    <w:rsid w:val="00E0443C"/>
    <w:rsid w:val="00E0443D"/>
    <w:rsid w:val="00E04AB4"/>
    <w:rsid w:val="00E05165"/>
    <w:rsid w:val="00E05374"/>
    <w:rsid w:val="00E06136"/>
    <w:rsid w:val="00E07476"/>
    <w:rsid w:val="00E076D8"/>
    <w:rsid w:val="00E07BE6"/>
    <w:rsid w:val="00E114A5"/>
    <w:rsid w:val="00E115E7"/>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57F3"/>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ECC"/>
    <w:rsid w:val="00E551F0"/>
    <w:rsid w:val="00E55582"/>
    <w:rsid w:val="00E57C60"/>
    <w:rsid w:val="00E57F3C"/>
    <w:rsid w:val="00E60206"/>
    <w:rsid w:val="00E60DCC"/>
    <w:rsid w:val="00E60E65"/>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83D"/>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A5FA4"/>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4A"/>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959"/>
    <w:rsid w:val="00EE6B10"/>
    <w:rsid w:val="00EE7242"/>
    <w:rsid w:val="00EF028A"/>
    <w:rsid w:val="00EF06E8"/>
    <w:rsid w:val="00EF0992"/>
    <w:rsid w:val="00EF0E98"/>
    <w:rsid w:val="00EF3BC0"/>
    <w:rsid w:val="00EF41E5"/>
    <w:rsid w:val="00EF4E5E"/>
    <w:rsid w:val="00EF5C08"/>
    <w:rsid w:val="00EF5E2E"/>
    <w:rsid w:val="00EF6675"/>
    <w:rsid w:val="00EF6C1F"/>
    <w:rsid w:val="00EF70B7"/>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2720A"/>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2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87C"/>
    <w:rsid w:val="00F60FD8"/>
    <w:rsid w:val="00F612F0"/>
    <w:rsid w:val="00F61407"/>
    <w:rsid w:val="00F620F3"/>
    <w:rsid w:val="00F628BB"/>
    <w:rsid w:val="00F629A2"/>
    <w:rsid w:val="00F62A2C"/>
    <w:rsid w:val="00F62F49"/>
    <w:rsid w:val="00F6331A"/>
    <w:rsid w:val="00F64063"/>
    <w:rsid w:val="00F647D2"/>
    <w:rsid w:val="00F65995"/>
    <w:rsid w:val="00F65A8C"/>
    <w:rsid w:val="00F65DFD"/>
    <w:rsid w:val="00F66009"/>
    <w:rsid w:val="00F6600B"/>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03B"/>
    <w:rsid w:val="00F83765"/>
    <w:rsid w:val="00F8432E"/>
    <w:rsid w:val="00F847B0"/>
    <w:rsid w:val="00F85217"/>
    <w:rsid w:val="00F85E79"/>
    <w:rsid w:val="00F869D6"/>
    <w:rsid w:val="00F87A50"/>
    <w:rsid w:val="00F87CDA"/>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43"/>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8CD"/>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380"/>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A7837F"/>
    <w:rsid w:val="06F5AC08"/>
    <w:rsid w:val="073B6A6D"/>
    <w:rsid w:val="075A215F"/>
    <w:rsid w:val="078B9C31"/>
    <w:rsid w:val="079664A0"/>
    <w:rsid w:val="087FACF4"/>
    <w:rsid w:val="08F19397"/>
    <w:rsid w:val="09252096"/>
    <w:rsid w:val="093B163A"/>
    <w:rsid w:val="09642979"/>
    <w:rsid w:val="09976BC5"/>
    <w:rsid w:val="09B54F35"/>
    <w:rsid w:val="09B89098"/>
    <w:rsid w:val="0A466DB7"/>
    <w:rsid w:val="0A4B3A28"/>
    <w:rsid w:val="0AB55103"/>
    <w:rsid w:val="0B234C31"/>
    <w:rsid w:val="0D070191"/>
    <w:rsid w:val="0D0861D7"/>
    <w:rsid w:val="0D2F0AF5"/>
    <w:rsid w:val="0DBEC8F6"/>
    <w:rsid w:val="0DEE1E6E"/>
    <w:rsid w:val="0E350034"/>
    <w:rsid w:val="0E8B3CAC"/>
    <w:rsid w:val="0E8C342C"/>
    <w:rsid w:val="0F05E3C6"/>
    <w:rsid w:val="0F43C736"/>
    <w:rsid w:val="0F8A4451"/>
    <w:rsid w:val="0FF269D6"/>
    <w:rsid w:val="116ECA15"/>
    <w:rsid w:val="11F65E1A"/>
    <w:rsid w:val="1205F13A"/>
    <w:rsid w:val="1231723F"/>
    <w:rsid w:val="1251D635"/>
    <w:rsid w:val="12E9A446"/>
    <w:rsid w:val="133B9611"/>
    <w:rsid w:val="136E0ABF"/>
    <w:rsid w:val="13BF0B8E"/>
    <w:rsid w:val="14907BFD"/>
    <w:rsid w:val="1511DF02"/>
    <w:rsid w:val="1546725B"/>
    <w:rsid w:val="15C01928"/>
    <w:rsid w:val="15CFBD21"/>
    <w:rsid w:val="1682E968"/>
    <w:rsid w:val="1696CF44"/>
    <w:rsid w:val="17594FFC"/>
    <w:rsid w:val="1774DDA9"/>
    <w:rsid w:val="177EA207"/>
    <w:rsid w:val="1787747C"/>
    <w:rsid w:val="1799446D"/>
    <w:rsid w:val="17ADFBC7"/>
    <w:rsid w:val="17EB3B65"/>
    <w:rsid w:val="17F9E12B"/>
    <w:rsid w:val="17FA27FC"/>
    <w:rsid w:val="182A993F"/>
    <w:rsid w:val="1855205E"/>
    <w:rsid w:val="186EDFB6"/>
    <w:rsid w:val="1A1BF1CB"/>
    <w:rsid w:val="1AA24A69"/>
    <w:rsid w:val="1ABDBEA7"/>
    <w:rsid w:val="1B9260F3"/>
    <w:rsid w:val="1BB0068E"/>
    <w:rsid w:val="1BC5C2FA"/>
    <w:rsid w:val="1C1908EA"/>
    <w:rsid w:val="1CAE525B"/>
    <w:rsid w:val="1CF3DE7F"/>
    <w:rsid w:val="1D161A58"/>
    <w:rsid w:val="1D17C62E"/>
    <w:rsid w:val="1D22A656"/>
    <w:rsid w:val="1D334079"/>
    <w:rsid w:val="1DB6F706"/>
    <w:rsid w:val="1E6C4A0A"/>
    <w:rsid w:val="1EA4DF98"/>
    <w:rsid w:val="1EA956D5"/>
    <w:rsid w:val="1F4B4F33"/>
    <w:rsid w:val="1F51953F"/>
    <w:rsid w:val="203D469E"/>
    <w:rsid w:val="20DAAEC6"/>
    <w:rsid w:val="211A53B8"/>
    <w:rsid w:val="2167C630"/>
    <w:rsid w:val="21B4DA91"/>
    <w:rsid w:val="2205CB3B"/>
    <w:rsid w:val="22C1B0F7"/>
    <w:rsid w:val="22EBF693"/>
    <w:rsid w:val="232E5FD1"/>
    <w:rsid w:val="23E72FCA"/>
    <w:rsid w:val="24A4D0FC"/>
    <w:rsid w:val="24A7D255"/>
    <w:rsid w:val="24B915E9"/>
    <w:rsid w:val="24C2C928"/>
    <w:rsid w:val="253486F3"/>
    <w:rsid w:val="25751FEC"/>
    <w:rsid w:val="2599F088"/>
    <w:rsid w:val="25AF2D6E"/>
    <w:rsid w:val="25D19D8A"/>
    <w:rsid w:val="26112557"/>
    <w:rsid w:val="261EA0CF"/>
    <w:rsid w:val="26B3C965"/>
    <w:rsid w:val="27245157"/>
    <w:rsid w:val="2727E857"/>
    <w:rsid w:val="27669E10"/>
    <w:rsid w:val="2798EAE7"/>
    <w:rsid w:val="279ACA04"/>
    <w:rsid w:val="27B0E5F4"/>
    <w:rsid w:val="28E3C57E"/>
    <w:rsid w:val="28EF273C"/>
    <w:rsid w:val="291EB386"/>
    <w:rsid w:val="295C6A48"/>
    <w:rsid w:val="296CFF40"/>
    <w:rsid w:val="29C03D55"/>
    <w:rsid w:val="29EB72E8"/>
    <w:rsid w:val="29FC8DD3"/>
    <w:rsid w:val="2A39862D"/>
    <w:rsid w:val="2AFDC55D"/>
    <w:rsid w:val="2B0C7085"/>
    <w:rsid w:val="2B328115"/>
    <w:rsid w:val="2B38FBFC"/>
    <w:rsid w:val="2B718535"/>
    <w:rsid w:val="2C2A44FC"/>
    <w:rsid w:val="2C5C7B1A"/>
    <w:rsid w:val="2CC72CB9"/>
    <w:rsid w:val="2D640791"/>
    <w:rsid w:val="2DC07D02"/>
    <w:rsid w:val="2DCD3474"/>
    <w:rsid w:val="2DD57B90"/>
    <w:rsid w:val="2E4652DC"/>
    <w:rsid w:val="2EA30350"/>
    <w:rsid w:val="2ECFAF94"/>
    <w:rsid w:val="2ED326F0"/>
    <w:rsid w:val="2F29F941"/>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5555FE3"/>
    <w:rsid w:val="36358B8B"/>
    <w:rsid w:val="36712D15"/>
    <w:rsid w:val="36AF88BE"/>
    <w:rsid w:val="36AFBA3F"/>
    <w:rsid w:val="36CB9F8A"/>
    <w:rsid w:val="3701F70C"/>
    <w:rsid w:val="374D1315"/>
    <w:rsid w:val="3776D4FB"/>
    <w:rsid w:val="377A74F7"/>
    <w:rsid w:val="37F66310"/>
    <w:rsid w:val="37FCC700"/>
    <w:rsid w:val="382D43BE"/>
    <w:rsid w:val="383EB755"/>
    <w:rsid w:val="38772B7F"/>
    <w:rsid w:val="38E29A1B"/>
    <w:rsid w:val="38E6A229"/>
    <w:rsid w:val="3951C338"/>
    <w:rsid w:val="3959E42E"/>
    <w:rsid w:val="39E6CC1F"/>
    <w:rsid w:val="39F7FB50"/>
    <w:rsid w:val="3A916FFE"/>
    <w:rsid w:val="3AA2F63B"/>
    <w:rsid w:val="3B25FBFC"/>
    <w:rsid w:val="3B66E727"/>
    <w:rsid w:val="3B761FC7"/>
    <w:rsid w:val="3C5F9C9E"/>
    <w:rsid w:val="3C637107"/>
    <w:rsid w:val="3CB0E7F4"/>
    <w:rsid w:val="3D2523E9"/>
    <w:rsid w:val="3D2574A5"/>
    <w:rsid w:val="3D4F252B"/>
    <w:rsid w:val="3DB6734A"/>
    <w:rsid w:val="3EB8F7DC"/>
    <w:rsid w:val="3EEE05D5"/>
    <w:rsid w:val="3F3E4C44"/>
    <w:rsid w:val="3F92BD7E"/>
    <w:rsid w:val="3FBE062B"/>
    <w:rsid w:val="3FD65C27"/>
    <w:rsid w:val="4049DCD2"/>
    <w:rsid w:val="4067C042"/>
    <w:rsid w:val="40BF30BF"/>
    <w:rsid w:val="40E34A66"/>
    <w:rsid w:val="4188A5FD"/>
    <w:rsid w:val="419B84B0"/>
    <w:rsid w:val="427BCD01"/>
    <w:rsid w:val="42B639E0"/>
    <w:rsid w:val="4366A436"/>
    <w:rsid w:val="43969EBD"/>
    <w:rsid w:val="43A0D33D"/>
    <w:rsid w:val="43F077DC"/>
    <w:rsid w:val="4401B2A3"/>
    <w:rsid w:val="44AEB74F"/>
    <w:rsid w:val="4504916E"/>
    <w:rsid w:val="4508D664"/>
    <w:rsid w:val="457EAA95"/>
    <w:rsid w:val="459B4979"/>
    <w:rsid w:val="46CBE348"/>
    <w:rsid w:val="472CA8C7"/>
    <w:rsid w:val="47D3CAAA"/>
    <w:rsid w:val="48281712"/>
    <w:rsid w:val="48499DA7"/>
    <w:rsid w:val="490DE6A8"/>
    <w:rsid w:val="49650C3A"/>
    <w:rsid w:val="499F561C"/>
    <w:rsid w:val="4B294FF0"/>
    <w:rsid w:val="4B3B0B82"/>
    <w:rsid w:val="4B8A2AAE"/>
    <w:rsid w:val="4BC44F42"/>
    <w:rsid w:val="4BE9B5DE"/>
    <w:rsid w:val="4C1EF321"/>
    <w:rsid w:val="4C21190C"/>
    <w:rsid w:val="4CABE918"/>
    <w:rsid w:val="4CD6DBE3"/>
    <w:rsid w:val="4D633462"/>
    <w:rsid w:val="4D66591A"/>
    <w:rsid w:val="4DF4689E"/>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7D66208"/>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9556D2"/>
    <w:rsid w:val="5DD08E80"/>
    <w:rsid w:val="5DDA5C67"/>
    <w:rsid w:val="5F05E41A"/>
    <w:rsid w:val="5F1AAB16"/>
    <w:rsid w:val="6096EC46"/>
    <w:rsid w:val="61792393"/>
    <w:rsid w:val="6233BA99"/>
    <w:rsid w:val="623A8563"/>
    <w:rsid w:val="62C15DB4"/>
    <w:rsid w:val="62DB60CE"/>
    <w:rsid w:val="632A98DD"/>
    <w:rsid w:val="63912A38"/>
    <w:rsid w:val="643C4C4C"/>
    <w:rsid w:val="6499C628"/>
    <w:rsid w:val="64CBA6E5"/>
    <w:rsid w:val="64FA1908"/>
    <w:rsid w:val="650CB993"/>
    <w:rsid w:val="66341F3B"/>
    <w:rsid w:val="66556998"/>
    <w:rsid w:val="6674EEB8"/>
    <w:rsid w:val="668EDEE9"/>
    <w:rsid w:val="672D935B"/>
    <w:rsid w:val="67309E31"/>
    <w:rsid w:val="6736273A"/>
    <w:rsid w:val="67583B22"/>
    <w:rsid w:val="688E52BC"/>
    <w:rsid w:val="689E0A80"/>
    <w:rsid w:val="6939FEED"/>
    <w:rsid w:val="6955ECE3"/>
    <w:rsid w:val="69908571"/>
    <w:rsid w:val="6A058B51"/>
    <w:rsid w:val="6A23A102"/>
    <w:rsid w:val="6A9ECD89"/>
    <w:rsid w:val="6B757E54"/>
    <w:rsid w:val="6B826E57"/>
    <w:rsid w:val="6C314A4D"/>
    <w:rsid w:val="6C7E7B85"/>
    <w:rsid w:val="6C97E318"/>
    <w:rsid w:val="6CFBE995"/>
    <w:rsid w:val="6D8772CC"/>
    <w:rsid w:val="6DF2C57B"/>
    <w:rsid w:val="6E54A957"/>
    <w:rsid w:val="6E58EA9F"/>
    <w:rsid w:val="6EB19070"/>
    <w:rsid w:val="6EFA9010"/>
    <w:rsid w:val="6FDFF9FF"/>
    <w:rsid w:val="7017A1A0"/>
    <w:rsid w:val="7021C53A"/>
    <w:rsid w:val="708293DA"/>
    <w:rsid w:val="708A2338"/>
    <w:rsid w:val="71017817"/>
    <w:rsid w:val="71ADDDD6"/>
    <w:rsid w:val="71DDE3D1"/>
    <w:rsid w:val="726031E2"/>
    <w:rsid w:val="72845469"/>
    <w:rsid w:val="72A408F1"/>
    <w:rsid w:val="72B41051"/>
    <w:rsid w:val="7356A9C9"/>
    <w:rsid w:val="73877898"/>
    <w:rsid w:val="73A1ED9D"/>
    <w:rsid w:val="74310ED1"/>
    <w:rsid w:val="744CE868"/>
    <w:rsid w:val="744F0A1A"/>
    <w:rsid w:val="746EA99A"/>
    <w:rsid w:val="747D9017"/>
    <w:rsid w:val="74C53B10"/>
    <w:rsid w:val="74E5DD13"/>
    <w:rsid w:val="7508CC0B"/>
    <w:rsid w:val="75403102"/>
    <w:rsid w:val="7540C284"/>
    <w:rsid w:val="7717C9E2"/>
    <w:rsid w:val="772DECBD"/>
    <w:rsid w:val="773D065C"/>
    <w:rsid w:val="77C25202"/>
    <w:rsid w:val="78231C80"/>
    <w:rsid w:val="788B8682"/>
    <w:rsid w:val="78B636E6"/>
    <w:rsid w:val="78DA1B27"/>
    <w:rsid w:val="78EC5FC6"/>
    <w:rsid w:val="792E6BBD"/>
    <w:rsid w:val="79B81D48"/>
    <w:rsid w:val="79C94E0C"/>
    <w:rsid w:val="7A09DCCC"/>
    <w:rsid w:val="7A10906C"/>
    <w:rsid w:val="7A1BB6BC"/>
    <w:rsid w:val="7A85AD33"/>
    <w:rsid w:val="7B80327B"/>
    <w:rsid w:val="7B8D372D"/>
    <w:rsid w:val="7B9D6594"/>
    <w:rsid w:val="7C0601E9"/>
    <w:rsid w:val="7C0D4D3B"/>
    <w:rsid w:val="7CFDC8B9"/>
    <w:rsid w:val="7D6F9FCE"/>
    <w:rsid w:val="7D860631"/>
    <w:rsid w:val="7D9A43F1"/>
    <w:rsid w:val="7DEBA0BF"/>
    <w:rsid w:val="7DFBCF5D"/>
    <w:rsid w:val="7EDBFBB3"/>
    <w:rsid w:val="7F0184AF"/>
    <w:rsid w:val="7F20345D"/>
    <w:rsid w:val="7F7276DD"/>
    <w:rsid w:val="7F7708CD"/>
    <w:rsid w:val="7FA3DC8A"/>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D97A99AC-1856-473D-8424-BE8961CD3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9"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9"/>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9"/>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ABF875-694C-481F-92B0-50FF0BE9C28C}">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97b6fe81-1556-4112-94ca-31043ca39b71"/>
    <ds:schemaRef ds:uri="dec74c4c-1639-4502-8f90-b4ce03410dfb"/>
    <ds:schemaRef ds:uri="http://www.w3.org/XML/1998/namespace"/>
    <ds:schemaRef ds:uri="http://purl.org/dc/dcmitype/"/>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ABD901A8-0802-4DDF-B825-DBF90911E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34571</Words>
  <Characters>197061</Characters>
  <Application>Microsoft Office Word</Application>
  <DocSecurity>12</DocSecurity>
  <Lines>1642</Lines>
  <Paragraphs>462</Paragraphs>
  <ScaleCrop>false</ScaleCrop>
  <Company>National Grid</Company>
  <LinksUpToDate>false</LinksUpToDate>
  <CharactersWithSpaces>231170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Graham Lear [NESO]</cp:lastModifiedBy>
  <cp:revision>65</cp:revision>
  <cp:lastPrinted>2024-09-24T15:39:00Z</cp:lastPrinted>
  <dcterms:created xsi:type="dcterms:W3CDTF">2025-08-05T10:46:00Z</dcterms:created>
  <dcterms:modified xsi:type="dcterms:W3CDTF">2025-08-18T11:33:00Z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