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0">
          <w:tblGrid>
            <w:gridCol w:w="2884"/>
            <w:gridCol w:w="6634"/>
          </w:tblGrid>
        </w:tblGridChange>
      </w:tblGrid>
      <w:tr w:rsidR="00046274" w:rsidRPr="007E0B31" w14:paraId="0CCA512A" w14:textId="77777777" w:rsidTr="00766A50">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766A5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766A5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766A5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5982974F" w:rsidR="008C14E7" w:rsidRPr="00B42B6C" w:rsidRDefault="00BB7BC1" w:rsidP="00B42B6C">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r w:rsidR="008C14E7">
              <w:tab/>
            </w:r>
            <w:r w:rsidR="0085718B">
              <w:tab/>
            </w:r>
          </w:p>
        </w:tc>
      </w:tr>
      <w:tr w:rsidR="00BB7BC1" w:rsidRPr="007E0B31" w14:paraId="65980C45" w14:textId="77777777" w:rsidTr="00766A50">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766A50">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766A5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766A5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766A5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6FC1FAAB"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w:t>
            </w:r>
            <w:ins w:id="1" w:author="Claire Newton [NESO]" w:date="2025-07-14T16:43:00Z" w16du:dateUtc="2025-07-14T15:43:00Z">
              <w:r w:rsidR="00CF3CDF">
                <w:rPr>
                  <w:rFonts w:cs="Arial"/>
                </w:rPr>
                <w:t xml:space="preserve"> </w:t>
              </w:r>
            </w:ins>
            <w:r w:rsidRPr="002510FF">
              <w:rPr>
                <w:rFonts w:cs="Arial"/>
              </w:rPr>
              <w:t xml:space="preserve">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766A50">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6F7B8AF" w14:textId="4B833EDC" w:rsidR="00517DA3" w:rsidRPr="002510FF" w:rsidRDefault="00517DA3">
            <w:pPr>
              <w:pStyle w:val="Default"/>
              <w:spacing w:before="120" w:after="120"/>
              <w:jc w:val="both"/>
              <w:rPr>
                <w:color w:val="auto"/>
                <w:sz w:val="20"/>
                <w:szCs w:val="20"/>
              </w:rPr>
              <w:pPrChange w:id="2" w:author="Claire Newton [NESO]" w:date="2025-07-14T16:39:00Z" w16du:dateUtc="2025-07-14T15:39:00Z">
                <w:pPr>
                  <w:pStyle w:val="Default"/>
                  <w:jc w:val="both"/>
                </w:pPr>
              </w:pPrChange>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45A81FF6" w14:textId="10CE0ADB" w:rsidR="00151CE2" w:rsidRPr="002510FF" w:rsidRDefault="00517DA3">
            <w:pPr>
              <w:shd w:val="clear" w:color="auto" w:fill="FFFFFF"/>
              <w:spacing w:before="120" w:after="120" w:line="228" w:lineRule="auto"/>
              <w:jc w:val="both"/>
              <w:rPr>
                <w:rFonts w:cs="Arial"/>
              </w:rPr>
              <w:pPrChange w:id="3" w:author="Claire Newton [NESO]" w:date="2025-07-14T16:39:00Z" w16du:dateUtc="2025-07-14T15:39:00Z">
                <w:pPr>
                  <w:shd w:val="clear" w:color="auto" w:fill="FFFFFF"/>
                  <w:spacing w:after="110" w:line="228" w:lineRule="auto"/>
                  <w:jc w:val="both"/>
                </w:pPr>
              </w:pPrChange>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will instantaneously (within 5</w:t>
            </w:r>
            <w:ins w:id="4" w:author="Claire Newton [NESO]" w:date="2025-07-14T16:44:00Z" w16du:dateUtc="2025-07-14T15:44:00Z">
              <w:r w:rsidR="00CF3CDF">
                <w:rPr>
                  <w:rFonts w:cs="Arial"/>
                </w:rPr>
                <w:t xml:space="preserve"> </w:t>
              </w:r>
            </w:ins>
            <w:r w:rsidRPr="002510FF">
              <w:rPr>
                <w:rFonts w:cs="Arial"/>
              </w:rPr>
              <w:t xml:space="preserve">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2E4CF7C3" w14:textId="2CCB5D7B" w:rsidR="00517DA3" w:rsidRPr="002510FF" w:rsidRDefault="00517DA3">
            <w:pPr>
              <w:pStyle w:val="Default"/>
              <w:spacing w:before="120" w:after="120"/>
              <w:jc w:val="both"/>
              <w:rPr>
                <w:color w:val="auto"/>
                <w:sz w:val="20"/>
                <w:szCs w:val="20"/>
              </w:rPr>
              <w:pPrChange w:id="5" w:author="Claire Newton [NESO]" w:date="2025-07-14T16:39:00Z" w16du:dateUtc="2025-07-14T15:39:00Z">
                <w:pPr>
                  <w:pStyle w:val="Default"/>
                  <w:jc w:val="both"/>
                </w:pPr>
              </w:pPrChange>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5ED6D091" w14:textId="07517EEA" w:rsidR="00517DA3" w:rsidRPr="00517DA3" w:rsidRDefault="00517DA3" w:rsidP="00CF3CDF">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766A5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46ED130F" w14:textId="050F6CD2" w:rsidR="0026133D" w:rsidRPr="00022DB2" w:rsidRDefault="0026133D">
            <w:pPr>
              <w:pStyle w:val="TableArial11"/>
              <w:rPr>
                <w:rFonts w:cs="Arial"/>
              </w:rPr>
              <w:pPrChange w:id="6" w:author="Antony Johnson [NESO]" w:date="2025-07-08T15:58:00Z" w16du:dateUtc="2025-07-08T14:58:00Z">
                <w:pPr/>
              </w:pPrChange>
            </w:pPr>
            <w:r w:rsidRPr="007E0B31">
              <w:rPr>
                <w:rFonts w:cs="Arial"/>
              </w:rPr>
              <w:t>1000 GW = 1 TW</w:t>
            </w:r>
          </w:p>
        </w:tc>
      </w:tr>
      <w:tr w:rsidR="005C4DF6" w:rsidRPr="007E0B31" w14:paraId="0A390AE5" w14:textId="77777777" w:rsidTr="00766A5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766A5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766A5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766A5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766A50">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766A5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766A5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766A50">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766A5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766A5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766A5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766A5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766A50">
        <w:trPr>
          <w:cantSplit/>
        </w:trPr>
        <w:tc>
          <w:tcPr>
            <w:tcW w:w="2884" w:type="dxa"/>
          </w:tcPr>
          <w:p w14:paraId="67DAA1A1" w14:textId="5211A220"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497797C5" w14:textId="3BCE612C" w:rsidR="008061FD" w:rsidRPr="00C414C9" w:rsidRDefault="004F45D7">
            <w:pPr>
              <w:pStyle w:val="Default"/>
              <w:spacing w:before="120" w:after="120"/>
              <w:jc w:val="both"/>
              <w:rPr>
                <w:sz w:val="20"/>
                <w:szCs w:val="20"/>
              </w:rPr>
              <w:pPrChange w:id="7" w:author="Claire Newton [NESO]" w:date="2025-07-14T16:45:00Z" w16du:dateUtc="2025-07-14T15:45:00Z">
                <w:pPr>
                  <w:pStyle w:val="Default"/>
                  <w:jc w:val="both"/>
                </w:pPr>
              </w:pPrChange>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tc>
      </w:tr>
      <w:tr w:rsidR="0093310B" w:rsidRPr="007E0B31" w14:paraId="42E28326" w14:textId="77777777" w:rsidTr="00766A5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766A5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766A5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766A5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766A5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766A50">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766A5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766A5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766A5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766A50">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766A5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766A5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766A5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766A50">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766A5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766A5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766A5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766A5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766A5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766A5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766A50">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766A5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766A5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766A5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766A5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766A5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766A5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766A5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766A5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766A5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766A5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766A5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766A50">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766A50">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766A5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766A5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766A5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766A50">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766A5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0C33F35B" w:rsidR="00CB3A44" w:rsidRPr="007E0B31" w:rsidRDefault="001517E1">
            <w:pPr>
              <w:spacing w:before="120" w:after="120"/>
              <w:jc w:val="both"/>
              <w:rPr>
                <w:rFonts w:cs="Arial"/>
              </w:rPr>
              <w:pPrChange w:id="8" w:author="Claire Newton [NESO]" w:date="2025-07-14T16:46:00Z" w16du:dateUtc="2025-07-14T15:46:00Z">
                <w:pPr>
                  <w:jc w:val="both"/>
                </w:pPr>
              </w:pPrChange>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ins w:id="9" w:author="Antony Johnson [NESO]" w:date="2025-07-08T16:42:00Z" w16du:dateUtc="2025-07-08T15:42:00Z">
              <w:r w:rsidR="00B67688">
                <w:rPr>
                  <w:rFonts w:cs="Arial"/>
                </w:rPr>
                <w:t xml:space="preserve"> </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w:t>
            </w:r>
            <w:ins w:id="10" w:author="Antony Johnson [NESO]" w:date="2025-07-08T16:43:00Z" w16du:dateUtc="2025-07-08T15:43:00Z">
              <w:r w:rsidR="007A1873">
                <w:t xml:space="preserve"> </w:t>
              </w:r>
            </w:ins>
            <w:r w:rsidR="00091D8D">
              <w:t>Hz</w:t>
            </w:r>
            <w:r w:rsidR="3701F70C" w:rsidRPr="024814CE">
              <w:rPr>
                <w:rFonts w:cs="Arial"/>
              </w:rPr>
              <w:t xml:space="preserve"> – 52</w:t>
            </w:r>
            <w:ins w:id="11" w:author="Antony Johnson [NESO]" w:date="2025-07-08T16:43:00Z" w16du:dateUtc="2025-07-08T15:43:00Z">
              <w:r w:rsidR="007A1873">
                <w:rPr>
                  <w:rFonts w:cs="Arial"/>
                </w:rPr>
                <w:t xml:space="preserve"> </w:t>
              </w:r>
            </w:ins>
            <w:r w:rsidR="3701F70C" w:rsidRPr="024814CE">
              <w:rPr>
                <w:rFonts w:cs="Arial"/>
              </w:rPr>
              <w:t xml:space="preserve">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w:t>
            </w:r>
            <w:ins w:id="12" w:author="Claire Newton [NESO]" w:date="2025-07-14T16:46:00Z" w16du:dateUtc="2025-07-14T15:46:00Z">
              <w:r w:rsidR="00CF3CDF">
                <w:t xml:space="preserve"> </w:t>
              </w:r>
            </w:ins>
            <w:r w:rsidR="00FF6200" w:rsidRPr="001006C1">
              <w:t xml:space="preserve">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766A5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766A5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766A5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766A5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766A5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766A5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766A5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766A5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766A50">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766A5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766A5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766A50">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6C30BF45" w:rsidR="00CB3A44" w:rsidRPr="007E0B31" w:rsidRDefault="00721EE0" w:rsidP="00D94463">
            <w:pPr>
              <w:pStyle w:val="TableArial11"/>
              <w:ind w:left="567" w:hanging="567"/>
              <w:rPr>
                <w:rFonts w:cs="Arial"/>
              </w:rPr>
            </w:pPr>
            <w:ins w:id="13" w:author="Antony Johnson [NESO]" w:date="2025-07-08T16:44:00Z" w16du:dateUtc="2025-07-08T15:44:00Z">
              <w:r>
                <w:rPr>
                  <w:rFonts w:cs="Arial"/>
                </w:rPr>
                <w:t>(c)</w:t>
              </w:r>
            </w:ins>
            <w:del w:id="14" w:author="Antony Johnson [NESO]" w:date="2025-07-08T16:44:00Z" w16du:dateUtc="2025-07-08T15:44:00Z">
              <w:r w:rsidR="00CB3A44" w:rsidRPr="007E0B31" w:rsidDel="00721EE0">
                <w:rPr>
                  <w:rFonts w:cs="Arial"/>
                </w:rPr>
                <w:delText>I</w:delText>
              </w:r>
            </w:del>
            <w:r w:rsidR="00CB3A44"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766A5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766A5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5"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5"/>
            <w:r w:rsidRPr="007E0B31">
              <w:rPr>
                <w:rFonts w:cs="Arial"/>
              </w:rPr>
              <w:t>.</w:t>
            </w:r>
          </w:p>
        </w:tc>
      </w:tr>
      <w:tr w:rsidR="00046274" w:rsidRPr="007E0B31" w14:paraId="4F54E2D5" w14:textId="77777777" w:rsidTr="00766A5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6" w:name="_DV_C123"/>
            <w:r w:rsidRPr="007E0B31">
              <w:rPr>
                <w:rFonts w:cs="Arial"/>
              </w:rPr>
              <w:t>A System to Generator Operational Intertripping Scheme which is:-</w:t>
            </w:r>
            <w:bookmarkEnd w:id="16"/>
          </w:p>
          <w:p w14:paraId="3C1DF7DA" w14:textId="77777777" w:rsidR="00CB3A44" w:rsidRPr="007E0B31" w:rsidRDefault="00CB3A44" w:rsidP="00D94463">
            <w:pPr>
              <w:pStyle w:val="TableArial11"/>
              <w:ind w:left="567" w:hanging="567"/>
              <w:rPr>
                <w:rFonts w:cs="Arial"/>
              </w:rPr>
            </w:pPr>
            <w:bookmarkStart w:id="17"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7"/>
          </w:p>
          <w:p w14:paraId="64BA401B" w14:textId="77777777" w:rsidR="00CB3A44" w:rsidRPr="007E0B31" w:rsidRDefault="00CB3A44" w:rsidP="00D94463">
            <w:pPr>
              <w:pStyle w:val="TableArial11"/>
              <w:ind w:left="567" w:hanging="567"/>
              <w:rPr>
                <w:rFonts w:cs="Arial"/>
              </w:rPr>
            </w:pPr>
            <w:bookmarkStart w:id="1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8"/>
          </w:p>
          <w:p w14:paraId="583A4AD0" w14:textId="77777777" w:rsidR="00CB3A44" w:rsidRPr="007E0B31" w:rsidRDefault="00CB3A44" w:rsidP="00D82AFC">
            <w:pPr>
              <w:pStyle w:val="TableArial11"/>
              <w:rPr>
                <w:rFonts w:cs="Arial"/>
              </w:rPr>
            </w:pPr>
            <w:bookmarkStart w:id="1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9"/>
            <w:r w:rsidRPr="007E0B31">
              <w:rPr>
                <w:rFonts w:cs="Arial"/>
              </w:rPr>
              <w:t>.</w:t>
            </w:r>
          </w:p>
        </w:tc>
      </w:tr>
      <w:tr w:rsidR="00046274" w:rsidRPr="007E0B31" w14:paraId="7C541C3D" w14:textId="77777777" w:rsidTr="00766A50">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20"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0"/>
            <w:r w:rsidRPr="007E0B31">
              <w:rPr>
                <w:rFonts w:cs="Arial"/>
              </w:rPr>
              <w:t>.</w:t>
            </w:r>
          </w:p>
        </w:tc>
      </w:tr>
      <w:tr w:rsidR="00046274" w:rsidRPr="007E0B31" w14:paraId="5FB8479F" w14:textId="77777777" w:rsidTr="00766A5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1"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1"/>
            <w:r w:rsidRPr="007E0B31">
              <w:rPr>
                <w:rFonts w:cs="Arial"/>
              </w:rPr>
              <w:t>.</w:t>
            </w:r>
          </w:p>
        </w:tc>
      </w:tr>
      <w:tr w:rsidR="00091D8D" w:rsidRPr="0079139F" w14:paraId="691ECA40" w14:textId="77777777" w:rsidTr="00766A5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4FE955B2" w:rsidR="00091D8D" w:rsidRPr="0079139F" w:rsidRDefault="00091D8D" w:rsidP="00091D8D">
            <w:pPr>
              <w:pStyle w:val="TableArial11"/>
              <w:rPr>
                <w:rFonts w:cs="Arial"/>
              </w:rPr>
            </w:pPr>
            <w:r w:rsidRPr="0079139F">
              <w:rPr>
                <w:rFonts w:cs="Arial"/>
              </w:rPr>
              <w:t>A notice conveying a warning against interference</w:t>
            </w:r>
            <w:ins w:id="22" w:author="Antony Johnson [NESO]" w:date="2025-07-08T16:46:00Z" w16du:dateUtc="2025-07-08T15:46:00Z">
              <w:r w:rsidR="00570741">
                <w:rPr>
                  <w:rFonts w:cs="Arial"/>
                </w:rPr>
                <w:t xml:space="preserve"> with </w:t>
              </w:r>
              <w:r w:rsidR="00570741" w:rsidRPr="00442FBB">
                <w:rPr>
                  <w:rFonts w:cs="Arial"/>
                  <w:b/>
                  <w:bCs/>
                </w:rPr>
                <w:t>Safety Precautions</w:t>
              </w:r>
              <w:r w:rsidR="00570741">
                <w:rPr>
                  <w:rFonts w:cs="Arial"/>
                </w:rPr>
                <w:t xml:space="preserve">, which shall be attached (or affixed) at all </w:t>
              </w:r>
              <w:r w:rsidR="00570741" w:rsidRPr="00442FBB">
                <w:rPr>
                  <w:rFonts w:cs="Arial"/>
                  <w:b/>
                  <w:bCs/>
                </w:rPr>
                <w:t>Points of Isolation</w:t>
              </w:r>
            </w:ins>
            <w:r w:rsidRPr="0079139F">
              <w:rPr>
                <w:rFonts w:cs="Arial"/>
              </w:rPr>
              <w:t>.</w:t>
            </w:r>
          </w:p>
        </w:tc>
      </w:tr>
      <w:tr w:rsidR="00046274" w:rsidRPr="007E0B31" w14:paraId="43876FB5" w14:textId="77777777" w:rsidTr="00766A5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3" w:name="OLE_LINK2"/>
            <w:bookmarkStart w:id="24" w:name="OLE_LINK3"/>
            <w:r w:rsidRPr="007E0B31">
              <w:rPr>
                <w:rFonts w:cs="Arial"/>
              </w:rPr>
              <w:t>uropean Committee for Electrotechnical Standardisation.</w:t>
            </w:r>
            <w:bookmarkEnd w:id="23"/>
            <w:bookmarkEnd w:id="24"/>
          </w:p>
        </w:tc>
      </w:tr>
      <w:tr w:rsidR="00046274" w:rsidRPr="007E0B31" w14:paraId="693DA241" w14:textId="77777777" w:rsidTr="00766A50">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766A5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766A5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766A5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766A5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766A5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766A5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766A5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pPr>
              <w:pStyle w:val="Level1Text"/>
              <w:tabs>
                <w:tab w:val="left" w:pos="0"/>
              </w:tabs>
              <w:spacing w:before="120"/>
              <w:ind w:left="0" w:firstLine="0"/>
              <w:jc w:val="both"/>
              <w:rPr>
                <w:rFonts w:cs="Arial"/>
                <w:color w:val="auto"/>
              </w:rPr>
              <w:pPrChange w:id="25" w:author="Claire Newton [NESO]" w:date="2025-07-14T16:47:00Z" w16du:dateUtc="2025-07-14T15:47:00Z">
                <w:pPr>
                  <w:pStyle w:val="Level1Text"/>
                  <w:tabs>
                    <w:tab w:val="left" w:pos="0"/>
                  </w:tabs>
                  <w:ind w:left="0" w:firstLine="0"/>
                  <w:jc w:val="both"/>
                </w:pPr>
              </w:pPrChange>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766A50">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766A50">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2B48C54C" w:rsidR="00C40DC8" w:rsidRPr="007E0B31" w:rsidRDefault="005F107E" w:rsidP="00C01D78">
            <w:pPr>
              <w:pStyle w:val="TableArial11"/>
              <w:rPr>
                <w:rFonts w:cs="Arial"/>
              </w:rPr>
            </w:pPr>
            <w:ins w:id="26" w:author="Antony Johnson [NESO]" w:date="2025-07-08T16:48:00Z" w16du:dateUtc="2025-07-08T15:48:00Z">
              <w:r>
                <w:rPr>
                  <w:rFonts w:cs="Arial"/>
                </w:rPr>
                <w:t>T</w:t>
              </w:r>
            </w:ins>
            <w:del w:id="27" w:author="Antony Johnson [NESO]" w:date="2025-07-08T16:48:00Z" w16du:dateUtc="2025-07-08T15:48:00Z">
              <w:r w:rsidR="00C40DC8" w:rsidRPr="007E0B31" w:rsidDel="005F107E">
                <w:rPr>
                  <w:rFonts w:cs="Arial"/>
                </w:rPr>
                <w:delText>t</w:delText>
              </w:r>
            </w:del>
            <w:r w:rsidR="00C40DC8" w:rsidRPr="007E0B31">
              <w:rPr>
                <w:rFonts w:cs="Arial"/>
              </w:rPr>
              <w: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766A50">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4B418685" w:rsidR="00C40DC8" w:rsidRPr="007E0B31" w:rsidRDefault="005F107E" w:rsidP="00C01D78">
            <w:pPr>
              <w:pStyle w:val="TableArial11"/>
              <w:rPr>
                <w:rFonts w:cs="Arial"/>
              </w:rPr>
            </w:pPr>
            <w:ins w:id="28" w:author="Antony Johnson [NESO]" w:date="2025-07-08T16:48:00Z" w16du:dateUtc="2025-07-08T15:48:00Z">
              <w:r>
                <w:rPr>
                  <w:rFonts w:cs="Arial"/>
                </w:rPr>
                <w:t>A</w:t>
              </w:r>
            </w:ins>
            <w:del w:id="29" w:author="Antony Johnson [NESO]" w:date="2025-07-08T16:48:00Z" w16du:dateUtc="2025-07-08T15:48:00Z">
              <w:r w:rsidR="00C40DC8" w:rsidRPr="007E0B31" w:rsidDel="005F107E">
                <w:rPr>
                  <w:rFonts w:cs="Arial"/>
                </w:rPr>
                <w:delText>a</w:delText>
              </w:r>
            </w:del>
            <w:r w:rsidR="00C40DC8" w:rsidRPr="007E0B31">
              <w:rPr>
                <w:rFonts w:cs="Arial"/>
              </w:rPr>
              <w:t xml:space="preserve">ny person with whom the </w:t>
            </w:r>
            <w:r w:rsidR="00C40DC8" w:rsidRPr="007E0B31">
              <w:rPr>
                <w:rFonts w:cs="Arial"/>
                <w:b/>
              </w:rPr>
              <w:t>CM Settlement Body</w:t>
            </w:r>
            <w:r w:rsidR="00C40DC8" w:rsidRPr="007E0B31">
              <w:rPr>
                <w:rFonts w:cs="Arial"/>
              </w:rPr>
              <w:t xml:space="preserve"> has entered into a contract to provide services to it in relation to the performance of its functions under the </w:t>
            </w:r>
            <w:r w:rsidR="00C40DC8" w:rsidRPr="007E0B31">
              <w:rPr>
                <w:rFonts w:cs="Arial"/>
                <w:b/>
              </w:rPr>
              <w:t>Capacity Market Documents</w:t>
            </w:r>
            <w:r w:rsidR="00C40DC8" w:rsidRPr="007E0B31">
              <w:rPr>
                <w:rFonts w:cs="Arial"/>
              </w:rPr>
              <w:t>.</w:t>
            </w:r>
          </w:p>
        </w:tc>
      </w:tr>
      <w:tr w:rsidR="00046274" w:rsidRPr="007E0B31" w14:paraId="332C4B74" w14:textId="77777777" w:rsidTr="00766A50">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766A50">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766A50">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766A50">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766A50">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766A50">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766A50">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766A50">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766A50">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0766A50">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0766A50">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0766A50">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766A50">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766A50">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766A50">
        <w:trPr>
          <w:cantSplit/>
        </w:trPr>
        <w:tc>
          <w:tcPr>
            <w:tcW w:w="2884" w:type="dxa"/>
          </w:tcPr>
          <w:p w14:paraId="20BD27CC" w14:textId="5B7DE624" w:rsidR="00C40DC8" w:rsidRPr="007E0B31" w:rsidRDefault="00C40DC8" w:rsidP="00ED5885">
            <w:pPr>
              <w:pStyle w:val="Arial11Bold"/>
              <w:rPr>
                <w:rFonts w:cs="Arial"/>
              </w:rPr>
            </w:pPr>
            <w:bookmarkStart w:id="30" w:name="_DV_C9"/>
            <w:r w:rsidRPr="007E0B31">
              <w:rPr>
                <w:rFonts w:cs="Arial"/>
              </w:rPr>
              <w:t>Compliance Statement</w:t>
            </w:r>
            <w:bookmarkEnd w:id="30"/>
          </w:p>
        </w:tc>
        <w:tc>
          <w:tcPr>
            <w:tcW w:w="6634" w:type="dxa"/>
          </w:tcPr>
          <w:p w14:paraId="13AC6FB0" w14:textId="77777777" w:rsidR="00C40DC8" w:rsidRPr="00E61A96" w:rsidRDefault="00C40DC8" w:rsidP="00BB3C86">
            <w:pPr>
              <w:pStyle w:val="TableArial11"/>
              <w:rPr>
                <w:rFonts w:cs="Arial"/>
              </w:rPr>
            </w:pPr>
            <w:bookmarkStart w:id="3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1"/>
          </w:p>
          <w:p w14:paraId="59457DB7" w14:textId="77777777" w:rsidR="00C40DC8" w:rsidRPr="00E61A96" w:rsidRDefault="00C40DC8" w:rsidP="00BB3C86">
            <w:pPr>
              <w:pStyle w:val="TableArial11"/>
              <w:rPr>
                <w:rFonts w:cs="Arial"/>
              </w:rPr>
            </w:pPr>
            <w:bookmarkStart w:id="32" w:name="_DV_C11"/>
            <w:r w:rsidRPr="00E61A96">
              <w:rPr>
                <w:rFonts w:cs="Arial"/>
                <w:b/>
              </w:rPr>
              <w:t>Generating Unit(s)</w:t>
            </w:r>
            <w:r w:rsidRPr="00E61A96">
              <w:rPr>
                <w:rFonts w:cs="Arial"/>
              </w:rPr>
              <w:t xml:space="preserve">; or, </w:t>
            </w:r>
            <w:bookmarkEnd w:id="3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3" w:name="_DV_C12"/>
            <w:r w:rsidRPr="00E61A96">
              <w:rPr>
                <w:rFonts w:cs="Arial"/>
                <w:b/>
              </w:rPr>
              <w:t>CCGT Module(s)</w:t>
            </w:r>
            <w:r w:rsidRPr="00E61A96">
              <w:rPr>
                <w:rFonts w:cs="Arial"/>
              </w:rPr>
              <w:t xml:space="preserve">; or, </w:t>
            </w:r>
            <w:bookmarkEnd w:id="33"/>
          </w:p>
          <w:p w14:paraId="2F9E7ABB" w14:textId="77777777" w:rsidR="00C40DC8" w:rsidRPr="00E61A96" w:rsidRDefault="00C40DC8" w:rsidP="00BB3C86">
            <w:pPr>
              <w:pStyle w:val="TableArial11"/>
              <w:rPr>
                <w:rFonts w:cs="Arial"/>
              </w:rPr>
            </w:pPr>
            <w:bookmarkStart w:id="34" w:name="_DV_C13"/>
            <w:r w:rsidRPr="00E61A96">
              <w:rPr>
                <w:rFonts w:cs="Arial"/>
                <w:b/>
              </w:rPr>
              <w:t>Power Park Module(s)</w:t>
            </w:r>
            <w:r w:rsidRPr="00E61A96">
              <w:rPr>
                <w:rFonts w:cs="Arial"/>
              </w:rPr>
              <w:t xml:space="preserve">; or, </w:t>
            </w:r>
            <w:bookmarkEnd w:id="34"/>
          </w:p>
          <w:p w14:paraId="6DD734FE" w14:textId="77777777" w:rsidR="00C40DC8" w:rsidRPr="00E61A96" w:rsidRDefault="00C40DC8" w:rsidP="00BB3C86">
            <w:pPr>
              <w:pStyle w:val="TableArial11"/>
              <w:rPr>
                <w:rFonts w:cs="Arial"/>
                <w:b/>
              </w:rPr>
            </w:pPr>
            <w:bookmarkStart w:id="3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36" w:name="_DV_C15"/>
            <w:bookmarkEnd w:id="35"/>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6"/>
          </w:p>
        </w:tc>
      </w:tr>
      <w:tr w:rsidR="00C40DC8" w:rsidRPr="007E0B31" w14:paraId="06D87C8F" w14:textId="77777777" w:rsidTr="00766A50">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pPr>
              <w:pStyle w:val="Level1Text"/>
              <w:tabs>
                <w:tab w:val="left" w:pos="0"/>
              </w:tabs>
              <w:spacing w:before="120"/>
              <w:ind w:left="0" w:firstLine="0"/>
              <w:jc w:val="both"/>
              <w:rPr>
                <w:rFonts w:cs="Arial"/>
                <w:color w:val="auto"/>
              </w:rPr>
              <w:pPrChange w:id="37" w:author="Claire Newton [NESO]" w:date="2025-07-14T16:48:00Z" w16du:dateUtc="2025-07-14T15:48:00Z">
                <w:pPr>
                  <w:pStyle w:val="Level1Text"/>
                  <w:tabs>
                    <w:tab w:val="left" w:pos="0"/>
                  </w:tabs>
                  <w:ind w:left="0" w:firstLine="0"/>
                  <w:jc w:val="both"/>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766A50">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pPr>
              <w:pStyle w:val="Level1Text"/>
              <w:tabs>
                <w:tab w:val="left" w:pos="0"/>
              </w:tabs>
              <w:spacing w:before="120"/>
              <w:ind w:left="0" w:firstLine="0"/>
              <w:jc w:val="both"/>
              <w:rPr>
                <w:rFonts w:cs="Arial"/>
                <w:color w:val="auto"/>
              </w:rPr>
              <w:pPrChange w:id="38" w:author="Claire Newton [NESO]" w:date="2025-07-14T16:48:00Z" w16du:dateUtc="2025-07-14T15:48:00Z">
                <w:pPr>
                  <w:pStyle w:val="Level1Text"/>
                  <w:tabs>
                    <w:tab w:val="left" w:pos="0"/>
                  </w:tabs>
                  <w:ind w:left="0" w:firstLine="0"/>
                  <w:jc w:val="both"/>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766A50">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pPr>
              <w:pStyle w:val="Level1Text"/>
              <w:tabs>
                <w:tab w:val="left" w:pos="0"/>
              </w:tabs>
              <w:spacing w:before="120"/>
              <w:ind w:left="0" w:firstLine="0"/>
              <w:jc w:val="both"/>
              <w:rPr>
                <w:rFonts w:cs="Arial"/>
                <w:color w:val="auto"/>
              </w:rPr>
              <w:pPrChange w:id="39" w:author="Claire Newton [NESO]" w:date="2025-07-14T16:48:00Z" w16du:dateUtc="2025-07-14T15:48:00Z">
                <w:pPr>
                  <w:pStyle w:val="Level1Text"/>
                  <w:tabs>
                    <w:tab w:val="left" w:pos="0"/>
                  </w:tabs>
                  <w:ind w:left="0" w:firstLine="0"/>
                  <w:jc w:val="both"/>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766A50">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pPr>
              <w:pStyle w:val="Level1Text"/>
              <w:tabs>
                <w:tab w:val="left" w:pos="0"/>
              </w:tabs>
              <w:spacing w:before="120"/>
              <w:ind w:left="0" w:firstLine="0"/>
              <w:jc w:val="both"/>
              <w:rPr>
                <w:rFonts w:cs="Arial"/>
                <w:color w:val="auto"/>
              </w:rPr>
              <w:pPrChange w:id="40" w:author="Claire Newton [NESO]" w:date="2025-07-14T16:48:00Z" w16du:dateUtc="2025-07-14T15:48:00Z">
                <w:pPr>
                  <w:pStyle w:val="Level1Text"/>
                  <w:tabs>
                    <w:tab w:val="left" w:pos="0"/>
                  </w:tabs>
                  <w:ind w:left="0" w:firstLine="0"/>
                  <w:jc w:val="both"/>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766A50">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766A50">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766A50">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766A50">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766A50">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766A50">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766A50">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766A50">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766A50">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766A50">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766A50">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766A50">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766A50">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766A50">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4E06E153" w14:textId="1EB79B79" w:rsidR="005B725F" w:rsidRPr="00A87826" w:rsidRDefault="005B725F" w:rsidP="00F937C2"/>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766A50">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3BFC2C9C" w:rsidR="005B725F" w:rsidRPr="007E0B31" w:rsidRDefault="005B725F" w:rsidP="005B725F">
            <w:pPr>
              <w:pStyle w:val="TableArial11"/>
              <w:ind w:left="1134" w:hanging="567"/>
              <w:rPr>
                <w:rFonts w:cs="Arial"/>
              </w:rPr>
            </w:pPr>
            <w:r w:rsidRPr="007E0B31">
              <w:rPr>
                <w:rFonts w:cs="Arial"/>
              </w:rPr>
              <w:t>(i)</w:t>
            </w:r>
            <w:r w:rsidRPr="007E0B31">
              <w:rPr>
                <w:rFonts w:cs="Arial"/>
              </w:rPr>
              <w:tab/>
              <w:t>50</w:t>
            </w:r>
            <w:ins w:id="41" w:author="Antony Johnson [NESO]" w:date="2025-07-08T16:52:00Z" w16du:dateUtc="2025-07-08T15:52:00Z">
              <w:r w:rsidR="000C0C67">
                <w:rPr>
                  <w:rFonts w:cs="Arial"/>
                </w:rPr>
                <w:t xml:space="preserve"> </w:t>
              </w:r>
            </w:ins>
            <w:r w:rsidRPr="007E0B31">
              <w:rPr>
                <w:rFonts w:cs="Arial"/>
              </w:rPr>
              <w:t xml:space="preserve">MW or more in </w:t>
            </w:r>
            <w:r w:rsidRPr="007E0B31">
              <w:rPr>
                <w:rFonts w:cs="Arial"/>
                <w:b/>
              </w:rPr>
              <w:t>NGET’s Transmission Area</w:t>
            </w:r>
            <w:r w:rsidRPr="007E0B31">
              <w:rPr>
                <w:rFonts w:cs="Arial"/>
              </w:rPr>
              <w:t xml:space="preserve">; or </w:t>
            </w:r>
          </w:p>
          <w:p w14:paraId="4B3669E1" w14:textId="3E8A3F89" w:rsidR="005B725F" w:rsidRPr="007E0B31" w:rsidRDefault="005B725F" w:rsidP="005B725F">
            <w:pPr>
              <w:pStyle w:val="TableArial11"/>
              <w:ind w:left="1134" w:hanging="567"/>
              <w:rPr>
                <w:rFonts w:cs="Arial"/>
              </w:rPr>
            </w:pPr>
            <w:r w:rsidRPr="007E0B31">
              <w:rPr>
                <w:rFonts w:cs="Arial"/>
              </w:rPr>
              <w:t>(ii)</w:t>
            </w:r>
            <w:r w:rsidRPr="007E0B31">
              <w:rPr>
                <w:rFonts w:cs="Arial"/>
              </w:rPr>
              <w:tab/>
              <w:t>30</w:t>
            </w:r>
            <w:ins w:id="42" w:author="Antony Johnson [NESO]" w:date="2025-07-08T16:52:00Z" w16du:dateUtc="2025-07-08T15:52:00Z">
              <w:r w:rsidR="000C0C67">
                <w:rPr>
                  <w:rFonts w:cs="Arial"/>
                </w:rPr>
                <w:t xml:space="preserve"> </w:t>
              </w:r>
            </w:ins>
            <w:r w:rsidRPr="007E0B31">
              <w:rPr>
                <w:rFonts w:cs="Arial"/>
              </w:rPr>
              <w:t xml:space="preserve">MW or more in </w:t>
            </w:r>
            <w:r w:rsidRPr="007E0B31">
              <w:rPr>
                <w:rFonts w:cs="Arial"/>
                <w:b/>
              </w:rPr>
              <w:t>SPT’s Transmission Area</w:t>
            </w:r>
            <w:r w:rsidRPr="007E0B31">
              <w:rPr>
                <w:rFonts w:cs="Arial"/>
              </w:rPr>
              <w:t>; or</w:t>
            </w:r>
          </w:p>
          <w:p w14:paraId="0188CC03" w14:textId="362B35BB" w:rsidR="005B725F" w:rsidRPr="007E0B31" w:rsidRDefault="005B725F" w:rsidP="005B725F">
            <w:pPr>
              <w:pStyle w:val="TableArial11"/>
              <w:ind w:left="1134" w:hanging="567"/>
              <w:rPr>
                <w:rFonts w:cs="Arial"/>
              </w:rPr>
            </w:pPr>
            <w:r w:rsidRPr="007E0B31">
              <w:rPr>
                <w:rFonts w:cs="Arial"/>
              </w:rPr>
              <w:t>(iii)</w:t>
            </w:r>
            <w:r w:rsidRPr="007E0B31">
              <w:rPr>
                <w:rFonts w:cs="Arial"/>
              </w:rPr>
              <w:tab/>
              <w:t>10</w:t>
            </w:r>
            <w:ins w:id="43" w:author="Antony Johnson [NESO]" w:date="2025-07-08T16:52:00Z" w16du:dateUtc="2025-07-08T15:52:00Z">
              <w:r w:rsidR="000C0C67">
                <w:rPr>
                  <w:rFonts w:cs="Arial"/>
                </w:rPr>
                <w:t xml:space="preserve"> </w:t>
              </w:r>
            </w:ins>
            <w:r w:rsidRPr="007E0B31">
              <w:rPr>
                <w:rFonts w:cs="Arial"/>
              </w:rPr>
              <w:t xml:space="preserve">MW or more in </w:t>
            </w:r>
            <w:r w:rsidRPr="007E0B31">
              <w:rPr>
                <w:rFonts w:cs="Arial"/>
                <w:b/>
              </w:rPr>
              <w:t>SHETL’s Transmission Area</w:t>
            </w:r>
            <w:r w:rsidRPr="007E0B31">
              <w:rPr>
                <w:rFonts w:cs="Arial"/>
              </w:rPr>
              <w:t>,</w:t>
            </w:r>
          </w:p>
          <w:p w14:paraId="78073872" w14:textId="143FB771" w:rsidR="005B725F" w:rsidRPr="007E0B31" w:rsidRDefault="005B725F" w:rsidP="005B725F">
            <w:pPr>
              <w:pStyle w:val="TableArial11"/>
              <w:ind w:left="1134" w:hanging="567"/>
              <w:rPr>
                <w:rFonts w:cs="Arial"/>
                <w:b/>
              </w:rPr>
            </w:pPr>
            <w:r w:rsidRPr="007E0B31">
              <w:rPr>
                <w:rFonts w:cs="Arial"/>
              </w:rPr>
              <w:t>(iv)</w:t>
            </w:r>
            <w:r w:rsidRPr="007E0B31">
              <w:rPr>
                <w:rFonts w:cs="Arial"/>
              </w:rPr>
              <w:tab/>
              <w:t>10</w:t>
            </w:r>
            <w:ins w:id="44" w:author="Antony Johnson [NESO]" w:date="2025-07-08T16:52:00Z" w16du:dateUtc="2025-07-08T15:52:00Z">
              <w:r w:rsidR="000C0C67">
                <w:rPr>
                  <w:rFonts w:cs="Arial"/>
                </w:rPr>
                <w:t xml:space="preserve"> </w:t>
              </w:r>
            </w:ins>
            <w:r w:rsidRPr="007E0B31">
              <w:rPr>
                <w:rFonts w:cs="Arial"/>
              </w:rPr>
              <w:t xml:space="preserve">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766A50">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766A50">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766A50">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766A50">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766A50">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766A50">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766A50">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766A50">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766A50">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766A50">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766A50">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766A50">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766A50">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0669C0ED"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w:t>
            </w:r>
            <w:ins w:id="45" w:author="Antony Johnson [NESO]" w:date="2025-07-08T16:54:00Z" w16du:dateUtc="2025-07-08T15:54:00Z">
              <w:r w:rsidR="000D1DD7">
                <w:rPr>
                  <w:rFonts w:cs="Arial"/>
                </w:rPr>
                <w:t>n</w:t>
              </w:r>
            </w:ins>
            <w:r w:rsidRPr="002510FF">
              <w:rPr>
                <w:rFonts w:cs="Arial"/>
              </w:rPr>
              <w:t xml:space="preserve"> in Figure </w:t>
            </w:r>
            <w:r w:rsidRPr="00E40AB7">
              <w:rPr>
                <w:rFonts w:cs="Arial"/>
              </w:rPr>
              <w:t>PC.A.5.8.1(a) and PCA.5.8.1(b)</w:t>
            </w:r>
            <w:r>
              <w:rPr>
                <w:rFonts w:cs="Arial"/>
              </w:rPr>
              <w:t>.</w:t>
            </w:r>
          </w:p>
        </w:tc>
      </w:tr>
      <w:tr w:rsidR="00213EC2" w:rsidRPr="007E0B31" w14:paraId="7321A935" w14:textId="77777777" w:rsidTr="00766A50">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766A50">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766A50">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766A50">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766A50">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766A50">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69BA0DB0" w:rsidR="00213EC2" w:rsidRPr="007E0B31" w:rsidRDefault="00213EC2" w:rsidP="00213EC2">
            <w:pPr>
              <w:pStyle w:val="TableArial11"/>
              <w:rPr>
                <w:rFonts w:cs="Arial"/>
              </w:rPr>
            </w:pPr>
            <w:r w:rsidRPr="007E0B31">
              <w:rPr>
                <w:rFonts w:cs="Arial"/>
              </w:rPr>
              <w:t>(if the installation has a rating of 50</w:t>
            </w:r>
            <w:ins w:id="46" w:author="Antony Johnson [NESO]" w:date="2025-07-08T17:25:00Z" w16du:dateUtc="2025-07-08T16:25:00Z">
              <w:r w:rsidR="00662FDD">
                <w:rPr>
                  <w:rFonts w:cs="Arial"/>
                </w:rPr>
                <w:t xml:space="preserve"> </w:t>
              </w:r>
            </w:ins>
            <w:r w:rsidRPr="007E0B31">
              <w:rPr>
                <w:rFonts w:cs="Arial"/>
              </w:rPr>
              <w:t xml:space="preserve">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766A50">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766A50">
        <w:trPr>
          <w:cantSplit/>
        </w:trPr>
        <w:tc>
          <w:tcPr>
            <w:tcW w:w="2884" w:type="dxa"/>
          </w:tcPr>
          <w:p w14:paraId="28B46EC0" w14:textId="6EB233EA" w:rsidR="00213EC2" w:rsidRPr="007E0B31" w:rsidRDefault="00213EC2" w:rsidP="00213EC2">
            <w:pPr>
              <w:pStyle w:val="Arial11Bold"/>
              <w:rPr>
                <w:rFonts w:cs="Arial"/>
              </w:rPr>
            </w:pPr>
            <w:bookmarkStart w:id="47" w:name="_DV_C16"/>
            <w:r w:rsidRPr="007E0B31">
              <w:rPr>
                <w:rFonts w:cs="Arial"/>
              </w:rPr>
              <w:t>DCUSA</w:t>
            </w:r>
            <w:bookmarkEnd w:id="47"/>
          </w:p>
        </w:tc>
        <w:tc>
          <w:tcPr>
            <w:tcW w:w="6634" w:type="dxa"/>
          </w:tcPr>
          <w:p w14:paraId="2D09966A" w14:textId="77777777" w:rsidR="00213EC2" w:rsidRPr="007E0B31" w:rsidRDefault="00213EC2" w:rsidP="00213EC2">
            <w:pPr>
              <w:pStyle w:val="TableArial11"/>
              <w:rPr>
                <w:rFonts w:cs="Arial"/>
              </w:rPr>
            </w:pPr>
            <w:bookmarkStart w:id="4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48"/>
          </w:p>
        </w:tc>
      </w:tr>
      <w:tr w:rsidR="00213EC2" w:rsidRPr="007E0B31" w14:paraId="1606AF94" w14:textId="77777777" w:rsidTr="00766A50">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766A50">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73E8B38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ins w:id="49" w:author="Antony Johnson [NESO]" w:date="2025-07-08T17:25:00Z" w16du:dateUtc="2025-07-08T16:25:00Z">
              <w:r w:rsidR="00A47A61">
                <w:rPr>
                  <w:rFonts w:cs="Arial"/>
                  <w:iCs/>
                </w:rPr>
                <w:t>.</w:t>
              </w:r>
            </w:ins>
          </w:p>
        </w:tc>
      </w:tr>
      <w:tr w:rsidR="00213EC2" w:rsidRPr="007E0B31" w14:paraId="2FA07109" w14:textId="77777777" w:rsidTr="00766A50">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766A50">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0FECDDE5" w:rsidR="00213EC2" w:rsidRPr="007E0B31" w:rsidRDefault="00213EC2">
            <w:pPr>
              <w:pStyle w:val="Level1Text"/>
              <w:tabs>
                <w:tab w:val="left" w:pos="0"/>
              </w:tabs>
              <w:spacing w:before="120"/>
              <w:ind w:left="0" w:firstLine="0"/>
              <w:rPr>
                <w:rFonts w:cs="Arial"/>
                <w:color w:val="auto"/>
              </w:rPr>
              <w:pPrChange w:id="50" w:author="Claire Newton [NESO]" w:date="2025-07-14T16:49:00Z" w16du:dateUtc="2025-07-14T15:49:00Z">
                <w:pPr>
                  <w:pStyle w:val="Level1Text"/>
                  <w:tabs>
                    <w:tab w:val="left" w:pos="0"/>
                  </w:tabs>
                  <w:ind w:left="0" w:firstLine="0"/>
                </w:pPr>
              </w:pPrChange>
            </w:pPr>
            <w:r w:rsidRPr="007E0B31">
              <w:rPr>
                <w:rFonts w:cs="Arial"/>
                <w:color w:val="auto"/>
              </w:rPr>
              <w:t xml:space="preserve">Deviation from </w:t>
            </w:r>
            <w:r w:rsidRPr="007E0B31">
              <w:rPr>
                <w:rFonts w:cs="Arial"/>
                <w:b/>
                <w:color w:val="auto"/>
              </w:rPr>
              <w:t>Target Frequency</w:t>
            </w:r>
            <w:ins w:id="51" w:author="Antony Johnson [NESO]" w:date="2025-07-08T17:26:00Z" w16du:dateUtc="2025-07-08T16:26:00Z">
              <w:r w:rsidR="00144606" w:rsidRPr="00144606">
                <w:rPr>
                  <w:rFonts w:cs="Arial"/>
                  <w:bCs/>
                  <w:color w:val="auto"/>
                  <w:rPrChange w:id="52" w:author="Antony Johnson [NESO]" w:date="2025-07-08T17:26:00Z" w16du:dateUtc="2025-07-08T16:26:00Z">
                    <w:rPr>
                      <w:rFonts w:cs="Arial"/>
                      <w:b/>
                      <w:color w:val="auto"/>
                    </w:rPr>
                  </w:rPrChange>
                </w:rPr>
                <w:t>.</w:t>
              </w:r>
            </w:ins>
          </w:p>
        </w:tc>
      </w:tr>
      <w:tr w:rsidR="00213EC2" w:rsidRPr="007E0B31" w14:paraId="606CCDD6" w14:textId="77777777" w:rsidTr="00766A50">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766A50">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r w:rsidRPr="00BF566E">
              <w:rPr>
                <w:rFonts w:cs="Arial"/>
                <w:bCs/>
                <w:rPrChange w:id="53" w:author="Antony Johnson [NESO]" w:date="2025-07-08T17:26:00Z" w16du:dateUtc="2025-07-08T16:26:00Z">
                  <w:rPr>
                    <w:rFonts w:cs="Arial"/>
                    <w:b/>
                  </w:rPr>
                </w:rPrChange>
              </w:rPr>
              <w:t>.</w:t>
            </w:r>
          </w:p>
        </w:tc>
      </w:tr>
      <w:tr w:rsidR="00213EC2" w:rsidRPr="007E0B31" w14:paraId="447D159D" w14:textId="77777777" w:rsidTr="00766A50">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766A50">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766A50">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766A50">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0485FD32" w:rsidR="00213EC2" w:rsidRPr="00A87826" w:rsidRDefault="00213EC2">
            <w:pPr>
              <w:spacing w:before="120" w:after="120"/>
              <w:jc w:val="both"/>
              <w:rPr>
                <w:rFonts w:ascii="Calibri" w:hAnsi="Calibri"/>
                <w:sz w:val="22"/>
              </w:rPr>
              <w:pPrChange w:id="54" w:author="Claire Newton [NESO]" w:date="2025-07-14T16:50:00Z" w16du:dateUtc="2025-07-14T15:50:00Z">
                <w:pPr>
                  <w:jc w:val="both"/>
                </w:pPr>
              </w:pPrChange>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w:t>
            </w:r>
            <w:ins w:id="55" w:author="Antony Johnson [NESO]" w:date="2025-07-08T17:30:00Z" w16du:dateUtc="2025-07-08T16:30:00Z">
              <w:r w:rsidR="002C5D83">
                <w:t>t</w:t>
              </w:r>
            </w:ins>
            <w:r w:rsidRPr="005C20E3">
              <w:t xml:space="preserve"> constitute a </w:t>
            </w:r>
            <w:r w:rsidRPr="005C20E3">
              <w:rPr>
                <w:b/>
              </w:rPr>
              <w:t>Demand Facility</w:t>
            </w:r>
            <w:r w:rsidRPr="005C20E3">
              <w:t>.</w:t>
            </w:r>
          </w:p>
        </w:tc>
      </w:tr>
      <w:tr w:rsidR="00213EC2" w:rsidRPr="007E0B31" w14:paraId="0DAA104C" w14:textId="77777777" w:rsidTr="00766A50">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DB3C13" w:rsidRDefault="00213EC2">
            <w:pPr>
              <w:spacing w:before="120" w:after="120"/>
              <w:jc w:val="both"/>
              <w:rPr>
                <w:rFonts w:cs="Arial"/>
              </w:rPr>
              <w:pPrChange w:id="56" w:author="Claire Newton [NESO]" w:date="2025-07-14T16:51:00Z" w16du:dateUtc="2025-07-14T15:51:00Z">
                <w:pPr>
                  <w:jc w:val="both"/>
                </w:pPr>
              </w:pPrChange>
            </w:pPr>
            <w:r w:rsidRPr="00DB3C13">
              <w:rPr>
                <w:rFonts w:cs="Arial"/>
                <w:rPrChange w:id="57" w:author="Antony Johnson [NESO]" w:date="2025-07-08T17:31:00Z" w16du:dateUtc="2025-07-08T16:31:00Z">
                  <w:rPr>
                    <w:rFonts w:ascii="Calibri" w:hAnsi="Calibri"/>
                    <w:sz w:val="22"/>
                  </w:rPr>
                </w:rPrChange>
              </w:rPr>
              <w:t xml:space="preserve">A person who owns or operates one or more </w:t>
            </w:r>
            <w:r w:rsidRPr="00DB3C13">
              <w:rPr>
                <w:rFonts w:cs="Arial"/>
                <w:b/>
                <w:rPrChange w:id="58" w:author="Antony Johnson [NESO]" w:date="2025-07-08T17:31:00Z" w16du:dateUtc="2025-07-08T16:31:00Z">
                  <w:rPr>
                    <w:rFonts w:ascii="Calibri" w:hAnsi="Calibri"/>
                    <w:b/>
                    <w:sz w:val="22"/>
                  </w:rPr>
                </w:rPrChange>
              </w:rPr>
              <w:t>Demand Units</w:t>
            </w:r>
            <w:r w:rsidRPr="00DB3C13">
              <w:rPr>
                <w:rFonts w:cs="Arial"/>
                <w:rPrChange w:id="59" w:author="Antony Johnson [NESO]" w:date="2025-07-08T17:31:00Z" w16du:dateUtc="2025-07-08T16:31:00Z">
                  <w:rPr>
                    <w:rFonts w:ascii="Calibri" w:hAnsi="Calibri"/>
                    <w:sz w:val="22"/>
                  </w:rPr>
                </w:rPrChange>
              </w:rPr>
              <w:t xml:space="preserve"> within a </w:t>
            </w:r>
            <w:r w:rsidRPr="00DB3C13">
              <w:rPr>
                <w:rFonts w:cs="Arial"/>
                <w:b/>
                <w:rPrChange w:id="60" w:author="Antony Johnson [NESO]" w:date="2025-07-08T17:31:00Z" w16du:dateUtc="2025-07-08T16:31:00Z">
                  <w:rPr>
                    <w:rFonts w:ascii="Calibri" w:hAnsi="Calibri"/>
                    <w:b/>
                    <w:sz w:val="22"/>
                  </w:rPr>
                </w:rPrChange>
              </w:rPr>
              <w:t>Demand Facility</w:t>
            </w:r>
            <w:r w:rsidRPr="00DB3C13">
              <w:rPr>
                <w:rFonts w:cs="Arial"/>
                <w:rPrChange w:id="61" w:author="Antony Johnson [NESO]" w:date="2025-07-08T17:31:00Z" w16du:dateUtc="2025-07-08T16:31:00Z">
                  <w:rPr>
                    <w:rFonts w:ascii="Calibri" w:hAnsi="Calibri"/>
                    <w:sz w:val="22"/>
                  </w:rPr>
                </w:rPrChange>
              </w:rPr>
              <w:t xml:space="preserve">.  </w:t>
            </w:r>
            <w:del w:id="62" w:author="Antony Johnson [NESO]" w:date="2025-07-08T17:31:00Z" w16du:dateUtc="2025-07-08T16:31:00Z">
              <w:r w:rsidRPr="00DB3C13" w:rsidDel="00DB3C13">
                <w:rPr>
                  <w:rFonts w:cs="Arial"/>
                  <w:rPrChange w:id="63" w:author="Antony Johnson [NESO]" w:date="2025-07-08T17:31:00Z" w16du:dateUtc="2025-07-08T16:31:00Z">
                    <w:rPr>
                      <w:rFonts w:ascii="Calibri" w:hAnsi="Calibri"/>
                      <w:sz w:val="22"/>
                    </w:rPr>
                  </w:rPrChange>
                </w:rPr>
                <w:delText xml:space="preserve"> </w:delText>
              </w:r>
            </w:del>
            <w:r w:rsidRPr="00DB3C13">
              <w:rPr>
                <w:rFonts w:cs="Arial"/>
                <w:rPrChange w:id="64" w:author="Antony Johnson [NESO]" w:date="2025-07-08T17:31:00Z" w16du:dateUtc="2025-07-08T16:31:00Z">
                  <w:rPr>
                    <w:rFonts w:ascii="Calibri" w:hAnsi="Calibri"/>
                    <w:sz w:val="22"/>
                  </w:rPr>
                </w:rPrChange>
              </w:rPr>
              <w:t xml:space="preserve">A </w:t>
            </w:r>
            <w:r w:rsidRPr="00DB3C13">
              <w:rPr>
                <w:rFonts w:cs="Arial"/>
                <w:b/>
                <w:rPrChange w:id="65" w:author="Antony Johnson [NESO]" w:date="2025-07-08T17:31:00Z" w16du:dateUtc="2025-07-08T16:31:00Z">
                  <w:rPr>
                    <w:rFonts w:ascii="Calibri" w:hAnsi="Calibri"/>
                    <w:b/>
                    <w:sz w:val="22"/>
                  </w:rPr>
                </w:rPrChange>
              </w:rPr>
              <w:t>Demand Facility Owner</w:t>
            </w:r>
            <w:r w:rsidRPr="00DB3C13">
              <w:rPr>
                <w:rFonts w:cs="Arial"/>
                <w:rPrChange w:id="66" w:author="Antony Johnson [NESO]" w:date="2025-07-08T17:31:00Z" w16du:dateUtc="2025-07-08T16:31:00Z">
                  <w:rPr>
                    <w:rFonts w:ascii="Calibri" w:hAnsi="Calibri"/>
                    <w:sz w:val="22"/>
                  </w:rPr>
                </w:rPrChange>
              </w:rPr>
              <w:t xml:space="preserve"> who owns or operates a </w:t>
            </w:r>
            <w:r w:rsidRPr="00DB3C13">
              <w:rPr>
                <w:rFonts w:cs="Arial"/>
                <w:b/>
                <w:rPrChange w:id="67" w:author="Antony Johnson [NESO]" w:date="2025-07-08T17:31:00Z" w16du:dateUtc="2025-07-08T16:31:00Z">
                  <w:rPr>
                    <w:rFonts w:ascii="Calibri" w:hAnsi="Calibri"/>
                    <w:b/>
                    <w:sz w:val="22"/>
                  </w:rPr>
                </w:rPrChange>
              </w:rPr>
              <w:t>Demand Facility</w:t>
            </w:r>
            <w:r w:rsidRPr="00DB3C13">
              <w:rPr>
                <w:rFonts w:cs="Arial"/>
                <w:rPrChange w:id="68" w:author="Antony Johnson [NESO]" w:date="2025-07-08T17:31:00Z" w16du:dateUtc="2025-07-08T16:31:00Z">
                  <w:rPr>
                    <w:rFonts w:ascii="Calibri" w:hAnsi="Calibri"/>
                    <w:sz w:val="22"/>
                  </w:rPr>
                </w:rPrChange>
              </w:rPr>
              <w:t xml:space="preserve"> which is directed connected to the </w:t>
            </w:r>
            <w:r w:rsidRPr="00DB3C13">
              <w:rPr>
                <w:rFonts w:cs="Arial"/>
                <w:b/>
                <w:rPrChange w:id="69" w:author="Antony Johnson [NESO]" w:date="2025-07-08T17:31:00Z" w16du:dateUtc="2025-07-08T16:31:00Z">
                  <w:rPr>
                    <w:rFonts w:ascii="Calibri" w:hAnsi="Calibri"/>
                    <w:b/>
                    <w:sz w:val="22"/>
                  </w:rPr>
                </w:rPrChange>
              </w:rPr>
              <w:t>Transmission System</w:t>
            </w:r>
            <w:r w:rsidRPr="00DB3C13">
              <w:rPr>
                <w:rFonts w:cs="Arial"/>
                <w:rPrChange w:id="70" w:author="Antony Johnson [NESO]" w:date="2025-07-08T17:31:00Z" w16du:dateUtc="2025-07-08T16:31:00Z">
                  <w:rPr>
                    <w:rFonts w:ascii="Calibri" w:hAnsi="Calibri"/>
                    <w:sz w:val="22"/>
                  </w:rPr>
                </w:rPrChange>
              </w:rPr>
              <w:t xml:space="preserve"> shall be treated as a </w:t>
            </w:r>
            <w:r w:rsidRPr="00DB3C13">
              <w:rPr>
                <w:rFonts w:cs="Arial"/>
                <w:b/>
                <w:rPrChange w:id="71" w:author="Antony Johnson [NESO]" w:date="2025-07-08T17:31:00Z" w16du:dateUtc="2025-07-08T16:31:00Z">
                  <w:rPr>
                    <w:rFonts w:ascii="Calibri" w:hAnsi="Calibri"/>
                    <w:b/>
                    <w:sz w:val="22"/>
                  </w:rPr>
                </w:rPrChange>
              </w:rPr>
              <w:t>Non</w:t>
            </w:r>
            <w:r w:rsidRPr="00DB3C13">
              <w:rPr>
                <w:rFonts w:cs="Arial"/>
                <w:b/>
              </w:rPr>
              <w:t>-</w:t>
            </w:r>
            <w:r w:rsidRPr="00DB3C13">
              <w:rPr>
                <w:rFonts w:cs="Arial"/>
                <w:b/>
                <w:rPrChange w:id="72" w:author="Antony Johnson [NESO]" w:date="2025-07-08T17:31:00Z" w16du:dateUtc="2025-07-08T16:31:00Z">
                  <w:rPr>
                    <w:rFonts w:ascii="Calibri" w:hAnsi="Calibri"/>
                    <w:b/>
                    <w:sz w:val="22"/>
                  </w:rPr>
                </w:rPrChange>
              </w:rPr>
              <w:t>Embedded Customer</w:t>
            </w:r>
            <w:r w:rsidRPr="00DB3C13">
              <w:rPr>
                <w:rFonts w:cs="Arial"/>
                <w:rPrChange w:id="73" w:author="Antony Johnson [NESO]" w:date="2025-07-08T17:31:00Z" w16du:dateUtc="2025-07-08T16:31:00Z">
                  <w:rPr>
                    <w:rFonts w:ascii="Calibri" w:hAnsi="Calibri"/>
                    <w:sz w:val="22"/>
                  </w:rPr>
                </w:rPrChange>
              </w:rPr>
              <w:t>.</w:t>
            </w:r>
          </w:p>
        </w:tc>
      </w:tr>
      <w:tr w:rsidR="00213EC2" w:rsidRPr="007E0B31" w14:paraId="3A2115E3" w14:textId="77777777" w:rsidTr="00766A50">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pPr>
              <w:spacing w:before="120" w:after="120"/>
              <w:jc w:val="both"/>
              <w:rPr>
                <w:rFonts w:cs="Arial"/>
              </w:rPr>
              <w:pPrChange w:id="74" w:author="Claire Newton [NESO]" w:date="2025-07-14T16:51:00Z" w16du:dateUtc="2025-07-14T15:51:00Z">
                <w:pPr>
                  <w:jc w:val="both"/>
                </w:pPr>
              </w:pPrChange>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766A50">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pPr>
              <w:spacing w:before="120" w:after="120"/>
              <w:jc w:val="both"/>
              <w:rPr>
                <w:rFonts w:cs="Arial"/>
                <w:b/>
                <w:szCs w:val="22"/>
              </w:rPr>
              <w:pPrChange w:id="75" w:author="Claire Newton [NESO]" w:date="2025-07-14T16:51:00Z" w16du:dateUtc="2025-07-14T15:51:00Z">
                <w:pPr>
                  <w:jc w:val="both"/>
                </w:pPr>
              </w:pPrChange>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766A50">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pPr>
              <w:spacing w:before="120" w:after="120"/>
              <w:jc w:val="both"/>
              <w:rPr>
                <w:rFonts w:cs="Arial"/>
                <w:b/>
              </w:rPr>
              <w:pPrChange w:id="76" w:author="Claire Newton [NESO]" w:date="2025-07-14T16:51:00Z" w16du:dateUtc="2025-07-14T15:51:00Z">
                <w:pPr>
                  <w:jc w:val="both"/>
                </w:pPr>
              </w:pPrChange>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766A50">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Del="000C4EB1" w:rsidRDefault="00213EC2" w:rsidP="00213EC2">
            <w:pPr>
              <w:rPr>
                <w:del w:id="77" w:author="Antony Johnson [NESO]" w:date="2025-07-08T17:34:00Z" w16du:dateUtc="2025-07-08T16:34:00Z"/>
                <w:rFonts w:cs="Arial"/>
              </w:rPr>
            </w:pPr>
          </w:p>
          <w:p w14:paraId="0F59FC4D" w14:textId="77777777" w:rsidR="00213EC2" w:rsidRPr="00480535" w:rsidDel="000C4EB1" w:rsidRDefault="00213EC2" w:rsidP="00213EC2">
            <w:pPr>
              <w:rPr>
                <w:del w:id="78" w:author="Antony Johnson [NESO]" w:date="2025-07-08T17:34:00Z" w16du:dateUtc="2025-07-08T16:34:00Z"/>
                <w:rFonts w:cs="Arial"/>
              </w:rPr>
            </w:pPr>
          </w:p>
          <w:p w14:paraId="0D090E50" w14:textId="77777777" w:rsidR="00213EC2" w:rsidRPr="00480535" w:rsidDel="000C4EB1" w:rsidRDefault="00213EC2" w:rsidP="00213EC2">
            <w:pPr>
              <w:rPr>
                <w:del w:id="79" w:author="Antony Johnson [NESO]" w:date="2025-07-08T17:34:00Z" w16du:dateUtc="2025-07-08T16:34:00Z"/>
                <w:rFonts w:cs="Arial"/>
              </w:rPr>
            </w:pPr>
          </w:p>
          <w:p w14:paraId="7DD60955" w14:textId="77777777" w:rsidR="00213EC2" w:rsidRPr="00480535" w:rsidDel="000C4EB1" w:rsidRDefault="00213EC2" w:rsidP="00213EC2">
            <w:pPr>
              <w:rPr>
                <w:del w:id="80" w:author="Antony Johnson [NESO]" w:date="2025-07-08T17:34:00Z" w16du:dateUtc="2025-07-08T16:34:00Z"/>
                <w:rFonts w:cs="Arial"/>
              </w:rPr>
            </w:pPr>
          </w:p>
          <w:p w14:paraId="4C69458D" w14:textId="77777777" w:rsidR="00213EC2" w:rsidRPr="00480535" w:rsidDel="000C4EB1" w:rsidRDefault="00213EC2" w:rsidP="00213EC2">
            <w:pPr>
              <w:rPr>
                <w:del w:id="81" w:author="Antony Johnson [NESO]" w:date="2025-07-08T17:34:00Z" w16du:dateUtc="2025-07-08T16:34:00Z"/>
                <w:rFonts w:cs="Arial"/>
              </w:rPr>
            </w:pPr>
          </w:p>
          <w:p w14:paraId="32D73845" w14:textId="77777777" w:rsidR="00213EC2" w:rsidRPr="00480535" w:rsidDel="000C4EB1" w:rsidRDefault="00213EC2" w:rsidP="00213EC2">
            <w:pPr>
              <w:rPr>
                <w:del w:id="82" w:author="Antony Johnson [NESO]" w:date="2025-07-08T17:34:00Z" w16du:dateUtc="2025-07-08T16:34:00Z"/>
                <w:rFonts w:cs="Arial"/>
              </w:rPr>
            </w:pPr>
          </w:p>
          <w:p w14:paraId="5CE629BF" w14:textId="7D9E0949" w:rsidR="00213EC2" w:rsidRPr="00480535" w:rsidRDefault="00213EC2">
            <w:pPr>
              <w:rPr>
                <w:rFonts w:cs="Arial"/>
              </w:rPr>
              <w:pPrChange w:id="83" w:author="Antony Johnson [NESO]" w:date="2025-07-08T17:34:00Z" w16du:dateUtc="2025-07-08T16:34:00Z">
                <w:pPr>
                  <w:jc w:val="center"/>
                </w:pPr>
              </w:pPrChange>
            </w:pPr>
          </w:p>
        </w:tc>
        <w:tc>
          <w:tcPr>
            <w:tcW w:w="6634" w:type="dxa"/>
          </w:tcPr>
          <w:p w14:paraId="04DC5A55" w14:textId="73F1EE42" w:rsidR="00213EC2" w:rsidRPr="007E0B31" w:rsidRDefault="00213EC2">
            <w:pPr>
              <w:spacing w:before="120" w:after="120"/>
              <w:jc w:val="both"/>
              <w:rPr>
                <w:rFonts w:cs="Arial"/>
                <w:b/>
              </w:rPr>
              <w:pPrChange w:id="84" w:author="Claire Newton [NESO]" w:date="2025-07-14T16:51:00Z" w16du:dateUtc="2025-07-14T15:51:00Z">
                <w:pPr>
                  <w:jc w:val="both"/>
                </w:pPr>
              </w:pPrChange>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766A50">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Del="00CF3CDF" w:rsidRDefault="00213EC2">
            <w:pPr>
              <w:spacing w:before="120" w:after="120"/>
              <w:rPr>
                <w:del w:id="85" w:author="Claire Newton [NESO]" w:date="2025-07-14T16:52:00Z" w16du:dateUtc="2025-07-14T15:52:00Z"/>
                <w:rFonts w:cs="Arial"/>
              </w:rPr>
              <w:pPrChange w:id="86" w:author="Claire Newton [NESO]" w:date="2025-07-14T16:52:00Z" w16du:dateUtc="2025-07-14T15:52:00Z">
                <w:pPr/>
              </w:pPrChange>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pPr>
              <w:spacing w:before="120" w:after="120"/>
              <w:rPr>
                <w:rFonts w:cs="Arial"/>
              </w:rPr>
              <w:pPrChange w:id="87" w:author="Claire Newton [NESO]" w:date="2025-07-14T16:52:00Z" w16du:dateUtc="2025-07-14T15:52:00Z">
                <w:pPr/>
              </w:pPrChange>
            </w:pPr>
          </w:p>
          <w:p w14:paraId="2A316F87" w14:textId="77777777" w:rsidR="00213EC2" w:rsidRPr="005C20E3" w:rsidRDefault="00213EC2">
            <w:pPr>
              <w:pStyle w:val="ListParagraph"/>
              <w:numPr>
                <w:ilvl w:val="0"/>
                <w:numId w:val="10"/>
              </w:numPr>
              <w:spacing w:before="120" w:after="120" w:line="240" w:lineRule="auto"/>
              <w:ind w:left="459" w:hanging="425"/>
              <w:rPr>
                <w:rFonts w:ascii="Arial" w:hAnsi="Arial" w:cs="Arial"/>
                <w:b/>
                <w:sz w:val="20"/>
                <w:szCs w:val="20"/>
              </w:rPr>
              <w:pPrChange w:id="88" w:author="Claire Newton [NESO]" w:date="2025-07-14T16:52:00Z" w16du:dateUtc="2025-07-14T15:52:00Z">
                <w:pPr>
                  <w:pStyle w:val="ListParagraph"/>
                  <w:numPr>
                    <w:numId w:val="10"/>
                  </w:numPr>
                  <w:spacing w:line="240" w:lineRule="auto"/>
                  <w:ind w:left="459" w:hanging="425"/>
                </w:pPr>
              </w:pPrChange>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pPr>
              <w:pStyle w:val="ListParagraph"/>
              <w:numPr>
                <w:ilvl w:val="0"/>
                <w:numId w:val="10"/>
              </w:numPr>
              <w:spacing w:before="120" w:after="120" w:line="240" w:lineRule="auto"/>
              <w:ind w:left="459" w:hanging="425"/>
              <w:rPr>
                <w:rFonts w:ascii="Arial" w:hAnsi="Arial" w:cs="Arial"/>
                <w:b/>
                <w:sz w:val="20"/>
                <w:szCs w:val="20"/>
              </w:rPr>
              <w:pPrChange w:id="89" w:author="Claire Newton [NESO]" w:date="2025-07-14T16:52:00Z" w16du:dateUtc="2025-07-14T15:52:00Z">
                <w:pPr>
                  <w:pStyle w:val="ListParagraph"/>
                  <w:numPr>
                    <w:numId w:val="10"/>
                  </w:numPr>
                  <w:spacing w:line="240" w:lineRule="auto"/>
                  <w:ind w:left="459" w:hanging="425"/>
                </w:pPr>
              </w:pPrChange>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pPr>
              <w:pStyle w:val="ListParagraph"/>
              <w:numPr>
                <w:ilvl w:val="0"/>
                <w:numId w:val="10"/>
              </w:numPr>
              <w:spacing w:before="120" w:after="120" w:line="240" w:lineRule="auto"/>
              <w:ind w:left="459" w:hanging="425"/>
              <w:rPr>
                <w:rFonts w:ascii="Arial" w:hAnsi="Arial" w:cs="Arial"/>
                <w:b/>
                <w:sz w:val="20"/>
                <w:szCs w:val="20"/>
              </w:rPr>
              <w:pPrChange w:id="90" w:author="Claire Newton [NESO]" w:date="2025-07-14T16:52:00Z" w16du:dateUtc="2025-07-14T15:52:00Z">
                <w:pPr>
                  <w:pStyle w:val="ListParagraph"/>
                  <w:numPr>
                    <w:numId w:val="10"/>
                  </w:numPr>
                  <w:spacing w:line="240" w:lineRule="auto"/>
                  <w:ind w:left="459" w:hanging="425"/>
                </w:pPr>
              </w:pPrChange>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pPr>
              <w:pStyle w:val="ListParagraph"/>
              <w:numPr>
                <w:ilvl w:val="0"/>
                <w:numId w:val="10"/>
              </w:numPr>
              <w:spacing w:before="120" w:after="120" w:line="240" w:lineRule="auto"/>
              <w:ind w:left="459" w:hanging="425"/>
              <w:rPr>
                <w:rFonts w:ascii="Arial" w:hAnsi="Arial" w:cs="Arial"/>
                <w:b/>
                <w:sz w:val="20"/>
                <w:szCs w:val="20"/>
              </w:rPr>
              <w:pPrChange w:id="91" w:author="Claire Newton [NESO]" w:date="2025-07-14T16:52:00Z" w16du:dateUtc="2025-07-14T15:52:00Z">
                <w:pPr>
                  <w:pStyle w:val="ListParagraph"/>
                  <w:numPr>
                    <w:numId w:val="10"/>
                  </w:numPr>
                  <w:spacing w:line="240" w:lineRule="auto"/>
                  <w:ind w:left="459" w:hanging="425"/>
                </w:pPr>
              </w:pPrChange>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pPr>
              <w:pStyle w:val="ListParagraph"/>
              <w:numPr>
                <w:ilvl w:val="0"/>
                <w:numId w:val="10"/>
              </w:numPr>
              <w:spacing w:before="120" w:after="120" w:line="240" w:lineRule="auto"/>
              <w:ind w:left="459" w:hanging="425"/>
              <w:rPr>
                <w:rFonts w:ascii="Arial" w:hAnsi="Arial" w:cs="Arial"/>
                <w:b/>
                <w:sz w:val="20"/>
                <w:szCs w:val="20"/>
              </w:rPr>
              <w:pPrChange w:id="92" w:author="Claire Newton [NESO]" w:date="2025-07-14T16:52:00Z" w16du:dateUtc="2025-07-14T15:52:00Z">
                <w:pPr>
                  <w:pStyle w:val="ListParagraph"/>
                  <w:numPr>
                    <w:numId w:val="10"/>
                  </w:numPr>
                  <w:spacing w:line="240" w:lineRule="auto"/>
                  <w:ind w:left="459" w:hanging="425"/>
                </w:pPr>
              </w:pPrChange>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pPr>
              <w:pStyle w:val="ListParagraph"/>
              <w:spacing w:before="120" w:after="120" w:line="240" w:lineRule="auto"/>
              <w:ind w:left="459"/>
              <w:rPr>
                <w:rFonts w:ascii="Arial" w:hAnsi="Arial" w:cs="Arial"/>
                <w:sz w:val="20"/>
                <w:szCs w:val="20"/>
              </w:rPr>
              <w:pPrChange w:id="93" w:author="Claire Newton [NESO]" w:date="2025-07-14T16:52:00Z" w16du:dateUtc="2025-07-14T15:52:00Z">
                <w:pPr>
                  <w:pStyle w:val="ListParagraph"/>
                  <w:spacing w:line="240" w:lineRule="auto"/>
                  <w:ind w:left="459"/>
                </w:pPr>
              </w:pPrChange>
            </w:pPr>
          </w:p>
          <w:p w14:paraId="3F033E46" w14:textId="396588CB" w:rsidR="00213EC2" w:rsidRPr="005C20E3" w:rsidRDefault="00213EC2">
            <w:pPr>
              <w:pStyle w:val="ListParagraph"/>
              <w:spacing w:before="120" w:after="120" w:line="240" w:lineRule="auto"/>
              <w:ind w:left="34"/>
              <w:jc w:val="both"/>
              <w:rPr>
                <w:rFonts w:ascii="Arial" w:hAnsi="Arial" w:cs="Arial"/>
                <w:sz w:val="20"/>
                <w:szCs w:val="20"/>
              </w:rPr>
              <w:pPrChange w:id="94" w:author="Claire Newton [NESO]" w:date="2025-07-14T16:52:00Z" w16du:dateUtc="2025-07-14T15:52:00Z">
                <w:pPr>
                  <w:pStyle w:val="ListParagraph"/>
                  <w:spacing w:line="240" w:lineRule="auto"/>
                  <w:ind w:left="34"/>
                  <w:jc w:val="both"/>
                </w:pPr>
              </w:pPrChange>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766A50">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pPr>
              <w:spacing w:before="120" w:after="120"/>
              <w:jc w:val="both"/>
              <w:rPr>
                <w:rFonts w:ascii="Calibri" w:hAnsi="Calibri"/>
                <w:sz w:val="22"/>
              </w:rPr>
              <w:pPrChange w:id="95" w:author="Claire Newton [NESO]" w:date="2025-07-14T16:53:00Z" w16du:dateUtc="2025-07-14T15:53:00Z">
                <w:pPr>
                  <w:jc w:val="both"/>
                </w:pPr>
              </w:pPrChange>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766A50">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pPr>
              <w:spacing w:before="120" w:after="120"/>
              <w:jc w:val="both"/>
              <w:rPr>
                <w:rFonts w:cs="Arial"/>
                <w:b/>
              </w:rPr>
              <w:pPrChange w:id="96" w:author="Claire Newton [NESO]" w:date="2025-07-14T16:53:00Z" w16du:dateUtc="2025-07-14T15:53:00Z">
                <w:pPr>
                  <w:jc w:val="both"/>
                </w:pPr>
              </w:pPrChange>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766A50">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pPr>
              <w:spacing w:before="120" w:after="120"/>
              <w:jc w:val="both"/>
              <w:pPrChange w:id="97" w:author="Claire Newton [NESO]" w:date="2025-07-14T16:53:00Z" w16du:dateUtc="2025-07-14T15:53:00Z">
                <w:pPr>
                  <w:jc w:val="both"/>
                </w:pPr>
              </w:pPrChange>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766A50">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pPr>
              <w:spacing w:before="120" w:after="120"/>
              <w:jc w:val="both"/>
              <w:rPr>
                <w:rFonts w:cs="Arial"/>
                <w:b/>
              </w:rPr>
              <w:pPrChange w:id="98" w:author="Claire Newton [NESO]" w:date="2025-07-14T16:53:00Z" w16du:dateUtc="2025-07-14T15:53:00Z">
                <w:pPr>
                  <w:jc w:val="both"/>
                </w:pPr>
              </w:pPrChange>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766A50">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pPr>
              <w:spacing w:before="120" w:after="120"/>
              <w:jc w:val="both"/>
              <w:rPr>
                <w:rFonts w:cs="Arial"/>
              </w:rPr>
              <w:pPrChange w:id="99" w:author="Claire Newton [NESO]" w:date="2025-07-14T16:53:00Z" w16du:dateUtc="2025-07-14T15:53:00Z">
                <w:pPr>
                  <w:jc w:val="both"/>
                </w:pPr>
              </w:pPrChange>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766A50">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pPr>
              <w:spacing w:before="120" w:after="120"/>
              <w:jc w:val="both"/>
              <w:rPr>
                <w:rFonts w:cs="Arial"/>
              </w:rPr>
              <w:pPrChange w:id="100" w:author="Claire Newton [NESO]" w:date="2025-07-14T16:53:00Z" w16du:dateUtc="2025-07-14T15:53:00Z">
                <w:pPr>
                  <w:jc w:val="both"/>
                </w:pPr>
              </w:pPrChange>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0766A50">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766A50">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766A50">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766A50">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766A50">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766A50">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766A50">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766A50">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766A50">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766A50">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766A50">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766A50">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766A50">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766A50">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Del="00CF3CDF" w:rsidRDefault="00C9037F">
            <w:pPr>
              <w:pStyle w:val="Default"/>
              <w:spacing w:before="120" w:after="120"/>
              <w:jc w:val="both"/>
              <w:rPr>
                <w:del w:id="101" w:author="Claire Newton [NESO]" w:date="2025-07-14T16:54:00Z" w16du:dateUtc="2025-07-14T15:54:00Z"/>
                <w:sz w:val="20"/>
                <w:szCs w:val="20"/>
              </w:rPr>
              <w:pPrChange w:id="102" w:author="Claire Newton [NESO]" w:date="2025-07-14T16:54:00Z" w16du:dateUtc="2025-07-14T15:54:00Z">
                <w:pPr>
                  <w:pStyle w:val="Default"/>
                  <w:jc w:val="both"/>
                </w:pPr>
              </w:pPrChange>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pPr>
              <w:pStyle w:val="Default"/>
              <w:spacing w:before="120" w:after="120"/>
              <w:jc w:val="both"/>
              <w:rPr>
                <w:sz w:val="20"/>
                <w:szCs w:val="20"/>
              </w:rPr>
              <w:pPrChange w:id="103" w:author="Claire Newton [NESO]" w:date="2025-07-14T16:54:00Z" w16du:dateUtc="2025-07-14T15:54:00Z">
                <w:pPr>
                  <w:pStyle w:val="Default"/>
                  <w:jc w:val="both"/>
                </w:pPr>
              </w:pPrChange>
            </w:pPr>
          </w:p>
          <w:p w14:paraId="7A48C91A" w14:textId="11F8115E" w:rsidR="009871B0" w:rsidRPr="00616B63" w:rsidRDefault="00C9037F">
            <w:pPr>
              <w:pStyle w:val="Default"/>
              <w:spacing w:before="120" w:after="120"/>
              <w:pPrChange w:id="104" w:author="Claire Newton [NESO]" w:date="2025-07-14T16:54:00Z" w16du:dateUtc="2025-07-14T15:54:00Z">
                <w:pPr>
                  <w:pStyle w:val="Default"/>
                </w:pPr>
              </w:pPrChange>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766A50">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766A50">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766A50">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766A50">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766A50">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766A50">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0766A50">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766A50">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766A50">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766A50">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766A50">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766A50">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766A50">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766A50">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766A50">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766A50">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766A50">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766A50">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766A50">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0766A50">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766A50">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766A50">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766A50">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766A50">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766A50">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0766A50">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766A50">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766A50">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766A50">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766A50">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482F6A6" w14:textId="7772A741" w:rsidR="009871B0" w:rsidRPr="00022DB2" w:rsidRDefault="009871B0">
            <w:pPr>
              <w:pStyle w:val="paragraph"/>
              <w:spacing w:before="120" w:beforeAutospacing="0" w:after="120" w:afterAutospacing="0"/>
              <w:ind w:left="45"/>
              <w:textAlignment w:val="baseline"/>
              <w:rPr>
                <w:rFonts w:ascii="Arial" w:hAnsi="Arial" w:cs="Arial"/>
                <w:b/>
                <w:snapToGrid w:val="0"/>
                <w:sz w:val="20"/>
                <w:szCs w:val="20"/>
                <w:lang w:eastAsia="en-US"/>
              </w:rPr>
              <w:pPrChange w:id="105" w:author="Claire Newton [NESO]" w:date="2025-07-14T16:54:00Z" w16du:dateUtc="2025-07-14T15:54:00Z">
                <w:pPr>
                  <w:pStyle w:val="paragraph"/>
                  <w:spacing w:before="0" w:beforeAutospacing="0" w:after="0" w:afterAutospacing="0"/>
                  <w:ind w:left="45"/>
                  <w:textAlignment w:val="baseline"/>
                </w:pPr>
              </w:pPrChange>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77319CF" w14:textId="77777777" w:rsidR="009871B0" w:rsidRPr="004161F0" w:rsidRDefault="009871B0">
            <w:pPr>
              <w:pStyle w:val="paragraph"/>
              <w:numPr>
                <w:ilvl w:val="0"/>
                <w:numId w:val="15"/>
              </w:numPr>
              <w:spacing w:before="120" w:beforeAutospacing="0" w:after="120" w:afterAutospacing="0"/>
              <w:textAlignment w:val="baseline"/>
              <w:rPr>
                <w:rStyle w:val="eop"/>
                <w:rFonts w:ascii="Arial" w:hAnsi="Arial" w:cs="Arial"/>
                <w:sz w:val="20"/>
                <w:szCs w:val="20"/>
              </w:rPr>
              <w:pPrChange w:id="106" w:author="Claire Newton [NESO]" w:date="2025-07-14T16:54:00Z" w16du:dateUtc="2025-07-14T15:54:00Z">
                <w:pPr>
                  <w:pStyle w:val="paragraph"/>
                  <w:numPr>
                    <w:numId w:val="15"/>
                  </w:numPr>
                  <w:tabs>
                    <w:tab w:val="num" w:pos="405"/>
                  </w:tabs>
                  <w:spacing w:before="0" w:beforeAutospacing="0" w:after="0" w:afterAutospacing="0"/>
                  <w:ind w:left="405" w:hanging="360"/>
                  <w:textAlignment w:val="baseline"/>
                </w:pPr>
              </w:pPrChange>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pPr>
              <w:pStyle w:val="paragraph"/>
              <w:numPr>
                <w:ilvl w:val="0"/>
                <w:numId w:val="15"/>
              </w:numPr>
              <w:spacing w:before="120" w:beforeAutospacing="0" w:after="120" w:afterAutospacing="0"/>
              <w:textAlignment w:val="baseline"/>
              <w:rPr>
                <w:rFonts w:cs="Arial"/>
                <w:sz w:val="20"/>
                <w:szCs w:val="20"/>
              </w:rPr>
              <w:pPrChange w:id="107" w:author="Claire Newton [NESO]" w:date="2025-07-14T16:54:00Z" w16du:dateUtc="2025-07-14T15:54:00Z">
                <w:pPr>
                  <w:pStyle w:val="paragraph"/>
                  <w:numPr>
                    <w:numId w:val="15"/>
                  </w:numPr>
                  <w:tabs>
                    <w:tab w:val="num" w:pos="405"/>
                  </w:tabs>
                  <w:spacing w:before="0" w:beforeAutospacing="0" w:after="0" w:afterAutospacing="0"/>
                  <w:ind w:left="405" w:hanging="360"/>
                  <w:textAlignment w:val="baseline"/>
                </w:pPr>
              </w:pPrChange>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w:t>
            </w:r>
            <w:r w:rsidRPr="00506E86">
              <w:rPr>
                <w:rStyle w:val="normaltextrun"/>
                <w:rFonts w:ascii="Arial" w:hAnsi="Arial" w:cs="Arial"/>
                <w:sz w:val="20"/>
                <w:szCs w:val="20"/>
                <w:rPrChange w:id="108" w:author="Antony Johnson [NESO]" w:date="2025-07-08T17:49:00Z" w16du:dateUtc="2025-07-08T16:49:00Z">
                  <w:rPr>
                    <w:rStyle w:val="normaltextrun"/>
                    <w:rFonts w:ascii="Arial" w:hAnsi="Arial" w:cs="Arial"/>
                    <w:b/>
                    <w:bCs/>
                    <w:sz w:val="20"/>
                    <w:szCs w:val="20"/>
                  </w:rPr>
                </w:rPrChange>
              </w:rPr>
              <w:t>.</w:t>
            </w:r>
            <w:r w:rsidRPr="004161F0">
              <w:rPr>
                <w:rStyle w:val="normaltextrun"/>
                <w:rFonts w:ascii="Arial" w:hAnsi="Arial" w:cs="Arial"/>
                <w:b/>
                <w:bCs/>
                <w:sz w:val="20"/>
                <w:szCs w:val="20"/>
              </w:rPr>
              <w:t> </w:t>
            </w:r>
            <w:r w:rsidRPr="004161F0">
              <w:rPr>
                <w:rStyle w:val="eop"/>
                <w:rFonts w:ascii="Arial" w:hAnsi="Arial" w:cs="Arial"/>
                <w:sz w:val="20"/>
                <w:szCs w:val="20"/>
              </w:rPr>
              <w:t> </w:t>
            </w:r>
          </w:p>
        </w:tc>
      </w:tr>
      <w:tr w:rsidR="009871B0" w:rsidRPr="007E0B31" w14:paraId="00288AB3" w14:textId="77777777" w:rsidTr="00766A50">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766A50">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766A50">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766A50">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766A50">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766A50">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766A50">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766A50">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766A50">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766A50">
        <w:trPr>
          <w:cantSplit/>
        </w:trPr>
        <w:tc>
          <w:tcPr>
            <w:tcW w:w="2884" w:type="dxa"/>
          </w:tcPr>
          <w:p w14:paraId="5B18CA36" w14:textId="4AA74331" w:rsidR="009871B0" w:rsidRPr="007E0B31" w:rsidRDefault="009871B0" w:rsidP="009871B0">
            <w:pPr>
              <w:pStyle w:val="Arial11Bold"/>
              <w:rPr>
                <w:rFonts w:cs="Arial"/>
              </w:rPr>
            </w:pPr>
            <w:bookmarkStart w:id="10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09"/>
          </w:p>
        </w:tc>
        <w:tc>
          <w:tcPr>
            <w:tcW w:w="6634" w:type="dxa"/>
          </w:tcPr>
          <w:p w14:paraId="611268A9" w14:textId="49E96478" w:rsidR="009871B0" w:rsidRPr="007E0B31" w:rsidRDefault="009871B0" w:rsidP="009871B0">
            <w:pPr>
              <w:pStyle w:val="TableArial11"/>
              <w:rPr>
                <w:rFonts w:cs="Arial"/>
                <w:i/>
              </w:rPr>
            </w:pPr>
            <w:bookmarkStart w:id="11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10"/>
          </w:p>
        </w:tc>
      </w:tr>
      <w:tr w:rsidR="009871B0" w:rsidRPr="007E0B31" w14:paraId="2950C7E5" w14:textId="77777777" w:rsidTr="00766A50">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477BED63"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ins w:id="111" w:author="Antony Johnson [NESO]" w:date="2025-07-08T17:51:00Z" w16du:dateUtc="2025-07-08T16:51:00Z">
              <w:r w:rsidR="004A0EEA">
                <w:rPr>
                  <w:rFonts w:cs="Arial"/>
                </w:rPr>
                <w:t xml:space="preserve"> </w:t>
              </w:r>
            </w:ins>
            <w:r w:rsidRPr="005C20E3">
              <w:rPr>
                <w:rFonts w:cs="Arial"/>
              </w:rPr>
              <w:t xml:space="preserve">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766A50">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but in each case which for the</w:t>
            </w:r>
            <w:del w:id="112" w:author="Antony Johnson [NESO]" w:date="2025-07-08T17:52:00Z" w16du:dateUtc="2025-07-08T16:52:00Z">
              <w:r w:rsidRPr="38E6A229" w:rsidDel="00870E2D">
                <w:rPr>
                  <w:rFonts w:cs="Arial"/>
                </w:rPr>
                <w:delText xml:space="preserve"> </w:delText>
              </w:r>
            </w:del>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766A50">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40D63078"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ins w:id="113" w:author="Antony Johnson [NESO]" w:date="2025-07-08T17:52:00Z" w16du:dateUtc="2025-07-08T16:52:00Z">
              <w:r w:rsidR="006A5829">
                <w:rPr>
                  <w:rFonts w:cs="Arial"/>
                </w:rPr>
                <w:t>.</w:t>
              </w:r>
            </w:ins>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766A50">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766A50">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766A50">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766A50">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766A50">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766A50">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766A50">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766A50">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766A50">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766A50">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766A50">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766A50">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766A50">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766A50">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766A50">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766A50">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766A50">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766A50">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766A50">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766A50">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766A50">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766A50">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766A50">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450562">
              <w:rPr>
                <w:rFonts w:cs="Arial"/>
                <w:bCs/>
                <w:rPrChange w:id="114" w:author="Antony Johnson [NESO]" w:date="2025-07-08T17:54:00Z" w16du:dateUtc="2025-07-08T16:54:00Z">
                  <w:rPr>
                    <w:rFonts w:cs="Arial"/>
                    <w:b/>
                  </w:rPr>
                </w:rPrChange>
              </w:rPr>
              <w:t>the</w:t>
            </w:r>
            <w:r w:rsidRPr="007E0B31">
              <w:rPr>
                <w:rFonts w:cs="Arial"/>
                <w:b/>
              </w:rPr>
              <w:t xml:space="preserv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766A50">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pPr>
              <w:pStyle w:val="Level1Text"/>
              <w:tabs>
                <w:tab w:val="left" w:pos="0"/>
              </w:tabs>
              <w:spacing w:before="120"/>
              <w:ind w:left="0" w:firstLine="0"/>
              <w:jc w:val="both"/>
              <w:rPr>
                <w:rFonts w:cs="Arial"/>
                <w:color w:val="auto"/>
              </w:rPr>
              <w:pPrChange w:id="115" w:author="Claire Newton [NESO]" w:date="2025-07-14T16:56:00Z" w16du:dateUtc="2025-07-14T15:56:00Z">
                <w:pPr>
                  <w:pStyle w:val="Level1Text"/>
                  <w:tabs>
                    <w:tab w:val="left" w:pos="0"/>
                  </w:tabs>
                  <w:ind w:left="0" w:firstLine="0"/>
                  <w:jc w:val="both"/>
                </w:pPr>
              </w:pPrChange>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766A50">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766A50">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pPr>
              <w:pStyle w:val="Level1Text"/>
              <w:tabs>
                <w:tab w:val="left" w:pos="1701"/>
              </w:tabs>
              <w:spacing w:before="120" w:line="240" w:lineRule="auto"/>
              <w:ind w:left="0" w:firstLine="0"/>
              <w:jc w:val="both"/>
              <w:rPr>
                <w:rFonts w:cs="Arial"/>
                <w:color w:val="auto"/>
                <w:lang w:val="en-GB"/>
              </w:rPr>
              <w:pPrChange w:id="116" w:author="Claire Newton [NESO]" w:date="2025-07-14T16:56:00Z" w16du:dateUtc="2025-07-14T15:56:00Z">
                <w:pPr>
                  <w:pStyle w:val="Level1Text"/>
                  <w:tabs>
                    <w:tab w:val="left" w:pos="1701"/>
                  </w:tabs>
                  <w:spacing w:after="0" w:line="240" w:lineRule="auto"/>
                  <w:ind w:left="0" w:firstLine="0"/>
                  <w:jc w:val="both"/>
                </w:pPr>
              </w:pPrChange>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766A50">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766A50">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766A50">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1F715A">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del w:id="117" w:author="Antony Johnson [NESO]" w:date="2025-07-08T18:00:00Z" w16du:dateUtc="2025-07-08T17:00:00Z">
              <w:r w:rsidDel="001F715A">
                <w:rPr>
                  <w:rFonts w:cs="Arial"/>
                </w:rPr>
                <w:tab/>
              </w:r>
            </w:del>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del w:id="118" w:author="Antony Johnson [NESO]" w:date="2025-07-08T18:00:00Z" w16du:dateUtc="2025-07-08T17:00:00Z">
              <w:r w:rsidDel="001F715A">
                <w:rPr>
                  <w:rFonts w:cs="Arial"/>
                </w:rPr>
                <w:tab/>
              </w:r>
            </w:del>
            <w:r w:rsidRPr="007E0B31">
              <w:rPr>
                <w:rFonts w:cs="Arial"/>
              </w:rPr>
              <w:t>paragraphs</w:t>
            </w:r>
          </w:p>
        </w:tc>
      </w:tr>
      <w:tr w:rsidR="009871B0" w14:paraId="608919C2" w14:textId="77777777" w:rsidTr="00766A50">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766A50">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766A50">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766A50">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766A50">
        <w:trPr>
          <w:cantSplit/>
        </w:trPr>
        <w:tc>
          <w:tcPr>
            <w:tcW w:w="2884" w:type="dxa"/>
          </w:tcPr>
          <w:p w14:paraId="24A46B59" w14:textId="6EF2404B" w:rsidR="00F81D7C" w:rsidRPr="007E0B31" w:rsidRDefault="00F81D7C" w:rsidP="00F81D7C">
            <w:pPr>
              <w:pStyle w:val="Arial11Bold"/>
              <w:rPr>
                <w:rFonts w:cs="Arial"/>
              </w:rPr>
            </w:pPr>
            <w:bookmarkStart w:id="119" w:name="_DV_C20"/>
            <w:r w:rsidRPr="007E0B31">
              <w:rPr>
                <w:rFonts w:cs="Arial"/>
              </w:rPr>
              <w:t xml:space="preserve">Final Operational Notification </w:t>
            </w:r>
            <w:r w:rsidRPr="007E0B31">
              <w:rPr>
                <w:rFonts w:cs="Arial"/>
                <w:b w:val="0"/>
              </w:rPr>
              <w:t>or</w:t>
            </w:r>
            <w:r w:rsidRPr="007E0B31">
              <w:rPr>
                <w:rFonts w:cs="Arial"/>
              </w:rPr>
              <w:t xml:space="preserve"> FON </w:t>
            </w:r>
            <w:bookmarkEnd w:id="119"/>
          </w:p>
        </w:tc>
        <w:tc>
          <w:tcPr>
            <w:tcW w:w="6634" w:type="dxa"/>
          </w:tcPr>
          <w:p w14:paraId="52B70B80" w14:textId="1AE703F3" w:rsidR="00F81D7C" w:rsidRPr="007E0B31" w:rsidRDefault="00F81D7C" w:rsidP="00F81D7C">
            <w:pPr>
              <w:pStyle w:val="TableArial11"/>
              <w:rPr>
                <w:rFonts w:cs="Arial"/>
              </w:rPr>
            </w:pPr>
            <w:bookmarkStart w:id="12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20"/>
          </w:p>
          <w:p w14:paraId="534102FE" w14:textId="77777777" w:rsidR="00F81D7C" w:rsidRPr="007E0B31" w:rsidRDefault="00F81D7C" w:rsidP="00F81D7C">
            <w:pPr>
              <w:pStyle w:val="TableArial11"/>
              <w:ind w:left="567" w:hanging="567"/>
              <w:rPr>
                <w:rFonts w:cs="Arial"/>
              </w:rPr>
            </w:pPr>
            <w:bookmarkStart w:id="121" w:name="_DV_C22"/>
            <w:r w:rsidRPr="007E0B31">
              <w:rPr>
                <w:rFonts w:cs="Arial"/>
              </w:rPr>
              <w:t>(a)</w:t>
            </w:r>
            <w:r w:rsidRPr="007E0B31">
              <w:rPr>
                <w:rFonts w:cs="Arial"/>
              </w:rPr>
              <w:tab/>
              <w:t>with the Grid Code, (or where they apply, that relevant derogations have been granted), and</w:t>
            </w:r>
            <w:bookmarkEnd w:id="121"/>
          </w:p>
          <w:p w14:paraId="001CADC8" w14:textId="77777777" w:rsidR="00F81D7C" w:rsidRPr="007E0B31" w:rsidRDefault="00F81D7C" w:rsidP="00F81D7C">
            <w:pPr>
              <w:pStyle w:val="TableArial11"/>
              <w:ind w:left="567" w:hanging="567"/>
              <w:rPr>
                <w:rFonts w:cs="Arial"/>
              </w:rPr>
            </w:pPr>
            <w:bookmarkStart w:id="12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22"/>
          </w:p>
          <w:p w14:paraId="67438D86" w14:textId="77777777" w:rsidR="00F81D7C" w:rsidRPr="007E0B31" w:rsidRDefault="00F81D7C" w:rsidP="00F81D7C">
            <w:pPr>
              <w:pStyle w:val="TableArial11"/>
              <w:rPr>
                <w:rFonts w:cs="Arial"/>
                <w:u w:val="single"/>
              </w:rPr>
            </w:pPr>
            <w:bookmarkStart w:id="12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23"/>
          </w:p>
        </w:tc>
      </w:tr>
      <w:tr w:rsidR="00F81D7C" w:rsidRPr="007E0B31" w14:paraId="197251CB" w14:textId="77777777" w:rsidTr="00766A50">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766A50">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766A50">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766A50">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766A50">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766A50">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766A50">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766A50">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The number of alternating current cycles per second (expressed in H</w:t>
            </w:r>
            <w:del w:id="124" w:author="Antony Johnson [NESO]" w:date="2025-07-08T18:01:00Z" w16du:dateUtc="2025-07-08T17:01:00Z">
              <w:r w:rsidRPr="007E0B31" w:rsidDel="0064460D">
                <w:rPr>
                  <w:rFonts w:cs="Arial"/>
                </w:rPr>
                <w:delText>ert</w:delText>
              </w:r>
            </w:del>
            <w:r w:rsidRPr="007E0B31">
              <w:rPr>
                <w:rFonts w:cs="Arial"/>
              </w:rPr>
              <w:t xml:space="preserve">z) at which a </w:t>
            </w:r>
            <w:r w:rsidRPr="007E0B31">
              <w:rPr>
                <w:rFonts w:cs="Arial"/>
                <w:b/>
              </w:rPr>
              <w:t>System</w:t>
            </w:r>
            <w:r w:rsidRPr="007E0B31">
              <w:rPr>
                <w:rFonts w:cs="Arial"/>
              </w:rPr>
              <w:t xml:space="preserve"> is running.</w:t>
            </w:r>
          </w:p>
        </w:tc>
      </w:tr>
      <w:tr w:rsidR="00F81D7C" w:rsidRPr="007E0B31" w14:paraId="7F38DB83"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766A50">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766A50">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766A50">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766A50">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766A50">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766A50">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766A50">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766A50">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766A50">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766A50">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766A50">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766A50">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63DF6D4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w:t>
            </w:r>
            <w:ins w:id="125" w:author="Claire Newton [NESO]" w:date="2025-07-14T16:57:00Z" w16du:dateUtc="2025-07-14T15:57:00Z">
              <w:r w:rsidR="00AB3DD0">
                <w:rPr>
                  <w:rFonts w:cs="Arial"/>
                </w:rPr>
                <w:t> </w:t>
              </w:r>
            </w:ins>
            <w:del w:id="126" w:author="Claire Newton [NESO]" w:date="2025-07-14T16:57:00Z" w16du:dateUtc="2025-07-14T15:57:00Z">
              <w:r w:rsidRPr="005C20E3" w:rsidDel="00AB3DD0">
                <w:rPr>
                  <w:rFonts w:cs="Arial"/>
                </w:rPr>
                <w:delText xml:space="preserve"> </w:delText>
              </w:r>
            </w:del>
            <w:r w:rsidRPr="005C20E3">
              <w:rPr>
                <w:rFonts w:cs="Arial"/>
              </w:rPr>
              <w:t>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766A50">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766A50">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63DB804C"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ins w:id="127" w:author="Antony Johnson [NESO]" w:date="2025-07-08T18:04:00Z" w16du:dateUtc="2025-07-08T17:04:00Z">
              <w:r w:rsidR="002E5704">
                <w:t xml:space="preserve">5 September </w:t>
              </w:r>
              <w:r w:rsidR="00CA392E">
                <w:t>2024</w:t>
              </w:r>
            </w:ins>
            <w:del w:id="128" w:author="Antony Johnson [NESO]" w:date="2025-07-08T18:04:00Z" w16du:dateUtc="2025-07-08T17:04:00Z">
              <w:r w:rsidR="00143B77" w:rsidDel="00CA392E">
                <w:delText>05</w:delText>
              </w:r>
              <w:r w:rsidRPr="00734BAD" w:rsidDel="00CA392E">
                <w:delText>-</w:delText>
              </w:r>
              <w:r w:rsidR="00143B77" w:rsidDel="00CA392E">
                <w:delText>09</w:delText>
              </w:r>
              <w:r w:rsidRPr="00734BAD" w:rsidDel="00CA392E">
                <w:delText>-</w:delText>
              </w:r>
              <w:r w:rsidR="00CF582F" w:rsidDel="00CA392E">
                <w:delText>2024</w:delText>
              </w:r>
            </w:del>
            <w:r w:rsidR="00CF582F">
              <w:t xml:space="preserve">,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766A50">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99FD855"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ins w:id="129" w:author="Antony Johnson [NESO]" w:date="2025-07-08T18:04:00Z" w16du:dateUtc="2025-07-08T17:04:00Z">
              <w:r w:rsidR="003B168C">
                <w:t>5 September 2024</w:t>
              </w:r>
            </w:ins>
            <w:del w:id="130" w:author="Antony Johnson [NESO]" w:date="2025-07-08T18:04:00Z" w16du:dateUtc="2025-07-08T17:04:00Z">
              <w:r w:rsidR="00BF04A2" w:rsidDel="003B168C">
                <w:delText>05</w:delText>
              </w:r>
              <w:r w:rsidRPr="0032641D" w:rsidDel="003B168C">
                <w:delText>-</w:delText>
              </w:r>
              <w:r w:rsidR="00BF04A2" w:rsidDel="003B168C">
                <w:delText>09</w:delText>
              </w:r>
              <w:r w:rsidRPr="0032641D" w:rsidDel="003B168C">
                <w:delText>-</w:delText>
              </w:r>
              <w:r w:rsidR="00BF04A2" w:rsidDel="003B168C">
                <w:delText>2024</w:delText>
              </w:r>
            </w:del>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766A50">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72E2F82C"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w:t>
            </w:r>
            <w:ins w:id="131" w:author="Antony Johnson [NESO]" w:date="2025-07-08T18:05:00Z" w16du:dateUtc="2025-07-08T17:05:00Z">
              <w:r w:rsidR="00A9346A">
                <w:rPr>
                  <w:rFonts w:cs="Arial"/>
                </w:rPr>
                <w:t xml:space="preserve"> </w:t>
              </w:r>
            </w:ins>
            <w:r w:rsidRPr="002510FF">
              <w:rPr>
                <w:rFonts w:cs="Arial"/>
              </w:rPr>
              <w:t xml:space="preserve">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766A50">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766A50">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766A50">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766A50">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pPr>
              <w:pStyle w:val="Level1Text"/>
              <w:tabs>
                <w:tab w:val="left" w:pos="0"/>
              </w:tabs>
              <w:spacing w:before="120"/>
              <w:ind w:left="0" w:firstLine="0"/>
              <w:jc w:val="both"/>
              <w:rPr>
                <w:rFonts w:cs="Arial"/>
                <w:strike/>
                <w:color w:val="auto"/>
              </w:rPr>
              <w:pPrChange w:id="132" w:author="Claire Newton [NESO]" w:date="2025-07-14T16:57:00Z" w16du:dateUtc="2025-07-14T15:57:00Z">
                <w:pPr>
                  <w:pStyle w:val="Level1Text"/>
                  <w:tabs>
                    <w:tab w:val="left" w:pos="0"/>
                  </w:tabs>
                  <w:ind w:left="0" w:firstLine="0"/>
                  <w:jc w:val="both"/>
                </w:pPr>
              </w:pPrChange>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766A50">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766A50">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766A50">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766A50">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766A50">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766A50">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766A50">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766A50">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766A50">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766A50">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766A50">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766A50">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766A50">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766A50">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766A50">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766A50">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766A50">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766A50">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766A50">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766A50">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766A50">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766A50">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766A50">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766A50">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766A50">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766A50">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766A50">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766A50">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766A50">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766A50">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766A50">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766A50">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766A50">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766A50">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766A50">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766A50">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3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33"/>
          </w:p>
        </w:tc>
      </w:tr>
      <w:tr w:rsidR="00F81D7C" w:rsidRPr="0079139F" w14:paraId="5A25DA6A" w14:textId="77777777" w:rsidTr="00766A50">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766A50">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766A50">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766A50">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614F9E74"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w:t>
            </w:r>
            <w:ins w:id="134" w:author="Antony Johnson [NESO]" w:date="2025-07-08T18:07:00Z" w16du:dateUtc="2025-07-08T17:07:00Z">
              <w:r w:rsidR="00421AC3">
                <w:rPr>
                  <w:rFonts w:cs="Arial"/>
                </w:rPr>
                <w:t>V</w:t>
              </w:r>
            </w:ins>
            <w:del w:id="135" w:author="Antony Johnson [NESO]" w:date="2025-07-08T18:07:00Z" w16du:dateUtc="2025-07-08T17:07:00Z">
              <w:r w:rsidRPr="007E0B31" w:rsidDel="00421AC3">
                <w:rPr>
                  <w:rFonts w:cs="Arial"/>
                </w:rPr>
                <w:delText>volts</w:delText>
              </w:r>
            </w:del>
            <w:r w:rsidRPr="007E0B31">
              <w:rPr>
                <w:rFonts w:cs="Arial"/>
              </w:rPr>
              <w:t xml:space="preserve">. For </w:t>
            </w:r>
            <w:r w:rsidRPr="007E0B31">
              <w:rPr>
                <w:rFonts w:cs="Arial"/>
                <w:b/>
              </w:rPr>
              <w:t>Scottish Transmission Systems</w:t>
            </w:r>
            <w:r w:rsidRPr="007E0B31">
              <w:rPr>
                <w:rFonts w:cs="Arial"/>
              </w:rPr>
              <w:t xml:space="preserve">, a voltage exceeding 1000 </w:t>
            </w:r>
            <w:ins w:id="136" w:author="Antony Johnson [NESO]" w:date="2025-07-08T18:08:00Z" w16du:dateUtc="2025-07-08T17:08:00Z">
              <w:r w:rsidR="00421AC3">
                <w:rPr>
                  <w:rFonts w:cs="Arial"/>
                </w:rPr>
                <w:t>V</w:t>
              </w:r>
            </w:ins>
            <w:del w:id="137" w:author="Antony Johnson [NESO]" w:date="2025-07-08T18:08:00Z" w16du:dateUtc="2025-07-08T17:08:00Z">
              <w:r w:rsidRPr="007E0B31" w:rsidDel="00421AC3">
                <w:rPr>
                  <w:rFonts w:cs="Arial"/>
                </w:rPr>
                <w:delText>volts</w:delText>
              </w:r>
            </w:del>
            <w:r w:rsidRPr="007E0B31">
              <w:rPr>
                <w:rFonts w:cs="Arial"/>
              </w:rPr>
              <w:t>.</w:t>
            </w:r>
          </w:p>
        </w:tc>
      </w:tr>
      <w:tr w:rsidR="00F81D7C" w:rsidRPr="007E0B31" w14:paraId="552B3754" w14:textId="77777777" w:rsidTr="00766A50">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EAD46AD" w:rsidR="00F81D7C" w:rsidRPr="009D4B8D" w:rsidRDefault="00F81D7C" w:rsidP="00F81D7C">
            <w:r w:rsidRPr="009D4B8D">
              <w:rPr>
                <w:b/>
                <w:bCs/>
              </w:rPr>
              <w:t>System Frequency</w:t>
            </w:r>
            <w:r w:rsidRPr="009D4B8D">
              <w:t xml:space="preserve"> data at a maximum of </w:t>
            </w:r>
            <w:ins w:id="138" w:author="Antony Johnson [NESO]" w:date="2025-07-08T18:08:00Z" w16du:dateUtc="2025-07-08T17:08:00Z">
              <w:r w:rsidR="00AE03C1">
                <w:t>1</w:t>
              </w:r>
            </w:ins>
            <w:del w:id="139" w:author="Antony Johnson [NESO]" w:date="2025-07-08T18:08:00Z" w16du:dateUtc="2025-07-08T17:08:00Z">
              <w:r w:rsidRPr="009D4B8D" w:rsidDel="00AE03C1">
                <w:delText>one</w:delText>
              </w:r>
            </w:del>
            <w:r w:rsidRPr="009D4B8D">
              <w:t xml:space="preserve"> second intervals for the whole month, published by </w:t>
            </w:r>
            <w:r w:rsidRPr="009D4B8D">
              <w:rPr>
                <w:b/>
                <w:bCs/>
              </w:rPr>
              <w:t>The Company</w:t>
            </w:r>
            <w:r w:rsidRPr="009D4B8D">
              <w:t xml:space="preserve"> as detailed in OC3.4.4.</w:t>
            </w:r>
          </w:p>
        </w:tc>
      </w:tr>
      <w:tr w:rsidR="00F81D7C" w:rsidRPr="007E0B31" w14:paraId="2295F8BF" w14:textId="77777777" w:rsidTr="00766A50">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pPr>
              <w:pStyle w:val="Level1Text"/>
              <w:tabs>
                <w:tab w:val="left" w:pos="0"/>
              </w:tabs>
              <w:spacing w:before="120"/>
              <w:ind w:left="0" w:firstLine="0"/>
              <w:jc w:val="both"/>
              <w:rPr>
                <w:rFonts w:cs="Arial"/>
                <w:color w:val="auto"/>
              </w:rPr>
              <w:pPrChange w:id="140" w:author="Claire Newton [NESO]" w:date="2025-07-14T16:58:00Z" w16du:dateUtc="2025-07-14T15:58:00Z">
                <w:pPr>
                  <w:pStyle w:val="Level1Text"/>
                  <w:tabs>
                    <w:tab w:val="left" w:pos="0"/>
                  </w:tabs>
                  <w:ind w:left="0" w:firstLine="0"/>
                  <w:jc w:val="both"/>
                </w:pPr>
              </w:pPrChange>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766A50">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pPr>
              <w:pStyle w:val="Level1Text"/>
              <w:tabs>
                <w:tab w:val="left" w:pos="0"/>
              </w:tabs>
              <w:spacing w:before="120"/>
              <w:ind w:left="0" w:firstLine="0"/>
              <w:jc w:val="both"/>
              <w:rPr>
                <w:rFonts w:cs="Arial"/>
                <w:color w:val="auto"/>
              </w:rPr>
              <w:pPrChange w:id="141" w:author="Claire Newton [NESO]" w:date="2025-07-14T16:58:00Z" w16du:dateUtc="2025-07-14T15:58:00Z">
                <w:pPr>
                  <w:pStyle w:val="Level1Text"/>
                  <w:tabs>
                    <w:tab w:val="left" w:pos="0"/>
                  </w:tabs>
                  <w:ind w:left="0" w:firstLine="0"/>
                  <w:jc w:val="both"/>
                </w:pPr>
              </w:pPrChange>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766A50">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766A50">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pPr>
              <w:pStyle w:val="Level1Text"/>
              <w:tabs>
                <w:tab w:val="left" w:pos="0"/>
              </w:tabs>
              <w:spacing w:before="120"/>
              <w:ind w:left="0" w:firstLine="0"/>
              <w:jc w:val="both"/>
              <w:rPr>
                <w:rFonts w:cs="Arial"/>
                <w:color w:val="auto"/>
              </w:rPr>
              <w:pPrChange w:id="142" w:author="Claire Newton [NESO]" w:date="2025-07-14T16:58:00Z" w16du:dateUtc="2025-07-14T15:58:00Z">
                <w:pPr>
                  <w:pStyle w:val="Level1Text"/>
                  <w:tabs>
                    <w:tab w:val="left" w:pos="0"/>
                  </w:tabs>
                  <w:ind w:left="0" w:firstLine="0"/>
                  <w:jc w:val="both"/>
                </w:pPr>
              </w:pPrChange>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AB3DD0">
              <w:rPr>
                <w:rFonts w:cs="Arial"/>
                <w:b/>
                <w:bCs/>
                <w:color w:val="auto"/>
                <w:rPrChange w:id="143" w:author="Claire Newton [NESO]" w:date="2025-07-14T16:59:00Z" w16du:dateUtc="2025-07-14T15:59:00Z">
                  <w:rPr>
                    <w:rFonts w:cs="Arial"/>
                    <w:color w:val="auto"/>
                  </w:rPr>
                </w:rPrChange>
              </w:rPr>
              <w:t>r</w:t>
            </w:r>
            <w:r w:rsidRPr="007E0B31">
              <w:rPr>
                <w:rFonts w:cs="Arial"/>
                <w:color w:val="auto"/>
              </w:rPr>
              <w:t xml:space="preserve">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766A50">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pPr>
              <w:spacing w:before="120" w:after="120"/>
              <w:jc w:val="both"/>
              <w:rPr>
                <w:rFonts w:cs="Arial"/>
              </w:rPr>
              <w:pPrChange w:id="144" w:author="Claire Newton [NESO]" w:date="2025-07-14T20:23:00Z" w16du:dateUtc="2025-07-14T19:23:00Z">
                <w:pPr>
                  <w:jc w:val="both"/>
                </w:pPr>
              </w:pPrChange>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766A50">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pPr>
              <w:spacing w:before="120" w:after="120"/>
              <w:rPr>
                <w:rFonts w:cs="Arial"/>
              </w:rPr>
              <w:pPrChange w:id="145" w:author="Claire Newton [NESO]" w:date="2025-07-14T20:24:00Z" w16du:dateUtc="2025-07-14T19:24:00Z">
                <w:pPr/>
              </w:pPrChange>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766A50">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pPr>
              <w:pStyle w:val="Level1Text"/>
              <w:tabs>
                <w:tab w:val="left" w:pos="0"/>
              </w:tabs>
              <w:spacing w:before="120"/>
              <w:ind w:left="0" w:firstLine="0"/>
              <w:jc w:val="both"/>
              <w:rPr>
                <w:rFonts w:cs="Arial"/>
                <w:color w:val="auto"/>
              </w:rPr>
              <w:pPrChange w:id="146" w:author="Claire Newton [NESO]" w:date="2025-07-14T20:24:00Z" w16du:dateUtc="2025-07-14T19:24:00Z">
                <w:pPr>
                  <w:pStyle w:val="Level1Text"/>
                  <w:tabs>
                    <w:tab w:val="left" w:pos="0"/>
                  </w:tabs>
                  <w:ind w:left="0" w:firstLine="0"/>
                  <w:jc w:val="both"/>
                </w:pPr>
              </w:pPrChange>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766A50">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pPr>
              <w:spacing w:before="120" w:after="120"/>
              <w:jc w:val="both"/>
              <w:rPr>
                <w:rFonts w:cs="Arial"/>
              </w:rPr>
              <w:pPrChange w:id="147" w:author="Claire Newton [NESO]" w:date="2025-07-14T20:24:00Z" w16du:dateUtc="2025-07-14T19:24:00Z">
                <w:pPr>
                  <w:jc w:val="both"/>
                </w:pPr>
              </w:pPrChange>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766A50">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pPr>
              <w:spacing w:before="120" w:after="120"/>
              <w:jc w:val="both"/>
              <w:rPr>
                <w:rFonts w:cs="Arial"/>
              </w:rPr>
              <w:pPrChange w:id="148" w:author="Claire Newton [NESO]" w:date="2025-07-14T20:24:00Z" w16du:dateUtc="2025-07-14T19:24:00Z">
                <w:pPr>
                  <w:jc w:val="both"/>
                </w:pPr>
              </w:pPrChange>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766A50">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766A50">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766A50">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766A50">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766A50">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766A50">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766A50">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766A50">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766A50">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766A50">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766A50">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766A50">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w:t>
            </w:r>
            <w:del w:id="149" w:author="Antony Johnson [NESO]" w:date="2025-07-08T18:11:00Z" w16du:dateUtc="2025-07-08T17:11:00Z">
              <w:r w:rsidRPr="002510FF" w:rsidDel="005A3493">
                <w:rPr>
                  <w:rFonts w:cs="Arial"/>
                </w:rPr>
                <w:delText>ec</w:delText>
              </w:r>
            </w:del>
            <w:r w:rsidRPr="002510FF">
              <w:rPr>
                <w:rFonts w:cs="Arial"/>
              </w:rPr>
              <w:t xml:space="preserve">/MVA. </w:t>
            </w:r>
          </w:p>
        </w:tc>
      </w:tr>
      <w:tr w:rsidR="00F81D7C" w:rsidRPr="007E0B31" w14:paraId="38E6BE11" w14:textId="77777777" w:rsidTr="00766A50">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is measured in MWs</w:t>
            </w:r>
            <w:del w:id="150" w:author="Antony Johnson [NESO]" w:date="2025-07-08T18:11:00Z" w16du:dateUtc="2025-07-08T17:11:00Z">
              <w:r w:rsidRPr="002510FF" w:rsidDel="005A3493">
                <w:rPr>
                  <w:rFonts w:cs="Arial"/>
                </w:rPr>
                <w:delText>ec</w:delText>
              </w:r>
            </w:del>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766A50">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r w:rsidR="11F65E1A" w:rsidRPr="00D66576">
              <w:rPr>
                <w:rFonts w:cs="Arial"/>
                <w:rPrChange w:id="151" w:author="Antony Johnson [NESO]" w:date="2025-07-08T18:11:00Z" w16du:dateUtc="2025-07-08T17:11:00Z">
                  <w:rPr>
                    <w:rFonts w:cs="Arial"/>
                    <w:b/>
                    <w:bCs/>
                  </w:rPr>
                </w:rPrChange>
              </w:rPr>
              <w:t>.</w:t>
            </w:r>
          </w:p>
        </w:tc>
      </w:tr>
      <w:tr w:rsidR="0006122C" w14:paraId="6F4F0FC0" w14:textId="77777777" w:rsidTr="00766A50">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766A50">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6C7FE08B"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ins w:id="152" w:author="Antony Johnson [NESO]" w:date="2025-07-08T18:12:00Z" w16du:dateUtc="2025-07-08T17:12:00Z">
              <w:r w:rsidR="00782891">
                <w:rPr>
                  <w:rFonts w:cs="Arial"/>
                </w:rPr>
                <w:t>.</w:t>
              </w:r>
            </w:ins>
          </w:p>
        </w:tc>
      </w:tr>
      <w:tr w:rsidR="00F81D7C" w:rsidRPr="007E0B31" w14:paraId="1F945CAA" w14:textId="77777777" w:rsidTr="00766A50">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766A50">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766A50">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766A50">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308070C3" w:rsidR="00F81D7C" w:rsidRPr="007E0B31" w:rsidRDefault="00DC0422" w:rsidP="00F81D7C">
            <w:pPr>
              <w:pStyle w:val="TableArial11"/>
              <w:rPr>
                <w:rFonts w:cs="Arial"/>
              </w:rPr>
            </w:pPr>
            <w:ins w:id="153" w:author="Antony Johnson [NESO]" w:date="2025-07-08T18:12:00Z" w16du:dateUtc="2025-07-08T17:12:00Z">
              <w:r>
                <w:rPr>
                  <w:rFonts w:cs="Arial"/>
                </w:rPr>
                <w:t>A</w:t>
              </w:r>
            </w:ins>
            <w:del w:id="154" w:author="Antony Johnson [NESO]" w:date="2025-07-08T18:12:00Z" w16du:dateUtc="2025-07-08T17:12:00Z">
              <w:r w:rsidR="00F81D7C" w:rsidDel="00DC0422">
                <w:rPr>
                  <w:rFonts w:cs="Arial"/>
                </w:rPr>
                <w:delText>a</w:delText>
              </w:r>
            </w:del>
            <w:r w:rsidR="00F81D7C">
              <w:rPr>
                <w:rFonts w:cs="Arial"/>
              </w:rPr>
              <w:t xml:space="preserve">s defined in the </w:t>
            </w:r>
            <w:r w:rsidR="00F81D7C" w:rsidRPr="00E71BE7">
              <w:rPr>
                <w:rFonts w:cs="Arial"/>
                <w:b/>
                <w:bCs/>
              </w:rPr>
              <w:t>BSC</w:t>
            </w:r>
            <w:ins w:id="155" w:author="Antony Johnson [NESO]" w:date="2025-07-14T16:12:00Z" w16du:dateUtc="2025-07-14T15:12:00Z">
              <w:r w:rsidR="000B01E6" w:rsidRPr="000B01E6">
                <w:rPr>
                  <w:rFonts w:cs="Arial"/>
                  <w:rPrChange w:id="156" w:author="Antony Johnson [NESO]" w:date="2025-07-14T16:12:00Z" w16du:dateUtc="2025-07-14T15:12:00Z">
                    <w:rPr>
                      <w:rFonts w:cs="Arial"/>
                      <w:b/>
                      <w:bCs/>
                    </w:rPr>
                  </w:rPrChange>
                </w:rPr>
                <w:t>.</w:t>
              </w:r>
            </w:ins>
          </w:p>
        </w:tc>
      </w:tr>
      <w:tr w:rsidR="00F81D7C" w:rsidRPr="007E0B31" w14:paraId="2FCFAD31" w14:textId="77777777" w:rsidTr="00766A50">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766A50">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766A50">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766A50">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766A50">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766A50">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766A50">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766A50">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766A50">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766A50">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766A50">
        <w:trPr>
          <w:cantSplit/>
        </w:trPr>
        <w:tc>
          <w:tcPr>
            <w:tcW w:w="2884" w:type="dxa"/>
          </w:tcPr>
          <w:p w14:paraId="0F757B3C" w14:textId="6A5376A6" w:rsidR="00F81D7C" w:rsidRPr="00A91733" w:rsidRDefault="00F81D7C" w:rsidP="00F81D7C">
            <w:pPr>
              <w:pStyle w:val="Arial11Bold"/>
              <w:rPr>
                <w:rFonts w:cs="Arial"/>
              </w:rPr>
            </w:pPr>
            <w:r w:rsidRPr="00A91733">
              <w:rPr>
                <w:rFonts w:cs="Arial"/>
                <w:bCs/>
                <w:rPrChange w:id="157" w:author="Antony Johnson [NESO]" w:date="2025-07-08T18:13:00Z" w16du:dateUtc="2025-07-08T17:13:00Z">
                  <w:rPr>
                    <w:rFonts w:cs="Arial"/>
                    <w:bCs/>
                    <w:u w:val="single"/>
                  </w:rPr>
                </w:rPrChange>
              </w:rPr>
              <w:t>Interim-Balancing Compliance Notification</w:t>
            </w:r>
          </w:p>
        </w:tc>
        <w:tc>
          <w:tcPr>
            <w:tcW w:w="6634" w:type="dxa"/>
          </w:tcPr>
          <w:p w14:paraId="1EFBB020" w14:textId="3C7941E8"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ins w:id="158" w:author="Antony Johnson [NESO]" w:date="2025-07-08T18:13:00Z" w16du:dateUtc="2025-07-08T17:13:00Z">
              <w:r w:rsidR="009E3F50">
                <w:rPr>
                  <w:rFonts w:cs="Arial"/>
                </w:rPr>
                <w:t>5 Septe</w:t>
              </w:r>
            </w:ins>
            <w:ins w:id="159" w:author="Antony Johnson [NESO]" w:date="2025-07-08T18:14:00Z" w16du:dateUtc="2025-07-08T17:14:00Z">
              <w:r w:rsidR="009E3F50">
                <w:rPr>
                  <w:rFonts w:cs="Arial"/>
                </w:rPr>
                <w:t>mber 2024</w:t>
              </w:r>
            </w:ins>
            <w:del w:id="160" w:author="Antony Johnson [NESO]" w:date="2025-07-08T18:14:00Z" w16du:dateUtc="2025-07-08T17:14:00Z">
              <w:r w:rsidR="00143B77" w:rsidDel="009E3F50">
                <w:rPr>
                  <w:rFonts w:cs="Arial"/>
                </w:rPr>
                <w:delText>05</w:delText>
              </w:r>
              <w:r w:rsidDel="009E3F50">
                <w:rPr>
                  <w:rFonts w:cs="Arial"/>
                </w:rPr>
                <w:delText>-</w:delText>
              </w:r>
              <w:r w:rsidR="00143B77" w:rsidDel="009E3F50">
                <w:rPr>
                  <w:rFonts w:cs="Arial"/>
                </w:rPr>
                <w:delText>09</w:delText>
              </w:r>
              <w:r w:rsidDel="009E3F50">
                <w:rPr>
                  <w:rFonts w:cs="Arial"/>
                </w:rPr>
                <w:delText>-</w:delText>
              </w:r>
              <w:r w:rsidR="00143B77" w:rsidDel="009E3F50">
                <w:rPr>
                  <w:rFonts w:cs="Arial"/>
                </w:rPr>
                <w:delText>2024</w:delText>
              </w:r>
            </w:del>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766A50">
        <w:trPr>
          <w:cantSplit/>
        </w:trPr>
        <w:tc>
          <w:tcPr>
            <w:tcW w:w="2884" w:type="dxa"/>
          </w:tcPr>
          <w:p w14:paraId="133A5B7C" w14:textId="36D70465" w:rsidR="00F81D7C" w:rsidRPr="007E0B31" w:rsidRDefault="00F81D7C" w:rsidP="00F81D7C">
            <w:pPr>
              <w:pStyle w:val="Arial11Bold"/>
              <w:rPr>
                <w:rFonts w:cs="Arial"/>
              </w:rPr>
            </w:pPr>
            <w:bookmarkStart w:id="161" w:name="_DV_C25"/>
            <w:r w:rsidRPr="007E0B31">
              <w:rPr>
                <w:rFonts w:cs="Arial"/>
              </w:rPr>
              <w:t xml:space="preserve">Interim Operational Notification </w:t>
            </w:r>
            <w:r w:rsidRPr="007E0B31">
              <w:rPr>
                <w:rFonts w:cs="Arial"/>
                <w:b w:val="0"/>
              </w:rPr>
              <w:t>or</w:t>
            </w:r>
            <w:r w:rsidRPr="007E0B31">
              <w:rPr>
                <w:rFonts w:cs="Arial"/>
              </w:rPr>
              <w:t xml:space="preserve"> ION </w:t>
            </w:r>
            <w:bookmarkEnd w:id="161"/>
          </w:p>
        </w:tc>
        <w:tc>
          <w:tcPr>
            <w:tcW w:w="6634" w:type="dxa"/>
          </w:tcPr>
          <w:p w14:paraId="40D45ABF" w14:textId="409DC57C" w:rsidR="00F81D7C" w:rsidRPr="007E0B31" w:rsidRDefault="00F81D7C" w:rsidP="00F81D7C">
            <w:pPr>
              <w:pStyle w:val="TableArial11"/>
              <w:rPr>
                <w:rFonts w:cs="Arial"/>
              </w:rPr>
            </w:pPr>
            <w:bookmarkStart w:id="16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62"/>
          </w:p>
          <w:p w14:paraId="2DAA1BCB" w14:textId="77777777" w:rsidR="00F81D7C" w:rsidRPr="007E0B31" w:rsidRDefault="00F81D7C" w:rsidP="00F81D7C">
            <w:pPr>
              <w:pStyle w:val="TableArial11"/>
              <w:ind w:left="567" w:hanging="567"/>
              <w:rPr>
                <w:rFonts w:cs="Arial"/>
              </w:rPr>
            </w:pPr>
            <w:bookmarkStart w:id="163" w:name="_DV_C27"/>
            <w:r w:rsidRPr="007E0B31">
              <w:rPr>
                <w:rFonts w:cs="Arial"/>
              </w:rPr>
              <w:t>(a)</w:t>
            </w:r>
            <w:r w:rsidRPr="007E0B31">
              <w:rPr>
                <w:rFonts w:cs="Arial"/>
              </w:rPr>
              <w:tab/>
              <w:t xml:space="preserve">with the Grid Code, and </w:t>
            </w:r>
            <w:bookmarkEnd w:id="163"/>
          </w:p>
          <w:p w14:paraId="71F8FC61" w14:textId="77777777" w:rsidR="00F81D7C" w:rsidRPr="007E0B31" w:rsidRDefault="00F81D7C" w:rsidP="00F81D7C">
            <w:pPr>
              <w:pStyle w:val="TableArial11"/>
              <w:ind w:left="567" w:hanging="567"/>
              <w:rPr>
                <w:rFonts w:cs="Arial"/>
              </w:rPr>
            </w:pPr>
            <w:bookmarkStart w:id="16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64"/>
          </w:p>
          <w:p w14:paraId="77F719EF" w14:textId="77777777" w:rsidR="00F81D7C" w:rsidRPr="007E0B31" w:rsidRDefault="00F81D7C" w:rsidP="00F81D7C">
            <w:pPr>
              <w:pStyle w:val="TableArial11"/>
              <w:rPr>
                <w:rFonts w:cs="Arial"/>
                <w:u w:val="single"/>
              </w:rPr>
            </w:pPr>
            <w:bookmarkStart w:id="16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6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766A50">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766A50">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766A50">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766A50">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766A50">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766A50">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766A50">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766A50">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766A50">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766A50">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766A50">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766A50">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766A50">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0BEF727B"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66" w:author="Antony Johnson [NESO]" w:date="2025-07-08T18:16:00Z" w16du:dateUtc="2025-07-08T17:16:00Z">
              <w:r w:rsidR="0005655C">
                <w:rPr>
                  <w:rFonts w:cs="Arial"/>
                </w:rPr>
                <w:t xml:space="preserve"> </w:t>
              </w:r>
            </w:ins>
            <w:r w:rsidRPr="007E0B31">
              <w:rPr>
                <w:rFonts w:cs="Arial"/>
              </w:rPr>
              <w:t xml:space="preserve">MW or more; or </w:t>
            </w:r>
          </w:p>
          <w:p w14:paraId="69D84CDC" w14:textId="467D5E80"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67" w:author="Antony Johnson [NESO]" w:date="2025-07-08T18:16:00Z" w16du:dateUtc="2025-07-08T17:16:00Z">
              <w:r w:rsidR="0005655C">
                <w:rPr>
                  <w:rFonts w:cs="Arial"/>
                </w:rPr>
                <w:t xml:space="preserve"> </w:t>
              </w:r>
            </w:ins>
            <w:r w:rsidRPr="007E0B31">
              <w:rPr>
                <w:rFonts w:cs="Arial"/>
              </w:rPr>
              <w:t xml:space="preserve">MW or more; or </w:t>
            </w:r>
          </w:p>
          <w:p w14:paraId="2A097182" w14:textId="21584591"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w:t>
            </w:r>
            <w:ins w:id="168" w:author="Antony Johnson [NESO]" w:date="2025-07-08T18:16:00Z" w16du:dateUtc="2025-07-08T17:16:00Z">
              <w:r w:rsidR="0005655C">
                <w:rPr>
                  <w:rFonts w:cs="Arial"/>
                </w:rPr>
                <w:t xml:space="preserve"> </w:t>
              </w:r>
            </w:ins>
            <w:r w:rsidRPr="007E0B31">
              <w:rPr>
                <w:rFonts w:cs="Arial"/>
              </w:rPr>
              <w:t>MW or more; or</w:t>
            </w:r>
          </w:p>
          <w:p w14:paraId="47545D0C" w14:textId="2B49DB73"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69" w:author="Antony Johnson [NESO]" w:date="2025-07-08T18:16:00Z" w16du:dateUtc="2025-07-08T17:16:00Z">
              <w:r w:rsidR="0005655C">
                <w:rPr>
                  <w:rFonts w:cs="Arial"/>
                </w:rPr>
                <w:t xml:space="preserve"> </w:t>
              </w:r>
            </w:ins>
            <w:r w:rsidRPr="007E0B31">
              <w:rPr>
                <w:rFonts w:cs="Arial"/>
              </w:rPr>
              <w:t>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6E905F2"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70" w:author="Antony Johnson [NESO]" w:date="2025-07-08T18:16:00Z" w16du:dateUtc="2025-07-08T17:16:00Z">
              <w:r w:rsidR="0005655C">
                <w:rPr>
                  <w:rFonts w:cs="Arial"/>
                </w:rPr>
                <w:t xml:space="preserve"> </w:t>
              </w:r>
            </w:ins>
            <w:r w:rsidRPr="007E0B31">
              <w:rPr>
                <w:rFonts w:cs="Arial"/>
              </w:rPr>
              <w:t xml:space="preserve">MW or more; or </w:t>
            </w:r>
          </w:p>
          <w:p w14:paraId="7634D7DA" w14:textId="47625F42"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71" w:author="Antony Johnson [NESO]" w:date="2025-07-08T18:16:00Z" w16du:dateUtc="2025-07-08T17:16:00Z">
              <w:r w:rsidR="0005655C">
                <w:rPr>
                  <w:rFonts w:cs="Arial"/>
                </w:rPr>
                <w:t xml:space="preserve"> </w:t>
              </w:r>
            </w:ins>
            <w:r w:rsidRPr="007E0B31">
              <w:rPr>
                <w:rFonts w:cs="Arial"/>
              </w:rPr>
              <w:t xml:space="preserve">MW or more; or </w:t>
            </w:r>
          </w:p>
          <w:p w14:paraId="6449B802" w14:textId="1E39AF59"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72" w:author="Antony Johnson [NESO]" w:date="2025-07-08T18:16:00Z" w16du:dateUtc="2025-07-08T17:16:00Z">
              <w:r w:rsidR="0005655C">
                <w:rPr>
                  <w:rFonts w:cs="Arial"/>
                </w:rPr>
                <w:t xml:space="preserve"> </w:t>
              </w:r>
            </w:ins>
            <w:r w:rsidRPr="007E0B31">
              <w:rPr>
                <w:rFonts w:cs="Arial"/>
              </w:rPr>
              <w:t>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33D931C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73" w:author="Antony Johnson [NESO]" w:date="2025-07-08T18:16:00Z" w16du:dateUtc="2025-07-08T17:16:00Z">
              <w:r w:rsidR="0005655C">
                <w:rPr>
                  <w:rFonts w:cs="Arial"/>
                </w:rPr>
                <w:t xml:space="preserve"> </w:t>
              </w:r>
            </w:ins>
            <w:r w:rsidRPr="007E0B31">
              <w:rPr>
                <w:rFonts w:cs="Arial"/>
              </w:rPr>
              <w:t xml:space="preserve">MW or more; or </w:t>
            </w:r>
          </w:p>
          <w:p w14:paraId="49D2DB11" w14:textId="0E900F9F"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74" w:author="Antony Johnson [NESO]" w:date="2025-07-08T18:16:00Z" w16du:dateUtc="2025-07-08T17:16:00Z">
              <w:r w:rsidR="0005655C">
                <w:rPr>
                  <w:rFonts w:cs="Arial"/>
                </w:rPr>
                <w:t xml:space="preserve"> </w:t>
              </w:r>
            </w:ins>
            <w:r w:rsidRPr="007E0B31">
              <w:rPr>
                <w:rFonts w:cs="Arial"/>
              </w:rPr>
              <w:t xml:space="preserve">MW or more; or </w:t>
            </w:r>
          </w:p>
          <w:p w14:paraId="392B068C" w14:textId="78F53705"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75" w:author="Antony Johnson [NESO]" w:date="2025-07-08T18:16:00Z" w16du:dateUtc="2025-07-08T17:16:00Z">
              <w:r w:rsidR="0005655C">
                <w:rPr>
                  <w:rFonts w:cs="Arial"/>
                </w:rPr>
                <w:t xml:space="preserve"> </w:t>
              </w:r>
            </w:ins>
            <w:r w:rsidRPr="007E0B31">
              <w:rPr>
                <w:rFonts w:cs="Arial"/>
              </w:rPr>
              <w:t>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766A50">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766A50">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766A50">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766A50">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766A50">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0DE7FBF1"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ins w:id="176" w:author="Antony Johnson [NESO]" w:date="2025-07-08T18:18:00Z" w16du:dateUtc="2025-07-08T17:18:00Z">
              <w:r w:rsidR="00CD7DF3">
                <w:rPr>
                  <w:rFonts w:cs="Arial"/>
                </w:rPr>
                <w:t>5 Septem</w:t>
              </w:r>
              <w:r w:rsidR="00205EF2">
                <w:rPr>
                  <w:rFonts w:cs="Arial"/>
                </w:rPr>
                <w:t>ber 2024</w:t>
              </w:r>
            </w:ins>
            <w:del w:id="177" w:author="Antony Johnson [NESO]" w:date="2025-07-08T18:18:00Z" w16du:dateUtc="2025-07-08T17:18:00Z">
              <w:r w:rsidR="009E636C" w:rsidDel="00205EF2">
                <w:rPr>
                  <w:rFonts w:cs="Arial"/>
                </w:rPr>
                <w:delText>05</w:delText>
              </w:r>
              <w:r w:rsidDel="00205EF2">
                <w:rPr>
                  <w:rFonts w:cs="Arial"/>
                </w:rPr>
                <w:delText>-</w:delText>
              </w:r>
              <w:r w:rsidR="009E636C" w:rsidDel="00205EF2">
                <w:rPr>
                  <w:rFonts w:cs="Arial"/>
                </w:rPr>
                <w:delText>09</w:delText>
              </w:r>
              <w:r w:rsidDel="00205EF2">
                <w:rPr>
                  <w:rFonts w:cs="Arial"/>
                </w:rPr>
                <w:delText>-</w:delText>
              </w:r>
              <w:r w:rsidR="009E636C" w:rsidDel="00205EF2">
                <w:rPr>
                  <w:rFonts w:cs="Arial"/>
                </w:rPr>
                <w:delText>2024</w:delText>
              </w:r>
            </w:del>
            <w:r w:rsidR="009E636C">
              <w:rPr>
                <w:rFonts w:cs="Arial"/>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766A50">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517055B"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w:t>
            </w:r>
            <w:ins w:id="178" w:author="Antony Johnson [NESO]" w:date="2025-07-08T18:19:00Z" w16du:dateUtc="2025-07-08T17:19:00Z">
              <w:r w:rsidR="005B35B6">
                <w:rPr>
                  <w:rFonts w:cs="Arial"/>
                </w:rPr>
                <w:t xml:space="preserve"> </w:t>
              </w:r>
            </w:ins>
            <w:r w:rsidRPr="007E0B31">
              <w:rPr>
                <w:rFonts w:cs="Arial"/>
              </w:rPr>
              <w:t xml:space="preserve">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766A50">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pPr>
              <w:pStyle w:val="Level1Text"/>
              <w:tabs>
                <w:tab w:val="left" w:pos="0"/>
              </w:tabs>
              <w:spacing w:before="120"/>
              <w:ind w:left="0" w:firstLine="0"/>
              <w:jc w:val="both"/>
              <w:rPr>
                <w:rFonts w:cs="Arial"/>
                <w:color w:val="auto"/>
              </w:rPr>
              <w:pPrChange w:id="179" w:author="Claire Newton [NESO]" w:date="2025-07-14T20:26:00Z" w16du:dateUtc="2025-07-14T19:26:00Z">
                <w:pPr>
                  <w:pStyle w:val="Level1Text"/>
                  <w:tabs>
                    <w:tab w:val="left" w:pos="0"/>
                  </w:tabs>
                  <w:ind w:left="0" w:firstLine="0"/>
                  <w:jc w:val="both"/>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766A50">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pPr>
              <w:pStyle w:val="Level1Text"/>
              <w:tabs>
                <w:tab w:val="left" w:pos="0"/>
              </w:tabs>
              <w:spacing w:before="120"/>
              <w:ind w:left="0" w:firstLine="0"/>
              <w:jc w:val="both"/>
              <w:rPr>
                <w:rFonts w:cs="Arial"/>
                <w:color w:val="auto"/>
              </w:rPr>
              <w:pPrChange w:id="180" w:author="Claire Newton [NESO]" w:date="2025-07-14T20:26:00Z" w16du:dateUtc="2025-07-14T19:26:00Z">
                <w:pPr>
                  <w:pStyle w:val="Level1Text"/>
                  <w:tabs>
                    <w:tab w:val="left" w:pos="0"/>
                  </w:tabs>
                  <w:ind w:left="0" w:firstLine="0"/>
                  <w:jc w:val="both"/>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766A50">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96B440A"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w:t>
            </w:r>
            <w:ins w:id="181" w:author="Antony Johnson [NESO]" w:date="2025-07-08T18:20:00Z" w16du:dateUtc="2025-07-08T17:20:00Z">
              <w:r w:rsidR="00305228">
                <w:rPr>
                  <w:rFonts w:cs="Arial"/>
                </w:rPr>
                <w:t xml:space="preserve"> </w:t>
              </w:r>
            </w:ins>
            <w:r w:rsidRPr="007E0B31">
              <w:rPr>
                <w:rFonts w:cs="Arial"/>
              </w:rPr>
              <w:t xml:space="preserve">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766A50">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Del="00981D6C" w:rsidRDefault="00F81D7C">
            <w:pPr>
              <w:autoSpaceDE w:val="0"/>
              <w:autoSpaceDN w:val="0"/>
              <w:adjustRightInd w:val="0"/>
              <w:spacing w:before="120" w:after="120" w:line="264" w:lineRule="auto"/>
              <w:rPr>
                <w:del w:id="182" w:author="Claire Newton [NESO]" w:date="2025-07-14T20:27:00Z" w16du:dateUtc="2025-07-14T19:27:00Z"/>
                <w:rFonts w:cs="Arial"/>
                <w:b/>
                <w:snapToGrid/>
              </w:rPr>
              <w:pPrChange w:id="183" w:author="Claire Newton [NESO]" w:date="2025-07-14T20:27:00Z" w16du:dateUtc="2025-07-14T19:27:00Z">
                <w:pPr>
                  <w:autoSpaceDE w:val="0"/>
                  <w:autoSpaceDN w:val="0"/>
                  <w:adjustRightInd w:val="0"/>
                </w:pPr>
              </w:pPrChange>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pPr>
              <w:autoSpaceDE w:val="0"/>
              <w:autoSpaceDN w:val="0"/>
              <w:adjustRightInd w:val="0"/>
              <w:spacing w:before="120" w:after="120" w:line="264" w:lineRule="auto"/>
              <w:rPr>
                <w:rFonts w:cs="Arial"/>
              </w:rPr>
              <w:pPrChange w:id="184" w:author="Claire Newton [NESO]" w:date="2025-07-14T20:27:00Z" w16du:dateUtc="2025-07-14T19:27:00Z">
                <w:pPr>
                  <w:autoSpaceDE w:val="0"/>
                  <w:autoSpaceDN w:val="0"/>
                  <w:adjustRightInd w:val="0"/>
                </w:pPr>
              </w:pPrChange>
            </w:pPr>
          </w:p>
          <w:p w14:paraId="43846D0D" w14:textId="19ABC1A4" w:rsidR="00F81D7C" w:rsidRPr="007E0B31" w:rsidRDefault="00F81D7C" w:rsidP="00981D6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766A50">
        <w:trPr>
          <w:cantSplit/>
        </w:trPr>
        <w:tc>
          <w:tcPr>
            <w:tcW w:w="2884" w:type="dxa"/>
          </w:tcPr>
          <w:p w14:paraId="2347B7F7" w14:textId="702E5CB5" w:rsidR="00F81D7C" w:rsidRPr="007E0B31" w:rsidRDefault="00F81D7C" w:rsidP="00F81D7C">
            <w:pPr>
              <w:pStyle w:val="Arial11Bold"/>
              <w:rPr>
                <w:rFonts w:cs="Arial"/>
              </w:rPr>
            </w:pPr>
            <w:bookmarkStart w:id="185" w:name="_DV_C34"/>
            <w:r w:rsidRPr="007E0B31">
              <w:rPr>
                <w:rFonts w:cs="Arial"/>
              </w:rPr>
              <w:t xml:space="preserve">Limited Operational Notification </w:t>
            </w:r>
            <w:r w:rsidRPr="007E0B31">
              <w:rPr>
                <w:rFonts w:cs="Arial"/>
                <w:b w:val="0"/>
              </w:rPr>
              <w:t>or</w:t>
            </w:r>
            <w:r w:rsidRPr="007E0B31">
              <w:rPr>
                <w:rFonts w:cs="Arial"/>
              </w:rPr>
              <w:t xml:space="preserve"> LON</w:t>
            </w:r>
            <w:bookmarkEnd w:id="185"/>
          </w:p>
        </w:tc>
        <w:tc>
          <w:tcPr>
            <w:tcW w:w="6634" w:type="dxa"/>
          </w:tcPr>
          <w:p w14:paraId="116937FB" w14:textId="55A25BAD" w:rsidR="00F81D7C" w:rsidRPr="007E0B31" w:rsidRDefault="00F81D7C" w:rsidP="00F81D7C">
            <w:pPr>
              <w:pStyle w:val="TableArial11"/>
              <w:rPr>
                <w:rFonts w:cs="Arial"/>
              </w:rPr>
            </w:pPr>
            <w:bookmarkStart w:id="18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86"/>
          </w:p>
          <w:p w14:paraId="0C9542F9" w14:textId="77777777" w:rsidR="00F81D7C" w:rsidRPr="007E0B31" w:rsidRDefault="00F81D7C" w:rsidP="00F81D7C">
            <w:pPr>
              <w:pStyle w:val="TableArial11"/>
              <w:ind w:left="567" w:hanging="567"/>
              <w:rPr>
                <w:rFonts w:cs="Arial"/>
              </w:rPr>
            </w:pPr>
            <w:bookmarkStart w:id="187" w:name="_DV_C36"/>
            <w:r w:rsidRPr="007E0B31">
              <w:rPr>
                <w:rFonts w:cs="Arial"/>
              </w:rPr>
              <w:t>(a)</w:t>
            </w:r>
            <w:r w:rsidRPr="007E0B31">
              <w:rPr>
                <w:rFonts w:cs="Arial"/>
              </w:rPr>
              <w:tab/>
              <w:t xml:space="preserve">with the provisions of the Grid Code specified in the notice, and </w:t>
            </w:r>
            <w:bookmarkEnd w:id="187"/>
          </w:p>
          <w:p w14:paraId="5536F311" w14:textId="77777777" w:rsidR="00F81D7C" w:rsidRPr="007E0B31" w:rsidRDefault="00F81D7C" w:rsidP="00F81D7C">
            <w:pPr>
              <w:pStyle w:val="TableArial11"/>
              <w:ind w:left="567" w:hanging="567"/>
              <w:rPr>
                <w:rFonts w:cs="Arial"/>
              </w:rPr>
            </w:pPr>
            <w:bookmarkStart w:id="188"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88"/>
          </w:p>
          <w:p w14:paraId="3817BE40" w14:textId="77777777" w:rsidR="00F81D7C" w:rsidRPr="007E0B31" w:rsidRDefault="00F81D7C" w:rsidP="00F81D7C">
            <w:pPr>
              <w:pStyle w:val="TableArial11"/>
              <w:rPr>
                <w:rFonts w:cs="Arial"/>
              </w:rPr>
            </w:pPr>
            <w:bookmarkStart w:id="189" w:name="_DV_C38"/>
            <w:r w:rsidRPr="007E0B31">
              <w:rPr>
                <w:rFonts w:cs="Arial"/>
              </w:rPr>
              <w:t xml:space="preserve">and specifying the </w:t>
            </w:r>
            <w:r w:rsidRPr="007E0B31">
              <w:rPr>
                <w:rFonts w:cs="Arial"/>
                <w:b/>
              </w:rPr>
              <w:t>Unresolved Issues</w:t>
            </w:r>
            <w:r w:rsidRPr="007E0B31">
              <w:rPr>
                <w:rFonts w:cs="Arial"/>
              </w:rPr>
              <w:t xml:space="preserve">. </w:t>
            </w:r>
            <w:bookmarkEnd w:id="189"/>
          </w:p>
        </w:tc>
      </w:tr>
      <w:tr w:rsidR="00F81D7C" w:rsidRPr="007E0B31" w14:paraId="6946C0D5" w14:textId="77777777" w:rsidTr="00766A50">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766A50">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766A50">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766A50">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766A50">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766A50">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pPr>
              <w:pStyle w:val="Default"/>
              <w:spacing w:before="120" w:after="120" w:line="264" w:lineRule="auto"/>
              <w:jc w:val="both"/>
              <w:rPr>
                <w:sz w:val="20"/>
                <w:szCs w:val="20"/>
              </w:rPr>
              <w:pPrChange w:id="190" w:author="Claire Newton [NESO]" w:date="2025-07-14T20:28:00Z" w16du:dateUtc="2025-07-14T19:28:00Z">
                <w:pPr>
                  <w:pStyle w:val="Default"/>
                  <w:jc w:val="both"/>
                </w:pPr>
              </w:pPrChange>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del w:id="191" w:author="Antony Johnson [NESO]" w:date="2025-07-08T18:22:00Z" w16du:dateUtc="2025-07-08T17:22:00Z">
              <w:r w:rsidRPr="00432DAF" w:rsidDel="00C2182F">
                <w:rPr>
                  <w:sz w:val="20"/>
                  <w:szCs w:val="20"/>
                </w:rPr>
                <w:delText xml:space="preserve"> </w:delText>
              </w:r>
            </w:del>
            <w:r w:rsidRPr="00432DAF">
              <w:rPr>
                <w:b/>
                <w:bCs/>
                <w:sz w:val="20"/>
                <w:szCs w:val="20"/>
              </w:rPr>
              <w:t>Top Up Restoration Plant</w:t>
            </w:r>
            <w:r w:rsidRPr="00432DAF">
              <w:rPr>
                <w:sz w:val="20"/>
                <w:szCs w:val="20"/>
              </w:rPr>
              <w:t>.</w:t>
            </w:r>
          </w:p>
          <w:p w14:paraId="3235C563" w14:textId="5CCBEE96" w:rsidR="00F81D7C" w:rsidRPr="002A73E9" w:rsidRDefault="00F81D7C" w:rsidP="00981D6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766A50">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0766A50">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766A50">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766A50">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766A50">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766A50">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02A1659">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0766A50">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766A50">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449505B0"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w:t>
            </w:r>
            <w:ins w:id="192" w:author="Antony Johnson [NESO]" w:date="2025-07-08T18:23:00Z" w16du:dateUtc="2025-07-08T17:23:00Z">
              <w:r w:rsidR="001B6507">
                <w:rPr>
                  <w:rFonts w:cs="Arial"/>
                </w:rPr>
                <w:t>V</w:t>
              </w:r>
            </w:ins>
            <w:del w:id="193" w:author="Antony Johnson [NESO]" w:date="2025-07-08T18:23:00Z" w16du:dateUtc="2025-07-08T17:23:00Z">
              <w:r w:rsidRPr="007E0B31" w:rsidDel="001B6507">
                <w:rPr>
                  <w:rFonts w:cs="Arial"/>
                </w:rPr>
                <w:delText>volts</w:delText>
              </w:r>
            </w:del>
            <w:r w:rsidRPr="007E0B31">
              <w:rPr>
                <w:rFonts w:cs="Arial"/>
              </w:rPr>
              <w:t xml:space="preserve">. For </w:t>
            </w:r>
            <w:r w:rsidRPr="007E0B31">
              <w:rPr>
                <w:rFonts w:cs="Arial"/>
                <w:b/>
              </w:rPr>
              <w:t>Scottish Transmission Systems</w:t>
            </w:r>
            <w:r w:rsidRPr="007E0B31">
              <w:rPr>
                <w:rFonts w:cs="Arial"/>
              </w:rPr>
              <w:t xml:space="preserve">, a voltage exceeding 50 </w:t>
            </w:r>
            <w:ins w:id="194" w:author="Antony Johnson [NESO]" w:date="2025-07-08T18:23:00Z" w16du:dateUtc="2025-07-08T17:23:00Z">
              <w:r w:rsidR="001B6507">
                <w:rPr>
                  <w:rFonts w:cs="Arial"/>
                </w:rPr>
                <w:t>V</w:t>
              </w:r>
            </w:ins>
            <w:del w:id="195" w:author="Antony Johnson [NESO]" w:date="2025-07-08T18:23:00Z" w16du:dateUtc="2025-07-08T17:23:00Z">
              <w:r w:rsidRPr="007E0B31" w:rsidDel="001B6507">
                <w:rPr>
                  <w:rFonts w:cs="Arial"/>
                </w:rPr>
                <w:delText>volts</w:delText>
              </w:r>
            </w:del>
            <w:r w:rsidRPr="007E0B31">
              <w:rPr>
                <w:rFonts w:cs="Arial"/>
              </w:rPr>
              <w:t xml:space="preserve"> but not exceeding 1000 </w:t>
            </w:r>
            <w:ins w:id="196" w:author="Antony Johnson [NESO]" w:date="2025-07-08T18:23:00Z" w16du:dateUtc="2025-07-08T17:23:00Z">
              <w:r w:rsidR="001B6507">
                <w:rPr>
                  <w:rFonts w:cs="Arial"/>
                </w:rPr>
                <w:t>V</w:t>
              </w:r>
            </w:ins>
            <w:del w:id="197" w:author="Antony Johnson [NESO]" w:date="2025-07-08T18:23:00Z" w16du:dateUtc="2025-07-08T17:23:00Z">
              <w:r w:rsidRPr="007E0B31" w:rsidDel="001B6507">
                <w:rPr>
                  <w:rFonts w:cs="Arial"/>
                </w:rPr>
                <w:delText>volts</w:delText>
              </w:r>
            </w:del>
            <w:r w:rsidRPr="007E0B31">
              <w:rPr>
                <w:rFonts w:cs="Arial"/>
              </w:rPr>
              <w:t>.</w:t>
            </w:r>
          </w:p>
        </w:tc>
      </w:tr>
      <w:tr w:rsidR="00F81D7C" w:rsidRPr="007E0B31" w14:paraId="1231D50D" w14:textId="77777777" w:rsidTr="00766A50">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670FF830"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w:t>
            </w:r>
            <w:ins w:id="198" w:author="Antony Johnson [NESO]" w:date="2025-07-08T18:23:00Z" w16du:dateUtc="2025-07-08T17:23:00Z">
              <w:r w:rsidR="001B6507">
                <w:rPr>
                  <w:rFonts w:cs="Arial"/>
                </w:rPr>
                <w:t xml:space="preserve"> </w:t>
              </w:r>
            </w:ins>
            <w:r w:rsidRPr="007E0B31">
              <w:rPr>
                <w:rFonts w:cs="Arial"/>
              </w:rPr>
              <w:t xml:space="preserve">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766A50">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pPr>
              <w:pStyle w:val="Level1Text"/>
              <w:tabs>
                <w:tab w:val="left" w:pos="0"/>
              </w:tabs>
              <w:spacing w:before="120"/>
              <w:ind w:left="0" w:firstLine="0"/>
              <w:jc w:val="both"/>
              <w:rPr>
                <w:rFonts w:cs="Arial"/>
                <w:color w:val="auto"/>
              </w:rPr>
              <w:pPrChange w:id="199" w:author="Claire Newton [NESO]" w:date="2025-07-14T20:28:00Z" w16du:dateUtc="2025-07-14T19:28:00Z">
                <w:pPr>
                  <w:pStyle w:val="Level1Text"/>
                  <w:tabs>
                    <w:tab w:val="left" w:pos="0"/>
                  </w:tabs>
                  <w:ind w:left="0" w:firstLine="0"/>
                  <w:jc w:val="both"/>
                </w:pPr>
              </w:pPrChange>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pPr>
              <w:pStyle w:val="Level1Text"/>
              <w:tabs>
                <w:tab w:val="left" w:pos="0"/>
              </w:tabs>
              <w:spacing w:before="120"/>
              <w:ind w:left="0" w:firstLine="0"/>
              <w:jc w:val="both"/>
              <w:rPr>
                <w:rFonts w:cs="Arial"/>
                <w:color w:val="auto"/>
              </w:rPr>
              <w:pPrChange w:id="200" w:author="Claire Newton [NESO]" w:date="2025-07-14T20:28:00Z" w16du:dateUtc="2025-07-14T19:28:00Z">
                <w:pPr>
                  <w:pStyle w:val="Level1Text"/>
                  <w:tabs>
                    <w:tab w:val="left" w:pos="0"/>
                  </w:tabs>
                  <w:ind w:left="0" w:firstLine="0"/>
                  <w:jc w:val="both"/>
                </w:pPr>
              </w:pPrChange>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pPr>
              <w:pStyle w:val="Level1Text"/>
              <w:tabs>
                <w:tab w:val="left" w:pos="0"/>
              </w:tabs>
              <w:spacing w:before="120"/>
              <w:ind w:left="0" w:firstLine="0"/>
              <w:jc w:val="both"/>
              <w:rPr>
                <w:rFonts w:cs="Arial"/>
                <w:color w:val="auto"/>
              </w:rPr>
              <w:pPrChange w:id="201" w:author="Claire Newton [NESO]" w:date="2025-07-14T20:28:00Z" w16du:dateUtc="2025-07-14T19:28:00Z">
                <w:pPr>
                  <w:pStyle w:val="Level1Text"/>
                  <w:tabs>
                    <w:tab w:val="left" w:pos="0"/>
                  </w:tabs>
                  <w:ind w:left="0" w:firstLine="0"/>
                  <w:jc w:val="both"/>
                </w:pPr>
              </w:pPrChange>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766A50">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766A50">
        <w:trPr>
          <w:cantSplit/>
        </w:trPr>
        <w:tc>
          <w:tcPr>
            <w:tcW w:w="2884" w:type="dxa"/>
          </w:tcPr>
          <w:p w14:paraId="331C7E14" w14:textId="380252E6" w:rsidR="00F81D7C" w:rsidRPr="007E0B31" w:rsidRDefault="00F81D7C" w:rsidP="00F81D7C">
            <w:pPr>
              <w:pStyle w:val="Arial11Bold"/>
              <w:rPr>
                <w:rFonts w:cs="Arial"/>
              </w:rPr>
            </w:pPr>
            <w:bookmarkStart w:id="202" w:name="_DV_C39"/>
            <w:r w:rsidRPr="007E0B31">
              <w:rPr>
                <w:rFonts w:cs="Arial"/>
              </w:rPr>
              <w:t>Manufacturer’s Data &amp; Performance Report</w:t>
            </w:r>
            <w:bookmarkEnd w:id="202"/>
          </w:p>
        </w:tc>
        <w:tc>
          <w:tcPr>
            <w:tcW w:w="6634" w:type="dxa"/>
          </w:tcPr>
          <w:p w14:paraId="671DA193" w14:textId="02EFD935" w:rsidR="00F81D7C" w:rsidRPr="007E0B31" w:rsidRDefault="00F81D7C" w:rsidP="00F81D7C">
            <w:pPr>
              <w:pStyle w:val="TableArial11"/>
              <w:rPr>
                <w:rFonts w:cs="Arial"/>
              </w:rPr>
            </w:pPr>
            <w:bookmarkStart w:id="20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03"/>
          </w:p>
        </w:tc>
      </w:tr>
      <w:tr w:rsidR="00F81D7C" w:rsidRPr="007E0B31" w14:paraId="0E2893AA" w14:textId="77777777" w:rsidTr="00766A50">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766A50">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766A50">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766A50">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75DA23D5"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766A50">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766A50">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766A50">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766A50">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pPr>
              <w:pStyle w:val="Level1Text"/>
              <w:tabs>
                <w:tab w:val="left" w:pos="0"/>
              </w:tabs>
              <w:spacing w:before="120"/>
              <w:ind w:left="0" w:firstLine="0"/>
              <w:jc w:val="both"/>
              <w:rPr>
                <w:rFonts w:cs="Arial"/>
                <w:color w:val="auto"/>
              </w:rPr>
              <w:pPrChange w:id="204" w:author="Claire Newton [NESO]" w:date="2025-07-14T20:29:00Z" w16du:dateUtc="2025-07-14T19:29:00Z">
                <w:pPr>
                  <w:pStyle w:val="Level1Text"/>
                  <w:tabs>
                    <w:tab w:val="left" w:pos="0"/>
                  </w:tabs>
                  <w:ind w:left="0" w:firstLine="0"/>
                  <w:jc w:val="both"/>
                </w:pPr>
              </w:pPrChange>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766A50">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766A50">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766A50">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766A50">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766A50">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766A50">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766A50">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94E43AA"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05" w:author="Antony Johnson [NESO]" w:date="2025-07-08T18:27:00Z" w16du:dateUtc="2025-07-08T17:27:00Z">
              <w:r w:rsidR="00B3129D">
                <w:rPr>
                  <w:rFonts w:cs="Arial"/>
                </w:rPr>
                <w:t xml:space="preserve"> </w:t>
              </w:r>
            </w:ins>
            <w:r w:rsidRPr="007E0B31">
              <w:rPr>
                <w:rFonts w:cs="Arial"/>
              </w:rPr>
              <w:t>MW or more but less than 100</w:t>
            </w:r>
            <w:ins w:id="206" w:author="Antony Johnson [NESO]" w:date="2025-07-08T18:27:00Z" w16du:dateUtc="2025-07-08T17:27:00Z">
              <w:r w:rsidR="00B3129D">
                <w:rPr>
                  <w:rFonts w:cs="Arial"/>
                </w:rPr>
                <w:t xml:space="preserve"> </w:t>
              </w:r>
            </w:ins>
            <w:r w:rsidRPr="007E0B31">
              <w:rPr>
                <w:rFonts w:cs="Arial"/>
              </w:rPr>
              <w:t xml:space="preserve">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5D20CE9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07" w:author="Antony Johnson [NESO]" w:date="2025-07-08T18:27:00Z" w16du:dateUtc="2025-07-08T17:27:00Z">
              <w:r w:rsidR="00B3129D">
                <w:rPr>
                  <w:rFonts w:cs="Arial"/>
                </w:rPr>
                <w:t xml:space="preserve"> </w:t>
              </w:r>
            </w:ins>
            <w:r w:rsidRPr="007E0B31">
              <w:rPr>
                <w:rFonts w:cs="Arial"/>
              </w:rPr>
              <w:t>MW or more but less than 100</w:t>
            </w:r>
            <w:ins w:id="208" w:author="Antony Johnson [NESO]" w:date="2025-07-08T18:27:00Z" w16du:dateUtc="2025-07-08T17:27:00Z">
              <w:r w:rsidR="00B3129D">
                <w:rPr>
                  <w:rFonts w:cs="Arial"/>
                </w:rPr>
                <w:t xml:space="preserve"> </w:t>
              </w:r>
            </w:ins>
            <w:r w:rsidRPr="007E0B31">
              <w:rPr>
                <w:rFonts w:cs="Arial"/>
              </w:rPr>
              <w:t>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7EEE31AB"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09" w:author="Antony Johnson [NESO]" w:date="2025-07-08T18:27:00Z" w16du:dateUtc="2025-07-08T17:27:00Z">
              <w:r w:rsidR="00B3129D">
                <w:rPr>
                  <w:rFonts w:cs="Arial"/>
                </w:rPr>
                <w:t xml:space="preserve"> </w:t>
              </w:r>
            </w:ins>
            <w:r w:rsidRPr="007E0B31">
              <w:rPr>
                <w:rFonts w:cs="Arial"/>
              </w:rPr>
              <w:t>MW or more but less than 100</w:t>
            </w:r>
            <w:ins w:id="210" w:author="Antony Johnson [NESO]" w:date="2025-07-08T18:27:00Z" w16du:dateUtc="2025-07-08T17:27:00Z">
              <w:r w:rsidR="00B3129D">
                <w:rPr>
                  <w:rFonts w:cs="Arial"/>
                </w:rPr>
                <w:t xml:space="preserve"> </w:t>
              </w:r>
            </w:ins>
            <w:r w:rsidRPr="007E0B31">
              <w:rPr>
                <w:rFonts w:cs="Arial"/>
              </w:rPr>
              <w:t>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766A50">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0A18C86F"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w:t>
            </w:r>
            <w:ins w:id="211" w:author="Antony Johnson [NESO]" w:date="2025-07-08T18:27:00Z" w16du:dateUtc="2025-07-08T17:27:00Z">
              <w:r w:rsidR="001249F0">
                <w:rPr>
                  <w:rFonts w:cs="Arial"/>
                </w:rPr>
                <w:t>V</w:t>
              </w:r>
            </w:ins>
            <w:del w:id="212" w:author="Antony Johnson [NESO]" w:date="2025-07-08T18:27:00Z" w16du:dateUtc="2025-07-08T17:27:00Z">
              <w:r w:rsidRPr="007E0B31" w:rsidDel="001249F0">
                <w:rPr>
                  <w:rFonts w:cs="Arial"/>
                </w:rPr>
                <w:delText>volts</w:delText>
              </w:r>
            </w:del>
            <w:r w:rsidRPr="007E0B31">
              <w:rPr>
                <w:rFonts w:cs="Arial"/>
              </w:rPr>
              <w:t xml:space="preserve"> but not exceeding 650 </w:t>
            </w:r>
            <w:ins w:id="213" w:author="Antony Johnson [NESO]" w:date="2025-07-08T18:28:00Z" w16du:dateUtc="2025-07-08T17:28:00Z">
              <w:r w:rsidR="001249F0">
                <w:rPr>
                  <w:rFonts w:cs="Arial"/>
                </w:rPr>
                <w:t>V</w:t>
              </w:r>
            </w:ins>
            <w:del w:id="214" w:author="Antony Johnson [NESO]" w:date="2025-07-08T18:27:00Z" w16du:dateUtc="2025-07-08T17:27:00Z">
              <w:r w:rsidRPr="007E0B31" w:rsidDel="001249F0">
                <w:rPr>
                  <w:rFonts w:cs="Arial"/>
                </w:rPr>
                <w:delText>volts</w:delText>
              </w:r>
            </w:del>
            <w:r w:rsidRPr="007E0B31">
              <w:rPr>
                <w:rFonts w:cs="Arial"/>
              </w:rPr>
              <w:t>.</w:t>
            </w:r>
          </w:p>
        </w:tc>
      </w:tr>
      <w:tr w:rsidR="00F81D7C" w:rsidRPr="007E0B31" w14:paraId="1172E6F9" w14:textId="77777777" w:rsidTr="00766A50">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766A50">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766A50">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766A50">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766A50">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766A50">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766A50">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r w:rsidRPr="00594F72">
              <w:rPr>
                <w:rFonts w:cs="Arial"/>
                <w:rPrChange w:id="215" w:author="Antony Johnson [NESO]" w:date="2025-07-08T18:28:00Z" w16du:dateUtc="2025-07-08T17:28:00Z">
                  <w:rPr>
                    <w:rFonts w:cs="Arial"/>
                    <w:b/>
                    <w:bCs/>
                  </w:rPr>
                </w:rPrChange>
              </w:rPr>
              <w:t>.</w:t>
            </w:r>
          </w:p>
        </w:tc>
      </w:tr>
      <w:tr w:rsidR="00F81D7C" w:rsidRPr="007E0B31" w14:paraId="38E50172" w14:textId="77777777" w:rsidTr="00766A50">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766A50">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766A50">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766A50">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766A50">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766A50">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766A50">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766A50">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766A50">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766A50">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766A50">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766A50">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766A50">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766A50">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766A50">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766A50">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766A50">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766A50">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766A50">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766A50">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766A50">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766A50">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766A50">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766A50">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766A50">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766A50">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766A50">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766A50">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766A50">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766A50">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766A50">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766A50">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766A50">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766A50">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766A50">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766A50">
        <w:trPr>
          <w:cantSplit/>
        </w:trPr>
        <w:tc>
          <w:tcPr>
            <w:tcW w:w="2884" w:type="dxa"/>
          </w:tcPr>
          <w:p w14:paraId="0B1CCC78" w14:textId="675E426A" w:rsidR="00F81D7C" w:rsidRPr="007E0B31" w:rsidRDefault="00F81D7C" w:rsidP="00F81D7C">
            <w:pPr>
              <w:pStyle w:val="Arial11Bold"/>
              <w:rPr>
                <w:rFonts w:cs="Arial"/>
              </w:rPr>
            </w:pPr>
            <w:bookmarkStart w:id="216" w:name="_DV_C45"/>
            <w:r w:rsidRPr="007E0B31">
              <w:rPr>
                <w:rFonts w:cs="Arial"/>
              </w:rPr>
              <w:t>Notification of User’s Intention to Synchronise</w:t>
            </w:r>
            <w:bookmarkEnd w:id="216"/>
          </w:p>
        </w:tc>
        <w:tc>
          <w:tcPr>
            <w:tcW w:w="6634" w:type="dxa"/>
          </w:tcPr>
          <w:p w14:paraId="6ADCBD35" w14:textId="0DA3F6C9" w:rsidR="00F81D7C" w:rsidRPr="007E0B31" w:rsidRDefault="00F81D7C" w:rsidP="00F81D7C">
            <w:pPr>
              <w:pStyle w:val="TableArial11"/>
              <w:rPr>
                <w:rFonts w:cs="Arial"/>
              </w:rPr>
            </w:pPr>
            <w:bookmarkStart w:id="21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17"/>
          </w:p>
        </w:tc>
      </w:tr>
      <w:tr w:rsidR="00F81D7C" w:rsidRPr="007E0B31" w14:paraId="6F3AAFE1" w14:textId="77777777" w:rsidTr="00766A50">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766A50">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766A50">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766A50">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766A50">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766A50">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766A50">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766A50">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766A50">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766A50">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766A50">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766A50">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766A50">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766A50">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766A50">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766A50">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Del="00981D6C" w:rsidRDefault="00F81D7C">
            <w:pPr>
              <w:pStyle w:val="Default"/>
              <w:spacing w:before="120" w:after="120" w:line="264" w:lineRule="auto"/>
              <w:jc w:val="both"/>
              <w:rPr>
                <w:del w:id="218" w:author="Claire Newton [NESO]" w:date="2025-07-14T20:30:00Z" w16du:dateUtc="2025-07-14T19:30:00Z"/>
                <w:sz w:val="20"/>
                <w:szCs w:val="20"/>
              </w:rPr>
              <w:pPrChange w:id="219" w:author="Claire Newton [NESO]" w:date="2025-07-14T20:30:00Z" w16du:dateUtc="2025-07-14T19:30:00Z">
                <w:pPr>
                  <w:pStyle w:val="Default"/>
                  <w:jc w:val="both"/>
                </w:pPr>
              </w:pPrChange>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pPr>
              <w:pStyle w:val="Default"/>
              <w:spacing w:before="120" w:after="120" w:line="264" w:lineRule="auto"/>
              <w:jc w:val="both"/>
              <w:rPr>
                <w:sz w:val="20"/>
                <w:szCs w:val="20"/>
              </w:rPr>
              <w:pPrChange w:id="220" w:author="Claire Newton [NESO]" w:date="2025-07-14T20:30:00Z" w16du:dateUtc="2025-07-14T19:30:00Z">
                <w:pPr>
                  <w:pStyle w:val="Default"/>
                  <w:jc w:val="both"/>
                </w:pPr>
              </w:pPrChange>
            </w:pPr>
          </w:p>
          <w:p w14:paraId="30FDBA32" w14:textId="3BD8106C" w:rsidR="00F81D7C" w:rsidRPr="00BA1BD4" w:rsidRDefault="00F81D7C">
            <w:pPr>
              <w:pStyle w:val="Default"/>
              <w:spacing w:before="120" w:after="120" w:line="264" w:lineRule="auto"/>
              <w:jc w:val="both"/>
              <w:rPr>
                <w:sz w:val="20"/>
                <w:szCs w:val="20"/>
              </w:rPr>
              <w:pPrChange w:id="221" w:author="Claire Newton [NESO]" w:date="2025-07-14T20:30:00Z" w16du:dateUtc="2025-07-14T19:30:00Z">
                <w:pPr>
                  <w:pStyle w:val="Default"/>
                  <w:jc w:val="both"/>
                </w:pPr>
              </w:pPrChange>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ins w:id="222" w:author="Claire Newton [NESO]" w:date="2025-07-14T20:30:00Z" w16du:dateUtc="2025-07-14T19:30:00Z">
              <w:r w:rsidR="00981D6C">
                <w:rPr>
                  <w:sz w:val="20"/>
                  <w:szCs w:val="20"/>
                </w:rPr>
                <w:t>.</w:t>
              </w:r>
            </w:ins>
            <w:r w:rsidRPr="00785E5F">
              <w:rPr>
                <w:sz w:val="20"/>
                <w:szCs w:val="20"/>
              </w:rPr>
              <w:t xml:space="preserve"> </w:t>
            </w:r>
          </w:p>
        </w:tc>
      </w:tr>
      <w:tr w:rsidR="00F81D7C" w:rsidRPr="007E0B31" w14:paraId="664F02B9" w14:textId="77777777" w:rsidTr="00766A50">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766A50">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766A50">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22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23"/>
          </w:p>
        </w:tc>
      </w:tr>
      <w:tr w:rsidR="00F81D7C" w:rsidRPr="007E0B31" w14:paraId="3532A847" w14:textId="77777777" w:rsidTr="00766A50">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766A50">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766A50">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5EE4701B" w:rsidR="00F81D7C" w:rsidRPr="00E46C55" w:rsidDel="00E46C55" w:rsidRDefault="00F81D7C">
            <w:pPr>
              <w:pStyle w:val="TableArial11"/>
              <w:rPr>
                <w:del w:id="224" w:author="Claire Newton [NESO]" w:date="2025-07-14T20:35:00Z" w16du:dateUtc="2025-07-14T19:35:00Z"/>
                <w:rFonts w:cs="Arial"/>
                <w:b/>
                <w:bCs/>
              </w:rPr>
              <w:pPrChange w:id="225" w:author="Claire Newton [NESO]" w:date="2025-07-14T20:35:00Z" w16du:dateUtc="2025-07-14T19:35:00Z">
                <w:pPr>
                  <w:pStyle w:val="Level1Text"/>
                  <w:tabs>
                    <w:tab w:val="left" w:pos="1701"/>
                  </w:tabs>
                  <w:spacing w:after="0" w:line="240" w:lineRule="auto"/>
                  <w:jc w:val="both"/>
                </w:pPr>
              </w:pPrChange>
            </w:pPr>
            <w:r w:rsidRPr="007E0B31">
              <w:rPr>
                <w:rFonts w:cs="Arial"/>
              </w:rPr>
              <w:t>A</w:t>
            </w:r>
            <w:r w:rsidRPr="00E46C55">
              <w:rPr>
                <w:rFonts w:cs="Arial"/>
                <w:rPrChange w:id="226" w:author="Claire Newton [NESO]" w:date="2025-07-14T20:35:00Z" w16du:dateUtc="2025-07-14T19:35:00Z">
                  <w:rPr>
                    <w:rFonts w:cs="Arial"/>
                    <w:b/>
                  </w:rPr>
                </w:rPrChange>
              </w:rPr>
              <w:t xml:space="preserve"> </w:t>
            </w:r>
            <w:r w:rsidRPr="00E46C55">
              <w:rPr>
                <w:rFonts w:cs="Arial"/>
                <w:b/>
                <w:bCs/>
              </w:rPr>
              <w:t>Synchronous Power Generating Module</w:t>
            </w:r>
            <w:r w:rsidRPr="00E46C55">
              <w:rPr>
                <w:rFonts w:cs="Arial"/>
                <w:rPrChange w:id="227" w:author="Claire Newton [NESO]" w:date="2025-07-14T20:35:00Z" w16du:dateUtc="2025-07-14T19:35:00Z">
                  <w:rPr>
                    <w:rFonts w:cs="Arial"/>
                    <w:b/>
                  </w:rPr>
                </w:rPrChange>
              </w:rPr>
              <w:t xml:space="preserve"> </w:t>
            </w:r>
            <w:r w:rsidRPr="00E46C55">
              <w:rPr>
                <w:rFonts w:cs="Arial"/>
                <w:b/>
                <w:bCs/>
                <w:rPrChange w:id="228" w:author="Claire Newton [NESO]" w:date="2025-07-14T20:35:00Z" w16du:dateUtc="2025-07-14T19:35:00Z">
                  <w:rPr>
                    <w:rFonts w:cs="Arial"/>
                  </w:rPr>
                </w:rPrChange>
              </w:rPr>
              <w:t>or</w:t>
            </w:r>
            <w:r w:rsidRPr="00E46C55">
              <w:rPr>
                <w:rFonts w:cs="Arial"/>
                <w:b/>
                <w:bCs/>
              </w:rPr>
              <w:t xml:space="preserve"> Synchronous</w:t>
            </w:r>
            <w:del w:id="229" w:author="Claire Newton [NESO]" w:date="2025-07-14T20:35:00Z" w16du:dateUtc="2025-07-14T19:35:00Z">
              <w:r w:rsidRPr="00E46C55" w:rsidDel="00E46C55">
                <w:rPr>
                  <w:rFonts w:cs="Arial"/>
                  <w:b/>
                  <w:bCs/>
                </w:rPr>
                <w:delText xml:space="preserve"> </w:delText>
              </w:r>
            </w:del>
          </w:p>
          <w:p w14:paraId="254BAB52" w14:textId="77695AB2" w:rsidR="00F81D7C" w:rsidRPr="007E0B31" w:rsidDel="004B6FBB" w:rsidRDefault="00E46C55">
            <w:pPr>
              <w:pStyle w:val="TableArial11"/>
              <w:rPr>
                <w:rFonts w:cs="Arial"/>
              </w:rPr>
              <w:pPrChange w:id="230" w:author="Claire Newton [NESO]" w:date="2025-07-14T20:35:00Z" w16du:dateUtc="2025-07-14T19:35:00Z">
                <w:pPr>
                  <w:pStyle w:val="Level1Text"/>
                  <w:tabs>
                    <w:tab w:val="left" w:pos="1701"/>
                  </w:tabs>
                  <w:spacing w:after="0" w:line="240" w:lineRule="auto"/>
                  <w:jc w:val="both"/>
                </w:pPr>
              </w:pPrChange>
            </w:pPr>
            <w:ins w:id="231" w:author="Claire Newton [NESO]" w:date="2025-07-14T20:35:00Z" w16du:dateUtc="2025-07-14T19:35:00Z">
              <w:r w:rsidRPr="00E46C55">
                <w:rPr>
                  <w:rFonts w:cs="Arial"/>
                  <w:b/>
                  <w:bCs/>
                </w:rPr>
                <w:t xml:space="preserve"> </w:t>
              </w:r>
            </w:ins>
            <w:r w:rsidR="00F81D7C" w:rsidRPr="00E46C55">
              <w:rPr>
                <w:rFonts w:cs="Arial"/>
                <w:b/>
                <w:bCs/>
              </w:rPr>
              <w:t>Electricity Storage Module</w:t>
            </w:r>
            <w:r w:rsidR="00F81D7C" w:rsidRPr="00E46C55">
              <w:rPr>
                <w:rFonts w:cs="Arial"/>
                <w:rPrChange w:id="232" w:author="Claire Newton [NESO]" w:date="2025-07-14T20:35:00Z" w16du:dateUtc="2025-07-14T19:35:00Z">
                  <w:rPr>
                    <w:rFonts w:cs="Arial"/>
                    <w:b/>
                  </w:rPr>
                </w:rPrChange>
              </w:rPr>
              <w:t xml:space="preserve"> </w:t>
            </w:r>
            <w:r w:rsidR="00F81D7C" w:rsidRPr="007E0B31">
              <w:rPr>
                <w:rFonts w:cs="Arial"/>
              </w:rPr>
              <w:t>located</w:t>
            </w:r>
            <w:r w:rsidR="00F81D7C" w:rsidRPr="00E46C55">
              <w:rPr>
                <w:rFonts w:cs="Arial"/>
                <w:rPrChange w:id="233" w:author="Claire Newton [NESO]" w:date="2025-07-14T20:35:00Z" w16du:dateUtc="2025-07-14T19:35:00Z">
                  <w:rPr>
                    <w:rFonts w:cs="Arial"/>
                    <w:b/>
                  </w:rPr>
                </w:rPrChange>
              </w:rPr>
              <w:t xml:space="preserve"> </w:t>
            </w:r>
            <w:r w:rsidR="00F81D7C" w:rsidRPr="00E46C55">
              <w:rPr>
                <w:rFonts w:cs="Arial"/>
                <w:b/>
                <w:bCs/>
              </w:rPr>
              <w:t>Offshore</w:t>
            </w:r>
            <w:r w:rsidR="00F81D7C" w:rsidRPr="007E0B31">
              <w:rPr>
                <w:rFonts w:cs="Arial"/>
              </w:rPr>
              <w:t>.</w:t>
            </w:r>
          </w:p>
        </w:tc>
      </w:tr>
      <w:tr w:rsidR="00F81D7C" w:rsidRPr="007E0B31" w14:paraId="2A9A58D2" w14:textId="77777777" w:rsidTr="00766A50">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766A50">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766A50">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766A50">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766A50">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766A50">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766A50">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766A50">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766A50">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766A50">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766A50">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766A50">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4AE97781" w:rsidR="00F81D7C" w:rsidRPr="007E0B31" w:rsidRDefault="00F81D7C" w:rsidP="00F81D7C">
            <w:pPr>
              <w:pStyle w:val="TableArial11"/>
              <w:rPr>
                <w:rFonts w:cs="Arial"/>
              </w:rPr>
            </w:pPr>
            <w:r w:rsidRPr="007E0B31">
              <w:rPr>
                <w:rFonts w:cs="Arial"/>
              </w:rPr>
              <w:t>A point at which a</w:t>
            </w:r>
            <w:ins w:id="234" w:author="Antony Johnson [NESO]" w:date="2025-07-08T20:00:00Z" w16du:dateUtc="2025-07-08T19:00:00Z">
              <w:r w:rsidR="00B44C5C">
                <w:rPr>
                  <w:rFonts w:cs="Arial"/>
                </w:rPr>
                <w:t>n</w:t>
              </w:r>
            </w:ins>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w:t>
            </w:r>
            <w:ins w:id="235" w:author="Claire Newton [NESO]" w:date="2025-07-14T20:36:00Z" w16du:dateUtc="2025-07-14T19:36:00Z">
              <w:r w:rsidR="00E46C55">
                <w:rPr>
                  <w:rFonts w:cs="Arial"/>
                </w:rPr>
                <w:t>n</w:t>
              </w:r>
            </w:ins>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w:t>
            </w:r>
            <w:ins w:id="236" w:author="Antony Johnson [NESO]" w:date="2025-07-08T19:59:00Z" w16du:dateUtc="2025-07-08T18:59:00Z">
              <w:r w:rsidR="00725238">
                <w:rPr>
                  <w:rFonts w:cs="Arial"/>
                </w:rPr>
                <w:t>n</w:t>
              </w:r>
            </w:ins>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766A50">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766A50">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766A50">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766A50">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766A50">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3ED9D71A" w:rsidR="00F81D7C" w:rsidRPr="00474D77" w:rsidDel="00474D77" w:rsidRDefault="00F81D7C">
            <w:pPr>
              <w:pStyle w:val="TableArial11"/>
              <w:rPr>
                <w:del w:id="237" w:author="Claire Newton [NESO]" w:date="2025-07-14T20:37:00Z" w16du:dateUtc="2025-07-14T19:37:00Z"/>
                <w:rFonts w:cs="Arial"/>
                <w:b/>
              </w:rPr>
              <w:pPrChange w:id="238" w:author="Claire Newton [NESO]" w:date="2025-07-14T20:38:00Z" w16du:dateUtc="2025-07-14T19:38:00Z">
                <w:pPr>
                  <w:pStyle w:val="Level1Text"/>
                  <w:tabs>
                    <w:tab w:val="left" w:pos="1701"/>
                  </w:tabs>
                  <w:spacing w:after="0" w:line="240" w:lineRule="auto"/>
                </w:pPr>
              </w:pPrChange>
            </w:pPr>
            <w:r w:rsidRPr="00474D77">
              <w:rPr>
                <w:rFonts w:cs="Arial"/>
                <w:bCs/>
              </w:rPr>
              <w:t>A</w:t>
            </w:r>
            <w:r>
              <w:rPr>
                <w:rFonts w:cs="Arial"/>
                <w:b/>
              </w:rPr>
              <w:t xml:space="preserve"> </w:t>
            </w:r>
            <w:r w:rsidRPr="0079139F">
              <w:rPr>
                <w:rFonts w:cs="Arial"/>
                <w:b/>
              </w:rPr>
              <w:t>Synchronous</w:t>
            </w:r>
            <w:r w:rsidRPr="007E0B31">
              <w:rPr>
                <w:rFonts w:cs="Arial"/>
                <w:b/>
              </w:rPr>
              <w:t xml:space="preserve"> Power Generating Module</w:t>
            </w:r>
            <w:r>
              <w:rPr>
                <w:rFonts w:cs="Arial"/>
                <w:b/>
              </w:rPr>
              <w:t xml:space="preserve"> </w:t>
            </w:r>
            <w:r w:rsidRPr="00474D77">
              <w:rPr>
                <w:rFonts w:cs="Arial"/>
                <w:bCs/>
              </w:rPr>
              <w:t>or</w:t>
            </w:r>
            <w:r w:rsidRPr="00474D77">
              <w:rPr>
                <w:rFonts w:cs="Arial"/>
                <w:b/>
                <w:rPrChange w:id="239" w:author="Claire Newton [NESO]" w:date="2025-07-14T20:38:00Z" w16du:dateUtc="2025-07-14T19:38:00Z">
                  <w:rPr/>
                </w:rPrChange>
              </w:rPr>
              <w:t xml:space="preserve"> </w:t>
            </w:r>
            <w:r w:rsidRPr="00474D77">
              <w:rPr>
                <w:rFonts w:cs="Arial"/>
                <w:b/>
              </w:rPr>
              <w:t>Synchronous</w:t>
            </w:r>
            <w:del w:id="240" w:author="Claire Newton [NESO]" w:date="2025-07-14T20:37:00Z" w16du:dateUtc="2025-07-14T19:37:00Z">
              <w:r w:rsidRPr="00474D77" w:rsidDel="00474D77">
                <w:rPr>
                  <w:rFonts w:cs="Arial"/>
                  <w:b/>
                </w:rPr>
                <w:delText xml:space="preserve"> </w:delText>
              </w:r>
            </w:del>
          </w:p>
          <w:p w14:paraId="536A5AE4" w14:textId="38133378" w:rsidR="00F81D7C" w:rsidRPr="00A87826" w:rsidDel="004B6FBB" w:rsidRDefault="00474D77">
            <w:pPr>
              <w:pStyle w:val="TableArial11"/>
              <w:pPrChange w:id="241" w:author="Claire Newton [NESO]" w:date="2025-07-14T20:38:00Z" w16du:dateUtc="2025-07-14T19:38:00Z">
                <w:pPr>
                  <w:pStyle w:val="Level1Text"/>
                  <w:tabs>
                    <w:tab w:val="left" w:pos="1701"/>
                  </w:tabs>
                  <w:spacing w:after="0" w:line="240" w:lineRule="auto"/>
                </w:pPr>
              </w:pPrChange>
            </w:pPr>
            <w:ins w:id="242" w:author="Claire Newton [NESO]" w:date="2025-07-14T20:37:00Z" w16du:dateUtc="2025-07-14T19:37:00Z">
              <w:r w:rsidRPr="00474D77">
                <w:rPr>
                  <w:rFonts w:cs="Arial"/>
                  <w:b/>
                </w:rPr>
                <w:t xml:space="preserve"> </w:t>
              </w:r>
            </w:ins>
            <w:r w:rsidR="00F81D7C" w:rsidRPr="00474D77">
              <w:rPr>
                <w:rFonts w:cs="Arial"/>
                <w:b/>
              </w:rPr>
              <w:t>Electricity</w:t>
            </w:r>
            <w:r w:rsidR="00F81D7C" w:rsidRPr="00474D77">
              <w:rPr>
                <w:rFonts w:cs="Arial"/>
                <w:b/>
                <w:rPrChange w:id="243" w:author="Claire Newton [NESO]" w:date="2025-07-14T20:38:00Z" w16du:dateUtc="2025-07-14T19:38:00Z">
                  <w:rPr/>
                </w:rPrChange>
              </w:rPr>
              <w:t xml:space="preserve"> </w:t>
            </w:r>
            <w:r w:rsidR="00F81D7C" w:rsidRPr="00474D77">
              <w:rPr>
                <w:rFonts w:cs="Arial"/>
                <w:b/>
              </w:rPr>
              <w:t>Storage Module</w:t>
            </w:r>
            <w:r w:rsidR="00F81D7C" w:rsidRPr="007E0B31">
              <w:rPr>
                <w:rFonts w:cs="Arial"/>
                <w:b/>
              </w:rPr>
              <w:t xml:space="preserve"> </w:t>
            </w:r>
            <w:r w:rsidR="00F81D7C" w:rsidRPr="00474D77">
              <w:rPr>
                <w:rFonts w:cs="Arial"/>
                <w:bCs/>
              </w:rPr>
              <w:t>located</w:t>
            </w:r>
            <w:r w:rsidR="00F81D7C" w:rsidRPr="007E0B31">
              <w:rPr>
                <w:rFonts w:cs="Arial"/>
                <w:b/>
              </w:rPr>
              <w:t xml:space="preserve"> Onshore</w:t>
            </w:r>
            <w:r w:rsidR="00F81D7C" w:rsidRPr="00474D77">
              <w:rPr>
                <w:rFonts w:cs="Arial"/>
                <w:bCs/>
              </w:rPr>
              <w:t>.</w:t>
            </w:r>
          </w:p>
        </w:tc>
      </w:tr>
      <w:tr w:rsidR="00F81D7C" w:rsidRPr="007E0B31" w14:paraId="57567868" w14:textId="77777777" w:rsidTr="00766A50">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0766A50">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766A50">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766A50">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766A50">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766A50">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766A50">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766A50">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766A50">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5F7CDDE9" w:rsidR="00F81D7C" w:rsidRPr="007E0B31" w:rsidRDefault="00F81D7C" w:rsidP="00F81D7C">
            <w:pPr>
              <w:pStyle w:val="TableArial11"/>
              <w:rPr>
                <w:rFonts w:cs="Arial"/>
              </w:rPr>
            </w:pPr>
            <w:r w:rsidRPr="007E0B31">
              <w:rPr>
                <w:rFonts w:cs="Arial"/>
              </w:rPr>
              <w:t>The period from 05</w:t>
            </w:r>
            <w:ins w:id="244" w:author="Claire Newton [NESO]" w:date="2025-07-14T20:38:00Z" w16du:dateUtc="2025-07-14T19:38:00Z">
              <w:r w:rsidR="00474D77">
                <w:rPr>
                  <w:rFonts w:cs="Arial"/>
                </w:rPr>
                <w:t>:</w:t>
              </w:r>
            </w:ins>
            <w:r w:rsidRPr="007E0B31">
              <w:rPr>
                <w:rFonts w:cs="Arial"/>
              </w:rPr>
              <w:t>00 hours on one day to 05</w:t>
            </w:r>
            <w:ins w:id="245" w:author="Claire Newton [NESO]" w:date="2025-07-14T20:38:00Z" w16du:dateUtc="2025-07-14T19:38:00Z">
              <w:r w:rsidR="00474D77">
                <w:rPr>
                  <w:rFonts w:cs="Arial"/>
                </w:rPr>
                <w:t>:</w:t>
              </w:r>
            </w:ins>
            <w:r w:rsidRPr="007E0B31">
              <w:rPr>
                <w:rFonts w:cs="Arial"/>
              </w:rPr>
              <w:t xml:space="preserve">00 </w:t>
            </w:r>
            <w:ins w:id="246" w:author="Antony Johnson [NESO]" w:date="2025-07-08T20:01:00Z" w16du:dateUtc="2025-07-08T19:01:00Z">
              <w:r w:rsidR="003F4380">
                <w:rPr>
                  <w:rFonts w:cs="Arial"/>
                </w:rPr>
                <w:t xml:space="preserve">hours </w:t>
              </w:r>
            </w:ins>
            <w:r w:rsidRPr="007E0B31">
              <w:rPr>
                <w:rFonts w:cs="Arial"/>
              </w:rPr>
              <w:t>on the following day.</w:t>
            </w:r>
          </w:p>
        </w:tc>
      </w:tr>
      <w:tr w:rsidR="00F81D7C" w:rsidRPr="007E0B31" w14:paraId="4B79EEEB" w14:textId="77777777" w:rsidTr="00766A50">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766A50">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766A50">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766A50">
        <w:trPr>
          <w:cantSplit/>
        </w:trPr>
        <w:tc>
          <w:tcPr>
            <w:tcW w:w="2884" w:type="dxa"/>
          </w:tcPr>
          <w:p w14:paraId="0FD871F6" w14:textId="5FABA3D0" w:rsidR="00F81D7C" w:rsidRPr="007E0B31" w:rsidRDefault="00F81D7C" w:rsidP="00F81D7C">
            <w:pPr>
              <w:pStyle w:val="Arial11Bold"/>
              <w:rPr>
                <w:rFonts w:cs="Arial"/>
              </w:rPr>
            </w:pPr>
            <w:bookmarkStart w:id="247" w:name="_DV_C41"/>
            <w:r w:rsidRPr="007E0B31">
              <w:rPr>
                <w:rFonts w:cs="Arial"/>
              </w:rPr>
              <w:t>Operational Notifications</w:t>
            </w:r>
            <w:bookmarkEnd w:id="247"/>
          </w:p>
        </w:tc>
        <w:tc>
          <w:tcPr>
            <w:tcW w:w="6634" w:type="dxa"/>
          </w:tcPr>
          <w:p w14:paraId="7D98A808" w14:textId="07D64618" w:rsidR="00F81D7C" w:rsidRPr="007E0B31" w:rsidRDefault="00F81D7C" w:rsidP="00F81D7C">
            <w:pPr>
              <w:pStyle w:val="TableArial11"/>
              <w:rPr>
                <w:rFonts w:cs="Arial"/>
              </w:rPr>
            </w:pPr>
            <w:bookmarkStart w:id="2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48"/>
          </w:p>
        </w:tc>
      </w:tr>
      <w:tr w:rsidR="00F81D7C" w:rsidRPr="007E0B31" w14:paraId="5A6E5201" w14:textId="77777777" w:rsidTr="00766A50">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766A50">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766A50">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766A50">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766A50">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766A50">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766A50">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766A50">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766A50">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766A50">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766A50">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766A50">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766A50">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766A50">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766A50">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 xml:space="preserve">planned </w:t>
            </w:r>
            <w:r w:rsidRPr="008F2789">
              <w:rPr>
                <w:rFonts w:cs="Arial"/>
                <w:b/>
                <w:bCs/>
                <w:rPrChange w:id="249" w:author="Antony Johnson [NESO]" w:date="2025-07-08T20:05:00Z" w16du:dateUtc="2025-07-08T19:05:00Z">
                  <w:rPr>
                    <w:rFonts w:cs="Arial"/>
                  </w:rPr>
                </w:rPrChange>
              </w:rPr>
              <w:t>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766A50">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766A50">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766A50">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766A50">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766A50">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766A50">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766A50">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766A50">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766A50">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766A50">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766A50">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766A50">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766A50">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766A50">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766A50">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766A50">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766A50">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766A50">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766A50">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766A50">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766A50">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766A50">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766A50">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766A50">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766A50">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766A50">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418877E7"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w:t>
            </w:r>
            <w:ins w:id="250" w:author="Antony Johnson [NESO]" w:date="2025-07-08T20:06:00Z" w16du:dateUtc="2025-07-08T19:06:00Z">
              <w:r w:rsidR="00E51CCD">
                <w:rPr>
                  <w:rFonts w:cs="Arial"/>
                </w:rPr>
                <w:t xml:space="preserve"> </w:t>
              </w:r>
            </w:ins>
            <w:r w:rsidRPr="007E0B31">
              <w:rPr>
                <w:rFonts w:cs="Arial"/>
              </w:rPr>
              <w:t xml:space="preserve">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766A50">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766A50">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pPr>
              <w:pStyle w:val="Level1Text"/>
              <w:tabs>
                <w:tab w:val="left" w:pos="0"/>
              </w:tabs>
              <w:spacing w:before="120"/>
              <w:ind w:left="0" w:firstLine="0"/>
              <w:jc w:val="both"/>
              <w:rPr>
                <w:rFonts w:cs="Arial"/>
                <w:color w:val="auto"/>
              </w:rPr>
              <w:pPrChange w:id="251" w:author="Claire Newton [NESO]" w:date="2025-07-14T20:40:00Z" w16du:dateUtc="2025-07-14T19:40:00Z">
                <w:pPr>
                  <w:pStyle w:val="Level1Text"/>
                  <w:tabs>
                    <w:tab w:val="left" w:pos="0"/>
                  </w:tabs>
                  <w:ind w:left="0" w:firstLine="0"/>
                </w:pPr>
              </w:pPrChange>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766A50">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766A50">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766A50">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766A50">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766A50">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766A50">
        <w:trPr>
          <w:cantSplit/>
        </w:trPr>
        <w:tc>
          <w:tcPr>
            <w:tcW w:w="2884"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766A50">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766A50">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766A50">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766A50">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766A50">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766A50">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766A50">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766A50">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766A50">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67AD8D51"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xml:space="preserve">. It starts at the 8 weeks ahead stage and finishes at 17:00 </w:t>
            </w:r>
            <w:ins w:id="252" w:author="Antony Johnson [NESO]" w:date="2025-07-08T20:24:00Z" w16du:dateUtc="2025-07-08T19:24:00Z">
              <w:r w:rsidR="00AC46C4">
                <w:rPr>
                  <w:rFonts w:cs="Arial"/>
                </w:rPr>
                <w:t xml:space="preserve">hours </w:t>
              </w:r>
            </w:ins>
            <w:r w:rsidRPr="007E0B31">
              <w:rPr>
                <w:rFonts w:cs="Arial"/>
              </w:rPr>
              <w:t>on the day ahead of real time.</w:t>
            </w:r>
          </w:p>
        </w:tc>
      </w:tr>
      <w:tr w:rsidR="00F81D7C" w:rsidRPr="007E0B31" w14:paraId="528BEDE3" w14:textId="77777777" w:rsidTr="00766A50">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766A50">
        <w:trPr>
          <w:cantSplit/>
        </w:trPr>
        <w:tc>
          <w:tcPr>
            <w:tcW w:w="2884" w:type="dxa"/>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766A50">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w:t>
            </w:r>
            <w:r w:rsidRPr="00A272A8">
              <w:rPr>
                <w:rFonts w:cs="Arial"/>
                <w:b/>
                <w:bCs/>
                <w:rPrChange w:id="253" w:author="Antony Johnson [NESO]" w:date="2025-07-08T20:24:00Z" w16du:dateUtc="2025-07-08T19:24:00Z">
                  <w:rPr>
                    <w:rFonts w:cs="Arial"/>
                  </w:rPr>
                </w:rPrChange>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766A50">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766A50">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766A50">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766A50">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766A50">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766A50">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766A50">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766A50">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766A50">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766A50">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pPr>
              <w:pStyle w:val="Level1Text"/>
              <w:tabs>
                <w:tab w:val="left" w:pos="0"/>
              </w:tabs>
              <w:spacing w:before="120"/>
              <w:ind w:left="0" w:firstLine="0"/>
              <w:rPr>
                <w:rFonts w:cs="Arial"/>
                <w:color w:val="auto"/>
              </w:rPr>
              <w:pPrChange w:id="254" w:author="Claire Newton [NESO]" w:date="2025-07-14T20:41:00Z" w16du:dateUtc="2025-07-14T19:41:00Z">
                <w:pPr>
                  <w:pStyle w:val="Level1Text"/>
                  <w:tabs>
                    <w:tab w:val="left" w:pos="0"/>
                  </w:tabs>
                  <w:ind w:left="0" w:firstLine="0"/>
                </w:pPr>
              </w:pPrChange>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Del="00474D77" w:rsidRDefault="00F81D7C">
            <w:pPr>
              <w:spacing w:before="120" w:after="120" w:line="264" w:lineRule="auto"/>
              <w:rPr>
                <w:del w:id="255" w:author="Claire Newton [NESO]" w:date="2025-07-14T20:41:00Z" w16du:dateUtc="2025-07-14T19:41:00Z"/>
                <w:rFonts w:cs="Arial"/>
              </w:rPr>
              <w:pPrChange w:id="256" w:author="Claire Newton [NESO]" w:date="2025-07-14T20:41:00Z" w16du:dateUtc="2025-07-14T19:41:00Z">
                <w:pPr/>
              </w:pPrChange>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pPr>
              <w:spacing w:before="120" w:after="120" w:line="264" w:lineRule="auto"/>
              <w:pPrChange w:id="257" w:author="Claire Newton [NESO]" w:date="2025-07-14T20:41:00Z" w16du:dateUtc="2025-07-14T19:41:00Z">
                <w:pPr>
                  <w:pStyle w:val="Level1Text"/>
                  <w:tabs>
                    <w:tab w:val="left" w:pos="0"/>
                  </w:tabs>
                  <w:ind w:left="0" w:firstLine="0"/>
                </w:pPr>
              </w:pPrChange>
            </w:pPr>
          </w:p>
          <w:p w14:paraId="3CF8247C" w14:textId="77777777" w:rsidR="00F81D7C" w:rsidRPr="007E0B31" w:rsidDel="00FD6436" w:rsidRDefault="00F81D7C">
            <w:pPr>
              <w:pStyle w:val="Level1Text"/>
              <w:tabs>
                <w:tab w:val="left" w:pos="0"/>
              </w:tabs>
              <w:spacing w:before="120"/>
              <w:ind w:left="0" w:firstLine="0"/>
              <w:rPr>
                <w:rFonts w:cs="Arial"/>
                <w:color w:val="auto"/>
              </w:rPr>
              <w:pPrChange w:id="258" w:author="Claire Newton [NESO]" w:date="2025-07-14T20:41:00Z" w16du:dateUtc="2025-07-14T19:41:00Z">
                <w:pPr>
                  <w:pStyle w:val="Level1Text"/>
                  <w:tabs>
                    <w:tab w:val="left" w:pos="0"/>
                  </w:tabs>
                  <w:ind w:left="0" w:firstLine="0"/>
                </w:pPr>
              </w:pPrChange>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766A50">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t>Quick Resynchronisation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766A50">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766A50">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766A50">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766A50">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474D7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3780894" w:rsidR="00F81D7C" w:rsidRDefault="00F81D7C">
            <w:pPr>
              <w:pStyle w:val="TableArial11"/>
              <w:tabs>
                <w:tab w:val="left" w:pos="576"/>
              </w:tabs>
              <w:ind w:left="567" w:hanging="567"/>
              <w:pPrChange w:id="259" w:author="Claire Newton [NESO]" w:date="2025-07-14T20:42:00Z" w16du:dateUtc="2025-07-14T19:42:00Z">
                <w:pPr>
                  <w:pStyle w:val="TableArial11"/>
                  <w:tabs>
                    <w:tab w:val="left" w:pos="628"/>
                  </w:tabs>
                  <w:ind w:left="567" w:hanging="567"/>
                </w:pPr>
              </w:pPrChange>
            </w:pPr>
            <w:r>
              <w:t xml:space="preserve">(d)   </w:t>
            </w:r>
            <w:ins w:id="260" w:author="Claire Newton [NESO]" w:date="2025-07-14T20:42:00Z" w16du:dateUtc="2025-07-14T19:42:00Z">
              <w:r w:rsidR="00474D77">
                <w:t xml:space="preserve"> </w:t>
              </w:r>
            </w:ins>
            <w:r w:rsidR="007865F8">
              <w:tab/>
            </w:r>
            <w:r>
              <w:t xml:space="preserve">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384D5699" w:rsidR="00F81D7C" w:rsidRDefault="00F81D7C" w:rsidP="007865F8">
            <w:pPr>
              <w:pStyle w:val="TableArial11"/>
              <w:ind w:left="1143" w:hanging="576"/>
            </w:pPr>
            <w:r>
              <w:t xml:space="preserve">(i)    </w:t>
            </w:r>
            <w:r w:rsidR="007865F8">
              <w:tab/>
            </w:r>
            <w:r>
              <w:t xml:space="preserve">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4A927540" w:rsidR="00F81D7C" w:rsidRPr="007E0B31" w:rsidRDefault="00F81D7C" w:rsidP="00F81D7C">
            <w:pPr>
              <w:pStyle w:val="TableArial11"/>
              <w:ind w:left="1134" w:hanging="567"/>
              <w:rPr>
                <w:rFonts w:cs="Arial"/>
                <w:b/>
                <w:u w:val="single"/>
              </w:rPr>
            </w:pPr>
            <w:r>
              <w:t xml:space="preserve">(ii)      </w:t>
            </w:r>
            <w:ins w:id="261" w:author="Antony Johnson [NESO]" w:date="2025-07-08T20:29:00Z" w16du:dateUtc="2025-07-08T19:29:00Z">
              <w:r w:rsidR="006450DF">
                <w:t xml:space="preserve"> </w:t>
              </w:r>
            </w:ins>
            <w:r>
              <w:t xml:space="preserve">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766A50">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766A50">
        <w:trPr>
          <w:cantSplit/>
        </w:trPr>
        <w:tc>
          <w:tcPr>
            <w:tcW w:w="2884"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766A50">
        <w:trPr>
          <w:cantSplit/>
        </w:trPr>
        <w:tc>
          <w:tcPr>
            <w:tcW w:w="2884" w:type="dxa"/>
          </w:tcPr>
          <w:p w14:paraId="09E990EB" w14:textId="2A97FE29" w:rsidR="00F81D7C" w:rsidRPr="0079139F" w:rsidRDefault="00F81D7C" w:rsidP="00F81D7C">
            <w:pPr>
              <w:pStyle w:val="Arial11Bold"/>
              <w:rPr>
                <w:rFonts w:cs="Arial"/>
              </w:rPr>
            </w:pPr>
            <w:r>
              <w:rPr>
                <w:rFonts w:cs="Arial"/>
              </w:rPr>
              <w:t>Reactive Despatch to Zero M</w:t>
            </w:r>
            <w:ins w:id="262" w:author="Antony Johnson [NESO]" w:date="2025-07-08T20:30:00Z" w16du:dateUtc="2025-07-08T19:30:00Z">
              <w:r w:rsidR="0081072B">
                <w:rPr>
                  <w:rFonts w:cs="Arial"/>
                </w:rPr>
                <w:t>VA</w:t>
              </w:r>
            </w:ins>
            <w:del w:id="263" w:author="Antony Johnson [NESO]" w:date="2025-07-08T20:30:00Z" w16du:dateUtc="2025-07-08T19:30:00Z">
              <w:r w:rsidDel="0081072B">
                <w:rPr>
                  <w:rFonts w:cs="Arial"/>
                </w:rPr>
                <w:delText>va</w:delText>
              </w:r>
            </w:del>
            <w:r>
              <w:rPr>
                <w:rFonts w:cs="Arial"/>
              </w:rPr>
              <w:t>r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766A50">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766A50">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766A50">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766A50">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766A50">
        <w:trPr>
          <w:cantSplit/>
        </w:trPr>
        <w:tc>
          <w:tcPr>
            <w:tcW w:w="2884"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766A50">
        <w:trPr>
          <w:cantSplit/>
        </w:trPr>
        <w:tc>
          <w:tcPr>
            <w:tcW w:w="2884" w:type="dxa"/>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766A50">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766A50">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766A50">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766A50">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766A50">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766A50">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766A50">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0766A50">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766A50">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0766A50">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6CD04A2B"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w:t>
            </w:r>
            <w:ins w:id="264" w:author="Antony Johnson [NESO]" w:date="2025-07-08T20:32:00Z" w16du:dateUtc="2025-07-08T19:32:00Z">
              <w:r w:rsidR="009C057F">
                <w:rPr>
                  <w:rFonts w:cs="Arial"/>
                </w:rPr>
                <w:t>plc</w:t>
              </w:r>
            </w:ins>
            <w:del w:id="265" w:author="Antony Johnson [NESO]" w:date="2025-07-08T20:32:00Z" w16du:dateUtc="2025-07-08T19:32:00Z">
              <w:r w:rsidRPr="00EE6B10" w:rsidDel="009C057F">
                <w:rPr>
                  <w:rFonts w:cs="Arial"/>
                </w:rPr>
                <w:delText>Ltd</w:delText>
              </w:r>
            </w:del>
            <w:r w:rsidRPr="00EE6B10">
              <w:rPr>
                <w:rFonts w:cs="Arial"/>
              </w:rPr>
              <w:t xml:space="preserve">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0766A50">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766A50">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766A50">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766A50">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766A50">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766A50">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766A50">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766A50">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766A50">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766A50">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766A50">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766A50">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rsidDel="0034795E" w14:paraId="5C8B475C" w14:textId="3F7CFE04" w:rsidTr="00766A50">
        <w:trPr>
          <w:cantSplit/>
          <w:del w:id="266" w:author="Antony Johnson [NESO]" w:date="2025-07-08T20:33:00Z"/>
        </w:trPr>
        <w:tc>
          <w:tcPr>
            <w:tcW w:w="2884" w:type="dxa"/>
          </w:tcPr>
          <w:p w14:paraId="7A0A7098" w14:textId="696801A1" w:rsidR="00F81D7C" w:rsidRPr="00A24C6C" w:rsidDel="0034795E" w:rsidRDefault="00F81D7C" w:rsidP="00F81D7C">
            <w:pPr>
              <w:pStyle w:val="Arial11Bold"/>
              <w:rPr>
                <w:del w:id="267" w:author="Antony Johnson [NESO]" w:date="2025-07-08T20:33:00Z" w16du:dateUtc="2025-07-08T19:33:00Z"/>
                <w:rFonts w:cs="Arial"/>
              </w:rPr>
            </w:pPr>
          </w:p>
        </w:tc>
        <w:tc>
          <w:tcPr>
            <w:tcW w:w="6634" w:type="dxa"/>
          </w:tcPr>
          <w:p w14:paraId="7D8E70D3" w14:textId="56135A53" w:rsidR="00F81D7C" w:rsidRPr="00A24C6C" w:rsidDel="0034795E" w:rsidRDefault="00F81D7C" w:rsidP="00F81D7C">
            <w:pPr>
              <w:pStyle w:val="TableArial11"/>
              <w:rPr>
                <w:del w:id="268" w:author="Antony Johnson [NESO]" w:date="2025-07-08T20:33:00Z" w16du:dateUtc="2025-07-08T19:33:00Z"/>
                <w:rFonts w:cs="Arial"/>
              </w:rPr>
            </w:pPr>
          </w:p>
        </w:tc>
      </w:tr>
      <w:tr w:rsidR="00F81D7C" w:rsidRPr="007E0B31" w14:paraId="6CA184A0" w14:textId="77777777" w:rsidTr="00766A50">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766A50">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766A50">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766A50">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766A50">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766A50">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766A50">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766A50">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766A50">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766A50">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766A50">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766A50">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766A50">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0766A50">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766A50">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766A50">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766A50">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766A50">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766A50">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766A50">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766A50">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766A50">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766A50">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766A50">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rsidDel="00E60FB8" w14:paraId="2C952150" w14:textId="3D2EC673" w:rsidTr="00766A50">
        <w:trPr>
          <w:cantSplit/>
          <w:del w:id="269" w:author="Antony Johnson [NESO]" w:date="2025-07-08T20:34:00Z"/>
        </w:trPr>
        <w:tc>
          <w:tcPr>
            <w:tcW w:w="2884" w:type="dxa"/>
          </w:tcPr>
          <w:p w14:paraId="3E931984" w14:textId="387B7B8B" w:rsidR="00F81D7C" w:rsidRPr="007E0B31" w:rsidDel="00E60FB8" w:rsidRDefault="00F81D7C" w:rsidP="00F81D7C">
            <w:pPr>
              <w:pStyle w:val="Arial11Bold"/>
              <w:rPr>
                <w:del w:id="270" w:author="Antony Johnson [NESO]" w:date="2025-07-08T20:34:00Z" w16du:dateUtc="2025-07-08T19:34:00Z"/>
                <w:rFonts w:cs="Arial"/>
              </w:rPr>
            </w:pPr>
          </w:p>
        </w:tc>
        <w:tc>
          <w:tcPr>
            <w:tcW w:w="6634" w:type="dxa"/>
          </w:tcPr>
          <w:p w14:paraId="2C46A0D7" w14:textId="743F5863" w:rsidR="00F81D7C" w:rsidRPr="007E0B31" w:rsidDel="00E60FB8" w:rsidRDefault="00F81D7C" w:rsidP="00F81D7C">
            <w:pPr>
              <w:pStyle w:val="TableArial11"/>
              <w:rPr>
                <w:del w:id="271" w:author="Antony Johnson [NESO]" w:date="2025-07-08T20:34:00Z" w16du:dateUtc="2025-07-08T19:34:00Z"/>
                <w:rFonts w:cs="Arial"/>
              </w:rPr>
            </w:pPr>
          </w:p>
        </w:tc>
      </w:tr>
      <w:tr w:rsidR="00F81D7C" w:rsidRPr="007E0B31" w14:paraId="6A64B863" w14:textId="77777777" w:rsidTr="00766A50">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766A50">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00872E2C" w:rsidR="00F81D7C" w:rsidRPr="007E0B31" w:rsidRDefault="00F81D7C" w:rsidP="00F81D7C">
            <w:pPr>
              <w:pStyle w:val="TableArial11"/>
              <w:rPr>
                <w:rFonts w:cs="Arial"/>
              </w:rPr>
            </w:pPr>
            <w:r w:rsidRPr="007E0B31">
              <w:rPr>
                <w:rFonts w:cs="Arial"/>
              </w:rPr>
              <w:t xml:space="preserve">Scottish Hydro-Electric Transmission </w:t>
            </w:r>
            <w:ins w:id="272" w:author="Antony Johnson [NESO]" w:date="2025-07-08T20:34:00Z" w16du:dateUtc="2025-07-08T19:34:00Z">
              <w:r w:rsidR="00D51C88">
                <w:rPr>
                  <w:rFonts w:cs="Arial"/>
                </w:rPr>
                <w:t>plc</w:t>
              </w:r>
            </w:ins>
            <w:del w:id="273" w:author="Antony Johnson [NESO]" w:date="2025-07-08T20:34:00Z" w16du:dateUtc="2025-07-08T19:34:00Z">
              <w:r w:rsidRPr="007E0B31" w:rsidDel="00D51C88">
                <w:rPr>
                  <w:rFonts w:cs="Arial"/>
                </w:rPr>
                <w:delText>Limited</w:delText>
              </w:r>
            </w:del>
            <w:r>
              <w:rPr>
                <w:rFonts w:cs="Arial"/>
              </w:rPr>
              <w:t>.</w:t>
            </w:r>
          </w:p>
        </w:tc>
      </w:tr>
      <w:tr w:rsidR="00F81D7C" w:rsidRPr="007E0B31" w14:paraId="67FED673" w14:textId="77777777" w:rsidTr="00766A50">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Del="0014455A" w:rsidRDefault="00F81D7C">
            <w:pPr>
              <w:pStyle w:val="Default"/>
              <w:spacing w:before="120" w:after="120" w:line="264" w:lineRule="auto"/>
              <w:jc w:val="both"/>
              <w:rPr>
                <w:del w:id="274" w:author="Claire Newton [NESO]" w:date="2025-07-14T20:46:00Z" w16du:dateUtc="2025-07-14T19:46:00Z"/>
              </w:rPr>
              <w:pPrChange w:id="275" w:author="Claire Newton [NESO]" w:date="2025-07-14T20:46:00Z" w16du:dateUtc="2025-07-14T19:46:00Z">
                <w:pPr>
                  <w:pStyle w:val="Default"/>
                  <w:jc w:val="both"/>
                </w:pPr>
              </w:pPrChange>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pPr>
              <w:pStyle w:val="Default"/>
              <w:spacing w:before="120" w:after="120" w:line="264" w:lineRule="auto"/>
              <w:jc w:val="both"/>
              <w:rPr>
                <w:sz w:val="20"/>
                <w:szCs w:val="20"/>
              </w:rPr>
              <w:pPrChange w:id="276" w:author="Claire Newton [NESO]" w:date="2025-07-14T20:46:00Z" w16du:dateUtc="2025-07-14T19:46:00Z">
                <w:pPr>
                  <w:pStyle w:val="Default"/>
                  <w:jc w:val="both"/>
                </w:pPr>
              </w:pPrChange>
            </w:pPr>
          </w:p>
          <w:p w14:paraId="15309EA0" w14:textId="77777777" w:rsidR="00F81D7C" w:rsidDel="0014455A" w:rsidRDefault="00F81D7C">
            <w:pPr>
              <w:pStyle w:val="Default"/>
              <w:spacing w:before="120" w:after="120" w:line="264" w:lineRule="auto"/>
              <w:jc w:val="both"/>
              <w:rPr>
                <w:del w:id="277" w:author="Claire Newton [NESO]" w:date="2025-07-14T20:46:00Z" w16du:dateUtc="2025-07-14T19:46:00Z"/>
                <w:sz w:val="20"/>
                <w:szCs w:val="20"/>
              </w:rPr>
              <w:pPrChange w:id="278" w:author="Claire Newton [NESO]" w:date="2025-07-14T20:46:00Z" w16du:dateUtc="2025-07-14T19:46:00Z">
                <w:pPr>
                  <w:pStyle w:val="Default"/>
                  <w:jc w:val="both"/>
                </w:pPr>
              </w:pPrChange>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pPr>
              <w:pStyle w:val="Default"/>
              <w:spacing w:before="120" w:after="120" w:line="264" w:lineRule="auto"/>
              <w:jc w:val="both"/>
              <w:rPr>
                <w:sz w:val="20"/>
                <w:szCs w:val="20"/>
              </w:rPr>
              <w:pPrChange w:id="279" w:author="Claire Newton [NESO]" w:date="2025-07-14T20:46:00Z" w16du:dateUtc="2025-07-14T19:46:00Z">
                <w:pPr>
                  <w:pStyle w:val="Default"/>
                  <w:jc w:val="both"/>
                </w:pPr>
              </w:pPrChange>
            </w:pPr>
          </w:p>
          <w:p w14:paraId="6125EFD5" w14:textId="77777777" w:rsidR="00F81D7C" w:rsidDel="00AA2BC4" w:rsidRDefault="00F81D7C">
            <w:pPr>
              <w:pStyle w:val="Default"/>
              <w:spacing w:before="120" w:after="120" w:line="264" w:lineRule="auto"/>
              <w:jc w:val="both"/>
              <w:rPr>
                <w:del w:id="280" w:author="Antony Johnson [NESO]" w:date="2025-07-08T20:35:00Z" w16du:dateUtc="2025-07-08T19:35:00Z"/>
                <w:sz w:val="20"/>
                <w:szCs w:val="20"/>
              </w:rPr>
              <w:pPrChange w:id="281" w:author="Claire Newton [NESO]" w:date="2025-07-14T20:46:00Z" w16du:dateUtc="2025-07-14T19:46:00Z">
                <w:pPr>
                  <w:pStyle w:val="Default"/>
                  <w:jc w:val="both"/>
                </w:pPr>
              </w:pPrChange>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pPr>
              <w:pStyle w:val="Default"/>
              <w:spacing w:before="120" w:after="120" w:line="264" w:lineRule="auto"/>
              <w:jc w:val="both"/>
              <w:rPr>
                <w:sz w:val="20"/>
              </w:rPr>
              <w:pPrChange w:id="282" w:author="Claire Newton [NESO]" w:date="2025-07-14T20:46:00Z" w16du:dateUtc="2025-07-14T19:46:00Z">
                <w:pPr>
                  <w:pStyle w:val="Default"/>
                  <w:jc w:val="both"/>
                </w:pPr>
              </w:pPrChange>
            </w:pPr>
          </w:p>
        </w:tc>
      </w:tr>
      <w:tr w:rsidR="00F81D7C" w:rsidRPr="007E0B31" w14:paraId="7BC2DAF6" w14:textId="77777777" w:rsidTr="00766A50">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766A50">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766A50">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pPr>
              <w:spacing w:before="120" w:after="120"/>
              <w:pPrChange w:id="283" w:author="Claire Newton [NESO]" w:date="2025-07-14T20:46:00Z" w16du:dateUtc="2025-07-14T19:46:00Z">
                <w:pPr/>
              </w:pPrChange>
            </w:pPr>
            <w:r w:rsidRPr="005A3DF9">
              <w:t xml:space="preserve">An </w:t>
            </w:r>
            <w:r w:rsidRPr="005A3DF9">
              <w:rPr>
                <w:b/>
                <w:bCs/>
              </w:rPr>
              <w:t>Event</w:t>
            </w:r>
            <w:r w:rsidRPr="005A3DF9">
              <w:t>, as defined in OC3.4.1.</w:t>
            </w:r>
          </w:p>
        </w:tc>
      </w:tr>
      <w:tr w:rsidR="00F81D7C" w:rsidRPr="007E0B31" w14:paraId="1BEA81BE" w14:textId="77777777" w:rsidTr="00766A50">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766A50">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766A50">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766A50">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766A50">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766A50">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766A50">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766A50">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766A50">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766A50">
        <w:trPr>
          <w:cantSplit/>
        </w:trPr>
        <w:tc>
          <w:tcPr>
            <w:tcW w:w="2884"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37EACF9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284" w:author="Antony Johnson [NESO]" w:date="2025-07-08T20:38:00Z" w16du:dateUtc="2025-07-08T19:38:00Z">
              <w:r w:rsidR="000F3F4D">
                <w:rPr>
                  <w:rFonts w:cs="Arial"/>
                </w:rPr>
                <w:t xml:space="preserve"> </w:t>
              </w:r>
            </w:ins>
            <w:r w:rsidRPr="007E0B31">
              <w:rPr>
                <w:rFonts w:cs="Arial"/>
              </w:rPr>
              <w:t xml:space="preserve">MW; or </w:t>
            </w:r>
          </w:p>
          <w:p w14:paraId="69159639" w14:textId="21B0A69D"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285" w:author="Antony Johnson [NESO]" w:date="2025-07-08T20:38:00Z" w16du:dateUtc="2025-07-08T19:38:00Z">
              <w:r w:rsidR="000F3F4D">
                <w:rPr>
                  <w:rFonts w:cs="Arial"/>
                </w:rPr>
                <w:t xml:space="preserve"> </w:t>
              </w:r>
            </w:ins>
            <w:r w:rsidRPr="007E0B31">
              <w:rPr>
                <w:rFonts w:cs="Arial"/>
              </w:rPr>
              <w:t>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2F266EE4"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286" w:author="Antony Johnson [NESO]" w:date="2025-07-08T20:38:00Z" w16du:dateUtc="2025-07-08T19:38:00Z">
              <w:r w:rsidR="000F3F4D">
                <w:rPr>
                  <w:rFonts w:cs="Arial"/>
                </w:rPr>
                <w:t xml:space="preserve"> </w:t>
              </w:r>
            </w:ins>
            <w:r w:rsidRPr="007E0B31">
              <w:rPr>
                <w:rFonts w:cs="Arial"/>
              </w:rPr>
              <w:t xml:space="preserve">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1855918A"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287" w:author="Antony Johnson [NESO]" w:date="2025-07-08T20:38:00Z" w16du:dateUtc="2025-07-08T19:38:00Z">
              <w:r w:rsidR="000F3F4D">
                <w:rPr>
                  <w:rFonts w:cs="Arial"/>
                </w:rPr>
                <w:t xml:space="preserve"> </w:t>
              </w:r>
            </w:ins>
            <w:r w:rsidRPr="007E0B31">
              <w:rPr>
                <w:rFonts w:cs="Arial"/>
              </w:rPr>
              <w:t xml:space="preserve">MW; or </w:t>
            </w:r>
          </w:p>
          <w:p w14:paraId="339EF756" w14:textId="3747DAD0"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288" w:author="Antony Johnson [NESO]" w:date="2025-07-08T20:38:00Z" w16du:dateUtc="2025-07-08T19:38:00Z">
              <w:r w:rsidR="000F3F4D">
                <w:rPr>
                  <w:rFonts w:cs="Arial"/>
                </w:rPr>
                <w:t xml:space="preserve"> </w:t>
              </w:r>
            </w:ins>
            <w:r w:rsidRPr="007E0B31">
              <w:rPr>
                <w:rFonts w:cs="Arial"/>
              </w:rPr>
              <w:t xml:space="preserve">MW; or </w:t>
            </w:r>
          </w:p>
          <w:p w14:paraId="74836A84" w14:textId="2879E039"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289" w:author="Antony Johnson [NESO]" w:date="2025-07-08T20:38:00Z" w16du:dateUtc="2025-07-08T19:38:00Z">
              <w:r w:rsidR="000F3F4D">
                <w:rPr>
                  <w:rFonts w:cs="Arial"/>
                </w:rPr>
                <w:t xml:space="preserve"> </w:t>
              </w:r>
            </w:ins>
            <w:r w:rsidRPr="007E0B31">
              <w:rPr>
                <w:rFonts w:cs="Arial"/>
              </w:rPr>
              <w:t>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4FA8704E"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290" w:author="Antony Johnson [NESO]" w:date="2025-07-08T20:38:00Z" w16du:dateUtc="2025-07-08T19:38:00Z">
              <w:r w:rsidR="000F3F4D">
                <w:rPr>
                  <w:rFonts w:cs="Arial"/>
                </w:rPr>
                <w:t xml:space="preserve"> </w:t>
              </w:r>
            </w:ins>
            <w:r w:rsidRPr="007E0B31">
              <w:rPr>
                <w:rFonts w:cs="Arial"/>
              </w:rPr>
              <w:t xml:space="preserve">MW; or </w:t>
            </w:r>
          </w:p>
          <w:p w14:paraId="68AACED0" w14:textId="1A89640B"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291" w:author="Antony Johnson [NESO]" w:date="2025-07-08T20:38:00Z" w16du:dateUtc="2025-07-08T19:38:00Z">
              <w:r w:rsidR="000F3F4D">
                <w:rPr>
                  <w:rFonts w:cs="Arial"/>
                </w:rPr>
                <w:t xml:space="preserve"> </w:t>
              </w:r>
            </w:ins>
            <w:r w:rsidRPr="007E0B31">
              <w:rPr>
                <w:rFonts w:cs="Arial"/>
              </w:rPr>
              <w:t xml:space="preserve">MW; or </w:t>
            </w:r>
          </w:p>
          <w:p w14:paraId="7BCCF878" w14:textId="0C3AFBE3"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292" w:author="Antony Johnson [NESO]" w:date="2025-07-08T20:38:00Z" w16du:dateUtc="2025-07-08T19:38:00Z">
              <w:r w:rsidR="000F3F4D">
                <w:rPr>
                  <w:rFonts w:cs="Arial"/>
                </w:rPr>
                <w:t xml:space="preserve"> </w:t>
              </w:r>
            </w:ins>
            <w:r w:rsidRPr="007E0B31">
              <w:rPr>
                <w:rFonts w:cs="Arial"/>
              </w:rPr>
              <w:t>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766A50">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766A50">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tcPr>
          <w:p w14:paraId="202D47CC" w14:textId="0F593B21" w:rsidR="00F81D7C" w:rsidRPr="007E0B31" w:rsidRDefault="00F81D7C" w:rsidP="00F81D7C">
            <w:pPr>
              <w:pStyle w:val="TableArial11"/>
              <w:rPr>
                <w:rFonts w:cs="Arial"/>
              </w:rPr>
            </w:pPr>
            <w:r w:rsidRPr="007E0B31">
              <w:rPr>
                <w:rFonts w:cs="Arial"/>
              </w:rPr>
              <w:t xml:space="preserve">SP Transmission </w:t>
            </w:r>
            <w:del w:id="293" w:author="Antony Johnson [NESO]" w:date="2025-07-08T20:40:00Z" w16du:dateUtc="2025-07-08T19:40:00Z">
              <w:r w:rsidRPr="007E0B31" w:rsidDel="0004457E">
                <w:rPr>
                  <w:rFonts w:cs="Arial"/>
                </w:rPr>
                <w:delText>Limited</w:delText>
              </w:r>
              <w:r w:rsidDel="0004457E">
                <w:rPr>
                  <w:rFonts w:cs="Arial"/>
                </w:rPr>
                <w:delText xml:space="preserve"> </w:delText>
              </w:r>
            </w:del>
            <w:r>
              <w:rPr>
                <w:rFonts w:cs="Arial"/>
              </w:rPr>
              <w:t>plc</w:t>
            </w:r>
            <w:ins w:id="294" w:author="Claire Newton [NESO]" w:date="2025-07-14T20:47:00Z" w16du:dateUtc="2025-07-14T19:47:00Z">
              <w:r w:rsidR="0014455A">
                <w:rPr>
                  <w:rFonts w:cs="Arial"/>
                </w:rPr>
                <w:t>.</w:t>
              </w:r>
            </w:ins>
          </w:p>
        </w:tc>
      </w:tr>
      <w:tr w:rsidR="00F81D7C" w:rsidRPr="007E0B31" w14:paraId="2DA67376" w14:textId="77777777" w:rsidTr="00BB484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95" w:author="Antony Johnson [NESO]" w:date="2025-07-08T20:40:00Z" w16du:dateUtc="2025-07-08T19:40: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trPrChange w:id="296" w:author="Antony Johnson [NESO]" w:date="2025-07-08T20:40:00Z" w16du:dateUtc="2025-07-08T19:40:00Z">
            <w:trPr>
              <w:cantSplit/>
            </w:trPr>
          </w:trPrChange>
        </w:trPr>
        <w:tc>
          <w:tcPr>
            <w:tcW w:w="2884" w:type="dxa"/>
            <w:tcPrChange w:id="297" w:author="Antony Johnson [NESO]" w:date="2025-07-08T20:40:00Z" w16du:dateUtc="2025-07-08T19:40:00Z">
              <w:tcPr>
                <w:tcW w:w="2884" w:type="dxa"/>
              </w:tcPr>
            </w:tcPrChange>
          </w:tcPr>
          <w:p w14:paraId="22F630E2" w14:textId="084D3F3B" w:rsidR="00F81D7C" w:rsidRPr="004F1DF0" w:rsidRDefault="00F81D7C">
            <w:pPr>
              <w:spacing w:before="120"/>
              <w:rPr>
                <w:b/>
              </w:rPr>
              <w:pPrChange w:id="298" w:author="Claire Newton [NESO]" w:date="2025-07-14T20:48:00Z" w16du:dateUtc="2025-07-14T19:48:00Z">
                <w:pPr/>
              </w:pPrChange>
            </w:pPr>
            <w:r w:rsidRPr="004F1DF0">
              <w:rPr>
                <w:rFonts w:cs="Arial"/>
                <w:b/>
              </w:rPr>
              <w:t>Standard Contract Terms</w:t>
            </w:r>
          </w:p>
        </w:tc>
        <w:tc>
          <w:tcPr>
            <w:tcW w:w="6634" w:type="dxa"/>
            <w:tcPrChange w:id="299" w:author="Antony Johnson [NESO]" w:date="2025-07-08T20:40:00Z" w16du:dateUtc="2025-07-08T19:40:00Z">
              <w:tcPr>
                <w:tcW w:w="6634" w:type="dxa"/>
              </w:tcPr>
            </w:tcPrChange>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766A50">
        <w:trPr>
          <w:cantSplit/>
        </w:trPr>
        <w:tc>
          <w:tcPr>
            <w:tcW w:w="2884"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6634" w:type="dxa"/>
          </w:tcPr>
          <w:p w14:paraId="46989946" w14:textId="688136D7" w:rsidR="00F81D7C" w:rsidRPr="005C20E3" w:rsidDel="0014455A" w:rsidRDefault="00F81D7C">
            <w:pPr>
              <w:widowControl/>
              <w:autoSpaceDE w:val="0"/>
              <w:autoSpaceDN w:val="0"/>
              <w:adjustRightInd w:val="0"/>
              <w:snapToGrid w:val="0"/>
              <w:spacing w:before="120" w:after="120" w:line="264" w:lineRule="auto"/>
              <w:jc w:val="both"/>
              <w:rPr>
                <w:del w:id="300" w:author="Claire Newton [NESO]" w:date="2025-07-14T20:48:00Z" w16du:dateUtc="2025-07-14T19:48:00Z"/>
                <w:rFonts w:cs="Arial"/>
                <w:b/>
                <w:bCs/>
                <w:snapToGrid/>
                <w:lang w:val="x-none" w:eastAsia="en-GB"/>
              </w:rPr>
              <w:pPrChange w:id="301" w:author="Claire Newton [NESO]" w:date="2025-07-14T20:48:00Z" w16du:dateUtc="2025-07-14T19:48:00Z">
                <w:pPr>
                  <w:widowControl/>
                  <w:autoSpaceDE w:val="0"/>
                  <w:autoSpaceDN w:val="0"/>
                  <w:adjustRightInd w:val="0"/>
                  <w:snapToGrid w:val="0"/>
                  <w:jc w:val="both"/>
                </w:pPr>
              </w:pPrChange>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7A7C1842" w:rsidR="00F81D7C" w:rsidRPr="007E0B31" w:rsidRDefault="0014455A">
            <w:pPr>
              <w:widowControl/>
              <w:autoSpaceDE w:val="0"/>
              <w:autoSpaceDN w:val="0"/>
              <w:adjustRightInd w:val="0"/>
              <w:snapToGrid w:val="0"/>
              <w:spacing w:before="120" w:after="120" w:line="264" w:lineRule="auto"/>
              <w:jc w:val="both"/>
              <w:rPr>
                <w:rFonts w:cs="Arial"/>
              </w:rPr>
              <w:pPrChange w:id="302" w:author="Claire Newton [NESO]" w:date="2025-07-14T20:48:00Z" w16du:dateUtc="2025-07-14T19:48:00Z">
                <w:pPr>
                  <w:widowControl/>
                  <w:autoSpaceDE w:val="0"/>
                  <w:autoSpaceDN w:val="0"/>
                  <w:adjustRightInd w:val="0"/>
                  <w:snapToGrid w:val="0"/>
                  <w:jc w:val="both"/>
                </w:pPr>
              </w:pPrChange>
            </w:pPr>
            <w:ins w:id="303" w:author="Claire Newton [NESO]" w:date="2025-07-14T20:48:00Z" w16du:dateUtc="2025-07-14T19:48:00Z">
              <w:r>
                <w:rPr>
                  <w:rFonts w:cs="Arial"/>
                  <w:b/>
                  <w:bCs/>
                  <w:snapToGrid/>
                  <w:lang w:val="x-none" w:eastAsia="en-GB"/>
                </w:rPr>
                <w:t xml:space="preserve"> </w:t>
              </w:r>
            </w:ins>
            <w:r w:rsidR="00F81D7C" w:rsidRPr="005C20E3">
              <w:rPr>
                <w:rFonts w:cs="Arial"/>
                <w:b/>
                <w:bCs/>
                <w:snapToGrid/>
                <w:lang w:val="x-none" w:eastAsia="en-GB"/>
              </w:rPr>
              <w:t>Modification Proposal</w:t>
            </w:r>
            <w:r w:rsidR="00F81D7C" w:rsidRPr="005C20E3">
              <w:rPr>
                <w:rFonts w:cs="Arial"/>
                <w:snapToGrid/>
                <w:lang w:val="x-none" w:eastAsia="en-GB"/>
              </w:rPr>
              <w:t xml:space="preserve"> that constitutes an</w:t>
            </w:r>
            <w:r w:rsidR="00F81D7C" w:rsidRPr="005C20E3">
              <w:rPr>
                <w:rFonts w:cs="Arial"/>
                <w:snapToGrid/>
                <w:lang w:eastAsia="en-GB"/>
              </w:rPr>
              <w:t xml:space="preserve"> </w:t>
            </w:r>
            <w:r w:rsidR="00F81D7C" w:rsidRPr="005C20E3">
              <w:rPr>
                <w:rFonts w:cs="Arial"/>
                <w:snapToGrid/>
                <w:lang w:val="x-none" w:eastAsia="en-GB"/>
              </w:rPr>
              <w:t xml:space="preserve">amendment to the </w:t>
            </w:r>
            <w:r w:rsidR="00F81D7C" w:rsidRPr="005C20E3">
              <w:rPr>
                <w:rFonts w:cs="Arial"/>
                <w:b/>
                <w:bCs/>
                <w:snapToGrid/>
                <w:lang w:val="x-none" w:eastAsia="en-GB"/>
              </w:rPr>
              <w:t>Regulated Sections</w:t>
            </w:r>
            <w:r w:rsidR="00F81D7C" w:rsidRPr="005C20E3">
              <w:rPr>
                <w:rFonts w:cs="Arial"/>
                <w:snapToGrid/>
                <w:lang w:val="x-none" w:eastAsia="en-GB"/>
              </w:rPr>
              <w:t xml:space="preserve"> of the</w:t>
            </w:r>
            <w:r w:rsidR="00F81D7C" w:rsidRPr="005C20E3">
              <w:rPr>
                <w:rFonts w:cs="Arial"/>
                <w:snapToGrid/>
                <w:lang w:eastAsia="en-GB"/>
              </w:rPr>
              <w:t xml:space="preserve"> </w:t>
            </w:r>
            <w:r w:rsidR="00F81D7C" w:rsidRPr="005C20E3">
              <w:rPr>
                <w:rFonts w:cs="Arial"/>
                <w:snapToGrid/>
                <w:lang w:val="x-none" w:eastAsia="en-GB"/>
              </w:rPr>
              <w:t xml:space="preserve">Grid Code shall be a </w:t>
            </w:r>
            <w:r w:rsidR="00F81D7C" w:rsidRPr="005C20E3">
              <w:rPr>
                <w:rFonts w:cs="Arial"/>
                <w:b/>
                <w:bCs/>
                <w:snapToGrid/>
                <w:lang w:val="x-none" w:eastAsia="en-GB"/>
              </w:rPr>
              <w:t>Standard Modification</w:t>
            </w:r>
            <w:r w:rsidR="00F81D7C" w:rsidRPr="005C20E3">
              <w:rPr>
                <w:rFonts w:cs="Arial"/>
                <w:snapToGrid/>
                <w:lang w:eastAsia="en-GB"/>
              </w:rPr>
              <w:t xml:space="preserve"> </w:t>
            </w:r>
            <w:r w:rsidR="00F81D7C" w:rsidRPr="005C20E3">
              <w:rPr>
                <w:rFonts w:cs="Arial"/>
                <w:snapToGrid/>
                <w:lang w:val="x-none" w:eastAsia="en-GB"/>
              </w:rPr>
              <w:t xml:space="preserve">except where it is an </w:t>
            </w:r>
            <w:r w:rsidR="00F81D7C" w:rsidRPr="005C20E3">
              <w:rPr>
                <w:rFonts w:cs="Arial"/>
                <w:b/>
                <w:bCs/>
                <w:snapToGrid/>
                <w:lang w:val="x-none" w:eastAsia="en-GB"/>
              </w:rPr>
              <w:t>Urgent Modification</w:t>
            </w:r>
            <w:r w:rsidR="00F81D7C" w:rsidRPr="005C20E3">
              <w:rPr>
                <w:rFonts w:cs="Arial"/>
                <w:snapToGrid/>
                <w:lang w:val="x-none" w:eastAsia="en-GB"/>
              </w:rPr>
              <w:t xml:space="preserve"> or</w:t>
            </w:r>
            <w:r w:rsidR="00F81D7C" w:rsidRPr="005C20E3">
              <w:rPr>
                <w:rFonts w:cs="Arial"/>
                <w:snapToGrid/>
                <w:lang w:eastAsia="en-GB"/>
              </w:rPr>
              <w:t xml:space="preserve"> </w:t>
            </w:r>
            <w:r w:rsidR="00F81D7C" w:rsidRPr="005C20E3">
              <w:rPr>
                <w:rFonts w:cs="Arial"/>
                <w:snapToGrid/>
                <w:lang w:val="x-none" w:eastAsia="en-GB"/>
              </w:rPr>
              <w:t xml:space="preserve">where it meets the </w:t>
            </w:r>
            <w:r w:rsidR="00F81D7C" w:rsidRPr="005C20E3">
              <w:rPr>
                <w:rFonts w:cs="Arial"/>
                <w:b/>
                <w:bCs/>
                <w:snapToGrid/>
                <w:lang w:val="x-none" w:eastAsia="en-GB"/>
              </w:rPr>
              <w:t>Fast Track Criteria</w:t>
            </w:r>
            <w:r w:rsidR="00F81D7C" w:rsidRPr="005C20E3">
              <w:rPr>
                <w:rFonts w:cs="Arial"/>
                <w:snapToGrid/>
                <w:lang w:val="x-none" w:eastAsia="en-GB"/>
              </w:rPr>
              <w:t>.</w:t>
            </w:r>
          </w:p>
        </w:tc>
      </w:tr>
      <w:tr w:rsidR="00F81D7C" w:rsidRPr="007E0B31" w14:paraId="0BE680B8" w14:textId="77777777" w:rsidTr="00766A50">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766A50">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766A50">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766A50">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766A50">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tcPr>
          <w:p w14:paraId="4FEE3525" w14:textId="0B945479" w:rsidR="00F81D7C" w:rsidRPr="000B675D" w:rsidDel="0014455A" w:rsidRDefault="00F81D7C">
            <w:pPr>
              <w:pStyle w:val="Default"/>
              <w:spacing w:before="120" w:after="120" w:line="264" w:lineRule="auto"/>
              <w:jc w:val="both"/>
              <w:rPr>
                <w:del w:id="304" w:author="Claire Newton [NESO]" w:date="2025-07-14T20:48:00Z" w16du:dateUtc="2025-07-14T19:48:00Z"/>
              </w:rPr>
              <w:pPrChange w:id="305" w:author="Claire Newton [NESO]" w:date="2025-07-14T20:48:00Z" w16du:dateUtc="2025-07-14T19:48:00Z">
                <w:pPr>
                  <w:pStyle w:val="Default"/>
                  <w:jc w:val="both"/>
                </w:pPr>
              </w:pPrChange>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pPr>
              <w:pStyle w:val="Default"/>
              <w:spacing w:before="120" w:after="120" w:line="264" w:lineRule="auto"/>
              <w:jc w:val="both"/>
              <w:rPr>
                <w:sz w:val="20"/>
                <w:szCs w:val="20"/>
              </w:rPr>
              <w:pPrChange w:id="306" w:author="Claire Newton [NESO]" w:date="2025-07-14T20:48:00Z" w16du:dateUtc="2025-07-14T19:48:00Z">
                <w:pPr>
                  <w:pStyle w:val="Default"/>
                  <w:jc w:val="both"/>
                </w:pPr>
              </w:pPrChange>
            </w:pPr>
          </w:p>
          <w:p w14:paraId="5B2A0628" w14:textId="4DE42AEA" w:rsidR="00F81D7C" w:rsidRPr="00020048" w:rsidRDefault="00F81D7C">
            <w:pPr>
              <w:pStyle w:val="Default"/>
              <w:spacing w:before="120" w:after="120" w:line="264" w:lineRule="auto"/>
              <w:jc w:val="both"/>
              <w:rPr>
                <w:sz w:val="20"/>
                <w:szCs w:val="20"/>
              </w:rPr>
              <w:pPrChange w:id="307" w:author="Claire Newton [NESO]" w:date="2025-07-14T20:48:00Z" w16du:dateUtc="2025-07-14T19:48:00Z">
                <w:pPr>
                  <w:pStyle w:val="Default"/>
                  <w:jc w:val="both"/>
                </w:pPr>
              </w:pPrChange>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766A50">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766A50">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766A50">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66EBB009"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w:t>
            </w:r>
            <w:ins w:id="308" w:author="Antony Johnson [NESO]" w:date="2025-07-08T20:45:00Z" w16du:dateUtc="2025-07-08T19:45:00Z">
              <w:r w:rsidR="0072241D">
                <w:rPr>
                  <w:rFonts w:cs="Arial"/>
                </w:rPr>
                <w:t xml:space="preserve"> </w:t>
              </w:r>
            </w:ins>
            <w:r w:rsidRPr="007E0B31">
              <w:rPr>
                <w:rFonts w:cs="Arial"/>
              </w:rPr>
              <w:t>kV or 275/11</w:t>
            </w:r>
            <w:ins w:id="309" w:author="Antony Johnson [NESO]" w:date="2025-07-08T20:45:00Z" w16du:dateUtc="2025-07-08T19:45:00Z">
              <w:r w:rsidR="0072241D">
                <w:rPr>
                  <w:rFonts w:cs="Arial"/>
                </w:rPr>
                <w:t xml:space="preserve"> </w:t>
              </w:r>
            </w:ins>
            <w:r w:rsidRPr="007E0B31">
              <w:rPr>
                <w:rFonts w:cs="Arial"/>
              </w:rPr>
              <w:t>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766A50">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766A50">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766A50">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766A50">
        <w:trPr>
          <w:cantSplit/>
        </w:trPr>
        <w:tc>
          <w:tcPr>
            <w:tcW w:w="2884" w:type="dxa"/>
          </w:tcPr>
          <w:p w14:paraId="5B112BC4" w14:textId="77777777" w:rsidR="00F81D7C" w:rsidRPr="007E0B31" w:rsidRDefault="00F81D7C" w:rsidP="00F81D7C">
            <w:pPr>
              <w:pStyle w:val="Arial11Bold"/>
              <w:rPr>
                <w:rFonts w:cs="Arial"/>
              </w:rPr>
            </w:pPr>
            <w:r w:rsidRPr="007E0B31">
              <w:rPr>
                <w:rFonts w:cs="Arial"/>
              </w:rPr>
              <w:t>Subtransmission System</w:t>
            </w:r>
          </w:p>
        </w:tc>
        <w:tc>
          <w:tcPr>
            <w:tcW w:w="6634"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766A50">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766A50">
        <w:trPr>
          <w:cantSplit/>
        </w:trPr>
        <w:tc>
          <w:tcPr>
            <w:tcW w:w="2884"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6634" w:type="dxa"/>
          </w:tcPr>
          <w:p w14:paraId="3ED2E251" w14:textId="3DF6EF20" w:rsidR="00F81D7C" w:rsidRPr="007E0B31" w:rsidRDefault="00F81D7C" w:rsidP="00F81D7C">
            <w:pPr>
              <w:pStyle w:val="TableArial11"/>
              <w:rPr>
                <w:rFonts w:cs="Arial"/>
              </w:rPr>
            </w:pPr>
            <w:r w:rsidRPr="007E0B31">
              <w:rPr>
                <w:rFonts w:cs="Arial"/>
              </w:rPr>
              <w:t>Any voltage greater than 200</w:t>
            </w:r>
            <w:ins w:id="310" w:author="Antony Johnson [NESO]" w:date="2025-07-08T20:45:00Z" w16du:dateUtc="2025-07-08T19:45:00Z">
              <w:r w:rsidR="006E66DF">
                <w:rPr>
                  <w:rFonts w:cs="Arial"/>
                </w:rPr>
                <w:t xml:space="preserve"> </w:t>
              </w:r>
            </w:ins>
            <w:r w:rsidRPr="007E0B31">
              <w:rPr>
                <w:rFonts w:cs="Arial"/>
              </w:rPr>
              <w:t>kV.</w:t>
            </w:r>
          </w:p>
        </w:tc>
      </w:tr>
      <w:tr w:rsidR="00F81D7C" w:rsidRPr="007E0B31" w14:paraId="207CFB67" w14:textId="77777777" w:rsidTr="00766A50">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766A50">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766A50">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tcPr>
          <w:p w14:paraId="3CAA8D12" w14:textId="77777777" w:rsidR="00F81D7C" w:rsidRPr="007E0B31" w:rsidRDefault="00F81D7C" w:rsidP="0014455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Del="00E82AF9" w:rsidRDefault="00F81D7C">
            <w:pPr>
              <w:pStyle w:val="TableArial11"/>
              <w:ind w:left="576" w:hanging="576"/>
              <w:rPr>
                <w:del w:id="311" w:author="Antony Johnson [NESO]" w:date="2025-07-08T20:46:00Z" w16du:dateUtc="2025-07-08T19:46:00Z"/>
                <w:rFonts w:cs="Arial"/>
              </w:rPr>
              <w:pPrChange w:id="312" w:author="Claire Newton [NESO]" w:date="2025-07-14T20:49:00Z" w16du:dateUtc="2025-07-14T19:49:00Z">
                <w:pPr>
                  <w:pStyle w:val="TableArial11"/>
                  <w:ind w:left="567" w:hanging="567"/>
                </w:pPr>
              </w:pPrChange>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Del="00E82AF9" w:rsidRDefault="00F81D7C">
            <w:pPr>
              <w:pStyle w:val="TableArial11"/>
              <w:ind w:left="576" w:hanging="576"/>
              <w:rPr>
                <w:del w:id="313" w:author="Antony Johnson [NESO]" w:date="2025-07-08T20:46:00Z" w16du:dateUtc="2025-07-08T19:46:00Z"/>
              </w:rPr>
              <w:pPrChange w:id="314" w:author="Claire Newton [NESO]" w:date="2025-07-14T20:49:00Z" w16du:dateUtc="2025-07-14T19:49:00Z">
                <w:pPr/>
              </w:pPrChange>
            </w:pPr>
          </w:p>
          <w:p w14:paraId="75F2CFA4" w14:textId="7AF4E47E" w:rsidR="00F81D7C" w:rsidRPr="000F734A" w:rsidRDefault="00F81D7C">
            <w:pPr>
              <w:spacing w:before="120" w:after="120" w:line="264" w:lineRule="auto"/>
              <w:ind w:left="576" w:hanging="576"/>
              <w:pPrChange w:id="315" w:author="Claire Newton [NESO]" w:date="2025-07-14T20:49:00Z" w16du:dateUtc="2025-07-14T19:49:00Z">
                <w:pPr>
                  <w:jc w:val="center"/>
                </w:pPr>
              </w:pPrChange>
            </w:pPr>
          </w:p>
        </w:tc>
      </w:tr>
      <w:tr w:rsidR="00793E36" w:rsidRPr="007E0B31" w14:paraId="6FF87DAA" w14:textId="77777777" w:rsidTr="00766A50">
        <w:trPr>
          <w:cantSplit/>
          <w:ins w:id="316" w:author="Antony Johnson [NESO]" w:date="2025-07-08T20:48:00Z"/>
        </w:trPr>
        <w:tc>
          <w:tcPr>
            <w:tcW w:w="2884" w:type="dxa"/>
          </w:tcPr>
          <w:p w14:paraId="204EC47F" w14:textId="180B8FD9" w:rsidR="00793E36" w:rsidRPr="00DB341C" w:rsidRDefault="00793E36" w:rsidP="00793E36">
            <w:pPr>
              <w:pStyle w:val="Arial11Bold"/>
              <w:rPr>
                <w:ins w:id="317" w:author="Antony Johnson [NESO]" w:date="2025-07-08T20:48:00Z" w16du:dateUtc="2025-07-08T19:48:00Z"/>
                <w:rFonts w:cs="Arial"/>
              </w:rPr>
            </w:pPr>
            <w:ins w:id="318" w:author="Antony Johnson [NESO]" w:date="2025-07-08T20:48:00Z" w16du:dateUtc="2025-07-08T19:48:00Z">
              <w:r w:rsidRPr="007E0B31">
                <w:rPr>
                  <w:rFonts w:cs="Arial"/>
                </w:rPr>
                <w:t>Synchronous Area</w:t>
              </w:r>
            </w:ins>
          </w:p>
        </w:tc>
        <w:tc>
          <w:tcPr>
            <w:tcW w:w="6634" w:type="dxa"/>
          </w:tcPr>
          <w:p w14:paraId="08D50A4A" w14:textId="4AF0A31C" w:rsidR="00793E36" w:rsidRPr="00DB341C" w:rsidRDefault="00793E36" w:rsidP="00793E36">
            <w:pPr>
              <w:pStyle w:val="TableArial11"/>
              <w:rPr>
                <w:ins w:id="319" w:author="Antony Johnson [NESO]" w:date="2025-07-08T20:48:00Z" w16du:dateUtc="2025-07-08T19:48:00Z"/>
                <w:rFonts w:cs="Arial"/>
              </w:rPr>
            </w:pPr>
            <w:ins w:id="320" w:author="Antony Johnson [NESO]" w:date="2025-07-08T20:48:00Z" w16du:dateUtc="2025-07-08T19:48:00Z">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ins>
            <w:ins w:id="321" w:author="Antony Johnson [NESO]" w:date="2025-07-08T20:50:00Z" w16du:dateUtc="2025-07-08T19:50:00Z">
              <w:r w:rsidR="00196DC2">
                <w:rPr>
                  <w:rFonts w:cs="Arial"/>
                </w:rPr>
                <w:t>.</w:t>
              </w:r>
            </w:ins>
          </w:p>
        </w:tc>
      </w:tr>
      <w:tr w:rsidR="00F81D7C" w:rsidRPr="007E0B31" w14:paraId="17661C2E" w14:textId="77777777" w:rsidTr="00766A50">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766A50">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766A50">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766A50">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rsidDel="003A34FE" w14:paraId="15108730" w14:textId="11D379AE" w:rsidTr="00766A50">
        <w:trPr>
          <w:cantSplit/>
          <w:del w:id="322" w:author="Antony Johnson [NESO]" w:date="2025-07-08T20:49:00Z"/>
        </w:trPr>
        <w:tc>
          <w:tcPr>
            <w:tcW w:w="2884" w:type="dxa"/>
          </w:tcPr>
          <w:p w14:paraId="1D2DBBCB" w14:textId="03801D66" w:rsidR="00F81D7C" w:rsidRPr="007E0B31" w:rsidDel="003A34FE" w:rsidRDefault="00F81D7C" w:rsidP="00F81D7C">
            <w:pPr>
              <w:pStyle w:val="Level1Text"/>
              <w:tabs>
                <w:tab w:val="left" w:pos="0"/>
              </w:tabs>
              <w:ind w:left="0" w:firstLine="0"/>
              <w:rPr>
                <w:del w:id="323" w:author="Antony Johnson [NESO]" w:date="2025-07-08T20:49:00Z" w16du:dateUtc="2025-07-08T19:49:00Z"/>
                <w:rFonts w:cs="Arial"/>
                <w:b/>
                <w:color w:val="auto"/>
                <w:lang w:val="en-GB"/>
              </w:rPr>
            </w:pPr>
            <w:del w:id="324" w:author="Antony Johnson [NESO]" w:date="2025-07-08T20:49:00Z" w16du:dateUtc="2025-07-08T19:49:00Z">
              <w:r w:rsidRPr="007E0B31" w:rsidDel="003A34FE">
                <w:rPr>
                  <w:rFonts w:cs="Arial"/>
                  <w:b/>
                  <w:color w:val="auto"/>
                  <w:lang w:val="en-GB"/>
                </w:rPr>
                <w:delText>Synchronous Area</w:delText>
              </w:r>
            </w:del>
          </w:p>
        </w:tc>
        <w:tc>
          <w:tcPr>
            <w:tcW w:w="6634" w:type="dxa"/>
          </w:tcPr>
          <w:p w14:paraId="7E8A273F" w14:textId="64F47904" w:rsidR="00F81D7C" w:rsidRPr="007E0B31" w:rsidDel="003A34FE" w:rsidRDefault="00F81D7C" w:rsidP="00F81D7C">
            <w:pPr>
              <w:jc w:val="both"/>
              <w:rPr>
                <w:del w:id="325" w:author="Antony Johnson [NESO]" w:date="2025-07-08T20:49:00Z" w16du:dateUtc="2025-07-08T19:49:00Z"/>
                <w:rFonts w:cs="Arial"/>
              </w:rPr>
            </w:pPr>
            <w:del w:id="326" w:author="Antony Johnson [NESO]" w:date="2025-07-08T20:49:00Z" w16du:dateUtc="2025-07-08T19:49:00Z">
              <w:r w:rsidRPr="007E0B31" w:rsidDel="003A34FE">
                <w:rPr>
                  <w:rFonts w:cs="Arial"/>
                </w:rPr>
                <w:delText xml:space="preserve">An area covered by synchronously interconnected </w:delText>
              </w:r>
              <w:r w:rsidRPr="007E0B31" w:rsidDel="003A34FE">
                <w:rPr>
                  <w:rFonts w:cs="Arial"/>
                  <w:b/>
                </w:rPr>
                <w:delText>Transmission Licensees</w:delText>
              </w:r>
              <w:r w:rsidRPr="007E0B31" w:rsidDel="003A34FE">
                <w:rPr>
                  <w:rFonts w:cs="Arial"/>
                </w:rPr>
                <w:delText xml:space="preserve">, such as the </w:delText>
              </w:r>
              <w:r w:rsidRPr="007E0B31" w:rsidDel="003A34FE">
                <w:rPr>
                  <w:rFonts w:cs="Arial"/>
                  <w:b/>
                </w:rPr>
                <w:delText xml:space="preserve">Synchronous Areas </w:delText>
              </w:r>
              <w:r w:rsidRPr="007E0B31" w:rsidDel="003A34FE">
                <w:rPr>
                  <w:rFonts w:cs="Arial"/>
                </w:rPr>
                <w:delText xml:space="preserve">of Continental Europe, Great Britain, Ireland-Northern Ireland and Nordic and the power systems of Lithuania, Latvia and Estonia, together referred to as ‘Baltic’ which are part of a wider </w:delText>
              </w:r>
              <w:r w:rsidRPr="007E0B31" w:rsidDel="003A34FE">
                <w:rPr>
                  <w:rFonts w:cs="Arial"/>
                  <w:b/>
                </w:rPr>
                <w:delText>Synchronous Area</w:delText>
              </w:r>
              <w:r w:rsidRPr="007E0B31" w:rsidDel="003A34FE">
                <w:rPr>
                  <w:rFonts w:cs="Arial"/>
                </w:rPr>
                <w:delText>;</w:delText>
              </w:r>
            </w:del>
          </w:p>
        </w:tc>
      </w:tr>
      <w:tr w:rsidR="00F81D7C" w:rsidRPr="007E0B31" w14:paraId="5C3BD77A" w14:textId="77777777" w:rsidTr="00766A50">
        <w:trPr>
          <w:cantSplit/>
        </w:trPr>
        <w:tc>
          <w:tcPr>
            <w:tcW w:w="2884"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6634"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766A50">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766A50">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766A50">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766A50">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766A50">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766A50">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766A50">
        <w:trPr>
          <w:cantSplit/>
        </w:trPr>
        <w:tc>
          <w:tcPr>
            <w:tcW w:w="2884" w:type="dxa"/>
          </w:tcPr>
          <w:p w14:paraId="32A93813" w14:textId="77777777" w:rsidR="00F81D7C" w:rsidRPr="007E0B31" w:rsidRDefault="00F81D7C">
            <w:pPr>
              <w:pStyle w:val="Level1Text"/>
              <w:tabs>
                <w:tab w:val="left" w:pos="0"/>
              </w:tabs>
              <w:spacing w:before="120"/>
              <w:ind w:left="0" w:firstLine="0"/>
              <w:rPr>
                <w:rFonts w:cs="Arial"/>
                <w:b/>
                <w:color w:val="auto"/>
              </w:rPr>
              <w:pPrChange w:id="327" w:author="Claire Newton [NESO]" w:date="2025-07-14T20:50:00Z" w16du:dateUtc="2025-07-14T19:50:00Z">
                <w:pPr>
                  <w:pStyle w:val="Level1Text"/>
                  <w:tabs>
                    <w:tab w:val="left" w:pos="0"/>
                  </w:tabs>
                  <w:ind w:left="0" w:firstLine="0"/>
                </w:pPr>
              </w:pPrChange>
            </w:pPr>
            <w:r w:rsidRPr="007E0B31">
              <w:rPr>
                <w:rFonts w:cs="Arial"/>
                <w:b/>
                <w:color w:val="auto"/>
              </w:rPr>
              <w:t>Synchronous Power-Generating Module</w:t>
            </w:r>
          </w:p>
        </w:tc>
        <w:tc>
          <w:tcPr>
            <w:tcW w:w="6634" w:type="dxa"/>
          </w:tcPr>
          <w:p w14:paraId="20D90948" w14:textId="6579D802" w:rsidR="00F81D7C" w:rsidRPr="007E0B31" w:rsidRDefault="00F81D7C">
            <w:pPr>
              <w:pStyle w:val="Level1Text"/>
              <w:tabs>
                <w:tab w:val="left" w:pos="0"/>
              </w:tabs>
              <w:spacing w:before="120"/>
              <w:ind w:left="0" w:firstLine="0"/>
              <w:jc w:val="both"/>
              <w:rPr>
                <w:rFonts w:cs="Arial"/>
                <w:color w:val="auto"/>
                <w:lang w:val="en-GB"/>
              </w:rPr>
              <w:pPrChange w:id="328" w:author="Claire Newton [NESO]" w:date="2025-07-14T20:50:00Z" w16du:dateUtc="2025-07-14T19:50:00Z">
                <w:pPr>
                  <w:pStyle w:val="Level1Text"/>
                  <w:tabs>
                    <w:tab w:val="left" w:pos="0"/>
                  </w:tabs>
                  <w:ind w:left="0" w:firstLine="0"/>
                  <w:jc w:val="both"/>
                </w:pPr>
              </w:pPrChange>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766A50">
        <w:trPr>
          <w:cantSplit/>
        </w:trPr>
        <w:tc>
          <w:tcPr>
            <w:tcW w:w="2884" w:type="dxa"/>
          </w:tcPr>
          <w:p w14:paraId="30913130" w14:textId="77777777" w:rsidR="00F81D7C" w:rsidRPr="007E0B31" w:rsidRDefault="00F81D7C">
            <w:pPr>
              <w:pStyle w:val="Level1Text"/>
              <w:tabs>
                <w:tab w:val="left" w:pos="0"/>
              </w:tabs>
              <w:spacing w:before="120"/>
              <w:ind w:left="0" w:firstLine="0"/>
              <w:rPr>
                <w:rFonts w:cs="Arial"/>
                <w:b/>
                <w:color w:val="auto"/>
              </w:rPr>
              <w:pPrChange w:id="329" w:author="Claire Newton [NESO]" w:date="2025-07-14T20:50:00Z" w16du:dateUtc="2025-07-14T19:50:00Z">
                <w:pPr>
                  <w:pStyle w:val="Level1Text"/>
                  <w:tabs>
                    <w:tab w:val="left" w:pos="0"/>
                  </w:tabs>
                  <w:ind w:left="0" w:firstLine="0"/>
                </w:pPr>
              </w:pPrChange>
            </w:pPr>
            <w:r w:rsidRPr="007E0B31">
              <w:rPr>
                <w:rFonts w:cs="Arial"/>
                <w:b/>
                <w:color w:val="auto"/>
              </w:rPr>
              <w:t>Synchronous Power Generating Module Matrix</w:t>
            </w:r>
          </w:p>
        </w:tc>
        <w:tc>
          <w:tcPr>
            <w:tcW w:w="6634" w:type="dxa"/>
          </w:tcPr>
          <w:p w14:paraId="4D18C552" w14:textId="77777777" w:rsidR="00F81D7C" w:rsidRPr="007E0B31" w:rsidRDefault="00F81D7C">
            <w:pPr>
              <w:pStyle w:val="Level1Text"/>
              <w:tabs>
                <w:tab w:val="left" w:pos="0"/>
              </w:tabs>
              <w:spacing w:before="120"/>
              <w:ind w:left="0" w:firstLine="0"/>
              <w:jc w:val="both"/>
              <w:rPr>
                <w:rFonts w:cs="Arial"/>
                <w:color w:val="auto"/>
              </w:rPr>
              <w:pPrChange w:id="330" w:author="Claire Newton [NESO]" w:date="2025-07-14T20:50:00Z" w16du:dateUtc="2025-07-14T19:50:00Z">
                <w:pPr>
                  <w:pStyle w:val="Level1Text"/>
                  <w:tabs>
                    <w:tab w:val="left" w:pos="0"/>
                  </w:tabs>
                  <w:ind w:left="0" w:firstLine="0"/>
                  <w:jc w:val="both"/>
                </w:pPr>
              </w:pPrChange>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766A50">
        <w:trPr>
          <w:cantSplit/>
        </w:trPr>
        <w:tc>
          <w:tcPr>
            <w:tcW w:w="2884" w:type="dxa"/>
          </w:tcPr>
          <w:p w14:paraId="7A652147" w14:textId="77777777" w:rsidR="00F81D7C" w:rsidRPr="007E0B31" w:rsidRDefault="00F81D7C">
            <w:pPr>
              <w:pStyle w:val="Level1Text"/>
              <w:tabs>
                <w:tab w:val="left" w:pos="0"/>
              </w:tabs>
              <w:spacing w:before="120"/>
              <w:ind w:left="0" w:firstLine="0"/>
              <w:rPr>
                <w:rFonts w:cs="Arial"/>
                <w:b/>
                <w:color w:val="auto"/>
              </w:rPr>
              <w:pPrChange w:id="331" w:author="Claire Newton [NESO]" w:date="2025-07-14T20:50:00Z" w16du:dateUtc="2025-07-14T19:50:00Z">
                <w:pPr>
                  <w:pStyle w:val="Level1Text"/>
                  <w:tabs>
                    <w:tab w:val="left" w:pos="0"/>
                  </w:tabs>
                  <w:ind w:left="0" w:firstLine="0"/>
                </w:pPr>
              </w:pPrChange>
            </w:pPr>
            <w:r w:rsidRPr="007E0B31">
              <w:rPr>
                <w:rFonts w:cs="Arial"/>
                <w:b/>
                <w:color w:val="auto"/>
              </w:rPr>
              <w:t>Synchronous Power Generating Module Planning Matrix</w:t>
            </w:r>
          </w:p>
        </w:tc>
        <w:tc>
          <w:tcPr>
            <w:tcW w:w="6634" w:type="dxa"/>
          </w:tcPr>
          <w:p w14:paraId="14BAA9B1" w14:textId="77777777" w:rsidR="00F81D7C" w:rsidRPr="007E0B31" w:rsidRDefault="00F81D7C">
            <w:pPr>
              <w:pStyle w:val="Level1Text"/>
              <w:tabs>
                <w:tab w:val="left" w:pos="0"/>
              </w:tabs>
              <w:spacing w:before="120"/>
              <w:ind w:left="0" w:firstLine="0"/>
              <w:jc w:val="both"/>
              <w:rPr>
                <w:rFonts w:cs="Arial"/>
                <w:color w:val="auto"/>
              </w:rPr>
              <w:pPrChange w:id="332" w:author="Claire Newton [NESO]" w:date="2025-07-14T20:50:00Z" w16du:dateUtc="2025-07-14T19:50:00Z">
                <w:pPr>
                  <w:pStyle w:val="Level1Text"/>
                  <w:tabs>
                    <w:tab w:val="left" w:pos="0"/>
                  </w:tabs>
                  <w:ind w:left="0" w:firstLine="0"/>
                  <w:jc w:val="both"/>
                </w:pPr>
              </w:pPrChange>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766A50">
        <w:trPr>
          <w:cantSplit/>
        </w:trPr>
        <w:tc>
          <w:tcPr>
            <w:tcW w:w="2884" w:type="dxa"/>
          </w:tcPr>
          <w:p w14:paraId="76651346" w14:textId="77777777" w:rsidR="00F81D7C" w:rsidRPr="007E0B31" w:rsidRDefault="00F81D7C">
            <w:pPr>
              <w:pStyle w:val="Level1Text"/>
              <w:tabs>
                <w:tab w:val="left" w:pos="0"/>
              </w:tabs>
              <w:spacing w:before="120"/>
              <w:ind w:left="0" w:firstLine="0"/>
              <w:rPr>
                <w:rFonts w:cs="Arial"/>
                <w:b/>
                <w:color w:val="auto"/>
              </w:rPr>
              <w:pPrChange w:id="333" w:author="Claire Newton [NESO]" w:date="2025-07-14T20:50:00Z" w16du:dateUtc="2025-07-14T19:50:00Z">
                <w:pPr>
                  <w:pStyle w:val="Level1Text"/>
                  <w:tabs>
                    <w:tab w:val="left" w:pos="0"/>
                  </w:tabs>
                  <w:ind w:left="0" w:firstLine="0"/>
                </w:pPr>
              </w:pPrChange>
            </w:pPr>
            <w:r w:rsidRPr="007E0B31">
              <w:rPr>
                <w:rFonts w:cs="Arial"/>
                <w:b/>
                <w:color w:val="auto"/>
              </w:rPr>
              <w:t>Synchronous Power Generating Unit</w:t>
            </w:r>
          </w:p>
        </w:tc>
        <w:tc>
          <w:tcPr>
            <w:tcW w:w="6634" w:type="dxa"/>
          </w:tcPr>
          <w:p w14:paraId="1EA159FF" w14:textId="77777777" w:rsidR="00F81D7C" w:rsidRPr="007E0B31" w:rsidRDefault="00F81D7C">
            <w:pPr>
              <w:pStyle w:val="Level1Text"/>
              <w:tabs>
                <w:tab w:val="left" w:pos="0"/>
              </w:tabs>
              <w:spacing w:before="120"/>
              <w:ind w:left="0" w:firstLine="0"/>
              <w:jc w:val="both"/>
              <w:rPr>
                <w:rFonts w:cs="Arial"/>
                <w:color w:val="auto"/>
              </w:rPr>
              <w:pPrChange w:id="334" w:author="Claire Newton [NESO]" w:date="2025-07-14T20:50:00Z" w16du:dateUtc="2025-07-14T19:50:00Z">
                <w:pPr>
                  <w:pStyle w:val="Level1Text"/>
                  <w:tabs>
                    <w:tab w:val="left" w:pos="0"/>
                  </w:tabs>
                  <w:ind w:left="0" w:firstLine="0"/>
                  <w:jc w:val="both"/>
                </w:pPr>
              </w:pPrChange>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r w:rsidRPr="001B5D6B">
              <w:rPr>
                <w:rFonts w:cs="Arial"/>
                <w:bCs/>
                <w:color w:val="auto"/>
                <w:rPrChange w:id="335" w:author="Antony Johnson [NESO]" w:date="2025-07-08T20:53:00Z" w16du:dateUtc="2025-07-08T19:53:00Z">
                  <w:rPr>
                    <w:rFonts w:cs="Arial"/>
                    <w:b/>
                    <w:color w:val="auto"/>
                  </w:rPr>
                </w:rPrChange>
              </w:rPr>
              <w:t>.</w:t>
            </w:r>
          </w:p>
        </w:tc>
      </w:tr>
      <w:tr w:rsidR="00F81D7C" w:rsidRPr="007E0B31" w14:paraId="7CE97EC2" w14:textId="77777777" w:rsidTr="00766A50">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766A50">
        <w:trPr>
          <w:cantSplit/>
        </w:trPr>
        <w:tc>
          <w:tcPr>
            <w:tcW w:w="2884" w:type="dxa"/>
          </w:tcPr>
          <w:p w14:paraId="24B0D1A3" w14:textId="77777777" w:rsidR="00F81D7C" w:rsidRPr="007E0B31" w:rsidRDefault="00F81D7C" w:rsidP="00F81D7C">
            <w:pPr>
              <w:pStyle w:val="Arial11Bold"/>
              <w:rPr>
                <w:rFonts w:cs="Arial"/>
              </w:rPr>
            </w:pPr>
            <w:r w:rsidRPr="007E0B31">
              <w:rPr>
                <w:rFonts w:cs="Arial"/>
              </w:rPr>
              <w:t>System</w:t>
            </w:r>
          </w:p>
        </w:tc>
        <w:tc>
          <w:tcPr>
            <w:tcW w:w="6634"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766A50">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766A50">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766A50">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766A50">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766A50">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766A50">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766A50">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766A50">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766A50">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766A50">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766A50">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766A50">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766A50">
        <w:trPr>
          <w:cantSplit/>
        </w:trPr>
        <w:tc>
          <w:tcPr>
            <w:tcW w:w="2884" w:type="dxa"/>
          </w:tcPr>
          <w:p w14:paraId="7FC4DAB5" w14:textId="7005E6F4" w:rsidR="00F81D7C" w:rsidRPr="007E0B31" w:rsidRDefault="00F81D7C" w:rsidP="00F81D7C">
            <w:pPr>
              <w:pStyle w:val="Arial11Bold"/>
              <w:rPr>
                <w:rFonts w:cs="Arial"/>
              </w:rPr>
            </w:pPr>
            <w:r w:rsidRPr="00636020">
              <w:rPr>
                <w:bCs/>
              </w:rPr>
              <w:t>System Restoration Plan</w:t>
            </w:r>
          </w:p>
        </w:tc>
        <w:tc>
          <w:tcPr>
            <w:tcW w:w="6634"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766A50">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del w:id="336" w:author="Antony Johnson [NESO]" w:date="2025-07-08T20:54:00Z" w16du:dateUtc="2025-07-08T19:54:00Z">
              <w:r w:rsidRPr="002A73E9" w:rsidDel="00C028C1">
                <w:rPr>
                  <w:rFonts w:cs="Arial"/>
                  <w:b/>
                </w:rPr>
                <w:delText>e</w:delText>
              </w:r>
            </w:del>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766A50">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766A50">
        <w:trPr>
          <w:cantSplit/>
        </w:trPr>
        <w:tc>
          <w:tcPr>
            <w:tcW w:w="2884"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6634" w:type="dxa"/>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766A50">
        <w:trPr>
          <w:cantSplit/>
        </w:trPr>
        <w:tc>
          <w:tcPr>
            <w:tcW w:w="2884"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6634" w:type="dxa"/>
          </w:tcPr>
          <w:p w14:paraId="3E1A2B55" w14:textId="61971953" w:rsidR="00F81D7C" w:rsidRPr="007E0B31" w:rsidRDefault="00F81D7C" w:rsidP="00F81D7C">
            <w:pPr>
              <w:pStyle w:val="TableArial11"/>
              <w:rPr>
                <w:rFonts w:cs="Arial"/>
              </w:rPr>
            </w:pPr>
            <w:bookmarkStart w:id="33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37"/>
            <w:r w:rsidRPr="007E0B31">
              <w:rPr>
                <w:rFonts w:cs="Arial"/>
              </w:rPr>
              <w:t>.</w:t>
            </w:r>
          </w:p>
        </w:tc>
      </w:tr>
      <w:tr w:rsidR="00F81D7C" w:rsidRPr="007E0B31" w14:paraId="1DA61D3F" w14:textId="77777777" w:rsidTr="00766A50">
        <w:trPr>
          <w:cantSplit/>
        </w:trPr>
        <w:tc>
          <w:tcPr>
            <w:tcW w:w="2884"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6634" w:type="dxa"/>
          </w:tcPr>
          <w:p w14:paraId="62BA3C3F" w14:textId="7BBA8F9D" w:rsidR="00F81D7C" w:rsidRPr="007E0B31" w:rsidRDefault="00F81D7C" w:rsidP="00F81D7C">
            <w:pPr>
              <w:pStyle w:val="TableArial11"/>
              <w:rPr>
                <w:rFonts w:cs="Arial"/>
              </w:rPr>
            </w:pPr>
            <w:bookmarkStart w:id="33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w:t>
            </w:r>
            <w:r w:rsidRPr="00F213AE">
              <w:rPr>
                <w:rFonts w:cs="Arial"/>
                <w:b/>
                <w:bCs/>
                <w:rPrChange w:id="339" w:author="Antony Johnson [NESO]" w:date="2025-07-08T20:56:00Z" w16du:dateUtc="2025-07-08T19:56:00Z">
                  <w:rPr>
                    <w:rFonts w:cs="Arial"/>
                  </w:rPr>
                </w:rPrChange>
              </w:rPr>
              <w:t>C</w:t>
            </w:r>
            <w:r w:rsidRPr="007E0B31">
              <w:rPr>
                <w:rFonts w:cs="Arial"/>
                <w:b/>
              </w:rPr>
              <w:t>ategory 4 Intertripping Scheme</w:t>
            </w:r>
            <w:r w:rsidRPr="007E0B31">
              <w:rPr>
                <w:rFonts w:cs="Arial"/>
              </w:rPr>
              <w:t>.</w:t>
            </w:r>
            <w:bookmarkEnd w:id="338"/>
          </w:p>
        </w:tc>
      </w:tr>
      <w:tr w:rsidR="00F81D7C" w:rsidRPr="007E0B31" w14:paraId="5E31ADD9" w14:textId="77777777" w:rsidTr="00766A50">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tcPr>
          <w:p w14:paraId="0FFC5410" w14:textId="006E3A4F"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This will normally be 50.00</w:t>
            </w:r>
            <w:ins w:id="340" w:author="Antony Johnson [NESO]" w:date="2025-07-08T20:56:00Z" w16du:dateUtc="2025-07-08T19:56:00Z">
              <w:r w:rsidR="00DD65B4">
                <w:rPr>
                  <w:rFonts w:cs="Arial"/>
                </w:rPr>
                <w:t xml:space="preserve"> </w:t>
              </w:r>
            </w:ins>
            <w:r w:rsidRPr="007E0B31">
              <w:rPr>
                <w:rFonts w:cs="Arial"/>
              </w:rPr>
              <w:t>Hz plus or minus 0.05</w:t>
            </w:r>
            <w:ins w:id="341" w:author="Antony Johnson [NESO]" w:date="2025-07-08T20:56:00Z" w16du:dateUtc="2025-07-08T19:56:00Z">
              <w:r w:rsidR="00DD65B4">
                <w:rPr>
                  <w:rFonts w:cs="Arial"/>
                </w:rPr>
                <w:t xml:space="preserve"> </w:t>
              </w:r>
            </w:ins>
            <w:r w:rsidRPr="007E0B31">
              <w:rPr>
                <w:rFonts w:cs="Arial"/>
              </w:rPr>
              <w:t xml:space="preserve">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766A50">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766A50">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766A50">
        <w:trPr>
          <w:cantSplit/>
        </w:trPr>
        <w:tc>
          <w:tcPr>
            <w:tcW w:w="2884" w:type="dxa"/>
          </w:tcPr>
          <w:p w14:paraId="567E2BEF" w14:textId="695F4B81" w:rsidR="00F81D7C" w:rsidRDefault="00F81D7C" w:rsidP="00F81D7C">
            <w:pPr>
              <w:pStyle w:val="Arial11Bold"/>
              <w:rPr>
                <w:rFonts w:cs="Arial"/>
              </w:rPr>
            </w:pPr>
            <w:r w:rsidRPr="0081264E">
              <w:rPr>
                <w:rFonts w:cs="Arial"/>
              </w:rPr>
              <w:t>TERRE Activation Period</w:t>
            </w:r>
          </w:p>
        </w:tc>
        <w:tc>
          <w:tcPr>
            <w:tcW w:w="6634" w:type="dxa"/>
          </w:tcPr>
          <w:p w14:paraId="41684B89" w14:textId="03521A14"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w:t>
            </w:r>
            <w:ins w:id="342" w:author="Antony Johnson [NESO]" w:date="2025-07-08T20:58:00Z" w16du:dateUtc="2025-07-08T19:58:00Z">
              <w:r w:rsidR="008153A2">
                <w:rPr>
                  <w:rFonts w:cs="Arial"/>
                </w:rPr>
                <w:t xml:space="preserve">hours </w:t>
              </w:r>
            </w:ins>
            <w:r w:rsidRPr="0081264E">
              <w:rPr>
                <w:rFonts w:cs="Arial"/>
              </w:rPr>
              <w:t>to 10:15</w:t>
            </w:r>
            <w:ins w:id="343" w:author="Antony Johnson [NESO]" w:date="2025-07-08T20:58:00Z" w16du:dateUtc="2025-07-08T19:58:00Z">
              <w:r w:rsidR="008153A2">
                <w:rPr>
                  <w:rFonts w:cs="Arial"/>
                </w:rPr>
                <w:t xml:space="preserve"> hours</w:t>
              </w:r>
            </w:ins>
            <w:r w:rsidRPr="0081264E">
              <w:rPr>
                <w:rFonts w:cs="Arial"/>
              </w:rPr>
              <w:t xml:space="preserve">).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766A50">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tcPr>
          <w:p w14:paraId="671C74AE" w14:textId="6187CD7F"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w:t>
            </w:r>
            <w:ins w:id="344" w:author="Antony Johnson [NESO]" w:date="2025-07-08T20:58:00Z" w16du:dateUtc="2025-07-08T19:58:00Z">
              <w:r w:rsidR="00532A97">
                <w:rPr>
                  <w:rFonts w:cs="Arial"/>
                </w:rPr>
                <w:t xml:space="preserve">hours </w:t>
              </w:r>
            </w:ins>
            <w:r w:rsidRPr="0081264E">
              <w:rPr>
                <w:rFonts w:cs="Arial"/>
              </w:rPr>
              <w:t>to 11:00</w:t>
            </w:r>
            <w:ins w:id="345" w:author="Antony Johnson [NESO]" w:date="2025-07-08T20:58:00Z" w16du:dateUtc="2025-07-08T19:58:00Z">
              <w:r w:rsidR="00532A97">
                <w:rPr>
                  <w:rFonts w:cs="Arial"/>
                </w:rPr>
                <w:t xml:space="preserve"> hours</w:t>
              </w:r>
            </w:ins>
            <w:r w:rsidRPr="0081264E">
              <w:rPr>
                <w:rFonts w:cs="Arial"/>
              </w:rPr>
              <w:t xml:space="preserve">).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766A50">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766A50">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766A50">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766A50">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766A50">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766A50">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766A50">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766A50">
        <w:trPr>
          <w:cantSplit/>
        </w:trPr>
        <w:tc>
          <w:tcPr>
            <w:tcW w:w="2884" w:type="dxa"/>
          </w:tcPr>
          <w:p w14:paraId="1F60112F" w14:textId="41D5FEBC" w:rsidR="00F81D7C" w:rsidRPr="00875FA6" w:rsidRDefault="00F81D7C" w:rsidP="00F81D7C">
            <w:pPr>
              <w:pStyle w:val="Arial11Bold"/>
            </w:pPr>
            <w:r w:rsidRPr="00875FA6">
              <w:t>Test Plan</w:t>
            </w:r>
          </w:p>
        </w:tc>
        <w:tc>
          <w:tcPr>
            <w:tcW w:w="6634"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766A50">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766A50">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766A50">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766A50">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del w:id="346" w:author="Antony Johnson [NESO]" w:date="2025-07-08T21:00:00Z" w16du:dateUtc="2025-07-08T20:00:00Z">
              <w:r w:rsidRPr="38E6A229" w:rsidDel="00DF6E0A">
                <w:rPr>
                  <w:rFonts w:cs="Arial"/>
                </w:rPr>
                <w:delText xml:space="preserve"> </w:delText>
              </w:r>
              <w:r w:rsidR="00F81D7C" w:rsidRPr="38E6A229" w:rsidDel="00DF6E0A">
                <w:rPr>
                  <w:rFonts w:cs="Arial"/>
                </w:rPr>
                <w:delText xml:space="preserve">. </w:delText>
              </w:r>
            </w:del>
          </w:p>
        </w:tc>
      </w:tr>
      <w:tr w:rsidR="00F81D7C" w:rsidRPr="007E0B31" w14:paraId="100BAB28" w14:textId="77777777" w:rsidTr="00766A50">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766A50">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766A50">
        <w:trPr>
          <w:cantSplit/>
        </w:trPr>
        <w:tc>
          <w:tcPr>
            <w:tcW w:w="2884"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F81D7C" w:rsidRPr="00CE4CCF" w:rsidRDefault="00F81D7C">
            <w:pPr>
              <w:pStyle w:val="Default"/>
              <w:spacing w:before="120" w:after="120" w:line="264" w:lineRule="auto"/>
              <w:jc w:val="both"/>
              <w:pPrChange w:id="347" w:author="Claire Newton [NESO]" w:date="2025-07-14T20:51:00Z" w16du:dateUtc="2025-07-14T19:51:00Z">
                <w:pPr>
                  <w:pStyle w:val="Default"/>
                  <w:jc w:val="both"/>
                </w:pPr>
              </w:pPrChange>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766A50">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766A50">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766A50">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766A50">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766A50">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766A50">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766A50">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766A50">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766A50">
        <w:trPr>
          <w:cantSplit/>
        </w:trPr>
        <w:tc>
          <w:tcPr>
            <w:tcW w:w="2884" w:type="dxa"/>
          </w:tcPr>
          <w:p w14:paraId="6A0B230B" w14:textId="77777777" w:rsidR="00F81D7C" w:rsidRPr="007E0B31" w:rsidRDefault="00F81D7C" w:rsidP="00F81D7C">
            <w:pPr>
              <w:pStyle w:val="Arial11Bold"/>
              <w:rPr>
                <w:rFonts w:cs="Arial"/>
              </w:rPr>
            </w:pPr>
            <w:r w:rsidRPr="007E0B31">
              <w:rPr>
                <w:rFonts w:cs="Arial"/>
              </w:rPr>
              <w:t>Transmission</w:t>
            </w:r>
          </w:p>
        </w:tc>
        <w:tc>
          <w:tcPr>
            <w:tcW w:w="6634"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766A50">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766A50">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766A50">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766A50">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766A50">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tcPr>
          <w:p w14:paraId="77136DC3" w14:textId="0392C574" w:rsidR="00E9642F" w:rsidRPr="00E9642F" w:rsidRDefault="00E9642F" w:rsidP="00E9642F">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operating at a voltage above 132</w:t>
            </w:r>
            <w:ins w:id="348" w:author="Antony Johnson [NESO]" w:date="2025-07-08T21:01:00Z" w16du:dateUtc="2025-07-08T20:01:00Z">
              <w:r w:rsidR="00FA2C2F">
                <w:rPr>
                  <w:rFonts w:cs="Arial"/>
                </w:rPr>
                <w:t xml:space="preserve"> </w:t>
              </w:r>
            </w:ins>
            <w:r w:rsidRPr="00E9642F">
              <w:rPr>
                <w:rFonts w:cs="Arial"/>
              </w:rPr>
              <w:t xml:space="preserve">kV to a </w:t>
            </w:r>
            <w:r w:rsidRPr="00E9642F">
              <w:rPr>
                <w:rFonts w:cs="Arial"/>
                <w:b/>
                <w:bCs/>
              </w:rPr>
              <w:t xml:space="preserve">System </w:t>
            </w:r>
            <w:r w:rsidRPr="00E9642F">
              <w:rPr>
                <w:rFonts w:cs="Arial"/>
              </w:rPr>
              <w:t>operating at a voltage of 132</w:t>
            </w:r>
            <w:ins w:id="349" w:author="Antony Johnson [NESO]" w:date="2025-07-08T21:01:00Z" w16du:dateUtc="2025-07-08T20:01:00Z">
              <w:r w:rsidR="00FA2C2F">
                <w:rPr>
                  <w:rFonts w:cs="Arial"/>
                </w:rPr>
                <w:t xml:space="preserve"> </w:t>
              </w:r>
            </w:ins>
            <w:r w:rsidRPr="00E9642F">
              <w:rPr>
                <w:rFonts w:cs="Arial"/>
              </w:rPr>
              <w:t>kV or below</w:t>
            </w:r>
            <w:ins w:id="350" w:author="Claire Newton [NESO]" w:date="2025-07-14T20:53:00Z" w16du:dateUtc="2025-07-14T19:53:00Z">
              <w:r w:rsidR="0014455A">
                <w:rPr>
                  <w:rFonts w:cs="Arial"/>
                </w:rPr>
                <w:t>.</w:t>
              </w:r>
            </w:ins>
            <w:r w:rsidRPr="00E9642F">
              <w:rPr>
                <w:rFonts w:cs="Arial"/>
              </w:rPr>
              <w:t> </w:t>
            </w:r>
          </w:p>
          <w:p w14:paraId="23474DE0" w14:textId="3B8523C0" w:rsidR="00F81D7C" w:rsidRPr="007E0B31" w:rsidRDefault="00E9642F" w:rsidP="00F81D7C">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operating at a voltage of 132</w:t>
            </w:r>
            <w:ins w:id="351" w:author="Antony Johnson [NESO]" w:date="2025-07-08T21:02:00Z" w16du:dateUtc="2025-07-08T20:02:00Z">
              <w:r w:rsidR="00FA2C2F">
                <w:rPr>
                  <w:rFonts w:cs="Arial"/>
                </w:rPr>
                <w:t xml:space="preserve"> </w:t>
              </w:r>
            </w:ins>
            <w:r w:rsidRPr="00E9642F">
              <w:rPr>
                <w:rFonts w:cs="Arial"/>
              </w:rPr>
              <w:t xml:space="preserve">kV or above to a </w:t>
            </w:r>
            <w:r w:rsidRPr="00E9642F">
              <w:rPr>
                <w:rFonts w:cs="Arial"/>
                <w:b/>
                <w:bCs/>
              </w:rPr>
              <w:t xml:space="preserve">System </w:t>
            </w:r>
            <w:r w:rsidRPr="00E9642F">
              <w:rPr>
                <w:rFonts w:cs="Arial"/>
              </w:rPr>
              <w:t>operating at a voltage below 132</w:t>
            </w:r>
            <w:ins w:id="352" w:author="Antony Johnson [NESO]" w:date="2025-07-08T21:02:00Z" w16du:dateUtc="2025-07-08T20:02:00Z">
              <w:r w:rsidR="00FA2C2F">
                <w:rPr>
                  <w:rFonts w:cs="Arial"/>
                </w:rPr>
                <w:t xml:space="preserve"> </w:t>
              </w:r>
            </w:ins>
            <w:r w:rsidRPr="00E9642F">
              <w:rPr>
                <w:rFonts w:cs="Arial"/>
              </w:rPr>
              <w:t>kV. </w:t>
            </w:r>
          </w:p>
        </w:tc>
      </w:tr>
      <w:tr w:rsidR="00F81D7C" w:rsidRPr="007E0B31" w14:paraId="14A60B97" w14:textId="77777777" w:rsidTr="00766A50">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766A50">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766A50">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766A50">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766A50">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766A50">
        <w:trPr>
          <w:cantSplit/>
        </w:trPr>
        <w:tc>
          <w:tcPr>
            <w:tcW w:w="2884"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6634" w:type="dxa"/>
          </w:tcPr>
          <w:p w14:paraId="73BB66DD" w14:textId="77777777" w:rsidR="00F81D7C"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D95034" w:rsidRPr="00D95034" w:rsidRDefault="00D95034" w:rsidP="00D95034">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D95034" w:rsidRPr="00D95034" w:rsidRDefault="00D95034" w:rsidP="00D95034">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D95034" w:rsidRPr="007E0B31" w:rsidRDefault="00D95034" w:rsidP="00F81D7C">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F81D7C" w:rsidRPr="007E0B31" w14:paraId="6D673E45" w14:textId="77777777" w:rsidTr="00766A50">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766A50">
        <w:trPr>
          <w:cantSplit/>
        </w:trPr>
        <w:tc>
          <w:tcPr>
            <w:tcW w:w="2884" w:type="dxa"/>
          </w:tcPr>
          <w:p w14:paraId="2CCCBDA7" w14:textId="77777777" w:rsidR="00F81D7C" w:rsidRPr="007E0B31" w:rsidRDefault="00F81D7C">
            <w:pPr>
              <w:pStyle w:val="Level1Text"/>
              <w:tabs>
                <w:tab w:val="left" w:pos="1701"/>
              </w:tabs>
              <w:spacing w:before="120"/>
              <w:ind w:left="0" w:firstLine="0"/>
              <w:rPr>
                <w:rFonts w:cs="Arial"/>
                <w:b/>
                <w:color w:val="auto"/>
                <w:lang w:val="en-GB"/>
              </w:rPr>
              <w:pPrChange w:id="353" w:author="Claire Newton [NESO]" w:date="2025-07-14T20:54:00Z" w16du:dateUtc="2025-07-14T19:54:00Z">
                <w:pPr>
                  <w:pStyle w:val="Level1Text"/>
                  <w:tabs>
                    <w:tab w:val="left" w:pos="1701"/>
                  </w:tabs>
                  <w:spacing w:after="0" w:line="240" w:lineRule="auto"/>
                  <w:ind w:left="0" w:firstLine="0"/>
                </w:pPr>
              </w:pPrChange>
            </w:pPr>
            <w:r w:rsidRPr="007E0B31">
              <w:rPr>
                <w:rFonts w:cs="Arial"/>
                <w:b/>
                <w:color w:val="auto"/>
                <w:lang w:val="en-GB"/>
              </w:rPr>
              <w:t>Type A Power Generating Module</w:t>
            </w:r>
          </w:p>
        </w:tc>
        <w:tc>
          <w:tcPr>
            <w:tcW w:w="6634" w:type="dxa"/>
          </w:tcPr>
          <w:p w14:paraId="45946864" w14:textId="59FC5C6E" w:rsidR="00F81D7C" w:rsidRPr="007E0B31" w:rsidRDefault="00F81D7C">
            <w:pPr>
              <w:spacing w:before="120" w:after="120" w:line="264" w:lineRule="auto"/>
              <w:ind w:left="34"/>
              <w:jc w:val="both"/>
              <w:rPr>
                <w:rFonts w:cs="Arial"/>
              </w:rPr>
              <w:pPrChange w:id="354" w:author="Claire Newton [NESO]" w:date="2025-07-14T20:54:00Z" w16du:dateUtc="2025-07-14T19:54:00Z">
                <w:pPr>
                  <w:spacing w:line="0" w:lineRule="atLeast"/>
                  <w:ind w:left="34"/>
                  <w:jc w:val="both"/>
                </w:pPr>
              </w:pPrChange>
            </w:pPr>
            <w:r w:rsidRPr="007E0B31">
              <w:rPr>
                <w:rFonts w:cs="Arial"/>
              </w:rPr>
              <w:t>A</w:t>
            </w:r>
            <w:r w:rsidRPr="007E0B31">
              <w:rPr>
                <w:rFonts w:cs="Arial"/>
                <w:b/>
              </w:rPr>
              <w:t xml:space="preserve"> Power</w:t>
            </w:r>
            <w:ins w:id="355" w:author="Claire Newton [NESO]" w:date="2025-07-14T20:54:00Z" w16du:dateUtc="2025-07-14T19:54:00Z">
              <w:r w:rsidR="00A03F93">
                <w:rPr>
                  <w:rFonts w:cs="Arial"/>
                  <w:b/>
                </w:rPr>
                <w:t xml:space="preserve"> </w:t>
              </w:r>
            </w:ins>
            <w:del w:id="356" w:author="Claire Newton [NESO]" w:date="2025-07-14T20:54:00Z" w16du:dateUtc="2025-07-14T19:54:00Z">
              <w:r w:rsidRPr="007E0B31" w:rsidDel="00A03F93">
                <w:rPr>
                  <w:rFonts w:cs="Arial"/>
                  <w:b/>
                </w:rPr>
                <w:delText>-</w:delText>
              </w:r>
            </w:del>
            <w:r w:rsidRPr="007E0B31">
              <w:rPr>
                <w:rFonts w:cs="Arial"/>
                <w:b/>
              </w:rPr>
              <w:t>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w:t>
            </w:r>
            <w:ins w:id="357" w:author="Claire Newton [NESO]" w:date="2025-07-14T20:54:00Z" w16du:dateUtc="2025-07-14T19:54:00Z">
              <w:r w:rsidR="00A03F93">
                <w:rPr>
                  <w:rFonts w:cs="Arial"/>
                </w:rPr>
                <w:t> </w:t>
              </w:r>
            </w:ins>
            <w:ins w:id="358" w:author="Antony Johnson [NESO]" w:date="2025-07-08T21:03:00Z" w16du:dateUtc="2025-07-08T20:03:00Z">
              <w:del w:id="359" w:author="Claire Newton [NESO]" w:date="2025-07-14T20:54:00Z" w16du:dateUtc="2025-07-14T19:54:00Z">
                <w:r w:rsidR="004304CF" w:rsidDel="00A03F93">
                  <w:rPr>
                    <w:rFonts w:cs="Arial"/>
                  </w:rPr>
                  <w:delText xml:space="preserve"> </w:delText>
                </w:r>
              </w:del>
            </w:ins>
            <w:r w:rsidRPr="007E0B31">
              <w:rPr>
                <w:rFonts w:cs="Arial"/>
              </w:rPr>
              <w:t>MW</w:t>
            </w:r>
            <w:ins w:id="360" w:author="Antony Johnson [NESO]" w:date="2025-07-14T16:22:00Z" w16du:dateUtc="2025-07-14T15:22:00Z">
              <w:r w:rsidR="00A85D8E">
                <w:rPr>
                  <w:rFonts w:cs="Arial"/>
                </w:rPr>
                <w:t>.</w:t>
              </w:r>
            </w:ins>
            <w:del w:id="361" w:author="Antony Johnson [NESO]" w:date="2025-07-14T16:22:00Z" w16du:dateUtc="2025-07-14T15:22:00Z">
              <w:r w:rsidRPr="007E0B31" w:rsidDel="00A85D8E">
                <w:rPr>
                  <w:rFonts w:cs="Arial"/>
                </w:rPr>
                <w:delText>;</w:delText>
              </w:r>
            </w:del>
          </w:p>
        </w:tc>
      </w:tr>
      <w:tr w:rsidR="00F81D7C" w:rsidRPr="007E0B31" w14:paraId="617806BC" w14:textId="77777777" w:rsidTr="00766A50">
        <w:trPr>
          <w:cantSplit/>
        </w:trPr>
        <w:tc>
          <w:tcPr>
            <w:tcW w:w="2884" w:type="dxa"/>
          </w:tcPr>
          <w:p w14:paraId="5D64AA45" w14:textId="77777777" w:rsidR="00F81D7C" w:rsidRPr="007E0B31" w:rsidRDefault="00F81D7C">
            <w:pPr>
              <w:pStyle w:val="Level1Text"/>
              <w:tabs>
                <w:tab w:val="left" w:pos="0"/>
                <w:tab w:val="left" w:pos="1701"/>
              </w:tabs>
              <w:spacing w:before="120"/>
              <w:ind w:left="34" w:hanging="34"/>
              <w:rPr>
                <w:rFonts w:cs="Arial"/>
                <w:b/>
                <w:color w:val="auto"/>
                <w:lang w:val="en-GB"/>
              </w:rPr>
              <w:pPrChange w:id="362" w:author="Claire Newton [NESO]" w:date="2025-07-14T20:54:00Z" w16du:dateUtc="2025-07-14T19:54:00Z">
                <w:pPr>
                  <w:pStyle w:val="Level1Text"/>
                  <w:tabs>
                    <w:tab w:val="left" w:pos="0"/>
                    <w:tab w:val="left" w:pos="1701"/>
                  </w:tabs>
                  <w:spacing w:after="0" w:line="240" w:lineRule="auto"/>
                  <w:ind w:left="34" w:hanging="34"/>
                </w:pPr>
              </w:pPrChange>
            </w:pPr>
            <w:r w:rsidRPr="007E0B31">
              <w:rPr>
                <w:rFonts w:cs="Arial"/>
                <w:b/>
                <w:color w:val="auto"/>
                <w:lang w:val="en-GB"/>
              </w:rPr>
              <w:t>Type B Power Generating Module</w:t>
            </w:r>
          </w:p>
        </w:tc>
        <w:tc>
          <w:tcPr>
            <w:tcW w:w="6634" w:type="dxa"/>
          </w:tcPr>
          <w:p w14:paraId="79E50183" w14:textId="1FF9FD28" w:rsidR="00F81D7C" w:rsidRPr="007E0B31" w:rsidRDefault="00F81D7C">
            <w:pPr>
              <w:pStyle w:val="Level1Text"/>
              <w:tabs>
                <w:tab w:val="left" w:pos="34"/>
                <w:tab w:val="left" w:pos="1701"/>
              </w:tabs>
              <w:spacing w:before="120"/>
              <w:ind w:left="0" w:firstLine="0"/>
              <w:jc w:val="both"/>
              <w:rPr>
                <w:rFonts w:cs="Arial"/>
                <w:b/>
                <w:color w:val="auto"/>
              </w:rPr>
              <w:pPrChange w:id="363" w:author="Claire Newton [NESO]" w:date="2025-07-14T20:54:00Z" w16du:dateUtc="2025-07-14T19:54:00Z">
                <w:pPr>
                  <w:pStyle w:val="Level1Text"/>
                  <w:tabs>
                    <w:tab w:val="left" w:pos="34"/>
                    <w:tab w:val="left" w:pos="1701"/>
                  </w:tabs>
                  <w:spacing w:after="0" w:line="240" w:lineRule="auto"/>
                  <w:ind w:left="0" w:firstLine="0"/>
                  <w:jc w:val="both"/>
                </w:pPr>
              </w:pPrChange>
            </w:pPr>
            <w:r w:rsidRPr="007E0B31">
              <w:rPr>
                <w:rFonts w:cs="Arial"/>
                <w:color w:val="auto"/>
              </w:rPr>
              <w:t>A</w:t>
            </w:r>
            <w:r w:rsidRPr="007E0B31">
              <w:rPr>
                <w:rFonts w:cs="Arial"/>
                <w:b/>
                <w:color w:val="auto"/>
              </w:rPr>
              <w:t xml:space="preserve"> Power</w:t>
            </w:r>
            <w:ins w:id="364" w:author="Claire Newton [NESO]" w:date="2025-07-14T20:55:00Z" w16du:dateUtc="2025-07-14T19:55:00Z">
              <w:r w:rsidR="00A03F93">
                <w:rPr>
                  <w:rFonts w:cs="Arial"/>
                  <w:b/>
                  <w:color w:val="auto"/>
                </w:rPr>
                <w:t xml:space="preserve"> </w:t>
              </w:r>
            </w:ins>
            <w:del w:id="365" w:author="Claire Newton [NESO]" w:date="2025-07-14T20:55:00Z" w16du:dateUtc="2025-07-14T19:55:00Z">
              <w:r w:rsidRPr="007E0B31" w:rsidDel="00A03F93">
                <w:rPr>
                  <w:rFonts w:cs="Arial"/>
                  <w:b/>
                  <w:color w:val="auto"/>
                </w:rPr>
                <w:delText>-</w:delText>
              </w:r>
            </w:del>
            <w:r w:rsidRPr="007E0B31">
              <w:rPr>
                <w:rFonts w:cs="Arial"/>
                <w:b/>
                <w:color w:val="auto"/>
              </w:rPr>
              <w:t>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w:t>
            </w:r>
            <w:ins w:id="366" w:author="Antony Johnson [NESO]" w:date="2025-07-08T21:03:00Z" w16du:dateUtc="2025-07-08T20:03:00Z">
              <w:r w:rsidR="009E5374">
                <w:rPr>
                  <w:rFonts w:cs="Arial"/>
                  <w:color w:val="auto"/>
                </w:rPr>
                <w:t xml:space="preserve"> </w:t>
              </w:r>
            </w:ins>
            <w:r w:rsidRPr="007E0B31">
              <w:rPr>
                <w:rFonts w:cs="Arial"/>
                <w:color w:val="auto"/>
              </w:rPr>
              <w:t>MW or greater but less than 10</w:t>
            </w:r>
            <w:ins w:id="367" w:author="Antony Johnson [NESO]" w:date="2025-07-08T21:03:00Z" w16du:dateUtc="2025-07-08T20:03:00Z">
              <w:r w:rsidR="009E5374">
                <w:rPr>
                  <w:rFonts w:cs="Arial"/>
                  <w:color w:val="auto"/>
                </w:rPr>
                <w:t xml:space="preserve"> </w:t>
              </w:r>
            </w:ins>
            <w:r w:rsidRPr="007E0B31">
              <w:rPr>
                <w:rFonts w:cs="Arial"/>
                <w:color w:val="auto"/>
              </w:rPr>
              <w:t>MW</w:t>
            </w:r>
            <w:ins w:id="368" w:author="Antony Johnson [NESO]" w:date="2025-07-14T16:22:00Z" w16du:dateUtc="2025-07-14T15:22:00Z">
              <w:r w:rsidR="00A85D8E">
                <w:rPr>
                  <w:rFonts w:cs="Arial"/>
                  <w:color w:val="auto"/>
                </w:rPr>
                <w:t>.</w:t>
              </w:r>
            </w:ins>
            <w:del w:id="369" w:author="Antony Johnson [NESO]" w:date="2025-07-14T16:22:00Z" w16du:dateUtc="2025-07-14T15:22:00Z">
              <w:r w:rsidRPr="007E0B31" w:rsidDel="00A85D8E">
                <w:rPr>
                  <w:rFonts w:cs="Arial"/>
                  <w:color w:val="auto"/>
                </w:rPr>
                <w:delText>;</w:delText>
              </w:r>
            </w:del>
          </w:p>
        </w:tc>
      </w:tr>
      <w:tr w:rsidR="00F81D7C" w:rsidRPr="007E0B31" w14:paraId="4DC46CF3" w14:textId="77777777" w:rsidTr="00766A50">
        <w:trPr>
          <w:cantSplit/>
        </w:trPr>
        <w:tc>
          <w:tcPr>
            <w:tcW w:w="2884" w:type="dxa"/>
          </w:tcPr>
          <w:p w14:paraId="54A735C9" w14:textId="77777777" w:rsidR="00F81D7C" w:rsidRPr="007E0B31" w:rsidRDefault="00F81D7C">
            <w:pPr>
              <w:pStyle w:val="Level1Text"/>
              <w:tabs>
                <w:tab w:val="left" w:pos="1701"/>
              </w:tabs>
              <w:spacing w:before="120"/>
              <w:ind w:left="0" w:firstLine="0"/>
              <w:rPr>
                <w:rFonts w:cs="Arial"/>
                <w:b/>
                <w:color w:val="auto"/>
                <w:lang w:val="en-GB"/>
              </w:rPr>
              <w:pPrChange w:id="370" w:author="Claire Newton [NESO]" w:date="2025-07-14T20:54:00Z" w16du:dateUtc="2025-07-14T19:54:00Z">
                <w:pPr>
                  <w:pStyle w:val="Level1Text"/>
                  <w:tabs>
                    <w:tab w:val="left" w:pos="1701"/>
                  </w:tabs>
                  <w:spacing w:after="0" w:line="240" w:lineRule="auto"/>
                  <w:ind w:left="0" w:firstLine="0"/>
                </w:pPr>
              </w:pPrChange>
            </w:pPr>
            <w:r w:rsidRPr="007E0B31">
              <w:rPr>
                <w:rFonts w:cs="Arial"/>
                <w:b/>
                <w:color w:val="auto"/>
                <w:lang w:val="en-GB"/>
              </w:rPr>
              <w:t>Type C Power Generating Module</w:t>
            </w:r>
          </w:p>
        </w:tc>
        <w:tc>
          <w:tcPr>
            <w:tcW w:w="6634" w:type="dxa"/>
          </w:tcPr>
          <w:p w14:paraId="2DC7318B" w14:textId="75380655" w:rsidR="00F81D7C" w:rsidRPr="007E0B31" w:rsidRDefault="00F81D7C">
            <w:pPr>
              <w:pStyle w:val="Level1Text"/>
              <w:tabs>
                <w:tab w:val="left" w:pos="1701"/>
              </w:tabs>
              <w:spacing w:before="120"/>
              <w:ind w:left="34" w:hanging="34"/>
              <w:jc w:val="both"/>
              <w:rPr>
                <w:rFonts w:cs="Arial"/>
                <w:color w:val="auto"/>
              </w:rPr>
              <w:pPrChange w:id="371" w:author="Claire Newton [NESO]" w:date="2025-07-14T20:54:00Z" w16du:dateUtc="2025-07-14T19:54:00Z">
                <w:pPr>
                  <w:pStyle w:val="Level1Text"/>
                  <w:tabs>
                    <w:tab w:val="left" w:pos="1701"/>
                  </w:tabs>
                  <w:spacing w:after="0" w:line="240" w:lineRule="auto"/>
                  <w:ind w:left="34" w:hanging="34"/>
                  <w:jc w:val="both"/>
                </w:pPr>
              </w:pPrChange>
            </w:pPr>
            <w:r w:rsidRPr="007E0B31">
              <w:rPr>
                <w:rFonts w:cs="Arial"/>
                <w:color w:val="auto"/>
              </w:rPr>
              <w:t>A</w:t>
            </w:r>
            <w:r w:rsidRPr="007E0B31">
              <w:rPr>
                <w:rFonts w:cs="Arial"/>
                <w:b/>
                <w:color w:val="auto"/>
              </w:rPr>
              <w:t xml:space="preserve"> Power</w:t>
            </w:r>
            <w:ins w:id="372" w:author="Claire Newton [NESO]" w:date="2025-07-14T20:55:00Z" w16du:dateUtc="2025-07-14T19:55:00Z">
              <w:r w:rsidR="00A03F93">
                <w:rPr>
                  <w:rFonts w:cs="Arial"/>
                  <w:b/>
                  <w:color w:val="auto"/>
                </w:rPr>
                <w:t xml:space="preserve"> </w:t>
              </w:r>
            </w:ins>
            <w:del w:id="373" w:author="Claire Newton [NESO]" w:date="2025-07-14T20:55:00Z" w16du:dateUtc="2025-07-14T19:55:00Z">
              <w:r w:rsidRPr="007E0B31" w:rsidDel="00A03F93">
                <w:rPr>
                  <w:rFonts w:cs="Arial"/>
                  <w:b/>
                  <w:color w:val="auto"/>
                </w:rPr>
                <w:delText>-</w:delText>
              </w:r>
            </w:del>
            <w:r w:rsidRPr="007E0B31">
              <w:rPr>
                <w:rFonts w:cs="Arial"/>
                <w:b/>
                <w:color w:val="auto"/>
              </w:rPr>
              <w:t>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w:t>
            </w:r>
            <w:ins w:id="374" w:author="Antony Johnson [NESO]" w:date="2025-07-08T21:04:00Z" w16du:dateUtc="2025-07-08T20:04:00Z">
              <w:r w:rsidR="009E5374">
                <w:rPr>
                  <w:rFonts w:cs="Arial"/>
                  <w:color w:val="auto"/>
                </w:rPr>
                <w:t xml:space="preserve"> </w:t>
              </w:r>
            </w:ins>
            <w:r w:rsidRPr="007E0B31">
              <w:rPr>
                <w:rFonts w:cs="Arial"/>
                <w:color w:val="auto"/>
              </w:rPr>
              <w:t>MW or greater but less than 50</w:t>
            </w:r>
            <w:ins w:id="375" w:author="Antony Johnson [NESO]" w:date="2025-07-08T21:04:00Z" w16du:dateUtc="2025-07-08T20:04:00Z">
              <w:r w:rsidR="009E5374">
                <w:rPr>
                  <w:rFonts w:cs="Arial"/>
                  <w:color w:val="auto"/>
                </w:rPr>
                <w:t xml:space="preserve"> </w:t>
              </w:r>
            </w:ins>
            <w:r w:rsidRPr="007E0B31">
              <w:rPr>
                <w:rFonts w:cs="Arial"/>
                <w:color w:val="auto"/>
              </w:rPr>
              <w:t>MW</w:t>
            </w:r>
            <w:ins w:id="376" w:author="Antony Johnson [NESO]" w:date="2025-07-14T16:22:00Z" w16du:dateUtc="2025-07-14T15:22:00Z">
              <w:r w:rsidR="00A85D8E">
                <w:rPr>
                  <w:rFonts w:cs="Arial"/>
                  <w:color w:val="auto"/>
                </w:rPr>
                <w:t>.</w:t>
              </w:r>
            </w:ins>
            <w:del w:id="377" w:author="Antony Johnson [NESO]" w:date="2025-07-14T16:22:00Z" w16du:dateUtc="2025-07-14T15:22:00Z">
              <w:r w:rsidRPr="007E0B31" w:rsidDel="00A85D8E">
                <w:rPr>
                  <w:rFonts w:cs="Arial"/>
                  <w:color w:val="auto"/>
                </w:rPr>
                <w:delText>;</w:delText>
              </w:r>
            </w:del>
          </w:p>
        </w:tc>
      </w:tr>
      <w:tr w:rsidR="00F81D7C" w:rsidRPr="007E0B31" w14:paraId="04971D97" w14:textId="77777777" w:rsidTr="00766A50">
        <w:trPr>
          <w:cantSplit/>
        </w:trPr>
        <w:tc>
          <w:tcPr>
            <w:tcW w:w="2884" w:type="dxa"/>
          </w:tcPr>
          <w:p w14:paraId="03947CC0" w14:textId="77777777" w:rsidR="00F81D7C" w:rsidRPr="007E0B31" w:rsidRDefault="00F81D7C">
            <w:pPr>
              <w:pStyle w:val="Level1Text"/>
              <w:tabs>
                <w:tab w:val="left" w:pos="0"/>
                <w:tab w:val="left" w:pos="1701"/>
              </w:tabs>
              <w:spacing w:before="120"/>
              <w:ind w:left="0" w:firstLine="0"/>
              <w:rPr>
                <w:rFonts w:cs="Arial"/>
                <w:b/>
                <w:color w:val="auto"/>
                <w:lang w:val="en-GB"/>
              </w:rPr>
              <w:pPrChange w:id="378" w:author="Claire Newton [NESO]" w:date="2025-07-14T20:54:00Z" w16du:dateUtc="2025-07-14T19:54:00Z">
                <w:pPr>
                  <w:pStyle w:val="Level1Text"/>
                  <w:tabs>
                    <w:tab w:val="left" w:pos="0"/>
                    <w:tab w:val="left" w:pos="1701"/>
                  </w:tabs>
                  <w:spacing w:after="0" w:line="240" w:lineRule="auto"/>
                  <w:ind w:left="0" w:firstLine="0"/>
                </w:pPr>
              </w:pPrChange>
            </w:pPr>
            <w:r w:rsidRPr="007E0B31">
              <w:rPr>
                <w:rFonts w:cs="Arial"/>
                <w:b/>
                <w:color w:val="auto"/>
                <w:lang w:val="en-GB"/>
              </w:rPr>
              <w:t>Type D Power Generating Module</w:t>
            </w:r>
          </w:p>
        </w:tc>
        <w:tc>
          <w:tcPr>
            <w:tcW w:w="6634" w:type="dxa"/>
          </w:tcPr>
          <w:p w14:paraId="72827663" w14:textId="1AB98DD1" w:rsidR="00F81D7C" w:rsidRPr="007E0B31" w:rsidRDefault="00F81D7C">
            <w:pPr>
              <w:tabs>
                <w:tab w:val="left" w:pos="1418"/>
              </w:tabs>
              <w:spacing w:before="120" w:after="120" w:line="264" w:lineRule="auto"/>
              <w:rPr>
                <w:rFonts w:cs="Arial"/>
                <w:b/>
              </w:rPr>
              <w:pPrChange w:id="379" w:author="Claire Newton [NESO]" w:date="2025-07-14T20:54:00Z" w16du:dateUtc="2025-07-14T19:54:00Z">
                <w:pPr>
                  <w:tabs>
                    <w:tab w:val="left" w:pos="1418"/>
                  </w:tabs>
                </w:pPr>
              </w:pPrChange>
            </w:pPr>
            <w:r w:rsidRPr="007E0B31">
              <w:rPr>
                <w:rFonts w:cs="Arial"/>
              </w:rPr>
              <w:t xml:space="preserve">A </w:t>
            </w:r>
            <w:r w:rsidRPr="007E0B31">
              <w:rPr>
                <w:rFonts w:cs="Arial"/>
                <w:b/>
              </w:rPr>
              <w:t>Power</w:t>
            </w:r>
            <w:ins w:id="380" w:author="Claire Newton [NESO]" w:date="2025-07-14T20:55:00Z" w16du:dateUtc="2025-07-14T19:55:00Z">
              <w:r w:rsidR="00A03F93">
                <w:rPr>
                  <w:rFonts w:cs="Arial"/>
                  <w:b/>
                </w:rPr>
                <w:t xml:space="preserve"> </w:t>
              </w:r>
            </w:ins>
            <w:del w:id="381" w:author="Claire Newton [NESO]" w:date="2025-07-14T20:55:00Z" w16du:dateUtc="2025-07-14T19:55:00Z">
              <w:r w:rsidRPr="007E0B31" w:rsidDel="00A03F93">
                <w:rPr>
                  <w:rFonts w:cs="Arial"/>
                  <w:b/>
                </w:rPr>
                <w:delText>-</w:delText>
              </w:r>
            </w:del>
            <w:ins w:id="382" w:author="Antony Johnson [NESO]" w:date="2025-07-08T21:04:00Z" w16du:dateUtc="2025-07-08T20:04:00Z">
              <w:r w:rsidR="009E5374">
                <w:rPr>
                  <w:rFonts w:cs="Arial"/>
                  <w:b/>
                </w:rPr>
                <w:t>G</w:t>
              </w:r>
            </w:ins>
            <w:del w:id="383" w:author="Antony Johnson [NESO]" w:date="2025-07-08T21:04:00Z" w16du:dateUtc="2025-07-08T20:04:00Z">
              <w:r w:rsidRPr="007E0B31" w:rsidDel="009E5374">
                <w:rPr>
                  <w:rFonts w:cs="Arial"/>
                  <w:b/>
                </w:rPr>
                <w:delText>g</w:delText>
              </w:r>
            </w:del>
            <w:r w:rsidRPr="007E0B31">
              <w:rPr>
                <w:rFonts w:cs="Arial"/>
                <w:b/>
              </w:rPr>
              <w:t>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pPr>
              <w:tabs>
                <w:tab w:val="left" w:pos="1418"/>
              </w:tabs>
              <w:spacing w:before="120" w:after="120" w:line="264" w:lineRule="auto"/>
              <w:rPr>
                <w:rFonts w:cs="Arial"/>
              </w:rPr>
              <w:pPrChange w:id="384" w:author="Claire Newton [NESO]" w:date="2025-07-14T20:54:00Z" w16du:dateUtc="2025-07-14T19:54:00Z">
                <w:pPr>
                  <w:tabs>
                    <w:tab w:val="left" w:pos="1418"/>
                  </w:tabs>
                </w:pPr>
              </w:pPrChange>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46DD7705" w:rsidR="00F81D7C" w:rsidRPr="007E0B31" w:rsidRDefault="00F81D7C">
            <w:pPr>
              <w:pStyle w:val="Arial14"/>
              <w:spacing w:before="120" w:after="120" w:line="264" w:lineRule="auto"/>
              <w:ind w:left="33"/>
              <w:rPr>
                <w:rFonts w:cs="Arial"/>
                <w:b/>
                <w:sz w:val="20"/>
                <w:szCs w:val="20"/>
              </w:rPr>
              <w:pPrChange w:id="385" w:author="Claire Newton [NESO]" w:date="2025-07-14T20:54:00Z" w16du:dateUtc="2025-07-14T19:54:00Z">
                <w:pPr>
                  <w:pStyle w:val="Arial14"/>
                  <w:ind w:left="33"/>
                </w:pPr>
              </w:pPrChange>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w:t>
            </w:r>
            <w:ins w:id="386" w:author="Antony Johnson [NESO]" w:date="2025-07-08T21:04:00Z" w16du:dateUtc="2025-07-08T20:04:00Z">
              <w:r w:rsidR="00B02239">
                <w:rPr>
                  <w:rFonts w:cs="Arial"/>
                  <w:sz w:val="20"/>
                  <w:szCs w:val="20"/>
                </w:rPr>
                <w:t xml:space="preserve"> </w:t>
              </w:r>
            </w:ins>
            <w:r w:rsidRPr="007E0B31">
              <w:rPr>
                <w:rFonts w:cs="Arial"/>
                <w:sz w:val="20"/>
                <w:szCs w:val="20"/>
              </w:rPr>
              <w:t>MW or greater</w:t>
            </w:r>
            <w:ins w:id="387" w:author="Antony Johnson [NESO]" w:date="2025-07-14T16:22:00Z" w16du:dateUtc="2025-07-14T15:22:00Z">
              <w:r w:rsidR="00A85D8E">
                <w:rPr>
                  <w:rFonts w:cs="Arial"/>
                  <w:sz w:val="20"/>
                  <w:szCs w:val="20"/>
                </w:rPr>
                <w:t>.</w:t>
              </w:r>
            </w:ins>
          </w:p>
        </w:tc>
      </w:tr>
      <w:tr w:rsidR="00F81D7C" w:rsidRPr="007E0B31" w14:paraId="23E68C54" w14:textId="77777777" w:rsidTr="00766A50">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766A50">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766A50">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766A50">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766A50">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tcPr>
          <w:p w14:paraId="79DA8F59" w14:textId="1EFA7976"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w:t>
            </w:r>
            <w:ins w:id="388" w:author="Antony Johnson [NESO]" w:date="2025-07-08T21:05:00Z" w16du:dateUtc="2025-07-08T20:05:00Z">
              <w:r w:rsidR="00CE6E6B">
                <w:rPr>
                  <w:rFonts w:cs="Arial"/>
                </w:rPr>
                <w:t xml:space="preserve"> </w:t>
              </w:r>
            </w:ins>
            <w:r w:rsidRPr="007E0B31">
              <w:rPr>
                <w:rFonts w:cs="Arial"/>
              </w:rPr>
              <w:t>kV and 15/6.</w:t>
            </w:r>
            <w:r w:rsidRPr="0079139F">
              <w:rPr>
                <w:rFonts w:cs="Arial"/>
              </w:rPr>
              <w:t>6</w:t>
            </w:r>
            <w:ins w:id="389" w:author="Antony Johnson [NESO]" w:date="2025-07-08T21:05:00Z" w16du:dateUtc="2025-07-08T20:05:00Z">
              <w:r w:rsidR="00CE6E6B">
                <w:rPr>
                  <w:rFonts w:cs="Arial"/>
                </w:rPr>
                <w:t xml:space="preserve"> </w:t>
              </w:r>
            </w:ins>
            <w:r>
              <w:rPr>
                <w:rFonts w:cs="Arial"/>
              </w:rPr>
              <w:t>kV</w:t>
            </w:r>
            <w:r w:rsidRPr="007E0B31">
              <w:rPr>
                <w:rFonts w:cs="Arial"/>
              </w:rPr>
              <w:t>.</w:t>
            </w:r>
          </w:p>
        </w:tc>
      </w:tr>
      <w:tr w:rsidR="00F81D7C" w:rsidRPr="007E0B31" w14:paraId="423C36C8" w14:textId="77777777" w:rsidTr="00766A50">
        <w:trPr>
          <w:cantSplit/>
        </w:trPr>
        <w:tc>
          <w:tcPr>
            <w:tcW w:w="2884"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6634"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766A50">
        <w:trPr>
          <w:cantSplit/>
        </w:trPr>
        <w:tc>
          <w:tcPr>
            <w:tcW w:w="2884" w:type="dxa"/>
          </w:tcPr>
          <w:p w14:paraId="1B0E66FB" w14:textId="4F0E4CAC" w:rsidR="00F81D7C" w:rsidRPr="007E0B31" w:rsidRDefault="00F81D7C" w:rsidP="00F81D7C">
            <w:pPr>
              <w:pStyle w:val="Arial11Bold"/>
              <w:rPr>
                <w:rFonts w:cs="Arial"/>
              </w:rPr>
            </w:pPr>
            <w:bookmarkStart w:id="390" w:name="_DV_C47"/>
            <w:r w:rsidRPr="007E0B31">
              <w:rPr>
                <w:rFonts w:cs="Arial"/>
              </w:rPr>
              <w:t>Unresolved Issues</w:t>
            </w:r>
            <w:bookmarkEnd w:id="390"/>
          </w:p>
        </w:tc>
        <w:tc>
          <w:tcPr>
            <w:tcW w:w="6634" w:type="dxa"/>
          </w:tcPr>
          <w:p w14:paraId="12917A3C" w14:textId="564B64BE" w:rsidR="00F81D7C" w:rsidRPr="007E0B31" w:rsidRDefault="00F81D7C" w:rsidP="00F81D7C">
            <w:pPr>
              <w:pStyle w:val="TableArial11"/>
              <w:rPr>
                <w:rFonts w:cs="Arial"/>
              </w:rPr>
            </w:pPr>
            <w:bookmarkStart w:id="39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91"/>
          </w:p>
        </w:tc>
      </w:tr>
      <w:tr w:rsidR="00F81D7C" w:rsidRPr="007E0B31" w14:paraId="4EF10D55" w14:textId="77777777" w:rsidTr="00766A50">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766A50">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766A50">
        <w:trPr>
          <w:cantSplit/>
        </w:trPr>
        <w:tc>
          <w:tcPr>
            <w:tcW w:w="2884" w:type="dxa"/>
          </w:tcPr>
          <w:p w14:paraId="71077D37" w14:textId="33CFD5CB" w:rsidR="00F81D7C" w:rsidRPr="007E0B31" w:rsidRDefault="00F81D7C" w:rsidP="00F81D7C">
            <w:pPr>
              <w:pStyle w:val="Arial11Bold"/>
              <w:rPr>
                <w:rFonts w:cs="Arial"/>
                <w:u w:val="single"/>
              </w:rPr>
            </w:pPr>
            <w:bookmarkStart w:id="392" w:name="_DV_C49"/>
            <w:r w:rsidRPr="007E0B31">
              <w:rPr>
                <w:rFonts w:cs="Arial"/>
              </w:rPr>
              <w:t>User Data File Structure</w:t>
            </w:r>
            <w:bookmarkEnd w:id="392"/>
          </w:p>
        </w:tc>
        <w:tc>
          <w:tcPr>
            <w:tcW w:w="6634" w:type="dxa"/>
          </w:tcPr>
          <w:p w14:paraId="475B944D" w14:textId="77258ADD" w:rsidR="00F81D7C" w:rsidRPr="007E0B31" w:rsidRDefault="00F81D7C" w:rsidP="00F81D7C">
            <w:pPr>
              <w:pStyle w:val="TableArial11"/>
              <w:rPr>
                <w:rFonts w:cs="Arial"/>
              </w:rPr>
            </w:pPr>
            <w:bookmarkStart w:id="39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93"/>
          </w:p>
        </w:tc>
      </w:tr>
      <w:tr w:rsidR="00F81D7C" w:rsidRPr="007E0B31" w14:paraId="24C40449" w14:textId="77777777" w:rsidTr="00766A50">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766A50">
        <w:trPr>
          <w:cantSplit/>
        </w:trPr>
        <w:tc>
          <w:tcPr>
            <w:tcW w:w="2884" w:type="dxa"/>
          </w:tcPr>
          <w:p w14:paraId="0EE53A77" w14:textId="02AE4348" w:rsidR="00F81D7C" w:rsidRPr="007E0B31" w:rsidRDefault="00F81D7C" w:rsidP="00F81D7C">
            <w:pPr>
              <w:pStyle w:val="Arial11Bold"/>
              <w:rPr>
                <w:rFonts w:cs="Arial"/>
              </w:rPr>
            </w:pPr>
            <w:bookmarkStart w:id="394" w:name="_DV_C51"/>
            <w:r w:rsidRPr="007E0B31">
              <w:rPr>
                <w:rFonts w:cs="Arial"/>
              </w:rPr>
              <w:t>User Self Certification of Compliance</w:t>
            </w:r>
            <w:bookmarkEnd w:id="394"/>
          </w:p>
        </w:tc>
        <w:tc>
          <w:tcPr>
            <w:tcW w:w="6634" w:type="dxa"/>
          </w:tcPr>
          <w:p w14:paraId="0B00A7D2" w14:textId="77777777" w:rsidR="00F81D7C" w:rsidRPr="007E0B31" w:rsidRDefault="00F81D7C" w:rsidP="00F81D7C">
            <w:pPr>
              <w:pStyle w:val="TableArial11"/>
              <w:rPr>
                <w:rFonts w:cs="Arial"/>
              </w:rPr>
            </w:pPr>
            <w:bookmarkStart w:id="395" w:name="_DV_C52"/>
            <w:r w:rsidRPr="007E0B31">
              <w:rPr>
                <w:rFonts w:cs="Arial"/>
              </w:rPr>
              <w:t>A certificate, in the form attached at CP.A.2</w:t>
            </w:r>
            <w:bookmarkStart w:id="396" w:name="_DV_C53"/>
            <w:bookmarkEnd w:id="39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97" w:name="_DV_C56"/>
            <w:bookmarkEnd w:id="39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97"/>
          </w:p>
        </w:tc>
      </w:tr>
      <w:tr w:rsidR="00F81D7C" w:rsidRPr="007E0B31" w14:paraId="1875D733" w14:textId="77777777" w:rsidTr="00766A50">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766A50">
        <w:trPr>
          <w:cantSplit/>
        </w:trPr>
        <w:tc>
          <w:tcPr>
            <w:tcW w:w="2884" w:type="dxa"/>
          </w:tcPr>
          <w:p w14:paraId="7BCD8EF3" w14:textId="77777777" w:rsidR="00F81D7C" w:rsidRPr="007E0B31" w:rsidRDefault="00F81D7C" w:rsidP="00F81D7C">
            <w:pPr>
              <w:pStyle w:val="Arial11Bold"/>
              <w:rPr>
                <w:rFonts w:cs="Arial"/>
              </w:rPr>
            </w:pPr>
            <w:r w:rsidRPr="007E0B31">
              <w:rPr>
                <w:rFonts w:cs="Arial"/>
              </w:rPr>
              <w:t>User System</w:t>
            </w:r>
          </w:p>
        </w:tc>
        <w:tc>
          <w:tcPr>
            <w:tcW w:w="6634"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766A50">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tcPr>
          <w:p w14:paraId="6382FA56" w14:textId="4DC88F86" w:rsidR="00F81D7C" w:rsidRDefault="00F81D7C" w:rsidP="00F81D7C">
            <w:pPr>
              <w:pStyle w:val="TableArial11"/>
              <w:rPr>
                <w:rFonts w:cs="Arial"/>
              </w:rPr>
            </w:pPr>
            <w:r w:rsidRPr="007E0B31">
              <w:rPr>
                <w:rFonts w:cs="Arial"/>
              </w:rPr>
              <w:t>A point at which</w:t>
            </w:r>
            <w:ins w:id="398" w:author="Antony Johnson [NESO]" w:date="2025-07-08T21:06:00Z" w16du:dateUtc="2025-07-08T20:06:00Z">
              <w:r w:rsidR="00725DCB">
                <w:rPr>
                  <w:rFonts w:cs="Arial"/>
                </w:rPr>
                <w:t xml:space="preserve"> an </w:t>
              </w:r>
              <w:r w:rsidR="00725DCB" w:rsidRPr="00725DCB">
                <w:rPr>
                  <w:rFonts w:cs="Arial"/>
                  <w:b/>
                  <w:bCs/>
                  <w:rPrChange w:id="399" w:author="Antony Johnson [NESO]" w:date="2025-07-08T21:06:00Z" w16du:dateUtc="2025-07-08T20:06:00Z">
                    <w:rPr>
                      <w:rFonts w:cs="Arial"/>
                    </w:rPr>
                  </w:rPrChange>
                </w:rPr>
                <w:t>Embedded</w:t>
              </w:r>
            </w:ins>
            <w:r>
              <w:rPr>
                <w:rFonts w:cs="Arial"/>
              </w:rPr>
              <w:t>;</w:t>
            </w:r>
          </w:p>
          <w:p w14:paraId="08877A38" w14:textId="4B34FA20" w:rsidR="00F81D7C" w:rsidRDefault="00F81D7C" w:rsidP="00F81D7C">
            <w:pPr>
              <w:pStyle w:val="TableArial11"/>
              <w:ind w:left="440"/>
              <w:rPr>
                <w:rFonts w:cs="Arial"/>
              </w:rPr>
            </w:pPr>
            <w:del w:id="400" w:author="Antony Johnson [NESO]" w:date="2025-07-08T21:07:00Z" w16du:dateUtc="2025-07-08T20:07:00Z">
              <w:r w:rsidRPr="00D6712D" w:rsidDel="0098040B">
                <w:rPr>
                  <w:rFonts w:cs="Arial"/>
                  <w:bCs/>
                </w:rPr>
                <w:delText>a</w:delText>
              </w:r>
              <w:r w:rsidRPr="002A73E9" w:rsidDel="0098040B">
                <w:rPr>
                  <w:b/>
                </w:rPr>
                <w:delText xml:space="preserve"> </w:delText>
              </w:r>
            </w:del>
            <w:r w:rsidRPr="007E0B31">
              <w:rPr>
                <w:rFonts w:cs="Arial"/>
                <w:b/>
              </w:rPr>
              <w:t>Power Generating Module</w:t>
            </w:r>
            <w:r w:rsidRPr="007E0B31">
              <w:rPr>
                <w:rFonts w:cs="Arial"/>
              </w:rPr>
              <w:t>,</w:t>
            </w:r>
            <w:del w:id="401" w:author="Antony Johnson [NESO]" w:date="2025-07-08T21:07:00Z" w16du:dateUtc="2025-07-08T20:07:00Z">
              <w:r w:rsidRPr="00D9732F" w:rsidDel="006B4FA4">
                <w:rPr>
                  <w:rFonts w:cs="Arial"/>
                  <w:bCs/>
                </w:rPr>
                <w:delText>; or</w:delText>
              </w:r>
            </w:del>
            <w:r w:rsidRPr="007E0B31">
              <w:rPr>
                <w:rFonts w:cs="Arial"/>
              </w:rPr>
              <w:t xml:space="preserve"> </w:t>
            </w:r>
          </w:p>
          <w:p w14:paraId="4FA3893D" w14:textId="7C3E8DBA" w:rsidR="00F81D7C" w:rsidRDefault="00F81D7C" w:rsidP="00F81D7C">
            <w:pPr>
              <w:pStyle w:val="TableArial11"/>
              <w:ind w:left="440"/>
              <w:rPr>
                <w:rFonts w:cs="Arial"/>
              </w:rPr>
            </w:pPr>
            <w:del w:id="402" w:author="Antony Johnson [NESO]" w:date="2025-07-08T21:07:00Z" w16du:dateUtc="2025-07-08T20:07:00Z">
              <w:r w:rsidRPr="00D6712D" w:rsidDel="006B4FA4">
                <w:rPr>
                  <w:rFonts w:cs="Arial"/>
                  <w:bCs/>
                </w:rPr>
                <w:delText>a</w:delText>
              </w:r>
            </w:del>
            <w:del w:id="403" w:author="Antony Johnson [NESO]" w:date="2025-07-08T21:08:00Z" w16du:dateUtc="2025-07-08T20:08:00Z">
              <w:r w:rsidRPr="002A73E9" w:rsidDel="000C4521">
                <w:rPr>
                  <w:b/>
                </w:rPr>
                <w:delText xml:space="preserve"> </w:delText>
              </w:r>
            </w:del>
            <w:r w:rsidRPr="007E0B31">
              <w:rPr>
                <w:rFonts w:cs="Arial"/>
                <w:b/>
              </w:rPr>
              <w:t>Generating Unit</w:t>
            </w:r>
            <w:r w:rsidRPr="007E0B31">
              <w:rPr>
                <w:rFonts w:cs="Arial"/>
              </w:rPr>
              <w:t xml:space="preserve">, </w:t>
            </w:r>
            <w:del w:id="404" w:author="Antony Johnson [NESO]" w:date="2025-07-08T21:07:00Z" w16du:dateUtc="2025-07-08T20:07:00Z">
              <w:r w:rsidRPr="00D9732F" w:rsidDel="006B4FA4">
                <w:rPr>
                  <w:rFonts w:cs="Arial"/>
                  <w:bCs/>
                </w:rPr>
                <w:delText>; or</w:delText>
              </w:r>
              <w:r w:rsidRPr="007E0B31" w:rsidDel="006B4FA4">
                <w:rPr>
                  <w:rFonts w:cs="Arial"/>
                </w:rPr>
                <w:delText>,</w:delText>
              </w:r>
            </w:del>
          </w:p>
          <w:p w14:paraId="72C2BD5F" w14:textId="2209F6E3" w:rsidR="00F81D7C" w:rsidRDefault="00F81D7C" w:rsidP="00F81D7C">
            <w:pPr>
              <w:pStyle w:val="TableArial11"/>
              <w:ind w:left="440"/>
              <w:rPr>
                <w:rFonts w:cs="Arial"/>
              </w:rPr>
            </w:pPr>
            <w:del w:id="405" w:author="Antony Johnson [NESO]" w:date="2025-07-08T21:07:00Z" w16du:dateUtc="2025-07-08T20:07:00Z">
              <w:r w:rsidRPr="007E0B31" w:rsidDel="006B4FA4">
                <w:rPr>
                  <w:rFonts w:cs="Arial"/>
                </w:rPr>
                <w:delText>a</w:delText>
              </w:r>
              <w:r w:rsidRPr="007E0B31" w:rsidDel="000C4521">
                <w:rPr>
                  <w:rFonts w:cs="Arial"/>
                </w:rPr>
                <w:delText xml:space="preserve"> </w:delText>
              </w:r>
            </w:del>
            <w:r w:rsidRPr="007E0B31">
              <w:rPr>
                <w:rFonts w:cs="Arial"/>
                <w:b/>
              </w:rPr>
              <w:t>CCGT Module</w:t>
            </w:r>
            <w:ins w:id="406" w:author="Antony Johnson [NESO]" w:date="2025-07-08T21:08:00Z" w16du:dateUtc="2025-07-08T20:08:00Z">
              <w:r w:rsidR="00DD7377">
                <w:rPr>
                  <w:rFonts w:cs="Arial"/>
                </w:rPr>
                <w:t>,</w:t>
              </w:r>
            </w:ins>
            <w:del w:id="407" w:author="Antony Johnson [NESO]" w:date="2025-07-08T21:08:00Z" w16du:dateUtc="2025-07-08T20:08:00Z">
              <w:r w:rsidRPr="00D9732F" w:rsidDel="00DD7377">
                <w:rPr>
                  <w:rFonts w:cs="Arial"/>
                  <w:bCs/>
                </w:rPr>
                <w:delText>;</w:delText>
              </w:r>
              <w:r w:rsidRPr="007E0B31" w:rsidDel="00DD7377">
                <w:rPr>
                  <w:rFonts w:cs="Arial"/>
                </w:rPr>
                <w:delText>or</w:delText>
              </w:r>
            </w:del>
            <w:r w:rsidRPr="007E0B31">
              <w:rPr>
                <w:rFonts w:cs="Arial"/>
              </w:rPr>
              <w:t xml:space="preserve"> </w:t>
            </w:r>
          </w:p>
          <w:p w14:paraId="327A4C78" w14:textId="0E68A88B" w:rsidR="00F81D7C" w:rsidRDefault="00F81D7C" w:rsidP="00F81D7C">
            <w:pPr>
              <w:pStyle w:val="TableArial11"/>
              <w:ind w:left="440"/>
              <w:rPr>
                <w:rFonts w:cs="Arial"/>
              </w:rPr>
            </w:pPr>
            <w:del w:id="408" w:author="Antony Johnson [NESO]" w:date="2025-07-08T21:07:00Z" w16du:dateUtc="2025-07-08T20:07:00Z">
              <w:r w:rsidRPr="007E0B31" w:rsidDel="006B4FA4">
                <w:rPr>
                  <w:rFonts w:cs="Arial"/>
                </w:rPr>
                <w:delText>a</w:delText>
              </w:r>
              <w:r w:rsidRPr="007E0B31" w:rsidDel="000C4521">
                <w:rPr>
                  <w:rFonts w:cs="Arial"/>
                </w:rPr>
                <w:delText xml:space="preserve"> </w:delText>
              </w:r>
            </w:del>
            <w:r w:rsidRPr="007E0B31">
              <w:rPr>
                <w:rFonts w:cs="Arial"/>
                <w:b/>
              </w:rPr>
              <w:t>CCGT Unit</w:t>
            </w:r>
            <w:ins w:id="409" w:author="Antony Johnson [NESO]" w:date="2025-07-08T21:08:00Z" w16du:dateUtc="2025-07-08T20:08:00Z">
              <w:r w:rsidR="00DD7377">
                <w:rPr>
                  <w:rFonts w:cs="Arial"/>
                </w:rPr>
                <w:t>,</w:t>
              </w:r>
            </w:ins>
            <w:del w:id="410" w:author="Antony Johnson [NESO]" w:date="2025-07-08T21:08:00Z" w16du:dateUtc="2025-07-08T20:08:00Z">
              <w:r w:rsidRPr="00D9732F" w:rsidDel="00DD7377">
                <w:rPr>
                  <w:rFonts w:cs="Arial"/>
                  <w:bCs/>
                </w:rPr>
                <w:delText>;</w:delText>
              </w:r>
              <w:r w:rsidRPr="007E0B31" w:rsidDel="00DD7377">
                <w:rPr>
                  <w:rFonts w:cs="Arial"/>
                </w:rPr>
                <w:delText xml:space="preserve"> or</w:delText>
              </w:r>
            </w:del>
            <w:r w:rsidRPr="007E0B31">
              <w:rPr>
                <w:rFonts w:cs="Arial"/>
              </w:rPr>
              <w:t xml:space="preserve"> </w:t>
            </w:r>
          </w:p>
          <w:p w14:paraId="113B63DD" w14:textId="56AF9E68" w:rsidR="00F81D7C" w:rsidRDefault="00F81D7C" w:rsidP="00F81D7C">
            <w:pPr>
              <w:pStyle w:val="TableArial11"/>
              <w:ind w:left="440"/>
            </w:pPr>
            <w:del w:id="411" w:author="Antony Johnson [NESO]" w:date="2025-07-08T21:07:00Z" w16du:dateUtc="2025-07-08T20:07:00Z">
              <w:r w:rsidRPr="007E0B31" w:rsidDel="006B4FA4">
                <w:rPr>
                  <w:rFonts w:cs="Arial"/>
                </w:rPr>
                <w:delText>a</w:delText>
              </w:r>
              <w:r w:rsidRPr="007E0B31" w:rsidDel="000C4521">
                <w:rPr>
                  <w:rFonts w:cs="Arial"/>
                  <w:b/>
                </w:rPr>
                <w:delText xml:space="preserve"> </w:delText>
              </w:r>
            </w:del>
            <w:r w:rsidRPr="007E0B31">
              <w:rPr>
                <w:rFonts w:cs="Arial"/>
                <w:b/>
              </w:rPr>
              <w:t>Power Park Module</w:t>
            </w:r>
            <w:ins w:id="412" w:author="Antony Johnson [NESO]" w:date="2025-07-08T21:08:00Z" w16du:dateUtc="2025-07-08T20:08:00Z">
              <w:r w:rsidR="00DD7377">
                <w:t>,</w:t>
              </w:r>
            </w:ins>
            <w:del w:id="413" w:author="Antony Johnson [NESO]" w:date="2025-07-08T21:08:00Z" w16du:dateUtc="2025-07-08T20:08:00Z">
              <w:r w:rsidRPr="00D9732F" w:rsidDel="00DD7377">
                <w:rPr>
                  <w:rFonts w:cs="Arial"/>
                  <w:bCs/>
                </w:rPr>
                <w:delText>;</w:delText>
              </w:r>
              <w:r w:rsidDel="00DD7377">
                <w:delText xml:space="preserve"> or</w:delText>
              </w:r>
            </w:del>
            <w:r>
              <w:t xml:space="preserve"> </w:t>
            </w:r>
          </w:p>
          <w:p w14:paraId="6DD8A142" w14:textId="3F51353B" w:rsidR="00F81D7C" w:rsidRDefault="00F81D7C" w:rsidP="00F81D7C">
            <w:pPr>
              <w:pStyle w:val="TableArial11"/>
              <w:ind w:left="440"/>
              <w:rPr>
                <w:rFonts w:cs="Arial"/>
              </w:rPr>
            </w:pPr>
            <w:del w:id="414" w:author="Antony Johnson [NESO]" w:date="2025-07-08T21:07:00Z" w16du:dateUtc="2025-07-08T20:07:00Z">
              <w:r w:rsidDel="000C4521">
                <w:delText xml:space="preserve">an </w:delText>
              </w:r>
            </w:del>
            <w:r w:rsidRPr="00070786">
              <w:rPr>
                <w:b/>
              </w:rPr>
              <w:t>Electricity Storage Module</w:t>
            </w:r>
            <w:ins w:id="415" w:author="Antony Johnson [NESO]" w:date="2025-07-08T21:08:00Z" w16du:dateUtc="2025-07-08T20:08:00Z">
              <w:r w:rsidR="00DD7377">
                <w:rPr>
                  <w:rFonts w:cs="Arial"/>
                </w:rPr>
                <w:t>,</w:t>
              </w:r>
            </w:ins>
            <w:del w:id="416" w:author="Antony Johnson [NESO]" w:date="2025-07-08T21:08:00Z" w16du:dateUtc="2025-07-08T20:08:00Z">
              <w:r w:rsidRPr="00D9732F" w:rsidDel="00DD7377">
                <w:rPr>
                  <w:bCs/>
                </w:rPr>
                <w:delText>;</w:delText>
              </w:r>
              <w:r w:rsidDel="00DD7377">
                <w:delText xml:space="preserve"> </w:delText>
              </w:r>
              <w:r w:rsidRPr="007E0B31" w:rsidDel="00DD7377">
                <w:rPr>
                  <w:rFonts w:cs="Arial"/>
                </w:rPr>
                <w:delText>or</w:delText>
              </w:r>
            </w:del>
            <w:r w:rsidRPr="007E0B31">
              <w:rPr>
                <w:rFonts w:cs="Arial"/>
              </w:rPr>
              <w:t xml:space="preserve"> </w:t>
            </w:r>
          </w:p>
          <w:p w14:paraId="3C18244A" w14:textId="20C6598F" w:rsidR="00F81D7C" w:rsidRDefault="00F81D7C" w:rsidP="00F81D7C">
            <w:pPr>
              <w:pStyle w:val="TableArial11"/>
              <w:ind w:left="440"/>
              <w:rPr>
                <w:rFonts w:cs="Arial"/>
                <w:bCs/>
              </w:rPr>
            </w:pPr>
            <w:del w:id="417" w:author="Antony Johnson [NESO]" w:date="2025-07-08T21:08:00Z" w16du:dateUtc="2025-07-08T20:08:00Z">
              <w:r w:rsidRPr="007E0B31" w:rsidDel="00DF1085">
                <w:rPr>
                  <w:rFonts w:cs="Arial"/>
                </w:rPr>
                <w:delText xml:space="preserve">a </w:delText>
              </w:r>
            </w:del>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del w:id="418" w:author="Antony Johnson [NESO]" w:date="2025-07-08T21:09:00Z" w16du:dateUtc="2025-07-08T20:09:00Z">
              <w:r w:rsidRPr="007E0B31" w:rsidDel="00DF1085">
                <w:rPr>
                  <w:rFonts w:cs="Arial"/>
                  <w:bCs/>
                </w:rPr>
                <w:delText xml:space="preserve">an </w:delText>
              </w:r>
            </w:del>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del w:id="419" w:author="Antony Johnson [NESO]" w:date="2025-07-08T21:09:00Z" w16du:dateUtc="2025-07-08T20:09:00Z">
              <w:r w:rsidDel="00653FF0">
                <w:rPr>
                  <w:rFonts w:cs="Arial"/>
                </w:rPr>
                <w:delText xml:space="preserve">and </w:delText>
              </w:r>
              <w:r w:rsidRPr="007E0B31" w:rsidDel="00653FF0">
                <w:rPr>
                  <w:rFonts w:cs="Arial"/>
                </w:rPr>
                <w:delText xml:space="preserve">which is </w:delText>
              </w:r>
              <w:r w:rsidRPr="007E0B31" w:rsidDel="00653FF0">
                <w:rPr>
                  <w:rFonts w:cs="Arial"/>
                  <w:b/>
                </w:rPr>
                <w:delText>Embedded</w:delText>
              </w:r>
              <w:r w:rsidRPr="007E0B31" w:rsidDel="00653FF0">
                <w:rPr>
                  <w:rFonts w:cs="Arial"/>
                </w:rPr>
                <w:delText xml:space="preserve"> </w:delText>
              </w:r>
            </w:del>
            <w:r w:rsidRPr="007E0B31">
              <w:rPr>
                <w:rFonts w:cs="Arial"/>
              </w:rPr>
              <w:t xml:space="preserve">connects to the </w:t>
            </w:r>
            <w:r w:rsidRPr="007E0B31">
              <w:rPr>
                <w:rFonts w:cs="Arial"/>
                <w:b/>
              </w:rPr>
              <w:t>User System</w:t>
            </w:r>
            <w:r w:rsidRPr="007E0B31">
              <w:rPr>
                <w:rFonts w:cs="Arial"/>
              </w:rPr>
              <w:t>.</w:t>
            </w:r>
          </w:p>
        </w:tc>
      </w:tr>
      <w:tr w:rsidR="00F81D7C" w:rsidRPr="007E0B31" w14:paraId="71382D54" w14:textId="77777777" w:rsidTr="00766A50">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766A50">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tcPr>
          <w:p w14:paraId="494FF092" w14:textId="77777777" w:rsidR="00F81D7C" w:rsidRPr="002510FF" w:rsidDel="00A03F93" w:rsidRDefault="00F81D7C">
            <w:pPr>
              <w:pStyle w:val="Default"/>
              <w:spacing w:before="120" w:after="120" w:line="264" w:lineRule="auto"/>
              <w:jc w:val="both"/>
              <w:rPr>
                <w:del w:id="420" w:author="Claire Newton [NESO]" w:date="2025-07-14T20:56:00Z" w16du:dateUtc="2025-07-14T19:56:00Z"/>
                <w:color w:val="auto"/>
                <w:sz w:val="20"/>
                <w:szCs w:val="20"/>
              </w:rPr>
              <w:pPrChange w:id="421" w:author="Claire Newton [NESO]" w:date="2025-07-14T20:56:00Z" w16du:dateUtc="2025-07-14T19:56:00Z">
                <w:pPr>
                  <w:pStyle w:val="Default"/>
                  <w:jc w:val="both"/>
                </w:pPr>
              </w:pPrChange>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pPr>
              <w:pStyle w:val="Default"/>
              <w:spacing w:before="120" w:after="120" w:line="264" w:lineRule="auto"/>
              <w:jc w:val="both"/>
              <w:rPr>
                <w:color w:val="auto"/>
                <w:sz w:val="20"/>
                <w:szCs w:val="20"/>
              </w:rPr>
              <w:pPrChange w:id="422" w:author="Claire Newton [NESO]" w:date="2025-07-14T20:56:00Z" w16du:dateUtc="2025-07-14T19:56:00Z">
                <w:pPr>
                  <w:pStyle w:val="Default"/>
                  <w:jc w:val="both"/>
                </w:pPr>
              </w:pPrChange>
            </w:pPr>
          </w:p>
          <w:p w14:paraId="6F4B105B" w14:textId="5D1971EF" w:rsidR="00F81D7C" w:rsidRPr="00C45ED9" w:rsidRDefault="00F81D7C" w:rsidP="00A03F93">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will instantaneously (within 5</w:t>
            </w:r>
            <w:ins w:id="423" w:author="Antony Johnson [NESO]" w:date="2025-07-08T21:11:00Z" w16du:dateUtc="2025-07-08T20:11:00Z">
              <w:r w:rsidR="0074014E">
                <w:rPr>
                  <w:rFonts w:cs="Arial"/>
                </w:rPr>
                <w:t xml:space="preserve"> </w:t>
              </w:r>
            </w:ins>
            <w:r w:rsidRPr="002510FF">
              <w:rPr>
                <w:rFonts w:cs="Arial"/>
              </w:rPr>
              <w:t xml:space="preserve">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766A50">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766A50">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766A50">
        <w:trPr>
          <w:cantSplit/>
        </w:trPr>
        <w:tc>
          <w:tcPr>
            <w:tcW w:w="2884"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6634"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766A50">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766A50">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tcPr>
          <w:p w14:paraId="3C071C58" w14:textId="058534D0" w:rsidR="00F81D7C" w:rsidRPr="007E0B31" w:rsidRDefault="00F81D7C">
            <w:pPr>
              <w:widowControl/>
              <w:autoSpaceDE w:val="0"/>
              <w:autoSpaceDN w:val="0"/>
              <w:adjustRightInd w:val="0"/>
              <w:snapToGrid w:val="0"/>
              <w:spacing w:before="120" w:after="120" w:line="264" w:lineRule="auto"/>
              <w:rPr>
                <w:rFonts w:cs="Arial"/>
              </w:rPr>
              <w:pPrChange w:id="424" w:author="Claire Newton [NESO]" w:date="2025-07-14T20:57:00Z" w16du:dateUtc="2025-07-14T19:57:00Z">
                <w:pPr>
                  <w:widowControl/>
                  <w:autoSpaceDE w:val="0"/>
                  <w:autoSpaceDN w:val="0"/>
                  <w:adjustRightInd w:val="0"/>
                  <w:snapToGrid w:val="0"/>
                </w:pPr>
              </w:pPrChange>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ins w:id="425" w:author="Antony Johnson [NESO]" w:date="2025-07-08T21:12:00Z" w16du:dateUtc="2025-07-08T20:12:00Z">
              <w:r w:rsidR="00BB3693">
                <w:rPr>
                  <w:rFonts w:cs="Arial"/>
                  <w:lang w:val="x-none"/>
                </w:rPr>
                <w:t>.</w:t>
              </w:r>
            </w:ins>
            <w:del w:id="426" w:author="Antony Johnson [NESO]" w:date="2025-07-08T21:12:00Z" w16du:dateUtc="2025-07-08T20:12:00Z">
              <w:r w:rsidRPr="007E0B31" w:rsidDel="00BB3693">
                <w:rPr>
                  <w:rFonts w:cs="Arial"/>
                  <w:lang w:val="x-none"/>
                </w:rPr>
                <w:delText>;</w:delText>
              </w:r>
            </w:del>
          </w:p>
        </w:tc>
      </w:tr>
      <w:tr w:rsidR="00F81D7C" w:rsidRPr="007E0B31" w14:paraId="0DB5431E" w14:textId="77777777" w:rsidTr="00766A50">
        <w:trPr>
          <w:cantSplit/>
        </w:trPr>
        <w:tc>
          <w:tcPr>
            <w:tcW w:w="2884" w:type="dxa"/>
          </w:tcPr>
          <w:p w14:paraId="1820C1E3" w14:textId="77777777" w:rsidR="00F81D7C" w:rsidRPr="007E0B31" w:rsidRDefault="00F81D7C">
            <w:pPr>
              <w:pStyle w:val="Arial11Bold"/>
              <w:spacing w:line="264" w:lineRule="auto"/>
              <w:rPr>
                <w:rFonts w:cs="Arial"/>
              </w:rPr>
              <w:pPrChange w:id="427" w:author="Claire Newton [NESO]" w:date="2025-07-14T20:57:00Z" w16du:dateUtc="2025-07-14T19:57:00Z">
                <w:pPr>
                  <w:pStyle w:val="Arial11Bold"/>
                </w:pPr>
              </w:pPrChange>
            </w:pPr>
            <w:r w:rsidRPr="007E0B31">
              <w:rPr>
                <w:rFonts w:cs="Arial"/>
              </w:rPr>
              <w:t>Workgroup Consultation</w:t>
            </w:r>
          </w:p>
        </w:tc>
        <w:tc>
          <w:tcPr>
            <w:tcW w:w="6634" w:type="dxa"/>
          </w:tcPr>
          <w:p w14:paraId="3BBAF0D1" w14:textId="36EC9C67" w:rsidR="00F81D7C" w:rsidRPr="007E0B31" w:rsidRDefault="00F81D7C">
            <w:pPr>
              <w:widowControl/>
              <w:autoSpaceDE w:val="0"/>
              <w:autoSpaceDN w:val="0"/>
              <w:adjustRightInd w:val="0"/>
              <w:snapToGrid w:val="0"/>
              <w:spacing w:before="120" w:after="120" w:line="264" w:lineRule="auto"/>
              <w:jc w:val="both"/>
              <w:rPr>
                <w:rFonts w:cs="Arial"/>
                <w:lang w:val="x-none"/>
              </w:rPr>
              <w:pPrChange w:id="428" w:author="Claire Newton [NESO]" w:date="2025-07-14T20:57:00Z" w16du:dateUtc="2025-07-14T19:57:00Z">
                <w:pPr>
                  <w:widowControl/>
                  <w:autoSpaceDE w:val="0"/>
                  <w:autoSpaceDN w:val="0"/>
                  <w:adjustRightInd w:val="0"/>
                  <w:snapToGrid w:val="0"/>
                  <w:jc w:val="both"/>
                </w:pPr>
              </w:pPrChange>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ins w:id="429" w:author="Antony Johnson [NESO]" w:date="2025-07-08T21:12:00Z" w16du:dateUtc="2025-07-08T20:12:00Z">
              <w:r w:rsidR="00BB3693">
                <w:rPr>
                  <w:rFonts w:cs="Arial"/>
                  <w:lang w:val="x-none"/>
                </w:rPr>
                <w:t>.</w:t>
              </w:r>
            </w:ins>
            <w:del w:id="430" w:author="Antony Johnson [NESO]" w:date="2025-07-08T21:12:00Z" w16du:dateUtc="2025-07-08T20:12:00Z">
              <w:r w:rsidRPr="007E0B31" w:rsidDel="00BB3693">
                <w:rPr>
                  <w:rFonts w:cs="Arial"/>
                  <w:lang w:val="x-none"/>
                </w:rPr>
                <w:delText>;</w:delText>
              </w:r>
            </w:del>
          </w:p>
        </w:tc>
      </w:tr>
      <w:tr w:rsidR="00F81D7C" w:rsidRPr="007E0B31" w14:paraId="5FE213B7" w14:textId="77777777" w:rsidTr="00766A50">
        <w:trPr>
          <w:cantSplit/>
        </w:trPr>
        <w:tc>
          <w:tcPr>
            <w:tcW w:w="2884" w:type="dxa"/>
          </w:tcPr>
          <w:p w14:paraId="7DDC8A6B" w14:textId="77777777" w:rsidR="00F81D7C" w:rsidRPr="007E0B31" w:rsidRDefault="00F81D7C">
            <w:pPr>
              <w:pStyle w:val="Arial11Bold"/>
              <w:spacing w:line="264" w:lineRule="auto"/>
              <w:rPr>
                <w:rFonts w:cs="Arial"/>
              </w:rPr>
              <w:pPrChange w:id="431" w:author="Claire Newton [NESO]" w:date="2025-07-14T20:57:00Z" w16du:dateUtc="2025-07-14T19:57:00Z">
                <w:pPr>
                  <w:pStyle w:val="Arial11Bold"/>
                </w:pPr>
              </w:pPrChange>
            </w:pPr>
            <w:r w:rsidRPr="007E0B31">
              <w:rPr>
                <w:rFonts w:cs="Arial"/>
              </w:rPr>
              <w:t>Workgroup Alternative Grid Code Modification</w:t>
            </w:r>
          </w:p>
        </w:tc>
        <w:tc>
          <w:tcPr>
            <w:tcW w:w="6634" w:type="dxa"/>
          </w:tcPr>
          <w:p w14:paraId="10B737BD" w14:textId="0413A344" w:rsidR="00F81D7C" w:rsidRPr="007E0B31" w:rsidRDefault="00F81D7C">
            <w:pPr>
              <w:widowControl/>
              <w:autoSpaceDE w:val="0"/>
              <w:autoSpaceDN w:val="0"/>
              <w:adjustRightInd w:val="0"/>
              <w:snapToGrid w:val="0"/>
              <w:spacing w:before="120" w:after="120" w:line="264" w:lineRule="auto"/>
              <w:jc w:val="both"/>
              <w:rPr>
                <w:rFonts w:cs="Arial"/>
                <w:b/>
                <w:lang w:val="x-none"/>
              </w:rPr>
              <w:pPrChange w:id="432" w:author="Claire Newton [NESO]" w:date="2025-07-14T20:57:00Z" w16du:dateUtc="2025-07-14T19:57:00Z">
                <w:pPr>
                  <w:widowControl/>
                  <w:autoSpaceDE w:val="0"/>
                  <w:autoSpaceDN w:val="0"/>
                  <w:adjustRightInd w:val="0"/>
                  <w:snapToGrid w:val="0"/>
                  <w:jc w:val="both"/>
                </w:pPr>
              </w:pPrChange>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ins w:id="433" w:author="Antony Johnson [NESO]" w:date="2025-07-08T21:13:00Z" w16du:dateUtc="2025-07-08T20:13:00Z">
              <w:r w:rsidR="00E77F70">
                <w:rPr>
                  <w:lang w:val="x-none"/>
                </w:rPr>
                <w:t>.</w:t>
              </w:r>
            </w:ins>
            <w:del w:id="434" w:author="Antony Johnson [NESO]" w:date="2025-07-08T21:13:00Z" w16du:dateUtc="2025-07-08T20:13:00Z">
              <w:r w:rsidRPr="005C20E3" w:rsidDel="00E77F70">
                <w:rPr>
                  <w:lang w:val="x-none"/>
                </w:rPr>
                <w:delText>;</w:delText>
              </w:r>
            </w:del>
          </w:p>
        </w:tc>
      </w:tr>
      <w:tr w:rsidR="00F81D7C" w:rsidRPr="007E0B31" w14:paraId="0C414BA6" w14:textId="77777777" w:rsidTr="00766A50">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4FB600C6"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 xml:space="preserve">Glossary </w:t>
      </w:r>
      <w:ins w:id="435" w:author="Antony Johnson [NESO]" w:date="2025-07-08T21:14:00Z" w16du:dateUtc="2025-07-08T20:14:00Z">
        <w:r w:rsidR="005E354D">
          <w:rPr>
            <w:rFonts w:cs="Arial"/>
            <w:b/>
          </w:rPr>
          <w:t>and</w:t>
        </w:r>
      </w:ins>
      <w:del w:id="436" w:author="Antony Johnson [NESO]" w:date="2025-07-08T21:14:00Z" w16du:dateUtc="2025-07-08T20:14:00Z">
        <w:r w:rsidRPr="007E0B31" w:rsidDel="005E354D">
          <w:rPr>
            <w:rFonts w:cs="Arial"/>
            <w:b/>
          </w:rPr>
          <w:delText>&amp;</w:delText>
        </w:r>
      </w:del>
      <w:r w:rsidRPr="007E0B31">
        <w:rPr>
          <w:rFonts w:cs="Arial"/>
          <w:b/>
        </w:rPr>
        <w:t xml:space="preserve">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43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43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9DFD7" w14:textId="77777777" w:rsidR="00B02C8F" w:rsidRDefault="00B02C8F" w:rsidP="008F1F3E">
      <w:pPr>
        <w:pStyle w:val="Header"/>
      </w:pPr>
      <w:r>
        <w:separator/>
      </w:r>
    </w:p>
  </w:endnote>
  <w:endnote w:type="continuationSeparator" w:id="0">
    <w:p w14:paraId="3FD5346A" w14:textId="77777777" w:rsidR="00B02C8F" w:rsidRDefault="00B02C8F" w:rsidP="008F1F3E">
      <w:pPr>
        <w:pStyle w:val="Header"/>
      </w:pPr>
      <w:r>
        <w:continuationSeparator/>
      </w:r>
    </w:p>
  </w:endnote>
  <w:endnote w:type="continuationNotice" w:id="1">
    <w:p w14:paraId="0B92589E" w14:textId="77777777" w:rsidR="00B02C8F" w:rsidRDefault="00B02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2F559" w14:textId="77777777" w:rsidR="00B02C8F" w:rsidRDefault="00B02C8F" w:rsidP="008F1F3E">
      <w:pPr>
        <w:pStyle w:val="Header"/>
      </w:pPr>
      <w:r>
        <w:separator/>
      </w:r>
    </w:p>
  </w:footnote>
  <w:footnote w:type="continuationSeparator" w:id="0">
    <w:p w14:paraId="65283ABC" w14:textId="77777777" w:rsidR="00B02C8F" w:rsidRDefault="00B02C8F" w:rsidP="008F1F3E">
      <w:pPr>
        <w:pStyle w:val="Header"/>
      </w:pPr>
      <w:r>
        <w:continuationSeparator/>
      </w:r>
    </w:p>
  </w:footnote>
  <w:footnote w:type="continuationNotice" w:id="1">
    <w:p w14:paraId="7AC828E2" w14:textId="77777777" w:rsidR="00B02C8F" w:rsidRDefault="00B02C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Newton [NESO]">
    <w15:presenceInfo w15:providerId="AD" w15:userId="S::Claire.Newton@neso.energy::bf695b71-78f5-41ee-9462-9dd578471041"/>
  </w15:person>
  <w15:person w15:author="Antony Johnson [NESO]">
    <w15:presenceInfo w15:providerId="AD" w15:userId="S::Antony.Johnson@neso.energy::f1bafaa7-2381-41c7-961f-050dce1d9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OdS0O09XEQJOOfZm2WEUGeWULkdHBcywSEAQxZpOv8G3p3nOLyFUFh0xyUu22DRruUkvRpI8KUrft4YDLIeYXA==" w:salt="1zykPjul1alMHoXo+k6PWQ=="/>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DB2"/>
    <w:rsid w:val="00022E96"/>
    <w:rsid w:val="00024138"/>
    <w:rsid w:val="000245C7"/>
    <w:rsid w:val="00025343"/>
    <w:rsid w:val="00025621"/>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57E"/>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55C"/>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55DE"/>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1E6"/>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C67"/>
    <w:rsid w:val="000C129B"/>
    <w:rsid w:val="000C14D3"/>
    <w:rsid w:val="000C1521"/>
    <w:rsid w:val="000C171F"/>
    <w:rsid w:val="000C1BB4"/>
    <w:rsid w:val="000C1DCB"/>
    <w:rsid w:val="000C2FFA"/>
    <w:rsid w:val="000C42FD"/>
    <w:rsid w:val="000C4521"/>
    <w:rsid w:val="000C4948"/>
    <w:rsid w:val="000C4EB1"/>
    <w:rsid w:val="000C61D6"/>
    <w:rsid w:val="000C64D4"/>
    <w:rsid w:val="000C77D7"/>
    <w:rsid w:val="000C788F"/>
    <w:rsid w:val="000C7DC8"/>
    <w:rsid w:val="000D1208"/>
    <w:rsid w:val="000D120A"/>
    <w:rsid w:val="000D1DD7"/>
    <w:rsid w:val="000D1F06"/>
    <w:rsid w:val="000D22B4"/>
    <w:rsid w:val="000D298D"/>
    <w:rsid w:val="000D38F3"/>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3F4D"/>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9F0"/>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455A"/>
    <w:rsid w:val="00144606"/>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2A8D"/>
    <w:rsid w:val="00153389"/>
    <w:rsid w:val="00153B44"/>
    <w:rsid w:val="001547C7"/>
    <w:rsid w:val="00154A18"/>
    <w:rsid w:val="00156973"/>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50AD"/>
    <w:rsid w:val="00196A22"/>
    <w:rsid w:val="00196DC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D6B"/>
    <w:rsid w:val="001B5E13"/>
    <w:rsid w:val="001B6507"/>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15A"/>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2"/>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2EE"/>
    <w:rsid w:val="00251477"/>
    <w:rsid w:val="00253153"/>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2FD4"/>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5D83"/>
    <w:rsid w:val="002C6E53"/>
    <w:rsid w:val="002C7003"/>
    <w:rsid w:val="002C730F"/>
    <w:rsid w:val="002C7455"/>
    <w:rsid w:val="002C78D8"/>
    <w:rsid w:val="002D083A"/>
    <w:rsid w:val="002D08AD"/>
    <w:rsid w:val="002D099D"/>
    <w:rsid w:val="002D1F28"/>
    <w:rsid w:val="002D3390"/>
    <w:rsid w:val="002D3764"/>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704"/>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5228"/>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4795E"/>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843"/>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34FE"/>
    <w:rsid w:val="003A464A"/>
    <w:rsid w:val="003A5083"/>
    <w:rsid w:val="003A5443"/>
    <w:rsid w:val="003A6281"/>
    <w:rsid w:val="003A6B14"/>
    <w:rsid w:val="003A6B20"/>
    <w:rsid w:val="003B0DFA"/>
    <w:rsid w:val="003B168C"/>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380"/>
    <w:rsid w:val="003F46A9"/>
    <w:rsid w:val="003F4B71"/>
    <w:rsid w:val="003F5B0B"/>
    <w:rsid w:val="003F7226"/>
    <w:rsid w:val="003F7434"/>
    <w:rsid w:val="0040077B"/>
    <w:rsid w:val="0040115B"/>
    <w:rsid w:val="00401EF1"/>
    <w:rsid w:val="004029D5"/>
    <w:rsid w:val="00402B86"/>
    <w:rsid w:val="00403363"/>
    <w:rsid w:val="00405C8F"/>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1AC3"/>
    <w:rsid w:val="0042316B"/>
    <w:rsid w:val="00423A90"/>
    <w:rsid w:val="00424552"/>
    <w:rsid w:val="0042477A"/>
    <w:rsid w:val="0042480C"/>
    <w:rsid w:val="00424F44"/>
    <w:rsid w:val="00425187"/>
    <w:rsid w:val="0042789A"/>
    <w:rsid w:val="004304CF"/>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562"/>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24"/>
    <w:rsid w:val="004710C7"/>
    <w:rsid w:val="00471EC6"/>
    <w:rsid w:val="004722D7"/>
    <w:rsid w:val="00473366"/>
    <w:rsid w:val="00473475"/>
    <w:rsid w:val="00473767"/>
    <w:rsid w:val="00473A49"/>
    <w:rsid w:val="00473AB5"/>
    <w:rsid w:val="00473D8E"/>
    <w:rsid w:val="0047437F"/>
    <w:rsid w:val="004743BD"/>
    <w:rsid w:val="00474D77"/>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EEA"/>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6E86"/>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2A97"/>
    <w:rsid w:val="005334A5"/>
    <w:rsid w:val="005342C6"/>
    <w:rsid w:val="005348B2"/>
    <w:rsid w:val="00535401"/>
    <w:rsid w:val="00535D26"/>
    <w:rsid w:val="00537025"/>
    <w:rsid w:val="005370D4"/>
    <w:rsid w:val="00537C57"/>
    <w:rsid w:val="00537F3F"/>
    <w:rsid w:val="0054145A"/>
    <w:rsid w:val="0054229C"/>
    <w:rsid w:val="00542351"/>
    <w:rsid w:val="00542A5A"/>
    <w:rsid w:val="00542ABB"/>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741"/>
    <w:rsid w:val="00570ABF"/>
    <w:rsid w:val="00570FBD"/>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4F72"/>
    <w:rsid w:val="00595E9A"/>
    <w:rsid w:val="00595F8D"/>
    <w:rsid w:val="00595FD1"/>
    <w:rsid w:val="005969DB"/>
    <w:rsid w:val="005A0FEC"/>
    <w:rsid w:val="005A15A1"/>
    <w:rsid w:val="005A213E"/>
    <w:rsid w:val="005A27C2"/>
    <w:rsid w:val="005A3480"/>
    <w:rsid w:val="005A3493"/>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5B6"/>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354D"/>
    <w:rsid w:val="005E3B53"/>
    <w:rsid w:val="005E407D"/>
    <w:rsid w:val="005E4A21"/>
    <w:rsid w:val="005E4CF2"/>
    <w:rsid w:val="005E57B8"/>
    <w:rsid w:val="005E6191"/>
    <w:rsid w:val="005E62A9"/>
    <w:rsid w:val="005E6514"/>
    <w:rsid w:val="005E6DD4"/>
    <w:rsid w:val="005E6EA9"/>
    <w:rsid w:val="005F0F8B"/>
    <w:rsid w:val="005F107E"/>
    <w:rsid w:val="005F126B"/>
    <w:rsid w:val="005F17A4"/>
    <w:rsid w:val="005F3182"/>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0D"/>
    <w:rsid w:val="00644655"/>
    <w:rsid w:val="006450DF"/>
    <w:rsid w:val="00645392"/>
    <w:rsid w:val="00646A8C"/>
    <w:rsid w:val="00647138"/>
    <w:rsid w:val="00647650"/>
    <w:rsid w:val="006479A6"/>
    <w:rsid w:val="0065091F"/>
    <w:rsid w:val="00650E3E"/>
    <w:rsid w:val="00650F65"/>
    <w:rsid w:val="006516BE"/>
    <w:rsid w:val="00653FF0"/>
    <w:rsid w:val="0065415E"/>
    <w:rsid w:val="006545C3"/>
    <w:rsid w:val="00655166"/>
    <w:rsid w:val="006557D8"/>
    <w:rsid w:val="00656AC7"/>
    <w:rsid w:val="00657010"/>
    <w:rsid w:val="006607DA"/>
    <w:rsid w:val="00660BCB"/>
    <w:rsid w:val="006626FF"/>
    <w:rsid w:val="00662711"/>
    <w:rsid w:val="00662C0E"/>
    <w:rsid w:val="00662FDD"/>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1EC"/>
    <w:rsid w:val="00694BFA"/>
    <w:rsid w:val="00694E36"/>
    <w:rsid w:val="0069559A"/>
    <w:rsid w:val="006958B7"/>
    <w:rsid w:val="00695CCF"/>
    <w:rsid w:val="00696AC0"/>
    <w:rsid w:val="00697699"/>
    <w:rsid w:val="0069795F"/>
    <w:rsid w:val="006A0422"/>
    <w:rsid w:val="006A0445"/>
    <w:rsid w:val="006A08CD"/>
    <w:rsid w:val="006A15A9"/>
    <w:rsid w:val="006A21C1"/>
    <w:rsid w:val="006A2358"/>
    <w:rsid w:val="006A37CA"/>
    <w:rsid w:val="006A3F03"/>
    <w:rsid w:val="006A502B"/>
    <w:rsid w:val="006A558D"/>
    <w:rsid w:val="006A5829"/>
    <w:rsid w:val="006A5B9B"/>
    <w:rsid w:val="006A5C8D"/>
    <w:rsid w:val="006A5D96"/>
    <w:rsid w:val="006A5E83"/>
    <w:rsid w:val="006A60D9"/>
    <w:rsid w:val="006A6681"/>
    <w:rsid w:val="006A6BF7"/>
    <w:rsid w:val="006A7412"/>
    <w:rsid w:val="006A7804"/>
    <w:rsid w:val="006B0155"/>
    <w:rsid w:val="006B0908"/>
    <w:rsid w:val="006B1FC8"/>
    <w:rsid w:val="006B2966"/>
    <w:rsid w:val="006B4FA4"/>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989"/>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6DF"/>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A0D"/>
    <w:rsid w:val="00712CD6"/>
    <w:rsid w:val="007146A1"/>
    <w:rsid w:val="00715ABE"/>
    <w:rsid w:val="00715AFD"/>
    <w:rsid w:val="00715FAF"/>
    <w:rsid w:val="00716093"/>
    <w:rsid w:val="007163D0"/>
    <w:rsid w:val="00716D33"/>
    <w:rsid w:val="00717008"/>
    <w:rsid w:val="0071765D"/>
    <w:rsid w:val="0071795C"/>
    <w:rsid w:val="007201A7"/>
    <w:rsid w:val="00721A8D"/>
    <w:rsid w:val="00721EE0"/>
    <w:rsid w:val="0072241D"/>
    <w:rsid w:val="00722D81"/>
    <w:rsid w:val="00724498"/>
    <w:rsid w:val="00724A66"/>
    <w:rsid w:val="00725238"/>
    <w:rsid w:val="00725427"/>
    <w:rsid w:val="00725B67"/>
    <w:rsid w:val="00725DCB"/>
    <w:rsid w:val="0072610F"/>
    <w:rsid w:val="00726BF1"/>
    <w:rsid w:val="007276FE"/>
    <w:rsid w:val="00727CA3"/>
    <w:rsid w:val="00731325"/>
    <w:rsid w:val="007323AE"/>
    <w:rsid w:val="00733388"/>
    <w:rsid w:val="0073489C"/>
    <w:rsid w:val="00735D64"/>
    <w:rsid w:val="007369FA"/>
    <w:rsid w:val="00736BC1"/>
    <w:rsid w:val="00737AD2"/>
    <w:rsid w:val="00737D9B"/>
    <w:rsid w:val="0074014E"/>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2891"/>
    <w:rsid w:val="0078466C"/>
    <w:rsid w:val="00785A83"/>
    <w:rsid w:val="00785E5F"/>
    <w:rsid w:val="00786457"/>
    <w:rsid w:val="007865F8"/>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3E36"/>
    <w:rsid w:val="00794648"/>
    <w:rsid w:val="0079487D"/>
    <w:rsid w:val="007956C9"/>
    <w:rsid w:val="00795890"/>
    <w:rsid w:val="00795A93"/>
    <w:rsid w:val="00795DDA"/>
    <w:rsid w:val="00795DDB"/>
    <w:rsid w:val="00795E35"/>
    <w:rsid w:val="00797293"/>
    <w:rsid w:val="007A008C"/>
    <w:rsid w:val="007A0662"/>
    <w:rsid w:val="007A0FD7"/>
    <w:rsid w:val="007A1873"/>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862"/>
    <w:rsid w:val="007D3BD9"/>
    <w:rsid w:val="007D43BC"/>
    <w:rsid w:val="007D5877"/>
    <w:rsid w:val="007D72B5"/>
    <w:rsid w:val="007D7792"/>
    <w:rsid w:val="007D7840"/>
    <w:rsid w:val="007E0065"/>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72B"/>
    <w:rsid w:val="00810FF0"/>
    <w:rsid w:val="00811825"/>
    <w:rsid w:val="0081264E"/>
    <w:rsid w:val="00812F14"/>
    <w:rsid w:val="00813349"/>
    <w:rsid w:val="00813AC0"/>
    <w:rsid w:val="008153A2"/>
    <w:rsid w:val="008166DC"/>
    <w:rsid w:val="008167AE"/>
    <w:rsid w:val="00816AE8"/>
    <w:rsid w:val="008171E9"/>
    <w:rsid w:val="00817CBF"/>
    <w:rsid w:val="0082065A"/>
    <w:rsid w:val="008206C8"/>
    <w:rsid w:val="00820AC6"/>
    <w:rsid w:val="00820B8F"/>
    <w:rsid w:val="00820E7F"/>
    <w:rsid w:val="008212CB"/>
    <w:rsid w:val="00821A36"/>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4E2"/>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0E2D"/>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789"/>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40B"/>
    <w:rsid w:val="009809AD"/>
    <w:rsid w:val="00980DE5"/>
    <w:rsid w:val="0098123A"/>
    <w:rsid w:val="00981D6C"/>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63C"/>
    <w:rsid w:val="009A379F"/>
    <w:rsid w:val="009A3BD8"/>
    <w:rsid w:val="009A4964"/>
    <w:rsid w:val="009A4B09"/>
    <w:rsid w:val="009A551F"/>
    <w:rsid w:val="009A5925"/>
    <w:rsid w:val="009A62F0"/>
    <w:rsid w:val="009A702A"/>
    <w:rsid w:val="009A7849"/>
    <w:rsid w:val="009A7AAE"/>
    <w:rsid w:val="009B0FFA"/>
    <w:rsid w:val="009B143A"/>
    <w:rsid w:val="009B19CB"/>
    <w:rsid w:val="009B1AA8"/>
    <w:rsid w:val="009B1C24"/>
    <w:rsid w:val="009B1C65"/>
    <w:rsid w:val="009B1D91"/>
    <w:rsid w:val="009B1DFC"/>
    <w:rsid w:val="009B1ED7"/>
    <w:rsid w:val="009B24D6"/>
    <w:rsid w:val="009B3B1D"/>
    <w:rsid w:val="009B42E0"/>
    <w:rsid w:val="009B4737"/>
    <w:rsid w:val="009B4C71"/>
    <w:rsid w:val="009B5424"/>
    <w:rsid w:val="009B5CCC"/>
    <w:rsid w:val="009B68A9"/>
    <w:rsid w:val="009B7A36"/>
    <w:rsid w:val="009C00B0"/>
    <w:rsid w:val="009C03CA"/>
    <w:rsid w:val="009C057F"/>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50"/>
    <w:rsid w:val="009E3FBD"/>
    <w:rsid w:val="009E4BA3"/>
    <w:rsid w:val="009E4E06"/>
    <w:rsid w:val="009E5374"/>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3F93"/>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2A8"/>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A61"/>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50DC"/>
    <w:rsid w:val="00A7751D"/>
    <w:rsid w:val="00A77D2B"/>
    <w:rsid w:val="00A80791"/>
    <w:rsid w:val="00A8089D"/>
    <w:rsid w:val="00A80EBD"/>
    <w:rsid w:val="00A818D2"/>
    <w:rsid w:val="00A8193E"/>
    <w:rsid w:val="00A83DB8"/>
    <w:rsid w:val="00A84ADB"/>
    <w:rsid w:val="00A85D8E"/>
    <w:rsid w:val="00A861C4"/>
    <w:rsid w:val="00A8638D"/>
    <w:rsid w:val="00A8672F"/>
    <w:rsid w:val="00A87826"/>
    <w:rsid w:val="00A90FE9"/>
    <w:rsid w:val="00A91733"/>
    <w:rsid w:val="00A927A9"/>
    <w:rsid w:val="00A9346A"/>
    <w:rsid w:val="00A95B89"/>
    <w:rsid w:val="00A95C8D"/>
    <w:rsid w:val="00A96479"/>
    <w:rsid w:val="00A96BA1"/>
    <w:rsid w:val="00A97193"/>
    <w:rsid w:val="00A978C8"/>
    <w:rsid w:val="00AA1379"/>
    <w:rsid w:val="00AA1E5A"/>
    <w:rsid w:val="00AA2343"/>
    <w:rsid w:val="00AA257C"/>
    <w:rsid w:val="00AA259D"/>
    <w:rsid w:val="00AA2BC4"/>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3DD0"/>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6C4"/>
    <w:rsid w:val="00AC4779"/>
    <w:rsid w:val="00AC4ECC"/>
    <w:rsid w:val="00AC5EFF"/>
    <w:rsid w:val="00AC6FB7"/>
    <w:rsid w:val="00AC7841"/>
    <w:rsid w:val="00AD0ACF"/>
    <w:rsid w:val="00AD13DC"/>
    <w:rsid w:val="00AD19BE"/>
    <w:rsid w:val="00AD1CC8"/>
    <w:rsid w:val="00AD1E70"/>
    <w:rsid w:val="00AD2AB4"/>
    <w:rsid w:val="00AD2ACD"/>
    <w:rsid w:val="00AD38AA"/>
    <w:rsid w:val="00AD531A"/>
    <w:rsid w:val="00AD5523"/>
    <w:rsid w:val="00AD5969"/>
    <w:rsid w:val="00AD5B9A"/>
    <w:rsid w:val="00AD65DE"/>
    <w:rsid w:val="00AD69D1"/>
    <w:rsid w:val="00AD6F82"/>
    <w:rsid w:val="00AD708A"/>
    <w:rsid w:val="00AD72C0"/>
    <w:rsid w:val="00AD7EE2"/>
    <w:rsid w:val="00AE010D"/>
    <w:rsid w:val="00AE0325"/>
    <w:rsid w:val="00AE03C1"/>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338"/>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239"/>
    <w:rsid w:val="00B029A5"/>
    <w:rsid w:val="00B02C8F"/>
    <w:rsid w:val="00B03410"/>
    <w:rsid w:val="00B0421B"/>
    <w:rsid w:val="00B043BC"/>
    <w:rsid w:val="00B0568F"/>
    <w:rsid w:val="00B0589E"/>
    <w:rsid w:val="00B05F15"/>
    <w:rsid w:val="00B06AB7"/>
    <w:rsid w:val="00B07DD0"/>
    <w:rsid w:val="00B101AA"/>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29D"/>
    <w:rsid w:val="00B31FE1"/>
    <w:rsid w:val="00B320B7"/>
    <w:rsid w:val="00B326C9"/>
    <w:rsid w:val="00B35717"/>
    <w:rsid w:val="00B35AFA"/>
    <w:rsid w:val="00B37490"/>
    <w:rsid w:val="00B378E7"/>
    <w:rsid w:val="00B402FE"/>
    <w:rsid w:val="00B4121E"/>
    <w:rsid w:val="00B4122C"/>
    <w:rsid w:val="00B417F8"/>
    <w:rsid w:val="00B41AAE"/>
    <w:rsid w:val="00B42B6C"/>
    <w:rsid w:val="00B43630"/>
    <w:rsid w:val="00B43684"/>
    <w:rsid w:val="00B43A5F"/>
    <w:rsid w:val="00B449D5"/>
    <w:rsid w:val="00B44C5C"/>
    <w:rsid w:val="00B45345"/>
    <w:rsid w:val="00B4704C"/>
    <w:rsid w:val="00B5137F"/>
    <w:rsid w:val="00B518C8"/>
    <w:rsid w:val="00B520FB"/>
    <w:rsid w:val="00B52D92"/>
    <w:rsid w:val="00B53509"/>
    <w:rsid w:val="00B53B86"/>
    <w:rsid w:val="00B53CA6"/>
    <w:rsid w:val="00B53F5E"/>
    <w:rsid w:val="00B546B1"/>
    <w:rsid w:val="00B557F2"/>
    <w:rsid w:val="00B60059"/>
    <w:rsid w:val="00B60743"/>
    <w:rsid w:val="00B6366C"/>
    <w:rsid w:val="00B645FA"/>
    <w:rsid w:val="00B64B06"/>
    <w:rsid w:val="00B64BCC"/>
    <w:rsid w:val="00B64C6B"/>
    <w:rsid w:val="00B654B1"/>
    <w:rsid w:val="00B661FB"/>
    <w:rsid w:val="00B66FD8"/>
    <w:rsid w:val="00B67357"/>
    <w:rsid w:val="00B67688"/>
    <w:rsid w:val="00B70702"/>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693"/>
    <w:rsid w:val="00BB3C86"/>
    <w:rsid w:val="00BB3E83"/>
    <w:rsid w:val="00BB40F4"/>
    <w:rsid w:val="00BB416E"/>
    <w:rsid w:val="00BB42A0"/>
    <w:rsid w:val="00BB433C"/>
    <w:rsid w:val="00BB45B0"/>
    <w:rsid w:val="00BB484D"/>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5C8"/>
    <w:rsid w:val="00BF566E"/>
    <w:rsid w:val="00BF593A"/>
    <w:rsid w:val="00BF5C30"/>
    <w:rsid w:val="00BF7F4E"/>
    <w:rsid w:val="00C0030D"/>
    <w:rsid w:val="00C01268"/>
    <w:rsid w:val="00C01989"/>
    <w:rsid w:val="00C01D78"/>
    <w:rsid w:val="00C02334"/>
    <w:rsid w:val="00C02797"/>
    <w:rsid w:val="00C028C1"/>
    <w:rsid w:val="00C02B7F"/>
    <w:rsid w:val="00C03CC4"/>
    <w:rsid w:val="00C05471"/>
    <w:rsid w:val="00C05593"/>
    <w:rsid w:val="00C0565C"/>
    <w:rsid w:val="00C05BF3"/>
    <w:rsid w:val="00C05C36"/>
    <w:rsid w:val="00C06241"/>
    <w:rsid w:val="00C067CA"/>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82F"/>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849"/>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392E"/>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572C"/>
    <w:rsid w:val="00CB66D7"/>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D74BF"/>
    <w:rsid w:val="00CD7DF3"/>
    <w:rsid w:val="00CE18FA"/>
    <w:rsid w:val="00CE235F"/>
    <w:rsid w:val="00CE3311"/>
    <w:rsid w:val="00CE348B"/>
    <w:rsid w:val="00CE3AC2"/>
    <w:rsid w:val="00CE4842"/>
    <w:rsid w:val="00CE4CCF"/>
    <w:rsid w:val="00CE6B74"/>
    <w:rsid w:val="00CE6E6B"/>
    <w:rsid w:val="00CF0BE2"/>
    <w:rsid w:val="00CF1CC8"/>
    <w:rsid w:val="00CF22B2"/>
    <w:rsid w:val="00CF35CF"/>
    <w:rsid w:val="00CF3CD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C93"/>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1C88"/>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6576"/>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27D7"/>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3C13"/>
    <w:rsid w:val="00DB45D8"/>
    <w:rsid w:val="00DB5131"/>
    <w:rsid w:val="00DB5224"/>
    <w:rsid w:val="00DB5776"/>
    <w:rsid w:val="00DB5F7E"/>
    <w:rsid w:val="00DB65AD"/>
    <w:rsid w:val="00DB7814"/>
    <w:rsid w:val="00DB7B91"/>
    <w:rsid w:val="00DB7EA1"/>
    <w:rsid w:val="00DC0422"/>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5B4"/>
    <w:rsid w:val="00DD6954"/>
    <w:rsid w:val="00DD71AF"/>
    <w:rsid w:val="00DD71D7"/>
    <w:rsid w:val="00DD71DC"/>
    <w:rsid w:val="00DD7377"/>
    <w:rsid w:val="00DD79CA"/>
    <w:rsid w:val="00DD7E1A"/>
    <w:rsid w:val="00DE0465"/>
    <w:rsid w:val="00DE0AA9"/>
    <w:rsid w:val="00DE0FB4"/>
    <w:rsid w:val="00DE349E"/>
    <w:rsid w:val="00DE5710"/>
    <w:rsid w:val="00DE584B"/>
    <w:rsid w:val="00DE6221"/>
    <w:rsid w:val="00DE6304"/>
    <w:rsid w:val="00DE6AE2"/>
    <w:rsid w:val="00DE788D"/>
    <w:rsid w:val="00DF0164"/>
    <w:rsid w:val="00DF1085"/>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6E0A"/>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1B46"/>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60D"/>
    <w:rsid w:val="00E419F9"/>
    <w:rsid w:val="00E42289"/>
    <w:rsid w:val="00E42B76"/>
    <w:rsid w:val="00E431A8"/>
    <w:rsid w:val="00E4445A"/>
    <w:rsid w:val="00E445DE"/>
    <w:rsid w:val="00E447FC"/>
    <w:rsid w:val="00E44907"/>
    <w:rsid w:val="00E45923"/>
    <w:rsid w:val="00E45F99"/>
    <w:rsid w:val="00E465F5"/>
    <w:rsid w:val="00E46C55"/>
    <w:rsid w:val="00E47EBA"/>
    <w:rsid w:val="00E50400"/>
    <w:rsid w:val="00E504DB"/>
    <w:rsid w:val="00E51722"/>
    <w:rsid w:val="00E51CCD"/>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0FB8"/>
    <w:rsid w:val="00E61A96"/>
    <w:rsid w:val="00E61CEA"/>
    <w:rsid w:val="00E61DC7"/>
    <w:rsid w:val="00E62D0F"/>
    <w:rsid w:val="00E633E3"/>
    <w:rsid w:val="00E63626"/>
    <w:rsid w:val="00E6403D"/>
    <w:rsid w:val="00E64134"/>
    <w:rsid w:val="00E642D9"/>
    <w:rsid w:val="00E64608"/>
    <w:rsid w:val="00E651CB"/>
    <w:rsid w:val="00E653BD"/>
    <w:rsid w:val="00E658DA"/>
    <w:rsid w:val="00E65994"/>
    <w:rsid w:val="00E6642A"/>
    <w:rsid w:val="00E66518"/>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77F70"/>
    <w:rsid w:val="00E801B2"/>
    <w:rsid w:val="00E829B9"/>
    <w:rsid w:val="00E82AF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4B70"/>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3AE"/>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BA6"/>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7C2"/>
    <w:rsid w:val="00F938FF"/>
    <w:rsid w:val="00F939A3"/>
    <w:rsid w:val="00F94891"/>
    <w:rsid w:val="00F94A20"/>
    <w:rsid w:val="00F95478"/>
    <w:rsid w:val="00F95779"/>
    <w:rsid w:val="00F957AE"/>
    <w:rsid w:val="00F9588C"/>
    <w:rsid w:val="00F9655A"/>
    <w:rsid w:val="00FA0A66"/>
    <w:rsid w:val="00FA130C"/>
    <w:rsid w:val="00FA1538"/>
    <w:rsid w:val="00FA1C07"/>
    <w:rsid w:val="00FA2C2F"/>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2D69"/>
    <w:rsid w:val="00FD32F1"/>
    <w:rsid w:val="00FD378A"/>
    <w:rsid w:val="00FD3DFF"/>
    <w:rsid w:val="00FD3F19"/>
    <w:rsid w:val="00FD4BDC"/>
    <w:rsid w:val="00FD56A1"/>
    <w:rsid w:val="00FD5B58"/>
    <w:rsid w:val="00FD661C"/>
    <w:rsid w:val="00FD6675"/>
    <w:rsid w:val="00FD7A17"/>
    <w:rsid w:val="00FD7DF2"/>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0FF72DF"/>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2.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89</Pages>
  <Words>33940</Words>
  <Characters>193461</Characters>
  <Application>Microsoft Office Word</Application>
  <DocSecurity>8</DocSecurity>
  <Lines>1612</Lines>
  <Paragraphs>453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11</cp:revision>
  <cp:lastPrinted>2024-09-24T15:39:00Z</cp:lastPrinted>
  <dcterms:created xsi:type="dcterms:W3CDTF">2025-07-15T09:06:00Z</dcterms:created>
  <dcterms:modified xsi:type="dcterms:W3CDTF">2025-07-15T13:51:00Z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