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5BC71" w14:textId="77777777" w:rsidR="00CD0568" w:rsidRDefault="002C38A2" w:rsidP="5CF691DD">
      <w:pPr>
        <w:spacing w:after="0" w:line="259" w:lineRule="auto"/>
        <w:ind w:left="0" w:right="18" w:firstLine="0"/>
        <w:jc w:val="center"/>
        <w:rPr>
          <w:b/>
          <w:bCs/>
          <w:color w:val="auto"/>
          <w:sz w:val="29"/>
          <w:szCs w:val="29"/>
        </w:rPr>
      </w:pPr>
      <w:r w:rsidRPr="5CF691DD">
        <w:rPr>
          <w:b/>
          <w:bCs/>
          <w:color w:val="auto"/>
          <w:sz w:val="29"/>
          <w:szCs w:val="29"/>
        </w:rPr>
        <w:t xml:space="preserve">OPERATING CODE NO. 6B </w:t>
      </w:r>
    </w:p>
    <w:p w14:paraId="590B21C7" w14:textId="77777777" w:rsidR="00CD0568" w:rsidRDefault="002C38A2" w:rsidP="5CF691DD">
      <w:pPr>
        <w:spacing w:after="0" w:line="259" w:lineRule="auto"/>
        <w:ind w:left="0" w:right="13" w:firstLine="0"/>
        <w:jc w:val="center"/>
        <w:rPr>
          <w:b/>
          <w:bCs/>
          <w:color w:val="auto"/>
        </w:rPr>
      </w:pPr>
      <w:r w:rsidRPr="5CF691DD">
        <w:rPr>
          <w:b/>
          <w:bCs/>
          <w:color w:val="auto"/>
        </w:rPr>
        <w:t xml:space="preserve">(OC6B) </w:t>
      </w:r>
    </w:p>
    <w:p w14:paraId="1B1BAA42" w14:textId="77777777" w:rsidR="00CD0568" w:rsidRDefault="002C38A2" w:rsidP="5CF691DD">
      <w:pPr>
        <w:spacing w:after="30" w:line="259" w:lineRule="auto"/>
        <w:ind w:left="0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</w:p>
    <w:p w14:paraId="0F5F6D16" w14:textId="77777777" w:rsidR="00CD0568" w:rsidRDefault="002C38A2" w:rsidP="5CF691DD">
      <w:pPr>
        <w:spacing w:after="0" w:line="259" w:lineRule="auto"/>
        <w:ind w:right="2"/>
        <w:jc w:val="center"/>
        <w:rPr>
          <w:b/>
          <w:bCs/>
          <w:color w:val="auto"/>
          <w:sz w:val="24"/>
          <w:szCs w:val="24"/>
        </w:rPr>
      </w:pPr>
      <w:r w:rsidRPr="5CF691DD">
        <w:rPr>
          <w:b/>
          <w:bCs/>
          <w:color w:val="auto"/>
          <w:sz w:val="24"/>
          <w:szCs w:val="24"/>
        </w:rPr>
        <w:t xml:space="preserve">EMBEDDED GENERATION CONTROL </w:t>
      </w:r>
    </w:p>
    <w:p w14:paraId="5AE8A6EE" w14:textId="77777777" w:rsidR="00CD0568" w:rsidRDefault="002C38A2" w:rsidP="5CF691DD">
      <w:pPr>
        <w:spacing w:after="30" w:line="259" w:lineRule="auto"/>
        <w:ind w:left="0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</w:p>
    <w:p w14:paraId="2A58CC4F" w14:textId="77777777" w:rsidR="00CD0568" w:rsidRDefault="002C38A2" w:rsidP="5CF691DD">
      <w:pPr>
        <w:spacing w:after="0" w:line="259" w:lineRule="auto"/>
        <w:ind w:right="21"/>
        <w:jc w:val="center"/>
        <w:rPr>
          <w:b/>
          <w:bCs/>
          <w:color w:val="auto"/>
          <w:sz w:val="24"/>
          <w:szCs w:val="24"/>
        </w:rPr>
      </w:pPr>
      <w:r w:rsidRPr="5CF691DD">
        <w:rPr>
          <w:b/>
          <w:bCs/>
          <w:color w:val="auto"/>
          <w:sz w:val="24"/>
          <w:szCs w:val="24"/>
        </w:rPr>
        <w:t xml:space="preserve">CONTENTS </w:t>
      </w:r>
    </w:p>
    <w:p w14:paraId="2BA2AFFE" w14:textId="77777777" w:rsidR="00CD0568" w:rsidRDefault="002C38A2" w:rsidP="5CF691DD">
      <w:pPr>
        <w:spacing w:after="0" w:line="259" w:lineRule="auto"/>
        <w:ind w:left="0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</w:p>
    <w:p w14:paraId="1B466D15" w14:textId="77777777" w:rsidR="00CD0568" w:rsidRDefault="002C38A2" w:rsidP="5CF691DD">
      <w:pPr>
        <w:spacing w:after="0" w:line="259" w:lineRule="auto"/>
        <w:ind w:left="0" w:firstLine="0"/>
        <w:jc w:val="center"/>
        <w:rPr>
          <w:color w:val="auto"/>
        </w:rPr>
      </w:pPr>
      <w:r w:rsidRPr="5CF691DD">
        <w:rPr>
          <w:color w:val="auto"/>
        </w:rPr>
        <w:t xml:space="preserve">(This contents page does not form part of the Grid Code) </w:t>
      </w:r>
    </w:p>
    <w:p w14:paraId="77D36EE1" w14:textId="77777777" w:rsidR="00CD0568" w:rsidRDefault="002C38A2" w:rsidP="5CF691DD">
      <w:pPr>
        <w:spacing w:after="0" w:line="259" w:lineRule="auto"/>
        <w:ind w:left="0" w:right="0" w:firstLine="0"/>
        <w:jc w:val="left"/>
        <w:rPr>
          <w:color w:val="auto"/>
          <w:sz w:val="22"/>
        </w:rPr>
      </w:pPr>
      <w:r w:rsidRPr="5CF691DD">
        <w:rPr>
          <w:color w:val="auto"/>
          <w:sz w:val="22"/>
        </w:rPr>
        <w:t xml:space="preserve"> </w:t>
      </w:r>
    </w:p>
    <w:p w14:paraId="0551AD0C" w14:textId="77777777" w:rsidR="00CD0568" w:rsidRDefault="002C38A2" w:rsidP="5CF691DD">
      <w:pPr>
        <w:tabs>
          <w:tab w:val="right" w:pos="9647"/>
        </w:tabs>
        <w:spacing w:after="67" w:line="261" w:lineRule="auto"/>
        <w:ind w:left="-15" w:right="0" w:firstLine="0"/>
        <w:jc w:val="left"/>
        <w:rPr>
          <w:color w:val="auto"/>
        </w:rPr>
      </w:pPr>
      <w:r w:rsidRPr="5CF691DD">
        <w:rPr>
          <w:color w:val="auto"/>
          <w:u w:val="single"/>
        </w:rPr>
        <w:t>Paragraph No/Title</w:t>
      </w:r>
      <w:r w:rsidRPr="5CF691DD">
        <w:rPr>
          <w:color w:val="auto"/>
        </w:rPr>
        <w:t xml:space="preserve"> </w:t>
      </w:r>
      <w:r>
        <w:tab/>
      </w:r>
      <w:r w:rsidRPr="5CF691DD">
        <w:rPr>
          <w:color w:val="auto"/>
          <w:u w:val="single"/>
        </w:rPr>
        <w:t>Page Number</w:t>
      </w:r>
      <w:r w:rsidRPr="5CF691DD">
        <w:rPr>
          <w:color w:val="auto"/>
        </w:rPr>
        <w:t xml:space="preserve"> </w:t>
      </w:r>
    </w:p>
    <w:p w14:paraId="296849DA" w14:textId="0958C350" w:rsidR="00CD0568" w:rsidRDefault="002C38A2" w:rsidP="5CF691DD">
      <w:pPr>
        <w:pStyle w:val="Heading1"/>
        <w:ind w:left="-5" w:right="0"/>
        <w:rPr>
          <w:rFonts w:ascii="Calibri" w:eastAsia="Calibri" w:hAnsi="Calibri" w:cs="Calibri"/>
          <w:color w:val="auto"/>
          <w:sz w:val="22"/>
        </w:rPr>
      </w:pPr>
      <w:r w:rsidRPr="5CF691DD">
        <w:rPr>
          <w:color w:val="auto"/>
        </w:rPr>
        <w:t>OC6B.1   INTRODUCTION.............................................................................................................</w:t>
      </w:r>
      <w:r w:rsidR="00E74C80">
        <w:rPr>
          <w:color w:val="auto"/>
        </w:rPr>
        <w:t>2</w:t>
      </w:r>
      <w:r w:rsidRPr="5CF691DD">
        <w:rPr>
          <w:rFonts w:ascii="Calibri" w:eastAsia="Calibri" w:hAnsi="Calibri" w:cs="Calibri"/>
          <w:color w:val="auto"/>
          <w:sz w:val="22"/>
        </w:rPr>
        <w:t xml:space="preserve"> </w:t>
      </w:r>
    </w:p>
    <w:p w14:paraId="20E5F548" w14:textId="4E6BD903" w:rsidR="00CD0568" w:rsidRDefault="002C38A2" w:rsidP="04998C2D">
      <w:pPr>
        <w:ind w:left="-5" w:right="0"/>
        <w:rPr>
          <w:rFonts w:ascii="Calibri" w:eastAsia="Calibri" w:hAnsi="Calibri" w:cs="Calibri"/>
          <w:color w:val="auto"/>
          <w:sz w:val="22"/>
        </w:rPr>
      </w:pPr>
      <w:r w:rsidRPr="04998C2D">
        <w:rPr>
          <w:color w:val="auto"/>
        </w:rPr>
        <w:t>OC6B.2   OBJECTIVE ..................................................................................................................</w:t>
      </w:r>
      <w:r w:rsidR="20002D1D" w:rsidRPr="04998C2D">
        <w:rPr>
          <w:color w:val="auto"/>
        </w:rPr>
        <w:t>.</w:t>
      </w:r>
      <w:r w:rsidR="00D05728" w:rsidRPr="04998C2D">
        <w:rPr>
          <w:color w:val="auto"/>
        </w:rPr>
        <w:t>.2</w:t>
      </w:r>
    </w:p>
    <w:p w14:paraId="30FF90C4" w14:textId="38260B52" w:rsidR="00CD0568" w:rsidRDefault="002C38A2" w:rsidP="5CF691DD">
      <w:pPr>
        <w:ind w:left="-5" w:right="0"/>
        <w:rPr>
          <w:rFonts w:ascii="Calibri" w:eastAsia="Calibri" w:hAnsi="Calibri" w:cs="Calibri"/>
          <w:color w:val="auto"/>
          <w:sz w:val="22"/>
        </w:rPr>
      </w:pPr>
      <w:r w:rsidRPr="5CF691DD">
        <w:rPr>
          <w:color w:val="auto"/>
        </w:rPr>
        <w:t>OC6B.3   SCOPE..........................................................................................................................</w:t>
      </w:r>
      <w:r w:rsidR="00D05728">
        <w:rPr>
          <w:color w:val="auto"/>
        </w:rPr>
        <w:t>..2</w:t>
      </w:r>
    </w:p>
    <w:p w14:paraId="57617F3A" w14:textId="77777777" w:rsidR="00CD0568" w:rsidRDefault="002C38A2" w:rsidP="5CF691DD">
      <w:pPr>
        <w:spacing w:after="1"/>
        <w:ind w:left="-5" w:right="0"/>
        <w:rPr>
          <w:color w:val="auto"/>
        </w:rPr>
      </w:pPr>
      <w:r w:rsidRPr="5CF691DD">
        <w:rPr>
          <w:color w:val="auto"/>
        </w:rPr>
        <w:t xml:space="preserve">OC6B.4   PROCEDURE FOR THE IMPLEMENTATION OF EMBEDDED GENERATION CONTROL </w:t>
      </w:r>
    </w:p>
    <w:p w14:paraId="525AAD9C" w14:textId="6DD40573" w:rsidR="00CD0568" w:rsidRDefault="002C38A2" w:rsidP="5CF691DD">
      <w:pPr>
        <w:ind w:left="-5" w:right="0"/>
        <w:rPr>
          <w:rFonts w:ascii="Calibri" w:eastAsia="Calibri" w:hAnsi="Calibri" w:cs="Calibri"/>
          <w:color w:val="auto"/>
          <w:sz w:val="22"/>
        </w:rPr>
      </w:pPr>
      <w:r w:rsidRPr="5CF691DD">
        <w:rPr>
          <w:color w:val="auto"/>
        </w:rPr>
        <w:t>ON THE INSTRUCTIONS OF THE COMPANY .............................................................................</w:t>
      </w:r>
      <w:r w:rsidR="00D05728">
        <w:rPr>
          <w:color w:val="auto"/>
        </w:rPr>
        <w:t>4</w:t>
      </w:r>
    </w:p>
    <w:p w14:paraId="7BC315D5" w14:textId="77777777" w:rsidR="00CD0568" w:rsidRPr="00E33BF0" w:rsidRDefault="002C38A2" w:rsidP="5CF691DD">
      <w:pPr>
        <w:spacing w:after="0" w:line="261" w:lineRule="auto"/>
        <w:ind w:left="-5" w:right="0"/>
        <w:jc w:val="left"/>
        <w:rPr>
          <w:color w:val="auto"/>
        </w:rPr>
      </w:pPr>
      <w:r w:rsidRPr="5CF691DD">
        <w:rPr>
          <w:color w:val="auto"/>
        </w:rPr>
        <w:t xml:space="preserve">OC6B.5   PRIORITIES FOR IMPLEMENTATION OF EMBEDDED GENERATION CONTROL </w:t>
      </w:r>
    </w:p>
    <w:p w14:paraId="06297642" w14:textId="152C2916" w:rsidR="00CD0568" w:rsidRDefault="002C38A2" w:rsidP="5CF691DD">
      <w:pPr>
        <w:ind w:left="-5" w:right="0"/>
        <w:rPr>
          <w:rFonts w:ascii="Calibri" w:eastAsia="Calibri" w:hAnsi="Calibri" w:cs="Calibri"/>
          <w:color w:val="auto"/>
          <w:sz w:val="22"/>
        </w:rPr>
      </w:pPr>
      <w:r w:rsidRPr="5CF691DD">
        <w:rPr>
          <w:color w:val="auto"/>
        </w:rPr>
        <w:t>INSTRUCTIONS ...........................................................................................................................</w:t>
      </w:r>
      <w:r w:rsidR="00D05728">
        <w:rPr>
          <w:color w:val="auto"/>
        </w:rPr>
        <w:t>..4</w:t>
      </w:r>
    </w:p>
    <w:p w14:paraId="7FAA6869" w14:textId="77777777" w:rsidR="00CD0568" w:rsidRDefault="002C38A2" w:rsidP="5CF691DD">
      <w:pPr>
        <w:spacing w:after="1"/>
        <w:ind w:left="-5" w:right="0"/>
        <w:rPr>
          <w:color w:val="auto"/>
        </w:rPr>
      </w:pPr>
      <w:r w:rsidRPr="5CF691DD">
        <w:rPr>
          <w:color w:val="auto"/>
        </w:rPr>
        <w:t xml:space="preserve">OC6B.6   OPERATION OF THE BALANCING MECHANISM DURING EMBEDDED GENERATION </w:t>
      </w:r>
    </w:p>
    <w:p w14:paraId="47748B51" w14:textId="2790A3BA" w:rsidR="00CD0568" w:rsidRDefault="002C38A2" w:rsidP="5CF691DD">
      <w:pPr>
        <w:ind w:left="-5" w:right="0"/>
        <w:rPr>
          <w:rFonts w:ascii="Calibri" w:eastAsia="Calibri" w:hAnsi="Calibri" w:cs="Calibri"/>
          <w:color w:val="auto"/>
          <w:sz w:val="22"/>
        </w:rPr>
      </w:pPr>
      <w:r w:rsidRPr="5CF691DD">
        <w:rPr>
          <w:color w:val="auto"/>
        </w:rPr>
        <w:t>CONTROL ...................................................................................................................................</w:t>
      </w:r>
      <w:r w:rsidR="00D05728">
        <w:rPr>
          <w:color w:val="auto"/>
        </w:rPr>
        <w:t>...6</w:t>
      </w:r>
    </w:p>
    <w:p w14:paraId="5D116FFA" w14:textId="46EA0676" w:rsidR="00CD0568" w:rsidRDefault="002C38A2" w:rsidP="5CF691DD">
      <w:pPr>
        <w:spacing w:after="8918" w:line="259" w:lineRule="auto"/>
        <w:ind w:left="0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</w:p>
    <w:tbl>
      <w:tblPr>
        <w:tblStyle w:val="TableGrid1"/>
        <w:tblW w:w="9703" w:type="dxa"/>
        <w:tblInd w:w="577" w:type="dxa"/>
        <w:tblLook w:val="04A0" w:firstRow="1" w:lastRow="0" w:firstColumn="1" w:lastColumn="0" w:noHBand="0" w:noVBand="1"/>
      </w:tblPr>
      <w:tblGrid>
        <w:gridCol w:w="544"/>
        <w:gridCol w:w="847"/>
        <w:gridCol w:w="548"/>
        <w:gridCol w:w="7235"/>
        <w:gridCol w:w="529"/>
      </w:tblGrid>
      <w:tr w:rsidR="00D016A9" w:rsidRPr="005643C2" w14:paraId="18D4769D" w14:textId="77777777" w:rsidTr="00531182">
        <w:trPr>
          <w:gridBefore w:val="1"/>
          <w:wBefore w:w="577" w:type="dxa"/>
          <w:trHeight w:val="300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AFB37" w14:textId="77777777" w:rsidR="00D016A9" w:rsidRPr="005643C2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643C2">
              <w:rPr>
                <w:color w:val="auto"/>
              </w:rPr>
              <w:lastRenderedPageBreak/>
              <w:t>OC6B.1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43510" w14:textId="77777777" w:rsidR="00D016A9" w:rsidRPr="005643C2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643C2">
              <w:rPr>
                <w:color w:val="auto"/>
                <w:u w:val="single"/>
              </w:rPr>
              <w:t>INTRODUCTION</w:t>
            </w:r>
            <w:r w:rsidRPr="005643C2">
              <w:rPr>
                <w:color w:val="auto"/>
              </w:rPr>
              <w:t xml:space="preserve"> </w:t>
            </w:r>
          </w:p>
        </w:tc>
      </w:tr>
      <w:tr w:rsidR="00D016A9" w:rsidRPr="005643C2" w14:paraId="2DA70A2C" w14:textId="77777777" w:rsidTr="00531182">
        <w:trPr>
          <w:gridBefore w:val="1"/>
          <w:wBefore w:w="577" w:type="dxa"/>
          <w:trHeight w:val="2763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729AC" w14:textId="77777777" w:rsidR="00D016A9" w:rsidRPr="005643C2" w:rsidRDefault="00D016A9" w:rsidP="00531182">
            <w:pPr>
              <w:spacing w:after="2128" w:line="259" w:lineRule="auto"/>
              <w:ind w:left="0" w:right="0" w:firstLine="0"/>
              <w:jc w:val="left"/>
              <w:rPr>
                <w:color w:val="auto"/>
              </w:rPr>
            </w:pPr>
            <w:r w:rsidRPr="005643C2">
              <w:rPr>
                <w:color w:val="auto"/>
              </w:rPr>
              <w:t xml:space="preserve">OC6B.1.1  </w:t>
            </w:r>
          </w:p>
          <w:p w14:paraId="3E666DA5" w14:textId="77777777" w:rsidR="00D016A9" w:rsidRPr="005643C2" w:rsidRDefault="00D016A9" w:rsidP="00531182">
            <w:pPr>
              <w:spacing w:after="0" w:line="259" w:lineRule="auto"/>
              <w:ind w:left="74" w:right="0" w:firstLine="0"/>
              <w:jc w:val="center"/>
              <w:rPr>
                <w:color w:val="auto"/>
              </w:rPr>
            </w:pPr>
            <w:r w:rsidRPr="005643C2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93BB0" w14:textId="77777777" w:rsidR="00D016A9" w:rsidRPr="005643C2" w:rsidRDefault="00D016A9" w:rsidP="00531182">
            <w:pPr>
              <w:spacing w:after="0" w:line="259" w:lineRule="auto"/>
              <w:ind w:left="0" w:right="0" w:firstLine="0"/>
              <w:rPr>
                <w:b/>
                <w:bCs/>
                <w:color w:val="auto"/>
              </w:rPr>
            </w:pPr>
            <w:r w:rsidRPr="005643C2">
              <w:rPr>
                <w:b/>
                <w:bCs/>
                <w:color w:val="auto"/>
              </w:rPr>
              <w:t xml:space="preserve">Operating Code No.6B </w:t>
            </w:r>
            <w:r w:rsidRPr="005643C2">
              <w:rPr>
                <w:color w:val="auto"/>
              </w:rPr>
              <w:t>("</w:t>
            </w:r>
            <w:r w:rsidRPr="005643C2">
              <w:rPr>
                <w:b/>
                <w:bCs/>
                <w:color w:val="auto"/>
              </w:rPr>
              <w:t>OC6B</w:t>
            </w:r>
            <w:r w:rsidRPr="005643C2">
              <w:rPr>
                <w:color w:val="auto"/>
              </w:rPr>
              <w:t xml:space="preserve">") is concerned with the provisions to be made by </w:t>
            </w:r>
            <w:r w:rsidRPr="005643C2">
              <w:rPr>
                <w:b/>
                <w:bCs/>
                <w:color w:val="auto"/>
              </w:rPr>
              <w:t xml:space="preserve">Network </w:t>
            </w:r>
          </w:p>
          <w:p w14:paraId="7DC3CC97" w14:textId="77777777" w:rsidR="00D016A9" w:rsidRPr="005643C2" w:rsidRDefault="00D016A9" w:rsidP="00531182">
            <w:pPr>
              <w:spacing w:after="126" w:line="259" w:lineRule="auto"/>
              <w:ind w:left="0" w:right="0" w:firstLine="0"/>
              <w:jc w:val="left"/>
              <w:rPr>
                <w:b/>
                <w:bCs/>
                <w:color w:val="auto"/>
              </w:rPr>
            </w:pPr>
            <w:r w:rsidRPr="005643C2">
              <w:rPr>
                <w:b/>
                <w:bCs/>
                <w:color w:val="auto"/>
              </w:rPr>
              <w:t xml:space="preserve">Operators </w:t>
            </w:r>
            <w:r w:rsidRPr="005643C2">
              <w:rPr>
                <w:color w:val="auto"/>
              </w:rPr>
              <w:t xml:space="preserve">to reduce the </w:t>
            </w:r>
            <w:r w:rsidRPr="005643C2">
              <w:rPr>
                <w:b/>
                <w:bCs/>
                <w:color w:val="auto"/>
              </w:rPr>
              <w:t xml:space="preserve">Active Power </w:t>
            </w:r>
            <w:r w:rsidRPr="005643C2">
              <w:rPr>
                <w:color w:val="auto"/>
              </w:rPr>
              <w:t xml:space="preserve">output from </w:t>
            </w:r>
            <w:r w:rsidRPr="005643C2">
              <w:rPr>
                <w:b/>
                <w:bCs/>
                <w:color w:val="auto"/>
              </w:rPr>
              <w:t xml:space="preserve">Embedded Power </w:t>
            </w:r>
            <w:proofErr w:type="gramStart"/>
            <w:r w:rsidRPr="005643C2">
              <w:rPr>
                <w:b/>
                <w:bCs/>
                <w:color w:val="auto"/>
              </w:rPr>
              <w:t>Stations;</w:t>
            </w:r>
            <w:proofErr w:type="gramEnd"/>
            <w:r w:rsidRPr="005643C2">
              <w:rPr>
                <w:b/>
                <w:bCs/>
                <w:color w:val="auto"/>
              </w:rPr>
              <w:t xml:space="preserve"> </w:t>
            </w:r>
          </w:p>
          <w:p w14:paraId="50A25DE0" w14:textId="77777777" w:rsidR="009545AD" w:rsidRDefault="009545AD" w:rsidP="009545AD">
            <w:pPr>
              <w:spacing w:after="136" w:line="249" w:lineRule="auto"/>
              <w:ind w:left="315" w:right="73" w:hanging="283"/>
              <w:rPr>
                <w:color w:val="auto"/>
              </w:rPr>
            </w:pPr>
            <w:r>
              <w:rPr>
                <w:color w:val="auto"/>
              </w:rPr>
              <w:t xml:space="preserve">a) </w:t>
            </w:r>
            <w:r w:rsidR="00D016A9" w:rsidRPr="005643C2">
              <w:rPr>
                <w:color w:val="auto"/>
              </w:rPr>
              <w:t xml:space="preserve">at times when there is a large amount of </w:t>
            </w:r>
            <w:r w:rsidR="00D016A9" w:rsidRPr="005643C2">
              <w:rPr>
                <w:b/>
                <w:bCs/>
                <w:color w:val="auto"/>
              </w:rPr>
              <w:t>Active Power</w:t>
            </w:r>
            <w:r w:rsidR="00D016A9" w:rsidRPr="005643C2">
              <w:rPr>
                <w:color w:val="auto"/>
              </w:rPr>
              <w:t xml:space="preserve"> on the </w:t>
            </w:r>
            <w:r w:rsidR="00D016A9" w:rsidRPr="005643C2">
              <w:rPr>
                <w:b/>
                <w:bCs/>
                <w:color w:val="auto"/>
              </w:rPr>
              <w:t>System</w:t>
            </w:r>
            <w:r w:rsidR="00D016A9" w:rsidRPr="005643C2">
              <w:rPr>
                <w:color w:val="auto"/>
              </w:rPr>
              <w:t xml:space="preserve"> from generation plant that has low (or no) inertia, to secure against the largest loss of </w:t>
            </w:r>
            <w:r w:rsidR="00D016A9" w:rsidRPr="005643C2">
              <w:rPr>
                <w:b/>
                <w:bCs/>
                <w:color w:val="auto"/>
              </w:rPr>
              <w:t>Load</w:t>
            </w:r>
            <w:r w:rsidR="00D016A9" w:rsidRPr="005643C2">
              <w:rPr>
                <w:color w:val="auto"/>
              </w:rPr>
              <w:t xml:space="preserve">, as determined under BC1.5.5; and </w:t>
            </w:r>
          </w:p>
          <w:p w14:paraId="3F0493CE" w14:textId="523B4F58" w:rsidR="00D016A9" w:rsidRPr="005643C2" w:rsidRDefault="00213F93" w:rsidP="009545AD">
            <w:pPr>
              <w:spacing w:after="136" w:line="249" w:lineRule="auto"/>
              <w:ind w:left="315" w:right="73" w:hanging="283"/>
              <w:rPr>
                <w:color w:val="auto"/>
              </w:rPr>
            </w:pPr>
            <w:r>
              <w:rPr>
                <w:color w:val="auto"/>
              </w:rPr>
              <w:t xml:space="preserve">b) </w:t>
            </w:r>
            <w:r w:rsidR="00D016A9" w:rsidRPr="005643C2">
              <w:rPr>
                <w:color w:val="auto"/>
              </w:rPr>
              <w:t xml:space="preserve">in emergency circumstances including in the event of breakdown or operating problems (such as in respect of </w:t>
            </w:r>
            <w:r w:rsidR="00D016A9" w:rsidRPr="005643C2">
              <w:rPr>
                <w:b/>
                <w:bCs/>
                <w:color w:val="auto"/>
              </w:rPr>
              <w:t>System Frequency</w:t>
            </w:r>
            <w:r w:rsidR="00D016A9" w:rsidRPr="005643C2">
              <w:rPr>
                <w:color w:val="auto"/>
              </w:rPr>
              <w:t xml:space="preserve">, </w:t>
            </w:r>
            <w:r w:rsidR="00D016A9" w:rsidRPr="005643C2">
              <w:rPr>
                <w:b/>
                <w:bCs/>
                <w:color w:val="auto"/>
              </w:rPr>
              <w:t xml:space="preserve">System </w:t>
            </w:r>
            <w:r w:rsidR="00D016A9" w:rsidRPr="005643C2">
              <w:rPr>
                <w:color w:val="auto"/>
              </w:rPr>
              <w:t xml:space="preserve">voltage levels or </w:t>
            </w:r>
            <w:r w:rsidR="00D016A9" w:rsidRPr="005643C2">
              <w:rPr>
                <w:b/>
                <w:bCs/>
                <w:color w:val="auto"/>
              </w:rPr>
              <w:t xml:space="preserve">System </w:t>
            </w:r>
            <w:r w:rsidR="00D016A9" w:rsidRPr="005643C2">
              <w:rPr>
                <w:color w:val="auto"/>
              </w:rPr>
              <w:t xml:space="preserve">thermal overloads) on any part of the </w:t>
            </w:r>
            <w:r w:rsidR="00D016A9" w:rsidRPr="005643C2">
              <w:rPr>
                <w:b/>
                <w:bCs/>
                <w:color w:val="auto"/>
              </w:rPr>
              <w:t>National Electricity Transmission System</w:t>
            </w:r>
            <w:r w:rsidR="00D016A9" w:rsidRPr="005643C2">
              <w:rPr>
                <w:color w:val="auto"/>
              </w:rPr>
              <w:t xml:space="preserve">. </w:t>
            </w:r>
          </w:p>
        </w:tc>
      </w:tr>
      <w:tr w:rsidR="00D016A9" w:rsidRPr="005643C2" w14:paraId="503917EF" w14:textId="77777777" w:rsidTr="00531182">
        <w:trPr>
          <w:gridBefore w:val="1"/>
          <w:wBefore w:w="577" w:type="dxa"/>
          <w:trHeight w:val="377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E06A2" w14:textId="77777777" w:rsidR="00D016A9" w:rsidRPr="005643C2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643C2">
              <w:rPr>
                <w:color w:val="auto"/>
              </w:rPr>
              <w:t xml:space="preserve">OC6B.1.2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16E15" w14:textId="77777777" w:rsidR="00D016A9" w:rsidRPr="005643C2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643C2">
              <w:rPr>
                <w:b/>
                <w:bCs/>
                <w:color w:val="auto"/>
              </w:rPr>
              <w:t>OC6B</w:t>
            </w:r>
            <w:r w:rsidRPr="005643C2">
              <w:rPr>
                <w:color w:val="auto"/>
              </w:rPr>
              <w:t xml:space="preserve"> deals with </w:t>
            </w:r>
            <w:r w:rsidRPr="005643C2">
              <w:rPr>
                <w:b/>
                <w:bCs/>
                <w:color w:val="auto"/>
              </w:rPr>
              <w:t xml:space="preserve">Embedded Generation Control </w:t>
            </w:r>
            <w:r w:rsidRPr="005643C2">
              <w:rPr>
                <w:color w:val="auto"/>
              </w:rPr>
              <w:t xml:space="preserve">instructed by </w:t>
            </w:r>
            <w:r w:rsidRPr="005643C2">
              <w:rPr>
                <w:b/>
                <w:bCs/>
                <w:color w:val="auto"/>
              </w:rPr>
              <w:t>The Company</w:t>
            </w:r>
            <w:r w:rsidRPr="005643C2">
              <w:rPr>
                <w:color w:val="auto"/>
              </w:rPr>
              <w:t xml:space="preserve">. </w:t>
            </w:r>
          </w:p>
        </w:tc>
      </w:tr>
      <w:tr w:rsidR="00D016A9" w:rsidRPr="005643C2" w14:paraId="20E74B9D" w14:textId="77777777" w:rsidTr="00531182">
        <w:trPr>
          <w:gridBefore w:val="1"/>
          <w:wBefore w:w="577" w:type="dxa"/>
          <w:trHeight w:val="1137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812DA" w14:textId="77777777" w:rsidR="00D016A9" w:rsidRPr="005643C2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643C2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805AC" w14:textId="77777777" w:rsidR="00D016A9" w:rsidRPr="005643C2" w:rsidRDefault="00D016A9" w:rsidP="00531182">
            <w:pPr>
              <w:spacing w:after="0" w:line="259" w:lineRule="auto"/>
              <w:ind w:left="0" w:right="0" w:firstLine="0"/>
              <w:rPr>
                <w:b/>
                <w:bCs/>
                <w:color w:val="auto"/>
              </w:rPr>
            </w:pPr>
            <w:r w:rsidRPr="005643C2">
              <w:rPr>
                <w:color w:val="auto"/>
              </w:rPr>
              <w:t xml:space="preserve">The term </w:t>
            </w:r>
            <w:r w:rsidRPr="005643C2">
              <w:rPr>
                <w:b/>
                <w:bCs/>
                <w:color w:val="auto"/>
              </w:rPr>
              <w:t>"Embedded Generation Control</w:t>
            </w:r>
            <w:r w:rsidRPr="005643C2">
              <w:rPr>
                <w:color w:val="auto"/>
              </w:rPr>
              <w:t xml:space="preserve">" is used to describe a reduction in the </w:t>
            </w:r>
            <w:r w:rsidRPr="005643C2">
              <w:rPr>
                <w:b/>
                <w:bCs/>
                <w:color w:val="auto"/>
              </w:rPr>
              <w:t xml:space="preserve">Active </w:t>
            </w:r>
          </w:p>
          <w:p w14:paraId="345E4E1C" w14:textId="77777777" w:rsidR="00D016A9" w:rsidRPr="005643C2" w:rsidRDefault="00D016A9" w:rsidP="00531182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5643C2">
              <w:rPr>
                <w:b/>
                <w:bCs/>
                <w:color w:val="auto"/>
              </w:rPr>
              <w:t>Power</w:t>
            </w:r>
            <w:r w:rsidRPr="005643C2">
              <w:rPr>
                <w:color w:val="auto"/>
              </w:rPr>
              <w:t xml:space="preserve"> output of </w:t>
            </w:r>
            <w:r w:rsidRPr="005643C2">
              <w:rPr>
                <w:b/>
                <w:bCs/>
                <w:color w:val="auto"/>
              </w:rPr>
              <w:t>Embedded Power Stations</w:t>
            </w:r>
            <w:r w:rsidRPr="005643C2">
              <w:rPr>
                <w:color w:val="auto"/>
              </w:rPr>
              <w:t xml:space="preserve">. </w:t>
            </w:r>
            <w:r w:rsidRPr="005643C2">
              <w:rPr>
                <w:b/>
                <w:bCs/>
                <w:color w:val="auto"/>
              </w:rPr>
              <w:t>Embedded Power Stations</w:t>
            </w:r>
            <w:r w:rsidRPr="005643C2">
              <w:rPr>
                <w:color w:val="auto"/>
              </w:rPr>
              <w:t xml:space="preserve"> that may be subject to </w:t>
            </w:r>
            <w:r w:rsidRPr="005643C2">
              <w:rPr>
                <w:b/>
                <w:bCs/>
                <w:color w:val="auto"/>
              </w:rPr>
              <w:t>Embedded Generation Control</w:t>
            </w:r>
            <w:r w:rsidRPr="005643C2">
              <w:rPr>
                <w:color w:val="auto"/>
              </w:rPr>
              <w:t xml:space="preserve"> include </w:t>
            </w:r>
            <w:r w:rsidRPr="005643C2">
              <w:rPr>
                <w:b/>
                <w:bCs/>
                <w:color w:val="auto"/>
              </w:rPr>
              <w:t>Embedded Power Stations</w:t>
            </w:r>
            <w:r w:rsidRPr="005643C2">
              <w:rPr>
                <w:color w:val="auto"/>
              </w:rPr>
              <w:t xml:space="preserve"> connected to a </w:t>
            </w:r>
            <w:r w:rsidRPr="005643C2">
              <w:rPr>
                <w:b/>
                <w:bCs/>
                <w:color w:val="auto"/>
              </w:rPr>
              <w:t>Network Operator’s System</w:t>
            </w:r>
            <w:r w:rsidRPr="005643C2">
              <w:rPr>
                <w:color w:val="auto"/>
              </w:rPr>
              <w:t xml:space="preserve"> and whose owners or operators are not </w:t>
            </w:r>
            <w:r w:rsidRPr="005643C2">
              <w:rPr>
                <w:b/>
                <w:bCs/>
                <w:color w:val="auto"/>
              </w:rPr>
              <w:t>BM Participants</w:t>
            </w:r>
            <w:r w:rsidRPr="005643C2">
              <w:rPr>
                <w:color w:val="auto"/>
              </w:rPr>
              <w:t xml:space="preserve">. </w:t>
            </w:r>
          </w:p>
        </w:tc>
      </w:tr>
      <w:tr w:rsidR="00D016A9" w14:paraId="100CCD78" w14:textId="77777777" w:rsidTr="00531182">
        <w:trPr>
          <w:gridBefore w:val="1"/>
          <w:wBefore w:w="577" w:type="dxa"/>
          <w:trHeight w:val="873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C7C6E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OC6B.1.3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E8337" w14:textId="77777777" w:rsidR="00D016A9" w:rsidRDefault="00D016A9" w:rsidP="00531182">
            <w:pPr>
              <w:spacing w:after="0" w:line="259" w:lineRule="auto"/>
              <w:ind w:left="0" w:right="55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The procedure set out in </w:t>
            </w:r>
            <w:r w:rsidRPr="5CF691DD">
              <w:rPr>
                <w:b/>
                <w:bCs/>
                <w:color w:val="auto"/>
              </w:rPr>
              <w:t>OC6B</w:t>
            </w:r>
            <w:r w:rsidRPr="5CF691DD">
              <w:rPr>
                <w:color w:val="auto"/>
              </w:rPr>
              <w:t xml:space="preserve"> includes a system of warnings to give advance notice, where possible, of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that may be required by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 xml:space="preserve"> under this </w:t>
            </w:r>
            <w:r w:rsidRPr="5CF691DD">
              <w:rPr>
                <w:b/>
                <w:bCs/>
                <w:color w:val="auto"/>
              </w:rPr>
              <w:t>OC6B</w:t>
            </w:r>
            <w:r w:rsidRPr="5CF691DD">
              <w:rPr>
                <w:color w:val="auto"/>
              </w:rPr>
              <w:t xml:space="preserve">.  </w:t>
            </w:r>
          </w:p>
        </w:tc>
      </w:tr>
      <w:tr w:rsidR="00D016A9" w14:paraId="4302D8A2" w14:textId="77777777" w:rsidTr="00531182">
        <w:trPr>
          <w:gridBefore w:val="1"/>
          <w:wBefore w:w="577" w:type="dxa"/>
          <w:trHeight w:val="633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32B11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OC6B.1.4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8070B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Data relating to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should include details relating to </w:t>
            </w:r>
            <w:r w:rsidRPr="5CF691DD">
              <w:rPr>
                <w:b/>
                <w:bCs/>
                <w:color w:val="auto"/>
              </w:rPr>
              <w:t xml:space="preserve">Active Power </w:t>
            </w:r>
            <w:r w:rsidRPr="5CF691DD">
              <w:rPr>
                <w:color w:val="auto"/>
              </w:rPr>
              <w:t xml:space="preserve">measured in Megawatts (MW). </w:t>
            </w:r>
          </w:p>
        </w:tc>
      </w:tr>
      <w:tr w:rsidR="00D016A9" w14:paraId="0BF8982F" w14:textId="77777777" w:rsidTr="00531182">
        <w:trPr>
          <w:gridBefore w:val="1"/>
          <w:wBefore w:w="577" w:type="dxa"/>
          <w:trHeight w:val="2258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D9C10" w14:textId="77777777" w:rsidR="00D016A9" w:rsidRDefault="00D016A9" w:rsidP="00531182">
            <w:pPr>
              <w:spacing w:after="1631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OC6B.1.5 </w:t>
            </w:r>
          </w:p>
          <w:p w14:paraId="5998EA27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BB9ED" w14:textId="77777777" w:rsidR="00D016A9" w:rsidRDefault="00D016A9" w:rsidP="00531182">
            <w:pPr>
              <w:spacing w:after="0" w:line="259" w:lineRule="auto"/>
              <w:ind w:left="0" w:right="60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The Electricity Supply Emergency Code, as reviewed and published from time to time by the appropriate government department for energy emergencies, provides that in certain circumstances consumers are given a certain degree of "protection" when rota disconnections are implemented pursuant to a direction under the Energy Act 1976.  Where relevant in terms of the incidental disconnection of demand as part of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, no such protection can be given in relation to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under the </w:t>
            </w:r>
            <w:r w:rsidRPr="5CF691DD">
              <w:rPr>
                <w:b/>
                <w:bCs/>
                <w:color w:val="auto"/>
              </w:rPr>
              <w:t>Grid Code</w:t>
            </w:r>
            <w:r w:rsidRPr="5CF691DD">
              <w:rPr>
                <w:color w:val="auto"/>
              </w:rPr>
              <w:t xml:space="preserve">. </w:t>
            </w:r>
          </w:p>
        </w:tc>
      </w:tr>
      <w:tr w:rsidR="00D016A9" w14:paraId="0F5DB878" w14:textId="77777777" w:rsidTr="00531182">
        <w:trPr>
          <w:gridBefore w:val="1"/>
          <w:wBefore w:w="577" w:type="dxa"/>
          <w:trHeight w:val="714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309CE" w14:textId="77777777" w:rsidR="00D016A9" w:rsidRDefault="00D016A9" w:rsidP="00531182">
            <w:pPr>
              <w:spacing w:after="142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OC6B.2 </w:t>
            </w:r>
          </w:p>
          <w:p w14:paraId="38CC0FA9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5CF691DD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1887C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  <w:u w:val="single"/>
              </w:rPr>
              <w:t>OBJECTIVE</w:t>
            </w:r>
            <w:r w:rsidRPr="5CF691DD">
              <w:rPr>
                <w:color w:val="auto"/>
              </w:rPr>
              <w:t xml:space="preserve"> </w:t>
            </w:r>
          </w:p>
        </w:tc>
      </w:tr>
      <w:tr w:rsidR="00D016A9" w14:paraId="00308337" w14:textId="77777777" w:rsidTr="00531182">
        <w:trPr>
          <w:gridBefore w:val="1"/>
          <w:wBefore w:w="577" w:type="dxa"/>
          <w:trHeight w:val="1914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A88A5" w14:textId="77777777" w:rsidR="00D016A9" w:rsidRDefault="00D016A9" w:rsidP="00531182">
            <w:pPr>
              <w:spacing w:after="1391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OC6B.2.1 </w:t>
            </w:r>
          </w:p>
          <w:p w14:paraId="0CD8EC80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5CF691DD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593B5" w14:textId="77777777" w:rsidR="00D016A9" w:rsidRDefault="00D016A9" w:rsidP="00531182">
            <w:pPr>
              <w:spacing w:after="0" w:line="259" w:lineRule="auto"/>
              <w:ind w:left="0" w:right="56" w:firstLine="0"/>
              <w:rPr>
                <w:color w:val="auto"/>
              </w:rPr>
            </w:pPr>
            <w:r w:rsidRPr="5CF691DD">
              <w:rPr>
                <w:color w:val="auto"/>
              </w:rPr>
              <w:t>The overall objective of</w:t>
            </w:r>
            <w:r w:rsidRPr="5CF691DD">
              <w:rPr>
                <w:b/>
                <w:bCs/>
                <w:color w:val="auto"/>
              </w:rPr>
              <w:t xml:space="preserve"> OC6B</w:t>
            </w:r>
            <w:r w:rsidRPr="5CF691DD">
              <w:rPr>
                <w:color w:val="auto"/>
              </w:rPr>
              <w:t xml:space="preserve"> is concerned with the provisions to be made by </w:t>
            </w:r>
            <w:r w:rsidRPr="5CF691DD">
              <w:rPr>
                <w:b/>
                <w:bCs/>
                <w:color w:val="auto"/>
              </w:rPr>
              <w:t xml:space="preserve">Network Operators </w:t>
            </w:r>
            <w:r w:rsidRPr="5CF691DD">
              <w:rPr>
                <w:color w:val="auto"/>
              </w:rPr>
              <w:t xml:space="preserve">to reduce the </w:t>
            </w:r>
            <w:r w:rsidRPr="5CF691DD">
              <w:rPr>
                <w:b/>
                <w:bCs/>
                <w:color w:val="auto"/>
              </w:rPr>
              <w:t xml:space="preserve">Active Power </w:t>
            </w:r>
            <w:r w:rsidRPr="5CF691DD">
              <w:rPr>
                <w:color w:val="auto"/>
              </w:rPr>
              <w:t xml:space="preserve">output from </w:t>
            </w:r>
            <w:r w:rsidRPr="5CF691DD">
              <w:rPr>
                <w:b/>
                <w:bCs/>
                <w:color w:val="auto"/>
              </w:rPr>
              <w:t xml:space="preserve">Embedded Power Stations </w:t>
            </w:r>
            <w:r w:rsidRPr="5CF691DD">
              <w:rPr>
                <w:color w:val="auto"/>
              </w:rPr>
              <w:t xml:space="preserve">that will either avoid or relieve operational issues, in whole or in part, and thereby to enable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 xml:space="preserve"> to instruct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in a manner that does not unduly discriminate against, or unduly prefer, any one or any group of </w:t>
            </w:r>
            <w:r w:rsidRPr="5CF691DD">
              <w:rPr>
                <w:b/>
                <w:bCs/>
                <w:color w:val="auto"/>
              </w:rPr>
              <w:t>Generators</w:t>
            </w:r>
            <w:r w:rsidRPr="5CF691DD">
              <w:rPr>
                <w:color w:val="auto"/>
              </w:rPr>
              <w:t xml:space="preserve"> or </w:t>
            </w:r>
            <w:r w:rsidRPr="5CF691DD">
              <w:rPr>
                <w:b/>
                <w:bCs/>
                <w:color w:val="auto"/>
              </w:rPr>
              <w:t xml:space="preserve">Suppliers </w:t>
            </w:r>
            <w:r w:rsidRPr="5CF691DD">
              <w:rPr>
                <w:color w:val="auto"/>
              </w:rPr>
              <w:t xml:space="preserve">or </w:t>
            </w:r>
            <w:r w:rsidRPr="5CF691DD">
              <w:rPr>
                <w:b/>
                <w:bCs/>
                <w:color w:val="auto"/>
              </w:rPr>
              <w:t>Network Operators</w:t>
            </w:r>
            <w:r w:rsidRPr="5CF691DD">
              <w:rPr>
                <w:color w:val="auto"/>
              </w:rPr>
              <w:t xml:space="preserve">.  </w:t>
            </w:r>
          </w:p>
        </w:tc>
      </w:tr>
      <w:tr w:rsidR="00D016A9" w14:paraId="41DD1486" w14:textId="77777777" w:rsidTr="00531182">
        <w:trPr>
          <w:gridBefore w:val="1"/>
          <w:wBefore w:w="577" w:type="dxa"/>
          <w:trHeight w:val="319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67D37" w14:textId="77777777" w:rsidR="00D016A9" w:rsidRPr="00B51FDB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51FDB">
              <w:rPr>
                <w:color w:val="auto"/>
              </w:rPr>
              <w:t xml:space="preserve">OC6B.3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E9594" w14:textId="77777777" w:rsidR="00D016A9" w:rsidRPr="00B51FDB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51FDB">
              <w:rPr>
                <w:color w:val="auto"/>
                <w:u w:val="single"/>
              </w:rPr>
              <w:t>SCOPE</w:t>
            </w:r>
            <w:r w:rsidRPr="00B51FDB">
              <w:rPr>
                <w:color w:val="auto"/>
              </w:rPr>
              <w:t xml:space="preserve"> </w:t>
            </w:r>
          </w:p>
        </w:tc>
      </w:tr>
      <w:tr w:rsidR="00D016A9" w14:paraId="6A385593" w14:textId="77777777" w:rsidTr="00531182">
        <w:trPr>
          <w:gridBefore w:val="1"/>
          <w:wBefore w:w="577" w:type="dxa"/>
          <w:trHeight w:val="112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936A3" w14:textId="77777777" w:rsidR="00D016A9" w:rsidRPr="00B51FDB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51FDB">
              <w:rPr>
                <w:color w:val="auto"/>
              </w:rPr>
              <w:t xml:space="preserve">OC6B.3.1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202E0" w14:textId="77777777" w:rsidR="00D016A9" w:rsidRPr="00B51FDB" w:rsidRDefault="00D016A9" w:rsidP="00531182">
            <w:pPr>
              <w:spacing w:after="110" w:line="259" w:lineRule="auto"/>
              <w:ind w:left="0" w:right="0" w:firstLine="0"/>
              <w:jc w:val="left"/>
              <w:rPr>
                <w:color w:val="auto"/>
              </w:rPr>
            </w:pPr>
            <w:r w:rsidRPr="00B51FDB">
              <w:rPr>
                <w:b/>
                <w:bCs/>
                <w:color w:val="auto"/>
              </w:rPr>
              <w:t>OC6B</w:t>
            </w:r>
            <w:r w:rsidRPr="00B51FDB">
              <w:rPr>
                <w:color w:val="auto"/>
              </w:rPr>
              <w:t xml:space="preserve"> applies to </w:t>
            </w:r>
            <w:r w:rsidRPr="00B51FDB">
              <w:rPr>
                <w:b/>
                <w:bCs/>
                <w:color w:val="auto"/>
              </w:rPr>
              <w:t>The Company</w:t>
            </w:r>
            <w:r w:rsidRPr="00B51FDB">
              <w:rPr>
                <w:color w:val="auto"/>
              </w:rPr>
              <w:t xml:space="preserve"> and to </w:t>
            </w:r>
            <w:r w:rsidRPr="00B51FDB">
              <w:rPr>
                <w:b/>
                <w:bCs/>
                <w:color w:val="auto"/>
              </w:rPr>
              <w:t>Users</w:t>
            </w:r>
            <w:r w:rsidRPr="00B51FDB">
              <w:rPr>
                <w:color w:val="auto"/>
              </w:rPr>
              <w:t xml:space="preserve"> which in </w:t>
            </w:r>
            <w:r w:rsidRPr="00B51FDB">
              <w:rPr>
                <w:b/>
                <w:bCs/>
                <w:color w:val="auto"/>
              </w:rPr>
              <w:t>OC6B</w:t>
            </w:r>
            <w:r w:rsidRPr="00B51FDB">
              <w:rPr>
                <w:color w:val="auto"/>
              </w:rPr>
              <w:t xml:space="preserve"> means: </w:t>
            </w:r>
          </w:p>
          <w:p w14:paraId="2F15284A" w14:textId="3219E2A5" w:rsidR="00D016A9" w:rsidRPr="00B51FDB" w:rsidRDefault="00D016A9" w:rsidP="00B51FDB">
            <w:pPr>
              <w:pStyle w:val="ListParagraph"/>
              <w:numPr>
                <w:ilvl w:val="0"/>
                <w:numId w:val="3"/>
              </w:numPr>
              <w:spacing w:after="126" w:line="259" w:lineRule="auto"/>
              <w:ind w:right="0" w:hanging="416"/>
              <w:jc w:val="left"/>
              <w:rPr>
                <w:color w:val="auto"/>
              </w:rPr>
            </w:pPr>
            <w:r w:rsidRPr="00B51FDB">
              <w:rPr>
                <w:b/>
                <w:bCs/>
                <w:color w:val="auto"/>
              </w:rPr>
              <w:t>Generators</w:t>
            </w:r>
            <w:r w:rsidRPr="00B51FDB">
              <w:rPr>
                <w:color w:val="auto"/>
              </w:rPr>
              <w:t xml:space="preserve">; and </w:t>
            </w:r>
          </w:p>
          <w:p w14:paraId="59B75B59" w14:textId="77777777" w:rsidR="00D016A9" w:rsidRPr="00B51FDB" w:rsidRDefault="00D016A9" w:rsidP="00531182">
            <w:pPr>
              <w:numPr>
                <w:ilvl w:val="0"/>
                <w:numId w:val="3"/>
              </w:numPr>
              <w:spacing w:after="0" w:line="259" w:lineRule="auto"/>
              <w:ind w:right="0" w:hanging="416"/>
              <w:jc w:val="left"/>
              <w:rPr>
                <w:color w:val="auto"/>
              </w:rPr>
            </w:pPr>
            <w:r w:rsidRPr="00B51FDB">
              <w:rPr>
                <w:b/>
                <w:bCs/>
                <w:color w:val="auto"/>
              </w:rPr>
              <w:t>Network Operators</w:t>
            </w:r>
            <w:r w:rsidRPr="00B51FDB">
              <w:rPr>
                <w:color w:val="auto"/>
              </w:rPr>
              <w:t xml:space="preserve">.  </w:t>
            </w:r>
          </w:p>
        </w:tc>
      </w:tr>
      <w:tr w:rsidR="00D016A9" w14:paraId="61BD61B9" w14:textId="77777777" w:rsidTr="00531182">
        <w:trPr>
          <w:gridBefore w:val="1"/>
          <w:wBefore w:w="577" w:type="dxa"/>
          <w:trHeight w:val="368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C159D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51FDB">
              <w:rPr>
                <w:color w:val="auto"/>
              </w:rPr>
              <w:t xml:space="preserve">OC6B.3.2 </w:t>
            </w:r>
          </w:p>
          <w:p w14:paraId="523599C4" w14:textId="77777777" w:rsidR="00973921" w:rsidRPr="00973921" w:rsidRDefault="00973921" w:rsidP="00973921"/>
          <w:p w14:paraId="0404C0BD" w14:textId="77777777" w:rsidR="00973921" w:rsidRPr="00973921" w:rsidRDefault="00973921" w:rsidP="00973921"/>
          <w:p w14:paraId="0E37C5FE" w14:textId="6D58D588" w:rsidR="00973921" w:rsidRPr="00973921" w:rsidRDefault="00973921" w:rsidP="00973921"/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34FBC" w14:textId="1B37937E" w:rsidR="00D016A9" w:rsidRPr="00B51FDB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51FDB">
              <w:rPr>
                <w:color w:val="auto"/>
                <w:u w:val="single"/>
              </w:rPr>
              <w:t>Explanation</w:t>
            </w:r>
            <w:r w:rsidRPr="00B51FDB">
              <w:rPr>
                <w:color w:val="auto"/>
              </w:rPr>
              <w:t xml:space="preserve"> </w:t>
            </w:r>
          </w:p>
          <w:p w14:paraId="56068416" w14:textId="77777777" w:rsidR="00D016A9" w:rsidRPr="00B51FDB" w:rsidRDefault="00D016A9" w:rsidP="00531182">
            <w:pPr>
              <w:rPr>
                <w:color w:val="auto"/>
              </w:rPr>
            </w:pPr>
          </w:p>
          <w:p w14:paraId="530620F3" w14:textId="77777777" w:rsidR="00D016A9" w:rsidRPr="00B51FDB" w:rsidRDefault="00D016A9" w:rsidP="00531182">
            <w:pPr>
              <w:rPr>
                <w:color w:val="auto"/>
              </w:rPr>
            </w:pPr>
          </w:p>
          <w:p w14:paraId="2D2AE5C4" w14:textId="5BBE4B97" w:rsidR="00D016A9" w:rsidRPr="00B51FDB" w:rsidRDefault="00D016A9" w:rsidP="00F61DA9">
            <w:pPr>
              <w:tabs>
                <w:tab w:val="left" w:pos="2880"/>
                <w:tab w:val="left" w:pos="6310"/>
              </w:tabs>
              <w:rPr>
                <w:color w:val="auto"/>
              </w:rPr>
            </w:pPr>
            <w:r w:rsidRPr="00B51FDB">
              <w:rPr>
                <w:color w:val="auto"/>
              </w:rPr>
              <w:tab/>
            </w:r>
            <w:r w:rsidRPr="00B51FDB">
              <w:rPr>
                <w:color w:val="auto"/>
              </w:rPr>
              <w:tab/>
            </w:r>
            <w:r w:rsidR="00F61DA9">
              <w:rPr>
                <w:color w:val="auto"/>
              </w:rPr>
              <w:tab/>
            </w:r>
          </w:p>
        </w:tc>
      </w:tr>
      <w:tr w:rsidR="00D016A9" w14:paraId="6DBD1271" w14:textId="77777777" w:rsidTr="00531182">
        <w:trPr>
          <w:gridBefore w:val="1"/>
          <w:wBefore w:w="577" w:type="dxa"/>
          <w:trHeight w:val="1634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AE806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OC6B.3.2.1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404A5" w14:textId="77777777" w:rsidR="00D016A9" w:rsidRDefault="00D016A9" w:rsidP="00531182">
            <w:pPr>
              <w:spacing w:after="126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 </w:t>
            </w:r>
          </w:p>
          <w:p w14:paraId="36B31F4F" w14:textId="77777777" w:rsidR="00D016A9" w:rsidRDefault="00D016A9" w:rsidP="00531182">
            <w:pPr>
              <w:numPr>
                <w:ilvl w:val="0"/>
                <w:numId w:val="4"/>
              </w:numPr>
              <w:spacing w:after="113" w:line="257" w:lineRule="auto"/>
              <w:ind w:right="0" w:hanging="416"/>
              <w:rPr>
                <w:color w:val="000000" w:themeColor="text1"/>
              </w:rPr>
            </w:pPr>
            <w:r w:rsidRPr="5CF691DD">
              <w:rPr>
                <w:color w:val="auto"/>
              </w:rPr>
              <w:t xml:space="preserve">In all situations envisaged in </w:t>
            </w:r>
            <w:r w:rsidRPr="5CF691DD">
              <w:rPr>
                <w:b/>
                <w:bCs/>
                <w:color w:val="auto"/>
              </w:rPr>
              <w:t>OC6B</w:t>
            </w:r>
            <w:r w:rsidRPr="5CF691DD">
              <w:rPr>
                <w:color w:val="auto"/>
              </w:rPr>
              <w:t xml:space="preserve">, </w:t>
            </w:r>
            <w:r w:rsidRPr="5CF691DD">
              <w:rPr>
                <w:b/>
                <w:bCs/>
                <w:color w:val="auto"/>
              </w:rPr>
              <w:t>Embedded Generation</w:t>
            </w:r>
            <w:r w:rsidRPr="5CF691DD">
              <w:rPr>
                <w:color w:val="auto"/>
              </w:rPr>
              <w:t xml:space="preserve"> </w:t>
            </w:r>
            <w:r w:rsidRPr="5CF691DD">
              <w:rPr>
                <w:b/>
                <w:bCs/>
                <w:color w:val="auto"/>
              </w:rPr>
              <w:t>Control</w:t>
            </w:r>
            <w:r w:rsidRPr="5CF691DD">
              <w:rPr>
                <w:color w:val="auto"/>
              </w:rPr>
              <w:t xml:space="preserve"> will be implemented by one or more </w:t>
            </w:r>
            <w:r w:rsidRPr="5CF691DD">
              <w:rPr>
                <w:b/>
                <w:bCs/>
                <w:color w:val="auto"/>
              </w:rPr>
              <w:t>Network Operators</w:t>
            </w:r>
            <w:r w:rsidRPr="5CF691DD">
              <w:rPr>
                <w:color w:val="auto"/>
              </w:rPr>
              <w:t xml:space="preserve">; and </w:t>
            </w:r>
          </w:p>
          <w:p w14:paraId="10C4ECCC" w14:textId="77777777" w:rsidR="00D016A9" w:rsidRDefault="00D016A9" w:rsidP="00531182">
            <w:pPr>
              <w:numPr>
                <w:ilvl w:val="0"/>
                <w:numId w:val="4"/>
              </w:numPr>
              <w:spacing w:after="0" w:line="259" w:lineRule="auto"/>
              <w:ind w:right="0" w:hanging="416"/>
              <w:rPr>
                <w:color w:val="000000" w:themeColor="text1"/>
              </w:rPr>
            </w:pP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in all situations relates to the physical organisation of the </w:t>
            </w:r>
            <w:r w:rsidRPr="5CF691DD">
              <w:rPr>
                <w:b/>
                <w:bCs/>
                <w:color w:val="auto"/>
              </w:rPr>
              <w:t>Total System</w:t>
            </w:r>
            <w:r w:rsidRPr="5CF691DD">
              <w:rPr>
                <w:color w:val="auto"/>
              </w:rPr>
              <w:t xml:space="preserve">, and not to any contractual arrangements that may exist. </w:t>
            </w:r>
          </w:p>
        </w:tc>
      </w:tr>
      <w:tr w:rsidR="00D016A9" w14:paraId="60D2D105" w14:textId="77777777" w:rsidTr="00531182">
        <w:trPr>
          <w:gridBefore w:val="1"/>
          <w:wBefore w:w="577" w:type="dxa"/>
          <w:trHeight w:val="556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96C12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OC6B.3.2.2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39B20" w14:textId="77777777" w:rsidR="00D016A9" w:rsidRDefault="00D016A9" w:rsidP="00531182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Where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instructions are issued by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 xml:space="preserve"> these may: </w:t>
            </w:r>
          </w:p>
        </w:tc>
      </w:tr>
      <w:tr w:rsidR="00D016A9" w14:paraId="4E896DDB" w14:textId="77777777" w:rsidTr="00531182">
        <w:tblPrEx>
          <w:tblCellMar>
            <w:top w:w="34" w:type="dxa"/>
          </w:tblCellMar>
        </w:tblPrEx>
        <w:trPr>
          <w:gridAfter w:val="1"/>
          <w:wAfter w:w="577" w:type="dxa"/>
          <w:trHeight w:val="5119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9A814" w14:textId="77777777" w:rsidR="00D016A9" w:rsidRDefault="00D016A9" w:rsidP="00531182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1B307" w14:textId="77777777" w:rsidR="00D016A9" w:rsidRPr="00F62DB9" w:rsidRDefault="00D016A9" w:rsidP="00531182">
            <w:pPr>
              <w:numPr>
                <w:ilvl w:val="0"/>
                <w:numId w:val="5"/>
              </w:numPr>
              <w:spacing w:after="50" w:line="267" w:lineRule="auto"/>
              <w:ind w:right="13" w:hanging="353"/>
              <w:jc w:val="left"/>
              <w:rPr>
                <w:color w:val="000000" w:themeColor="text1"/>
                <w:szCs w:val="21"/>
              </w:rPr>
            </w:pPr>
            <w:r w:rsidRPr="00F62DB9">
              <w:rPr>
                <w:rFonts w:eastAsia="Calibri"/>
                <w:color w:val="auto"/>
                <w:szCs w:val="21"/>
              </w:rPr>
              <w:t xml:space="preserve">require the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Network Operator</w:t>
            </w:r>
            <w:r w:rsidRPr="00F62DB9">
              <w:rPr>
                <w:rFonts w:eastAsia="Calibri"/>
                <w:color w:val="auto"/>
                <w:szCs w:val="21"/>
              </w:rPr>
              <w:t xml:space="preserve"> to achieve a reduction in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Active Power</w:t>
            </w:r>
            <w:r w:rsidRPr="00F62DB9">
              <w:rPr>
                <w:rFonts w:eastAsia="Calibri"/>
                <w:color w:val="auto"/>
                <w:szCs w:val="21"/>
              </w:rPr>
              <w:t xml:space="preserve"> output at specified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Embedded Power Station(s</w:t>
            </w:r>
            <w:proofErr w:type="gramStart"/>
            <w:r w:rsidRPr="00F62DB9">
              <w:rPr>
                <w:rFonts w:eastAsia="Calibri"/>
                <w:b/>
                <w:bCs/>
                <w:color w:val="auto"/>
                <w:szCs w:val="21"/>
              </w:rPr>
              <w:t>)</w:t>
            </w:r>
            <w:r w:rsidRPr="00F62DB9">
              <w:rPr>
                <w:rFonts w:eastAsia="Calibri"/>
                <w:color w:val="auto"/>
                <w:szCs w:val="21"/>
              </w:rPr>
              <w:t>;</w:t>
            </w:r>
            <w:proofErr w:type="gramEnd"/>
            <w:r w:rsidRPr="00F62DB9">
              <w:rPr>
                <w:rFonts w:eastAsia="Calibri"/>
                <w:color w:val="auto"/>
                <w:szCs w:val="21"/>
              </w:rPr>
              <w:t xml:space="preserve"> </w:t>
            </w:r>
          </w:p>
          <w:p w14:paraId="035DCA05" w14:textId="77777777" w:rsidR="00D016A9" w:rsidRPr="00F62DB9" w:rsidRDefault="00D016A9" w:rsidP="00531182">
            <w:pPr>
              <w:numPr>
                <w:ilvl w:val="0"/>
                <w:numId w:val="5"/>
              </w:numPr>
              <w:spacing w:after="0" w:line="267" w:lineRule="auto"/>
              <w:ind w:right="13" w:hanging="353"/>
              <w:jc w:val="left"/>
              <w:rPr>
                <w:color w:val="000000" w:themeColor="text1"/>
                <w:szCs w:val="21"/>
              </w:rPr>
            </w:pPr>
            <w:r w:rsidRPr="00F62DB9">
              <w:rPr>
                <w:rFonts w:eastAsia="Calibri"/>
                <w:color w:val="auto"/>
                <w:szCs w:val="21"/>
              </w:rPr>
              <w:t xml:space="preserve">be for the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Network Operator</w:t>
            </w:r>
            <w:r w:rsidRPr="00F62DB9">
              <w:rPr>
                <w:rFonts w:eastAsia="Calibri"/>
                <w:color w:val="auto"/>
                <w:szCs w:val="21"/>
              </w:rPr>
              <w:t xml:space="preserve"> to achieve a reduction in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Active Power</w:t>
            </w:r>
            <w:r w:rsidRPr="00F62DB9">
              <w:rPr>
                <w:rFonts w:eastAsia="Calibri"/>
                <w:color w:val="auto"/>
                <w:szCs w:val="21"/>
              </w:rPr>
              <w:t xml:space="preserve"> output of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Embedded Power Stations</w:t>
            </w:r>
            <w:r w:rsidRPr="00F62DB9">
              <w:rPr>
                <w:rFonts w:eastAsia="Calibri"/>
                <w:color w:val="auto"/>
                <w:szCs w:val="21"/>
              </w:rPr>
              <w:t xml:space="preserve">, supplied via one or more specified </w:t>
            </w:r>
          </w:p>
          <w:p w14:paraId="401BD751" w14:textId="77777777" w:rsidR="00D016A9" w:rsidRPr="00F62DB9" w:rsidRDefault="00D016A9" w:rsidP="00531182">
            <w:pPr>
              <w:spacing w:after="60" w:line="259" w:lineRule="auto"/>
              <w:ind w:left="1458" w:right="0" w:firstLine="0"/>
              <w:jc w:val="left"/>
              <w:rPr>
                <w:rFonts w:eastAsia="Calibri"/>
                <w:color w:val="auto"/>
                <w:szCs w:val="21"/>
              </w:rPr>
            </w:pP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Grid Supply Point(s)</w:t>
            </w:r>
            <w:r w:rsidRPr="00F62DB9">
              <w:rPr>
                <w:rFonts w:eastAsia="Calibri"/>
                <w:color w:val="auto"/>
                <w:szCs w:val="21"/>
              </w:rPr>
              <w:t xml:space="preserve">, of a specified value; or </w:t>
            </w:r>
          </w:p>
          <w:p w14:paraId="07200C6E" w14:textId="77777777" w:rsidR="00D016A9" w:rsidRPr="00F62DB9" w:rsidRDefault="00D016A9" w:rsidP="00531182">
            <w:pPr>
              <w:numPr>
                <w:ilvl w:val="0"/>
                <w:numId w:val="5"/>
              </w:numPr>
              <w:spacing w:after="1" w:line="267" w:lineRule="auto"/>
              <w:ind w:right="13" w:hanging="353"/>
              <w:jc w:val="left"/>
              <w:rPr>
                <w:color w:val="000000" w:themeColor="text1"/>
                <w:szCs w:val="21"/>
              </w:rPr>
            </w:pPr>
            <w:r w:rsidRPr="00F62DB9">
              <w:rPr>
                <w:rFonts w:eastAsia="Calibri"/>
                <w:color w:val="auto"/>
                <w:szCs w:val="21"/>
              </w:rPr>
              <w:t xml:space="preserve">be for the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Network Operator</w:t>
            </w:r>
            <w:r w:rsidRPr="00F62DB9">
              <w:rPr>
                <w:rFonts w:eastAsia="Calibri"/>
                <w:color w:val="auto"/>
                <w:szCs w:val="21"/>
              </w:rPr>
              <w:t xml:space="preserve"> to achieve a reduction in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Active Power</w:t>
            </w:r>
            <w:r w:rsidRPr="00F62DB9">
              <w:rPr>
                <w:rFonts w:eastAsia="Calibri"/>
                <w:color w:val="auto"/>
                <w:szCs w:val="21"/>
              </w:rPr>
              <w:t xml:space="preserve"> output of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Embedded Power Stations</w:t>
            </w:r>
            <w:r w:rsidRPr="00F62DB9">
              <w:rPr>
                <w:rFonts w:eastAsia="Calibri"/>
                <w:color w:val="auto"/>
                <w:szCs w:val="21"/>
              </w:rPr>
              <w:t xml:space="preserve">, supplied via one or more specified </w:t>
            </w:r>
          </w:p>
          <w:p w14:paraId="73898ECE" w14:textId="77777777" w:rsidR="00D016A9" w:rsidRPr="00F62DB9" w:rsidRDefault="00D016A9" w:rsidP="00531182">
            <w:pPr>
              <w:spacing w:after="184" w:line="274" w:lineRule="auto"/>
              <w:ind w:left="1458" w:right="507" w:firstLine="0"/>
              <w:rPr>
                <w:rFonts w:eastAsia="Calibri"/>
                <w:color w:val="auto"/>
                <w:szCs w:val="21"/>
              </w:rPr>
            </w:pP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Grid Supply Point(s)</w:t>
            </w:r>
            <w:r w:rsidRPr="00F62DB9">
              <w:rPr>
                <w:rFonts w:eastAsia="Calibri"/>
                <w:color w:val="auto"/>
                <w:szCs w:val="21"/>
              </w:rPr>
              <w:t xml:space="preserve">, of a specified proportion of the aggregate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Active Power</w:t>
            </w:r>
            <w:r w:rsidRPr="00F62DB9">
              <w:rPr>
                <w:rFonts w:eastAsia="Calibri"/>
                <w:color w:val="auto"/>
                <w:szCs w:val="21"/>
              </w:rPr>
              <w:t xml:space="preserve"> output compared to the </w:t>
            </w:r>
            <w:r w:rsidRPr="00F62DB9">
              <w:rPr>
                <w:rFonts w:eastAsia="Calibri"/>
                <w:b/>
                <w:bCs/>
                <w:color w:val="auto"/>
                <w:szCs w:val="21"/>
              </w:rPr>
              <w:t>Active Power</w:t>
            </w:r>
            <w:r w:rsidRPr="00F62DB9">
              <w:rPr>
                <w:rFonts w:eastAsia="Calibri"/>
                <w:color w:val="auto"/>
                <w:szCs w:val="21"/>
              </w:rPr>
              <w:t xml:space="preserve"> output before such an instruction was issued. </w:t>
            </w:r>
          </w:p>
          <w:p w14:paraId="7F387389" w14:textId="50B14356" w:rsidR="00D016A9" w:rsidRDefault="00D016A9" w:rsidP="00531182">
            <w:pPr>
              <w:spacing w:after="3" w:line="254" w:lineRule="auto"/>
              <w:ind w:left="0" w:right="0" w:firstLine="16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In any case, reasonable endeavours shall be employed by the </w:t>
            </w:r>
            <w:r w:rsidRPr="5CF691DD">
              <w:rPr>
                <w:b/>
                <w:bCs/>
                <w:color w:val="auto"/>
              </w:rPr>
              <w:t>Network Operator</w:t>
            </w:r>
            <w:r w:rsidRPr="5CF691DD">
              <w:rPr>
                <w:color w:val="auto"/>
              </w:rPr>
              <w:t xml:space="preserve"> to ensure that the reduction in </w:t>
            </w:r>
            <w:r w:rsidRPr="5CF691DD">
              <w:rPr>
                <w:b/>
                <w:bCs/>
                <w:color w:val="auto"/>
              </w:rPr>
              <w:t>Active Power</w:t>
            </w:r>
            <w:r w:rsidRPr="5CF691DD">
              <w:rPr>
                <w:color w:val="auto"/>
              </w:rPr>
              <w:t xml:space="preserve"> output specified in the instruction is </w:t>
            </w:r>
            <w:r w:rsidRPr="00B65E98">
              <w:rPr>
                <w:color w:val="auto"/>
              </w:rPr>
              <w:t>achieved</w:t>
            </w:r>
            <w:r w:rsidR="00B65E98" w:rsidRPr="00B65E98">
              <w:rPr>
                <w:rStyle w:val="normaltextrun"/>
                <w:color w:val="auto"/>
                <w:shd w:val="clear" w:color="auto" w:fill="FFFFFF"/>
              </w:rPr>
              <w:t>, considering also the principles relating to prioritisation set out in OC6B.5.1 where appropriate.</w:t>
            </w:r>
            <w:r w:rsidRPr="00B65E98">
              <w:rPr>
                <w:color w:val="auto"/>
              </w:rPr>
              <w:t xml:space="preserve"> Even </w:t>
            </w:r>
            <w:r w:rsidRPr="5CF691DD">
              <w:rPr>
                <w:color w:val="auto"/>
              </w:rPr>
              <w:t xml:space="preserve">when instructed to do so by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 xml:space="preserve">, the </w:t>
            </w:r>
            <w:r w:rsidRPr="5CF691DD">
              <w:rPr>
                <w:b/>
                <w:bCs/>
                <w:color w:val="auto"/>
              </w:rPr>
              <w:t xml:space="preserve">Network Operator </w:t>
            </w:r>
            <w:r w:rsidRPr="5CF691DD">
              <w:rPr>
                <w:color w:val="auto"/>
              </w:rPr>
              <w:t xml:space="preserve">will not be required to reduce the </w:t>
            </w:r>
            <w:r w:rsidRPr="5CF691DD">
              <w:rPr>
                <w:b/>
                <w:bCs/>
                <w:color w:val="auto"/>
              </w:rPr>
              <w:t xml:space="preserve">Active Power </w:t>
            </w:r>
            <w:r w:rsidRPr="5CF691DD">
              <w:rPr>
                <w:color w:val="auto"/>
              </w:rPr>
              <w:t xml:space="preserve">output from one or more </w:t>
            </w:r>
            <w:r w:rsidRPr="5CF691DD">
              <w:rPr>
                <w:b/>
                <w:bCs/>
                <w:color w:val="auto"/>
              </w:rPr>
              <w:t xml:space="preserve">Embedded Power Stations </w:t>
            </w:r>
            <w:r w:rsidRPr="5CF691DD">
              <w:rPr>
                <w:color w:val="auto"/>
              </w:rPr>
              <w:t>by more than the</w:t>
            </w:r>
            <w:r w:rsidRPr="5CF691DD">
              <w:rPr>
                <w:b/>
                <w:bCs/>
                <w:color w:val="auto"/>
              </w:rPr>
              <w:t xml:space="preserve"> Active Power </w:t>
            </w:r>
            <w:r w:rsidRPr="5CF691DD">
              <w:rPr>
                <w:color w:val="auto"/>
              </w:rPr>
              <w:t xml:space="preserve">output from those </w:t>
            </w:r>
            <w:r w:rsidRPr="5CF691DD">
              <w:rPr>
                <w:b/>
                <w:bCs/>
                <w:color w:val="auto"/>
              </w:rPr>
              <w:t xml:space="preserve">Embedded Power Stations </w:t>
            </w:r>
            <w:r w:rsidRPr="5CF691DD">
              <w:rPr>
                <w:color w:val="auto"/>
              </w:rPr>
              <w:t xml:space="preserve">supplied via the specified </w:t>
            </w:r>
            <w:r w:rsidRPr="5CF691DD">
              <w:rPr>
                <w:b/>
                <w:bCs/>
                <w:color w:val="auto"/>
              </w:rPr>
              <w:t>Grid Supply Point(s</w:t>
            </w:r>
            <w:r w:rsidRPr="5CF691DD">
              <w:rPr>
                <w:color w:val="auto"/>
              </w:rPr>
              <w:t xml:space="preserve">).  </w:t>
            </w:r>
          </w:p>
          <w:p w14:paraId="33B554F8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 </w:t>
            </w:r>
          </w:p>
        </w:tc>
      </w:tr>
      <w:tr w:rsidR="00D016A9" w14:paraId="134F94B5" w14:textId="77777777" w:rsidTr="00531182">
        <w:tblPrEx>
          <w:tblCellMar>
            <w:top w:w="34" w:type="dxa"/>
          </w:tblCellMar>
        </w:tblPrEx>
        <w:trPr>
          <w:gridAfter w:val="1"/>
          <w:wAfter w:w="577" w:type="dxa"/>
          <w:trHeight w:val="1377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85A81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b/>
                <w:bCs/>
                <w:color w:val="auto"/>
              </w:rPr>
            </w:pPr>
            <w:r w:rsidRPr="5CF691DD">
              <w:rPr>
                <w:color w:val="auto"/>
              </w:rPr>
              <w:t>OC6B.3.2.3</w:t>
            </w:r>
            <w:r w:rsidRPr="5CF691DD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4C894" w14:textId="77777777" w:rsidR="00D016A9" w:rsidRDefault="00D016A9" w:rsidP="00531182">
            <w:pPr>
              <w:spacing w:after="0" w:line="259" w:lineRule="auto"/>
              <w:ind w:left="0" w:right="60" w:firstLine="0"/>
              <w:rPr>
                <w:color w:val="auto"/>
              </w:rPr>
            </w:pPr>
            <w:r w:rsidRPr="5CF691DD">
              <w:rPr>
                <w:b/>
                <w:bCs/>
                <w:color w:val="auto"/>
              </w:rPr>
              <w:t>Network Operators</w:t>
            </w:r>
            <w:r w:rsidRPr="5CF691DD">
              <w:rPr>
                <w:color w:val="auto"/>
              </w:rPr>
              <w:t xml:space="preserve"> may where necessary (for example where timescales do not allow otherwise) implement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instructions by </w:t>
            </w:r>
            <w:r w:rsidRPr="5CF691DD">
              <w:rPr>
                <w:b/>
                <w:bCs/>
                <w:color w:val="auto"/>
              </w:rPr>
              <w:t>Embedded Generation De-energisation</w:t>
            </w:r>
            <w:r w:rsidRPr="5CF691DD">
              <w:rPr>
                <w:color w:val="auto"/>
              </w:rPr>
              <w:t xml:space="preserve"> based on </w:t>
            </w:r>
            <w:r w:rsidRPr="5CF691DD">
              <w:rPr>
                <w:b/>
                <w:bCs/>
                <w:color w:val="auto"/>
              </w:rPr>
              <w:t>Registered Capacity</w:t>
            </w:r>
            <w:r w:rsidRPr="5CF691DD">
              <w:rPr>
                <w:color w:val="auto"/>
              </w:rPr>
              <w:t xml:space="preserve"> so long as reasonable endeavours are employed by the </w:t>
            </w:r>
            <w:r w:rsidRPr="5CF691DD">
              <w:rPr>
                <w:b/>
                <w:bCs/>
                <w:color w:val="auto"/>
              </w:rPr>
              <w:t>Network Operator</w:t>
            </w:r>
            <w:r w:rsidRPr="5CF691DD">
              <w:rPr>
                <w:color w:val="auto"/>
              </w:rPr>
              <w:t xml:space="preserve"> to ensure that the reduction in </w:t>
            </w:r>
            <w:r w:rsidRPr="5CF691DD">
              <w:rPr>
                <w:b/>
                <w:bCs/>
                <w:color w:val="auto"/>
              </w:rPr>
              <w:t>Active Power</w:t>
            </w:r>
            <w:r w:rsidRPr="5CF691DD">
              <w:rPr>
                <w:color w:val="auto"/>
              </w:rPr>
              <w:t xml:space="preserve"> output specified in the instruction from </w:t>
            </w:r>
            <w:r w:rsidRPr="5CF691DD">
              <w:rPr>
                <w:b/>
                <w:bCs/>
                <w:color w:val="auto"/>
              </w:rPr>
              <w:t xml:space="preserve">The Company </w:t>
            </w:r>
            <w:r w:rsidRPr="5CF691DD">
              <w:rPr>
                <w:color w:val="auto"/>
              </w:rPr>
              <w:t xml:space="preserve">is achieved. </w:t>
            </w:r>
          </w:p>
        </w:tc>
      </w:tr>
      <w:tr w:rsidR="00D016A9" w14:paraId="58A948FC" w14:textId="77777777" w:rsidTr="00531182">
        <w:tblPrEx>
          <w:tblCellMar>
            <w:top w:w="34" w:type="dxa"/>
          </w:tblCellMar>
        </w:tblPrEx>
        <w:trPr>
          <w:gridAfter w:val="1"/>
          <w:wAfter w:w="577" w:type="dxa"/>
          <w:trHeight w:val="1137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8AD68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OC6B.3.2.4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15DD3" w14:textId="77777777" w:rsidR="00D016A9" w:rsidRDefault="00D016A9" w:rsidP="00531182">
            <w:pPr>
              <w:spacing w:after="0" w:line="259" w:lineRule="auto"/>
              <w:ind w:left="0" w:right="60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An instruction from </w:t>
            </w:r>
            <w:r w:rsidRPr="5CF691DD">
              <w:rPr>
                <w:b/>
                <w:bCs/>
                <w:color w:val="auto"/>
              </w:rPr>
              <w:t xml:space="preserve">The Company </w:t>
            </w:r>
            <w:r w:rsidRPr="5CF691DD">
              <w:rPr>
                <w:color w:val="auto"/>
              </w:rPr>
              <w:t xml:space="preserve">to the </w:t>
            </w:r>
            <w:r w:rsidRPr="5CF691DD">
              <w:rPr>
                <w:b/>
                <w:bCs/>
                <w:color w:val="auto"/>
              </w:rPr>
              <w:t xml:space="preserve">Network Operator </w:t>
            </w:r>
            <w:r w:rsidRPr="5CF691DD">
              <w:rPr>
                <w:color w:val="auto"/>
              </w:rPr>
              <w:t>will be given to allow the</w:t>
            </w:r>
            <w:r w:rsidRPr="5CF691DD">
              <w:rPr>
                <w:b/>
                <w:bCs/>
                <w:color w:val="auto"/>
              </w:rPr>
              <w:t xml:space="preserve"> Network Operator</w:t>
            </w:r>
            <w:r w:rsidRPr="5CF691DD">
              <w:rPr>
                <w:color w:val="auto"/>
              </w:rPr>
              <w:t xml:space="preserve"> to arrange with </w:t>
            </w:r>
            <w:r w:rsidRPr="5CF691DD">
              <w:rPr>
                <w:b/>
                <w:bCs/>
                <w:color w:val="auto"/>
              </w:rPr>
              <w:t>Embedded Power Stations</w:t>
            </w:r>
            <w:r w:rsidRPr="5CF691DD">
              <w:rPr>
                <w:color w:val="auto"/>
              </w:rPr>
              <w:t xml:space="preserve"> subject to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to resume normal operation.  Such arrangements shall not commence until such an instruction has been received. </w:t>
            </w:r>
          </w:p>
        </w:tc>
      </w:tr>
      <w:tr w:rsidR="00D016A9" w14:paraId="794F4769" w14:textId="77777777" w:rsidTr="00531182">
        <w:tblPrEx>
          <w:tblCellMar>
            <w:top w:w="34" w:type="dxa"/>
          </w:tblCellMar>
        </w:tblPrEx>
        <w:trPr>
          <w:gridAfter w:val="1"/>
          <w:wAfter w:w="577" w:type="dxa"/>
          <w:trHeight w:val="300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1C383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OC6B.3.2.5 </w:t>
            </w: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65BDF" w14:textId="77777777" w:rsidR="00D016A9" w:rsidRDefault="00D016A9" w:rsidP="00531182">
            <w:pPr>
              <w:spacing w:after="0" w:line="259" w:lineRule="auto"/>
              <w:ind w:left="0" w:right="0" w:firstLine="0"/>
              <w:rPr>
                <w:b/>
                <w:bCs/>
                <w:color w:val="auto"/>
              </w:rPr>
            </w:pPr>
            <w:r w:rsidRPr="5CF691DD">
              <w:rPr>
                <w:color w:val="auto"/>
              </w:rPr>
              <w:t xml:space="preserve">The existence of any other arrangements for the management of </w:t>
            </w:r>
            <w:r w:rsidRPr="5CF691DD">
              <w:rPr>
                <w:b/>
                <w:bCs/>
                <w:color w:val="auto"/>
              </w:rPr>
              <w:t xml:space="preserve">Embedded Power </w:t>
            </w:r>
          </w:p>
        </w:tc>
      </w:tr>
    </w:tbl>
    <w:p w14:paraId="71737955" w14:textId="77777777" w:rsidR="00D016A9" w:rsidRDefault="00D016A9" w:rsidP="00E74C80">
      <w:pPr>
        <w:spacing w:after="112" w:line="257" w:lineRule="auto"/>
        <w:ind w:left="1985" w:right="0" w:firstLine="0"/>
        <w:jc w:val="left"/>
        <w:rPr>
          <w:color w:val="auto"/>
        </w:rPr>
      </w:pPr>
      <w:r w:rsidRPr="5CF691DD">
        <w:rPr>
          <w:b/>
          <w:bCs/>
          <w:color w:val="auto"/>
        </w:rPr>
        <w:t>Stations</w:t>
      </w:r>
      <w:r w:rsidRPr="5CF691DD">
        <w:rPr>
          <w:color w:val="auto"/>
        </w:rPr>
        <w:t xml:space="preserve"> by a </w:t>
      </w:r>
      <w:r w:rsidRPr="5CF691DD">
        <w:rPr>
          <w:b/>
          <w:bCs/>
          <w:color w:val="auto"/>
        </w:rPr>
        <w:t>Network Operator</w:t>
      </w:r>
      <w:r w:rsidRPr="5CF691DD">
        <w:rPr>
          <w:color w:val="auto"/>
        </w:rPr>
        <w:t xml:space="preserve"> will not relieve a </w:t>
      </w:r>
      <w:r w:rsidRPr="5CF691DD">
        <w:rPr>
          <w:b/>
          <w:bCs/>
          <w:color w:val="auto"/>
        </w:rPr>
        <w:t>Network Operator</w:t>
      </w:r>
      <w:r w:rsidRPr="5CF691DD">
        <w:rPr>
          <w:color w:val="auto"/>
        </w:rPr>
        <w:t xml:space="preserve"> from the </w:t>
      </w:r>
      <w:r w:rsidRPr="5CF691DD">
        <w:rPr>
          <w:b/>
          <w:bCs/>
          <w:color w:val="auto"/>
        </w:rPr>
        <w:t>Embedded Generation Control</w:t>
      </w:r>
      <w:r w:rsidRPr="5CF691DD">
        <w:rPr>
          <w:color w:val="auto"/>
        </w:rPr>
        <w:t xml:space="preserve"> provisions of this </w:t>
      </w:r>
      <w:r w:rsidRPr="5CF691DD">
        <w:rPr>
          <w:b/>
          <w:bCs/>
          <w:color w:val="auto"/>
        </w:rPr>
        <w:t>OC6B</w:t>
      </w:r>
      <w:r w:rsidRPr="5CF691DD">
        <w:rPr>
          <w:color w:val="auto"/>
        </w:rPr>
        <w:t xml:space="preserve">. </w:t>
      </w:r>
    </w:p>
    <w:p w14:paraId="7602AB2F" w14:textId="77777777" w:rsidR="00D016A9" w:rsidRDefault="00D016A9" w:rsidP="00D016A9">
      <w:pPr>
        <w:spacing w:after="6347" w:line="259" w:lineRule="auto"/>
        <w:ind w:left="1843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  <w:r>
        <w:tab/>
      </w:r>
      <w:r w:rsidRPr="5CF691DD">
        <w:rPr>
          <w:color w:val="auto"/>
        </w:rPr>
        <w:t xml:space="preserve"> </w:t>
      </w:r>
    </w:p>
    <w:p w14:paraId="5F6E2D46" w14:textId="77777777" w:rsidR="00D016A9" w:rsidRDefault="00D016A9" w:rsidP="00D016A9">
      <w:pPr>
        <w:spacing w:after="0" w:line="259" w:lineRule="auto"/>
        <w:ind w:left="0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</w:p>
    <w:tbl>
      <w:tblPr>
        <w:tblStyle w:val="TableGrid1"/>
        <w:tblpPr w:vertAnchor="text" w:tblpX="577"/>
        <w:tblOverlap w:val="never"/>
        <w:tblW w:w="9703" w:type="dxa"/>
        <w:tblInd w:w="0" w:type="dxa"/>
        <w:tblLook w:val="04A0" w:firstRow="1" w:lastRow="0" w:firstColumn="1" w:lastColumn="0" w:noHBand="0" w:noVBand="1"/>
      </w:tblPr>
      <w:tblGrid>
        <w:gridCol w:w="1426"/>
        <w:gridCol w:w="8277"/>
      </w:tblGrid>
      <w:tr w:rsidR="00D016A9" w14:paraId="631378FD" w14:textId="77777777" w:rsidTr="00531182">
        <w:trPr>
          <w:trHeight w:val="556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0CBB25E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>OC6B.4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4186951E" w14:textId="77777777" w:rsidR="00D016A9" w:rsidRDefault="00D016A9" w:rsidP="00531182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5CF691DD">
              <w:rPr>
                <w:color w:val="auto"/>
                <w:u w:val="single"/>
              </w:rPr>
              <w:t>PROCEDURE FOR THE IMPLEMENTATION OF EMBEDDED GENERATION CONTROL</w:t>
            </w:r>
            <w:r w:rsidRPr="5CF691DD">
              <w:rPr>
                <w:color w:val="auto"/>
              </w:rPr>
              <w:t xml:space="preserve"> </w:t>
            </w:r>
            <w:r w:rsidRPr="5CF691DD">
              <w:rPr>
                <w:color w:val="auto"/>
                <w:u w:val="single"/>
              </w:rPr>
              <w:t>ON THE INSTRUCTIONS OF THE COMPANY</w:t>
            </w:r>
            <w:r w:rsidRPr="5CF691DD">
              <w:rPr>
                <w:color w:val="auto"/>
              </w:rPr>
              <w:t xml:space="preserve"> </w:t>
            </w:r>
          </w:p>
        </w:tc>
      </w:tr>
      <w:tr w:rsidR="00D016A9" w14:paraId="0E762258" w14:textId="77777777" w:rsidTr="00531182">
        <w:trPr>
          <w:trHeight w:val="1137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D155A9F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OC6B.4.1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3742885D" w14:textId="60C294C4" w:rsidR="00D016A9" w:rsidRDefault="00D016A9" w:rsidP="00531182">
            <w:pPr>
              <w:spacing w:after="0" w:line="259" w:lineRule="auto"/>
              <w:ind w:left="0" w:right="57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A </w:t>
            </w:r>
            <w:r w:rsidRPr="5CF691DD">
              <w:rPr>
                <w:b/>
                <w:bCs/>
                <w:color w:val="auto"/>
              </w:rPr>
              <w:t>National Electricity Transmission System Warning - High Risk of Embedded Generation Reduction</w:t>
            </w:r>
            <w:r w:rsidRPr="5CF691DD">
              <w:rPr>
                <w:color w:val="auto"/>
              </w:rPr>
              <w:t xml:space="preserve"> will, where possible, be issued by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 xml:space="preserve">, as more particularly set out in </w:t>
            </w:r>
            <w:del w:id="0" w:author="Lizzie Timmins (NESO)" w:date="2025-04-03T10:39:00Z" w16du:dateUtc="2025-04-03T09:39:00Z">
              <w:r w:rsidRPr="5CF691DD" w:rsidDel="00835E19">
                <w:rPr>
                  <w:color w:val="auto"/>
                </w:rPr>
                <w:delText xml:space="preserve">OC6B.4.4, </w:delText>
              </w:r>
            </w:del>
            <w:r w:rsidRPr="5CF691DD">
              <w:rPr>
                <w:color w:val="auto"/>
              </w:rPr>
              <w:t>OC7.4.8 and BC1.5.5</w:t>
            </w:r>
            <w:r w:rsidRPr="5CF691DD">
              <w:rPr>
                <w:color w:val="auto"/>
                <w:vertAlign w:val="superscript"/>
              </w:rPr>
              <w:t xml:space="preserve"> </w:t>
            </w:r>
            <w:r w:rsidRPr="5CF691DD">
              <w:rPr>
                <w:color w:val="auto"/>
              </w:rPr>
              <w:t xml:space="preserve">when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 xml:space="preserve"> anticipates that it will or may issue </w:t>
            </w:r>
            <w:r w:rsidRPr="5CF691DD">
              <w:rPr>
                <w:b/>
                <w:bCs/>
                <w:color w:val="auto"/>
              </w:rPr>
              <w:t xml:space="preserve">Embedded Generation Control </w:t>
            </w:r>
            <w:r w:rsidRPr="5CF691DD">
              <w:rPr>
                <w:color w:val="auto"/>
              </w:rPr>
              <w:t xml:space="preserve">instruction(s).  </w:t>
            </w:r>
          </w:p>
        </w:tc>
      </w:tr>
      <w:tr w:rsidR="00D016A9" w14:paraId="3B514A5D" w14:textId="77777777" w:rsidTr="00531182">
        <w:trPr>
          <w:trHeight w:val="112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510332D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OC6B.4.2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398841CE" w14:textId="77777777" w:rsidR="00D016A9" w:rsidRDefault="00D016A9" w:rsidP="00531182">
            <w:pPr>
              <w:spacing w:after="0" w:line="259" w:lineRule="auto"/>
              <w:ind w:left="0" w:right="67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When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 xml:space="preserve"> anticipates that it will or may issue </w:t>
            </w:r>
            <w:r w:rsidRPr="5CF691DD">
              <w:rPr>
                <w:b/>
                <w:bCs/>
                <w:color w:val="auto"/>
              </w:rPr>
              <w:t xml:space="preserve">Embedded Generation Control </w:t>
            </w:r>
            <w:r w:rsidRPr="5CF691DD">
              <w:rPr>
                <w:color w:val="auto"/>
              </w:rPr>
              <w:t xml:space="preserve">instruction(s) within the following 30 minutes,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 xml:space="preserve"> will, where possible, issue a </w:t>
            </w:r>
            <w:r w:rsidRPr="5CF691DD">
              <w:rPr>
                <w:b/>
                <w:bCs/>
                <w:color w:val="auto"/>
              </w:rPr>
              <w:t xml:space="preserve">National Electricity Transmission System Warning </w:t>
            </w:r>
            <w:r w:rsidRPr="5CF691DD">
              <w:rPr>
                <w:b/>
                <w:bCs/>
                <w:strike/>
                <w:color w:val="auto"/>
              </w:rPr>
              <w:t>-</w:t>
            </w:r>
            <w:r w:rsidRPr="5CF691DD">
              <w:rPr>
                <w:b/>
                <w:bCs/>
                <w:color w:val="auto"/>
              </w:rPr>
              <w:t xml:space="preserve"> Embedded Generation Control</w:t>
            </w:r>
            <w:r w:rsidRPr="5CF691DD">
              <w:rPr>
                <w:color w:val="auto"/>
              </w:rPr>
              <w:t xml:space="preserve"> </w:t>
            </w:r>
            <w:r w:rsidRPr="5CF691DD">
              <w:rPr>
                <w:b/>
                <w:bCs/>
                <w:color w:val="auto"/>
              </w:rPr>
              <w:t>Imminent</w:t>
            </w:r>
            <w:r w:rsidRPr="5CF691DD">
              <w:rPr>
                <w:color w:val="auto"/>
              </w:rPr>
              <w:t xml:space="preserve"> in accordance with OC7.4.8.2 and OC7.4.8.11.  </w:t>
            </w:r>
          </w:p>
        </w:tc>
      </w:tr>
      <w:tr w:rsidR="00D016A9" w14:paraId="52049ED1" w14:textId="77777777" w:rsidTr="00531182">
        <w:trPr>
          <w:trHeight w:val="2386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9E930C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OC6B.4.3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367C1537" w14:textId="7255D19B" w:rsidR="00D016A9" w:rsidRPr="00DE7D76" w:rsidRDefault="00D016A9" w:rsidP="00DE7D76">
            <w:pPr>
              <w:pStyle w:val="ListParagraph"/>
              <w:numPr>
                <w:ilvl w:val="0"/>
                <w:numId w:val="8"/>
              </w:numPr>
              <w:spacing w:after="0" w:line="259" w:lineRule="auto"/>
              <w:ind w:left="418" w:right="0" w:hanging="425"/>
              <w:rPr>
                <w:color w:val="000000" w:themeColor="text1"/>
              </w:rPr>
            </w:pPr>
            <w:r w:rsidRPr="00DE7D76">
              <w:rPr>
                <w:color w:val="auto"/>
              </w:rPr>
              <w:t xml:space="preserve">Whether a </w:t>
            </w:r>
            <w:r w:rsidRPr="00DE7D76">
              <w:rPr>
                <w:b/>
                <w:bCs/>
                <w:color w:val="auto"/>
              </w:rPr>
              <w:t xml:space="preserve">National Electricity Transmission System Warning - High Risk of </w:t>
            </w:r>
          </w:p>
          <w:p w14:paraId="5146C15C" w14:textId="77777777" w:rsidR="00D016A9" w:rsidRDefault="00D016A9" w:rsidP="00531182">
            <w:pPr>
              <w:spacing w:after="117" w:line="252" w:lineRule="auto"/>
              <w:ind w:left="416" w:right="66" w:firstLine="0"/>
              <w:rPr>
                <w:color w:val="auto"/>
              </w:rPr>
            </w:pPr>
            <w:r w:rsidRPr="5CF691DD">
              <w:rPr>
                <w:b/>
                <w:bCs/>
                <w:color w:val="auto"/>
              </w:rPr>
              <w:t>Embedded Generation Reduction</w:t>
            </w:r>
            <w:r w:rsidRPr="5CF691DD">
              <w:rPr>
                <w:color w:val="auto"/>
              </w:rPr>
              <w:t xml:space="preserve"> or </w:t>
            </w:r>
            <w:r w:rsidRPr="5CF691DD">
              <w:rPr>
                <w:b/>
                <w:bCs/>
                <w:color w:val="auto"/>
              </w:rPr>
              <w:t xml:space="preserve">National Electricity Transmission System Warning – Embedded Generation Control Imminent </w:t>
            </w:r>
            <w:r w:rsidRPr="5CF691DD">
              <w:rPr>
                <w:color w:val="auto"/>
              </w:rPr>
              <w:t xml:space="preserve">has been issued or not, each </w:t>
            </w:r>
            <w:r w:rsidRPr="5CF691DD">
              <w:rPr>
                <w:b/>
                <w:bCs/>
                <w:color w:val="auto"/>
              </w:rPr>
              <w:t xml:space="preserve">Network Operator </w:t>
            </w:r>
            <w:r w:rsidRPr="5CF691DD">
              <w:rPr>
                <w:color w:val="auto"/>
              </w:rPr>
              <w:t xml:space="preserve">will abide by the instructions of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 xml:space="preserve"> and will implement the instructions received in the timescales specified and without delay. </w:t>
            </w:r>
          </w:p>
          <w:p w14:paraId="2274D338" w14:textId="016C00C8" w:rsidR="00D016A9" w:rsidRPr="00DE7D76" w:rsidRDefault="00D016A9" w:rsidP="00DE7D76">
            <w:pPr>
              <w:pStyle w:val="ListParagraph"/>
              <w:numPr>
                <w:ilvl w:val="0"/>
                <w:numId w:val="8"/>
              </w:numPr>
              <w:spacing w:after="111" w:line="257" w:lineRule="auto"/>
              <w:ind w:left="418" w:right="0" w:hanging="418"/>
              <w:rPr>
                <w:color w:val="000000" w:themeColor="text1"/>
              </w:rPr>
            </w:pPr>
            <w:r w:rsidRPr="00DE7D76">
              <w:rPr>
                <w:color w:val="auto"/>
              </w:rPr>
              <w:t xml:space="preserve">Unless specified otherwise, </w:t>
            </w:r>
            <w:r w:rsidRPr="00DE7D76">
              <w:rPr>
                <w:b/>
                <w:bCs/>
                <w:color w:val="auto"/>
              </w:rPr>
              <w:t>Embedded Generation Control</w:t>
            </w:r>
            <w:r w:rsidRPr="00DE7D76">
              <w:rPr>
                <w:color w:val="auto"/>
              </w:rPr>
              <w:t xml:space="preserve"> instructions shall be fulfilled within 30 minutes of an instruction being received from </w:t>
            </w:r>
            <w:r w:rsidRPr="00DE7D76">
              <w:rPr>
                <w:b/>
                <w:bCs/>
                <w:color w:val="auto"/>
              </w:rPr>
              <w:t>The Company</w:t>
            </w:r>
            <w:r w:rsidRPr="00DE7D76">
              <w:rPr>
                <w:color w:val="auto"/>
              </w:rPr>
              <w:t xml:space="preserve">. </w:t>
            </w:r>
          </w:p>
          <w:p w14:paraId="76D7DB4A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b/>
                <w:bCs/>
                <w:color w:val="auto"/>
              </w:rPr>
            </w:pPr>
            <w:r w:rsidRPr="5CF691DD">
              <w:rPr>
                <w:b/>
                <w:bCs/>
                <w:color w:val="auto"/>
              </w:rPr>
              <w:t xml:space="preserve"> </w:t>
            </w:r>
          </w:p>
        </w:tc>
      </w:tr>
      <w:tr w:rsidR="00D016A9" w14:paraId="1ACA1A25" w14:textId="77777777" w:rsidTr="00531182">
        <w:trPr>
          <w:trHeight w:val="1385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64D985D" w14:textId="3BF38758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>OC6B.4.</w:t>
            </w:r>
            <w:ins w:id="1" w:author="Lizzie Timmins (NESO)" w:date="2025-04-03T10:39:00Z" w16du:dateUtc="2025-04-03T09:39:00Z">
              <w:r w:rsidR="00835E19">
                <w:rPr>
                  <w:color w:val="auto"/>
                </w:rPr>
                <w:t>4</w:t>
              </w:r>
            </w:ins>
            <w:del w:id="2" w:author="Lizzie Timmins (NESO)" w:date="2025-04-03T10:39:00Z" w16du:dateUtc="2025-04-03T09:39:00Z">
              <w:r w:rsidRPr="5CF691DD" w:rsidDel="00835E19">
                <w:rPr>
                  <w:color w:val="auto"/>
                </w:rPr>
                <w:delText>6</w:delText>
              </w:r>
            </w:del>
            <w:r w:rsidRPr="5CF691DD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39DAD27F" w14:textId="77777777" w:rsidR="00D016A9" w:rsidRDefault="00D016A9" w:rsidP="00531182">
            <w:pPr>
              <w:spacing w:after="0" w:line="259" w:lineRule="auto"/>
              <w:ind w:left="0" w:right="67" w:firstLine="0"/>
              <w:rPr>
                <w:b/>
                <w:bCs/>
                <w:color w:val="auto"/>
              </w:rPr>
            </w:pPr>
            <w:r w:rsidRPr="5CF691DD">
              <w:rPr>
                <w:color w:val="auto"/>
              </w:rPr>
              <w:t xml:space="preserve">Once an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instruction has been implemented by a</w:t>
            </w:r>
            <w:r w:rsidRPr="5CF691DD">
              <w:rPr>
                <w:b/>
                <w:bCs/>
                <w:color w:val="auto"/>
              </w:rPr>
              <w:t xml:space="preserve"> Network Operator</w:t>
            </w:r>
            <w:r w:rsidRPr="5CF691DD">
              <w:rPr>
                <w:color w:val="auto"/>
              </w:rPr>
              <w:t>, the</w:t>
            </w:r>
            <w:r w:rsidRPr="5CF691DD">
              <w:rPr>
                <w:b/>
                <w:bCs/>
                <w:color w:val="auto"/>
              </w:rPr>
              <w:t xml:space="preserve"> Network Operator</w:t>
            </w:r>
            <w:r w:rsidRPr="5CF691DD">
              <w:rPr>
                <w:color w:val="auto"/>
              </w:rPr>
              <w:t xml:space="preserve"> may interchange the </w:t>
            </w:r>
            <w:r w:rsidRPr="5CF691DD">
              <w:rPr>
                <w:b/>
                <w:bCs/>
                <w:color w:val="auto"/>
              </w:rPr>
              <w:t>Embedded Generators</w:t>
            </w:r>
            <w:r w:rsidRPr="5CF691DD">
              <w:rPr>
                <w:color w:val="auto"/>
              </w:rPr>
              <w:t xml:space="preserve"> who have been subject to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provided that the percentage or volume of </w:t>
            </w:r>
            <w:r w:rsidRPr="5CF691DD">
              <w:rPr>
                <w:b/>
                <w:bCs/>
                <w:color w:val="auto"/>
              </w:rPr>
              <w:t>Active Power</w:t>
            </w:r>
            <w:r w:rsidRPr="5CF691DD">
              <w:rPr>
                <w:color w:val="auto"/>
              </w:rPr>
              <w:t xml:space="preserve"> reduction achieved at all times within the</w:t>
            </w:r>
            <w:r w:rsidRPr="5CF691DD">
              <w:rPr>
                <w:b/>
                <w:bCs/>
                <w:color w:val="auto"/>
              </w:rPr>
              <w:t xml:space="preserve"> Network Operator's System</w:t>
            </w:r>
            <w:r w:rsidRPr="5CF691DD">
              <w:rPr>
                <w:color w:val="auto"/>
              </w:rPr>
              <w:t xml:space="preserve"> does not change.</w:t>
            </w:r>
            <w:r w:rsidRPr="5CF691DD">
              <w:rPr>
                <w:b/>
                <w:bCs/>
                <w:color w:val="auto"/>
              </w:rPr>
              <w:t xml:space="preserve"> </w:t>
            </w:r>
          </w:p>
        </w:tc>
      </w:tr>
      <w:tr w:rsidR="00D016A9" w14:paraId="3496D73A" w14:textId="77777777" w:rsidTr="00531182">
        <w:trPr>
          <w:trHeight w:val="1137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659C645" w14:textId="7E6ECD16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>OC6B.4.</w:t>
            </w:r>
            <w:ins w:id="3" w:author="Lizzie Timmins (NESO)" w:date="2025-04-03T10:39:00Z" w16du:dateUtc="2025-04-03T09:39:00Z">
              <w:r w:rsidR="00835E19">
                <w:rPr>
                  <w:color w:val="auto"/>
                </w:rPr>
                <w:t>5</w:t>
              </w:r>
            </w:ins>
            <w:del w:id="4" w:author="Lizzie Timmins (NESO)" w:date="2025-04-03T10:39:00Z" w16du:dateUtc="2025-04-03T09:39:00Z">
              <w:r w:rsidRPr="5CF691DD" w:rsidDel="00835E19">
                <w:rPr>
                  <w:color w:val="auto"/>
                </w:rPr>
                <w:delText>7</w:delText>
              </w:r>
            </w:del>
            <w:r w:rsidRPr="5CF691DD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4D18342F" w14:textId="77777777" w:rsidR="00D016A9" w:rsidRDefault="00D016A9" w:rsidP="00531182">
            <w:pPr>
              <w:spacing w:after="0" w:line="259" w:lineRule="auto"/>
              <w:ind w:left="0" w:right="61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An instruction from </w:t>
            </w:r>
            <w:r w:rsidRPr="5CF691DD">
              <w:rPr>
                <w:b/>
                <w:bCs/>
                <w:color w:val="auto"/>
              </w:rPr>
              <w:t xml:space="preserve">The Company </w:t>
            </w:r>
            <w:r w:rsidRPr="5CF691DD">
              <w:rPr>
                <w:color w:val="auto"/>
              </w:rPr>
              <w:t xml:space="preserve">to the </w:t>
            </w:r>
            <w:r w:rsidRPr="5CF691DD">
              <w:rPr>
                <w:b/>
                <w:bCs/>
                <w:color w:val="auto"/>
              </w:rPr>
              <w:t xml:space="preserve">Network Operator </w:t>
            </w:r>
            <w:r w:rsidRPr="5CF691DD">
              <w:rPr>
                <w:color w:val="auto"/>
              </w:rPr>
              <w:t>will be given to allow the</w:t>
            </w:r>
            <w:r w:rsidRPr="5CF691DD">
              <w:rPr>
                <w:b/>
                <w:bCs/>
                <w:color w:val="auto"/>
              </w:rPr>
              <w:t xml:space="preserve"> Network Operator</w:t>
            </w:r>
            <w:r w:rsidRPr="5CF691DD">
              <w:rPr>
                <w:color w:val="auto"/>
              </w:rPr>
              <w:t xml:space="preserve"> to arrange with a </w:t>
            </w:r>
            <w:r w:rsidRPr="5CF691DD">
              <w:rPr>
                <w:b/>
                <w:bCs/>
                <w:color w:val="auto"/>
              </w:rPr>
              <w:t>Generator</w:t>
            </w:r>
            <w:r w:rsidRPr="5CF691DD">
              <w:rPr>
                <w:color w:val="auto"/>
              </w:rPr>
              <w:t xml:space="preserve"> owning or operating an </w:t>
            </w:r>
            <w:r w:rsidRPr="5CF691DD">
              <w:rPr>
                <w:b/>
                <w:bCs/>
                <w:color w:val="auto"/>
              </w:rPr>
              <w:t>Embedded Power Stations</w:t>
            </w:r>
            <w:r w:rsidRPr="5CF691DD">
              <w:rPr>
                <w:color w:val="auto"/>
              </w:rPr>
              <w:t xml:space="preserve"> subject to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to resume normal operation. Such arrangements shall not commence until such an instruction has been received. </w:t>
            </w:r>
          </w:p>
        </w:tc>
      </w:tr>
      <w:tr w:rsidR="00D016A9" w14:paraId="30E3CEE6" w14:textId="77777777" w:rsidTr="00531182">
        <w:trPr>
          <w:trHeight w:val="881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9CB91FB" w14:textId="0DB0B6D8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>OC6B.4.</w:t>
            </w:r>
            <w:ins w:id="5" w:author="Lizzie Timmins (NESO)" w:date="2025-04-03T10:39:00Z" w16du:dateUtc="2025-04-03T09:39:00Z">
              <w:r w:rsidR="00835E19">
                <w:rPr>
                  <w:color w:val="auto"/>
                </w:rPr>
                <w:t>6</w:t>
              </w:r>
            </w:ins>
            <w:del w:id="6" w:author="Lizzie Timmins (NESO)" w:date="2025-04-03T10:39:00Z" w16du:dateUtc="2025-04-03T09:39:00Z">
              <w:r w:rsidRPr="5CF691DD" w:rsidDel="00835E19">
                <w:rPr>
                  <w:color w:val="auto"/>
                </w:rPr>
                <w:delText>8</w:delText>
              </w:r>
            </w:del>
            <w:r w:rsidRPr="5CF691DD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31AC0FB8" w14:textId="77777777" w:rsidR="00D016A9" w:rsidRDefault="00D016A9" w:rsidP="00531182">
            <w:pPr>
              <w:spacing w:after="0" w:line="259" w:lineRule="auto"/>
              <w:ind w:left="0" w:right="67" w:firstLine="0"/>
              <w:rPr>
                <w:color w:val="auto"/>
              </w:rPr>
            </w:pPr>
            <w:r w:rsidRPr="5CF691DD">
              <w:rPr>
                <w:color w:val="auto"/>
              </w:rPr>
              <w:t>Where</w:t>
            </w:r>
            <w:r w:rsidRPr="5CF691DD">
              <w:rPr>
                <w:b/>
                <w:bCs/>
                <w:color w:val="auto"/>
              </w:rPr>
              <w:t xml:space="preserve"> Embedded Generation Control </w:t>
            </w:r>
            <w:r w:rsidRPr="5CF691DD">
              <w:rPr>
                <w:color w:val="auto"/>
              </w:rPr>
              <w:t xml:space="preserve">to manage events within the scope of </w:t>
            </w:r>
            <w:r w:rsidRPr="5CF691DD">
              <w:rPr>
                <w:b/>
                <w:bCs/>
                <w:color w:val="auto"/>
              </w:rPr>
              <w:t>OC6B</w:t>
            </w:r>
            <w:r w:rsidRPr="5CF691DD">
              <w:rPr>
                <w:color w:val="auto"/>
              </w:rPr>
              <w:t xml:space="preserve"> is envisaged by </w:t>
            </w:r>
            <w:r w:rsidRPr="5CF691DD">
              <w:rPr>
                <w:b/>
                <w:bCs/>
                <w:color w:val="auto"/>
              </w:rPr>
              <w:t xml:space="preserve">The Company </w:t>
            </w:r>
            <w:r w:rsidRPr="5CF691DD">
              <w:rPr>
                <w:color w:val="auto"/>
              </w:rPr>
              <w:t xml:space="preserve">to be a prolonged requirement, </w:t>
            </w:r>
            <w:r w:rsidRPr="5CF691DD">
              <w:rPr>
                <w:b/>
                <w:bCs/>
                <w:color w:val="auto"/>
              </w:rPr>
              <w:t xml:space="preserve">The Company </w:t>
            </w:r>
            <w:r w:rsidRPr="5CF691DD">
              <w:rPr>
                <w:color w:val="auto"/>
              </w:rPr>
              <w:t xml:space="preserve">will notify the </w:t>
            </w:r>
            <w:r w:rsidRPr="5CF691DD">
              <w:rPr>
                <w:b/>
                <w:bCs/>
                <w:color w:val="auto"/>
              </w:rPr>
              <w:t xml:space="preserve">Network Operator </w:t>
            </w:r>
            <w:r w:rsidRPr="5CF691DD">
              <w:rPr>
                <w:color w:val="auto"/>
              </w:rPr>
              <w:t xml:space="preserve">of the expected duration.  </w:t>
            </w:r>
          </w:p>
        </w:tc>
      </w:tr>
      <w:tr w:rsidR="00D016A9" w14:paraId="7FD82498" w14:textId="77777777" w:rsidTr="00531182">
        <w:trPr>
          <w:trHeight w:val="112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E852B37" w14:textId="64C9233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>OC6B.4.</w:t>
            </w:r>
            <w:ins w:id="7" w:author="Lizzie Timmins (NESO)" w:date="2025-04-03T10:39:00Z" w16du:dateUtc="2025-04-03T09:39:00Z">
              <w:r w:rsidR="00835E19">
                <w:rPr>
                  <w:color w:val="auto"/>
                </w:rPr>
                <w:t>7</w:t>
              </w:r>
            </w:ins>
            <w:del w:id="8" w:author="Lizzie Timmins (NESO)" w:date="2025-04-03T10:39:00Z" w16du:dateUtc="2025-04-03T09:39:00Z">
              <w:r w:rsidRPr="5CF691DD" w:rsidDel="00835E19">
                <w:rPr>
                  <w:color w:val="auto"/>
                </w:rPr>
                <w:delText>9</w:delText>
              </w:r>
            </w:del>
            <w:r w:rsidRPr="5CF691DD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45D7B8C5" w14:textId="77777777" w:rsidR="00D016A9" w:rsidRDefault="00D016A9" w:rsidP="00531182">
            <w:pPr>
              <w:spacing w:after="0" w:line="259" w:lineRule="auto"/>
              <w:ind w:left="0" w:right="61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Each </w:t>
            </w:r>
            <w:r w:rsidRPr="5CF691DD">
              <w:rPr>
                <w:b/>
                <w:bCs/>
                <w:color w:val="auto"/>
              </w:rPr>
              <w:t xml:space="preserve">Network Operator </w:t>
            </w:r>
            <w:r w:rsidRPr="5CF691DD">
              <w:rPr>
                <w:color w:val="auto"/>
              </w:rPr>
              <w:t xml:space="preserve">will notify </w:t>
            </w:r>
            <w:r w:rsidRPr="5CF691DD">
              <w:rPr>
                <w:b/>
                <w:bCs/>
                <w:color w:val="auto"/>
              </w:rPr>
              <w:t xml:space="preserve">The Company </w:t>
            </w:r>
            <w:r w:rsidRPr="5CF691DD">
              <w:rPr>
                <w:color w:val="auto"/>
              </w:rPr>
              <w:t xml:space="preserve">in writing that it has complied with </w:t>
            </w:r>
            <w:r w:rsidRPr="5CF691DD">
              <w:rPr>
                <w:b/>
                <w:bCs/>
                <w:color w:val="auto"/>
              </w:rPr>
              <w:t xml:space="preserve">The Company's </w:t>
            </w:r>
            <w:r w:rsidRPr="5CF691DD">
              <w:rPr>
                <w:color w:val="auto"/>
              </w:rPr>
              <w:t xml:space="preserve">instructions under </w:t>
            </w:r>
            <w:r w:rsidRPr="5CF691DD">
              <w:rPr>
                <w:b/>
                <w:bCs/>
                <w:color w:val="auto"/>
              </w:rPr>
              <w:t>OC6B.5</w:t>
            </w:r>
            <w:r w:rsidRPr="5CF691DD">
              <w:rPr>
                <w:color w:val="auto"/>
              </w:rPr>
              <w:t xml:space="preserve">, within five minutes of so doing, together with an estimation of the </w:t>
            </w:r>
            <w:r w:rsidRPr="5CF691DD">
              <w:rPr>
                <w:b/>
                <w:bCs/>
                <w:color w:val="auto"/>
              </w:rPr>
              <w:t>Active Power</w:t>
            </w:r>
            <w:r w:rsidRPr="5CF691DD">
              <w:rPr>
                <w:color w:val="auto"/>
              </w:rPr>
              <w:t xml:space="preserve"> output reduction achieved, in MWs, by the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. </w:t>
            </w:r>
          </w:p>
        </w:tc>
      </w:tr>
      <w:tr w:rsidR="00D016A9" w14:paraId="0F97CD9C" w14:textId="77777777" w:rsidTr="00531182">
        <w:trPr>
          <w:trHeight w:val="881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200E2EB" w14:textId="7B40E3FE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>OC6B.4.</w:t>
            </w:r>
            <w:ins w:id="9" w:author="Lizzie Timmins (NESO)" w:date="2025-04-03T10:40:00Z" w16du:dateUtc="2025-04-03T09:40:00Z">
              <w:r w:rsidR="00835E19">
                <w:rPr>
                  <w:color w:val="auto"/>
                </w:rPr>
                <w:t>8</w:t>
              </w:r>
            </w:ins>
            <w:del w:id="10" w:author="Lizzie Timmins (NESO)" w:date="2025-04-03T10:40:00Z" w16du:dateUtc="2025-04-03T09:40:00Z">
              <w:r w:rsidRPr="5CF691DD" w:rsidDel="00835E19">
                <w:rPr>
                  <w:color w:val="auto"/>
                </w:rPr>
                <w:delText>10</w:delText>
              </w:r>
            </w:del>
            <w:r w:rsidRPr="5CF691DD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170E030D" w14:textId="77777777" w:rsidR="00D016A9" w:rsidRDefault="00D016A9" w:rsidP="00531182">
            <w:pPr>
              <w:spacing w:after="0" w:line="259" w:lineRule="auto"/>
              <w:ind w:left="0" w:right="71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Each </w:t>
            </w:r>
            <w:r w:rsidRPr="5CF691DD">
              <w:rPr>
                <w:b/>
                <w:bCs/>
                <w:color w:val="auto"/>
              </w:rPr>
              <w:t xml:space="preserve">Network Operator </w:t>
            </w:r>
            <w:r w:rsidRPr="5CF691DD">
              <w:rPr>
                <w:color w:val="auto"/>
              </w:rPr>
              <w:t xml:space="preserve">will supply to </w:t>
            </w:r>
            <w:r w:rsidRPr="5CF691DD">
              <w:rPr>
                <w:b/>
                <w:bCs/>
                <w:color w:val="auto"/>
              </w:rPr>
              <w:t xml:space="preserve">The Company </w:t>
            </w:r>
            <w:r w:rsidRPr="5CF691DD">
              <w:rPr>
                <w:color w:val="auto"/>
              </w:rPr>
              <w:t>a revised estimate of the</w:t>
            </w:r>
            <w:r w:rsidRPr="5CF691DD">
              <w:rPr>
                <w:b/>
                <w:bCs/>
                <w:color w:val="auto"/>
              </w:rPr>
              <w:t xml:space="preserve"> Active Power </w:t>
            </w:r>
            <w:r w:rsidRPr="5CF691DD">
              <w:rPr>
                <w:color w:val="auto"/>
              </w:rPr>
              <w:t xml:space="preserve">output reduction achieved, in MW, </w:t>
            </w:r>
            <w:proofErr w:type="gramStart"/>
            <w:r w:rsidRPr="5CF691DD">
              <w:rPr>
                <w:color w:val="auto"/>
              </w:rPr>
              <w:t>by the use of</w:t>
            </w:r>
            <w:proofErr w:type="gramEnd"/>
            <w:r w:rsidRPr="5CF691DD">
              <w:rPr>
                <w:color w:val="auto"/>
              </w:rPr>
              <w:t xml:space="preserve"> </w:t>
            </w:r>
            <w:r w:rsidRPr="5CF691DD">
              <w:rPr>
                <w:b/>
                <w:bCs/>
                <w:color w:val="auto"/>
              </w:rPr>
              <w:t xml:space="preserve">Embedded Generation Control </w:t>
            </w:r>
            <w:r w:rsidRPr="5CF691DD">
              <w:rPr>
                <w:color w:val="auto"/>
              </w:rPr>
              <w:t xml:space="preserve">within 30 minutes of complying with the instruction.  </w:t>
            </w:r>
          </w:p>
        </w:tc>
      </w:tr>
      <w:tr w:rsidR="00D016A9" w14:paraId="57456200" w14:textId="77777777" w:rsidTr="00531182">
        <w:trPr>
          <w:trHeight w:val="633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DB7A2E0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OC6B.5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18F056FA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PRIORITIES FOR IMPLEMENTATION OF EMBEDDED GENERATION CONTROL INSTRUCTIONS </w:t>
            </w:r>
          </w:p>
        </w:tc>
      </w:tr>
      <w:tr w:rsidR="00D016A9" w14:paraId="359D540E" w14:textId="77777777" w:rsidTr="00531182">
        <w:trPr>
          <w:trHeight w:val="1633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BCD8826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OC6B.5.1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36ECCDBB" w14:textId="77777777" w:rsidR="00D016A9" w:rsidRDefault="00D016A9" w:rsidP="00531182">
            <w:pPr>
              <w:spacing w:after="0" w:line="259" w:lineRule="auto"/>
              <w:ind w:left="0" w:right="49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The implementation of an </w:t>
            </w:r>
            <w:r w:rsidRPr="5CF691DD">
              <w:rPr>
                <w:b/>
                <w:bCs/>
                <w:color w:val="auto"/>
              </w:rPr>
              <w:t xml:space="preserve">Embedded Generation Control </w:t>
            </w:r>
            <w:r w:rsidRPr="5CF691DD">
              <w:rPr>
                <w:color w:val="auto"/>
              </w:rPr>
              <w:t xml:space="preserve">instruction is at the reasonable discretion of each </w:t>
            </w:r>
            <w:r w:rsidRPr="5CF691DD">
              <w:rPr>
                <w:b/>
                <w:bCs/>
                <w:color w:val="auto"/>
              </w:rPr>
              <w:t xml:space="preserve">Network Operator </w:t>
            </w:r>
            <w:r w:rsidRPr="5CF691DD">
              <w:rPr>
                <w:color w:val="auto"/>
              </w:rPr>
              <w:t xml:space="preserve">to whom an instruction is given by </w:t>
            </w:r>
            <w:r w:rsidRPr="5CF691DD">
              <w:rPr>
                <w:b/>
                <w:bCs/>
                <w:color w:val="auto"/>
              </w:rPr>
              <w:t>The Company</w:t>
            </w:r>
            <w:r w:rsidRPr="5CF691DD">
              <w:rPr>
                <w:color w:val="auto"/>
              </w:rPr>
              <w:t>.</w:t>
            </w:r>
            <w:r w:rsidRPr="5CF691DD">
              <w:rPr>
                <w:b/>
                <w:bCs/>
                <w:color w:val="auto"/>
              </w:rPr>
              <w:t xml:space="preserve"> </w:t>
            </w:r>
            <w:r w:rsidRPr="5CF691DD">
              <w:rPr>
                <w:color w:val="auto"/>
              </w:rPr>
              <w:t xml:space="preserve">In implementing an instruction and determining the order in which </w:t>
            </w:r>
            <w:r w:rsidRPr="5CF691DD">
              <w:rPr>
                <w:b/>
                <w:bCs/>
                <w:color w:val="auto"/>
              </w:rPr>
              <w:t>Embedded Power Stations</w:t>
            </w:r>
            <w:r w:rsidRPr="5CF691DD">
              <w:rPr>
                <w:color w:val="auto"/>
              </w:rPr>
              <w:t xml:space="preserve"> are affected by it, it is expected that a </w:t>
            </w:r>
            <w:r w:rsidRPr="5CF691DD">
              <w:rPr>
                <w:b/>
                <w:bCs/>
                <w:color w:val="auto"/>
              </w:rPr>
              <w:t>Network Operator</w:t>
            </w:r>
            <w:r w:rsidRPr="5CF691DD">
              <w:rPr>
                <w:color w:val="auto"/>
              </w:rPr>
              <w:t xml:space="preserve"> would respect the priority order set out in the table below unless it could be reasonably expected to be aware of other issues that would influence the implementation order including: </w:t>
            </w:r>
          </w:p>
        </w:tc>
      </w:tr>
      <w:tr w:rsidR="00D016A9" w14:paraId="7304EAD7" w14:textId="77777777" w:rsidTr="00531182">
        <w:trPr>
          <w:trHeight w:val="1137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FAE5DBF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0F4F5F3A" w14:textId="77777777" w:rsidR="00D016A9" w:rsidRDefault="00D016A9" w:rsidP="00531182">
            <w:pPr>
              <w:spacing w:after="0" w:line="259" w:lineRule="auto"/>
              <w:ind w:left="0" w:right="67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a) whether the </w:t>
            </w:r>
            <w:r w:rsidRPr="5CF691DD">
              <w:rPr>
                <w:b/>
                <w:bCs/>
                <w:color w:val="auto"/>
              </w:rPr>
              <w:t xml:space="preserve">Embedded Generation Control </w:t>
            </w:r>
            <w:r w:rsidRPr="5CF691DD">
              <w:rPr>
                <w:color w:val="auto"/>
              </w:rPr>
              <w:t>has been issued following a</w:t>
            </w:r>
            <w:r w:rsidRPr="5CF691DD">
              <w:rPr>
                <w:b/>
                <w:bCs/>
                <w:color w:val="auto"/>
              </w:rPr>
              <w:t xml:space="preserve"> National Electricity Transmission System Warning </w:t>
            </w:r>
            <w:r w:rsidRPr="5CF691DD">
              <w:rPr>
                <w:color w:val="auto"/>
              </w:rPr>
              <w:t xml:space="preserve">– </w:t>
            </w:r>
            <w:r w:rsidRPr="5CF691DD">
              <w:rPr>
                <w:b/>
                <w:bCs/>
                <w:color w:val="auto"/>
              </w:rPr>
              <w:t xml:space="preserve">System NRAPM </w:t>
            </w:r>
            <w:r w:rsidRPr="5CF691DD">
              <w:rPr>
                <w:color w:val="auto"/>
              </w:rPr>
              <w:t xml:space="preserve">or a </w:t>
            </w:r>
            <w:r w:rsidRPr="5CF691DD">
              <w:rPr>
                <w:b/>
                <w:bCs/>
                <w:color w:val="auto"/>
              </w:rPr>
              <w:t xml:space="preserve">National Electricity Transmission System Warning </w:t>
            </w:r>
            <w:r w:rsidRPr="5CF691DD">
              <w:rPr>
                <w:color w:val="auto"/>
              </w:rPr>
              <w:t xml:space="preserve">– </w:t>
            </w:r>
            <w:r w:rsidRPr="5CF691DD">
              <w:rPr>
                <w:b/>
                <w:bCs/>
                <w:color w:val="auto"/>
              </w:rPr>
              <w:t>Localised NRAPM</w:t>
            </w:r>
            <w:r w:rsidRPr="5CF691DD">
              <w:rPr>
                <w:color w:val="auto"/>
              </w:rPr>
              <w:t xml:space="preserve">, and therefore any specific local circumstances that it is a requirement to address; </w:t>
            </w:r>
          </w:p>
        </w:tc>
      </w:tr>
      <w:tr w:rsidR="00D016A9" w14:paraId="63B2A9FF" w14:textId="77777777" w:rsidTr="00531182">
        <w:trPr>
          <w:trHeight w:val="556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B231D8" w14:textId="77777777" w:rsidR="00D016A9" w:rsidRDefault="00D016A9" w:rsidP="0053118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</w:tcPr>
          <w:p w14:paraId="43FB0E58" w14:textId="77777777" w:rsidR="006D5997" w:rsidRDefault="00D016A9" w:rsidP="006D5997">
            <w:pPr>
              <w:ind w:left="0" w:right="579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b) the effectiveness of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actions to address the issues to be </w:t>
            </w:r>
            <w:proofErr w:type="gramStart"/>
            <w:r w:rsidRPr="5CF691DD">
              <w:rPr>
                <w:color w:val="auto"/>
              </w:rPr>
              <w:t>resolved;</w:t>
            </w:r>
            <w:proofErr w:type="gramEnd"/>
            <w:r w:rsidRPr="5CF691DD">
              <w:rPr>
                <w:color w:val="auto"/>
              </w:rPr>
              <w:t xml:space="preserve"> </w:t>
            </w:r>
          </w:p>
          <w:p w14:paraId="555CAD71" w14:textId="340A939E" w:rsidR="006D5997" w:rsidRDefault="006D5997" w:rsidP="006D5997">
            <w:pPr>
              <w:ind w:left="0" w:right="579" w:firstLine="0"/>
              <w:rPr>
                <w:color w:val="auto"/>
              </w:rPr>
            </w:pPr>
            <w:r>
              <w:rPr>
                <w:color w:val="auto"/>
              </w:rPr>
              <w:t>c)</w:t>
            </w:r>
            <w:r w:rsidRPr="5CF691DD">
              <w:rPr>
                <w:color w:val="auto"/>
              </w:rPr>
              <w:t xml:space="preserve"> Interactions with other network considerations such as the participation of </w:t>
            </w:r>
            <w:r w:rsidRPr="5CF691DD">
              <w:rPr>
                <w:b/>
                <w:bCs/>
                <w:color w:val="auto"/>
              </w:rPr>
              <w:t xml:space="preserve">Embedded Power Stations </w:t>
            </w:r>
            <w:r w:rsidRPr="5CF691DD">
              <w:rPr>
                <w:color w:val="auto"/>
              </w:rPr>
              <w:t xml:space="preserve">in Active Network Management (ANM) or other automatic switching schemes, or in the provision of other </w:t>
            </w:r>
            <w:r w:rsidRPr="5CF691DD">
              <w:rPr>
                <w:b/>
                <w:bCs/>
                <w:color w:val="auto"/>
              </w:rPr>
              <w:t>Ancillary Services</w:t>
            </w:r>
            <w:r w:rsidRPr="5CF691DD">
              <w:rPr>
                <w:color w:val="auto"/>
              </w:rPr>
              <w:t xml:space="preserve">; and </w:t>
            </w:r>
          </w:p>
          <w:p w14:paraId="76BE45CE" w14:textId="77777777" w:rsidR="00531182" w:rsidRDefault="00671362" w:rsidP="00A435E2">
            <w:pPr>
              <w:ind w:right="579"/>
              <w:rPr>
                <w:color w:val="auto"/>
              </w:rPr>
            </w:pPr>
            <w:r>
              <w:rPr>
                <w:color w:val="000000" w:themeColor="text1"/>
              </w:rPr>
              <w:t xml:space="preserve">d) </w:t>
            </w:r>
            <w:r w:rsidRPr="5CF691DD">
              <w:rPr>
                <w:color w:val="auto"/>
              </w:rPr>
              <w:t xml:space="preserve">any other wider system issues and the potential consequences for </w:t>
            </w:r>
            <w:r w:rsidRPr="5CF691DD">
              <w:rPr>
                <w:b/>
                <w:bCs/>
                <w:color w:val="auto"/>
              </w:rPr>
              <w:t>Users</w:t>
            </w:r>
            <w:r w:rsidRPr="5CF691DD">
              <w:rPr>
                <w:color w:val="auto"/>
              </w:rPr>
              <w:t xml:space="preserve">, including environmental and safety concerns, and where applicable taking account of the incidence of </w:t>
            </w:r>
            <w:r w:rsidRPr="00D016A9">
              <w:rPr>
                <w:color w:val="auto"/>
              </w:rPr>
              <w:t xml:space="preserve">such instructions. </w:t>
            </w:r>
          </w:p>
          <w:p w14:paraId="10B4D444" w14:textId="5CAD12FC" w:rsidR="00671362" w:rsidRDefault="00531182" w:rsidP="00A435E2">
            <w:pPr>
              <w:ind w:right="579"/>
              <w:rPr>
                <w:color w:val="000000" w:themeColor="text1"/>
              </w:rPr>
            </w:pPr>
            <w:r w:rsidRPr="2F97DF8E">
              <w:rPr>
                <w:color w:val="auto"/>
              </w:rPr>
              <w:t xml:space="preserve">All implementation decisions should be reasonable and based on the information available to the </w:t>
            </w:r>
            <w:r w:rsidRPr="2F97DF8E">
              <w:rPr>
                <w:b/>
                <w:bCs/>
                <w:color w:val="auto"/>
              </w:rPr>
              <w:t xml:space="preserve">Network Operator </w:t>
            </w:r>
            <w:r w:rsidRPr="2F97DF8E">
              <w:rPr>
                <w:color w:val="auto"/>
              </w:rPr>
              <w:t xml:space="preserve">at the time </w:t>
            </w:r>
            <w:proofErr w:type="gramStart"/>
            <w:r w:rsidRPr="2F97DF8E">
              <w:rPr>
                <w:color w:val="auto"/>
              </w:rPr>
              <w:t>taking into account</w:t>
            </w:r>
            <w:proofErr w:type="gramEnd"/>
            <w:r w:rsidRPr="2F97DF8E">
              <w:rPr>
                <w:color w:val="auto"/>
              </w:rPr>
              <w:t xml:space="preserve"> the </w:t>
            </w:r>
            <w:proofErr w:type="spellStart"/>
            <w:r w:rsidRPr="2F97DF8E">
              <w:rPr>
                <w:color w:val="auto"/>
              </w:rPr>
              <w:t>leadtime</w:t>
            </w:r>
            <w:proofErr w:type="spellEnd"/>
            <w:r w:rsidRPr="2F97DF8E">
              <w:rPr>
                <w:color w:val="auto"/>
              </w:rPr>
              <w:t xml:space="preserve"> available in the instruction issued by </w:t>
            </w:r>
            <w:r w:rsidRPr="2F97DF8E">
              <w:rPr>
                <w:b/>
                <w:bCs/>
                <w:color w:val="auto"/>
              </w:rPr>
              <w:t>The Company</w:t>
            </w:r>
          </w:p>
          <w:p w14:paraId="352EE923" w14:textId="2E2E7B7F" w:rsidR="00935457" w:rsidRDefault="00935457" w:rsidP="006D5997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</w:tbl>
    <w:p w14:paraId="4F4B7E42" w14:textId="1911A591" w:rsidR="00CD0568" w:rsidRDefault="00CD0568" w:rsidP="5CF691DD">
      <w:pPr>
        <w:spacing w:after="0" w:line="259" w:lineRule="auto"/>
        <w:ind w:left="0" w:right="0" w:firstLine="0"/>
        <w:jc w:val="left"/>
        <w:rPr>
          <w:color w:val="auto"/>
        </w:rPr>
      </w:pPr>
    </w:p>
    <w:tbl>
      <w:tblPr>
        <w:tblStyle w:val="TableGrid1"/>
        <w:tblW w:w="8219" w:type="dxa"/>
        <w:tblInd w:w="1306" w:type="dxa"/>
        <w:tblCellMar>
          <w:left w:w="120" w:type="dxa"/>
          <w:right w:w="57" w:type="dxa"/>
        </w:tblCellMar>
        <w:tblLook w:val="04A0" w:firstRow="1" w:lastRow="0" w:firstColumn="1" w:lastColumn="0" w:noHBand="0" w:noVBand="1"/>
      </w:tblPr>
      <w:tblGrid>
        <w:gridCol w:w="993"/>
        <w:gridCol w:w="2548"/>
        <w:gridCol w:w="4678"/>
      </w:tblGrid>
      <w:tr w:rsidR="00CD0568" w14:paraId="2C634DC3" w14:textId="77777777" w:rsidTr="5CF691DD">
        <w:trPr>
          <w:trHeight w:val="641"/>
        </w:trPr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7" w:space="0" w:color="000000" w:themeColor="text1"/>
              <w:right w:val="single" w:sz="6" w:space="0" w:color="000000" w:themeColor="text1"/>
            </w:tcBorders>
          </w:tcPr>
          <w:p w14:paraId="1E378085" w14:textId="77777777" w:rsidR="00CD0568" w:rsidRDefault="002C38A2" w:rsidP="5CF691DD">
            <w:pPr>
              <w:spacing w:after="0" w:line="259" w:lineRule="auto"/>
              <w:ind w:left="16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ORDER </w:t>
            </w:r>
          </w:p>
        </w:tc>
        <w:tc>
          <w:tcPr>
            <w:tcW w:w="25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7" w:space="0" w:color="000000" w:themeColor="text1"/>
              <w:right w:val="single" w:sz="6" w:space="0" w:color="000000" w:themeColor="text1"/>
            </w:tcBorders>
          </w:tcPr>
          <w:p w14:paraId="524A404A" w14:textId="77777777" w:rsidR="00CD0568" w:rsidRDefault="002C38A2" w:rsidP="5CF691DD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5CF691DD">
              <w:rPr>
                <w:color w:val="auto"/>
              </w:rPr>
              <w:t xml:space="preserve">CATEGORY OF GENERATION </w:t>
            </w:r>
          </w:p>
        </w:tc>
        <w:tc>
          <w:tcPr>
            <w:tcW w:w="4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7" w:space="0" w:color="000000" w:themeColor="text1"/>
              <w:right w:val="single" w:sz="6" w:space="0" w:color="000000" w:themeColor="text1"/>
            </w:tcBorders>
          </w:tcPr>
          <w:p w14:paraId="059125C9" w14:textId="77777777" w:rsidR="00CD0568" w:rsidRDefault="002C38A2" w:rsidP="5CF691DD">
            <w:pPr>
              <w:spacing w:after="0" w:line="259" w:lineRule="auto"/>
              <w:ind w:left="0" w:right="35" w:firstLine="0"/>
              <w:jc w:val="center"/>
              <w:rPr>
                <w:color w:val="auto"/>
              </w:rPr>
            </w:pPr>
            <w:r w:rsidRPr="5CF691DD">
              <w:rPr>
                <w:color w:val="auto"/>
              </w:rPr>
              <w:t xml:space="preserve">COMMENT </w:t>
            </w:r>
          </w:p>
        </w:tc>
      </w:tr>
      <w:tr w:rsidR="00CD0568" w14:paraId="156B578C" w14:textId="77777777" w:rsidTr="5CF691DD">
        <w:trPr>
          <w:trHeight w:val="2787"/>
        </w:trPr>
        <w:tc>
          <w:tcPr>
            <w:tcW w:w="993" w:type="dxa"/>
            <w:tcBorders>
              <w:top w:val="single" w:sz="7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AAFF16" w14:textId="77777777" w:rsidR="00CD0568" w:rsidRDefault="002C38A2" w:rsidP="5CF691DD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5CF691DD">
              <w:rPr>
                <w:color w:val="auto"/>
              </w:rPr>
              <w:t xml:space="preserve">1 </w:t>
            </w:r>
          </w:p>
        </w:tc>
        <w:tc>
          <w:tcPr>
            <w:tcW w:w="2548" w:type="dxa"/>
            <w:tcBorders>
              <w:top w:val="single" w:sz="7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08F99C" w14:textId="77777777" w:rsidR="00CD0568" w:rsidRDefault="002C38A2" w:rsidP="5CF691DD">
            <w:pPr>
              <w:spacing w:after="0" w:line="259" w:lineRule="auto"/>
              <w:ind w:left="690" w:right="0" w:hanging="337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Non-synchronous generation </w:t>
            </w:r>
          </w:p>
        </w:tc>
        <w:tc>
          <w:tcPr>
            <w:tcW w:w="4678" w:type="dxa"/>
            <w:tcBorders>
              <w:top w:val="single" w:sz="7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5CB103" w14:textId="77777777" w:rsidR="00CD0568" w:rsidRDefault="002C38A2" w:rsidP="5CF691DD">
            <w:pPr>
              <w:spacing w:after="114" w:line="254" w:lineRule="auto"/>
              <w:ind w:left="0" w:right="116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Non-synchronous plant typically does not contribute towards system inertia hence is higher up the list due to the need to maintain system inertia, particularly in the scenario applicable to </w:t>
            </w:r>
            <w:r w:rsidRPr="5CF691DD">
              <w:rPr>
                <w:b/>
                <w:bCs/>
                <w:color w:val="auto"/>
              </w:rPr>
              <w:t>Embedded Generation Control</w:t>
            </w:r>
            <w:r w:rsidRPr="5CF691DD">
              <w:rPr>
                <w:color w:val="auto"/>
              </w:rPr>
              <w:t xml:space="preserve"> where a very low demand situation coincides with high availability of non-synchronous generation. </w:t>
            </w:r>
          </w:p>
          <w:p w14:paraId="70FF83AC" w14:textId="77777777" w:rsidR="00CD0568" w:rsidRDefault="002C38A2" w:rsidP="5CF691DD">
            <w:pPr>
              <w:spacing w:after="0" w:line="259" w:lineRule="auto"/>
              <w:ind w:left="0" w:right="54" w:firstLine="0"/>
              <w:rPr>
                <w:color w:val="auto"/>
              </w:rPr>
            </w:pPr>
            <w:proofErr w:type="gramStart"/>
            <w:r w:rsidRPr="5CF691DD">
              <w:rPr>
                <w:color w:val="auto"/>
              </w:rPr>
              <w:t>In the event that</w:t>
            </w:r>
            <w:proofErr w:type="gramEnd"/>
            <w:r w:rsidRPr="5CF691DD">
              <w:rPr>
                <w:color w:val="auto"/>
              </w:rPr>
              <w:t xml:space="preserve"> any alternatives to system inertia are available this should also be taken into account.  </w:t>
            </w:r>
          </w:p>
        </w:tc>
      </w:tr>
      <w:tr w:rsidR="00CD0568" w14:paraId="4174EF68" w14:textId="77777777" w:rsidTr="5CF691DD">
        <w:trPr>
          <w:trHeight w:val="881"/>
        </w:trPr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0A454A" w14:textId="77777777" w:rsidR="00CD0568" w:rsidRDefault="002C38A2" w:rsidP="5CF691DD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5CF691DD">
              <w:rPr>
                <w:color w:val="auto"/>
              </w:rPr>
              <w:t xml:space="preserve">2 </w:t>
            </w:r>
          </w:p>
        </w:tc>
        <w:tc>
          <w:tcPr>
            <w:tcW w:w="25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1100E5" w14:textId="77777777" w:rsidR="00CD0568" w:rsidRDefault="002C38A2" w:rsidP="5CF691DD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5CF691DD">
              <w:rPr>
                <w:color w:val="auto"/>
              </w:rPr>
              <w:t xml:space="preserve">Synchronous generators without any associated demand </w:t>
            </w:r>
          </w:p>
        </w:tc>
        <w:tc>
          <w:tcPr>
            <w:tcW w:w="4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5C494C" w14:textId="77777777" w:rsidR="00CD0568" w:rsidRDefault="002C38A2" w:rsidP="5CF691DD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Lower down the list due to the need to maintain system inertia, particularly in a very low demand situation. </w:t>
            </w:r>
          </w:p>
        </w:tc>
      </w:tr>
      <w:tr w:rsidR="00CD0568" w14:paraId="6708692F" w14:textId="77777777" w:rsidTr="5CF691DD">
        <w:trPr>
          <w:trHeight w:val="897"/>
        </w:trPr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1139EE" w14:textId="77777777" w:rsidR="00CD0568" w:rsidRDefault="002C38A2" w:rsidP="5CF691DD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5CF691DD">
              <w:rPr>
                <w:color w:val="auto"/>
              </w:rPr>
              <w:t xml:space="preserve">3 </w:t>
            </w:r>
          </w:p>
        </w:tc>
        <w:tc>
          <w:tcPr>
            <w:tcW w:w="25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E82E70" w14:textId="77777777" w:rsidR="00CD0568" w:rsidRDefault="002C38A2" w:rsidP="5CF691DD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5CF691DD">
              <w:rPr>
                <w:color w:val="auto"/>
              </w:rPr>
              <w:t xml:space="preserve">Generation with associated demand </w:t>
            </w:r>
          </w:p>
        </w:tc>
        <w:tc>
          <w:tcPr>
            <w:tcW w:w="4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4A4366" w14:textId="77777777" w:rsidR="00CD0568" w:rsidRDefault="002C38A2" w:rsidP="5CF691DD">
            <w:pPr>
              <w:spacing w:after="0" w:line="259" w:lineRule="auto"/>
              <w:ind w:left="0" w:right="715" w:firstLine="0"/>
              <w:rPr>
                <w:color w:val="auto"/>
              </w:rPr>
            </w:pPr>
            <w:r w:rsidRPr="5CF691DD">
              <w:rPr>
                <w:color w:val="auto"/>
              </w:rPr>
              <w:t xml:space="preserve">For example, CHP installations, waste management facilities, and other industrial facilities with substantial on-site demand. </w:t>
            </w:r>
          </w:p>
        </w:tc>
      </w:tr>
      <w:tr w:rsidR="00CD0568" w14:paraId="084F5A5F" w14:textId="77777777" w:rsidTr="5CF691DD">
        <w:trPr>
          <w:trHeight w:val="881"/>
        </w:trPr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B814B4" w14:textId="77777777" w:rsidR="00CD0568" w:rsidRDefault="002C38A2" w:rsidP="5CF691DD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5CF691DD">
              <w:rPr>
                <w:color w:val="auto"/>
              </w:rPr>
              <w:t xml:space="preserve">4 </w:t>
            </w:r>
          </w:p>
        </w:tc>
        <w:tc>
          <w:tcPr>
            <w:tcW w:w="25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FF150E" w14:textId="77777777" w:rsidR="00CD0568" w:rsidRDefault="002C38A2" w:rsidP="5CF691DD">
            <w:pPr>
              <w:spacing w:after="0" w:line="259" w:lineRule="auto"/>
              <w:ind w:right="0"/>
              <w:jc w:val="center"/>
              <w:rPr>
                <w:color w:val="auto"/>
              </w:rPr>
            </w:pPr>
            <w:r w:rsidRPr="5CF691DD">
              <w:rPr>
                <w:color w:val="auto"/>
              </w:rPr>
              <w:t xml:space="preserve">Generation associated with critical national infrastructure sites </w:t>
            </w:r>
          </w:p>
        </w:tc>
        <w:tc>
          <w:tcPr>
            <w:tcW w:w="4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D7A7DB" w14:textId="77777777" w:rsidR="00CD0568" w:rsidRDefault="002C38A2" w:rsidP="5CF691DD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5CF691DD">
              <w:rPr>
                <w:color w:val="auto"/>
              </w:rPr>
              <w:t xml:space="preserve">Never envisaged to be selected. </w:t>
            </w:r>
          </w:p>
        </w:tc>
      </w:tr>
    </w:tbl>
    <w:p w14:paraId="674AB1DF" w14:textId="77777777" w:rsidR="00CD0568" w:rsidRDefault="002C38A2" w:rsidP="5CF691DD">
      <w:pPr>
        <w:spacing w:after="110" w:line="259" w:lineRule="auto"/>
        <w:ind w:left="0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</w:p>
    <w:p w14:paraId="37969D2A" w14:textId="77777777" w:rsidR="00CD0568" w:rsidRDefault="002C38A2" w:rsidP="5CF691DD">
      <w:pPr>
        <w:spacing w:after="126" w:line="259" w:lineRule="auto"/>
        <w:ind w:left="0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</w:p>
    <w:p w14:paraId="28183657" w14:textId="77777777" w:rsidR="00CD0568" w:rsidRDefault="002C38A2" w:rsidP="5CF691DD">
      <w:pPr>
        <w:spacing w:after="5059" w:line="259" w:lineRule="auto"/>
        <w:ind w:left="0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</w:p>
    <w:p w14:paraId="43E97887" w14:textId="77777777" w:rsidR="00CD0568" w:rsidRDefault="002C38A2" w:rsidP="5CF691DD">
      <w:pPr>
        <w:spacing w:after="0" w:line="259" w:lineRule="auto"/>
        <w:ind w:left="0" w:right="0" w:firstLine="0"/>
        <w:jc w:val="left"/>
        <w:rPr>
          <w:color w:val="auto"/>
        </w:rPr>
      </w:pPr>
      <w:r w:rsidRPr="5CF691DD">
        <w:rPr>
          <w:color w:val="auto"/>
        </w:rPr>
        <w:t xml:space="preserve"> </w:t>
      </w:r>
    </w:p>
    <w:p w14:paraId="6EC1B379" w14:textId="77777777" w:rsidR="00CD0568" w:rsidRDefault="002C38A2" w:rsidP="5CF691DD">
      <w:pPr>
        <w:pStyle w:val="Heading1"/>
        <w:spacing w:after="108" w:line="261" w:lineRule="auto"/>
        <w:ind w:left="2003" w:right="0" w:hanging="1426"/>
        <w:jc w:val="left"/>
        <w:rPr>
          <w:color w:val="auto"/>
        </w:rPr>
      </w:pPr>
      <w:r w:rsidRPr="5CF691DD">
        <w:rPr>
          <w:color w:val="auto"/>
        </w:rPr>
        <w:t>OC6B.6</w:t>
      </w:r>
      <w:r>
        <w:tab/>
      </w:r>
      <w:r w:rsidRPr="5CF691DD">
        <w:rPr>
          <w:color w:val="auto"/>
          <w:u w:val="single"/>
        </w:rPr>
        <w:t>OPERATION OF THE BALANCING MECHANISM DURING EMBEDDED GENERATION</w:t>
      </w:r>
      <w:r w:rsidRPr="5CF691DD">
        <w:rPr>
          <w:color w:val="auto"/>
        </w:rPr>
        <w:t xml:space="preserve"> </w:t>
      </w:r>
      <w:r w:rsidRPr="5CF691DD">
        <w:rPr>
          <w:color w:val="auto"/>
          <w:u w:val="single"/>
        </w:rPr>
        <w:t>CONTROL</w:t>
      </w:r>
      <w:r w:rsidRPr="5CF691DD">
        <w:rPr>
          <w:color w:val="auto"/>
        </w:rPr>
        <w:t xml:space="preserve"> </w:t>
      </w:r>
    </w:p>
    <w:p w14:paraId="180F2065" w14:textId="2DC96410" w:rsidR="00CD0568" w:rsidRDefault="4E33A7E3" w:rsidP="00B51FDB">
      <w:pPr>
        <w:ind w:left="2003" w:right="0" w:hanging="18"/>
        <w:rPr>
          <w:color w:val="auto"/>
        </w:rPr>
      </w:pPr>
      <w:r w:rsidRPr="2F97DF8E">
        <w:rPr>
          <w:color w:val="auto"/>
        </w:rPr>
        <w:t>Instructions issued by</w:t>
      </w:r>
      <w:r w:rsidRPr="2F97DF8E">
        <w:rPr>
          <w:b/>
          <w:bCs/>
          <w:color w:val="auto"/>
        </w:rPr>
        <w:t xml:space="preserve"> The Company </w:t>
      </w:r>
      <w:r w:rsidRPr="2F97DF8E">
        <w:rPr>
          <w:color w:val="auto"/>
        </w:rPr>
        <w:t>to carry out</w:t>
      </w:r>
      <w:r w:rsidRPr="2F97DF8E">
        <w:rPr>
          <w:b/>
          <w:bCs/>
          <w:color w:val="auto"/>
        </w:rPr>
        <w:t xml:space="preserve"> Embedded Generation Control</w:t>
      </w:r>
      <w:r w:rsidRPr="2F97DF8E">
        <w:rPr>
          <w:color w:val="auto"/>
        </w:rPr>
        <w:t xml:space="preserve"> will constitute </w:t>
      </w:r>
      <w:r w:rsidRPr="2F97DF8E">
        <w:rPr>
          <w:b/>
          <w:bCs/>
          <w:color w:val="auto"/>
        </w:rPr>
        <w:t>Emergency Instructions</w:t>
      </w:r>
      <w:r w:rsidRPr="2F97DF8E">
        <w:rPr>
          <w:color w:val="auto"/>
        </w:rPr>
        <w:t xml:space="preserve"> in accordance with BC2.9 and it may be necessary to depart from normal </w:t>
      </w:r>
      <w:r w:rsidRPr="2F97DF8E">
        <w:rPr>
          <w:b/>
          <w:bCs/>
          <w:color w:val="auto"/>
        </w:rPr>
        <w:t>Balancing Mechanism</w:t>
      </w:r>
      <w:r w:rsidRPr="2F97DF8E">
        <w:rPr>
          <w:color w:val="auto"/>
        </w:rPr>
        <w:t xml:space="preserve"> operation in accordance with BC2 in issuing </w:t>
      </w:r>
      <w:r w:rsidRPr="2F97DF8E">
        <w:rPr>
          <w:b/>
          <w:bCs/>
          <w:color w:val="auto"/>
        </w:rPr>
        <w:t>Bid-Offer Acceptances</w:t>
      </w:r>
      <w:r w:rsidRPr="2F97DF8E">
        <w:rPr>
          <w:color w:val="auto"/>
        </w:rPr>
        <w:t>.</w:t>
      </w:r>
      <w:r w:rsidRPr="2F97DF8E">
        <w:rPr>
          <w:b/>
          <w:bCs/>
          <w:color w:val="auto"/>
        </w:rPr>
        <w:t xml:space="preserve"> The Company</w:t>
      </w:r>
      <w:r w:rsidRPr="2F97DF8E">
        <w:rPr>
          <w:color w:val="auto"/>
        </w:rPr>
        <w:t xml:space="preserve"> will inform affected </w:t>
      </w:r>
      <w:r w:rsidRPr="2F97DF8E">
        <w:rPr>
          <w:b/>
          <w:bCs/>
          <w:color w:val="auto"/>
        </w:rPr>
        <w:t xml:space="preserve">BM Participants </w:t>
      </w:r>
      <w:r w:rsidRPr="2F97DF8E">
        <w:rPr>
          <w:color w:val="auto"/>
        </w:rPr>
        <w:t>in accordance with the provisions of</w:t>
      </w:r>
      <w:r w:rsidRPr="2F97DF8E">
        <w:rPr>
          <w:b/>
          <w:bCs/>
          <w:color w:val="auto"/>
        </w:rPr>
        <w:t xml:space="preserve"> OC7</w:t>
      </w:r>
      <w:r w:rsidRPr="2F97DF8E">
        <w:rPr>
          <w:color w:val="auto"/>
        </w:rPr>
        <w:t xml:space="preserve">. </w:t>
      </w:r>
    </w:p>
    <w:p w14:paraId="22108232" w14:textId="6E5F7D78" w:rsidR="009F2562" w:rsidRDefault="009F2562" w:rsidP="00B51FDB">
      <w:pPr>
        <w:ind w:left="2003" w:right="0" w:hanging="18"/>
        <w:rPr>
          <w:color w:val="auto"/>
        </w:rPr>
      </w:pPr>
    </w:p>
    <w:p w14:paraId="605D6578" w14:textId="7A0A969D" w:rsidR="009F2562" w:rsidRDefault="009F2562" w:rsidP="00B51FDB">
      <w:pPr>
        <w:ind w:left="2003" w:right="0" w:hanging="18"/>
        <w:rPr>
          <w:color w:val="auto"/>
        </w:rPr>
      </w:pPr>
    </w:p>
    <w:p w14:paraId="03410611" w14:textId="7092658E" w:rsidR="009F2562" w:rsidRDefault="009F2562" w:rsidP="00B51FDB">
      <w:pPr>
        <w:ind w:left="2003" w:right="0" w:hanging="18"/>
        <w:rPr>
          <w:color w:val="auto"/>
        </w:rPr>
      </w:pPr>
    </w:p>
    <w:p w14:paraId="3B4EFF4F" w14:textId="60A55AE1" w:rsidR="009F2562" w:rsidRDefault="009F2562" w:rsidP="00B51FDB">
      <w:pPr>
        <w:ind w:left="2003" w:right="0" w:hanging="18"/>
        <w:rPr>
          <w:color w:val="auto"/>
        </w:rPr>
      </w:pPr>
    </w:p>
    <w:p w14:paraId="429C5A22" w14:textId="033A8F84" w:rsidR="009F2562" w:rsidRDefault="009F2562" w:rsidP="00B51FDB">
      <w:pPr>
        <w:ind w:left="2003" w:right="0" w:hanging="18"/>
        <w:rPr>
          <w:color w:val="auto"/>
        </w:rPr>
      </w:pPr>
    </w:p>
    <w:p w14:paraId="78A0612A" w14:textId="3BBC7A87" w:rsidR="009F2562" w:rsidRDefault="009F2562" w:rsidP="00B51FDB">
      <w:pPr>
        <w:ind w:left="2003" w:right="0" w:hanging="18"/>
        <w:rPr>
          <w:color w:val="auto"/>
        </w:rPr>
      </w:pPr>
    </w:p>
    <w:p w14:paraId="48B55799" w14:textId="6FEE5827" w:rsidR="009F2562" w:rsidRDefault="009F2562" w:rsidP="00B51FDB">
      <w:pPr>
        <w:ind w:left="2003" w:right="0" w:hanging="18"/>
        <w:rPr>
          <w:color w:val="auto"/>
        </w:rPr>
      </w:pPr>
    </w:p>
    <w:p w14:paraId="25B8CCA0" w14:textId="3D8EE4BA" w:rsidR="009F2562" w:rsidRDefault="009F2562" w:rsidP="00B51FDB">
      <w:pPr>
        <w:ind w:left="2003" w:right="0" w:hanging="18"/>
        <w:rPr>
          <w:color w:val="auto"/>
        </w:rPr>
      </w:pPr>
    </w:p>
    <w:p w14:paraId="2DE97BCD" w14:textId="713F4535" w:rsidR="009F2562" w:rsidRDefault="009F2562" w:rsidP="00B51FDB">
      <w:pPr>
        <w:ind w:left="2003" w:right="0" w:hanging="18"/>
        <w:rPr>
          <w:color w:val="auto"/>
        </w:rPr>
      </w:pPr>
    </w:p>
    <w:p w14:paraId="234EE503" w14:textId="24B46727" w:rsidR="009F2562" w:rsidRDefault="009F2562" w:rsidP="00B51FDB">
      <w:pPr>
        <w:ind w:left="2003" w:right="0" w:hanging="18"/>
        <w:rPr>
          <w:color w:val="auto"/>
        </w:rPr>
      </w:pPr>
    </w:p>
    <w:p w14:paraId="37E60C73" w14:textId="0F7863FC" w:rsidR="009F2562" w:rsidRDefault="009F2562" w:rsidP="00B51FDB">
      <w:pPr>
        <w:ind w:left="2003" w:right="0" w:hanging="18"/>
        <w:rPr>
          <w:color w:val="auto"/>
        </w:rPr>
      </w:pPr>
    </w:p>
    <w:p w14:paraId="18A0639C" w14:textId="5C1A1FD4" w:rsidR="009F2562" w:rsidRDefault="009F2562" w:rsidP="00B51FDB">
      <w:pPr>
        <w:ind w:left="2003" w:right="0" w:hanging="18"/>
        <w:rPr>
          <w:color w:val="auto"/>
        </w:rPr>
      </w:pPr>
    </w:p>
    <w:p w14:paraId="7143DEC8" w14:textId="53C68588" w:rsidR="009F2562" w:rsidRDefault="009F2562" w:rsidP="00B51FDB">
      <w:pPr>
        <w:ind w:left="2003" w:right="0" w:hanging="18"/>
        <w:rPr>
          <w:color w:val="auto"/>
        </w:rPr>
      </w:pPr>
    </w:p>
    <w:p w14:paraId="01FD9B63" w14:textId="793EC46E" w:rsidR="009F2562" w:rsidRDefault="009F2562" w:rsidP="00B51FDB">
      <w:pPr>
        <w:ind w:left="2003" w:right="0" w:hanging="18"/>
        <w:rPr>
          <w:color w:val="auto"/>
        </w:rPr>
      </w:pPr>
    </w:p>
    <w:p w14:paraId="7802BB40" w14:textId="1BD690CC" w:rsidR="009F2562" w:rsidRDefault="009F2562" w:rsidP="00B51FDB">
      <w:pPr>
        <w:ind w:left="2003" w:right="0" w:hanging="18"/>
        <w:rPr>
          <w:color w:val="auto"/>
        </w:rPr>
      </w:pPr>
    </w:p>
    <w:p w14:paraId="117D900B" w14:textId="190BB6BD" w:rsidR="009F2562" w:rsidRDefault="009F2562" w:rsidP="00B51FDB">
      <w:pPr>
        <w:ind w:left="2003" w:right="0" w:hanging="18"/>
        <w:rPr>
          <w:color w:val="auto"/>
        </w:rPr>
      </w:pPr>
    </w:p>
    <w:p w14:paraId="716E21BC" w14:textId="29112887" w:rsidR="009F2562" w:rsidRDefault="009F2562" w:rsidP="00B51FDB">
      <w:pPr>
        <w:ind w:left="2003" w:right="0" w:hanging="18"/>
        <w:rPr>
          <w:color w:val="auto"/>
        </w:rPr>
      </w:pPr>
    </w:p>
    <w:p w14:paraId="124C8702" w14:textId="1CE4018A" w:rsidR="009F2562" w:rsidRDefault="009F2562" w:rsidP="00B51FDB">
      <w:pPr>
        <w:ind w:left="2003" w:right="0" w:hanging="18"/>
        <w:rPr>
          <w:color w:val="auto"/>
        </w:rPr>
      </w:pPr>
    </w:p>
    <w:p w14:paraId="721BCC3E" w14:textId="2F7760CF" w:rsidR="009F2562" w:rsidRDefault="009F2562" w:rsidP="00B51FDB">
      <w:pPr>
        <w:ind w:left="2003" w:right="0" w:hanging="18"/>
        <w:rPr>
          <w:color w:val="auto"/>
        </w:rPr>
      </w:pPr>
    </w:p>
    <w:p w14:paraId="11C9A976" w14:textId="0076D98E" w:rsidR="009F2562" w:rsidRDefault="009F2562" w:rsidP="00B51FDB">
      <w:pPr>
        <w:ind w:left="2003" w:right="0" w:hanging="18"/>
        <w:rPr>
          <w:color w:val="auto"/>
        </w:rPr>
      </w:pPr>
    </w:p>
    <w:p w14:paraId="6A84CD36" w14:textId="03C18C67" w:rsidR="009F2562" w:rsidRDefault="009F2562" w:rsidP="00B51FDB">
      <w:pPr>
        <w:ind w:left="2003" w:right="0" w:hanging="18"/>
        <w:rPr>
          <w:color w:val="auto"/>
        </w:rPr>
      </w:pPr>
    </w:p>
    <w:p w14:paraId="33340D0E" w14:textId="6EE5B06B" w:rsidR="009F2562" w:rsidRDefault="009F2562" w:rsidP="00B51FDB">
      <w:pPr>
        <w:ind w:left="2003" w:right="0" w:hanging="18"/>
        <w:rPr>
          <w:color w:val="auto"/>
        </w:rPr>
      </w:pPr>
    </w:p>
    <w:p w14:paraId="7CADED02" w14:textId="376A548C" w:rsidR="009F2562" w:rsidRDefault="009F2562" w:rsidP="00B51FDB">
      <w:pPr>
        <w:ind w:left="2003" w:right="0" w:hanging="18"/>
        <w:rPr>
          <w:color w:val="auto"/>
        </w:rPr>
      </w:pPr>
    </w:p>
    <w:p w14:paraId="053A4B37" w14:textId="286433FB" w:rsidR="009F2562" w:rsidRDefault="009F2562" w:rsidP="00B51FDB">
      <w:pPr>
        <w:ind w:left="2003" w:right="0" w:hanging="18"/>
        <w:rPr>
          <w:color w:val="auto"/>
        </w:rPr>
      </w:pPr>
    </w:p>
    <w:p w14:paraId="272AE419" w14:textId="337D6A99" w:rsidR="009F2562" w:rsidRDefault="009F2562" w:rsidP="00B51FDB">
      <w:pPr>
        <w:ind w:left="2003" w:right="0" w:hanging="18"/>
        <w:rPr>
          <w:color w:val="auto"/>
        </w:rPr>
      </w:pPr>
    </w:p>
    <w:p w14:paraId="6D6F4F6A" w14:textId="62467B8F" w:rsidR="009F2562" w:rsidRDefault="009F2562" w:rsidP="00B51FDB">
      <w:pPr>
        <w:ind w:left="2003" w:right="0" w:hanging="18"/>
        <w:rPr>
          <w:color w:val="auto"/>
        </w:rPr>
      </w:pPr>
    </w:p>
    <w:p w14:paraId="44FF0613" w14:textId="0698DAAD" w:rsidR="009F2562" w:rsidRDefault="009F2562" w:rsidP="00B51FDB">
      <w:pPr>
        <w:ind w:left="2003" w:right="0" w:hanging="18"/>
        <w:rPr>
          <w:color w:val="auto"/>
        </w:rPr>
      </w:pPr>
    </w:p>
    <w:p w14:paraId="3109D52C" w14:textId="6143C6E8" w:rsidR="009F2562" w:rsidRDefault="009F2562" w:rsidP="00B51FDB">
      <w:pPr>
        <w:ind w:left="2003" w:right="0" w:hanging="18"/>
        <w:rPr>
          <w:color w:val="auto"/>
        </w:rPr>
      </w:pPr>
    </w:p>
    <w:p w14:paraId="0032AEE4" w14:textId="336C16ED" w:rsidR="009F2562" w:rsidRDefault="009F2562" w:rsidP="00B51FDB">
      <w:pPr>
        <w:ind w:left="2003" w:right="0" w:hanging="18"/>
        <w:rPr>
          <w:color w:val="auto"/>
        </w:rPr>
      </w:pPr>
    </w:p>
    <w:p w14:paraId="54B8617B" w14:textId="40809CAD" w:rsidR="009F2562" w:rsidRDefault="009F2562" w:rsidP="00B51FDB">
      <w:pPr>
        <w:ind w:left="2003" w:right="0" w:hanging="18"/>
        <w:rPr>
          <w:color w:val="auto"/>
        </w:rPr>
      </w:pPr>
    </w:p>
    <w:p w14:paraId="21076F64" w14:textId="3549214D" w:rsidR="009F2562" w:rsidRDefault="009F2562" w:rsidP="00B51FDB">
      <w:pPr>
        <w:ind w:left="2003" w:right="0" w:hanging="18"/>
        <w:rPr>
          <w:color w:val="auto"/>
        </w:rPr>
      </w:pPr>
    </w:p>
    <w:p w14:paraId="518F55DF" w14:textId="02DE301F" w:rsidR="009F2562" w:rsidRDefault="009F2562" w:rsidP="00B51FDB">
      <w:pPr>
        <w:ind w:left="2003" w:right="0" w:hanging="18"/>
        <w:rPr>
          <w:color w:val="auto"/>
        </w:rPr>
      </w:pPr>
    </w:p>
    <w:p w14:paraId="20E8BC27" w14:textId="77777777" w:rsidR="009F2562" w:rsidRDefault="009F2562" w:rsidP="00B51FDB">
      <w:pPr>
        <w:ind w:left="2003" w:right="0" w:hanging="18"/>
        <w:rPr>
          <w:color w:val="auto"/>
        </w:rPr>
      </w:pPr>
    </w:p>
    <w:sectPr w:rsidR="009F2562">
      <w:headerReference w:type="default" r:id="rId10"/>
      <w:footerReference w:type="default" r:id="rId11"/>
      <w:pgSz w:w="11904" w:h="16832"/>
      <w:pgMar w:top="853" w:right="832" w:bottom="565" w:left="84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0A562" w14:textId="77777777" w:rsidR="00CF38FE" w:rsidRDefault="00CF38FE" w:rsidP="00917252">
      <w:pPr>
        <w:spacing w:after="0" w:line="240" w:lineRule="auto"/>
      </w:pPr>
      <w:r>
        <w:separator/>
      </w:r>
    </w:p>
  </w:endnote>
  <w:endnote w:type="continuationSeparator" w:id="0">
    <w:p w14:paraId="437811A2" w14:textId="77777777" w:rsidR="00CF38FE" w:rsidRDefault="00CF38FE" w:rsidP="00917252">
      <w:pPr>
        <w:spacing w:after="0" w:line="240" w:lineRule="auto"/>
      </w:pPr>
      <w:r>
        <w:continuationSeparator/>
      </w:r>
    </w:p>
  </w:endnote>
  <w:endnote w:type="continuationNotice" w:id="1">
    <w:p w14:paraId="45450759" w14:textId="77777777" w:rsidR="00CF38FE" w:rsidRDefault="00CF38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D9645" w14:textId="295ECD46" w:rsidR="001C162C" w:rsidRDefault="00917252" w:rsidP="001C162C">
    <w:pPr>
      <w:tabs>
        <w:tab w:val="center" w:pos="4826"/>
        <w:tab w:val="right" w:pos="9647"/>
      </w:tabs>
      <w:spacing w:after="24" w:line="259" w:lineRule="auto"/>
      <w:ind w:left="0" w:right="0" w:firstLine="0"/>
      <w:jc w:val="left"/>
    </w:pPr>
    <w:r>
      <w:rPr>
        <w:color w:val="000000"/>
        <w:sz w:val="16"/>
      </w:rPr>
      <w:t xml:space="preserve">Issue 6 Revision </w:t>
    </w:r>
    <w:r w:rsidR="00973921">
      <w:rPr>
        <w:color w:val="000000"/>
        <w:sz w:val="16"/>
      </w:rPr>
      <w:t>7</w:t>
    </w:r>
    <w:r w:rsidR="00933528">
      <w:rPr>
        <w:color w:val="000000"/>
        <w:sz w:val="16"/>
      </w:rPr>
      <w:tab/>
    </w:r>
    <w:r w:rsidR="001C162C" w:rsidRPr="00933528">
      <w:rPr>
        <w:color w:val="auto"/>
        <w:sz w:val="16"/>
        <w:szCs w:val="16"/>
      </w:rPr>
      <w:t xml:space="preserve">Page </w:t>
    </w:r>
    <w:r w:rsidR="001C162C" w:rsidRPr="00933528">
      <w:rPr>
        <w:color w:val="auto"/>
        <w:sz w:val="16"/>
        <w:szCs w:val="16"/>
      </w:rPr>
      <w:fldChar w:fldCharType="begin"/>
    </w:r>
    <w:r w:rsidR="001C162C" w:rsidRPr="00933528">
      <w:rPr>
        <w:color w:val="auto"/>
        <w:sz w:val="16"/>
        <w:szCs w:val="16"/>
      </w:rPr>
      <w:instrText xml:space="preserve"> PAGE  \* Arabic  \* MERGEFORMAT </w:instrText>
    </w:r>
    <w:r w:rsidR="001C162C" w:rsidRPr="00933528">
      <w:rPr>
        <w:color w:val="auto"/>
        <w:sz w:val="16"/>
        <w:szCs w:val="16"/>
      </w:rPr>
      <w:fldChar w:fldCharType="separate"/>
    </w:r>
    <w:r w:rsidR="001C162C">
      <w:rPr>
        <w:color w:val="auto"/>
        <w:sz w:val="16"/>
        <w:szCs w:val="16"/>
      </w:rPr>
      <w:t>2</w:t>
    </w:r>
    <w:r w:rsidR="001C162C" w:rsidRPr="00933528">
      <w:rPr>
        <w:color w:val="auto"/>
        <w:sz w:val="16"/>
        <w:szCs w:val="16"/>
      </w:rPr>
      <w:fldChar w:fldCharType="end"/>
    </w:r>
    <w:r w:rsidR="001C162C" w:rsidRPr="00933528">
      <w:rPr>
        <w:color w:val="auto"/>
        <w:sz w:val="16"/>
        <w:szCs w:val="16"/>
      </w:rPr>
      <w:t xml:space="preserve"> of </w:t>
    </w:r>
    <w:r w:rsidR="001C162C" w:rsidRPr="00933528">
      <w:rPr>
        <w:color w:val="auto"/>
        <w:sz w:val="16"/>
        <w:szCs w:val="16"/>
      </w:rPr>
      <w:fldChar w:fldCharType="begin"/>
    </w:r>
    <w:r w:rsidR="001C162C" w:rsidRPr="00933528">
      <w:rPr>
        <w:color w:val="auto"/>
        <w:sz w:val="16"/>
        <w:szCs w:val="16"/>
      </w:rPr>
      <w:instrText xml:space="preserve"> NUMPAGES  \* Arabic  \* MERGEFORMAT </w:instrText>
    </w:r>
    <w:r w:rsidR="001C162C" w:rsidRPr="00933528">
      <w:rPr>
        <w:color w:val="auto"/>
        <w:sz w:val="16"/>
        <w:szCs w:val="16"/>
      </w:rPr>
      <w:fldChar w:fldCharType="separate"/>
    </w:r>
    <w:r w:rsidR="001C162C">
      <w:rPr>
        <w:color w:val="auto"/>
        <w:sz w:val="16"/>
        <w:szCs w:val="16"/>
      </w:rPr>
      <w:t>7</w:t>
    </w:r>
    <w:r w:rsidR="001C162C" w:rsidRPr="00933528">
      <w:rPr>
        <w:color w:val="auto"/>
        <w:sz w:val="16"/>
        <w:szCs w:val="16"/>
      </w:rPr>
      <w:fldChar w:fldCharType="end"/>
    </w:r>
    <w:r w:rsidR="001C162C">
      <w:rPr>
        <w:color w:val="auto"/>
        <w:sz w:val="16"/>
        <w:szCs w:val="16"/>
      </w:rPr>
      <w:tab/>
    </w:r>
    <w:r w:rsidR="00D0557B">
      <w:rPr>
        <w:color w:val="000000"/>
        <w:sz w:val="16"/>
      </w:rPr>
      <w:t>04</w:t>
    </w:r>
    <w:r w:rsidR="00F61DA9">
      <w:rPr>
        <w:color w:val="000000"/>
        <w:sz w:val="16"/>
      </w:rPr>
      <w:t xml:space="preserve"> </w:t>
    </w:r>
    <w:r w:rsidR="00D0557B">
      <w:rPr>
        <w:color w:val="000000"/>
        <w:sz w:val="16"/>
      </w:rPr>
      <w:t>October</w:t>
    </w:r>
    <w:r w:rsidR="00F61DA9">
      <w:rPr>
        <w:color w:val="000000"/>
        <w:sz w:val="16"/>
      </w:rPr>
      <w:t xml:space="preserve"> </w:t>
    </w:r>
    <w:r w:rsidR="001C162C">
      <w:rPr>
        <w:color w:val="000000"/>
        <w:sz w:val="16"/>
      </w:rPr>
      <w:t xml:space="preserve">2021 </w:t>
    </w:r>
  </w:p>
  <w:p w14:paraId="0400D414" w14:textId="500A933B" w:rsidR="001C162C" w:rsidRPr="00933528" w:rsidRDefault="001C162C" w:rsidP="001C162C">
    <w:pPr>
      <w:pStyle w:val="Footer"/>
      <w:rPr>
        <w:color w:val="auto"/>
        <w:sz w:val="16"/>
        <w:szCs w:val="16"/>
      </w:rPr>
    </w:pPr>
    <w:r>
      <w:rPr>
        <w:color w:val="auto"/>
        <w:sz w:val="16"/>
        <w:szCs w:val="16"/>
      </w:rPr>
      <w:tab/>
    </w:r>
    <w:r>
      <w:rPr>
        <w:color w:val="auto"/>
        <w:sz w:val="16"/>
        <w:szCs w:val="16"/>
      </w:rPr>
      <w:tab/>
    </w:r>
    <w:r w:rsidR="000151F5">
      <w:rPr>
        <w:color w:val="auto"/>
        <w:sz w:val="16"/>
        <w:szCs w:val="16"/>
      </w:rPr>
      <w:t xml:space="preserve">           </w:t>
    </w:r>
    <w:r>
      <w:rPr>
        <w:color w:val="auto"/>
        <w:sz w:val="16"/>
        <w:szCs w:val="16"/>
      </w:rPr>
      <w:t>OC6B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CC03A" w14:textId="77777777" w:rsidR="00CF38FE" w:rsidRDefault="00CF38FE" w:rsidP="00917252">
      <w:pPr>
        <w:spacing w:after="0" w:line="240" w:lineRule="auto"/>
      </w:pPr>
      <w:r>
        <w:separator/>
      </w:r>
    </w:p>
  </w:footnote>
  <w:footnote w:type="continuationSeparator" w:id="0">
    <w:p w14:paraId="7E45BD68" w14:textId="77777777" w:rsidR="00CF38FE" w:rsidRDefault="00CF38FE" w:rsidP="00917252">
      <w:pPr>
        <w:spacing w:after="0" w:line="240" w:lineRule="auto"/>
      </w:pPr>
      <w:r>
        <w:continuationSeparator/>
      </w:r>
    </w:p>
  </w:footnote>
  <w:footnote w:type="continuationNotice" w:id="1">
    <w:p w14:paraId="585902A6" w14:textId="77777777" w:rsidR="00CF38FE" w:rsidRDefault="00CF38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5"/>
      <w:gridCol w:w="3405"/>
      <w:gridCol w:w="3405"/>
    </w:tblGrid>
    <w:tr w:rsidR="2F97DF8E" w14:paraId="047A8471" w14:textId="77777777" w:rsidTr="2F97DF8E">
      <w:tc>
        <w:tcPr>
          <w:tcW w:w="3405" w:type="dxa"/>
        </w:tcPr>
        <w:p w14:paraId="10DAA933" w14:textId="57C6DA87" w:rsidR="2F97DF8E" w:rsidRDefault="2F97DF8E" w:rsidP="2F97DF8E">
          <w:pPr>
            <w:pStyle w:val="Header"/>
            <w:ind w:left="-115"/>
            <w:jc w:val="left"/>
          </w:pPr>
        </w:p>
      </w:tc>
      <w:tc>
        <w:tcPr>
          <w:tcW w:w="3405" w:type="dxa"/>
        </w:tcPr>
        <w:p w14:paraId="11125AC4" w14:textId="3E68BF11" w:rsidR="2F97DF8E" w:rsidRDefault="2F97DF8E" w:rsidP="2F97DF8E">
          <w:pPr>
            <w:pStyle w:val="Header"/>
            <w:jc w:val="center"/>
          </w:pPr>
        </w:p>
      </w:tc>
      <w:tc>
        <w:tcPr>
          <w:tcW w:w="3405" w:type="dxa"/>
        </w:tcPr>
        <w:p w14:paraId="0D682835" w14:textId="52687DA8" w:rsidR="2F97DF8E" w:rsidRDefault="2F97DF8E" w:rsidP="2F97DF8E">
          <w:pPr>
            <w:pStyle w:val="Header"/>
            <w:ind w:right="-115"/>
            <w:jc w:val="right"/>
          </w:pPr>
        </w:p>
      </w:tc>
    </w:tr>
  </w:tbl>
  <w:p w14:paraId="59B38A00" w14:textId="53843B04" w:rsidR="2F97DF8E" w:rsidRDefault="2F97DF8E" w:rsidP="2F97DF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85E7D"/>
    <w:multiLevelType w:val="hybridMultilevel"/>
    <w:tmpl w:val="65F28DFE"/>
    <w:lvl w:ilvl="0" w:tplc="DF02D86E">
      <w:start w:val="1"/>
      <w:numFmt w:val="lowerLetter"/>
      <w:lvlText w:val="%1)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E16ED6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3ECF0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DB442B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2064F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2F850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B22E0F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58C13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29250C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564C9"/>
    <w:multiLevelType w:val="hybridMultilevel"/>
    <w:tmpl w:val="51266F76"/>
    <w:lvl w:ilvl="0" w:tplc="60900D7E">
      <w:start w:val="1"/>
      <w:numFmt w:val="lowerLetter"/>
      <w:lvlText w:val="(%1)"/>
      <w:lvlJc w:val="left"/>
      <w:pPr>
        <w:ind w:left="416"/>
      </w:pPr>
      <w:rPr>
        <w:rFonts w:ascii="Arial" w:eastAsia="Arial" w:hAnsi="Arial" w:cs="Arial"/>
        <w:b w:val="0"/>
        <w:i w:val="0"/>
        <w:strike w:val="0"/>
        <w:dstrike w:val="0"/>
        <w:color w:val="auto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68C9A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0E60E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922EB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DC6FD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58035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97226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ECF3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4B482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AE40B9"/>
    <w:multiLevelType w:val="hybridMultilevel"/>
    <w:tmpl w:val="FD4CD80E"/>
    <w:lvl w:ilvl="0" w:tplc="44B427E2">
      <w:start w:val="1"/>
      <w:numFmt w:val="lowerLetter"/>
      <w:lvlText w:val="(%1)"/>
      <w:lvlJc w:val="left"/>
      <w:pPr>
        <w:ind w:left="416"/>
      </w:pPr>
      <w:rPr>
        <w:rFonts w:ascii="Arial" w:eastAsia="Arial" w:hAnsi="Arial" w:cs="Arial"/>
        <w:b w:val="0"/>
        <w:i w:val="0"/>
        <w:strike w:val="0"/>
        <w:dstrike w:val="0"/>
        <w:color w:val="auto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C493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E3446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2D0C0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DE661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5DEDF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3A6F9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FFCD5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2082F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7F0A4B"/>
    <w:multiLevelType w:val="hybridMultilevel"/>
    <w:tmpl w:val="1C9E4FA8"/>
    <w:lvl w:ilvl="0" w:tplc="778E1C3E">
      <w:start w:val="1"/>
      <w:numFmt w:val="lowerLetter"/>
      <w:lvlText w:val="%1)"/>
      <w:lvlJc w:val="left"/>
      <w:pPr>
        <w:ind w:left="1458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5C5848">
      <w:start w:val="1"/>
      <w:numFmt w:val="lowerLetter"/>
      <w:lvlText w:val="%2"/>
      <w:lvlJc w:val="left"/>
      <w:pPr>
        <w:ind w:left="2185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BED2DA">
      <w:start w:val="1"/>
      <w:numFmt w:val="lowerRoman"/>
      <w:lvlText w:val="%3"/>
      <w:lvlJc w:val="left"/>
      <w:pPr>
        <w:ind w:left="2905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E662E2">
      <w:start w:val="1"/>
      <w:numFmt w:val="decimal"/>
      <w:lvlText w:val="%4"/>
      <w:lvlJc w:val="left"/>
      <w:pPr>
        <w:ind w:left="3625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261BE6">
      <w:start w:val="1"/>
      <w:numFmt w:val="lowerLetter"/>
      <w:lvlText w:val="%5"/>
      <w:lvlJc w:val="left"/>
      <w:pPr>
        <w:ind w:left="4345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2AB334">
      <w:start w:val="1"/>
      <w:numFmt w:val="lowerRoman"/>
      <w:lvlText w:val="%6"/>
      <w:lvlJc w:val="left"/>
      <w:pPr>
        <w:ind w:left="5065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48C17A">
      <w:start w:val="1"/>
      <w:numFmt w:val="decimal"/>
      <w:lvlText w:val="%7"/>
      <w:lvlJc w:val="left"/>
      <w:pPr>
        <w:ind w:left="5785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363848">
      <w:start w:val="1"/>
      <w:numFmt w:val="lowerLetter"/>
      <w:lvlText w:val="%8"/>
      <w:lvlJc w:val="left"/>
      <w:pPr>
        <w:ind w:left="6505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9ADA22">
      <w:start w:val="1"/>
      <w:numFmt w:val="lowerRoman"/>
      <w:lvlText w:val="%9"/>
      <w:lvlJc w:val="left"/>
      <w:pPr>
        <w:ind w:left="7225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6B13FB"/>
    <w:multiLevelType w:val="hybridMultilevel"/>
    <w:tmpl w:val="D0806572"/>
    <w:lvl w:ilvl="0" w:tplc="84CC27C4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66645"/>
    <w:multiLevelType w:val="hybridMultilevel"/>
    <w:tmpl w:val="D6FADF82"/>
    <w:lvl w:ilvl="0" w:tplc="4B56A4C6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75F07"/>
    <w:multiLevelType w:val="hybridMultilevel"/>
    <w:tmpl w:val="9BB04716"/>
    <w:lvl w:ilvl="0" w:tplc="6BD09B3A">
      <w:start w:val="1"/>
      <w:numFmt w:val="lowerLetter"/>
      <w:lvlText w:val="(%1)"/>
      <w:lvlJc w:val="left"/>
      <w:pPr>
        <w:ind w:left="416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98EA2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DA28F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92C42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EA1F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1B032D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6C697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F9C41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9D0C7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B61C15"/>
    <w:multiLevelType w:val="hybridMultilevel"/>
    <w:tmpl w:val="D9A08AE0"/>
    <w:lvl w:ilvl="0" w:tplc="36106338">
      <w:start w:val="3"/>
      <w:numFmt w:val="lowerLetter"/>
      <w:lvlText w:val="%1)"/>
      <w:lvlJc w:val="left"/>
      <w:pPr>
        <w:ind w:left="272"/>
      </w:pPr>
      <w:rPr>
        <w:rFonts w:ascii="Arial" w:eastAsia="Arial" w:hAnsi="Arial" w:cs="Arial"/>
        <w:b w:val="0"/>
        <w:i w:val="0"/>
        <w:strike w:val="0"/>
        <w:dstrike w:val="0"/>
        <w:color w:val="auto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3B4CD00">
      <w:start w:val="1"/>
      <w:numFmt w:val="lowerLetter"/>
      <w:lvlText w:val="%2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3546D42">
      <w:start w:val="1"/>
      <w:numFmt w:val="lowerRoman"/>
      <w:lvlText w:val="%3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7D6C9BC">
      <w:start w:val="1"/>
      <w:numFmt w:val="decimal"/>
      <w:lvlText w:val="%4"/>
      <w:lvlJc w:val="left"/>
      <w:pPr>
        <w:ind w:left="3946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35C86BC">
      <w:start w:val="1"/>
      <w:numFmt w:val="lowerLetter"/>
      <w:lvlText w:val="%5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39E2A76">
      <w:start w:val="1"/>
      <w:numFmt w:val="lowerRoman"/>
      <w:lvlText w:val="%6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4CA8FD2">
      <w:start w:val="1"/>
      <w:numFmt w:val="decimal"/>
      <w:lvlText w:val="%7"/>
      <w:lvlJc w:val="left"/>
      <w:pPr>
        <w:ind w:left="6106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A22050A">
      <w:start w:val="1"/>
      <w:numFmt w:val="lowerLetter"/>
      <w:lvlText w:val="%8"/>
      <w:lvlJc w:val="left"/>
      <w:pPr>
        <w:ind w:left="6826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1A06514">
      <w:start w:val="1"/>
      <w:numFmt w:val="lowerRoman"/>
      <w:lvlText w:val="%9"/>
      <w:lvlJc w:val="left"/>
      <w:pPr>
        <w:ind w:left="7546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20223444">
    <w:abstractNumId w:val="7"/>
  </w:num>
  <w:num w:numId="2" w16cid:durableId="895051441">
    <w:abstractNumId w:val="0"/>
  </w:num>
  <w:num w:numId="3" w16cid:durableId="1629388135">
    <w:abstractNumId w:val="2"/>
  </w:num>
  <w:num w:numId="4" w16cid:durableId="134302686">
    <w:abstractNumId w:val="1"/>
  </w:num>
  <w:num w:numId="5" w16cid:durableId="486283834">
    <w:abstractNumId w:val="3"/>
  </w:num>
  <w:num w:numId="6" w16cid:durableId="589044700">
    <w:abstractNumId w:val="6"/>
  </w:num>
  <w:num w:numId="7" w16cid:durableId="1224412644">
    <w:abstractNumId w:val="4"/>
  </w:num>
  <w:num w:numId="8" w16cid:durableId="210260427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568"/>
    <w:rsid w:val="000151F5"/>
    <w:rsid w:val="00023066"/>
    <w:rsid w:val="001504EE"/>
    <w:rsid w:val="00170078"/>
    <w:rsid w:val="001C162C"/>
    <w:rsid w:val="001F1537"/>
    <w:rsid w:val="00213F93"/>
    <w:rsid w:val="002166C8"/>
    <w:rsid w:val="00221E34"/>
    <w:rsid w:val="002C38A2"/>
    <w:rsid w:val="00396AD6"/>
    <w:rsid w:val="004F79B0"/>
    <w:rsid w:val="00531182"/>
    <w:rsid w:val="005643C2"/>
    <w:rsid w:val="00590E63"/>
    <w:rsid w:val="00604D0C"/>
    <w:rsid w:val="00610743"/>
    <w:rsid w:val="00671362"/>
    <w:rsid w:val="00673ABE"/>
    <w:rsid w:val="00693F6C"/>
    <w:rsid w:val="006D5997"/>
    <w:rsid w:val="006F1A45"/>
    <w:rsid w:val="006F7CB9"/>
    <w:rsid w:val="007172BF"/>
    <w:rsid w:val="00747AAF"/>
    <w:rsid w:val="007E2C99"/>
    <w:rsid w:val="00835E19"/>
    <w:rsid w:val="008A027E"/>
    <w:rsid w:val="008C0CBA"/>
    <w:rsid w:val="009116BA"/>
    <w:rsid w:val="00917252"/>
    <w:rsid w:val="00933528"/>
    <w:rsid w:val="00935457"/>
    <w:rsid w:val="009545AD"/>
    <w:rsid w:val="00973921"/>
    <w:rsid w:val="009D6876"/>
    <w:rsid w:val="009F2562"/>
    <w:rsid w:val="00A00CCB"/>
    <w:rsid w:val="00A435E2"/>
    <w:rsid w:val="00B10799"/>
    <w:rsid w:val="00B51FDB"/>
    <w:rsid w:val="00B65E98"/>
    <w:rsid w:val="00BC470E"/>
    <w:rsid w:val="00C1444B"/>
    <w:rsid w:val="00C2611C"/>
    <w:rsid w:val="00CD0568"/>
    <w:rsid w:val="00CF38FE"/>
    <w:rsid w:val="00D016A9"/>
    <w:rsid w:val="00D0557B"/>
    <w:rsid w:val="00D05728"/>
    <w:rsid w:val="00DB23F7"/>
    <w:rsid w:val="00DE7D76"/>
    <w:rsid w:val="00E33BF0"/>
    <w:rsid w:val="00E37BBE"/>
    <w:rsid w:val="00E74C80"/>
    <w:rsid w:val="00EA2109"/>
    <w:rsid w:val="00EC3272"/>
    <w:rsid w:val="00EF1CF3"/>
    <w:rsid w:val="00F61DA9"/>
    <w:rsid w:val="00F62DB9"/>
    <w:rsid w:val="00FC495C"/>
    <w:rsid w:val="04998C2D"/>
    <w:rsid w:val="20002D1D"/>
    <w:rsid w:val="21F2326E"/>
    <w:rsid w:val="2B16C575"/>
    <w:rsid w:val="2DFC0F2D"/>
    <w:rsid w:val="2F97DF8E"/>
    <w:rsid w:val="4409C926"/>
    <w:rsid w:val="4E33A7E3"/>
    <w:rsid w:val="4FCA5BFF"/>
    <w:rsid w:val="5CF691DD"/>
    <w:rsid w:val="75A0B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0A6DE0"/>
  <w15:docId w15:val="{5E8F36F5-4C13-4C02-AF61-116BAB43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9" w:line="258" w:lineRule="auto"/>
      <w:ind w:left="10" w:right="24" w:hanging="10"/>
      <w:jc w:val="both"/>
    </w:pPr>
    <w:rPr>
      <w:rFonts w:ascii="Arial" w:eastAsia="Arial" w:hAnsi="Arial" w:cs="Arial"/>
      <w:color w:val="FF0000"/>
      <w:sz w:val="21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09" w:line="258" w:lineRule="auto"/>
      <w:ind w:left="10" w:right="24" w:hanging="10"/>
      <w:jc w:val="both"/>
      <w:outlineLvl w:val="0"/>
    </w:pPr>
    <w:rPr>
      <w:rFonts w:ascii="Arial" w:eastAsia="Arial" w:hAnsi="Arial" w:cs="Arial"/>
      <w:color w:val="FF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FF0000"/>
      <w:sz w:val="21"/>
    </w:rPr>
  </w:style>
  <w:style w:type="table" w:customStyle="1" w:styleId="TableGrid1">
    <w:name w:val="Table Gri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17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252"/>
    <w:rPr>
      <w:rFonts w:ascii="Arial" w:eastAsia="Arial" w:hAnsi="Arial" w:cs="Arial"/>
      <w:color w:val="FF0000"/>
      <w:sz w:val="21"/>
    </w:rPr>
  </w:style>
  <w:style w:type="paragraph" w:styleId="Footer">
    <w:name w:val="footer"/>
    <w:basedOn w:val="Normal"/>
    <w:link w:val="FooterChar"/>
    <w:uiPriority w:val="99"/>
    <w:unhideWhenUsed/>
    <w:rsid w:val="00917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252"/>
    <w:rPr>
      <w:rFonts w:ascii="Arial" w:eastAsia="Arial" w:hAnsi="Arial" w:cs="Arial"/>
      <w:color w:val="FF0000"/>
      <w:sz w:val="21"/>
    </w:rPr>
  </w:style>
  <w:style w:type="paragraph" w:styleId="ListParagraph">
    <w:name w:val="List Paragraph"/>
    <w:basedOn w:val="Normal"/>
    <w:uiPriority w:val="34"/>
    <w:qFormat/>
    <w:rsid w:val="00DE7D76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B65E98"/>
  </w:style>
  <w:style w:type="character" w:customStyle="1" w:styleId="eop">
    <w:name w:val="eop"/>
    <w:basedOn w:val="DefaultParagraphFont"/>
    <w:rsid w:val="00B65E98"/>
  </w:style>
  <w:style w:type="paragraph" w:styleId="Revision">
    <w:name w:val="Revision"/>
    <w:hidden/>
    <w:uiPriority w:val="99"/>
    <w:semiHidden/>
    <w:rsid w:val="00835E19"/>
    <w:pPr>
      <w:spacing w:after="0" w:line="240" w:lineRule="auto"/>
    </w:pPr>
    <w:rPr>
      <w:rFonts w:ascii="Arial" w:eastAsia="Arial" w:hAnsi="Arial" w:cs="Arial"/>
      <w:color w:val="FF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65AFC5-63E5-471C-B53B-73C90A300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E204C5-7A48-4BC6-8B07-C6311249B147}">
  <ds:schemaRefs>
    <ds:schemaRef ds:uri="http://schemas.microsoft.com/office/2006/metadata/properties"/>
    <ds:schemaRef ds:uri="http://schemas.microsoft.com/office/infopath/2007/PartnerControls"/>
    <ds:schemaRef ds:uri="dec74c4c-1639-4502-8f90-b4ce03410dfb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56787043-D69F-4B04-B28E-DAB1F02512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(ESO), Nisar</dc:creator>
  <cp:keywords/>
  <cp:lastModifiedBy>Lizzie Timmins (NESO)</cp:lastModifiedBy>
  <cp:revision>51</cp:revision>
  <cp:lastPrinted>2021-09-24T10:49:00Z</cp:lastPrinted>
  <dcterms:created xsi:type="dcterms:W3CDTF">2021-03-26T21:29:00Z</dcterms:created>
  <dcterms:modified xsi:type="dcterms:W3CDTF">2025-04-03T09:41:00Z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