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4B8DE1A0"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AB2570">
        <w:trPr>
          <w:cantSplit/>
          <w:trHeight w:val="2332"/>
        </w:trPr>
        <w:tc>
          <w:tcPr>
            <w:tcW w:w="2884"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AB2570">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AB2570">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AB2570" w:rsidRPr="007E0B31" w14:paraId="79BEC044" w14:textId="77777777" w:rsidTr="00AB2570">
        <w:trPr>
          <w:cantSplit/>
          <w:ins w:id="0" w:author="Rebecca Scott (NESO)" w:date="2025-03-18T17:09:00Z" w16du:dateUtc="2025-03-18T17:09:00Z"/>
        </w:trPr>
        <w:tc>
          <w:tcPr>
            <w:tcW w:w="2884" w:type="dxa"/>
          </w:tcPr>
          <w:p w14:paraId="711CB868" w14:textId="5842C41E" w:rsidR="00AB2570" w:rsidRPr="00790BD9" w:rsidRDefault="00AB2570" w:rsidP="00AB2570">
            <w:pPr>
              <w:pStyle w:val="Arial11Bold"/>
              <w:rPr>
                <w:ins w:id="1" w:author="Rebecca Scott (NESO)" w:date="2025-03-18T17:09:00Z" w16du:dateUtc="2025-03-18T17:09:00Z"/>
                <w:rFonts w:cs="Arial"/>
              </w:rPr>
            </w:pPr>
            <w:ins w:id="2" w:author="Rebecca Scott (NESO)" w:date="2025-03-18T17:10:00Z" w16du:dateUtc="2025-03-18T17:10:00Z">
              <w:r w:rsidRPr="00790BD9">
                <w:t>Activation Schedules</w:t>
              </w:r>
            </w:ins>
          </w:p>
        </w:tc>
        <w:tc>
          <w:tcPr>
            <w:tcW w:w="6634" w:type="dxa"/>
          </w:tcPr>
          <w:p w14:paraId="75DB50FC" w14:textId="146AA744" w:rsidR="00AB2570" w:rsidRPr="007E0B31" w:rsidRDefault="00AB2570" w:rsidP="00AB2570">
            <w:pPr>
              <w:pStyle w:val="TableArial11"/>
              <w:rPr>
                <w:ins w:id="3" w:author="Rebecca Scott (NESO)" w:date="2025-03-18T17:09:00Z" w16du:dateUtc="2025-03-18T17:09:00Z"/>
                <w:rFonts w:cs="Arial"/>
              </w:rPr>
            </w:pPr>
            <w:ins w:id="4" w:author="Rebecca Scott (NESO)" w:date="2025-03-18T17:10:00Z" w16du:dateUtc="2025-03-18T17:10:00Z">
              <w:r>
                <w:rPr>
                  <w:bCs/>
                </w:rPr>
                <w:t xml:space="preserve">The detailed instruction sent from </w:t>
              </w:r>
              <w:r>
                <w:rPr>
                  <w:b/>
                </w:rPr>
                <w:t>The Company</w:t>
              </w:r>
              <w:r>
                <w:rPr>
                  <w:bCs/>
                </w:rPr>
                <w:t xml:space="preserve"> to </w:t>
              </w:r>
              <w:r>
                <w:rPr>
                  <w:b/>
                </w:rPr>
                <w:t>Network Operators</w:t>
              </w:r>
              <w:r>
                <w:rPr>
                  <w:bCs/>
                </w:rPr>
                <w:t xml:space="preserve"> when the </w:t>
              </w:r>
              <w:r>
                <w:rPr>
                  <w:b/>
                </w:rPr>
                <w:t>Demand Control Rotation Protocol</w:t>
              </w:r>
              <w:r>
                <w:rPr>
                  <w:bCs/>
                </w:rPr>
                <w:t xml:space="preserve"> is activated. This includes what </w:t>
              </w:r>
              <w:r>
                <w:rPr>
                  <w:b/>
                </w:rPr>
                <w:t xml:space="preserve">Load Blocks </w:t>
              </w:r>
              <w:r w:rsidRPr="008B5644">
                <w:rPr>
                  <w:bCs/>
                </w:rPr>
                <w:t>are</w:t>
              </w:r>
              <w:r>
                <w:rPr>
                  <w:bCs/>
                </w:rPr>
                <w:t xml:space="preserve"> to be disconnected and at what time.  </w:t>
              </w:r>
            </w:ins>
          </w:p>
        </w:tc>
      </w:tr>
      <w:tr w:rsidR="00AB2570" w:rsidRPr="007E0B31" w14:paraId="4D95138A" w14:textId="77777777" w:rsidTr="00AB2570">
        <w:trPr>
          <w:cantSplit/>
          <w:trHeight w:val="2225"/>
        </w:trPr>
        <w:tc>
          <w:tcPr>
            <w:tcW w:w="2884" w:type="dxa"/>
          </w:tcPr>
          <w:p w14:paraId="1F19698C" w14:textId="77777777" w:rsidR="00AB2570" w:rsidRDefault="00AB2570" w:rsidP="00AB2570">
            <w:pPr>
              <w:pStyle w:val="Arial11Bold"/>
              <w:rPr>
                <w:rFonts w:cs="Arial"/>
              </w:rPr>
            </w:pPr>
            <w:r w:rsidRPr="002510FF">
              <w:rPr>
                <w:rFonts w:cs="Arial"/>
              </w:rPr>
              <w:lastRenderedPageBreak/>
              <w:t>Active Control Based Droop Power</w:t>
            </w:r>
          </w:p>
          <w:p w14:paraId="7C3A898C" w14:textId="77777777" w:rsidR="00AB2570" w:rsidRPr="0000506B" w:rsidRDefault="00AB2570" w:rsidP="00AB2570"/>
          <w:p w14:paraId="783D0925" w14:textId="77777777" w:rsidR="00AB2570" w:rsidRPr="00C63FF2" w:rsidRDefault="00AB2570" w:rsidP="00AB2570"/>
          <w:p w14:paraId="5ED32A2C" w14:textId="77777777" w:rsidR="00AB2570" w:rsidRPr="00C63FF2" w:rsidRDefault="00AB2570" w:rsidP="00AB2570"/>
          <w:p w14:paraId="04F88A02" w14:textId="77777777" w:rsidR="00AB2570" w:rsidRPr="00C63FF2" w:rsidRDefault="00AB2570" w:rsidP="00AB2570"/>
          <w:p w14:paraId="3763DB9B" w14:textId="77777777" w:rsidR="00AB2570" w:rsidRPr="00C63FF2" w:rsidRDefault="00AB2570" w:rsidP="00AB2570"/>
          <w:p w14:paraId="6E414EB5" w14:textId="77777777" w:rsidR="00AB2570" w:rsidRPr="00C63FF2" w:rsidRDefault="00AB2570" w:rsidP="00AB2570"/>
          <w:p w14:paraId="21919233" w14:textId="77777777" w:rsidR="00AB2570" w:rsidRDefault="00AB2570" w:rsidP="00AB2570">
            <w:pPr>
              <w:rPr>
                <w:rFonts w:cs="Arial"/>
                <w:b/>
              </w:rPr>
            </w:pPr>
          </w:p>
          <w:p w14:paraId="3B59B239" w14:textId="77777777" w:rsidR="00AB2570" w:rsidRPr="009E636C" w:rsidRDefault="00AB2570" w:rsidP="00AB2570">
            <w:pPr>
              <w:rPr>
                <w:rFonts w:cs="Arial"/>
              </w:rPr>
            </w:pPr>
          </w:p>
          <w:p w14:paraId="3C11FF80" w14:textId="77777777" w:rsidR="00AB2570" w:rsidRPr="009E636C" w:rsidRDefault="00AB2570" w:rsidP="00AB2570">
            <w:pPr>
              <w:rPr>
                <w:rFonts w:cs="Arial"/>
              </w:rPr>
            </w:pPr>
          </w:p>
          <w:p w14:paraId="6BA176A7" w14:textId="77777777" w:rsidR="00AB2570" w:rsidRPr="009E636C" w:rsidRDefault="00AB2570" w:rsidP="00AB2570">
            <w:pPr>
              <w:rPr>
                <w:rFonts w:cs="Arial"/>
              </w:rPr>
            </w:pPr>
          </w:p>
          <w:p w14:paraId="5CA9520D" w14:textId="77777777" w:rsidR="00AB2570" w:rsidRPr="009E636C" w:rsidRDefault="00AB2570" w:rsidP="00AB2570">
            <w:pPr>
              <w:rPr>
                <w:rFonts w:cs="Arial"/>
              </w:rPr>
            </w:pPr>
          </w:p>
          <w:p w14:paraId="13AD33D2" w14:textId="77777777" w:rsidR="00AB2570" w:rsidRPr="009E636C" w:rsidRDefault="00AB2570" w:rsidP="00AB2570">
            <w:pPr>
              <w:rPr>
                <w:rFonts w:cs="Arial"/>
              </w:rPr>
            </w:pPr>
          </w:p>
          <w:p w14:paraId="6A74D5C2" w14:textId="77777777" w:rsidR="00AB2570" w:rsidRPr="009E636C" w:rsidRDefault="00AB2570" w:rsidP="00AB2570">
            <w:pPr>
              <w:rPr>
                <w:rFonts w:cs="Arial"/>
              </w:rPr>
            </w:pPr>
          </w:p>
          <w:p w14:paraId="7543A37D" w14:textId="77777777" w:rsidR="00AB2570" w:rsidRPr="009E636C" w:rsidRDefault="00AB2570" w:rsidP="00AB2570">
            <w:pPr>
              <w:rPr>
                <w:rFonts w:cs="Arial"/>
              </w:rPr>
            </w:pPr>
          </w:p>
          <w:p w14:paraId="4AE7B6E2" w14:textId="77777777" w:rsidR="00AB2570" w:rsidRPr="009E636C" w:rsidRDefault="00AB2570" w:rsidP="00AB2570">
            <w:pPr>
              <w:rPr>
                <w:rFonts w:cs="Arial"/>
              </w:rPr>
            </w:pPr>
          </w:p>
          <w:p w14:paraId="1745DD37" w14:textId="77777777" w:rsidR="00AB2570" w:rsidRPr="009E636C" w:rsidRDefault="00AB2570" w:rsidP="00AB2570">
            <w:pPr>
              <w:rPr>
                <w:rFonts w:cs="Arial"/>
              </w:rPr>
            </w:pPr>
          </w:p>
          <w:p w14:paraId="4BA5BF1D" w14:textId="77777777" w:rsidR="00AB2570" w:rsidRPr="009E636C" w:rsidRDefault="00AB2570" w:rsidP="00AB2570">
            <w:pPr>
              <w:rPr>
                <w:rFonts w:cs="Arial"/>
              </w:rPr>
            </w:pPr>
          </w:p>
          <w:p w14:paraId="42BB4C3C" w14:textId="77777777" w:rsidR="00AB2570" w:rsidRPr="009E636C" w:rsidRDefault="00AB2570" w:rsidP="00AB2570">
            <w:pPr>
              <w:rPr>
                <w:rFonts w:cs="Arial"/>
              </w:rPr>
            </w:pPr>
          </w:p>
          <w:p w14:paraId="119EB514" w14:textId="77777777" w:rsidR="00AB2570" w:rsidRPr="009E636C" w:rsidRDefault="00AB2570" w:rsidP="00AB2570">
            <w:pPr>
              <w:rPr>
                <w:rFonts w:cs="Arial"/>
              </w:rPr>
            </w:pPr>
          </w:p>
          <w:p w14:paraId="50A89025" w14:textId="77777777" w:rsidR="00AB2570" w:rsidRPr="009E636C" w:rsidRDefault="00AB2570" w:rsidP="00AB2570">
            <w:pPr>
              <w:rPr>
                <w:rFonts w:cs="Arial"/>
              </w:rPr>
            </w:pPr>
          </w:p>
          <w:p w14:paraId="60B2B0BE" w14:textId="77777777" w:rsidR="00AB2570" w:rsidRPr="009E636C" w:rsidRDefault="00AB2570" w:rsidP="00AB2570">
            <w:pPr>
              <w:rPr>
                <w:rFonts w:cs="Arial"/>
              </w:rPr>
            </w:pPr>
          </w:p>
          <w:p w14:paraId="46A6C6C8" w14:textId="77777777" w:rsidR="00AB2570" w:rsidRPr="009E636C" w:rsidRDefault="00AB2570" w:rsidP="00AB2570">
            <w:pPr>
              <w:rPr>
                <w:rFonts w:cs="Arial"/>
              </w:rPr>
            </w:pPr>
          </w:p>
          <w:p w14:paraId="26A66912" w14:textId="77777777" w:rsidR="00AB2570" w:rsidRPr="009E636C" w:rsidRDefault="00AB2570" w:rsidP="00AB2570">
            <w:pPr>
              <w:rPr>
                <w:rFonts w:cs="Arial"/>
              </w:rPr>
            </w:pPr>
          </w:p>
          <w:p w14:paraId="47C83E27" w14:textId="77777777" w:rsidR="00AB2570" w:rsidRPr="009E636C" w:rsidRDefault="00AB2570" w:rsidP="00AB2570">
            <w:pPr>
              <w:rPr>
                <w:rFonts w:cs="Arial"/>
              </w:rPr>
            </w:pPr>
          </w:p>
          <w:p w14:paraId="2DEE979F" w14:textId="77777777" w:rsidR="00AB2570" w:rsidRPr="009E636C" w:rsidRDefault="00AB2570" w:rsidP="00AB2570">
            <w:pPr>
              <w:rPr>
                <w:rFonts w:cs="Arial"/>
              </w:rPr>
            </w:pPr>
          </w:p>
          <w:p w14:paraId="44A173E6" w14:textId="77777777" w:rsidR="00AB2570" w:rsidRPr="009E636C" w:rsidRDefault="00AB2570" w:rsidP="00AB2570">
            <w:pPr>
              <w:rPr>
                <w:rFonts w:cs="Arial"/>
              </w:rPr>
            </w:pPr>
          </w:p>
          <w:p w14:paraId="61C07A96" w14:textId="77777777" w:rsidR="00AB2570" w:rsidRPr="009E636C" w:rsidRDefault="00AB2570" w:rsidP="00AB2570">
            <w:pPr>
              <w:rPr>
                <w:rFonts w:cs="Arial"/>
              </w:rPr>
            </w:pPr>
          </w:p>
          <w:p w14:paraId="1A3932BC" w14:textId="77777777" w:rsidR="00AB2570" w:rsidRPr="009E636C" w:rsidRDefault="00AB2570" w:rsidP="00AB2570">
            <w:pPr>
              <w:rPr>
                <w:rFonts w:cs="Arial"/>
              </w:rPr>
            </w:pPr>
          </w:p>
          <w:p w14:paraId="2BEF4013" w14:textId="77777777" w:rsidR="00AB2570" w:rsidRPr="009E636C" w:rsidRDefault="00AB2570" w:rsidP="00AB2570">
            <w:pPr>
              <w:rPr>
                <w:rFonts w:cs="Arial"/>
              </w:rPr>
            </w:pPr>
          </w:p>
          <w:p w14:paraId="2165C29C" w14:textId="77777777" w:rsidR="00AB2570" w:rsidRPr="009E636C" w:rsidRDefault="00AB2570" w:rsidP="00AB2570">
            <w:pPr>
              <w:rPr>
                <w:rFonts w:cs="Arial"/>
              </w:rPr>
            </w:pPr>
          </w:p>
          <w:p w14:paraId="69FA3154" w14:textId="77777777" w:rsidR="00AB2570" w:rsidRDefault="00AB2570" w:rsidP="00AB2570">
            <w:pPr>
              <w:rPr>
                <w:rFonts w:cs="Arial"/>
                <w:b/>
              </w:rPr>
            </w:pPr>
          </w:p>
          <w:p w14:paraId="6DE7EF8A" w14:textId="57E792DE" w:rsidR="00AB2570" w:rsidRPr="009E636C" w:rsidRDefault="00AB2570" w:rsidP="00AB2570">
            <w:pPr>
              <w:rPr>
                <w:rFonts w:cs="Arial"/>
              </w:rPr>
            </w:pPr>
          </w:p>
        </w:tc>
        <w:tc>
          <w:tcPr>
            <w:tcW w:w="6634" w:type="dxa"/>
          </w:tcPr>
          <w:p w14:paraId="79BE68FB" w14:textId="77777777" w:rsidR="00AB2570" w:rsidRPr="002510FF" w:rsidRDefault="00AB2570" w:rsidP="00AB2570">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AB2570" w:rsidRPr="002510FF" w:rsidRDefault="00AB2570" w:rsidP="00AB2570">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AB2570" w:rsidRPr="002510FF" w:rsidRDefault="00AB2570" w:rsidP="00AB257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AB2570" w:rsidRPr="007E0B31" w14:paraId="65980C45" w14:textId="77777777" w:rsidTr="00AB2570">
        <w:trPr>
          <w:cantSplit/>
        </w:trPr>
        <w:tc>
          <w:tcPr>
            <w:tcW w:w="2884" w:type="dxa"/>
          </w:tcPr>
          <w:p w14:paraId="7D357C64" w14:textId="77777777" w:rsidR="00AB2570" w:rsidRDefault="00AB2570" w:rsidP="00AB2570">
            <w:pPr>
              <w:pStyle w:val="Arial11Bold"/>
              <w:rPr>
                <w:rFonts w:cs="Arial"/>
              </w:rPr>
            </w:pPr>
            <w:r w:rsidRPr="002510FF">
              <w:rPr>
                <w:rFonts w:cs="Arial"/>
              </w:rPr>
              <w:t>Active Control Based Power</w:t>
            </w:r>
          </w:p>
          <w:p w14:paraId="6D0CE641" w14:textId="77777777" w:rsidR="00AB2570" w:rsidRPr="009E636C" w:rsidRDefault="00AB2570" w:rsidP="00AB2570"/>
          <w:p w14:paraId="0FA8170E" w14:textId="77777777" w:rsidR="00AB2570" w:rsidRPr="009E636C" w:rsidRDefault="00AB2570" w:rsidP="00AB2570"/>
          <w:p w14:paraId="2FFEA2A1" w14:textId="77777777" w:rsidR="00AB2570" w:rsidRPr="009E636C" w:rsidRDefault="00AB2570" w:rsidP="00AB2570"/>
          <w:p w14:paraId="7F8A47EB" w14:textId="77777777" w:rsidR="00AB2570" w:rsidRPr="009E636C" w:rsidRDefault="00AB2570" w:rsidP="00AB2570"/>
          <w:p w14:paraId="539A5815" w14:textId="77777777" w:rsidR="00AB2570" w:rsidRPr="009E636C" w:rsidRDefault="00AB2570" w:rsidP="00AB2570"/>
          <w:p w14:paraId="0EC18A57" w14:textId="77777777" w:rsidR="00AB2570" w:rsidRPr="009E636C" w:rsidRDefault="00AB2570" w:rsidP="00AB2570"/>
          <w:p w14:paraId="329FCDB3" w14:textId="77777777" w:rsidR="00AB2570" w:rsidRPr="009E636C" w:rsidRDefault="00AB2570" w:rsidP="00AB2570"/>
          <w:p w14:paraId="09860099" w14:textId="77777777" w:rsidR="00AB2570" w:rsidRPr="009E636C" w:rsidRDefault="00AB2570" w:rsidP="00AB2570"/>
          <w:p w14:paraId="2B6CB37B" w14:textId="77777777" w:rsidR="00AB2570" w:rsidRPr="009E636C" w:rsidRDefault="00AB2570" w:rsidP="00AB2570"/>
          <w:p w14:paraId="7EDEA2A9" w14:textId="77777777" w:rsidR="00AB2570" w:rsidRPr="009E636C" w:rsidRDefault="00AB2570" w:rsidP="00AB2570"/>
          <w:p w14:paraId="7F30EAB1" w14:textId="77777777" w:rsidR="00AB2570" w:rsidRPr="009E636C" w:rsidRDefault="00AB2570" w:rsidP="00AB2570"/>
          <w:p w14:paraId="633994AF" w14:textId="77777777" w:rsidR="00AB2570" w:rsidRPr="009E636C" w:rsidRDefault="00AB2570" w:rsidP="00AB2570"/>
          <w:p w14:paraId="1F7F424E" w14:textId="77777777" w:rsidR="00AB2570" w:rsidRPr="009E636C" w:rsidRDefault="00AB2570" w:rsidP="00AB2570"/>
          <w:p w14:paraId="0277F709" w14:textId="77777777" w:rsidR="00AB2570" w:rsidRPr="009E636C" w:rsidRDefault="00AB2570" w:rsidP="00AB2570"/>
          <w:p w14:paraId="4E55CA8B" w14:textId="77777777" w:rsidR="00AB2570" w:rsidRPr="009E636C" w:rsidRDefault="00AB2570" w:rsidP="00AB2570"/>
          <w:p w14:paraId="0736BBEC" w14:textId="77777777" w:rsidR="00AB2570" w:rsidRPr="009E636C" w:rsidRDefault="00AB2570" w:rsidP="00AB2570"/>
          <w:p w14:paraId="34BA0D8F" w14:textId="77777777" w:rsidR="00AB2570" w:rsidRPr="009E636C" w:rsidRDefault="00AB2570" w:rsidP="00AB2570"/>
          <w:p w14:paraId="7F2715F6" w14:textId="77777777" w:rsidR="00AB2570" w:rsidRPr="009E636C" w:rsidRDefault="00AB2570" w:rsidP="00AB2570"/>
          <w:p w14:paraId="3C4D2F3C" w14:textId="77777777" w:rsidR="00AB2570" w:rsidRPr="009E636C" w:rsidRDefault="00AB2570" w:rsidP="00AB2570"/>
          <w:p w14:paraId="14EC6528" w14:textId="77777777" w:rsidR="00AB2570" w:rsidRPr="009E636C" w:rsidRDefault="00AB2570" w:rsidP="00AB2570"/>
          <w:p w14:paraId="0983B1F7" w14:textId="77777777" w:rsidR="00AB2570" w:rsidRPr="009E636C" w:rsidRDefault="00AB2570" w:rsidP="00AB2570"/>
          <w:p w14:paraId="39F3DB90" w14:textId="77777777" w:rsidR="00AB2570" w:rsidRDefault="00AB2570" w:rsidP="00AB2570"/>
          <w:p w14:paraId="7EE98B8A" w14:textId="77777777" w:rsidR="00AB2570" w:rsidRPr="00DA6DF3" w:rsidRDefault="00AB2570" w:rsidP="00AB2570"/>
          <w:p w14:paraId="52E0AE0D" w14:textId="4BF17789" w:rsidR="00AB2570" w:rsidRPr="00DA6DF3" w:rsidRDefault="00AB2570" w:rsidP="00AB2570">
            <w:pPr>
              <w:jc w:val="center"/>
            </w:pPr>
          </w:p>
        </w:tc>
        <w:tc>
          <w:tcPr>
            <w:tcW w:w="6634" w:type="dxa"/>
          </w:tcPr>
          <w:p w14:paraId="3BE0743B" w14:textId="54BB36B9" w:rsidR="00AB2570" w:rsidRPr="002510FF" w:rsidRDefault="00AB2570" w:rsidP="00AB2570">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Pr="002510FF">
              <w:rPr>
                <w:rFonts w:cs="Arial"/>
                <w:bCs/>
              </w:rPr>
              <w:t>.</w:t>
            </w:r>
          </w:p>
          <w:p w14:paraId="2CD7C2BB" w14:textId="77777777" w:rsidR="00AB2570" w:rsidRPr="002510FF" w:rsidRDefault="00AB2570" w:rsidP="00AB2570">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AB2570" w:rsidRPr="002510FF" w:rsidRDefault="00AB2570" w:rsidP="00AB2570">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AB2570" w:rsidRPr="002510FF" w:rsidRDefault="00AB2570" w:rsidP="00AB2570">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AB2570" w:rsidRPr="002A73E9" w:rsidRDefault="00AB2570" w:rsidP="00AB2570">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AB2570" w:rsidRPr="003A6B20" w14:paraId="016A1039" w14:textId="77777777" w:rsidTr="00AB2570">
        <w:trPr>
          <w:cantSplit/>
        </w:trPr>
        <w:tc>
          <w:tcPr>
            <w:tcW w:w="2884" w:type="dxa"/>
          </w:tcPr>
          <w:p w14:paraId="3F5B1A91" w14:textId="5F634628" w:rsidR="00AB2570" w:rsidRPr="003A6B20" w:rsidRDefault="00AB2570" w:rsidP="00AB2570">
            <w:pPr>
              <w:pStyle w:val="Arial11Bold"/>
              <w:rPr>
                <w:rFonts w:cs="Arial"/>
              </w:rPr>
            </w:pPr>
            <w:r w:rsidRPr="002510FF">
              <w:rPr>
                <w:rFonts w:cs="Arial"/>
              </w:rPr>
              <w:lastRenderedPageBreak/>
              <w:t>Active Damping Power</w:t>
            </w:r>
          </w:p>
        </w:tc>
        <w:tc>
          <w:tcPr>
            <w:tcW w:w="6634" w:type="dxa"/>
          </w:tcPr>
          <w:p w14:paraId="7E87483D" w14:textId="77777777" w:rsidR="00AB2570" w:rsidRPr="002510FF" w:rsidRDefault="00AB2570" w:rsidP="00AB257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AB2570" w:rsidRPr="002510FF" w:rsidRDefault="00AB2570" w:rsidP="00AB2570">
            <w:pPr>
              <w:pStyle w:val="Default"/>
              <w:jc w:val="both"/>
              <w:rPr>
                <w:color w:val="auto"/>
                <w:sz w:val="20"/>
                <w:szCs w:val="20"/>
              </w:rPr>
            </w:pPr>
          </w:p>
          <w:p w14:paraId="2DC047CE" w14:textId="77777777" w:rsidR="00AB2570" w:rsidRPr="002510FF" w:rsidRDefault="00AB2570" w:rsidP="00AB257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AB2570" w:rsidRPr="002510FF" w:rsidRDefault="00AB2570" w:rsidP="00AB2570">
            <w:pPr>
              <w:pStyle w:val="Default"/>
              <w:jc w:val="both"/>
              <w:rPr>
                <w:color w:val="auto"/>
                <w:sz w:val="20"/>
                <w:szCs w:val="20"/>
              </w:rPr>
            </w:pPr>
          </w:p>
          <w:p w14:paraId="25171414" w14:textId="51706D5F" w:rsidR="00AB2570" w:rsidRPr="003A6B20" w:rsidRDefault="00AB2570" w:rsidP="00AB257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AB2570" w:rsidRPr="007E0B31" w14:paraId="0F435E93" w14:textId="77777777" w:rsidTr="00AB2570">
        <w:trPr>
          <w:cantSplit/>
        </w:trPr>
        <w:tc>
          <w:tcPr>
            <w:tcW w:w="2884" w:type="dxa"/>
          </w:tcPr>
          <w:p w14:paraId="77C5F929" w14:textId="77777777" w:rsidR="00AB2570" w:rsidRPr="007E0B31" w:rsidRDefault="00AB2570" w:rsidP="00AB2570">
            <w:pPr>
              <w:pStyle w:val="Arial11Bold"/>
              <w:rPr>
                <w:rFonts w:cs="Arial"/>
              </w:rPr>
            </w:pPr>
            <w:r w:rsidRPr="007E0B31">
              <w:rPr>
                <w:rFonts w:cs="Arial"/>
              </w:rPr>
              <w:t>Active Energy</w:t>
            </w:r>
          </w:p>
        </w:tc>
        <w:tc>
          <w:tcPr>
            <w:tcW w:w="6634" w:type="dxa"/>
          </w:tcPr>
          <w:p w14:paraId="00F48426" w14:textId="77777777" w:rsidR="00AB2570" w:rsidRPr="007E0B31" w:rsidRDefault="00AB2570" w:rsidP="00AB2570">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AB2570" w:rsidRPr="007E0B31" w:rsidRDefault="00AB2570" w:rsidP="00AB2570">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AB2570" w:rsidRPr="007E0B31" w:rsidRDefault="00AB2570" w:rsidP="00AB2570">
            <w:pPr>
              <w:pStyle w:val="TableArial11"/>
              <w:rPr>
                <w:rFonts w:cs="Arial"/>
              </w:rPr>
            </w:pPr>
            <w:r w:rsidRPr="007E0B31">
              <w:rPr>
                <w:rFonts w:cs="Arial"/>
              </w:rPr>
              <w:t>1000 kWh = 1 MWh</w:t>
            </w:r>
          </w:p>
          <w:p w14:paraId="3827D9ED" w14:textId="77777777" w:rsidR="00AB2570" w:rsidRPr="007E0B31" w:rsidRDefault="00AB2570" w:rsidP="00AB2570">
            <w:pPr>
              <w:pStyle w:val="TableArial11"/>
              <w:rPr>
                <w:rFonts w:cs="Arial"/>
              </w:rPr>
            </w:pPr>
            <w:r w:rsidRPr="007E0B31">
              <w:rPr>
                <w:rFonts w:cs="Arial"/>
              </w:rPr>
              <w:t>1000 MWh = 1 GWh</w:t>
            </w:r>
          </w:p>
          <w:p w14:paraId="6BE0199C" w14:textId="77777777" w:rsidR="00AB2570" w:rsidRPr="007E0B31" w:rsidRDefault="00AB2570" w:rsidP="00AB2570">
            <w:pPr>
              <w:pStyle w:val="TableArial11"/>
              <w:rPr>
                <w:rFonts w:cs="Arial"/>
              </w:rPr>
            </w:pPr>
            <w:r w:rsidRPr="007E0B31">
              <w:rPr>
                <w:rFonts w:cs="Arial"/>
              </w:rPr>
              <w:t>1000 GWh = 1 TWh</w:t>
            </w:r>
          </w:p>
        </w:tc>
      </w:tr>
      <w:tr w:rsidR="00AB2570" w:rsidRPr="007E0B31" w14:paraId="3525CE58" w14:textId="77777777" w:rsidTr="00AB2570">
        <w:trPr>
          <w:cantSplit/>
        </w:trPr>
        <w:tc>
          <w:tcPr>
            <w:tcW w:w="2884" w:type="dxa"/>
          </w:tcPr>
          <w:p w14:paraId="460097AA" w14:textId="2AA2C51A" w:rsidR="00AB2570" w:rsidRPr="005249BB" w:rsidRDefault="00AB2570" w:rsidP="00AB2570">
            <w:pPr>
              <w:pStyle w:val="Arial11Bold"/>
              <w:rPr>
                <w:rFonts w:cs="Arial"/>
              </w:rPr>
            </w:pPr>
            <w:r w:rsidRPr="002510FF">
              <w:rPr>
                <w:rFonts w:eastAsiaTheme="minorHAnsi" w:cs="Arial"/>
                <w:snapToGrid/>
              </w:rPr>
              <w:t>Active Frequency Response Power</w:t>
            </w:r>
          </w:p>
        </w:tc>
        <w:tc>
          <w:tcPr>
            <w:tcW w:w="6634" w:type="dxa"/>
          </w:tcPr>
          <w:p w14:paraId="417030AA" w14:textId="77777777" w:rsidR="00AB2570" w:rsidRPr="002510FF" w:rsidRDefault="00AB2570" w:rsidP="00AB2570">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AB2570" w:rsidRPr="002510FF" w:rsidRDefault="00AB2570" w:rsidP="00AB2570">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AB2570" w:rsidRPr="002510FF" w:rsidRDefault="00AB2570" w:rsidP="00AB2570">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AB2570" w:rsidRPr="00052975" w:rsidRDefault="00AB2570" w:rsidP="00AB2570">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AB2570" w:rsidRPr="007E0B31" w14:paraId="3D5F916F" w14:textId="77777777" w:rsidTr="00AB2570">
        <w:trPr>
          <w:cantSplit/>
        </w:trPr>
        <w:tc>
          <w:tcPr>
            <w:tcW w:w="2884" w:type="dxa"/>
          </w:tcPr>
          <w:p w14:paraId="7F8C68B1" w14:textId="5B76410E" w:rsidR="00AB2570" w:rsidRPr="0026133D" w:rsidRDefault="00AB2570" w:rsidP="00AB2570">
            <w:pPr>
              <w:pStyle w:val="Arial11Bold"/>
              <w:rPr>
                <w:rFonts w:cs="Arial"/>
              </w:rPr>
            </w:pPr>
            <w:r w:rsidRPr="002510FF">
              <w:rPr>
                <w:rFonts w:cs="Arial"/>
              </w:rPr>
              <w:t>Active Inertia Power</w:t>
            </w:r>
          </w:p>
        </w:tc>
        <w:tc>
          <w:tcPr>
            <w:tcW w:w="6634" w:type="dxa"/>
          </w:tcPr>
          <w:p w14:paraId="62AAA49A" w14:textId="77777777" w:rsidR="00AB2570" w:rsidRPr="002510FF" w:rsidRDefault="00AB2570" w:rsidP="00AB2570">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AB2570" w:rsidRPr="002510FF" w:rsidRDefault="00AB2570" w:rsidP="00AB2570">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AB2570" w:rsidRPr="002510FF" w:rsidRDefault="00AB2570" w:rsidP="00AB2570">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AB2570" w:rsidRPr="002510FF" w:rsidRDefault="00AB2570" w:rsidP="00AB2570">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AB2570" w:rsidRPr="00052975" w:rsidRDefault="00AB2570" w:rsidP="00AB257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AB2570" w:rsidRPr="002E55AD" w14:paraId="720C3885" w14:textId="77777777" w:rsidTr="00AB2570">
        <w:trPr>
          <w:cantSplit/>
        </w:trPr>
        <w:tc>
          <w:tcPr>
            <w:tcW w:w="2884" w:type="dxa"/>
          </w:tcPr>
          <w:p w14:paraId="075B9103" w14:textId="0524198E" w:rsidR="00AB2570" w:rsidRPr="006C4D4A" w:rsidRDefault="00AB2570" w:rsidP="00AB2570">
            <w:pPr>
              <w:pStyle w:val="Arial11Bold"/>
              <w:rPr>
                <w:rFonts w:cs="Arial"/>
              </w:rPr>
            </w:pPr>
            <w:r w:rsidRPr="006C4D4A">
              <w:rPr>
                <w:rFonts w:cs="Arial"/>
              </w:rPr>
              <w:lastRenderedPageBreak/>
              <w:t>Active Phase Jump Power</w:t>
            </w:r>
          </w:p>
        </w:tc>
        <w:tc>
          <w:tcPr>
            <w:tcW w:w="6634" w:type="dxa"/>
          </w:tcPr>
          <w:p w14:paraId="54F50618" w14:textId="77777777" w:rsidR="00AB2570" w:rsidRPr="002510FF" w:rsidRDefault="00AB2570" w:rsidP="00AB2570">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AB2570" w:rsidRPr="002510FF" w:rsidRDefault="00AB2570" w:rsidP="00AB2570">
            <w:pPr>
              <w:pStyle w:val="Default"/>
              <w:jc w:val="both"/>
              <w:rPr>
                <w:color w:val="auto"/>
                <w:sz w:val="20"/>
                <w:szCs w:val="20"/>
              </w:rPr>
            </w:pPr>
          </w:p>
          <w:p w14:paraId="7874F5FA" w14:textId="38844717" w:rsidR="00AB2570" w:rsidRDefault="00AB2570" w:rsidP="00AB2570">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AB2570" w:rsidRPr="002510FF" w:rsidRDefault="00AB2570" w:rsidP="00AB2570">
            <w:pPr>
              <w:shd w:val="clear" w:color="auto" w:fill="FFFFFF"/>
              <w:spacing w:after="110" w:line="228" w:lineRule="auto"/>
              <w:jc w:val="both"/>
              <w:rPr>
                <w:rFonts w:cs="Arial"/>
              </w:rPr>
            </w:pPr>
          </w:p>
          <w:p w14:paraId="3A0D60F2" w14:textId="77777777" w:rsidR="00AB2570" w:rsidRPr="002510FF" w:rsidRDefault="00AB2570" w:rsidP="00AB2570">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AB2570" w:rsidRPr="002510FF" w:rsidRDefault="00AB2570" w:rsidP="00AB2570">
            <w:pPr>
              <w:pStyle w:val="Default"/>
              <w:jc w:val="both"/>
              <w:rPr>
                <w:color w:val="auto"/>
                <w:sz w:val="20"/>
                <w:szCs w:val="20"/>
              </w:rPr>
            </w:pPr>
          </w:p>
          <w:p w14:paraId="5ED6D091" w14:textId="07517EEA" w:rsidR="00AB2570" w:rsidRPr="00517DA3" w:rsidRDefault="00AB2570" w:rsidP="00AB2570">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AB2570" w:rsidRPr="007E0B31" w14:paraId="10010E14" w14:textId="77777777" w:rsidTr="00AB2570">
        <w:trPr>
          <w:cantSplit/>
        </w:trPr>
        <w:tc>
          <w:tcPr>
            <w:tcW w:w="2884" w:type="dxa"/>
          </w:tcPr>
          <w:p w14:paraId="268FEC45" w14:textId="77777777" w:rsidR="00AB2570" w:rsidRPr="007E0B31" w:rsidRDefault="00AB2570" w:rsidP="00AB2570">
            <w:pPr>
              <w:pStyle w:val="Arial11Bold"/>
              <w:rPr>
                <w:rFonts w:cs="Arial"/>
              </w:rPr>
            </w:pPr>
            <w:r w:rsidRPr="007E0B31">
              <w:rPr>
                <w:rFonts w:cs="Arial"/>
              </w:rPr>
              <w:t>Active Power</w:t>
            </w:r>
          </w:p>
        </w:tc>
        <w:tc>
          <w:tcPr>
            <w:tcW w:w="6634" w:type="dxa"/>
          </w:tcPr>
          <w:p w14:paraId="7A67D5C0" w14:textId="77777777" w:rsidR="00AB2570" w:rsidRPr="007E0B31" w:rsidRDefault="00AB2570" w:rsidP="00AB2570">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AB2570" w:rsidRPr="007E0B31" w:rsidRDefault="00AB2570" w:rsidP="00AB2570">
            <w:pPr>
              <w:pStyle w:val="TableArial11"/>
              <w:rPr>
                <w:rFonts w:cs="Arial"/>
              </w:rPr>
            </w:pPr>
            <w:r w:rsidRPr="007E0B31">
              <w:rPr>
                <w:rFonts w:cs="Arial"/>
              </w:rPr>
              <w:t>1000 Watts = 1 kW</w:t>
            </w:r>
          </w:p>
          <w:p w14:paraId="596F06E4" w14:textId="77777777" w:rsidR="00AB2570" w:rsidRPr="007E0B31" w:rsidRDefault="00AB2570" w:rsidP="00AB2570">
            <w:pPr>
              <w:pStyle w:val="TableArial11"/>
              <w:rPr>
                <w:rFonts w:cs="Arial"/>
              </w:rPr>
            </w:pPr>
            <w:r w:rsidRPr="007E0B31">
              <w:rPr>
                <w:rFonts w:cs="Arial"/>
              </w:rPr>
              <w:t>1000 kW = 1 MW</w:t>
            </w:r>
          </w:p>
          <w:p w14:paraId="13682D6D" w14:textId="77777777" w:rsidR="00AB2570" w:rsidRPr="007E0B31" w:rsidRDefault="00AB2570" w:rsidP="00AB2570">
            <w:pPr>
              <w:pStyle w:val="TableArial11"/>
              <w:rPr>
                <w:rFonts w:cs="Arial"/>
              </w:rPr>
            </w:pPr>
            <w:r w:rsidRPr="007E0B31">
              <w:rPr>
                <w:rFonts w:cs="Arial"/>
              </w:rPr>
              <w:t>1000 MW = 1 GW</w:t>
            </w:r>
          </w:p>
          <w:p w14:paraId="25233773" w14:textId="4BFF6DE7" w:rsidR="00AB2570" w:rsidRPr="00696AC0" w:rsidRDefault="00AB2570" w:rsidP="00AB2570">
            <w:pPr>
              <w:pStyle w:val="TableArial11"/>
              <w:rPr>
                <w:rFonts w:cs="Arial"/>
              </w:rPr>
            </w:pPr>
            <w:r w:rsidRPr="007E0B31">
              <w:rPr>
                <w:rFonts w:cs="Arial"/>
              </w:rPr>
              <w:t>1000 GW = 1 TW</w:t>
            </w:r>
          </w:p>
          <w:p w14:paraId="46ED130F" w14:textId="10530707" w:rsidR="00AB2570" w:rsidRPr="007E0B31" w:rsidRDefault="00AB2570" w:rsidP="00AB2570">
            <w:pPr>
              <w:rPr>
                <w:rFonts w:cs="Arial"/>
              </w:rPr>
            </w:pPr>
          </w:p>
        </w:tc>
      </w:tr>
      <w:tr w:rsidR="00AB2570" w:rsidRPr="007E0B31" w14:paraId="0A390AE5" w14:textId="77777777" w:rsidTr="00AB2570">
        <w:trPr>
          <w:cantSplit/>
        </w:trPr>
        <w:tc>
          <w:tcPr>
            <w:tcW w:w="2884" w:type="dxa"/>
          </w:tcPr>
          <w:p w14:paraId="6FB08540" w14:textId="16C496D5" w:rsidR="00AB2570" w:rsidRPr="005C4DF6" w:rsidRDefault="00AB2570" w:rsidP="00AB2570">
            <w:pPr>
              <w:pStyle w:val="Arial11Bold"/>
              <w:rPr>
                <w:rFonts w:cs="Arial"/>
              </w:rPr>
            </w:pPr>
            <w:r w:rsidRPr="002510FF">
              <w:rPr>
                <w:rFonts w:cs="Arial"/>
                <w:bCs/>
              </w:rPr>
              <w:t>Active ROCOF Response Power</w:t>
            </w:r>
          </w:p>
        </w:tc>
        <w:tc>
          <w:tcPr>
            <w:tcW w:w="6634" w:type="dxa"/>
          </w:tcPr>
          <w:p w14:paraId="61F4DFC2" w14:textId="0EDB2A32" w:rsidR="00AB2570" w:rsidRPr="005C4DF6" w:rsidRDefault="00AB2570" w:rsidP="00AB2570">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AB2570" w:rsidRPr="007E0B31" w14:paraId="31C1F385" w14:textId="77777777" w:rsidTr="00AB2570">
        <w:trPr>
          <w:cantSplit/>
        </w:trPr>
        <w:tc>
          <w:tcPr>
            <w:tcW w:w="2884" w:type="dxa"/>
          </w:tcPr>
          <w:p w14:paraId="216D3C09" w14:textId="4C24AFA7" w:rsidR="00AB2570" w:rsidRPr="007E0B31" w:rsidRDefault="00AB2570" w:rsidP="00AB2570">
            <w:pPr>
              <w:pStyle w:val="Arial11Bold"/>
              <w:rPr>
                <w:rFonts w:cs="Arial"/>
              </w:rPr>
            </w:pPr>
            <w:r>
              <w:rPr>
                <w:rFonts w:cs="Arial"/>
              </w:rPr>
              <w:t>Additional BM Unit</w:t>
            </w:r>
          </w:p>
        </w:tc>
        <w:tc>
          <w:tcPr>
            <w:tcW w:w="6634" w:type="dxa"/>
          </w:tcPr>
          <w:p w14:paraId="76A4F7C3" w14:textId="5E1F722D" w:rsidR="00AB2570" w:rsidRPr="007E0B31" w:rsidRDefault="00AB2570" w:rsidP="00AB2570">
            <w:pPr>
              <w:pStyle w:val="TableArial11"/>
              <w:rPr>
                <w:rFonts w:cs="Arial"/>
              </w:rPr>
            </w:pPr>
            <w:r>
              <w:rPr>
                <w:rFonts w:cs="Arial"/>
              </w:rPr>
              <w:t xml:space="preserve">Has the meaning as set out in the </w:t>
            </w:r>
            <w:r w:rsidRPr="0012256D">
              <w:rPr>
                <w:rFonts w:cs="Arial"/>
                <w:b/>
              </w:rPr>
              <w:t>BSC</w:t>
            </w:r>
          </w:p>
        </w:tc>
      </w:tr>
      <w:tr w:rsidR="00AB2570" w:rsidRPr="007E0B31" w14:paraId="0243B25C" w14:textId="77777777" w:rsidTr="00AB2570">
        <w:trPr>
          <w:cantSplit/>
        </w:trPr>
        <w:tc>
          <w:tcPr>
            <w:tcW w:w="2884" w:type="dxa"/>
          </w:tcPr>
          <w:p w14:paraId="1385D0C3" w14:textId="7C4BBA69" w:rsidR="00AB2570" w:rsidRPr="007E0B31" w:rsidRDefault="00AB2570" w:rsidP="00AB2570">
            <w:pPr>
              <w:pStyle w:val="Arial11Bold"/>
              <w:rPr>
                <w:rFonts w:cs="Arial"/>
              </w:rPr>
            </w:pPr>
            <w:r w:rsidRPr="007E0B31">
              <w:rPr>
                <w:rFonts w:cs="Arial"/>
              </w:rPr>
              <w:t>Affiliate</w:t>
            </w:r>
          </w:p>
        </w:tc>
        <w:tc>
          <w:tcPr>
            <w:tcW w:w="6634" w:type="dxa"/>
          </w:tcPr>
          <w:p w14:paraId="0FA684DC" w14:textId="77777777" w:rsidR="00AB2570" w:rsidRPr="007E0B31" w:rsidRDefault="00AB2570" w:rsidP="00AB2570">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AB2570" w:rsidRPr="007E0B31" w14:paraId="218462F9" w14:textId="77777777" w:rsidTr="00AB2570">
        <w:trPr>
          <w:cantSplit/>
        </w:trPr>
        <w:tc>
          <w:tcPr>
            <w:tcW w:w="2884" w:type="dxa"/>
          </w:tcPr>
          <w:p w14:paraId="7A1E1D01" w14:textId="77777777" w:rsidR="00AB2570" w:rsidRPr="007E0B31" w:rsidRDefault="00AB2570" w:rsidP="00AB2570">
            <w:pPr>
              <w:pStyle w:val="Arial11Bold"/>
              <w:rPr>
                <w:rFonts w:cs="Arial"/>
              </w:rPr>
            </w:pPr>
            <w:r w:rsidRPr="007E0B31">
              <w:rPr>
                <w:rFonts w:cs="Arial"/>
              </w:rPr>
              <w:t>AF Rules</w:t>
            </w:r>
          </w:p>
        </w:tc>
        <w:tc>
          <w:tcPr>
            <w:tcW w:w="6634" w:type="dxa"/>
          </w:tcPr>
          <w:p w14:paraId="704BA84C" w14:textId="77777777" w:rsidR="00AB2570" w:rsidRPr="007E0B31" w:rsidRDefault="00AB2570" w:rsidP="00AB2570">
            <w:pPr>
              <w:pStyle w:val="TableArial11"/>
              <w:rPr>
                <w:rFonts w:cs="Arial"/>
              </w:rPr>
            </w:pPr>
            <w:r w:rsidRPr="007E0B31">
              <w:rPr>
                <w:rFonts w:cs="Arial"/>
              </w:rPr>
              <w:t>Has the meaning given to “allocation framework” in section 13(2) of the Energy Act 2013.</w:t>
            </w:r>
          </w:p>
        </w:tc>
      </w:tr>
      <w:tr w:rsidR="00AB2570" w:rsidRPr="007E0B31" w14:paraId="778748A0" w14:textId="77777777" w:rsidTr="00AB2570">
        <w:trPr>
          <w:cantSplit/>
        </w:trPr>
        <w:tc>
          <w:tcPr>
            <w:tcW w:w="2884" w:type="dxa"/>
          </w:tcPr>
          <w:p w14:paraId="6ED5AB91" w14:textId="77777777" w:rsidR="00AB2570" w:rsidRPr="007E0B31" w:rsidRDefault="00AB2570" w:rsidP="00AB2570">
            <w:pPr>
              <w:pStyle w:val="Arial11Bold"/>
              <w:rPr>
                <w:rFonts w:cs="Arial"/>
              </w:rPr>
            </w:pPr>
            <w:r w:rsidRPr="007E0B31">
              <w:rPr>
                <w:rFonts w:cs="Arial"/>
              </w:rPr>
              <w:t>Agency</w:t>
            </w:r>
          </w:p>
        </w:tc>
        <w:tc>
          <w:tcPr>
            <w:tcW w:w="6634" w:type="dxa"/>
          </w:tcPr>
          <w:p w14:paraId="1623D3F6" w14:textId="28334281" w:rsidR="00AB2570" w:rsidRPr="007E0B31" w:rsidRDefault="00AB2570" w:rsidP="00AB2570">
            <w:pPr>
              <w:pStyle w:val="TableArial11"/>
              <w:rPr>
                <w:rFonts w:cs="Arial"/>
              </w:rPr>
            </w:pPr>
            <w:r w:rsidRPr="329F1AB0">
              <w:rPr>
                <w:rFonts w:cs="Arial"/>
              </w:rPr>
              <w:t xml:space="preserve">As defined in </w:t>
            </w:r>
            <w:r w:rsidRPr="004E64E8">
              <w:rPr>
                <w:rFonts w:cs="Arial"/>
              </w:rPr>
              <w:t xml:space="preserve">the </w:t>
            </w:r>
            <w:r w:rsidRPr="329F1AB0">
              <w:rPr>
                <w:rFonts w:cs="Arial"/>
                <w:b/>
                <w:bCs/>
              </w:rPr>
              <w:t>ESO Licence.</w:t>
            </w:r>
          </w:p>
        </w:tc>
      </w:tr>
      <w:tr w:rsidR="00AB2570" w:rsidRPr="007E0B31" w14:paraId="2FA19902" w14:textId="77777777" w:rsidTr="00AB2570">
        <w:trPr>
          <w:cantSplit/>
        </w:trPr>
        <w:tc>
          <w:tcPr>
            <w:tcW w:w="2884" w:type="dxa"/>
          </w:tcPr>
          <w:p w14:paraId="45E3E005" w14:textId="0FFD71EE" w:rsidR="00AB2570" w:rsidRPr="007E0B31" w:rsidRDefault="00AB2570" w:rsidP="00AB2570">
            <w:pPr>
              <w:pStyle w:val="Arial11Bold"/>
              <w:rPr>
                <w:rFonts w:cs="Arial"/>
              </w:rPr>
            </w:pPr>
            <w:r>
              <w:rPr>
                <w:rFonts w:cs="Arial"/>
              </w:rPr>
              <w:t>Aggregator</w:t>
            </w:r>
          </w:p>
        </w:tc>
        <w:tc>
          <w:tcPr>
            <w:tcW w:w="6634" w:type="dxa"/>
          </w:tcPr>
          <w:p w14:paraId="5215F695" w14:textId="600C6049" w:rsidR="00AB2570" w:rsidRPr="007E0B31" w:rsidRDefault="00AB2570" w:rsidP="00AB2570">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AB2570" w:rsidRPr="007E0B31" w14:paraId="2EEFC22E" w14:textId="77777777" w:rsidTr="00AB2570">
        <w:trPr>
          <w:cantSplit/>
        </w:trPr>
        <w:tc>
          <w:tcPr>
            <w:tcW w:w="2884" w:type="dxa"/>
          </w:tcPr>
          <w:p w14:paraId="3479AB7A" w14:textId="4F2195EE" w:rsidR="00AB2570" w:rsidRDefault="00AB2570" w:rsidP="00AB2570">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AB2570" w:rsidRDefault="00AB2570" w:rsidP="00AB2570">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Pr>
                <w:rFonts w:cs="Arial"/>
              </w:rPr>
              <w:t>.</w:t>
            </w:r>
          </w:p>
        </w:tc>
      </w:tr>
      <w:tr w:rsidR="00AB2570" w:rsidRPr="007E0B31" w14:paraId="21521468" w14:textId="77777777" w:rsidTr="00AB2570">
        <w:trPr>
          <w:cantSplit/>
        </w:trPr>
        <w:tc>
          <w:tcPr>
            <w:tcW w:w="2884" w:type="dxa"/>
          </w:tcPr>
          <w:p w14:paraId="447A0A6E" w14:textId="667331A8" w:rsidR="00AB2570" w:rsidRPr="0079361D" w:rsidRDefault="00AB2570" w:rsidP="00AB2570">
            <w:pPr>
              <w:pStyle w:val="Arial11Bold"/>
              <w:rPr>
                <w:rFonts w:cs="Arial"/>
              </w:rPr>
            </w:pPr>
            <w:r w:rsidRPr="007E0B31">
              <w:rPr>
                <w:rFonts w:cs="Arial"/>
              </w:rPr>
              <w:t>Alternate Member</w:t>
            </w:r>
          </w:p>
        </w:tc>
        <w:tc>
          <w:tcPr>
            <w:tcW w:w="6634" w:type="dxa"/>
          </w:tcPr>
          <w:p w14:paraId="18EEEEF6" w14:textId="6C44DEEB" w:rsidR="00AB2570" w:rsidRPr="0012256D" w:rsidRDefault="00AB2570" w:rsidP="00AB2570">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AB2570" w:rsidRPr="007E0B31" w14:paraId="5CD4B4BD" w14:textId="77777777" w:rsidTr="00AB2570">
        <w:trPr>
          <w:cantSplit/>
        </w:trPr>
        <w:tc>
          <w:tcPr>
            <w:tcW w:w="2884" w:type="dxa"/>
          </w:tcPr>
          <w:p w14:paraId="6308BAB9" w14:textId="4CAF962A" w:rsidR="00AB2570" w:rsidRPr="0079361D" w:rsidRDefault="00AB2570" w:rsidP="00AB2570">
            <w:pPr>
              <w:pStyle w:val="Arial11Bold"/>
              <w:rPr>
                <w:rFonts w:cs="Arial"/>
              </w:rPr>
            </w:pPr>
            <w:r>
              <w:rPr>
                <w:rFonts w:cs="Arial"/>
              </w:rPr>
              <w:lastRenderedPageBreak/>
              <w:t>Anchor</w:t>
            </w:r>
          </w:p>
        </w:tc>
        <w:tc>
          <w:tcPr>
            <w:tcW w:w="6634" w:type="dxa"/>
          </w:tcPr>
          <w:p w14:paraId="60F04962" w14:textId="1D974980" w:rsidR="00AB2570" w:rsidRPr="0012256D" w:rsidRDefault="00AB2570" w:rsidP="00AB2570">
            <w:pPr>
              <w:pStyle w:val="TableArial11"/>
              <w:rPr>
                <w:rFonts w:cs="Arial"/>
              </w:rPr>
            </w:pPr>
            <w:r>
              <w:rPr>
                <w:b/>
                <w:bCs/>
              </w:rPr>
              <w:t>Plant</w:t>
            </w:r>
            <w:r w:rsidRPr="00D4108E">
              <w:t>,</w:t>
            </w:r>
            <w:r>
              <w:t xml:space="preserve"> owned and operated by a </w:t>
            </w:r>
            <w:r w:rsidRPr="00D4108E">
              <w:rPr>
                <w:b/>
                <w:bCs/>
              </w:rPr>
              <w:t>Restoration Contractor</w:t>
            </w:r>
            <w:r>
              <w:t xml:space="preserve"> which can </w:t>
            </w:r>
            <w:r>
              <w:rPr>
                <w:b/>
                <w:bCs/>
              </w:rPr>
              <w:t>Start-Up</w:t>
            </w:r>
            <w:r>
              <w:t xml:space="preserve"> from </w:t>
            </w:r>
            <w:r>
              <w:rPr>
                <w:b/>
                <w:bCs/>
              </w:rPr>
              <w:t>Shutdown</w:t>
            </w:r>
            <w:r>
              <w:t xml:space="preserve"> and energise a part of the </w:t>
            </w:r>
            <w:r>
              <w:rPr>
                <w:b/>
                <w:bCs/>
              </w:rPr>
              <w:t>Total System</w:t>
            </w:r>
            <w:r>
              <w:t xml:space="preserve"> upon instruction from </w:t>
            </w:r>
            <w:r w:rsidRPr="009730EF">
              <w:rPr>
                <w:b/>
                <w:bCs/>
              </w:rPr>
              <w:t>The Company</w:t>
            </w:r>
            <w:r>
              <w:t xml:space="preserve"> or a </w:t>
            </w:r>
            <w:r w:rsidRPr="009730EF">
              <w:rPr>
                <w:b/>
                <w:bCs/>
              </w:rPr>
              <w:t>Network Operator</w:t>
            </w:r>
            <w:r>
              <w:t xml:space="preserve"> or a relevant </w:t>
            </w:r>
            <w:r>
              <w:rPr>
                <w:b/>
                <w:bCs/>
              </w:rPr>
              <w:t>Transmission Licensee</w:t>
            </w:r>
            <w:r>
              <w:t xml:space="preserve"> within a defined </w:t>
            </w:r>
            <w:proofErr w:type="gramStart"/>
            <w:r>
              <w:t>time period</w:t>
            </w:r>
            <w:proofErr w:type="gramEnd"/>
            <w:r>
              <w:t xml:space="preserve">, without an external electrical power supply from the </w:t>
            </w:r>
            <w:r w:rsidRPr="001A36A8">
              <w:rPr>
                <w:b/>
                <w:bCs/>
              </w:rPr>
              <w:t>Total System</w:t>
            </w:r>
            <w:r>
              <w:t xml:space="preserve">.  </w:t>
            </w:r>
          </w:p>
        </w:tc>
      </w:tr>
      <w:tr w:rsidR="00AB2570" w:rsidRPr="007E0B31" w14:paraId="53CEE58F" w14:textId="77777777" w:rsidTr="00AB2570">
        <w:trPr>
          <w:cantSplit/>
        </w:trPr>
        <w:tc>
          <w:tcPr>
            <w:tcW w:w="2884" w:type="dxa"/>
          </w:tcPr>
          <w:p w14:paraId="00C34635" w14:textId="389165F3" w:rsidR="00AB2570" w:rsidRPr="007E0B31" w:rsidRDefault="00AB2570" w:rsidP="00AB2570">
            <w:pPr>
              <w:pStyle w:val="Arial11Bold"/>
              <w:rPr>
                <w:rFonts w:cs="Arial"/>
              </w:rPr>
            </w:pPr>
            <w:r w:rsidRPr="003301CE">
              <w:t xml:space="preserve">Anchor DC Converter </w:t>
            </w:r>
            <w:r w:rsidRPr="003301CE">
              <w:rPr>
                <w:bCs/>
              </w:rPr>
              <w:t>Test</w:t>
            </w:r>
          </w:p>
        </w:tc>
        <w:tc>
          <w:tcPr>
            <w:tcW w:w="6634" w:type="dxa"/>
          </w:tcPr>
          <w:p w14:paraId="5E690A7C" w14:textId="43EAFE03" w:rsidR="00AB2570" w:rsidRPr="00E761F2" w:rsidRDefault="00AB2570" w:rsidP="00AB2570">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AB2570" w:rsidRPr="007E0B31" w14:paraId="7E48DCA3" w14:textId="77777777" w:rsidTr="00AB2570">
        <w:trPr>
          <w:cantSplit/>
        </w:trPr>
        <w:tc>
          <w:tcPr>
            <w:tcW w:w="2884" w:type="dxa"/>
          </w:tcPr>
          <w:p w14:paraId="7CF35B85" w14:textId="6A97E0E8" w:rsidR="00AB2570" w:rsidRPr="003301CE" w:rsidRDefault="00AB2570" w:rsidP="00AB2570">
            <w:pPr>
              <w:pStyle w:val="Arial11Bold"/>
            </w:pPr>
            <w:r w:rsidRPr="003301CE">
              <w:rPr>
                <w:bCs/>
              </w:rPr>
              <w:t>Anchor Generating Unit Test</w:t>
            </w:r>
          </w:p>
        </w:tc>
        <w:tc>
          <w:tcPr>
            <w:tcW w:w="6634" w:type="dxa"/>
          </w:tcPr>
          <w:p w14:paraId="1F0B00D1" w14:textId="5F9C11FA" w:rsidR="00AB2570" w:rsidRPr="003301CE" w:rsidRDefault="00AB2570" w:rsidP="00AB2570">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AB2570" w:rsidRPr="007E0B31" w14:paraId="37A519B7" w14:textId="77777777" w:rsidTr="00AB2570">
        <w:trPr>
          <w:cantSplit/>
        </w:trPr>
        <w:tc>
          <w:tcPr>
            <w:tcW w:w="2884" w:type="dxa"/>
          </w:tcPr>
          <w:p w14:paraId="7537A135" w14:textId="241DAA4C" w:rsidR="00AB2570" w:rsidRPr="007E0B31" w:rsidRDefault="00AB2570" w:rsidP="00AB2570">
            <w:pPr>
              <w:pStyle w:val="Arial11Bold"/>
              <w:rPr>
                <w:rFonts w:cs="Arial"/>
              </w:rPr>
            </w:pPr>
            <w:r w:rsidRPr="003301CE">
              <w:rPr>
                <w:rFonts w:cs="Arial"/>
              </w:rPr>
              <w:t>Anchor HVDC System Test</w:t>
            </w:r>
          </w:p>
        </w:tc>
        <w:tc>
          <w:tcPr>
            <w:tcW w:w="6634" w:type="dxa"/>
          </w:tcPr>
          <w:p w14:paraId="72305F65" w14:textId="64A43895" w:rsidR="00AB2570" w:rsidRPr="00274B57" w:rsidRDefault="00AB2570" w:rsidP="00AB2570">
            <w:pPr>
              <w:pStyle w:val="TableArial11"/>
              <w:rPr>
                <w:rFonts w:cs="Arial"/>
              </w:rPr>
            </w:pPr>
            <w:r w:rsidRPr="003301CE">
              <w:t xml:space="preserve">A </w:t>
            </w:r>
            <w:r w:rsidRPr="00C92ED9">
              <w:t xml:space="preserve">test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t xml:space="preserve">disconnected from all </w:t>
            </w:r>
            <w:r w:rsidRPr="003301CE">
              <w:t>external electrical power supplies from the</w:t>
            </w:r>
            <w:r>
              <w:t xml:space="preserve"> </w:t>
            </w:r>
            <w:r w:rsidRPr="000E73E3">
              <w:rPr>
                <w:b/>
                <w:bCs/>
              </w:rPr>
              <w:t>Total</w:t>
            </w:r>
            <w:r w:rsidRPr="003301CE">
              <w:t xml:space="preserve"> </w:t>
            </w:r>
            <w:r w:rsidRPr="003301CE">
              <w:rPr>
                <w:b/>
              </w:rPr>
              <w:t>System</w:t>
            </w:r>
            <w:r w:rsidRPr="003301CE">
              <w:t>.</w:t>
            </w:r>
          </w:p>
        </w:tc>
      </w:tr>
      <w:tr w:rsidR="00AB2570" w:rsidRPr="007E0B31" w14:paraId="7EB95AD1" w14:textId="77777777" w:rsidTr="00AB2570">
        <w:trPr>
          <w:cantSplit/>
        </w:trPr>
        <w:tc>
          <w:tcPr>
            <w:tcW w:w="2884" w:type="dxa"/>
          </w:tcPr>
          <w:p w14:paraId="67DAA1A1" w14:textId="062EF255" w:rsidR="00AB2570" w:rsidRPr="003301CE" w:rsidRDefault="00AB2570" w:rsidP="00AB2570">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B2570" w:rsidRDefault="00AB2570" w:rsidP="00AB2570">
            <w:pPr>
              <w:pStyle w:val="Default"/>
              <w:jc w:val="both"/>
              <w:rPr>
                <w:sz w:val="20"/>
                <w:szCs w:val="20"/>
              </w:rPr>
            </w:pPr>
            <w:r w:rsidRPr="002A2839">
              <w:rPr>
                <w:sz w:val="20"/>
                <w:szCs w:val="20"/>
              </w:rPr>
              <w:t xml:space="preserve">The ability of a </w:t>
            </w:r>
            <w:r w:rsidRPr="00D24D8D">
              <w:rPr>
                <w:b/>
                <w:bCs/>
                <w:sz w:val="20"/>
                <w:szCs w:val="20"/>
              </w:rPr>
              <w:t>Restoration Contractor’s Plant</w:t>
            </w:r>
            <w:r>
              <w:rPr>
                <w:sz w:val="20"/>
                <w:szCs w:val="20"/>
              </w:rPr>
              <w:t xml:space="preserve"> </w:t>
            </w:r>
            <w:r w:rsidRPr="002A2839">
              <w:rPr>
                <w:sz w:val="20"/>
                <w:szCs w:val="20"/>
              </w:rPr>
              <w:t xml:space="preserve">to </w:t>
            </w:r>
            <w:r w:rsidRPr="002A2839">
              <w:rPr>
                <w:b/>
                <w:bCs/>
                <w:sz w:val="20"/>
                <w:szCs w:val="20"/>
              </w:rPr>
              <w:t>Start</w:t>
            </w:r>
            <w:r>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Pr>
                <w:sz w:val="20"/>
                <w:szCs w:val="20"/>
              </w:rPr>
              <w:t xml:space="preserve"> </w:t>
            </w:r>
            <w:r w:rsidRPr="002A2839">
              <w:rPr>
                <w:b/>
                <w:bCs/>
                <w:sz w:val="20"/>
                <w:szCs w:val="20"/>
              </w:rPr>
              <w:t>The Company</w:t>
            </w:r>
            <w:r w:rsidRPr="002A2839">
              <w:rPr>
                <w:sz w:val="20"/>
                <w:szCs w:val="20"/>
              </w:rPr>
              <w:t xml:space="preserve"> </w:t>
            </w:r>
            <w:r>
              <w:rPr>
                <w:sz w:val="20"/>
                <w:szCs w:val="20"/>
              </w:rPr>
              <w:t xml:space="preserve">or </w:t>
            </w:r>
            <w:r w:rsidRPr="0095167A">
              <w:rPr>
                <w:b/>
                <w:bCs/>
                <w:sz w:val="20"/>
                <w:szCs w:val="20"/>
              </w:rPr>
              <w:t>Relevant</w:t>
            </w:r>
            <w:r>
              <w:rPr>
                <w:sz w:val="20"/>
                <w:szCs w:val="20"/>
              </w:rPr>
              <w:t xml:space="preserve"> </w:t>
            </w:r>
            <w:r w:rsidRPr="002E7960">
              <w:rPr>
                <w:b/>
                <w:bCs/>
                <w:sz w:val="20"/>
                <w:szCs w:val="20"/>
              </w:rPr>
              <w:t>Transmission Licensee</w:t>
            </w:r>
            <w:r>
              <w:rPr>
                <w:sz w:val="20"/>
                <w:szCs w:val="20"/>
              </w:rPr>
              <w:t xml:space="preserve"> (in Scotland) </w:t>
            </w:r>
            <w:r w:rsidRPr="002A2839">
              <w:rPr>
                <w:sz w:val="20"/>
                <w:szCs w:val="20"/>
              </w:rPr>
              <w:t xml:space="preserve">or </w:t>
            </w:r>
            <w:r>
              <w:rPr>
                <w:sz w:val="20"/>
                <w:szCs w:val="20"/>
              </w:rPr>
              <w:t>r</w:t>
            </w:r>
            <w:r w:rsidRPr="002A2839">
              <w:rPr>
                <w:sz w:val="20"/>
                <w:szCs w:val="20"/>
              </w:rPr>
              <w:t xml:space="preserve">elevant </w:t>
            </w:r>
            <w:r w:rsidRPr="002A2839">
              <w:rPr>
                <w:b/>
                <w:bCs/>
                <w:sz w:val="20"/>
                <w:szCs w:val="20"/>
              </w:rPr>
              <w:t>Network Operator</w:t>
            </w:r>
            <w:r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Pr>
                <w:sz w:val="20"/>
                <w:szCs w:val="20"/>
              </w:rPr>
              <w:t xml:space="preserve"> from the </w:t>
            </w:r>
            <w:r w:rsidRPr="001A7DDB">
              <w:rPr>
                <w:b/>
                <w:bCs/>
                <w:sz w:val="20"/>
                <w:szCs w:val="20"/>
              </w:rPr>
              <w:t>Total System</w:t>
            </w:r>
            <w:r w:rsidRPr="002A2839">
              <w:rPr>
                <w:sz w:val="20"/>
                <w:szCs w:val="20"/>
              </w:rPr>
              <w:t>.</w:t>
            </w:r>
            <w:r w:rsidRPr="004F45D7">
              <w:rPr>
                <w:sz w:val="20"/>
                <w:szCs w:val="20"/>
              </w:rPr>
              <w:t xml:space="preserve"> </w:t>
            </w:r>
            <w:r>
              <w:rPr>
                <w:sz w:val="20"/>
                <w:szCs w:val="20"/>
              </w:rPr>
              <w:t xml:space="preserve">In the case of a </w:t>
            </w:r>
            <w:r w:rsidRPr="001A7DDB">
              <w:rPr>
                <w:b/>
                <w:bCs/>
                <w:sz w:val="20"/>
                <w:szCs w:val="20"/>
              </w:rPr>
              <w:t>Local Joint Restoration Plan</w:t>
            </w:r>
            <w:r>
              <w:rPr>
                <w:sz w:val="20"/>
                <w:szCs w:val="20"/>
              </w:rPr>
              <w:t xml:space="preserve"> the defined </w:t>
            </w:r>
            <w:proofErr w:type="gramStart"/>
            <w:r>
              <w:rPr>
                <w:sz w:val="20"/>
                <w:szCs w:val="20"/>
              </w:rPr>
              <w:t>period of time</w:t>
            </w:r>
            <w:proofErr w:type="gramEnd"/>
            <w:r>
              <w:rPr>
                <w:sz w:val="20"/>
                <w:szCs w:val="20"/>
              </w:rPr>
              <w:t xml:space="preserve"> is within 2 hours of an instruction from </w:t>
            </w:r>
            <w:r w:rsidRPr="001A7DDB">
              <w:rPr>
                <w:b/>
                <w:bCs/>
                <w:sz w:val="20"/>
                <w:szCs w:val="20"/>
              </w:rPr>
              <w:t>The Company</w:t>
            </w:r>
            <w:r>
              <w:rPr>
                <w:sz w:val="20"/>
                <w:szCs w:val="20"/>
              </w:rPr>
              <w:t xml:space="preserve"> or </w:t>
            </w:r>
            <w:r w:rsidRPr="001A7DDB">
              <w:rPr>
                <w:b/>
                <w:bCs/>
                <w:sz w:val="20"/>
                <w:szCs w:val="20"/>
              </w:rPr>
              <w:t>Relevant Transmission Licensee</w:t>
            </w:r>
            <w:r>
              <w:rPr>
                <w:sz w:val="20"/>
                <w:szCs w:val="20"/>
              </w:rPr>
              <w:t xml:space="preserve">.  In the case of a </w:t>
            </w:r>
            <w:r w:rsidRPr="001A7DDB">
              <w:rPr>
                <w:b/>
                <w:bCs/>
                <w:sz w:val="20"/>
                <w:szCs w:val="20"/>
              </w:rPr>
              <w:t>Distribution Restoration Zone Plan</w:t>
            </w:r>
            <w:r w:rsidRPr="001A7DDB">
              <w:rPr>
                <w:sz w:val="20"/>
                <w:szCs w:val="20"/>
              </w:rPr>
              <w:t>,</w:t>
            </w:r>
            <w:r>
              <w:rPr>
                <w:sz w:val="20"/>
                <w:szCs w:val="20"/>
              </w:rPr>
              <w:t xml:space="preserve"> the defined </w:t>
            </w:r>
            <w:proofErr w:type="gramStart"/>
            <w:r>
              <w:rPr>
                <w:sz w:val="20"/>
                <w:szCs w:val="20"/>
              </w:rPr>
              <w:t>period of time</w:t>
            </w:r>
            <w:proofErr w:type="gramEnd"/>
            <w:r>
              <w:rPr>
                <w:sz w:val="20"/>
                <w:szCs w:val="20"/>
              </w:rPr>
              <w:t xml:space="preserve"> is within 8 hours of an instruction from relevant </w:t>
            </w:r>
            <w:r w:rsidRPr="001A7DDB">
              <w:rPr>
                <w:b/>
                <w:bCs/>
                <w:sz w:val="20"/>
                <w:szCs w:val="20"/>
              </w:rPr>
              <w:t>Network Operator</w:t>
            </w:r>
            <w:r>
              <w:rPr>
                <w:sz w:val="20"/>
                <w:szCs w:val="20"/>
              </w:rPr>
              <w:t xml:space="preserve">.   </w:t>
            </w:r>
          </w:p>
          <w:p w14:paraId="497797C5" w14:textId="3936EBE4" w:rsidR="00AB2570" w:rsidRPr="00C414C9" w:rsidRDefault="00AB2570" w:rsidP="00AB2570">
            <w:pPr>
              <w:pStyle w:val="Default"/>
              <w:jc w:val="both"/>
              <w:rPr>
                <w:sz w:val="20"/>
                <w:szCs w:val="20"/>
              </w:rPr>
            </w:pPr>
          </w:p>
        </w:tc>
      </w:tr>
      <w:tr w:rsidR="00AB2570" w:rsidRPr="007E0B31" w14:paraId="42E28326" w14:textId="77777777" w:rsidTr="00AB2570">
        <w:trPr>
          <w:cantSplit/>
        </w:trPr>
        <w:tc>
          <w:tcPr>
            <w:tcW w:w="2884" w:type="dxa"/>
          </w:tcPr>
          <w:p w14:paraId="7C982435" w14:textId="449388CA" w:rsidR="00AB2570" w:rsidRPr="00420698" w:rsidRDefault="00AB2570" w:rsidP="00AB2570">
            <w:pPr>
              <w:pStyle w:val="Arial11Bold"/>
              <w:rPr>
                <w:rFonts w:cs="Arial"/>
                <w:highlight w:val="yellow"/>
              </w:rPr>
            </w:pPr>
            <w:r w:rsidRPr="004F2C96">
              <w:rPr>
                <w:rFonts w:cs="Arial"/>
              </w:rPr>
              <w:t>Anchor Plant Test</w:t>
            </w:r>
          </w:p>
        </w:tc>
        <w:tc>
          <w:tcPr>
            <w:tcW w:w="6634" w:type="dxa"/>
          </w:tcPr>
          <w:p w14:paraId="73B1F8DE" w14:textId="12CB85FD" w:rsidR="00AB2570" w:rsidRPr="008C04E2" w:rsidRDefault="00AB2570" w:rsidP="00AB2570">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AB2570" w:rsidRPr="007E0B31" w14:paraId="75350268" w14:textId="77777777" w:rsidTr="00AB2570">
        <w:trPr>
          <w:cantSplit/>
        </w:trPr>
        <w:tc>
          <w:tcPr>
            <w:tcW w:w="2884" w:type="dxa"/>
          </w:tcPr>
          <w:p w14:paraId="07001B77" w14:textId="435942F8" w:rsidR="00AB2570" w:rsidRPr="007E0B31" w:rsidRDefault="00AB2570" w:rsidP="00AB2570">
            <w:pPr>
              <w:pStyle w:val="Arial11Bold"/>
              <w:rPr>
                <w:rFonts w:cs="Arial"/>
              </w:rPr>
            </w:pPr>
            <w:r w:rsidRPr="003301CE">
              <w:t>Anchor Power Station Test</w:t>
            </w:r>
          </w:p>
        </w:tc>
        <w:tc>
          <w:tcPr>
            <w:tcW w:w="6634" w:type="dxa"/>
          </w:tcPr>
          <w:p w14:paraId="2A2A5FA6" w14:textId="342C68CB" w:rsidR="00AB2570" w:rsidRPr="00274B57" w:rsidRDefault="00AB2570" w:rsidP="00AB2570">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t xml:space="preserve"> from the </w:t>
            </w:r>
            <w:r w:rsidRPr="0021714A">
              <w:rPr>
                <w:b/>
                <w:bCs/>
              </w:rPr>
              <w:t>Total System</w:t>
            </w:r>
            <w:r w:rsidRPr="003301CE">
              <w:t>.</w:t>
            </w:r>
          </w:p>
        </w:tc>
      </w:tr>
      <w:tr w:rsidR="00AB2570" w:rsidRPr="007E0B31" w14:paraId="732583D1" w14:textId="77777777" w:rsidTr="00AB2570">
        <w:trPr>
          <w:cantSplit/>
        </w:trPr>
        <w:tc>
          <w:tcPr>
            <w:tcW w:w="2884" w:type="dxa"/>
          </w:tcPr>
          <w:p w14:paraId="45452203" w14:textId="11877A1D" w:rsidR="00AB2570" w:rsidRPr="007E0B31" w:rsidRDefault="00AB2570" w:rsidP="00AB2570">
            <w:pPr>
              <w:pStyle w:val="Arial11Bold"/>
              <w:rPr>
                <w:rFonts w:cs="Arial"/>
              </w:rPr>
            </w:pPr>
            <w:r w:rsidRPr="00C11132">
              <w:rPr>
                <w:rFonts w:cs="Arial"/>
              </w:rPr>
              <w:t>Anchor Restoration Contract</w:t>
            </w:r>
          </w:p>
        </w:tc>
        <w:tc>
          <w:tcPr>
            <w:tcW w:w="6634" w:type="dxa"/>
          </w:tcPr>
          <w:p w14:paraId="08369A7F" w14:textId="173E8162" w:rsidR="00AB2570" w:rsidRPr="00274B57" w:rsidRDefault="00AB2570" w:rsidP="00AB2570">
            <w:pPr>
              <w:pStyle w:val="TableArial11"/>
              <w:rPr>
                <w:rFonts w:cs="Arial"/>
              </w:rPr>
            </w:pPr>
            <w:r>
              <w:t xml:space="preserve">In the case of a </w:t>
            </w:r>
            <w:r w:rsidRPr="000A5C1C">
              <w:rPr>
                <w:b/>
                <w:bCs/>
              </w:rPr>
              <w:t>Local Joint Restoration Plan</w:t>
            </w:r>
            <w:r>
              <w:rPr>
                <w:b/>
                <w:bCs/>
              </w:rPr>
              <w:t xml:space="preserve"> </w:t>
            </w:r>
            <w:r w:rsidRPr="00276989">
              <w:t>or</w:t>
            </w:r>
            <w:r>
              <w:rPr>
                <w:b/>
                <w:bCs/>
              </w:rPr>
              <w:t xml:space="preserve"> Offshore Local Joint Restoration Plan</w:t>
            </w:r>
            <w:r w:rsidRPr="00C41935">
              <w:t>,</w:t>
            </w:r>
            <w:r>
              <w:t xml:space="preserve"> a</w:t>
            </w:r>
            <w:r w:rsidRPr="005C20E3">
              <w:t xml:space="preserve"> </w:t>
            </w:r>
            <w:r>
              <w:t>contract</w:t>
            </w:r>
            <w:r w:rsidRPr="005C20E3">
              <w:t xml:space="preserve"> between </w:t>
            </w:r>
            <w:r w:rsidRPr="00C41935">
              <w:rPr>
                <w:b/>
                <w:bCs/>
              </w:rPr>
              <w:t>The Company</w:t>
            </w:r>
            <w:r>
              <w:t xml:space="preserve"> and </w:t>
            </w:r>
            <w:r w:rsidRPr="005C20E3">
              <w:t>a</w:t>
            </w:r>
            <w:r>
              <w:t>n</w:t>
            </w:r>
            <w:r w:rsidRPr="005C20E3">
              <w:t xml:space="preserve"> </w:t>
            </w:r>
            <w:r>
              <w:rPr>
                <w:b/>
              </w:rPr>
              <w:t>Anchor Restoration</w:t>
            </w:r>
            <w:r w:rsidRPr="00A87826">
              <w:rPr>
                <w:b/>
              </w:rPr>
              <w:t xml:space="preserve"> </w:t>
            </w:r>
            <w:r>
              <w:rPr>
                <w:b/>
              </w:rPr>
              <w:t>Contractor</w:t>
            </w:r>
            <w:r w:rsidRPr="00A87826">
              <w:rPr>
                <w:b/>
              </w:rPr>
              <w:t xml:space="preserve"> </w:t>
            </w:r>
            <w:r>
              <w:t xml:space="preserve">for the provision of 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C11132">
              <w:rPr>
                <w:b/>
                <w:bCs/>
              </w:rPr>
              <w:t>Anchor Restoration</w:t>
            </w:r>
            <w:r>
              <w:t xml:space="preserve"> </w:t>
            </w:r>
            <w:r>
              <w:rPr>
                <w:b/>
              </w:rPr>
              <w:t>Contractor</w:t>
            </w:r>
            <w:r w:rsidRPr="00A87826">
              <w:rPr>
                <w:b/>
              </w:rPr>
              <w:t xml:space="preserve"> </w:t>
            </w:r>
            <w:r>
              <w:t xml:space="preserve">for the provision of an </w:t>
            </w:r>
            <w:r w:rsidRPr="00C11132">
              <w:rPr>
                <w:b/>
                <w:bCs/>
              </w:rPr>
              <w:t xml:space="preserve">Anchor Plant </w:t>
            </w:r>
            <w:r w:rsidRPr="005C20E3">
              <w:rPr>
                <w:b/>
              </w:rPr>
              <w:t>Capability</w:t>
            </w:r>
            <w:r>
              <w:t>.</w:t>
            </w:r>
          </w:p>
        </w:tc>
      </w:tr>
      <w:tr w:rsidR="00AB2570" w:rsidRPr="007E0B31" w14:paraId="21EB2F70" w14:textId="77777777" w:rsidTr="00AB2570">
        <w:trPr>
          <w:cantSplit/>
        </w:trPr>
        <w:tc>
          <w:tcPr>
            <w:tcW w:w="2884" w:type="dxa"/>
          </w:tcPr>
          <w:p w14:paraId="14CA9D3C" w14:textId="2A5281F0" w:rsidR="00AB2570" w:rsidRPr="007E0B31" w:rsidRDefault="00AB2570" w:rsidP="00AB2570">
            <w:pPr>
              <w:pStyle w:val="Arial11Bold"/>
              <w:rPr>
                <w:rFonts w:cs="Arial"/>
              </w:rPr>
            </w:pPr>
            <w:r>
              <w:t xml:space="preserve">Anchor </w:t>
            </w:r>
            <w:proofErr w:type="gramStart"/>
            <w:r>
              <w:t>Restoration  Contractor</w:t>
            </w:r>
            <w:proofErr w:type="gramEnd"/>
          </w:p>
        </w:tc>
        <w:tc>
          <w:tcPr>
            <w:tcW w:w="6634" w:type="dxa"/>
          </w:tcPr>
          <w:p w14:paraId="3BFEBA7F" w14:textId="3A4F9BE5" w:rsidR="00AB2570" w:rsidRPr="00274B57" w:rsidRDefault="00AB2570" w:rsidP="00AB2570">
            <w:pPr>
              <w:pStyle w:val="TableArial11"/>
              <w:rPr>
                <w:rFonts w:cs="Arial"/>
              </w:rPr>
            </w:pPr>
            <w:r>
              <w:t xml:space="preserve">A </w:t>
            </w:r>
            <w:r w:rsidRPr="006414D2">
              <w:rPr>
                <w:b/>
                <w:bCs/>
              </w:rPr>
              <w:t xml:space="preserve">Restoration </w:t>
            </w:r>
            <w:r>
              <w:rPr>
                <w:b/>
                <w:bCs/>
              </w:rPr>
              <w:t>Contractor</w:t>
            </w:r>
            <w:r>
              <w:t xml:space="preserve"> with an </w:t>
            </w:r>
            <w:r w:rsidRPr="006414D2">
              <w:rPr>
                <w:b/>
                <w:bCs/>
              </w:rPr>
              <w:t xml:space="preserve">Anchor </w:t>
            </w:r>
            <w:r>
              <w:rPr>
                <w:b/>
                <w:bCs/>
              </w:rPr>
              <w:t>Restoration Contract</w:t>
            </w:r>
            <w:r w:rsidRPr="004E0DE9">
              <w:t>.</w:t>
            </w:r>
          </w:p>
        </w:tc>
      </w:tr>
      <w:tr w:rsidR="00AB2570" w:rsidRPr="007E0B31" w14:paraId="732DF0FE" w14:textId="77777777" w:rsidTr="00AB2570">
        <w:trPr>
          <w:cantSplit/>
        </w:trPr>
        <w:tc>
          <w:tcPr>
            <w:tcW w:w="2884" w:type="dxa"/>
          </w:tcPr>
          <w:p w14:paraId="00D42808" w14:textId="27D32790" w:rsidR="00AB2570" w:rsidRPr="007E0B31" w:rsidRDefault="00AB2570" w:rsidP="00AB2570">
            <w:pPr>
              <w:pStyle w:val="Arial11Bold"/>
              <w:rPr>
                <w:rFonts w:cs="Arial"/>
              </w:rPr>
            </w:pPr>
            <w:r>
              <w:rPr>
                <w:bCs/>
              </w:rPr>
              <w:t>Anchor Plant</w:t>
            </w:r>
            <w:r w:rsidRPr="005C20E3">
              <w:rPr>
                <w:bCs/>
              </w:rPr>
              <w:t xml:space="preserve"> Unit Test</w:t>
            </w:r>
          </w:p>
        </w:tc>
        <w:tc>
          <w:tcPr>
            <w:tcW w:w="6634" w:type="dxa"/>
          </w:tcPr>
          <w:p w14:paraId="66106371" w14:textId="0D6694F0" w:rsidR="00AB2570" w:rsidRPr="00274B57" w:rsidRDefault="00AB2570" w:rsidP="00AB2570">
            <w:pPr>
              <w:pStyle w:val="TableArial11"/>
              <w:rPr>
                <w:rFonts w:cs="Arial"/>
              </w:rPr>
            </w:pPr>
            <w:r w:rsidRPr="005C20E3">
              <w:t>A</w:t>
            </w:r>
            <w:r w:rsidRPr="005C20E3">
              <w:rPr>
                <w:b/>
                <w:bCs/>
              </w:rPr>
              <w:t xml:space="preserve"> </w:t>
            </w:r>
            <w:r w:rsidRPr="006876C8">
              <w:t>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t xml:space="preserve">is supplied from </w:t>
            </w:r>
            <w:r w:rsidRPr="005C20E3">
              <w:t>a</w:t>
            </w:r>
            <w:r>
              <w:t>ll</w:t>
            </w:r>
            <w:r w:rsidRPr="005C20E3">
              <w:t xml:space="preserve"> external </w:t>
            </w:r>
            <w:r>
              <w:t>power supplies</w:t>
            </w:r>
            <w:r w:rsidRPr="005C20E3">
              <w:t>.</w:t>
            </w:r>
          </w:p>
        </w:tc>
      </w:tr>
      <w:tr w:rsidR="00AB2570" w:rsidRPr="007E0B31" w14:paraId="1808CDAE" w14:textId="77777777" w:rsidTr="00AB2570">
        <w:trPr>
          <w:cantSplit/>
        </w:trPr>
        <w:tc>
          <w:tcPr>
            <w:tcW w:w="2884" w:type="dxa"/>
          </w:tcPr>
          <w:p w14:paraId="6D7A147A" w14:textId="77777777" w:rsidR="00AB2570" w:rsidRPr="007E0B31" w:rsidRDefault="00AB2570" w:rsidP="00AB2570">
            <w:pPr>
              <w:pStyle w:val="Arial11Bold"/>
              <w:rPr>
                <w:rFonts w:cs="Arial"/>
              </w:rPr>
            </w:pPr>
            <w:r w:rsidRPr="007E0B31">
              <w:rPr>
                <w:rFonts w:cs="Arial"/>
              </w:rPr>
              <w:t>Ancillary Service</w:t>
            </w:r>
          </w:p>
        </w:tc>
        <w:tc>
          <w:tcPr>
            <w:tcW w:w="6634" w:type="dxa"/>
          </w:tcPr>
          <w:p w14:paraId="7F70736B" w14:textId="725BCC0A" w:rsidR="00AB2570" w:rsidRPr="00274B57" w:rsidRDefault="00AB2570" w:rsidP="00AB2570">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xml:space="preserve">, as the case may be.  </w:t>
            </w:r>
            <w:r w:rsidRPr="005C20E3">
              <w:rPr>
                <w:rFonts w:cs="Arial"/>
              </w:rPr>
              <w:t xml:space="preserve">An </w:t>
            </w:r>
            <w:r w:rsidRPr="005C20E3">
              <w:rPr>
                <w:rFonts w:cs="Arial"/>
                <w:b/>
              </w:rPr>
              <w:t>Ancillary Service</w:t>
            </w:r>
            <w:r w:rsidRPr="005C20E3">
              <w:rPr>
                <w:rFonts w:cs="Arial"/>
              </w:rPr>
              <w:t xml:space="preserve"> may include one or more </w:t>
            </w:r>
            <w:r w:rsidRPr="005C20E3">
              <w:rPr>
                <w:rFonts w:cs="Arial"/>
                <w:b/>
              </w:rPr>
              <w:t>Demand Response Services</w:t>
            </w:r>
            <w:r w:rsidRPr="005C20E3">
              <w:rPr>
                <w:rFonts w:cs="Arial"/>
              </w:rPr>
              <w:t>.</w:t>
            </w:r>
          </w:p>
        </w:tc>
      </w:tr>
      <w:tr w:rsidR="00AB2570" w:rsidRPr="007E0B31" w14:paraId="194D8760" w14:textId="77777777" w:rsidTr="00AB2570">
        <w:trPr>
          <w:cantSplit/>
        </w:trPr>
        <w:tc>
          <w:tcPr>
            <w:tcW w:w="2884" w:type="dxa"/>
          </w:tcPr>
          <w:p w14:paraId="24C73ECA" w14:textId="77777777" w:rsidR="00AB2570" w:rsidRPr="007E0B31" w:rsidRDefault="00AB2570" w:rsidP="00AB2570">
            <w:pPr>
              <w:pStyle w:val="Arial11Bold"/>
              <w:rPr>
                <w:rFonts w:cs="Arial"/>
              </w:rPr>
            </w:pPr>
            <w:r w:rsidRPr="007E0B31">
              <w:rPr>
                <w:rFonts w:cs="Arial"/>
              </w:rPr>
              <w:lastRenderedPageBreak/>
              <w:t>Ancillary Services Agreement</w:t>
            </w:r>
          </w:p>
        </w:tc>
        <w:tc>
          <w:tcPr>
            <w:tcW w:w="6634" w:type="dxa"/>
          </w:tcPr>
          <w:p w14:paraId="0AC0962A" w14:textId="515CAEB3" w:rsidR="00AB2570" w:rsidRPr="00274B57" w:rsidRDefault="00AB2570" w:rsidP="00AB2570">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Pr="00274B57">
              <w:rPr>
                <w:rFonts w:cs="Arial"/>
                <w:b/>
              </w:rPr>
              <w:t>The Company</w:t>
            </w:r>
            <w:r w:rsidRPr="00274B57">
              <w:rPr>
                <w:rFonts w:cs="Arial"/>
              </w:rPr>
              <w:t xml:space="preserve"> for the payment by </w:t>
            </w:r>
            <w:r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AB2570" w:rsidRPr="007E0B31" w14:paraId="516C0810" w14:textId="77777777" w:rsidTr="00AB2570">
        <w:trPr>
          <w:cantSplit/>
        </w:trPr>
        <w:tc>
          <w:tcPr>
            <w:tcW w:w="2884" w:type="dxa"/>
          </w:tcPr>
          <w:p w14:paraId="4E4F379B" w14:textId="77777777" w:rsidR="00AB2570" w:rsidRPr="007E0B31" w:rsidRDefault="00AB2570" w:rsidP="00AB2570">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AB2570" w:rsidRPr="00274B57" w:rsidRDefault="00AB2570" w:rsidP="00AB2570">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AB2570" w:rsidRPr="0079139F" w14:paraId="11D0A300" w14:textId="77777777" w:rsidTr="00AB2570">
        <w:trPr>
          <w:cantSplit/>
        </w:trPr>
        <w:tc>
          <w:tcPr>
            <w:tcW w:w="2884" w:type="dxa"/>
          </w:tcPr>
          <w:p w14:paraId="234D5222" w14:textId="5DB6917F" w:rsidR="00AB2570" w:rsidRPr="0079139F" w:rsidRDefault="00AB2570" w:rsidP="00AB2570">
            <w:pPr>
              <w:pStyle w:val="Arial11Bold"/>
              <w:rPr>
                <w:rFonts w:cs="Arial"/>
              </w:rPr>
            </w:pPr>
            <w:r w:rsidRPr="0079139F">
              <w:rPr>
                <w:rFonts w:cs="Arial"/>
              </w:rPr>
              <w:t>Apparatus</w:t>
            </w:r>
          </w:p>
        </w:tc>
        <w:tc>
          <w:tcPr>
            <w:tcW w:w="6634" w:type="dxa"/>
          </w:tcPr>
          <w:p w14:paraId="64F2AA63" w14:textId="222A6B8A" w:rsidR="00AB2570" w:rsidRDefault="00AB2570" w:rsidP="00AB2570">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Pr>
                <w:rFonts w:cs="Arial"/>
              </w:rPr>
              <w:t xml:space="preserve">  </w:t>
            </w:r>
            <w:r w:rsidRPr="001006C1">
              <w:rPr>
                <w:rFonts w:eastAsia="Cambria" w:cs="Arial"/>
                <w:snapToGrid/>
                <w:color w:val="000000"/>
                <w:lang w:eastAsia="en-GB"/>
              </w:rPr>
              <w:t xml:space="preserve">It includes </w:t>
            </w:r>
            <w:r w:rsidRPr="001006C1">
              <w:rPr>
                <w:rFonts w:eastAsia="Cambria" w:cs="Arial"/>
                <w:b/>
                <w:bCs/>
                <w:snapToGrid/>
                <w:color w:val="000000"/>
                <w:lang w:eastAsia="en-GB"/>
              </w:rPr>
              <w:t>Users’</w:t>
            </w:r>
            <w:r w:rsidRPr="001006C1">
              <w:rPr>
                <w:rFonts w:eastAsia="Cambria" w:cs="Arial"/>
                <w:snapToGrid/>
                <w:color w:val="000000"/>
                <w:lang w:eastAsia="en-GB"/>
              </w:rPr>
              <w:t xml:space="preserve"> equipment which imposes </w:t>
            </w:r>
            <w:r w:rsidRPr="001006C1">
              <w:rPr>
                <w:rFonts w:eastAsia="Cambria" w:cs="Arial"/>
                <w:b/>
                <w:bCs/>
                <w:snapToGrid/>
                <w:color w:val="000000"/>
                <w:lang w:eastAsia="en-GB"/>
              </w:rPr>
              <w:t>Demand</w:t>
            </w:r>
            <w:r w:rsidRPr="001006C1">
              <w:rPr>
                <w:rFonts w:eastAsia="Cambria" w:cs="Arial"/>
                <w:snapToGrid/>
                <w:color w:val="000000"/>
                <w:lang w:eastAsia="en-GB"/>
              </w:rPr>
              <w:t xml:space="preserve"> on the </w:t>
            </w:r>
            <w:r w:rsidRPr="001006C1">
              <w:rPr>
                <w:rFonts w:eastAsia="Cambria" w:cs="Arial"/>
                <w:b/>
                <w:bCs/>
                <w:snapToGrid/>
                <w:color w:val="000000"/>
                <w:lang w:eastAsia="en-GB"/>
              </w:rPr>
              <w:t>System</w:t>
            </w:r>
            <w:r w:rsidRPr="001006C1">
              <w:rPr>
                <w:rFonts w:eastAsia="Cambria" w:cs="Arial"/>
                <w:snapToGrid/>
                <w:color w:val="000000"/>
                <w:lang w:eastAsia="en-GB"/>
              </w:rPr>
              <w:t>.</w:t>
            </w:r>
            <w:r w:rsidRPr="0079139F">
              <w:rPr>
                <w:rFonts w:cs="Arial"/>
              </w:rPr>
              <w:t xml:space="preserve"> </w:t>
            </w:r>
          </w:p>
          <w:p w14:paraId="6854A1D0" w14:textId="7000ACD0" w:rsidR="00AB2570" w:rsidRPr="0079139F" w:rsidRDefault="00AB2570" w:rsidP="00AB2570">
            <w:pPr>
              <w:pStyle w:val="TableArial11"/>
              <w:rPr>
                <w:rFonts w:cs="Arial"/>
              </w:rPr>
            </w:pPr>
            <w:r w:rsidRPr="0079139F">
              <w:rPr>
                <w:rFonts w:cs="Arial"/>
              </w:rPr>
              <w:t xml:space="preserve">In </w:t>
            </w:r>
            <w:r w:rsidRPr="0079139F">
              <w:rPr>
                <w:rFonts w:cs="Arial"/>
                <w:b/>
              </w:rPr>
              <w:t>OC8</w:t>
            </w:r>
            <w:r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Pr>
                <w:rFonts w:cs="Arial"/>
              </w:rPr>
              <w:t xml:space="preserve">  </w:t>
            </w:r>
          </w:p>
        </w:tc>
      </w:tr>
      <w:tr w:rsidR="00AB2570" w:rsidRPr="007E0B31" w14:paraId="5DE84E19" w14:textId="77777777" w:rsidTr="00AB2570">
        <w:trPr>
          <w:cantSplit/>
        </w:trPr>
        <w:tc>
          <w:tcPr>
            <w:tcW w:w="2884" w:type="dxa"/>
          </w:tcPr>
          <w:p w14:paraId="387E3E95" w14:textId="77777777" w:rsidR="00AB2570" w:rsidRPr="007E0B31" w:rsidRDefault="00AB2570" w:rsidP="00AB2570">
            <w:pPr>
              <w:pStyle w:val="Arial11Bold"/>
              <w:rPr>
                <w:rFonts w:cs="Arial"/>
              </w:rPr>
            </w:pPr>
            <w:r w:rsidRPr="007E0B31">
              <w:rPr>
                <w:rFonts w:cs="Arial"/>
              </w:rPr>
              <w:t xml:space="preserve">Apparent Power </w:t>
            </w:r>
          </w:p>
        </w:tc>
        <w:tc>
          <w:tcPr>
            <w:tcW w:w="6634" w:type="dxa"/>
          </w:tcPr>
          <w:p w14:paraId="5E339BC4" w14:textId="77777777" w:rsidR="00AB2570" w:rsidRPr="007E0B31" w:rsidRDefault="00AB2570" w:rsidP="00AB2570">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AB2570" w:rsidRPr="007E0B31" w:rsidRDefault="00AB2570" w:rsidP="00AB2570">
            <w:pPr>
              <w:pStyle w:val="TableArial11"/>
              <w:rPr>
                <w:rFonts w:cs="Arial"/>
              </w:rPr>
            </w:pPr>
            <w:r w:rsidRPr="007E0B31">
              <w:rPr>
                <w:rFonts w:cs="Arial"/>
              </w:rPr>
              <w:t>1000 VA = 1 kVA</w:t>
            </w:r>
          </w:p>
          <w:p w14:paraId="737B57E8" w14:textId="77777777" w:rsidR="00AB2570" w:rsidRPr="007E0B31" w:rsidRDefault="00AB2570" w:rsidP="00AB2570">
            <w:pPr>
              <w:pStyle w:val="TableArial11"/>
              <w:rPr>
                <w:rFonts w:cs="Arial"/>
              </w:rPr>
            </w:pPr>
            <w:r w:rsidRPr="007E0B31">
              <w:rPr>
                <w:rFonts w:cs="Arial"/>
              </w:rPr>
              <w:t>1000 kVA = 1 MVA</w:t>
            </w:r>
          </w:p>
        </w:tc>
      </w:tr>
      <w:tr w:rsidR="00AB2570" w:rsidRPr="007E0B31" w14:paraId="4E1D3A6D" w14:textId="77777777" w:rsidTr="00AB2570">
        <w:trPr>
          <w:cantSplit/>
        </w:trPr>
        <w:tc>
          <w:tcPr>
            <w:tcW w:w="2884" w:type="dxa"/>
          </w:tcPr>
          <w:p w14:paraId="187E4988" w14:textId="77777777" w:rsidR="00AB2570" w:rsidRPr="007E0B31" w:rsidRDefault="00AB2570" w:rsidP="00AB2570">
            <w:pPr>
              <w:pStyle w:val="Arial11Bold"/>
              <w:rPr>
                <w:rFonts w:cs="Arial"/>
              </w:rPr>
            </w:pPr>
            <w:r w:rsidRPr="007E0B31">
              <w:rPr>
                <w:rFonts w:cs="Arial"/>
              </w:rPr>
              <w:t>Approved Fast Track Proposal</w:t>
            </w:r>
          </w:p>
        </w:tc>
        <w:tc>
          <w:tcPr>
            <w:tcW w:w="6634" w:type="dxa"/>
          </w:tcPr>
          <w:p w14:paraId="3FD79FE0" w14:textId="77777777" w:rsidR="00AB2570" w:rsidRPr="007E0B31" w:rsidRDefault="00AB2570" w:rsidP="00AB2570">
            <w:pPr>
              <w:pStyle w:val="TableArial11"/>
              <w:rPr>
                <w:rFonts w:cs="Arial"/>
              </w:rPr>
            </w:pPr>
            <w:r w:rsidRPr="007E0B31">
              <w:rPr>
                <w:rFonts w:cs="Arial"/>
              </w:rPr>
              <w:t>Has the meaning given in GR.26.7, provided that no objection is received pursuant to GR.26.12.</w:t>
            </w:r>
          </w:p>
        </w:tc>
      </w:tr>
      <w:tr w:rsidR="00AB2570" w:rsidRPr="007E0B31" w14:paraId="6DC62BB9" w14:textId="77777777" w:rsidTr="00AB2570">
        <w:trPr>
          <w:cantSplit/>
        </w:trPr>
        <w:tc>
          <w:tcPr>
            <w:tcW w:w="2884" w:type="dxa"/>
          </w:tcPr>
          <w:p w14:paraId="52575092" w14:textId="77777777" w:rsidR="00AB2570" w:rsidRPr="007E0B31" w:rsidRDefault="00AB2570" w:rsidP="00AB2570">
            <w:pPr>
              <w:pStyle w:val="Arial11Bold"/>
              <w:rPr>
                <w:rFonts w:cs="Arial"/>
              </w:rPr>
            </w:pPr>
            <w:r w:rsidRPr="007E0B31">
              <w:rPr>
                <w:rFonts w:cs="Arial"/>
              </w:rPr>
              <w:t>Approved Grid Code Self-Governance Proposal</w:t>
            </w:r>
          </w:p>
        </w:tc>
        <w:tc>
          <w:tcPr>
            <w:tcW w:w="6634" w:type="dxa"/>
          </w:tcPr>
          <w:p w14:paraId="7ABADD3B" w14:textId="77777777" w:rsidR="00AB2570" w:rsidRPr="007E0B31" w:rsidRDefault="00AB2570" w:rsidP="00AB2570">
            <w:pPr>
              <w:pStyle w:val="TableArial11"/>
              <w:rPr>
                <w:rFonts w:cs="Arial"/>
              </w:rPr>
            </w:pPr>
            <w:r w:rsidRPr="007E0B31">
              <w:rPr>
                <w:rFonts w:cs="Arial"/>
              </w:rPr>
              <w:t>Has the meaning given in GR.24.10.</w:t>
            </w:r>
          </w:p>
        </w:tc>
      </w:tr>
      <w:tr w:rsidR="00AB2570" w:rsidRPr="007E0B31" w14:paraId="254BDE8E" w14:textId="77777777" w:rsidTr="00AB2570">
        <w:trPr>
          <w:cantSplit/>
        </w:trPr>
        <w:tc>
          <w:tcPr>
            <w:tcW w:w="2884" w:type="dxa"/>
          </w:tcPr>
          <w:p w14:paraId="66884BD2" w14:textId="77777777" w:rsidR="00AB2570" w:rsidRPr="007E0B31" w:rsidRDefault="00AB2570" w:rsidP="00AB2570">
            <w:pPr>
              <w:pStyle w:val="Arial11Bold"/>
              <w:rPr>
                <w:rFonts w:cs="Arial"/>
              </w:rPr>
            </w:pPr>
            <w:r w:rsidRPr="007E0B31">
              <w:rPr>
                <w:rFonts w:cs="Arial"/>
              </w:rPr>
              <w:t>Approved Modification</w:t>
            </w:r>
          </w:p>
        </w:tc>
        <w:tc>
          <w:tcPr>
            <w:tcW w:w="6634" w:type="dxa"/>
          </w:tcPr>
          <w:p w14:paraId="15D19B9F" w14:textId="77777777" w:rsidR="00AB2570" w:rsidRPr="007E0B31" w:rsidRDefault="00AB2570" w:rsidP="00AB2570">
            <w:pPr>
              <w:pStyle w:val="TableArial11"/>
              <w:rPr>
                <w:rFonts w:cs="Arial"/>
              </w:rPr>
            </w:pPr>
            <w:r w:rsidRPr="007E0B31">
              <w:rPr>
                <w:rFonts w:cs="Arial"/>
              </w:rPr>
              <w:t>Has the meaning given in GR.22.7</w:t>
            </w:r>
          </w:p>
        </w:tc>
      </w:tr>
      <w:tr w:rsidR="00AB2570" w14:paraId="47F4C6A8" w14:textId="77777777" w:rsidTr="00AB2570">
        <w:trPr>
          <w:cantSplit/>
          <w:trHeight w:val="300"/>
        </w:trPr>
        <w:tc>
          <w:tcPr>
            <w:tcW w:w="2884" w:type="dxa"/>
          </w:tcPr>
          <w:p w14:paraId="253D9F8E" w14:textId="3FA43B01" w:rsidR="00AB2570" w:rsidRDefault="00AB2570" w:rsidP="00AB2570">
            <w:pPr>
              <w:pStyle w:val="Arial11Bold"/>
              <w:rPr>
                <w:rFonts w:cs="Arial"/>
              </w:rPr>
            </w:pPr>
            <w:r w:rsidRPr="7356A9C9">
              <w:rPr>
                <w:rFonts w:cs="Arial"/>
              </w:rPr>
              <w:t>Assimilated Law</w:t>
            </w:r>
          </w:p>
        </w:tc>
        <w:tc>
          <w:tcPr>
            <w:tcW w:w="6634" w:type="dxa"/>
          </w:tcPr>
          <w:p w14:paraId="0BC099DA" w14:textId="6FB29D29" w:rsidR="00AB2570" w:rsidRDefault="00AB2570" w:rsidP="00AB2570">
            <w:pPr>
              <w:pStyle w:val="TableArial11"/>
              <w:rPr>
                <w:rFonts w:cs="Arial"/>
              </w:rPr>
            </w:pPr>
            <w:r w:rsidRPr="7356A9C9">
              <w:rPr>
                <w:rFonts w:cs="Arial"/>
              </w:rPr>
              <w:t>Has the same meaning as that given by section 6(7) of the European Union (Withdrawal) Act 2018</w:t>
            </w:r>
          </w:p>
        </w:tc>
      </w:tr>
      <w:tr w:rsidR="00AB2570" w:rsidRPr="007E0B31" w14:paraId="376D1424" w14:textId="77777777" w:rsidTr="00AB2570">
        <w:trPr>
          <w:cantSplit/>
        </w:trPr>
        <w:tc>
          <w:tcPr>
            <w:tcW w:w="2884" w:type="dxa"/>
          </w:tcPr>
          <w:p w14:paraId="6AA5C579" w14:textId="77777777" w:rsidR="00AB2570" w:rsidRPr="007E0B31" w:rsidRDefault="00AB2570" w:rsidP="00AB2570">
            <w:pPr>
              <w:pStyle w:val="Arial11Bold"/>
              <w:rPr>
                <w:rFonts w:cs="Arial"/>
              </w:rPr>
            </w:pPr>
            <w:r w:rsidRPr="007E0B31">
              <w:rPr>
                <w:rFonts w:cs="Arial"/>
              </w:rPr>
              <w:t>Authorised Certifier</w:t>
            </w:r>
          </w:p>
          <w:p w14:paraId="7495B5A1" w14:textId="77777777" w:rsidR="00AB2570" w:rsidRPr="007E0B31" w:rsidRDefault="00AB2570" w:rsidP="00AB2570">
            <w:pPr>
              <w:rPr>
                <w:rFonts w:cs="Arial"/>
              </w:rPr>
            </w:pPr>
          </w:p>
          <w:p w14:paraId="2E65D94D" w14:textId="77777777" w:rsidR="00AB2570" w:rsidRPr="007E0B31" w:rsidRDefault="00AB2570" w:rsidP="00AB2570">
            <w:pPr>
              <w:rPr>
                <w:rFonts w:cs="Arial"/>
              </w:rPr>
            </w:pPr>
          </w:p>
          <w:p w14:paraId="42DDDE14" w14:textId="77777777" w:rsidR="00AB2570" w:rsidRPr="007E0B31" w:rsidRDefault="00AB2570" w:rsidP="00AB2570">
            <w:pPr>
              <w:rPr>
                <w:rFonts w:cs="Arial"/>
              </w:rPr>
            </w:pPr>
          </w:p>
        </w:tc>
        <w:tc>
          <w:tcPr>
            <w:tcW w:w="6634" w:type="dxa"/>
          </w:tcPr>
          <w:p w14:paraId="549D73B7" w14:textId="4E0E2C7A" w:rsidR="00AB2570" w:rsidRPr="007E0B31" w:rsidRDefault="00AB2570" w:rsidP="00AB2570">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Pr="00E01003">
              <w:t xml:space="preserve">United Kingdom Accreditation </w:t>
            </w:r>
            <w:proofErr w:type="gramStart"/>
            <w:r w:rsidRPr="00E01003">
              <w:t>Service</w:t>
            </w:r>
            <w:proofErr w:type="gramEnd"/>
            <w:r w:rsidRPr="00E01003">
              <w:t xml:space="preserve"> or such other body as may be established from time to time to carry out the function of accreditation.</w:t>
            </w:r>
          </w:p>
        </w:tc>
      </w:tr>
      <w:tr w:rsidR="00AB2570" w:rsidRPr="007E0B31" w14:paraId="1C6D10A8" w14:textId="77777777" w:rsidTr="00AB2570">
        <w:trPr>
          <w:cantSplit/>
        </w:trPr>
        <w:tc>
          <w:tcPr>
            <w:tcW w:w="2884" w:type="dxa"/>
          </w:tcPr>
          <w:p w14:paraId="6EAA68B1" w14:textId="77777777" w:rsidR="00AB2570" w:rsidRPr="007E0B31" w:rsidRDefault="00AB2570" w:rsidP="00AB2570">
            <w:pPr>
              <w:pStyle w:val="Arial11Bold"/>
              <w:rPr>
                <w:rFonts w:cs="Arial"/>
              </w:rPr>
            </w:pPr>
            <w:r w:rsidRPr="007E0B31">
              <w:rPr>
                <w:rFonts w:cs="Arial"/>
              </w:rPr>
              <w:t>Authorised Electricity Operator</w:t>
            </w:r>
          </w:p>
        </w:tc>
        <w:tc>
          <w:tcPr>
            <w:tcW w:w="6634" w:type="dxa"/>
          </w:tcPr>
          <w:p w14:paraId="1A7F304F" w14:textId="34EDB28A" w:rsidR="00AB2570" w:rsidRPr="007E0B31" w:rsidRDefault="00AB2570" w:rsidP="00AB2570">
            <w:pPr>
              <w:pStyle w:val="TableArial11"/>
              <w:rPr>
                <w:rFonts w:cs="Arial"/>
              </w:rPr>
            </w:pPr>
            <w:r w:rsidRPr="007E0B31">
              <w:rPr>
                <w:rFonts w:cs="Arial"/>
              </w:rPr>
              <w:t xml:space="preserve">Any person (other than </w:t>
            </w:r>
            <w:r>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 which shall include any </w:t>
            </w:r>
            <w:r w:rsidRPr="007E0B31">
              <w:rPr>
                <w:rFonts w:cs="Arial"/>
                <w:b/>
              </w:rPr>
              <w:t>Interconnector Owner</w:t>
            </w:r>
            <w:r w:rsidRPr="007E0B31">
              <w:rPr>
                <w:rFonts w:cs="Arial"/>
              </w:rPr>
              <w:t xml:space="preserve"> or </w:t>
            </w:r>
            <w:r>
              <w:rPr>
                <w:rFonts w:cs="Arial"/>
                <w:b/>
              </w:rPr>
              <w:t>Interconnector User</w:t>
            </w:r>
            <w:r w:rsidRPr="00A87826">
              <w:rPr>
                <w:rFonts w:cs="Arial"/>
                <w:bCs/>
              </w:rPr>
              <w:t>.</w:t>
            </w:r>
          </w:p>
        </w:tc>
      </w:tr>
      <w:tr w:rsidR="00AB2570" w:rsidRPr="007E0B31" w14:paraId="3446434F" w14:textId="77777777" w:rsidTr="00AB2570">
        <w:trPr>
          <w:cantSplit/>
        </w:trPr>
        <w:tc>
          <w:tcPr>
            <w:tcW w:w="2884" w:type="dxa"/>
          </w:tcPr>
          <w:p w14:paraId="1F24BB39" w14:textId="77777777" w:rsidR="00AB2570" w:rsidRPr="007E0B31" w:rsidRDefault="00AB2570" w:rsidP="00AB2570">
            <w:pPr>
              <w:pStyle w:val="Arial11Bold"/>
              <w:rPr>
                <w:rFonts w:cs="Arial"/>
              </w:rPr>
            </w:pPr>
            <w:r w:rsidRPr="007E0B31">
              <w:rPr>
                <w:rFonts w:cs="Arial"/>
              </w:rPr>
              <w:t>Authority-Led Modification</w:t>
            </w:r>
          </w:p>
        </w:tc>
        <w:tc>
          <w:tcPr>
            <w:tcW w:w="6634" w:type="dxa"/>
          </w:tcPr>
          <w:p w14:paraId="5F2F4A67" w14:textId="77777777" w:rsidR="00AB2570" w:rsidRPr="007E0B31" w:rsidRDefault="00AB2570" w:rsidP="00AB257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AB2570" w:rsidRPr="007E0B31" w14:paraId="0F6E34FB" w14:textId="77777777" w:rsidTr="00AB2570">
        <w:trPr>
          <w:cantSplit/>
        </w:trPr>
        <w:tc>
          <w:tcPr>
            <w:tcW w:w="2884" w:type="dxa"/>
          </w:tcPr>
          <w:p w14:paraId="06910B23" w14:textId="77777777" w:rsidR="00AB2570" w:rsidRPr="007E0B31" w:rsidRDefault="00AB2570" w:rsidP="00AB2570">
            <w:pPr>
              <w:pStyle w:val="Arial11Bold"/>
              <w:rPr>
                <w:rFonts w:cs="Arial"/>
              </w:rPr>
            </w:pPr>
            <w:r w:rsidRPr="007E0B31">
              <w:rPr>
                <w:rFonts w:cs="Arial"/>
              </w:rPr>
              <w:t>Authority-Led Modification Report</w:t>
            </w:r>
          </w:p>
        </w:tc>
        <w:tc>
          <w:tcPr>
            <w:tcW w:w="6634" w:type="dxa"/>
          </w:tcPr>
          <w:p w14:paraId="0565049A" w14:textId="77777777" w:rsidR="00AB2570" w:rsidRPr="007E0B31" w:rsidRDefault="00AB2570" w:rsidP="00AB2570">
            <w:pPr>
              <w:pStyle w:val="TableArial11"/>
              <w:rPr>
                <w:rFonts w:cs="Arial"/>
              </w:rPr>
            </w:pPr>
            <w:r w:rsidRPr="007E0B31">
              <w:rPr>
                <w:rFonts w:cs="Arial"/>
              </w:rPr>
              <w:t>Has the meaning given in GR.17.4.</w:t>
            </w:r>
          </w:p>
        </w:tc>
      </w:tr>
      <w:tr w:rsidR="00AB2570" w:rsidRPr="0079139F" w14:paraId="5305C02C" w14:textId="77777777" w:rsidTr="00AB2570">
        <w:trPr>
          <w:cantSplit/>
        </w:trPr>
        <w:tc>
          <w:tcPr>
            <w:tcW w:w="2884" w:type="dxa"/>
          </w:tcPr>
          <w:p w14:paraId="3CB3A78A" w14:textId="7FE1204F" w:rsidR="00AB2570" w:rsidRPr="0079139F" w:rsidRDefault="00AB2570" w:rsidP="00AB2570">
            <w:pPr>
              <w:pStyle w:val="Arial11Bold"/>
              <w:rPr>
                <w:rFonts w:cs="Arial"/>
              </w:rPr>
            </w:pPr>
            <w:r w:rsidRPr="0079139F">
              <w:rPr>
                <w:rFonts w:cs="Arial"/>
              </w:rPr>
              <w:t>Authority for Access</w:t>
            </w:r>
          </w:p>
        </w:tc>
        <w:tc>
          <w:tcPr>
            <w:tcW w:w="6634" w:type="dxa"/>
          </w:tcPr>
          <w:p w14:paraId="532F275B" w14:textId="7AA17420" w:rsidR="00AB2570" w:rsidRPr="0079139F" w:rsidRDefault="00AB2570" w:rsidP="00AB2570">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AB2570" w:rsidRPr="0079139F" w14:paraId="06A5FAA0" w14:textId="77777777" w:rsidTr="00AB2570">
        <w:trPr>
          <w:cantSplit/>
        </w:trPr>
        <w:tc>
          <w:tcPr>
            <w:tcW w:w="2884" w:type="dxa"/>
          </w:tcPr>
          <w:p w14:paraId="379CB4CA" w14:textId="1EF0F287" w:rsidR="00AB2570" w:rsidRPr="0079139F" w:rsidRDefault="00AB2570" w:rsidP="00AB2570">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AB2570" w:rsidRPr="0079139F" w:rsidRDefault="00AB2570" w:rsidP="00AB2570">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AB2570" w:rsidRPr="007E0B31" w14:paraId="3021D346" w14:textId="77777777" w:rsidTr="00AB2570">
        <w:trPr>
          <w:cantSplit/>
        </w:trPr>
        <w:tc>
          <w:tcPr>
            <w:tcW w:w="2884" w:type="dxa"/>
          </w:tcPr>
          <w:p w14:paraId="11F33B08" w14:textId="77777777" w:rsidR="00AB2570" w:rsidRPr="007E0B31" w:rsidRDefault="00AB2570" w:rsidP="00AB2570">
            <w:pPr>
              <w:pStyle w:val="Arial11Bold"/>
              <w:rPr>
                <w:rFonts w:cs="Arial"/>
              </w:rPr>
            </w:pPr>
            <w:r w:rsidRPr="007E0B31">
              <w:rPr>
                <w:rFonts w:cs="Arial"/>
              </w:rPr>
              <w:lastRenderedPageBreak/>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AB2570" w:rsidRPr="007E0B31" w:rsidRDefault="00AB2570" w:rsidP="00AB2570">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or </w:t>
            </w:r>
            <w:r w:rsidRPr="007E0B31">
              <w:rPr>
                <w:rFonts w:cs="Arial"/>
                <w:b/>
              </w:rPr>
              <w:t>Synchronous Power Generating Module</w:t>
            </w:r>
            <w:r w:rsidRPr="007E0B31">
              <w:rPr>
                <w:rFonts w:cs="Arial"/>
              </w:rPr>
              <w:t xml:space="preserve"> 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AB2570" w:rsidRPr="007E0B31" w14:paraId="3D9EFAF3" w14:textId="77777777" w:rsidTr="00AB2570">
        <w:trPr>
          <w:cantSplit/>
        </w:trPr>
        <w:tc>
          <w:tcPr>
            <w:tcW w:w="2884" w:type="dxa"/>
          </w:tcPr>
          <w:p w14:paraId="2424277A" w14:textId="77777777" w:rsidR="00AB2570" w:rsidRPr="007E0B31" w:rsidRDefault="00AB2570" w:rsidP="00AB2570">
            <w:pPr>
              <w:pStyle w:val="Arial11Bold"/>
              <w:rPr>
                <w:rFonts w:cs="Arial"/>
              </w:rPr>
            </w:pPr>
            <w:r w:rsidRPr="007E0B31">
              <w:rPr>
                <w:rFonts w:cs="Arial"/>
              </w:rPr>
              <w:t>Auxiliaries</w:t>
            </w:r>
          </w:p>
        </w:tc>
        <w:tc>
          <w:tcPr>
            <w:tcW w:w="6634" w:type="dxa"/>
          </w:tcPr>
          <w:p w14:paraId="1A0B4691" w14:textId="77777777" w:rsidR="00AB2570" w:rsidRPr="007E0B31" w:rsidRDefault="00AB2570" w:rsidP="00AB2570">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Pr="007E0B31">
              <w:rPr>
                <w:rFonts w:cs="Arial"/>
                <w:b/>
              </w:rPr>
              <w:t xml:space="preserve">Power Generating Module </w:t>
            </w:r>
            <w:r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Pr="007E0B31">
              <w:rPr>
                <w:rFonts w:cs="Arial"/>
                <w:b/>
              </w:rPr>
              <w:t>HVDC Equipment</w:t>
            </w:r>
            <w:r w:rsidRPr="007E0B31">
              <w:rPr>
                <w:rFonts w:cs="Arial"/>
              </w:rPr>
              <w:t xml:space="preserve"> 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Pr="007E0B31">
              <w:rPr>
                <w:rFonts w:cs="Arial"/>
                <w:b/>
              </w:rPr>
              <w:t>Power Generating Module’s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Pr="007E0B31">
              <w:rPr>
                <w:rFonts w:cs="Arial"/>
                <w:b/>
              </w:rPr>
              <w:t>HVDC Equipment’s</w:t>
            </w:r>
            <w:r w:rsidRPr="007E0B31">
              <w:rPr>
                <w:rFonts w:cs="Arial"/>
              </w:rPr>
              <w:t xml:space="preserve"> or </w:t>
            </w:r>
            <w:r w:rsidRPr="007E0B31">
              <w:rPr>
                <w:rFonts w:cs="Arial"/>
                <w:b/>
              </w:rPr>
              <w:t>Power Park Module’s</w:t>
            </w:r>
            <w:r w:rsidRPr="007E0B31">
              <w:rPr>
                <w:rFonts w:cs="Arial"/>
              </w:rPr>
              <w:t xml:space="preserve"> functional operation.</w:t>
            </w:r>
          </w:p>
        </w:tc>
      </w:tr>
      <w:tr w:rsidR="00AB2570" w:rsidRPr="007E0B31" w14:paraId="39EFC3B3" w14:textId="77777777" w:rsidTr="00AB2570">
        <w:trPr>
          <w:cantSplit/>
        </w:trPr>
        <w:tc>
          <w:tcPr>
            <w:tcW w:w="2884" w:type="dxa"/>
          </w:tcPr>
          <w:p w14:paraId="170E00B1" w14:textId="77777777" w:rsidR="00AB2570" w:rsidRPr="007E0B31" w:rsidRDefault="00AB2570" w:rsidP="00AB2570">
            <w:pPr>
              <w:pStyle w:val="Arial11Bold"/>
              <w:rPr>
                <w:rFonts w:cs="Arial"/>
              </w:rPr>
            </w:pPr>
            <w:r w:rsidRPr="007E0B31">
              <w:rPr>
                <w:rFonts w:cs="Arial"/>
              </w:rPr>
              <w:t>Auxiliary Diesel Engine</w:t>
            </w:r>
          </w:p>
        </w:tc>
        <w:tc>
          <w:tcPr>
            <w:tcW w:w="6634" w:type="dxa"/>
          </w:tcPr>
          <w:p w14:paraId="0F3D3390" w14:textId="77777777" w:rsidR="00AB2570" w:rsidRPr="007E0B31" w:rsidRDefault="00AB2570" w:rsidP="00AB2570">
            <w:pPr>
              <w:pStyle w:val="TableArial11"/>
              <w:rPr>
                <w:rFonts w:cs="Arial"/>
              </w:rPr>
            </w:pPr>
            <w:r w:rsidRPr="007E0B31">
              <w:rPr>
                <w:rFonts w:cs="Arial"/>
              </w:rPr>
              <w:t xml:space="preserve">A diesel engine driving a </w:t>
            </w:r>
            <w:r w:rsidRPr="007E0B31">
              <w:rPr>
                <w:rFonts w:cs="Arial"/>
                <w:b/>
              </w:rPr>
              <w:t>Power Generating Module</w:t>
            </w:r>
            <w:r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AB2570" w:rsidRPr="007E0B31" w14:paraId="34828CDA" w14:textId="77777777" w:rsidTr="00AB2570">
        <w:trPr>
          <w:cantSplit/>
        </w:trPr>
        <w:tc>
          <w:tcPr>
            <w:tcW w:w="2884" w:type="dxa"/>
          </w:tcPr>
          <w:p w14:paraId="73B830C1" w14:textId="14177899" w:rsidR="00AB2570" w:rsidRPr="007E0B31" w:rsidRDefault="00AB2570" w:rsidP="00AB2570">
            <w:pPr>
              <w:pStyle w:val="Arial11Bold"/>
              <w:rPr>
                <w:rFonts w:cs="Arial"/>
              </w:rPr>
            </w:pPr>
            <w:r w:rsidRPr="001006C1">
              <w:t>Auxiliary Energy Supplies</w:t>
            </w:r>
          </w:p>
        </w:tc>
        <w:tc>
          <w:tcPr>
            <w:tcW w:w="6634" w:type="dxa"/>
          </w:tcPr>
          <w:p w14:paraId="7C335D5C" w14:textId="296C649D" w:rsidR="00AB2570" w:rsidRPr="007E0B31" w:rsidRDefault="00AB2570" w:rsidP="00AB2570">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Pr>
                <w:rFonts w:eastAsia="Cambria" w:cs="Arial"/>
                <w:snapToGrid/>
                <w:color w:val="000000"/>
                <w:lang w:eastAsia="en-GB"/>
              </w:rPr>
              <w:t xml:space="preserve"> available </w:t>
            </w:r>
            <w:r w:rsidRPr="001006C1">
              <w:rPr>
                <w:rFonts w:eastAsia="Cambria" w:cs="Arial"/>
                <w:snapToGrid/>
                <w:color w:val="000000"/>
                <w:lang w:eastAsia="en-GB"/>
              </w:rPr>
              <w:t xml:space="preserve">without an </w:t>
            </w:r>
            <w:r>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Pr>
                <w:rFonts w:eastAsia="Cambria" w:cs="Arial"/>
                <w:snapToGrid/>
                <w:color w:val="000000"/>
                <w:lang w:eastAsia="en-GB"/>
              </w:rPr>
              <w:t xml:space="preserve">the </w:t>
            </w:r>
            <w:r w:rsidRPr="00B941F7">
              <w:rPr>
                <w:rFonts w:eastAsia="Cambria" w:cs="Arial"/>
                <w:b/>
                <w:bCs/>
                <w:snapToGrid/>
                <w:color w:val="000000"/>
                <w:lang w:eastAsia="en-GB"/>
              </w:rPr>
              <w:t>Total System</w:t>
            </w:r>
            <w:r>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AB2570" w:rsidRPr="007E0B31" w14:paraId="51C9B789" w14:textId="77777777" w:rsidTr="00AB2570">
        <w:trPr>
          <w:cantSplit/>
        </w:trPr>
        <w:tc>
          <w:tcPr>
            <w:tcW w:w="2884" w:type="dxa"/>
          </w:tcPr>
          <w:p w14:paraId="3E338032" w14:textId="77777777" w:rsidR="00AB2570" w:rsidRPr="007E0B31" w:rsidRDefault="00AB2570" w:rsidP="00AB2570">
            <w:pPr>
              <w:pStyle w:val="Arial11Bold"/>
              <w:rPr>
                <w:rFonts w:cs="Arial"/>
              </w:rPr>
            </w:pPr>
            <w:r w:rsidRPr="007E0B31">
              <w:rPr>
                <w:rFonts w:cs="Arial"/>
              </w:rPr>
              <w:t>Auxiliary Gas Turbine</w:t>
            </w:r>
          </w:p>
        </w:tc>
        <w:tc>
          <w:tcPr>
            <w:tcW w:w="6634" w:type="dxa"/>
          </w:tcPr>
          <w:p w14:paraId="58C9D3A8" w14:textId="77777777" w:rsidR="00AB2570" w:rsidRPr="007E0B31" w:rsidRDefault="00AB2570" w:rsidP="00AB2570">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AB2570" w:rsidRPr="007E0B31" w14:paraId="6B35431C" w14:textId="77777777" w:rsidTr="00AB2570">
        <w:trPr>
          <w:cantSplit/>
        </w:trPr>
        <w:tc>
          <w:tcPr>
            <w:tcW w:w="2884" w:type="dxa"/>
          </w:tcPr>
          <w:p w14:paraId="4292E500" w14:textId="77777777" w:rsidR="00AB2570" w:rsidRPr="007E0B31" w:rsidRDefault="00AB2570" w:rsidP="00AB2570">
            <w:pPr>
              <w:pStyle w:val="Arial11Bold"/>
              <w:rPr>
                <w:rFonts w:cs="Arial"/>
              </w:rPr>
            </w:pPr>
            <w:r w:rsidRPr="007E0B31">
              <w:rPr>
                <w:rFonts w:cs="Arial"/>
              </w:rPr>
              <w:t xml:space="preserve">Average Conditions </w:t>
            </w:r>
          </w:p>
        </w:tc>
        <w:tc>
          <w:tcPr>
            <w:tcW w:w="6634" w:type="dxa"/>
          </w:tcPr>
          <w:p w14:paraId="18680FDD" w14:textId="77777777" w:rsidR="00AB2570" w:rsidRPr="007E0B31" w:rsidRDefault="00AB2570" w:rsidP="00AB2570">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AB2570" w:rsidRPr="007E0B31" w14:paraId="458C44BA" w14:textId="77777777" w:rsidTr="00AB2570">
        <w:trPr>
          <w:cantSplit/>
        </w:trPr>
        <w:tc>
          <w:tcPr>
            <w:tcW w:w="2884" w:type="dxa"/>
          </w:tcPr>
          <w:p w14:paraId="755C815B" w14:textId="77777777" w:rsidR="00AB2570" w:rsidRPr="007E0B31" w:rsidRDefault="00AB2570" w:rsidP="00AB2570">
            <w:pPr>
              <w:pStyle w:val="Arial11Bold"/>
              <w:rPr>
                <w:rFonts w:cs="Arial"/>
              </w:rPr>
            </w:pPr>
            <w:r w:rsidRPr="007E0B31">
              <w:rPr>
                <w:rFonts w:cs="Arial"/>
              </w:rPr>
              <w:t>Back-Up Protection</w:t>
            </w:r>
          </w:p>
        </w:tc>
        <w:tc>
          <w:tcPr>
            <w:tcW w:w="6634" w:type="dxa"/>
          </w:tcPr>
          <w:p w14:paraId="141A0707" w14:textId="5EBDA963" w:rsidR="00AB2570" w:rsidRPr="007E0B31" w:rsidRDefault="00AB2570" w:rsidP="00AB2570">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AB2570" w:rsidRPr="007E0B31" w14:paraId="489B49AA" w14:textId="77777777" w:rsidTr="00AB2570">
        <w:trPr>
          <w:cantSplit/>
        </w:trPr>
        <w:tc>
          <w:tcPr>
            <w:tcW w:w="2884" w:type="dxa"/>
          </w:tcPr>
          <w:p w14:paraId="31355B5A" w14:textId="77777777" w:rsidR="00AB2570" w:rsidRPr="007E0B31" w:rsidRDefault="00AB2570" w:rsidP="00AB2570">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AB2570" w:rsidRPr="007E0B31" w:rsidRDefault="00AB2570" w:rsidP="00AB2570">
            <w:pPr>
              <w:pStyle w:val="TableArial11"/>
              <w:rPr>
                <w:rFonts w:cs="Arial"/>
              </w:rPr>
            </w:pPr>
            <w:r w:rsidRPr="007E0B31">
              <w:rPr>
                <w:rFonts w:cs="Arial"/>
              </w:rPr>
              <w:t>The code of that title as from time to time amended.</w:t>
            </w:r>
          </w:p>
        </w:tc>
      </w:tr>
      <w:tr w:rsidR="00AB2570" w:rsidRPr="007E0B31" w14:paraId="06445EC3" w14:textId="77777777" w:rsidTr="00AB2570">
        <w:trPr>
          <w:cantSplit/>
        </w:trPr>
        <w:tc>
          <w:tcPr>
            <w:tcW w:w="2884" w:type="dxa"/>
          </w:tcPr>
          <w:p w14:paraId="0865E5CA" w14:textId="77777777" w:rsidR="00AB2570" w:rsidRPr="007E0B31" w:rsidRDefault="00AB2570" w:rsidP="00AB2570">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AB2570" w:rsidRPr="007E0B31" w:rsidRDefault="00AB2570" w:rsidP="00AB2570">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AB2570" w:rsidRPr="007E0B31" w14:paraId="4601D62F" w14:textId="77777777" w:rsidTr="00AB2570">
        <w:trPr>
          <w:cantSplit/>
        </w:trPr>
        <w:tc>
          <w:tcPr>
            <w:tcW w:w="2884" w:type="dxa"/>
          </w:tcPr>
          <w:p w14:paraId="07F42247" w14:textId="77777777" w:rsidR="00AB2570" w:rsidRPr="007E0B31" w:rsidRDefault="00AB2570" w:rsidP="00AB2570">
            <w:pPr>
              <w:pStyle w:val="Arial11Bold"/>
              <w:rPr>
                <w:rFonts w:cs="Arial"/>
              </w:rPr>
            </w:pPr>
            <w:r w:rsidRPr="007E0B31">
              <w:rPr>
                <w:rFonts w:cs="Arial"/>
              </w:rPr>
              <w:t>Balancing Mechanism</w:t>
            </w:r>
          </w:p>
        </w:tc>
        <w:tc>
          <w:tcPr>
            <w:tcW w:w="6634" w:type="dxa"/>
          </w:tcPr>
          <w:p w14:paraId="3BD3C38D" w14:textId="2EC9E8AF" w:rsidR="00AB2570" w:rsidRPr="007E0B31" w:rsidRDefault="00AB2570" w:rsidP="00AB2570">
            <w:pPr>
              <w:pStyle w:val="TableArial11"/>
              <w:rPr>
                <w:rFonts w:cs="Arial"/>
              </w:rPr>
            </w:pPr>
            <w:r w:rsidRPr="329F1AB0">
              <w:rPr>
                <w:rFonts w:cs="Arial"/>
              </w:rPr>
              <w:t xml:space="preserve">Has the meaning set out in </w:t>
            </w:r>
            <w:r w:rsidRPr="004E64E8">
              <w:rPr>
                <w:rFonts w:cs="Arial"/>
              </w:rPr>
              <w:t>the</w:t>
            </w:r>
            <w:r w:rsidRPr="329F1AB0">
              <w:rPr>
                <w:rFonts w:cs="Arial"/>
                <w:b/>
                <w:bCs/>
              </w:rPr>
              <w:t xml:space="preserve"> ESO Licence.</w:t>
            </w:r>
          </w:p>
        </w:tc>
      </w:tr>
      <w:tr w:rsidR="00AB2570" w:rsidRPr="007E0B31" w14:paraId="38E81111" w14:textId="77777777" w:rsidTr="00AB2570">
        <w:trPr>
          <w:cantSplit/>
        </w:trPr>
        <w:tc>
          <w:tcPr>
            <w:tcW w:w="2884" w:type="dxa"/>
          </w:tcPr>
          <w:p w14:paraId="4F829A5F" w14:textId="77777777" w:rsidR="00AB2570" w:rsidRPr="007E0B31" w:rsidRDefault="00AB2570" w:rsidP="00AB2570">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AB2570" w:rsidRPr="007E0B31" w:rsidRDefault="00AB2570" w:rsidP="00AB2570">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AB2570" w:rsidRPr="007E0B31" w14:paraId="5072D44D" w14:textId="77777777" w:rsidTr="00AB2570">
        <w:trPr>
          <w:cantSplit/>
        </w:trPr>
        <w:tc>
          <w:tcPr>
            <w:tcW w:w="2884" w:type="dxa"/>
          </w:tcPr>
          <w:p w14:paraId="39E3830E" w14:textId="77777777" w:rsidR="00AB2570" w:rsidRPr="007E0B31" w:rsidRDefault="00AB2570" w:rsidP="00AB2570">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AB2570" w:rsidRPr="007E0B31" w:rsidRDefault="00AB2570" w:rsidP="00AB2570">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AB2570" w:rsidRPr="007E0B31" w14:paraId="48A454A3" w14:textId="77777777" w:rsidTr="00AB2570">
        <w:trPr>
          <w:cantSplit/>
        </w:trPr>
        <w:tc>
          <w:tcPr>
            <w:tcW w:w="2884" w:type="dxa"/>
          </w:tcPr>
          <w:p w14:paraId="60477F7D" w14:textId="77777777" w:rsidR="00AB2570" w:rsidRPr="007E0B31" w:rsidRDefault="00AB2570" w:rsidP="00AB2570">
            <w:pPr>
              <w:pStyle w:val="Arial11Bold"/>
              <w:rPr>
                <w:rFonts w:cs="Arial"/>
              </w:rPr>
            </w:pPr>
            <w:r w:rsidRPr="007E0B31">
              <w:rPr>
                <w:rFonts w:cs="Arial"/>
              </w:rPr>
              <w:lastRenderedPageBreak/>
              <w:t>Balancing Principles Statement</w:t>
            </w:r>
          </w:p>
        </w:tc>
        <w:tc>
          <w:tcPr>
            <w:tcW w:w="6634" w:type="dxa"/>
          </w:tcPr>
          <w:p w14:paraId="31F2BF5E" w14:textId="2AA20586" w:rsidR="00AB2570" w:rsidRPr="007E0B31" w:rsidRDefault="00AB2570" w:rsidP="00AB2570">
            <w:pPr>
              <w:pStyle w:val="TableArial11"/>
              <w:rPr>
                <w:rFonts w:cs="Arial"/>
              </w:rPr>
            </w:pPr>
            <w:r w:rsidRPr="329F1AB0">
              <w:rPr>
                <w:rFonts w:cs="Arial"/>
              </w:rPr>
              <w:t xml:space="preserve">A statement prepared by </w:t>
            </w:r>
            <w:r w:rsidRPr="329F1AB0">
              <w:rPr>
                <w:rFonts w:cs="Arial"/>
                <w:b/>
                <w:bCs/>
              </w:rPr>
              <w:t>The Company</w:t>
            </w:r>
            <w:r w:rsidRPr="329F1AB0">
              <w:rPr>
                <w:rFonts w:cs="Arial"/>
              </w:rPr>
              <w:t xml:space="preserve"> in accordance with condition C9 of </w:t>
            </w:r>
            <w:r w:rsidRPr="004E64E8">
              <w:rPr>
                <w:rFonts w:cs="Arial"/>
              </w:rPr>
              <w:t>the</w:t>
            </w:r>
            <w:r w:rsidRPr="329F1AB0">
              <w:rPr>
                <w:rFonts w:cs="Arial"/>
                <w:b/>
                <w:bCs/>
              </w:rPr>
              <w:t xml:space="preserve"> ESO Licence</w:t>
            </w:r>
            <w:r w:rsidRPr="329F1AB0">
              <w:rPr>
                <w:rFonts w:cs="Arial"/>
              </w:rPr>
              <w:t>.</w:t>
            </w:r>
          </w:p>
        </w:tc>
      </w:tr>
      <w:tr w:rsidR="00AB2570" w:rsidRPr="007E0B31" w14:paraId="2D4E6701" w14:textId="77777777" w:rsidTr="00AB2570">
        <w:trPr>
          <w:cantSplit/>
        </w:trPr>
        <w:tc>
          <w:tcPr>
            <w:tcW w:w="2884" w:type="dxa"/>
          </w:tcPr>
          <w:p w14:paraId="7AF4336D" w14:textId="3930B13B" w:rsidR="00AB2570" w:rsidRPr="006A6681" w:rsidRDefault="00AB2570" w:rsidP="00AB2570">
            <w:pPr>
              <w:pStyle w:val="Arial11Bold"/>
              <w:rPr>
                <w:rFonts w:cs="Arial"/>
              </w:rPr>
            </w:pPr>
            <w:r w:rsidRPr="007E0B31">
              <w:rPr>
                <w:rFonts w:cs="Arial"/>
              </w:rPr>
              <w:t>Baseline Forecast</w:t>
            </w:r>
          </w:p>
          <w:p w14:paraId="634FC2BC" w14:textId="64A3CCC9" w:rsidR="00AB2570" w:rsidRPr="00B74FB7" w:rsidRDefault="00AB2570" w:rsidP="00AB2570">
            <w:pPr>
              <w:jc w:val="center"/>
            </w:pPr>
          </w:p>
        </w:tc>
        <w:tc>
          <w:tcPr>
            <w:tcW w:w="6634" w:type="dxa"/>
          </w:tcPr>
          <w:p w14:paraId="05EE981E" w14:textId="77777777" w:rsidR="00AB2570" w:rsidRPr="007E0B31" w:rsidRDefault="00AB2570" w:rsidP="00AB2570">
            <w:pPr>
              <w:pStyle w:val="TableArial11"/>
              <w:rPr>
                <w:rFonts w:cs="Arial"/>
              </w:rPr>
            </w:pPr>
            <w:r w:rsidRPr="024814CE">
              <w:rPr>
                <w:rFonts w:cs="Arial"/>
              </w:rPr>
              <w:t>Has the meaning given to the term ‘baseline</w:t>
            </w:r>
            <w:r>
              <w:rPr>
                <w:rFonts w:cs="Arial"/>
              </w:rPr>
              <w:t xml:space="preserve"> </w:t>
            </w:r>
            <w:r w:rsidRPr="024814CE">
              <w:rPr>
                <w:rFonts w:cs="Arial"/>
              </w:rPr>
              <w:t xml:space="preserve">forecast’ in Section G of the </w:t>
            </w:r>
            <w:r w:rsidRPr="024814CE">
              <w:rPr>
                <w:rFonts w:cs="Arial"/>
                <w:b/>
                <w:bCs/>
              </w:rPr>
              <w:t>BSC</w:t>
            </w:r>
            <w:r w:rsidRPr="024814CE">
              <w:rPr>
                <w:rFonts w:cs="Arial"/>
              </w:rPr>
              <w:t>.</w:t>
            </w:r>
          </w:p>
        </w:tc>
      </w:tr>
      <w:tr w:rsidR="00AB2570" w:rsidRPr="007E0B31" w14:paraId="7BDFEB77" w14:textId="77777777" w:rsidTr="00AB2570">
        <w:trPr>
          <w:cantSplit/>
        </w:trPr>
        <w:tc>
          <w:tcPr>
            <w:tcW w:w="2884" w:type="dxa"/>
          </w:tcPr>
          <w:p w14:paraId="33D25C5E" w14:textId="77777777" w:rsidR="00AB2570" w:rsidRPr="007E0B31" w:rsidRDefault="00AB2570" w:rsidP="00AB2570">
            <w:pPr>
              <w:pStyle w:val="Arial11Bold"/>
              <w:rPr>
                <w:rFonts w:cs="Arial"/>
              </w:rPr>
            </w:pPr>
            <w:r w:rsidRPr="007E0B31">
              <w:rPr>
                <w:rFonts w:cs="Arial"/>
              </w:rPr>
              <w:t>Bid-Offer Acceptance</w:t>
            </w:r>
          </w:p>
        </w:tc>
        <w:tc>
          <w:tcPr>
            <w:tcW w:w="6634" w:type="dxa"/>
          </w:tcPr>
          <w:p w14:paraId="282E552C" w14:textId="4369CD70" w:rsidR="00AB2570" w:rsidRPr="007E0B31" w:rsidRDefault="00AB2570" w:rsidP="00AB2570">
            <w:pPr>
              <w:pStyle w:val="TableArial11"/>
              <w:ind w:left="567" w:hanging="567"/>
              <w:rPr>
                <w:rFonts w:cs="Arial"/>
              </w:rPr>
            </w:pPr>
            <w:r w:rsidRPr="007E0B31">
              <w:rPr>
                <w:rFonts w:cs="Arial"/>
              </w:rPr>
              <w:t>(a)</w:t>
            </w:r>
            <w:r w:rsidRPr="007E0B31">
              <w:rPr>
                <w:rFonts w:cs="Arial"/>
              </w:rPr>
              <w:tab/>
              <w:t xml:space="preserve">A communication issued by </w:t>
            </w:r>
            <w:r>
              <w:rPr>
                <w:rFonts w:cs="Arial"/>
                <w:b/>
              </w:rPr>
              <w:t>The Company</w:t>
            </w:r>
            <w:r w:rsidRPr="007E0B31">
              <w:rPr>
                <w:rFonts w:cs="Arial"/>
              </w:rPr>
              <w:t xml:space="preserve"> in accordance with BC2.7; or</w:t>
            </w:r>
          </w:p>
          <w:p w14:paraId="1486365B" w14:textId="77777777" w:rsidR="00AB2570" w:rsidRPr="007E0B31" w:rsidRDefault="00AB2570" w:rsidP="00AB2570">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AB2570" w:rsidRPr="007E0B31" w14:paraId="2274019D" w14:textId="77777777" w:rsidTr="00AB2570">
        <w:trPr>
          <w:cantSplit/>
        </w:trPr>
        <w:tc>
          <w:tcPr>
            <w:tcW w:w="2884" w:type="dxa"/>
          </w:tcPr>
          <w:p w14:paraId="58592D17" w14:textId="77777777" w:rsidR="00AB2570" w:rsidRPr="007E0B31" w:rsidRDefault="00AB2570" w:rsidP="00AB2570">
            <w:pPr>
              <w:pStyle w:val="Arial11Bold"/>
              <w:rPr>
                <w:rFonts w:cs="Arial"/>
              </w:rPr>
            </w:pPr>
            <w:r w:rsidRPr="007E0B31">
              <w:rPr>
                <w:rFonts w:cs="Arial"/>
              </w:rPr>
              <w:t>Bid-Offer Data</w:t>
            </w:r>
          </w:p>
        </w:tc>
        <w:tc>
          <w:tcPr>
            <w:tcW w:w="6634" w:type="dxa"/>
          </w:tcPr>
          <w:p w14:paraId="7023A4BE" w14:textId="77777777" w:rsidR="00AB2570" w:rsidRPr="007E0B31" w:rsidRDefault="00AB2570" w:rsidP="00AB2570">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AB2570" w:rsidRPr="007E0B31" w14:paraId="4C603E4E" w14:textId="77777777" w:rsidTr="00AB2570">
        <w:trPr>
          <w:cantSplit/>
        </w:trPr>
        <w:tc>
          <w:tcPr>
            <w:tcW w:w="2884" w:type="dxa"/>
          </w:tcPr>
          <w:p w14:paraId="576EAFC9" w14:textId="77777777" w:rsidR="00AB2570" w:rsidRPr="007E0B31" w:rsidRDefault="00AB2570" w:rsidP="00AB2570">
            <w:pPr>
              <w:pStyle w:val="Arial11Bold"/>
              <w:rPr>
                <w:rFonts w:cs="Arial"/>
              </w:rPr>
            </w:pPr>
            <w:r w:rsidRPr="007E0B31">
              <w:rPr>
                <w:rFonts w:cs="Arial"/>
              </w:rPr>
              <w:t>Bilateral Agreement</w:t>
            </w:r>
          </w:p>
        </w:tc>
        <w:tc>
          <w:tcPr>
            <w:tcW w:w="6634" w:type="dxa"/>
          </w:tcPr>
          <w:p w14:paraId="4C5AA45C" w14:textId="77777777" w:rsidR="00AB2570" w:rsidRPr="007E0B31" w:rsidRDefault="00AB2570" w:rsidP="00AB2570">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r w:rsidRPr="007E0B31">
              <w:rPr>
                <w:rFonts w:cs="Arial"/>
              </w:rPr>
              <w:t xml:space="preserve"> </w:t>
            </w:r>
          </w:p>
        </w:tc>
      </w:tr>
      <w:tr w:rsidR="00AB2570" w:rsidRPr="007E0B31" w14:paraId="3368BF3E" w14:textId="77777777" w:rsidTr="00AB2570">
        <w:trPr>
          <w:cantSplit/>
        </w:trPr>
        <w:tc>
          <w:tcPr>
            <w:tcW w:w="2884" w:type="dxa"/>
          </w:tcPr>
          <w:p w14:paraId="64313A30" w14:textId="44A2CCFE" w:rsidR="00AB2570" w:rsidRPr="007E0B31" w:rsidRDefault="00AB2570" w:rsidP="00AB2570">
            <w:pPr>
              <w:pStyle w:val="Arial11Bold"/>
              <w:rPr>
                <w:rFonts w:cs="Arial"/>
              </w:rPr>
            </w:pPr>
            <w:r>
              <w:rPr>
                <w:rFonts w:cs="Arial"/>
              </w:rPr>
              <w:t>Bilateral Embedded Generation Agreement (BEGA)</w:t>
            </w:r>
          </w:p>
        </w:tc>
        <w:tc>
          <w:tcPr>
            <w:tcW w:w="6634" w:type="dxa"/>
          </w:tcPr>
          <w:p w14:paraId="4F921CD4" w14:textId="349F006B" w:rsidR="00AB2570" w:rsidRPr="007E0B31" w:rsidRDefault="00AB2570" w:rsidP="00AB2570">
            <w:pPr>
              <w:pStyle w:val="TableArial11"/>
              <w:rPr>
                <w:rFonts w:cs="Arial"/>
              </w:rPr>
            </w:pPr>
            <w:r>
              <w:rPr>
                <w:rFonts w:cs="Arial"/>
              </w:rPr>
              <w:t xml:space="preserve">Has the meaning set out in the </w:t>
            </w:r>
            <w:r w:rsidRPr="00D55681">
              <w:rPr>
                <w:rFonts w:cs="Arial"/>
                <w:b/>
                <w:bCs/>
              </w:rPr>
              <w:t>CUSC</w:t>
            </w:r>
            <w:r>
              <w:rPr>
                <w:rFonts w:cs="Arial"/>
              </w:rPr>
              <w:t>.</w:t>
            </w:r>
          </w:p>
        </w:tc>
      </w:tr>
      <w:tr w:rsidR="00AB2570" w:rsidRPr="007E0B31" w14:paraId="6BC8C1B5" w14:textId="77777777" w:rsidTr="00AB2570">
        <w:trPr>
          <w:cantSplit/>
        </w:trPr>
        <w:tc>
          <w:tcPr>
            <w:tcW w:w="2884" w:type="dxa"/>
          </w:tcPr>
          <w:p w14:paraId="51EC3968" w14:textId="394F36BD" w:rsidR="00AB2570" w:rsidRPr="007E0B31" w:rsidRDefault="00AB2570" w:rsidP="00AB2570">
            <w:pPr>
              <w:pStyle w:val="Arial11Bold"/>
              <w:rPr>
                <w:rFonts w:cs="Arial"/>
              </w:rPr>
            </w:pPr>
            <w:r w:rsidRPr="007E0B31">
              <w:rPr>
                <w:rFonts w:cs="Arial"/>
              </w:rPr>
              <w:t xml:space="preserve">Block </w:t>
            </w:r>
            <w:r w:rsidRPr="0079139F">
              <w:rPr>
                <w:rFonts w:cs="Arial"/>
              </w:rPr>
              <w:t>Load</w:t>
            </w:r>
            <w:r>
              <w:rPr>
                <w:rFonts w:cs="Arial"/>
              </w:rPr>
              <w:t>ing</w:t>
            </w:r>
            <w:r w:rsidRPr="007E0B31">
              <w:rPr>
                <w:rFonts w:cs="Arial"/>
              </w:rPr>
              <w:t xml:space="preserve"> Capability</w:t>
            </w:r>
          </w:p>
        </w:tc>
        <w:tc>
          <w:tcPr>
            <w:tcW w:w="6634" w:type="dxa"/>
          </w:tcPr>
          <w:p w14:paraId="6E631FD3" w14:textId="448349B7" w:rsidR="00AB2570" w:rsidRPr="007E0B31" w:rsidRDefault="00AB2570" w:rsidP="00AB2570">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(from no load to </w:t>
            </w:r>
            <w:r w:rsidRPr="006E5482">
              <w:rPr>
                <w:rFonts w:cs="Arial"/>
                <w:b/>
                <w:bCs/>
              </w:rPr>
              <w:t>Rated MW</w:t>
            </w:r>
            <w:r>
              <w:rPr>
                <w:rFonts w:cs="Arial"/>
              </w:rPr>
              <w:t>),</w:t>
            </w:r>
            <w:r w:rsidRPr="024814CE">
              <w:rPr>
                <w:rFonts w:cs="Arial"/>
              </w:rPr>
              <w:t xml:space="preserve">which a </w:t>
            </w:r>
            <w:r w:rsidRPr="005334A5">
              <w:rPr>
                <w:b/>
                <w:bCs/>
              </w:rPr>
              <w:t xml:space="preserve">Generating Unit </w:t>
            </w:r>
            <w:r w:rsidRPr="005334A5">
              <w:t xml:space="preserve">or </w:t>
            </w:r>
            <w:r w:rsidRPr="005334A5">
              <w:rPr>
                <w:b/>
                <w:bCs/>
              </w:rPr>
              <w:t>Power Generating Module</w:t>
            </w:r>
            <w:r w:rsidRPr="005334A5">
              <w:t xml:space="preserve"> or </w:t>
            </w:r>
            <w:r w:rsidRPr="005334A5">
              <w:rPr>
                <w:b/>
                <w:bCs/>
              </w:rPr>
              <w:t>Power Park Module</w:t>
            </w:r>
            <w:r w:rsidRPr="005334A5">
              <w:t xml:space="preserve"> or</w:t>
            </w:r>
            <w:r w:rsidRPr="00A87826">
              <w:t xml:space="preserve"> </w:t>
            </w:r>
            <w:r w:rsidRPr="005334A5">
              <w:rPr>
                <w:b/>
                <w:bCs/>
              </w:rPr>
              <w:t>HVDC System</w:t>
            </w:r>
            <w:r w:rsidRPr="00A87826">
              <w:rPr>
                <w:sz w:val="24"/>
              </w:rPr>
              <w:t xml:space="preserve"> </w:t>
            </w:r>
            <w:r w:rsidRPr="001156C0">
              <w:t>or</w:t>
            </w:r>
            <w:r w:rsidRPr="00AC216C">
              <w:rPr>
                <w:b/>
              </w:rPr>
              <w:t xml:space="preserve"> DC Converter Station</w:t>
            </w:r>
            <w:r w:rsidRPr="001156C0">
              <w:t xml:space="preserve"> </w:t>
            </w:r>
            <w:r w:rsidRPr="001006C1">
              <w:t>(including</w:t>
            </w:r>
            <w:r w:rsidRPr="001006C1">
              <w:rPr>
                <w:b/>
                <w:bCs/>
              </w:rPr>
              <w:t xml:space="preserve"> Plant </w:t>
            </w:r>
            <w:r w:rsidRPr="001006C1">
              <w:t>and</w:t>
            </w:r>
            <w:r w:rsidRPr="001006C1">
              <w:rPr>
                <w:b/>
                <w:bCs/>
              </w:rPr>
              <w:t xml:space="preserve"> </w:t>
            </w:r>
            <w:r>
              <w:rPr>
                <w:b/>
                <w:bCs/>
              </w:rPr>
              <w:t>Apparatus</w:t>
            </w:r>
            <w:r w:rsidRPr="001006C1">
              <w:rPr>
                <w:b/>
                <w:bCs/>
              </w:rPr>
              <w:t xml:space="preserve"> </w:t>
            </w:r>
            <w:r w:rsidRPr="001006C1">
              <w:t>owned and operated by a</w:t>
            </w:r>
            <w:r w:rsidRPr="001006C1">
              <w:rPr>
                <w:b/>
                <w:bCs/>
              </w:rPr>
              <w:t xml:space="preserve"> Restoration </w:t>
            </w:r>
            <w:r>
              <w:rPr>
                <w:b/>
                <w:bCs/>
              </w:rPr>
              <w:t>Contractor</w:t>
            </w:r>
            <w:r w:rsidRPr="001006C1">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t>5Hz</w:t>
            </w:r>
            <w:r w:rsidRPr="024814CE">
              <w:rPr>
                <w:rFonts w:cs="Arial"/>
              </w:rPr>
              <w:t xml:space="preserve"> – 52Hz </w:t>
            </w:r>
            <w:r w:rsidRPr="001006C1">
              <w:t xml:space="preserve">assuming the </w:t>
            </w:r>
            <w:r w:rsidRPr="001006C1">
              <w:rPr>
                <w:b/>
                <w:bCs/>
              </w:rPr>
              <w:t>Plant</w:t>
            </w:r>
            <w:r w:rsidRPr="001006C1">
              <w:t xml:space="preserve"> is initially operating at a nominal </w:t>
            </w:r>
            <w:r w:rsidRPr="001006C1">
              <w:rPr>
                <w:b/>
                <w:bCs/>
              </w:rPr>
              <w:t>System Frequency</w:t>
            </w:r>
            <w:r w:rsidRPr="001006C1">
              <w:t xml:space="preserve"> of 50Hz </w:t>
            </w:r>
            <w:r w:rsidRPr="024814CE">
              <w:rPr>
                <w:rFonts w:cs="Arial"/>
              </w:rPr>
              <w:t>(or an otherwise agreed</w:t>
            </w:r>
            <w:r w:rsidRPr="00A87826">
              <w:t xml:space="preserve"> </w:t>
            </w:r>
            <w:r w:rsidRPr="024814CE">
              <w:rPr>
                <w:rFonts w:cs="Arial"/>
                <w:b/>
                <w:bCs/>
              </w:rPr>
              <w:t>Frequency</w:t>
            </w:r>
            <w:r w:rsidRPr="024814CE">
              <w:rPr>
                <w:rFonts w:cs="Arial"/>
              </w:rPr>
              <w:t xml:space="preserve"> range). </w:t>
            </w:r>
          </w:p>
        </w:tc>
      </w:tr>
      <w:tr w:rsidR="00AB2570" w:rsidRPr="007E0B31" w14:paraId="22BB098B" w14:textId="77777777" w:rsidTr="00AB2570">
        <w:trPr>
          <w:cantSplit/>
        </w:trPr>
        <w:tc>
          <w:tcPr>
            <w:tcW w:w="2884" w:type="dxa"/>
          </w:tcPr>
          <w:p w14:paraId="0FBC37DD" w14:textId="77777777" w:rsidR="00AB2570" w:rsidRPr="007E0B31" w:rsidRDefault="00AB2570" w:rsidP="00AB2570">
            <w:pPr>
              <w:pStyle w:val="Arial11Bold"/>
              <w:rPr>
                <w:rFonts w:cs="Arial"/>
              </w:rPr>
            </w:pPr>
            <w:r w:rsidRPr="007E0B31">
              <w:rPr>
                <w:rFonts w:cs="Arial"/>
              </w:rPr>
              <w:t>BM Participant</w:t>
            </w:r>
          </w:p>
        </w:tc>
        <w:tc>
          <w:tcPr>
            <w:tcW w:w="6634" w:type="dxa"/>
          </w:tcPr>
          <w:p w14:paraId="42B7DD8C" w14:textId="77777777" w:rsidR="00AB2570" w:rsidRPr="007E0B31" w:rsidRDefault="00AB2570" w:rsidP="00AB2570">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AB2570" w:rsidRPr="007E0B31" w14:paraId="1A61618E" w14:textId="77777777" w:rsidTr="00AB2570">
        <w:trPr>
          <w:cantSplit/>
        </w:trPr>
        <w:tc>
          <w:tcPr>
            <w:tcW w:w="2884" w:type="dxa"/>
          </w:tcPr>
          <w:p w14:paraId="7C69F07C" w14:textId="77777777" w:rsidR="00AB2570" w:rsidRPr="007E0B31" w:rsidRDefault="00AB2570" w:rsidP="00AB2570">
            <w:pPr>
              <w:pStyle w:val="Arial11Bold"/>
              <w:rPr>
                <w:rFonts w:cs="Arial"/>
              </w:rPr>
            </w:pPr>
            <w:r w:rsidRPr="007E0B31">
              <w:rPr>
                <w:rFonts w:cs="Arial"/>
              </w:rPr>
              <w:t>BM Unit</w:t>
            </w:r>
          </w:p>
        </w:tc>
        <w:tc>
          <w:tcPr>
            <w:tcW w:w="6634" w:type="dxa"/>
          </w:tcPr>
          <w:p w14:paraId="073BC0D5" w14:textId="77777777" w:rsidR="00AB2570" w:rsidRPr="007E0B31" w:rsidRDefault="00AB2570" w:rsidP="00AB2570">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AB2570" w:rsidRPr="007E0B31" w14:paraId="556B752D" w14:textId="77777777" w:rsidTr="00AB2570">
        <w:trPr>
          <w:cantSplit/>
        </w:trPr>
        <w:tc>
          <w:tcPr>
            <w:tcW w:w="2884" w:type="dxa"/>
          </w:tcPr>
          <w:p w14:paraId="24E84494" w14:textId="77777777" w:rsidR="00AB2570" w:rsidRPr="007E0B31" w:rsidRDefault="00AB2570" w:rsidP="00AB2570">
            <w:pPr>
              <w:pStyle w:val="Arial11Bold"/>
              <w:rPr>
                <w:rFonts w:cs="Arial"/>
              </w:rPr>
            </w:pPr>
            <w:r w:rsidRPr="007E0B31">
              <w:rPr>
                <w:rFonts w:cs="Arial"/>
              </w:rPr>
              <w:t>BM Unit Data</w:t>
            </w:r>
          </w:p>
        </w:tc>
        <w:tc>
          <w:tcPr>
            <w:tcW w:w="6634" w:type="dxa"/>
          </w:tcPr>
          <w:p w14:paraId="7D9B99E2" w14:textId="77777777" w:rsidR="00AB2570" w:rsidRPr="007E0B31" w:rsidRDefault="00AB2570" w:rsidP="00AB2570">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AB2570" w:rsidRPr="007E0B31" w14:paraId="1EE6DB9B" w14:textId="77777777" w:rsidTr="00AB2570">
        <w:trPr>
          <w:cantSplit/>
        </w:trPr>
        <w:tc>
          <w:tcPr>
            <w:tcW w:w="2884" w:type="dxa"/>
          </w:tcPr>
          <w:p w14:paraId="167B25C7" w14:textId="77777777" w:rsidR="00AB2570" w:rsidRPr="007E0B31" w:rsidRDefault="00AB2570" w:rsidP="00AB2570">
            <w:pPr>
              <w:pStyle w:val="Arial11Bold"/>
              <w:rPr>
                <w:rFonts w:cs="Arial"/>
              </w:rPr>
            </w:pPr>
            <w:r w:rsidRPr="007E0B31">
              <w:rPr>
                <w:rFonts w:cs="Arial"/>
              </w:rPr>
              <w:t>Boiler Time Constant</w:t>
            </w:r>
          </w:p>
          <w:p w14:paraId="0D650263" w14:textId="77777777" w:rsidR="00AB2570" w:rsidRPr="007E0B31" w:rsidRDefault="00AB2570" w:rsidP="00AB2570">
            <w:pPr>
              <w:pStyle w:val="Arial11Bold"/>
              <w:rPr>
                <w:rFonts w:cs="Arial"/>
              </w:rPr>
            </w:pPr>
          </w:p>
        </w:tc>
        <w:tc>
          <w:tcPr>
            <w:tcW w:w="6634" w:type="dxa"/>
          </w:tcPr>
          <w:p w14:paraId="77194131" w14:textId="77777777" w:rsidR="00AB2570" w:rsidRPr="007E0B31" w:rsidRDefault="00AB2570" w:rsidP="00AB2570">
            <w:pPr>
              <w:pStyle w:val="TableArial11"/>
              <w:rPr>
                <w:rFonts w:cs="Arial"/>
              </w:rPr>
            </w:pPr>
            <w:r w:rsidRPr="007E0B31">
              <w:rPr>
                <w:rFonts w:cs="Arial"/>
              </w:rPr>
              <w:t xml:space="preserve">Determined at </w:t>
            </w:r>
            <w:r w:rsidRPr="007E0B31">
              <w:rPr>
                <w:rFonts w:cs="Arial"/>
                <w:b/>
              </w:rPr>
              <w:t xml:space="preserve">Registered Capacity </w:t>
            </w:r>
            <w:r w:rsidRPr="007E0B31">
              <w:rPr>
                <w:rFonts w:cs="Arial"/>
              </w:rPr>
              <w:t>or</w:t>
            </w:r>
            <w:r w:rsidRPr="007E0B31">
              <w:rPr>
                <w:rFonts w:cs="Arial"/>
                <w:b/>
              </w:rPr>
              <w:t xml:space="preserve"> Maximum Capacity </w:t>
            </w:r>
            <w:r w:rsidRPr="007E0B31">
              <w:rPr>
                <w:rFonts w:cs="Arial"/>
              </w:rPr>
              <w:t>(as applicable), the boiler time constant will be construed in accordance with the principles of the IEEE Committee Report "Dynamic Models for Steam and Hydro Turbines in Power System Studies" published in 1973 which apply to such phrase.</w:t>
            </w:r>
          </w:p>
        </w:tc>
      </w:tr>
      <w:tr w:rsidR="00AB2570" w:rsidRPr="007E0B31" w14:paraId="7DDD97E1" w14:textId="77777777" w:rsidTr="00AB2570">
        <w:trPr>
          <w:cantSplit/>
        </w:trPr>
        <w:tc>
          <w:tcPr>
            <w:tcW w:w="2884" w:type="dxa"/>
          </w:tcPr>
          <w:p w14:paraId="198384E1" w14:textId="77777777" w:rsidR="00AB2570" w:rsidRPr="007E0B31" w:rsidRDefault="00AB2570" w:rsidP="00AB2570">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AB2570" w:rsidRPr="007E0B31" w:rsidRDefault="00AB2570" w:rsidP="00AB2570">
            <w:pPr>
              <w:pStyle w:val="TableArial11"/>
              <w:rPr>
                <w:rFonts w:cs="Arial"/>
              </w:rPr>
            </w:pPr>
            <w:r w:rsidRPr="007E0B31">
              <w:rPr>
                <w:rFonts w:cs="Arial"/>
              </w:rPr>
              <w:t>Those standards and specifications approved by the British Standards Institution.</w:t>
            </w:r>
          </w:p>
        </w:tc>
      </w:tr>
      <w:tr w:rsidR="00AB2570" w:rsidRPr="007E0B31" w14:paraId="707C50FB" w14:textId="77777777" w:rsidTr="00AB2570">
        <w:trPr>
          <w:cantSplit/>
        </w:trPr>
        <w:tc>
          <w:tcPr>
            <w:tcW w:w="2884" w:type="dxa"/>
          </w:tcPr>
          <w:p w14:paraId="3918896D" w14:textId="77777777" w:rsidR="00AB2570" w:rsidRPr="007E0B31" w:rsidRDefault="00AB2570" w:rsidP="00AB2570">
            <w:pPr>
              <w:pStyle w:val="Arial11Bold"/>
              <w:rPr>
                <w:rFonts w:cs="Arial"/>
              </w:rPr>
            </w:pPr>
            <w:proofErr w:type="spellStart"/>
            <w:r w:rsidRPr="007E0B31">
              <w:rPr>
                <w:rFonts w:cs="Arial"/>
              </w:rPr>
              <w:t>BSCCo</w:t>
            </w:r>
            <w:proofErr w:type="spellEnd"/>
          </w:p>
        </w:tc>
        <w:tc>
          <w:tcPr>
            <w:tcW w:w="6634" w:type="dxa"/>
          </w:tcPr>
          <w:p w14:paraId="7D5CE9A5" w14:textId="77777777" w:rsidR="00AB2570" w:rsidRPr="007E0B31" w:rsidRDefault="00AB2570" w:rsidP="00AB2570">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AB2570" w:rsidRPr="007E0B31" w14:paraId="47A77CBA" w14:textId="77777777" w:rsidTr="00AB2570">
        <w:trPr>
          <w:cantSplit/>
        </w:trPr>
        <w:tc>
          <w:tcPr>
            <w:tcW w:w="2884" w:type="dxa"/>
          </w:tcPr>
          <w:p w14:paraId="6C3B98B4" w14:textId="77777777" w:rsidR="00AB2570" w:rsidRPr="007E0B31" w:rsidRDefault="00AB2570" w:rsidP="00AB2570">
            <w:pPr>
              <w:pStyle w:val="Arial11Bold"/>
              <w:rPr>
                <w:rFonts w:cs="Arial"/>
              </w:rPr>
            </w:pPr>
            <w:r w:rsidRPr="007E0B31">
              <w:rPr>
                <w:rFonts w:cs="Arial"/>
              </w:rPr>
              <w:t>BSC Panel</w:t>
            </w:r>
          </w:p>
        </w:tc>
        <w:tc>
          <w:tcPr>
            <w:tcW w:w="6634" w:type="dxa"/>
          </w:tcPr>
          <w:p w14:paraId="455E2468" w14:textId="77777777" w:rsidR="00AB2570" w:rsidRPr="007E0B31" w:rsidRDefault="00AB2570" w:rsidP="00AB2570">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AB2570" w:rsidRPr="007E0B31" w14:paraId="35E8F287" w14:textId="77777777" w:rsidTr="00AB2570">
        <w:trPr>
          <w:cantSplit/>
        </w:trPr>
        <w:tc>
          <w:tcPr>
            <w:tcW w:w="2884" w:type="dxa"/>
          </w:tcPr>
          <w:p w14:paraId="43170D2C" w14:textId="77777777" w:rsidR="00AB2570" w:rsidRPr="007E0B31" w:rsidRDefault="00AB2570" w:rsidP="00AB2570">
            <w:pPr>
              <w:pStyle w:val="Arial11Bold"/>
              <w:rPr>
                <w:rFonts w:cs="Arial"/>
              </w:rPr>
            </w:pPr>
            <w:r w:rsidRPr="007E0B31">
              <w:rPr>
                <w:rFonts w:cs="Arial"/>
              </w:rPr>
              <w:t>Business Day</w:t>
            </w:r>
          </w:p>
        </w:tc>
        <w:tc>
          <w:tcPr>
            <w:tcW w:w="6634" w:type="dxa"/>
          </w:tcPr>
          <w:p w14:paraId="6661182A" w14:textId="77777777" w:rsidR="00AB2570" w:rsidRPr="007E0B31" w:rsidRDefault="00AB2570" w:rsidP="00AB2570">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AB2570" w:rsidRPr="007E0B31" w14:paraId="6751AF14" w14:textId="77777777" w:rsidTr="00AB2570">
        <w:trPr>
          <w:cantSplit/>
        </w:trPr>
        <w:tc>
          <w:tcPr>
            <w:tcW w:w="2884" w:type="dxa"/>
          </w:tcPr>
          <w:p w14:paraId="44ACF4C4" w14:textId="77777777" w:rsidR="00AB2570" w:rsidRPr="007E0B31" w:rsidRDefault="00AB2570" w:rsidP="00AB2570">
            <w:pPr>
              <w:pStyle w:val="Arial11Bold"/>
              <w:rPr>
                <w:rFonts w:cs="Arial"/>
              </w:rPr>
            </w:pPr>
            <w:r w:rsidRPr="007E0B31">
              <w:rPr>
                <w:rFonts w:cs="Arial"/>
              </w:rPr>
              <w:lastRenderedPageBreak/>
              <w:t>Cancellation of National Electricity Transmission System Warning</w:t>
            </w:r>
          </w:p>
        </w:tc>
        <w:tc>
          <w:tcPr>
            <w:tcW w:w="6634" w:type="dxa"/>
          </w:tcPr>
          <w:p w14:paraId="3A36E73C" w14:textId="77777777" w:rsidR="00AB2570" w:rsidRPr="007E0B31" w:rsidRDefault="00AB2570" w:rsidP="00AB2570">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AB2570" w:rsidRPr="007E0B31" w14:paraId="6E609BDC" w14:textId="77777777" w:rsidTr="00AB2570">
        <w:trPr>
          <w:cantSplit/>
        </w:trPr>
        <w:tc>
          <w:tcPr>
            <w:tcW w:w="2884" w:type="dxa"/>
          </w:tcPr>
          <w:p w14:paraId="43B67AA4" w14:textId="77777777" w:rsidR="00AB2570" w:rsidRPr="007E0B31" w:rsidRDefault="00AB2570" w:rsidP="00AB2570">
            <w:pPr>
              <w:pStyle w:val="Arial11Bold"/>
              <w:rPr>
                <w:rFonts w:cs="Arial"/>
              </w:rPr>
            </w:pPr>
            <w:r w:rsidRPr="007E0B31">
              <w:rPr>
                <w:rFonts w:cs="Arial"/>
              </w:rPr>
              <w:t>Capacity Market Documents</w:t>
            </w:r>
          </w:p>
        </w:tc>
        <w:tc>
          <w:tcPr>
            <w:tcW w:w="6634" w:type="dxa"/>
          </w:tcPr>
          <w:p w14:paraId="4A8BC064" w14:textId="77777777" w:rsidR="00AB2570" w:rsidRPr="007E0B31" w:rsidRDefault="00AB2570" w:rsidP="00AB2570">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AB2570" w:rsidRPr="007E0B31" w14:paraId="37805198" w14:textId="77777777" w:rsidTr="00AB2570">
        <w:trPr>
          <w:cantSplit/>
        </w:trPr>
        <w:tc>
          <w:tcPr>
            <w:tcW w:w="2884" w:type="dxa"/>
          </w:tcPr>
          <w:p w14:paraId="0B483778" w14:textId="77777777" w:rsidR="00AB2570" w:rsidRPr="007E0B31" w:rsidRDefault="00AB2570" w:rsidP="00AB2570">
            <w:pPr>
              <w:pStyle w:val="Arial11Bold"/>
              <w:rPr>
                <w:rFonts w:cs="Arial"/>
              </w:rPr>
            </w:pPr>
            <w:r w:rsidRPr="007E0B31">
              <w:rPr>
                <w:rFonts w:cs="Arial"/>
              </w:rPr>
              <w:t>Capacity Market Rules</w:t>
            </w:r>
          </w:p>
        </w:tc>
        <w:tc>
          <w:tcPr>
            <w:tcW w:w="6634" w:type="dxa"/>
          </w:tcPr>
          <w:p w14:paraId="6C84A379" w14:textId="77777777" w:rsidR="00AB2570" w:rsidRPr="007E0B31" w:rsidRDefault="00AB2570" w:rsidP="00AB2570">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AB2570" w:rsidRPr="007E0B31" w14:paraId="67E14C68" w14:textId="77777777" w:rsidTr="00AB2570">
        <w:trPr>
          <w:cantSplit/>
        </w:trPr>
        <w:tc>
          <w:tcPr>
            <w:tcW w:w="2884" w:type="dxa"/>
          </w:tcPr>
          <w:p w14:paraId="50C6F8C7" w14:textId="77777777" w:rsidR="00AB2570" w:rsidRPr="007E0B31" w:rsidRDefault="00AB2570" w:rsidP="00AB2570">
            <w:pPr>
              <w:pStyle w:val="Arial11Bold"/>
              <w:rPr>
                <w:rFonts w:cs="Arial"/>
              </w:rPr>
            </w:pPr>
            <w:r w:rsidRPr="007E0B31">
              <w:rPr>
                <w:rFonts w:cs="Arial"/>
              </w:rPr>
              <w:br w:type="page"/>
              <w:t>Cascade Hydro Scheme</w:t>
            </w:r>
          </w:p>
        </w:tc>
        <w:tc>
          <w:tcPr>
            <w:tcW w:w="6634" w:type="dxa"/>
          </w:tcPr>
          <w:p w14:paraId="7C42CBD9" w14:textId="77777777" w:rsidR="00AB2570" w:rsidRPr="007E0B31" w:rsidRDefault="00AB2570" w:rsidP="00AB2570">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AB2570" w:rsidRPr="007E0B31" w:rsidRDefault="00AB2570" w:rsidP="00AB2570">
            <w:pPr>
              <w:pStyle w:val="TableArial11"/>
              <w:ind w:left="567" w:hanging="567"/>
              <w:rPr>
                <w:rFonts w:cs="Arial"/>
              </w:rPr>
            </w:pPr>
            <w:r w:rsidRPr="007E0B31">
              <w:rPr>
                <w:rFonts w:cs="Arial"/>
              </w:rPr>
              <w:t>(a)</w:t>
            </w:r>
            <w:r w:rsidRPr="007E0B31">
              <w:rPr>
                <w:rFonts w:cs="Arial"/>
              </w:rPr>
              <w:tab/>
              <w:t>Moriston</w:t>
            </w:r>
          </w:p>
          <w:p w14:paraId="0EC04063" w14:textId="77777777" w:rsidR="00AB2570" w:rsidRPr="007E0B31" w:rsidRDefault="00AB2570" w:rsidP="00AB2570">
            <w:pPr>
              <w:pStyle w:val="TableArial11"/>
              <w:ind w:left="567" w:hanging="567"/>
              <w:rPr>
                <w:rFonts w:cs="Arial"/>
              </w:rPr>
            </w:pPr>
            <w:r w:rsidRPr="007E0B31">
              <w:rPr>
                <w:rFonts w:cs="Arial"/>
              </w:rPr>
              <w:t>(b)</w:t>
            </w:r>
            <w:r w:rsidRPr="007E0B31">
              <w:rPr>
                <w:rFonts w:cs="Arial"/>
              </w:rPr>
              <w:tab/>
              <w:t>Killin</w:t>
            </w:r>
          </w:p>
          <w:p w14:paraId="0072C506" w14:textId="77777777" w:rsidR="00AB2570" w:rsidRPr="007E0B31" w:rsidRDefault="00AB2570" w:rsidP="00AB2570">
            <w:pPr>
              <w:pStyle w:val="TableArial11"/>
              <w:ind w:left="567" w:hanging="567"/>
              <w:rPr>
                <w:rFonts w:cs="Arial"/>
              </w:rPr>
            </w:pPr>
            <w:r w:rsidRPr="007E0B31">
              <w:rPr>
                <w:rFonts w:cs="Arial"/>
              </w:rPr>
              <w:t>I</w:t>
            </w:r>
            <w:r w:rsidRPr="007E0B31">
              <w:rPr>
                <w:rFonts w:cs="Arial"/>
              </w:rPr>
              <w:tab/>
              <w:t>Garry</w:t>
            </w:r>
          </w:p>
          <w:p w14:paraId="4DFD2D5A" w14:textId="77777777" w:rsidR="00AB2570" w:rsidRPr="007E0B31" w:rsidRDefault="00AB2570" w:rsidP="00AB2570">
            <w:pPr>
              <w:pStyle w:val="TableArial11"/>
              <w:ind w:left="567" w:hanging="567"/>
              <w:rPr>
                <w:rFonts w:cs="Arial"/>
              </w:rPr>
            </w:pPr>
            <w:r w:rsidRPr="007E0B31">
              <w:rPr>
                <w:rFonts w:cs="Arial"/>
              </w:rPr>
              <w:t>(d)</w:t>
            </w:r>
            <w:r w:rsidRPr="007E0B31">
              <w:rPr>
                <w:rFonts w:cs="Arial"/>
              </w:rPr>
              <w:tab/>
              <w:t>Conon</w:t>
            </w:r>
          </w:p>
          <w:p w14:paraId="04C1BC0D" w14:textId="77777777" w:rsidR="00AB2570" w:rsidRPr="007E0B31" w:rsidRDefault="00AB2570" w:rsidP="00AB2570">
            <w:pPr>
              <w:pStyle w:val="TableArial11"/>
              <w:ind w:left="567" w:hanging="567"/>
              <w:rPr>
                <w:rFonts w:cs="Arial"/>
              </w:rPr>
            </w:pPr>
            <w:r w:rsidRPr="007E0B31">
              <w:rPr>
                <w:rFonts w:cs="Arial"/>
              </w:rPr>
              <w:t>(e)</w:t>
            </w:r>
            <w:r w:rsidRPr="007E0B31">
              <w:rPr>
                <w:rFonts w:cs="Arial"/>
              </w:rPr>
              <w:tab/>
              <w:t>Clunie</w:t>
            </w:r>
          </w:p>
          <w:p w14:paraId="17580250" w14:textId="77777777" w:rsidR="00AB2570" w:rsidRPr="007E0B31" w:rsidRDefault="00AB2570" w:rsidP="00AB2570">
            <w:pPr>
              <w:pStyle w:val="TableArial11"/>
              <w:ind w:left="567" w:hanging="567"/>
              <w:rPr>
                <w:rFonts w:cs="Arial"/>
              </w:rPr>
            </w:pPr>
            <w:r w:rsidRPr="007E0B31">
              <w:rPr>
                <w:rFonts w:cs="Arial"/>
              </w:rPr>
              <w:t>(f)</w:t>
            </w:r>
            <w:r w:rsidRPr="007E0B31">
              <w:rPr>
                <w:rFonts w:cs="Arial"/>
              </w:rPr>
              <w:tab/>
              <w:t>Beauly</w:t>
            </w:r>
          </w:p>
          <w:p w14:paraId="265D6465" w14:textId="77777777" w:rsidR="00AB2570" w:rsidRPr="007E0B31" w:rsidRDefault="00AB2570" w:rsidP="00AB2570">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AB2570" w:rsidRPr="007E0B31" w14:paraId="6F30D31A" w14:textId="77777777" w:rsidTr="00AB2570">
        <w:trPr>
          <w:cantSplit/>
        </w:trPr>
        <w:tc>
          <w:tcPr>
            <w:tcW w:w="2884" w:type="dxa"/>
          </w:tcPr>
          <w:p w14:paraId="493D2A31" w14:textId="77777777" w:rsidR="00AB2570" w:rsidRPr="007E0B31" w:rsidRDefault="00AB2570" w:rsidP="00AB2570">
            <w:pPr>
              <w:pStyle w:val="Arial11Bold"/>
              <w:rPr>
                <w:rFonts w:cs="Arial"/>
              </w:rPr>
            </w:pPr>
            <w:r w:rsidRPr="007E0B31">
              <w:rPr>
                <w:rFonts w:cs="Arial"/>
              </w:rPr>
              <w:t>Cascade Hydro Scheme Matrix</w:t>
            </w:r>
          </w:p>
        </w:tc>
        <w:tc>
          <w:tcPr>
            <w:tcW w:w="6634" w:type="dxa"/>
          </w:tcPr>
          <w:p w14:paraId="4A886FAB" w14:textId="77777777" w:rsidR="00AB2570" w:rsidRPr="007E0B31" w:rsidRDefault="00AB2570" w:rsidP="00AB2570">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AB2570" w:rsidRPr="007E0B31" w14:paraId="1E9278F0" w14:textId="77777777" w:rsidTr="00AB2570">
        <w:trPr>
          <w:cantSplit/>
        </w:trPr>
        <w:tc>
          <w:tcPr>
            <w:tcW w:w="2884" w:type="dxa"/>
          </w:tcPr>
          <w:p w14:paraId="52E799CA" w14:textId="77777777" w:rsidR="00AB2570" w:rsidRPr="007E0B31" w:rsidRDefault="00AB2570" w:rsidP="00AB2570">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AB2570" w:rsidRPr="007E0B31" w:rsidRDefault="00AB2570" w:rsidP="00AB2570">
            <w:pPr>
              <w:pStyle w:val="TableArial11"/>
              <w:rPr>
                <w:rFonts w:cs="Arial"/>
              </w:rPr>
            </w:pPr>
            <w:bookmarkStart w:id="5"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5"/>
            <w:r w:rsidRPr="007E0B31">
              <w:rPr>
                <w:rFonts w:cs="Arial"/>
              </w:rPr>
              <w:t>.</w:t>
            </w:r>
          </w:p>
        </w:tc>
      </w:tr>
      <w:tr w:rsidR="00AB2570" w:rsidRPr="007E0B31" w14:paraId="4F54E2D5" w14:textId="77777777" w:rsidTr="00AB2570">
        <w:trPr>
          <w:cantSplit/>
        </w:trPr>
        <w:tc>
          <w:tcPr>
            <w:tcW w:w="2884" w:type="dxa"/>
          </w:tcPr>
          <w:p w14:paraId="74364B47" w14:textId="77777777" w:rsidR="00AB2570" w:rsidRPr="007E0B31" w:rsidRDefault="00AB2570" w:rsidP="00AB2570">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AB2570" w:rsidRPr="007E0B31" w:rsidRDefault="00AB2570" w:rsidP="00AB2570">
            <w:pPr>
              <w:pStyle w:val="TableArial11"/>
              <w:rPr>
                <w:rFonts w:cs="Arial"/>
              </w:rPr>
            </w:pPr>
            <w:bookmarkStart w:id="6"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6"/>
            <w:proofErr w:type="gramEnd"/>
          </w:p>
          <w:p w14:paraId="3C1DF7DA" w14:textId="77777777" w:rsidR="00AB2570" w:rsidRPr="007E0B31" w:rsidRDefault="00AB2570" w:rsidP="00AB2570">
            <w:pPr>
              <w:pStyle w:val="TableArial11"/>
              <w:ind w:left="567" w:hanging="567"/>
              <w:rPr>
                <w:rFonts w:cs="Arial"/>
              </w:rPr>
            </w:pPr>
            <w:bookmarkStart w:id="7"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7"/>
          </w:p>
          <w:p w14:paraId="64BA401B" w14:textId="77777777" w:rsidR="00AB2570" w:rsidRPr="007E0B31" w:rsidRDefault="00AB2570" w:rsidP="00AB2570">
            <w:pPr>
              <w:pStyle w:val="TableArial11"/>
              <w:ind w:left="567" w:hanging="567"/>
              <w:rPr>
                <w:rFonts w:cs="Arial"/>
              </w:rPr>
            </w:pPr>
            <w:bookmarkStart w:id="8"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8"/>
          </w:p>
          <w:p w14:paraId="583A4AD0" w14:textId="77777777" w:rsidR="00AB2570" w:rsidRPr="007E0B31" w:rsidRDefault="00AB2570" w:rsidP="00AB2570">
            <w:pPr>
              <w:pStyle w:val="TableArial11"/>
              <w:rPr>
                <w:rFonts w:cs="Arial"/>
              </w:rPr>
            </w:pPr>
            <w:bookmarkStart w:id="9"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9"/>
            <w:r w:rsidRPr="007E0B31">
              <w:rPr>
                <w:rFonts w:cs="Arial"/>
              </w:rPr>
              <w:t>.</w:t>
            </w:r>
          </w:p>
        </w:tc>
      </w:tr>
      <w:tr w:rsidR="00AB2570" w:rsidRPr="007E0B31" w14:paraId="7C541C3D" w14:textId="77777777" w:rsidTr="00AB2570">
        <w:trPr>
          <w:cantSplit/>
        </w:trPr>
        <w:tc>
          <w:tcPr>
            <w:tcW w:w="2884" w:type="dxa"/>
          </w:tcPr>
          <w:p w14:paraId="068ED3FC" w14:textId="77777777" w:rsidR="00AB2570" w:rsidRPr="007E0B31" w:rsidRDefault="00AB2570" w:rsidP="00AB2570">
            <w:pPr>
              <w:pStyle w:val="Arial11Bold"/>
              <w:rPr>
                <w:rFonts w:cs="Arial"/>
              </w:rPr>
            </w:pPr>
            <w:r w:rsidRPr="007E0B31">
              <w:rPr>
                <w:rFonts w:cs="Arial"/>
              </w:rPr>
              <w:lastRenderedPageBreak/>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AB2570" w:rsidRPr="007E0B31" w:rsidRDefault="00AB2570" w:rsidP="00AB2570">
            <w:pPr>
              <w:pStyle w:val="TableArial11"/>
              <w:rPr>
                <w:rFonts w:cs="Arial"/>
              </w:rPr>
            </w:pPr>
            <w:bookmarkStart w:id="10"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0"/>
            <w:r w:rsidRPr="007E0B31">
              <w:rPr>
                <w:rFonts w:cs="Arial"/>
              </w:rPr>
              <w:t>.</w:t>
            </w:r>
          </w:p>
        </w:tc>
      </w:tr>
      <w:tr w:rsidR="00AB2570" w:rsidRPr="007E0B31" w14:paraId="5FB8479F" w14:textId="77777777" w:rsidTr="00AB2570">
        <w:trPr>
          <w:cantSplit/>
        </w:trPr>
        <w:tc>
          <w:tcPr>
            <w:tcW w:w="2884" w:type="dxa"/>
          </w:tcPr>
          <w:p w14:paraId="41CC5947" w14:textId="77777777" w:rsidR="00AB2570" w:rsidRPr="007E0B31" w:rsidRDefault="00AB2570" w:rsidP="00AB2570">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AB2570" w:rsidRPr="007E0B31" w:rsidRDefault="00AB2570" w:rsidP="00AB2570">
            <w:pPr>
              <w:pStyle w:val="TableArial11"/>
              <w:rPr>
                <w:rFonts w:cs="Arial"/>
              </w:rPr>
            </w:pPr>
            <w:bookmarkStart w:id="11"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11"/>
            <w:r w:rsidRPr="007E0B31">
              <w:rPr>
                <w:rFonts w:cs="Arial"/>
              </w:rPr>
              <w:t>.</w:t>
            </w:r>
          </w:p>
        </w:tc>
      </w:tr>
      <w:tr w:rsidR="00AB2570" w:rsidRPr="0079139F" w14:paraId="691ECA40" w14:textId="77777777" w:rsidTr="00AB2570">
        <w:trPr>
          <w:cantSplit/>
        </w:trPr>
        <w:tc>
          <w:tcPr>
            <w:tcW w:w="2884" w:type="dxa"/>
          </w:tcPr>
          <w:p w14:paraId="61F8545F" w14:textId="6F1DB9B3" w:rsidR="00AB2570" w:rsidRPr="0079139F" w:rsidRDefault="00AB2570" w:rsidP="00AB2570">
            <w:pPr>
              <w:pStyle w:val="Arial11Bold"/>
              <w:rPr>
                <w:rFonts w:cs="Arial"/>
              </w:rPr>
            </w:pPr>
            <w:r w:rsidRPr="0079139F">
              <w:rPr>
                <w:rFonts w:cs="Arial"/>
              </w:rPr>
              <w:t>Caution Notice</w:t>
            </w:r>
          </w:p>
        </w:tc>
        <w:tc>
          <w:tcPr>
            <w:tcW w:w="6634" w:type="dxa"/>
          </w:tcPr>
          <w:p w14:paraId="0EC9A72B" w14:textId="626A0D8C" w:rsidR="00AB2570" w:rsidRPr="0079139F" w:rsidRDefault="00AB2570" w:rsidP="00AB2570">
            <w:pPr>
              <w:pStyle w:val="TableArial11"/>
              <w:rPr>
                <w:rFonts w:cs="Arial"/>
              </w:rPr>
            </w:pPr>
            <w:r w:rsidRPr="0079139F">
              <w:rPr>
                <w:rFonts w:cs="Arial"/>
              </w:rPr>
              <w:t>A notice conveying a warning against interference.</w:t>
            </w:r>
          </w:p>
        </w:tc>
      </w:tr>
      <w:tr w:rsidR="00AB2570" w:rsidRPr="007E0B31" w14:paraId="43876FB5" w14:textId="77777777" w:rsidTr="00AB2570">
        <w:trPr>
          <w:cantSplit/>
        </w:trPr>
        <w:tc>
          <w:tcPr>
            <w:tcW w:w="2884" w:type="dxa"/>
          </w:tcPr>
          <w:p w14:paraId="3BA09154" w14:textId="77777777" w:rsidR="00AB2570" w:rsidRPr="007E0B31" w:rsidRDefault="00AB2570" w:rsidP="00AB2570">
            <w:pPr>
              <w:pStyle w:val="Arial11Bold"/>
              <w:rPr>
                <w:rFonts w:cs="Arial"/>
              </w:rPr>
            </w:pPr>
            <w:r w:rsidRPr="007E0B31">
              <w:rPr>
                <w:rFonts w:cs="Arial"/>
              </w:rPr>
              <w:t>CENELEC</w:t>
            </w:r>
          </w:p>
        </w:tc>
        <w:tc>
          <w:tcPr>
            <w:tcW w:w="6634" w:type="dxa"/>
          </w:tcPr>
          <w:p w14:paraId="19F412F1" w14:textId="77777777" w:rsidR="00AB2570" w:rsidRPr="007E0B31" w:rsidRDefault="00AB2570" w:rsidP="00AB2570">
            <w:pPr>
              <w:pStyle w:val="TableArial11"/>
              <w:rPr>
                <w:rFonts w:cs="Arial"/>
              </w:rPr>
            </w:pPr>
            <w:r w:rsidRPr="007E0B31">
              <w:rPr>
                <w:rFonts w:cs="Arial"/>
              </w:rPr>
              <w:t>E</w:t>
            </w:r>
            <w:bookmarkStart w:id="12" w:name="OLE_LINK2"/>
            <w:bookmarkStart w:id="13" w:name="OLE_LINK3"/>
            <w:r w:rsidRPr="007E0B31">
              <w:rPr>
                <w:rFonts w:cs="Arial"/>
              </w:rPr>
              <w:t>uropean Committee for Electrotechnical Standardisation.</w:t>
            </w:r>
            <w:bookmarkEnd w:id="12"/>
            <w:bookmarkEnd w:id="13"/>
          </w:p>
        </w:tc>
      </w:tr>
      <w:tr w:rsidR="00AB2570" w:rsidRPr="007E0B31" w14:paraId="693DA241" w14:textId="77777777" w:rsidTr="00AB2570">
        <w:trPr>
          <w:cantSplit/>
        </w:trPr>
        <w:tc>
          <w:tcPr>
            <w:tcW w:w="2884" w:type="dxa"/>
          </w:tcPr>
          <w:p w14:paraId="3DD54985" w14:textId="77777777" w:rsidR="00AB2570" w:rsidRPr="007E0B31" w:rsidRDefault="00AB2570" w:rsidP="00AB2570">
            <w:pPr>
              <w:pStyle w:val="Arial11Bold"/>
              <w:rPr>
                <w:rFonts w:cs="Arial"/>
              </w:rPr>
            </w:pPr>
            <w:r w:rsidRPr="007E0B31">
              <w:rPr>
                <w:rFonts w:cs="Arial"/>
              </w:rPr>
              <w:t>Citizens Advice</w:t>
            </w:r>
          </w:p>
        </w:tc>
        <w:tc>
          <w:tcPr>
            <w:tcW w:w="6634" w:type="dxa"/>
          </w:tcPr>
          <w:p w14:paraId="3A725A32" w14:textId="77777777" w:rsidR="00AB2570" w:rsidRPr="007E0B31" w:rsidRDefault="00AB2570" w:rsidP="00AB2570">
            <w:pPr>
              <w:pStyle w:val="TableArial11"/>
              <w:spacing w:line="240" w:lineRule="auto"/>
              <w:rPr>
                <w:rFonts w:cs="Arial"/>
              </w:rPr>
            </w:pPr>
            <w:r w:rsidRPr="007E0B31">
              <w:rPr>
                <w:rFonts w:cs="Arial"/>
              </w:rPr>
              <w:t>Means the National Association of Citizens Advice</w:t>
            </w:r>
          </w:p>
          <w:p w14:paraId="4FFAF2B3" w14:textId="77777777" w:rsidR="00AB2570" w:rsidRPr="007E0B31" w:rsidRDefault="00AB2570" w:rsidP="00AB2570">
            <w:pPr>
              <w:pStyle w:val="TableArial11"/>
              <w:spacing w:line="240" w:lineRule="auto"/>
              <w:rPr>
                <w:rFonts w:cs="Arial"/>
              </w:rPr>
            </w:pPr>
            <w:r w:rsidRPr="007E0B31">
              <w:rPr>
                <w:rFonts w:cs="Arial"/>
              </w:rPr>
              <w:t>Bureaux.</w:t>
            </w:r>
          </w:p>
        </w:tc>
      </w:tr>
      <w:tr w:rsidR="00AB2570" w:rsidRPr="007E0B31" w14:paraId="5D928BE6" w14:textId="77777777" w:rsidTr="00AB2570">
        <w:trPr>
          <w:cantSplit/>
        </w:trPr>
        <w:tc>
          <w:tcPr>
            <w:tcW w:w="2884" w:type="dxa"/>
          </w:tcPr>
          <w:p w14:paraId="7C8680A9" w14:textId="77777777" w:rsidR="00AB2570" w:rsidRPr="007E0B31" w:rsidRDefault="00AB2570" w:rsidP="00AB2570">
            <w:pPr>
              <w:pStyle w:val="Arial11Bold"/>
              <w:rPr>
                <w:rFonts w:cs="Arial"/>
              </w:rPr>
            </w:pPr>
            <w:r w:rsidRPr="007E0B31">
              <w:rPr>
                <w:rFonts w:cs="Arial"/>
              </w:rPr>
              <w:t>Citizens Advice Scotland</w:t>
            </w:r>
          </w:p>
        </w:tc>
        <w:tc>
          <w:tcPr>
            <w:tcW w:w="6634" w:type="dxa"/>
          </w:tcPr>
          <w:p w14:paraId="4F02C68F" w14:textId="77777777" w:rsidR="00AB2570" w:rsidRPr="007E0B31" w:rsidRDefault="00AB2570" w:rsidP="00AB2570">
            <w:pPr>
              <w:pStyle w:val="TableArial11"/>
              <w:spacing w:line="240" w:lineRule="auto"/>
              <w:rPr>
                <w:rFonts w:cs="Arial"/>
              </w:rPr>
            </w:pPr>
            <w:r w:rsidRPr="007E0B31">
              <w:rPr>
                <w:rFonts w:cs="Arial"/>
              </w:rPr>
              <w:t>Means the Scottish Association of Citizens Advice</w:t>
            </w:r>
          </w:p>
          <w:p w14:paraId="38883CD5" w14:textId="77777777" w:rsidR="00AB2570" w:rsidRPr="007E0B31" w:rsidRDefault="00AB2570" w:rsidP="00AB2570">
            <w:pPr>
              <w:pStyle w:val="TableArial11"/>
              <w:spacing w:line="240" w:lineRule="auto"/>
              <w:rPr>
                <w:rFonts w:cs="Arial"/>
              </w:rPr>
            </w:pPr>
            <w:r w:rsidRPr="007E0B31">
              <w:rPr>
                <w:rFonts w:cs="Arial"/>
              </w:rPr>
              <w:t>Bureaux.</w:t>
            </w:r>
          </w:p>
        </w:tc>
      </w:tr>
      <w:tr w:rsidR="00AB2570" w:rsidRPr="007E0B31" w14:paraId="127B934D" w14:textId="77777777" w:rsidTr="00AB2570">
        <w:trPr>
          <w:cantSplit/>
        </w:trPr>
        <w:tc>
          <w:tcPr>
            <w:tcW w:w="2884" w:type="dxa"/>
          </w:tcPr>
          <w:p w14:paraId="5A0DCC32" w14:textId="77777777" w:rsidR="00AB2570" w:rsidRPr="007E0B31" w:rsidRDefault="00AB2570" w:rsidP="00AB2570">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AB2570" w:rsidRPr="007E0B31" w:rsidRDefault="00AB2570" w:rsidP="00AB2570">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AB2570" w:rsidRPr="007E0B31" w14:paraId="54776BBF" w14:textId="77777777" w:rsidTr="00AB2570">
        <w:trPr>
          <w:cantSplit/>
        </w:trPr>
        <w:tc>
          <w:tcPr>
            <w:tcW w:w="2884" w:type="dxa"/>
          </w:tcPr>
          <w:p w14:paraId="29CEAA38" w14:textId="77777777" w:rsidR="00AB2570" w:rsidRPr="007E0B31" w:rsidRDefault="00AB2570" w:rsidP="00AB2570">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AB2570" w:rsidRPr="007E0B31" w:rsidRDefault="00AB2570" w:rsidP="00AB2570">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AB2570" w:rsidRPr="007E0B31" w14:paraId="7CB2A3D5" w14:textId="77777777" w:rsidTr="00AB2570">
        <w:trPr>
          <w:cantSplit/>
        </w:trPr>
        <w:tc>
          <w:tcPr>
            <w:tcW w:w="2884" w:type="dxa"/>
          </w:tcPr>
          <w:p w14:paraId="046D699D" w14:textId="77777777" w:rsidR="00AB2570" w:rsidRPr="007E0B31" w:rsidRDefault="00AB2570" w:rsidP="00AB2570">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AB2570" w:rsidRPr="007E0B31" w:rsidRDefault="00AB2570" w:rsidP="00AB2570">
            <w:pPr>
              <w:pStyle w:val="TableArial11"/>
              <w:rPr>
                <w:rFonts w:cs="Arial"/>
              </w:rPr>
            </w:pPr>
            <w:r w:rsidRPr="007E0B31">
              <w:rPr>
                <w:rFonts w:cs="Arial"/>
              </w:rPr>
              <w:t>means any person:</w:t>
            </w:r>
          </w:p>
          <w:p w14:paraId="6EE79B0B" w14:textId="77777777" w:rsidR="00AB2570" w:rsidRPr="007E0B31" w:rsidRDefault="00AB2570" w:rsidP="00AB2570">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AB2570" w:rsidRPr="007E0B31" w:rsidRDefault="00AB2570" w:rsidP="00AB2570">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AB2570" w:rsidRPr="007E0B31" w:rsidRDefault="00AB2570" w:rsidP="00AB2570">
            <w:pPr>
              <w:pStyle w:val="TableArial11"/>
              <w:rPr>
                <w:rFonts w:cs="Arial"/>
              </w:rPr>
            </w:pPr>
            <w:r w:rsidRPr="007E0B31">
              <w:rPr>
                <w:rFonts w:cs="Arial"/>
              </w:rPr>
              <w:t>in either case to carry out any of the CFD settlement activities (or any successor entity performing CFD settlement activities).</w:t>
            </w:r>
          </w:p>
        </w:tc>
      </w:tr>
      <w:tr w:rsidR="00AB2570" w:rsidRPr="007E0B31" w14:paraId="54D87430" w14:textId="77777777" w:rsidTr="00AB2570">
        <w:trPr>
          <w:cantSplit/>
        </w:trPr>
        <w:tc>
          <w:tcPr>
            <w:tcW w:w="2884" w:type="dxa"/>
          </w:tcPr>
          <w:p w14:paraId="6C442DF8" w14:textId="77777777" w:rsidR="00AB2570" w:rsidRPr="007E0B31" w:rsidRDefault="00AB2570" w:rsidP="00AB2570">
            <w:pPr>
              <w:pStyle w:val="Arial11Bold"/>
              <w:rPr>
                <w:rFonts w:cs="Arial"/>
              </w:rPr>
            </w:pPr>
            <w:r w:rsidRPr="007E0B31">
              <w:rPr>
                <w:rFonts w:cs="Arial"/>
              </w:rPr>
              <w:t>CCGT Module Matrix</w:t>
            </w:r>
          </w:p>
        </w:tc>
        <w:tc>
          <w:tcPr>
            <w:tcW w:w="6634" w:type="dxa"/>
          </w:tcPr>
          <w:p w14:paraId="0EA46C39" w14:textId="77777777" w:rsidR="00AB2570" w:rsidRPr="007E0B31" w:rsidRDefault="00AB2570" w:rsidP="00AB2570">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AB2570" w:rsidRPr="007E0B31" w14:paraId="7EC0464B" w14:textId="77777777" w:rsidTr="00AB2570">
        <w:trPr>
          <w:cantSplit/>
        </w:trPr>
        <w:tc>
          <w:tcPr>
            <w:tcW w:w="2884" w:type="dxa"/>
          </w:tcPr>
          <w:p w14:paraId="0EEE3918" w14:textId="77777777" w:rsidR="00AB2570" w:rsidRPr="007E0B31" w:rsidRDefault="00AB2570" w:rsidP="00AB2570">
            <w:pPr>
              <w:pStyle w:val="Arial11Bold"/>
              <w:rPr>
                <w:rFonts w:cs="Arial"/>
              </w:rPr>
            </w:pPr>
            <w:r w:rsidRPr="007E0B31">
              <w:rPr>
                <w:rFonts w:cs="Arial"/>
              </w:rPr>
              <w:t>CCGT Module Planning Matrix</w:t>
            </w:r>
          </w:p>
        </w:tc>
        <w:tc>
          <w:tcPr>
            <w:tcW w:w="6634" w:type="dxa"/>
          </w:tcPr>
          <w:p w14:paraId="64111785" w14:textId="77777777" w:rsidR="00AB2570" w:rsidRPr="007E0B31" w:rsidRDefault="00AB2570" w:rsidP="00AB2570">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AB2570" w:rsidRPr="007E0B31" w14:paraId="502EFA59" w14:textId="77777777" w:rsidTr="00AB2570">
        <w:trPr>
          <w:cantSplit/>
        </w:trPr>
        <w:tc>
          <w:tcPr>
            <w:tcW w:w="2884" w:type="dxa"/>
          </w:tcPr>
          <w:p w14:paraId="3155AA8D" w14:textId="77777777" w:rsidR="00AB2570" w:rsidRPr="007E0B31" w:rsidRDefault="00AB2570" w:rsidP="00AB2570">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AB2570" w:rsidRPr="00363290" w:rsidRDefault="00AB2570" w:rsidP="00AB2570">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AB2570" w:rsidRPr="007E0B31" w14:paraId="5093D6F6" w14:textId="77777777" w:rsidTr="00AB2570">
        <w:trPr>
          <w:cantSplit/>
        </w:trPr>
        <w:tc>
          <w:tcPr>
            <w:tcW w:w="2884" w:type="dxa"/>
          </w:tcPr>
          <w:p w14:paraId="3547144E" w14:textId="77777777" w:rsidR="00AB2570" w:rsidRPr="007E0B31" w:rsidRDefault="00AB2570" w:rsidP="00AB2570">
            <w:pPr>
              <w:pStyle w:val="Arial11Bold"/>
              <w:rPr>
                <w:rFonts w:cs="Arial"/>
              </w:rPr>
            </w:pPr>
            <w:r w:rsidRPr="007E0B31">
              <w:rPr>
                <w:rFonts w:cs="Arial"/>
              </w:rPr>
              <w:lastRenderedPageBreak/>
              <w:t>CM Administrative Parties</w:t>
            </w:r>
          </w:p>
        </w:tc>
        <w:tc>
          <w:tcPr>
            <w:tcW w:w="6634" w:type="dxa"/>
          </w:tcPr>
          <w:p w14:paraId="02E2C45D" w14:textId="77777777" w:rsidR="00AB2570" w:rsidRPr="007E0B31" w:rsidRDefault="00AB2570" w:rsidP="00AB2570">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AB2570" w:rsidRPr="007E0B31" w14:paraId="6FB6FF64" w14:textId="77777777" w:rsidTr="00AB2570">
        <w:trPr>
          <w:cantSplit/>
        </w:trPr>
        <w:tc>
          <w:tcPr>
            <w:tcW w:w="2884" w:type="dxa"/>
          </w:tcPr>
          <w:p w14:paraId="52AA7788" w14:textId="77777777" w:rsidR="00AB2570" w:rsidRPr="007E0B31" w:rsidRDefault="00AB2570" w:rsidP="00AB2570">
            <w:pPr>
              <w:pStyle w:val="Arial11Bold"/>
              <w:rPr>
                <w:rFonts w:cs="Arial"/>
              </w:rPr>
            </w:pPr>
            <w:r w:rsidRPr="007E0B31">
              <w:rPr>
                <w:rFonts w:cs="Arial"/>
              </w:rPr>
              <w:t>CM Settlement Body</w:t>
            </w:r>
          </w:p>
        </w:tc>
        <w:tc>
          <w:tcPr>
            <w:tcW w:w="6634" w:type="dxa"/>
          </w:tcPr>
          <w:p w14:paraId="70B876EB" w14:textId="77777777" w:rsidR="00AB2570" w:rsidRPr="007E0B31" w:rsidRDefault="00AB2570" w:rsidP="00AB2570">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AB2570" w:rsidRPr="007E0B31" w14:paraId="57D10D36" w14:textId="77777777" w:rsidTr="00AB2570">
        <w:trPr>
          <w:cantSplit/>
        </w:trPr>
        <w:tc>
          <w:tcPr>
            <w:tcW w:w="2884" w:type="dxa"/>
          </w:tcPr>
          <w:p w14:paraId="5A70A06E" w14:textId="77777777" w:rsidR="00AB2570" w:rsidRPr="007E0B31" w:rsidRDefault="00AB2570" w:rsidP="00AB2570">
            <w:pPr>
              <w:pStyle w:val="Arial11Bold"/>
              <w:rPr>
                <w:rFonts w:cs="Arial"/>
              </w:rPr>
            </w:pPr>
            <w:r w:rsidRPr="007E0B31">
              <w:rPr>
                <w:rFonts w:cs="Arial"/>
              </w:rPr>
              <w:t>CM Settlement Services Provider</w:t>
            </w:r>
          </w:p>
        </w:tc>
        <w:tc>
          <w:tcPr>
            <w:tcW w:w="6634" w:type="dxa"/>
          </w:tcPr>
          <w:p w14:paraId="2DC7749A" w14:textId="77777777" w:rsidR="00AB2570" w:rsidRPr="007E0B31" w:rsidRDefault="00AB2570" w:rsidP="00AB2570">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AB2570" w:rsidRPr="007E0B31" w14:paraId="332C4B74" w14:textId="77777777" w:rsidTr="00AB2570">
        <w:trPr>
          <w:cantSplit/>
        </w:trPr>
        <w:tc>
          <w:tcPr>
            <w:tcW w:w="2884" w:type="dxa"/>
          </w:tcPr>
          <w:p w14:paraId="09F4C595" w14:textId="77777777" w:rsidR="00AB2570" w:rsidRPr="007E0B31" w:rsidRDefault="00AB2570" w:rsidP="00AB2570">
            <w:pPr>
              <w:pStyle w:val="Arial11Bold"/>
              <w:rPr>
                <w:rFonts w:cs="Arial"/>
              </w:rPr>
            </w:pPr>
            <w:r w:rsidRPr="007E0B31">
              <w:rPr>
                <w:rFonts w:cs="Arial"/>
              </w:rPr>
              <w:t>Code Administration Code of Practice</w:t>
            </w:r>
          </w:p>
        </w:tc>
        <w:tc>
          <w:tcPr>
            <w:tcW w:w="6634" w:type="dxa"/>
          </w:tcPr>
          <w:p w14:paraId="0E4CAD5D" w14:textId="77777777" w:rsidR="00AB2570" w:rsidRPr="007E0B31" w:rsidRDefault="00AB2570" w:rsidP="00AB2570">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AB2570" w:rsidRPr="007E0B31" w:rsidRDefault="00AB2570" w:rsidP="00AB2570">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AB2570" w:rsidRPr="007E0B31" w:rsidRDefault="00AB2570" w:rsidP="00AB2570">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AB2570" w:rsidRPr="007E0B31" w:rsidRDefault="00AB2570" w:rsidP="00AB2570">
            <w:pPr>
              <w:pStyle w:val="TableArial11"/>
              <w:ind w:left="580" w:hanging="580"/>
              <w:rPr>
                <w:rFonts w:cs="Arial"/>
              </w:rPr>
            </w:pPr>
            <w:r w:rsidRPr="007E0B31">
              <w:rPr>
                <w:rFonts w:cs="Arial"/>
              </w:rPr>
              <w:t>(c)</w:t>
            </w:r>
            <w:r w:rsidRPr="007E0B31">
              <w:rPr>
                <w:rFonts w:cs="Arial"/>
              </w:rPr>
              <w:tab/>
              <w:t>re-published from time to time;</w:t>
            </w:r>
          </w:p>
        </w:tc>
      </w:tr>
      <w:tr w:rsidR="00AB2570" w:rsidRPr="007E0B31" w14:paraId="3C612BE7" w14:textId="77777777" w:rsidTr="00AB2570">
        <w:trPr>
          <w:cantSplit/>
        </w:trPr>
        <w:tc>
          <w:tcPr>
            <w:tcW w:w="2884" w:type="dxa"/>
          </w:tcPr>
          <w:p w14:paraId="4746CA2B" w14:textId="77777777" w:rsidR="00AB2570" w:rsidRPr="007E0B31" w:rsidRDefault="00AB2570" w:rsidP="00AB2570">
            <w:pPr>
              <w:pStyle w:val="Arial11Bold"/>
              <w:rPr>
                <w:rFonts w:cs="Arial"/>
              </w:rPr>
            </w:pPr>
            <w:r w:rsidRPr="007E0B31">
              <w:rPr>
                <w:rFonts w:cs="Arial"/>
              </w:rPr>
              <w:t>Code Administrator</w:t>
            </w:r>
          </w:p>
        </w:tc>
        <w:tc>
          <w:tcPr>
            <w:tcW w:w="6634" w:type="dxa"/>
          </w:tcPr>
          <w:p w14:paraId="01C6A2D3" w14:textId="44BB01E7" w:rsidR="00AB2570" w:rsidRPr="007E0B31" w:rsidRDefault="00AB2570" w:rsidP="00AB2570">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AB2570" w:rsidRPr="007E0B31" w14:paraId="534D6802" w14:textId="77777777" w:rsidTr="00AB2570">
        <w:trPr>
          <w:cantSplit/>
        </w:trPr>
        <w:tc>
          <w:tcPr>
            <w:tcW w:w="2884" w:type="dxa"/>
          </w:tcPr>
          <w:p w14:paraId="76DE200C" w14:textId="77777777" w:rsidR="00AB2570" w:rsidRPr="007E0B31" w:rsidRDefault="00AB2570" w:rsidP="00AB2570">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AB2570" w:rsidRPr="007E0B31" w:rsidRDefault="00AB2570" w:rsidP="00AB2570">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AB2570" w:rsidRPr="007E0B31" w14:paraId="43407D7D" w14:textId="77777777" w:rsidTr="00AB2570">
        <w:trPr>
          <w:cantSplit/>
        </w:trPr>
        <w:tc>
          <w:tcPr>
            <w:tcW w:w="2884" w:type="dxa"/>
          </w:tcPr>
          <w:p w14:paraId="5B9BF2D6" w14:textId="77777777" w:rsidR="00AB2570" w:rsidRPr="007E0B31" w:rsidRDefault="00AB2570" w:rsidP="00AB2570">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AB2570" w:rsidRPr="007E0B31" w:rsidRDefault="00AB2570" w:rsidP="00AB257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AB2570" w:rsidRPr="007E0B31" w14:paraId="463D32E9" w14:textId="77777777" w:rsidTr="00AB2570">
        <w:trPr>
          <w:cantSplit/>
        </w:trPr>
        <w:tc>
          <w:tcPr>
            <w:tcW w:w="2884" w:type="dxa"/>
          </w:tcPr>
          <w:p w14:paraId="1C1B07FE" w14:textId="77777777" w:rsidR="00AB2570" w:rsidRPr="007E0B31" w:rsidRDefault="00AB2570" w:rsidP="00AB2570">
            <w:pPr>
              <w:pStyle w:val="Arial11Bold"/>
              <w:rPr>
                <w:rFonts w:cs="Arial"/>
              </w:rPr>
            </w:pPr>
            <w:r w:rsidRPr="007E0B31">
              <w:rPr>
                <w:rFonts w:cs="Arial"/>
              </w:rPr>
              <w:t>Commercial Ancillary Services</w:t>
            </w:r>
          </w:p>
        </w:tc>
        <w:tc>
          <w:tcPr>
            <w:tcW w:w="6634" w:type="dxa"/>
          </w:tcPr>
          <w:p w14:paraId="540E5E1C" w14:textId="13FD08FB" w:rsidR="00AB2570" w:rsidRPr="007E0B31" w:rsidRDefault="00AB2570" w:rsidP="00AB2570">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AB2570" w:rsidRPr="007E0B31" w14:paraId="087E5018" w14:textId="77777777" w:rsidTr="00AB2570">
        <w:trPr>
          <w:cantSplit/>
        </w:trPr>
        <w:tc>
          <w:tcPr>
            <w:tcW w:w="2884" w:type="dxa"/>
          </w:tcPr>
          <w:p w14:paraId="34D6ED36" w14:textId="77777777" w:rsidR="00AB2570" w:rsidRPr="007E0B31" w:rsidRDefault="00AB2570" w:rsidP="00AB2570">
            <w:pPr>
              <w:pStyle w:val="Arial11Bold"/>
              <w:rPr>
                <w:rFonts w:cs="Arial"/>
              </w:rPr>
            </w:pPr>
            <w:r w:rsidRPr="007E0B31">
              <w:rPr>
                <w:rFonts w:cs="Arial"/>
              </w:rPr>
              <w:t>Commercial Boundary</w:t>
            </w:r>
          </w:p>
        </w:tc>
        <w:tc>
          <w:tcPr>
            <w:tcW w:w="6634" w:type="dxa"/>
          </w:tcPr>
          <w:p w14:paraId="3456FEEB" w14:textId="77777777" w:rsidR="00AB2570" w:rsidRPr="007E0B31" w:rsidRDefault="00AB2570" w:rsidP="00AB2570">
            <w:pPr>
              <w:pStyle w:val="TableArial11"/>
              <w:rPr>
                <w:rFonts w:cs="Arial"/>
              </w:rPr>
            </w:pPr>
            <w:r w:rsidRPr="007E0B31">
              <w:rPr>
                <w:rFonts w:cs="Arial"/>
              </w:rPr>
              <w:t xml:space="preserve">Has the meaning set out in the </w:t>
            </w:r>
            <w:r w:rsidRPr="007E0B31">
              <w:rPr>
                <w:rFonts w:cs="Arial"/>
                <w:b/>
              </w:rPr>
              <w:t>CUSC</w:t>
            </w:r>
          </w:p>
        </w:tc>
      </w:tr>
      <w:tr w:rsidR="00AB2570" w:rsidRPr="007E0B31" w14:paraId="111D9245" w14:textId="77777777" w:rsidTr="00AB2570">
        <w:trPr>
          <w:cantSplit/>
        </w:trPr>
        <w:tc>
          <w:tcPr>
            <w:tcW w:w="2884" w:type="dxa"/>
          </w:tcPr>
          <w:p w14:paraId="6314FD8D" w14:textId="1347C9AB" w:rsidR="00AB2570" w:rsidRPr="007E0B31" w:rsidRDefault="00AB2570" w:rsidP="00AB2570">
            <w:pPr>
              <w:pStyle w:val="Arial11Bold"/>
              <w:rPr>
                <w:rFonts w:cs="Arial"/>
              </w:rPr>
            </w:pPr>
            <w:r>
              <w:rPr>
                <w:rFonts w:cs="Arial"/>
              </w:rPr>
              <w:t>Committed Level</w:t>
            </w:r>
          </w:p>
        </w:tc>
        <w:tc>
          <w:tcPr>
            <w:tcW w:w="6634" w:type="dxa"/>
          </w:tcPr>
          <w:p w14:paraId="374FF2AC" w14:textId="4AE75871" w:rsidR="00AB2570" w:rsidRPr="007E0B31" w:rsidRDefault="00AB2570" w:rsidP="00AB2570">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AB2570" w:rsidRPr="007E0B31" w14:paraId="64F75C8A" w14:textId="77777777" w:rsidTr="00AB2570">
        <w:trPr>
          <w:cantSplit/>
        </w:trPr>
        <w:tc>
          <w:tcPr>
            <w:tcW w:w="2884" w:type="dxa"/>
          </w:tcPr>
          <w:p w14:paraId="70D37093" w14:textId="77777777" w:rsidR="00AB2570" w:rsidRPr="007E0B31" w:rsidRDefault="00AB2570" w:rsidP="00AB2570">
            <w:pPr>
              <w:pStyle w:val="Arial11Bold"/>
              <w:rPr>
                <w:rFonts w:cs="Arial"/>
              </w:rPr>
            </w:pPr>
            <w:r w:rsidRPr="007E0B31">
              <w:rPr>
                <w:rFonts w:cs="Arial"/>
              </w:rPr>
              <w:t>Committed Project Planning Data</w:t>
            </w:r>
          </w:p>
        </w:tc>
        <w:tc>
          <w:tcPr>
            <w:tcW w:w="6634" w:type="dxa"/>
          </w:tcPr>
          <w:p w14:paraId="7A9298A8" w14:textId="77777777" w:rsidR="00AB2570" w:rsidRPr="007E0B31" w:rsidRDefault="00AB2570" w:rsidP="00AB2570">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AB2570" w:rsidRPr="007E0B31" w14:paraId="463F2825" w14:textId="77777777" w:rsidTr="00AB2570">
        <w:trPr>
          <w:cantSplit/>
        </w:trPr>
        <w:tc>
          <w:tcPr>
            <w:tcW w:w="2884" w:type="dxa"/>
          </w:tcPr>
          <w:p w14:paraId="00A60F8D" w14:textId="77777777" w:rsidR="00AB2570" w:rsidRPr="007E0B31" w:rsidRDefault="00AB2570" w:rsidP="00AB2570">
            <w:pPr>
              <w:pStyle w:val="Arial11Bold"/>
              <w:rPr>
                <w:rFonts w:cs="Arial"/>
              </w:rPr>
            </w:pPr>
            <w:r w:rsidRPr="007E0B31">
              <w:rPr>
                <w:rFonts w:cs="Arial"/>
              </w:rPr>
              <w:lastRenderedPageBreak/>
              <w:t>Common Collection Busbar</w:t>
            </w:r>
          </w:p>
        </w:tc>
        <w:tc>
          <w:tcPr>
            <w:tcW w:w="6634" w:type="dxa"/>
          </w:tcPr>
          <w:p w14:paraId="7DAF3989" w14:textId="77777777" w:rsidR="00AB2570" w:rsidRPr="007E0B31" w:rsidRDefault="00AB2570" w:rsidP="00AB2570">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AB2570" w:rsidRPr="007E0B31" w14:paraId="3A09F94C" w14:textId="77777777" w:rsidTr="00AB2570">
        <w:trPr>
          <w:cantSplit/>
        </w:trPr>
        <w:tc>
          <w:tcPr>
            <w:tcW w:w="2884" w:type="dxa"/>
          </w:tcPr>
          <w:p w14:paraId="7FF3DDB1" w14:textId="77777777" w:rsidR="00AB2570" w:rsidRPr="007E0B31" w:rsidRDefault="00AB2570" w:rsidP="00AB2570">
            <w:pPr>
              <w:pStyle w:val="Arial11Bold"/>
              <w:rPr>
                <w:rFonts w:cs="Arial"/>
              </w:rPr>
            </w:pPr>
            <w:r w:rsidRPr="007E0B31">
              <w:rPr>
                <w:rFonts w:cs="Arial"/>
              </w:rPr>
              <w:t>Completion Date</w:t>
            </w:r>
          </w:p>
        </w:tc>
        <w:tc>
          <w:tcPr>
            <w:tcW w:w="6634" w:type="dxa"/>
          </w:tcPr>
          <w:p w14:paraId="498CCFBA" w14:textId="77777777" w:rsidR="00AB2570" w:rsidRPr="007E0B31" w:rsidRDefault="00AB2570" w:rsidP="00AB2570">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AB2570" w:rsidRPr="007E0B31" w14:paraId="36E1C487" w14:textId="77777777" w:rsidTr="00AB2570">
        <w:trPr>
          <w:cantSplit/>
        </w:trPr>
        <w:tc>
          <w:tcPr>
            <w:tcW w:w="2884" w:type="dxa"/>
          </w:tcPr>
          <w:p w14:paraId="2BADB393" w14:textId="77777777" w:rsidR="00AB2570" w:rsidRPr="007E0B31" w:rsidRDefault="00AB2570" w:rsidP="00AB2570">
            <w:pPr>
              <w:pStyle w:val="Arial11Bold"/>
              <w:rPr>
                <w:rFonts w:cs="Arial"/>
              </w:rPr>
            </w:pPr>
            <w:r w:rsidRPr="007E0B31">
              <w:rPr>
                <w:rFonts w:cs="Arial"/>
              </w:rPr>
              <w:t>Complex</w:t>
            </w:r>
          </w:p>
        </w:tc>
        <w:tc>
          <w:tcPr>
            <w:tcW w:w="6634" w:type="dxa"/>
          </w:tcPr>
          <w:p w14:paraId="41CED582" w14:textId="77777777" w:rsidR="00AB2570" w:rsidRPr="007E0B31" w:rsidRDefault="00AB2570" w:rsidP="00AB2570">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AB2570" w:rsidRPr="007E0B31" w14:paraId="175E8912" w14:textId="77777777" w:rsidTr="00AB2570">
        <w:trPr>
          <w:cantSplit/>
        </w:trPr>
        <w:tc>
          <w:tcPr>
            <w:tcW w:w="2884" w:type="dxa"/>
          </w:tcPr>
          <w:p w14:paraId="0E3D42E4" w14:textId="77777777" w:rsidR="00AB2570" w:rsidRPr="007E0B31" w:rsidRDefault="00AB2570" w:rsidP="00AB2570">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AB2570" w:rsidRPr="007E0B31" w:rsidRDefault="00AB2570" w:rsidP="00AB2570">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AB2570" w:rsidRPr="007E0B31" w14:paraId="764A3D21" w14:textId="77777777" w:rsidTr="00AB2570">
        <w:trPr>
          <w:cantSplit/>
        </w:trPr>
        <w:tc>
          <w:tcPr>
            <w:tcW w:w="2884" w:type="dxa"/>
          </w:tcPr>
          <w:p w14:paraId="20BD27CC" w14:textId="5B7DE624" w:rsidR="00AB2570" w:rsidRPr="007E0B31" w:rsidRDefault="00AB2570" w:rsidP="00AB2570">
            <w:pPr>
              <w:pStyle w:val="Arial11Bold"/>
              <w:rPr>
                <w:rFonts w:cs="Arial"/>
              </w:rPr>
            </w:pPr>
            <w:bookmarkStart w:id="14" w:name="_DV_C9"/>
            <w:r w:rsidRPr="007E0B31">
              <w:rPr>
                <w:rFonts w:cs="Arial"/>
              </w:rPr>
              <w:t>Compliance Statement</w:t>
            </w:r>
            <w:bookmarkEnd w:id="14"/>
          </w:p>
        </w:tc>
        <w:tc>
          <w:tcPr>
            <w:tcW w:w="6634" w:type="dxa"/>
          </w:tcPr>
          <w:p w14:paraId="13AC6FB0" w14:textId="77777777" w:rsidR="00AB2570" w:rsidRPr="00E61A96" w:rsidRDefault="00AB2570" w:rsidP="00AB2570">
            <w:pPr>
              <w:pStyle w:val="TableArial11"/>
              <w:rPr>
                <w:rFonts w:cs="Arial"/>
              </w:rPr>
            </w:pPr>
            <w:bookmarkStart w:id="15"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5"/>
          </w:p>
          <w:p w14:paraId="59457DB7" w14:textId="77777777" w:rsidR="00AB2570" w:rsidRPr="00E61A96" w:rsidRDefault="00AB2570" w:rsidP="00AB2570">
            <w:pPr>
              <w:pStyle w:val="TableArial11"/>
              <w:rPr>
                <w:rFonts w:cs="Arial"/>
              </w:rPr>
            </w:pPr>
            <w:bookmarkStart w:id="16" w:name="_DV_C11"/>
            <w:r w:rsidRPr="00E61A96">
              <w:rPr>
                <w:rFonts w:cs="Arial"/>
                <w:b/>
              </w:rPr>
              <w:t>Generating Unit(s)</w:t>
            </w:r>
            <w:r w:rsidRPr="00E61A96">
              <w:rPr>
                <w:rFonts w:cs="Arial"/>
              </w:rPr>
              <w:t xml:space="preserve">; or, </w:t>
            </w:r>
            <w:bookmarkEnd w:id="16"/>
          </w:p>
          <w:p w14:paraId="59F4B9F5" w14:textId="68CBD074" w:rsidR="00AB2570" w:rsidRPr="00E61A96" w:rsidRDefault="00AB2570" w:rsidP="00AB2570">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AB2570" w:rsidRPr="00E61A96" w:rsidRDefault="00AB2570" w:rsidP="00AB2570">
            <w:pPr>
              <w:pStyle w:val="TableArial11"/>
              <w:rPr>
                <w:rFonts w:cs="Arial"/>
              </w:rPr>
            </w:pPr>
            <w:bookmarkStart w:id="17" w:name="_DV_C12"/>
            <w:r w:rsidRPr="00E61A96">
              <w:rPr>
                <w:rFonts w:cs="Arial"/>
                <w:b/>
              </w:rPr>
              <w:t>CCGT Module(s)</w:t>
            </w:r>
            <w:r w:rsidRPr="00E61A96">
              <w:rPr>
                <w:rFonts w:cs="Arial"/>
              </w:rPr>
              <w:t xml:space="preserve">; or, </w:t>
            </w:r>
            <w:bookmarkEnd w:id="17"/>
          </w:p>
          <w:p w14:paraId="2F9E7ABB" w14:textId="77777777" w:rsidR="00AB2570" w:rsidRPr="00E61A96" w:rsidRDefault="00AB2570" w:rsidP="00AB2570">
            <w:pPr>
              <w:pStyle w:val="TableArial11"/>
              <w:rPr>
                <w:rFonts w:cs="Arial"/>
              </w:rPr>
            </w:pPr>
            <w:bookmarkStart w:id="18" w:name="_DV_C13"/>
            <w:r w:rsidRPr="00E61A96">
              <w:rPr>
                <w:rFonts w:cs="Arial"/>
                <w:b/>
              </w:rPr>
              <w:t>Power Park Module(s)</w:t>
            </w:r>
            <w:r w:rsidRPr="00E61A96">
              <w:rPr>
                <w:rFonts w:cs="Arial"/>
              </w:rPr>
              <w:t xml:space="preserve">; or, </w:t>
            </w:r>
            <w:bookmarkEnd w:id="18"/>
          </w:p>
          <w:p w14:paraId="6DD734FE" w14:textId="77777777" w:rsidR="00AB2570" w:rsidRPr="00E61A96" w:rsidRDefault="00AB2570" w:rsidP="00AB2570">
            <w:pPr>
              <w:pStyle w:val="TableArial11"/>
              <w:rPr>
                <w:rFonts w:cs="Arial"/>
                <w:b/>
              </w:rPr>
            </w:pPr>
            <w:bookmarkStart w:id="19"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AB2570" w:rsidRPr="00E61A96" w:rsidRDefault="00AB2570" w:rsidP="00AB2570">
            <w:pPr>
              <w:pStyle w:val="TableArial11"/>
              <w:rPr>
                <w:rFonts w:cs="Arial"/>
                <w:b/>
              </w:rPr>
            </w:pPr>
            <w:r w:rsidRPr="00E61A96">
              <w:rPr>
                <w:rFonts w:cs="Arial"/>
                <w:b/>
              </w:rPr>
              <w:t>HVDC Systems</w:t>
            </w:r>
            <w:r w:rsidRPr="005C20E3">
              <w:rPr>
                <w:rFonts w:cs="Arial"/>
              </w:rPr>
              <w:t>; or</w:t>
            </w:r>
          </w:p>
          <w:p w14:paraId="750A8CFF" w14:textId="77777777" w:rsidR="00AB2570" w:rsidRPr="005C20E3" w:rsidRDefault="00AB2570" w:rsidP="00AB2570">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AB2570" w:rsidRPr="005C20E3" w:rsidRDefault="00AB2570" w:rsidP="00AB2570">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AB2570" w:rsidRPr="00E61A96" w:rsidRDefault="00AB2570" w:rsidP="00AB2570">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AB2570" w:rsidRPr="007E0B31" w:rsidRDefault="00AB2570" w:rsidP="00AB2570">
            <w:pPr>
              <w:pStyle w:val="TableArial11"/>
              <w:rPr>
                <w:rFonts w:cs="Arial"/>
              </w:rPr>
            </w:pPr>
            <w:bookmarkStart w:id="20" w:name="_DV_C15"/>
            <w:bookmarkEnd w:id="19"/>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20"/>
          </w:p>
        </w:tc>
      </w:tr>
      <w:tr w:rsidR="00AB2570" w:rsidRPr="007E0B31" w14:paraId="06D87C8F" w14:textId="77777777" w:rsidTr="00AB2570">
        <w:trPr>
          <w:cantSplit/>
        </w:trPr>
        <w:tc>
          <w:tcPr>
            <w:tcW w:w="2884" w:type="dxa"/>
          </w:tcPr>
          <w:p w14:paraId="1918120D" w14:textId="77777777" w:rsidR="00AB2570" w:rsidRPr="007E0B31" w:rsidRDefault="00AB2570" w:rsidP="00AB2570">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AB2570" w:rsidRPr="007E0B31" w:rsidRDefault="00AB2570" w:rsidP="00AB257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AB2570" w:rsidRPr="007E0B31" w14:paraId="3ED81227" w14:textId="77777777" w:rsidTr="00AB2570">
        <w:trPr>
          <w:cantSplit/>
        </w:trPr>
        <w:tc>
          <w:tcPr>
            <w:tcW w:w="2884" w:type="dxa"/>
          </w:tcPr>
          <w:p w14:paraId="3A2F3CB6" w14:textId="77777777" w:rsidR="00AB2570" w:rsidRPr="007E0B31" w:rsidRDefault="00AB2570" w:rsidP="00AB2570">
            <w:pPr>
              <w:pStyle w:val="Level1Text"/>
              <w:tabs>
                <w:tab w:val="left" w:pos="0"/>
              </w:tabs>
              <w:ind w:left="0" w:firstLine="0"/>
              <w:rPr>
                <w:rFonts w:cs="Arial"/>
                <w:b/>
                <w:color w:val="auto"/>
                <w:lang w:val="en-GB"/>
              </w:rPr>
            </w:pPr>
            <w:r w:rsidRPr="007E0B31">
              <w:rPr>
                <w:rFonts w:cs="Arial"/>
                <w:b/>
                <w:color w:val="auto"/>
                <w:lang w:val="en-GB"/>
              </w:rPr>
              <w:lastRenderedPageBreak/>
              <w:t>Configuration 2 AC Connected Offshore Power Park Module</w:t>
            </w:r>
          </w:p>
        </w:tc>
        <w:tc>
          <w:tcPr>
            <w:tcW w:w="6634" w:type="dxa"/>
          </w:tcPr>
          <w:p w14:paraId="4138E5E3" w14:textId="77777777" w:rsidR="00AB2570" w:rsidRPr="007E0B31" w:rsidRDefault="00AB2570" w:rsidP="00AB257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AB2570" w:rsidRPr="007E0B31" w14:paraId="1EF85FD5" w14:textId="77777777" w:rsidTr="00AB2570">
        <w:trPr>
          <w:cantSplit/>
        </w:trPr>
        <w:tc>
          <w:tcPr>
            <w:tcW w:w="2884" w:type="dxa"/>
          </w:tcPr>
          <w:p w14:paraId="023D3019" w14:textId="77777777" w:rsidR="00AB2570" w:rsidRPr="007E0B31" w:rsidRDefault="00AB2570" w:rsidP="00AB2570">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AB2570" w:rsidRPr="007E0B31" w:rsidRDefault="00AB2570" w:rsidP="00AB257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AB2570" w:rsidRPr="007E0B31" w14:paraId="71C93C62" w14:textId="77777777" w:rsidTr="00AB2570">
        <w:trPr>
          <w:cantSplit/>
        </w:trPr>
        <w:tc>
          <w:tcPr>
            <w:tcW w:w="2884" w:type="dxa"/>
          </w:tcPr>
          <w:p w14:paraId="39813E66" w14:textId="77777777" w:rsidR="00AB2570" w:rsidRPr="007E0B31" w:rsidRDefault="00AB2570" w:rsidP="00AB2570">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AB2570" w:rsidRPr="007E0B31" w:rsidRDefault="00AB2570" w:rsidP="00AB257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AB2570" w:rsidRPr="007E0B31" w14:paraId="2BF7BC2C" w14:textId="77777777" w:rsidTr="00AB2570">
        <w:trPr>
          <w:cantSplit/>
        </w:trPr>
        <w:tc>
          <w:tcPr>
            <w:tcW w:w="2884" w:type="dxa"/>
          </w:tcPr>
          <w:p w14:paraId="501E731D" w14:textId="77777777" w:rsidR="00AB2570" w:rsidRPr="007E0B31" w:rsidRDefault="00AB2570" w:rsidP="00AB2570">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AB2570" w:rsidRPr="007E0B31" w:rsidRDefault="00AB2570" w:rsidP="00AB2570">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AB2570" w:rsidRPr="007E0B31" w14:paraId="18CE60F1" w14:textId="77777777" w:rsidTr="00AB2570">
        <w:trPr>
          <w:cantSplit/>
        </w:trPr>
        <w:tc>
          <w:tcPr>
            <w:tcW w:w="2884" w:type="dxa"/>
          </w:tcPr>
          <w:p w14:paraId="59FAA8FE" w14:textId="77777777" w:rsidR="00AB2570" w:rsidRPr="007E0B31" w:rsidRDefault="00AB2570" w:rsidP="00AB2570">
            <w:pPr>
              <w:pStyle w:val="Arial11Bold"/>
              <w:rPr>
                <w:rFonts w:cs="Arial"/>
              </w:rPr>
            </w:pPr>
            <w:r w:rsidRPr="007E0B31">
              <w:rPr>
                <w:rFonts w:cs="Arial"/>
              </w:rPr>
              <w:t>Connection Entry Capacity</w:t>
            </w:r>
          </w:p>
        </w:tc>
        <w:tc>
          <w:tcPr>
            <w:tcW w:w="6634" w:type="dxa"/>
          </w:tcPr>
          <w:p w14:paraId="0031FD48" w14:textId="77777777" w:rsidR="00AB2570" w:rsidRPr="007E0B31" w:rsidRDefault="00AB2570" w:rsidP="00AB2570">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AB2570" w:rsidRPr="007E0B31" w14:paraId="49692C93" w14:textId="77777777" w:rsidTr="00AB2570">
        <w:trPr>
          <w:cantSplit/>
        </w:trPr>
        <w:tc>
          <w:tcPr>
            <w:tcW w:w="2884" w:type="dxa"/>
          </w:tcPr>
          <w:p w14:paraId="4069B05B" w14:textId="77777777" w:rsidR="00AB2570" w:rsidRPr="007E0B31" w:rsidRDefault="00AB2570" w:rsidP="00AB2570">
            <w:pPr>
              <w:pStyle w:val="Arial11Bold"/>
              <w:rPr>
                <w:rFonts w:cs="Arial"/>
              </w:rPr>
            </w:pPr>
            <w:r w:rsidRPr="007E0B31">
              <w:rPr>
                <w:rFonts w:cs="Arial"/>
              </w:rPr>
              <w:t>Connected Planning Data</w:t>
            </w:r>
          </w:p>
        </w:tc>
        <w:tc>
          <w:tcPr>
            <w:tcW w:w="6634" w:type="dxa"/>
          </w:tcPr>
          <w:p w14:paraId="319F5ABF" w14:textId="77777777" w:rsidR="00AB2570" w:rsidRPr="007E0B31" w:rsidRDefault="00AB2570" w:rsidP="00AB2570">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AB2570" w:rsidRPr="007E0B31" w14:paraId="032C0763" w14:textId="77777777" w:rsidTr="00AB2570">
        <w:trPr>
          <w:cantSplit/>
        </w:trPr>
        <w:tc>
          <w:tcPr>
            <w:tcW w:w="2884" w:type="dxa"/>
          </w:tcPr>
          <w:p w14:paraId="62DFDF6A" w14:textId="77777777" w:rsidR="00AB2570" w:rsidRPr="007E0B31" w:rsidRDefault="00AB2570" w:rsidP="00AB2570">
            <w:pPr>
              <w:pStyle w:val="Arial11Bold"/>
              <w:rPr>
                <w:rFonts w:cs="Arial"/>
              </w:rPr>
            </w:pPr>
            <w:r w:rsidRPr="007E0B31">
              <w:rPr>
                <w:rFonts w:cs="Arial"/>
              </w:rPr>
              <w:t>Connection Point</w:t>
            </w:r>
          </w:p>
        </w:tc>
        <w:tc>
          <w:tcPr>
            <w:tcW w:w="6634" w:type="dxa"/>
          </w:tcPr>
          <w:p w14:paraId="418AC172" w14:textId="77777777" w:rsidR="00AB2570" w:rsidRPr="007E0B31" w:rsidRDefault="00AB2570" w:rsidP="00AB2570">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AB2570" w:rsidRPr="007E0B31" w14:paraId="1ECEFAB2" w14:textId="77777777" w:rsidTr="00AB2570">
        <w:trPr>
          <w:cantSplit/>
        </w:trPr>
        <w:tc>
          <w:tcPr>
            <w:tcW w:w="2884" w:type="dxa"/>
          </w:tcPr>
          <w:p w14:paraId="4B2413B1" w14:textId="77777777" w:rsidR="00AB2570" w:rsidRPr="007E0B31" w:rsidRDefault="00AB2570" w:rsidP="00AB2570">
            <w:pPr>
              <w:pStyle w:val="Arial11Bold"/>
              <w:rPr>
                <w:rFonts w:cs="Arial"/>
              </w:rPr>
            </w:pPr>
            <w:r w:rsidRPr="007E0B31">
              <w:rPr>
                <w:rFonts w:cs="Arial"/>
              </w:rPr>
              <w:t>Connection Site</w:t>
            </w:r>
          </w:p>
        </w:tc>
        <w:tc>
          <w:tcPr>
            <w:tcW w:w="6634" w:type="dxa"/>
          </w:tcPr>
          <w:p w14:paraId="42144605" w14:textId="77777777" w:rsidR="00AB2570" w:rsidRPr="007E0B31" w:rsidRDefault="00AB2570" w:rsidP="00AB2570">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AB2570" w:rsidRPr="007E0B31" w14:paraId="23196ECE" w14:textId="77777777" w:rsidTr="00AB2570">
        <w:trPr>
          <w:cantSplit/>
        </w:trPr>
        <w:tc>
          <w:tcPr>
            <w:tcW w:w="2884" w:type="dxa"/>
          </w:tcPr>
          <w:p w14:paraId="05744015" w14:textId="77777777" w:rsidR="00AB2570" w:rsidRPr="007E0B31" w:rsidRDefault="00AB2570" w:rsidP="00AB2570">
            <w:pPr>
              <w:pStyle w:val="Arial11Bold"/>
              <w:rPr>
                <w:rFonts w:cs="Arial"/>
              </w:rPr>
            </w:pPr>
            <w:r w:rsidRPr="007E0B31">
              <w:rPr>
                <w:rFonts w:cs="Arial"/>
              </w:rPr>
              <w:t>Construction Agreement</w:t>
            </w:r>
          </w:p>
        </w:tc>
        <w:tc>
          <w:tcPr>
            <w:tcW w:w="6634" w:type="dxa"/>
          </w:tcPr>
          <w:p w14:paraId="57CB08B2" w14:textId="77777777" w:rsidR="00AB2570" w:rsidRPr="007E0B31" w:rsidRDefault="00AB2570" w:rsidP="00AB2570">
            <w:pPr>
              <w:pStyle w:val="TableArial11"/>
              <w:rPr>
                <w:rFonts w:cs="Arial"/>
              </w:rPr>
            </w:pPr>
            <w:r w:rsidRPr="007E0B31">
              <w:rPr>
                <w:rFonts w:cs="Arial"/>
              </w:rPr>
              <w:t xml:space="preserve">Has the meaning set out in the </w:t>
            </w:r>
            <w:r w:rsidRPr="007E0B31">
              <w:rPr>
                <w:rFonts w:cs="Arial"/>
                <w:b/>
              </w:rPr>
              <w:t>CUSC</w:t>
            </w:r>
          </w:p>
        </w:tc>
      </w:tr>
      <w:tr w:rsidR="00AB2570" w:rsidRPr="007E0B31" w14:paraId="11856CEF" w14:textId="77777777" w:rsidTr="00AB2570">
        <w:trPr>
          <w:cantSplit/>
        </w:trPr>
        <w:tc>
          <w:tcPr>
            <w:tcW w:w="2884" w:type="dxa"/>
          </w:tcPr>
          <w:p w14:paraId="21BC9C05" w14:textId="77777777" w:rsidR="00AB2570" w:rsidRPr="007E0B31" w:rsidRDefault="00AB2570" w:rsidP="00AB2570">
            <w:pPr>
              <w:pStyle w:val="Arial11Bold"/>
              <w:rPr>
                <w:rFonts w:cs="Arial"/>
              </w:rPr>
            </w:pPr>
            <w:r w:rsidRPr="007E0B31">
              <w:rPr>
                <w:rFonts w:cs="Arial"/>
              </w:rPr>
              <w:t>Consumer Representative</w:t>
            </w:r>
          </w:p>
        </w:tc>
        <w:tc>
          <w:tcPr>
            <w:tcW w:w="6634" w:type="dxa"/>
          </w:tcPr>
          <w:p w14:paraId="5BBA34B8" w14:textId="77777777" w:rsidR="00AB2570" w:rsidRPr="007E0B31" w:rsidRDefault="00AB2570" w:rsidP="00AB2570">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AB2570" w:rsidRPr="007E0B31" w14:paraId="646FA376" w14:textId="77777777" w:rsidTr="00AB2570">
        <w:trPr>
          <w:cantSplit/>
        </w:trPr>
        <w:tc>
          <w:tcPr>
            <w:tcW w:w="2884" w:type="dxa"/>
          </w:tcPr>
          <w:p w14:paraId="46B0CA7D" w14:textId="77777777" w:rsidR="00AB2570" w:rsidRPr="007E0B31" w:rsidRDefault="00AB2570" w:rsidP="00AB2570">
            <w:pPr>
              <w:pStyle w:val="Arial11Bold"/>
              <w:rPr>
                <w:rFonts w:cs="Arial"/>
              </w:rPr>
            </w:pPr>
            <w:r w:rsidRPr="007E0B31">
              <w:rPr>
                <w:rFonts w:cs="Arial"/>
              </w:rPr>
              <w:t>Contingency Reserve</w:t>
            </w:r>
          </w:p>
        </w:tc>
        <w:tc>
          <w:tcPr>
            <w:tcW w:w="6634" w:type="dxa"/>
          </w:tcPr>
          <w:p w14:paraId="07550A0F" w14:textId="77777777" w:rsidR="00AB2570" w:rsidRPr="007E0B31" w:rsidRDefault="00AB2570" w:rsidP="00AB2570">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AB2570" w:rsidRPr="007E0B31" w14:paraId="5AF82D96" w14:textId="77777777" w:rsidTr="00AB2570">
        <w:trPr>
          <w:cantSplit/>
        </w:trPr>
        <w:tc>
          <w:tcPr>
            <w:tcW w:w="2884" w:type="dxa"/>
          </w:tcPr>
          <w:p w14:paraId="4C7990EB" w14:textId="403E3043" w:rsidR="00AB2570" w:rsidRPr="002B63E6" w:rsidRDefault="00AB2570" w:rsidP="00AB2570">
            <w:pPr>
              <w:pStyle w:val="Arial11Bold"/>
              <w:rPr>
                <w:rFonts w:cs="Arial"/>
              </w:rPr>
            </w:pPr>
            <w:r w:rsidRPr="002510FF">
              <w:rPr>
                <w:rFonts w:cs="Arial"/>
              </w:rPr>
              <w:t>Control Based Reactive Power</w:t>
            </w:r>
          </w:p>
        </w:tc>
        <w:tc>
          <w:tcPr>
            <w:tcW w:w="6634" w:type="dxa"/>
          </w:tcPr>
          <w:p w14:paraId="6EB96F85" w14:textId="2CCE559B" w:rsidR="00AB2570" w:rsidRPr="00807CFB" w:rsidRDefault="00AB2570" w:rsidP="00AB2570">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AB2570" w:rsidRPr="007E0B31" w14:paraId="53E01391" w14:textId="77777777" w:rsidTr="00AB2570">
        <w:trPr>
          <w:cantSplit/>
        </w:trPr>
        <w:tc>
          <w:tcPr>
            <w:tcW w:w="2884" w:type="dxa"/>
          </w:tcPr>
          <w:p w14:paraId="29DEC0AF" w14:textId="77777777" w:rsidR="00AB2570" w:rsidRPr="007E0B31" w:rsidRDefault="00AB2570" w:rsidP="00AB2570">
            <w:pPr>
              <w:pStyle w:val="Arial11Bold"/>
              <w:rPr>
                <w:rFonts w:cs="Arial"/>
              </w:rPr>
            </w:pPr>
            <w:r w:rsidRPr="007E0B31">
              <w:rPr>
                <w:rFonts w:cs="Arial"/>
              </w:rPr>
              <w:t>Control Calls</w:t>
            </w:r>
          </w:p>
        </w:tc>
        <w:tc>
          <w:tcPr>
            <w:tcW w:w="6634" w:type="dxa"/>
          </w:tcPr>
          <w:p w14:paraId="6192B2BE" w14:textId="0BE63D7D" w:rsidR="00AB2570" w:rsidRPr="007E0B31" w:rsidRDefault="00AB2570" w:rsidP="00AB2570">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w:t>
            </w:r>
            <w:proofErr w:type="spellStart"/>
            <w:r w:rsidRPr="000D1208">
              <w:rPr>
                <w:rFonts w:cs="Arial"/>
              </w:rPr>
              <w:t>ie</w:t>
            </w:r>
            <w:proofErr w:type="spellEnd"/>
            <w:r w:rsidRPr="000D1208">
              <w:rPr>
                <w:rFonts w:cs="Arial"/>
              </w:rPr>
              <w:t>. disconnect) a call of a lower status.</w:t>
            </w:r>
          </w:p>
        </w:tc>
      </w:tr>
      <w:tr w:rsidR="00AB2570" w:rsidRPr="007E0B31" w14:paraId="2493C15B" w14:textId="77777777" w:rsidTr="00AB2570">
        <w:trPr>
          <w:cantSplit/>
        </w:trPr>
        <w:tc>
          <w:tcPr>
            <w:tcW w:w="2884" w:type="dxa"/>
          </w:tcPr>
          <w:p w14:paraId="565B74C5" w14:textId="77777777" w:rsidR="00AB2570" w:rsidRPr="007E0B31" w:rsidRDefault="00AB2570" w:rsidP="00AB2570">
            <w:pPr>
              <w:pStyle w:val="Arial11Bold"/>
              <w:rPr>
                <w:rFonts w:cs="Arial"/>
              </w:rPr>
            </w:pPr>
            <w:r w:rsidRPr="007E0B31">
              <w:rPr>
                <w:rFonts w:cs="Arial"/>
              </w:rPr>
              <w:t>Control Centre</w:t>
            </w:r>
          </w:p>
        </w:tc>
        <w:tc>
          <w:tcPr>
            <w:tcW w:w="6634" w:type="dxa"/>
          </w:tcPr>
          <w:p w14:paraId="0D9B9445" w14:textId="77777777" w:rsidR="00AB2570" w:rsidRPr="007E0B31" w:rsidRDefault="00AB2570" w:rsidP="00AB2570">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AB2570" w:rsidRPr="007E0B31" w14:paraId="0286B8A2" w14:textId="77777777" w:rsidTr="00AB2570">
        <w:trPr>
          <w:cantSplit/>
        </w:trPr>
        <w:tc>
          <w:tcPr>
            <w:tcW w:w="2884" w:type="dxa"/>
          </w:tcPr>
          <w:p w14:paraId="536D92EE" w14:textId="77777777" w:rsidR="00AB2570" w:rsidRPr="007E0B31" w:rsidRDefault="00AB2570" w:rsidP="00AB2570">
            <w:pPr>
              <w:pStyle w:val="Arial11Bold"/>
              <w:rPr>
                <w:rFonts w:cs="Arial"/>
              </w:rPr>
            </w:pPr>
            <w:r w:rsidRPr="007E0B31">
              <w:rPr>
                <w:rFonts w:cs="Arial"/>
              </w:rPr>
              <w:lastRenderedPageBreak/>
              <w:t>Control Engineer</w:t>
            </w:r>
          </w:p>
        </w:tc>
        <w:tc>
          <w:tcPr>
            <w:tcW w:w="6634" w:type="dxa"/>
          </w:tcPr>
          <w:p w14:paraId="2DAA8A41" w14:textId="77777777" w:rsidR="00AB2570" w:rsidRPr="007E0B31" w:rsidRDefault="00AB2570" w:rsidP="00AB2570">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AB2570" w:rsidRPr="007E0B31" w14:paraId="4A061FA1" w14:textId="77777777" w:rsidTr="00AB2570">
        <w:trPr>
          <w:cantSplit/>
        </w:trPr>
        <w:tc>
          <w:tcPr>
            <w:tcW w:w="2884" w:type="dxa"/>
          </w:tcPr>
          <w:p w14:paraId="0565CA3D" w14:textId="77777777" w:rsidR="00AB2570" w:rsidRPr="007E0B31" w:rsidRDefault="00AB2570" w:rsidP="00AB2570">
            <w:pPr>
              <w:pStyle w:val="Arial11Bold"/>
              <w:rPr>
                <w:rFonts w:cs="Arial"/>
              </w:rPr>
            </w:pPr>
            <w:r w:rsidRPr="007E0B31">
              <w:rPr>
                <w:rFonts w:cs="Arial"/>
              </w:rPr>
              <w:t>Control Person</w:t>
            </w:r>
          </w:p>
        </w:tc>
        <w:tc>
          <w:tcPr>
            <w:tcW w:w="6634" w:type="dxa"/>
          </w:tcPr>
          <w:p w14:paraId="2D0C4029" w14:textId="77777777" w:rsidR="00AB2570" w:rsidRPr="007E0B31" w:rsidRDefault="00AB2570" w:rsidP="00AB2570">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AB2570" w:rsidRPr="007E0B31" w14:paraId="12EB2467" w14:textId="77777777" w:rsidTr="00AB2570">
        <w:trPr>
          <w:cantSplit/>
        </w:trPr>
        <w:tc>
          <w:tcPr>
            <w:tcW w:w="2884" w:type="dxa"/>
          </w:tcPr>
          <w:p w14:paraId="19C43882" w14:textId="2FBBB530" w:rsidR="00AB2570" w:rsidRPr="00B43A5F" w:rsidRDefault="00AB2570" w:rsidP="00AB2570">
            <w:pPr>
              <w:rPr>
                <w:bCs/>
              </w:rPr>
            </w:pPr>
            <w:r w:rsidRPr="005C20E3">
              <w:rPr>
                <w:rFonts w:cs="Arial"/>
                <w:b/>
                <w:bCs/>
              </w:rPr>
              <w:t>Control Phase</w:t>
            </w:r>
          </w:p>
          <w:p w14:paraId="1DA71278" w14:textId="77777777" w:rsidR="00AB2570" w:rsidRPr="00A87826" w:rsidRDefault="00AB2570" w:rsidP="00AB2570"/>
          <w:p w14:paraId="14947776" w14:textId="77777777" w:rsidR="00AB2570" w:rsidRPr="00A87826" w:rsidRDefault="00AB2570" w:rsidP="00AB2570"/>
          <w:p w14:paraId="04D42DE1" w14:textId="77777777" w:rsidR="00AB2570" w:rsidRPr="00A87826" w:rsidRDefault="00AB2570" w:rsidP="00AB2570"/>
          <w:p w14:paraId="4E06E153" w14:textId="1EB79B79" w:rsidR="00AB2570" w:rsidRPr="00A87826" w:rsidRDefault="00AB2570" w:rsidP="00AB2570">
            <w:pPr>
              <w:jc w:val="center"/>
            </w:pPr>
          </w:p>
        </w:tc>
        <w:tc>
          <w:tcPr>
            <w:tcW w:w="6634" w:type="dxa"/>
          </w:tcPr>
          <w:p w14:paraId="39628092" w14:textId="77777777" w:rsidR="00AB2570" w:rsidRPr="007E0B31" w:rsidRDefault="00AB2570" w:rsidP="00AB2570">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AB2570" w:rsidRPr="007E0B31" w14:paraId="027A8852" w14:textId="77777777" w:rsidTr="00AB2570">
        <w:trPr>
          <w:cantSplit/>
        </w:trPr>
        <w:tc>
          <w:tcPr>
            <w:tcW w:w="2884" w:type="dxa"/>
          </w:tcPr>
          <w:p w14:paraId="61E04235" w14:textId="77777777" w:rsidR="00AB2570" w:rsidRPr="007E0B31" w:rsidRDefault="00AB2570" w:rsidP="00AB2570">
            <w:pPr>
              <w:pStyle w:val="Arial11Bold"/>
              <w:rPr>
                <w:rFonts w:cs="Arial"/>
              </w:rPr>
            </w:pPr>
            <w:r w:rsidRPr="007E0B31">
              <w:rPr>
                <w:rFonts w:cs="Arial"/>
              </w:rPr>
              <w:t>Control Point</w:t>
            </w:r>
          </w:p>
        </w:tc>
        <w:tc>
          <w:tcPr>
            <w:tcW w:w="6634" w:type="dxa"/>
          </w:tcPr>
          <w:p w14:paraId="7358CD55" w14:textId="77777777" w:rsidR="00AB2570" w:rsidRPr="007E0B31" w:rsidRDefault="00AB2570" w:rsidP="00AB2570">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AB2570" w:rsidRPr="007E0B31" w:rsidRDefault="00AB2570" w:rsidP="00AB2570">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AB2570" w:rsidRPr="007E0B31" w:rsidRDefault="00AB2570" w:rsidP="00AB2570">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AB2570" w:rsidRPr="007E0B31" w:rsidRDefault="00AB2570" w:rsidP="00AB257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AB2570" w:rsidRPr="007E0B31" w:rsidRDefault="00AB2570" w:rsidP="00AB2570">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AB2570" w:rsidRPr="007E0B31" w:rsidRDefault="00AB2570" w:rsidP="00AB2570">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AB2570" w:rsidRPr="007E0B31" w:rsidRDefault="00AB2570" w:rsidP="00AB2570">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AB2570" w:rsidRPr="007E0B31" w:rsidRDefault="00AB2570" w:rsidP="00AB2570">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AB2570" w:rsidRPr="007E0B31" w:rsidRDefault="00AB2570" w:rsidP="00AB2570">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AB2570" w:rsidRPr="007E0B31" w:rsidRDefault="00AB2570" w:rsidP="00AB2570">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AB2570" w:rsidRPr="007E0B31" w14:paraId="3239CB2F" w14:textId="77777777" w:rsidTr="00AB2570">
        <w:trPr>
          <w:cantSplit/>
        </w:trPr>
        <w:tc>
          <w:tcPr>
            <w:tcW w:w="2884" w:type="dxa"/>
          </w:tcPr>
          <w:p w14:paraId="31CC584E" w14:textId="77777777" w:rsidR="00AB2570" w:rsidRPr="007E0B31" w:rsidRDefault="00AB2570" w:rsidP="00AB2570">
            <w:pPr>
              <w:pStyle w:val="Arial11Bold"/>
              <w:rPr>
                <w:rFonts w:cs="Arial"/>
              </w:rPr>
            </w:pPr>
            <w:r w:rsidRPr="007E0B31">
              <w:rPr>
                <w:rFonts w:cs="Arial"/>
              </w:rPr>
              <w:t>Control Telephony</w:t>
            </w:r>
          </w:p>
        </w:tc>
        <w:tc>
          <w:tcPr>
            <w:tcW w:w="6634" w:type="dxa"/>
          </w:tcPr>
          <w:p w14:paraId="076469C1" w14:textId="1AD194F7" w:rsidR="00AB2570" w:rsidRPr="007E0B31" w:rsidRDefault="00AB2570" w:rsidP="00AB2570">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AB2570" w:rsidRPr="007E0B31" w14:paraId="31949C78" w14:textId="77777777" w:rsidTr="00AB2570">
        <w:trPr>
          <w:cantSplit/>
        </w:trPr>
        <w:tc>
          <w:tcPr>
            <w:tcW w:w="2884" w:type="dxa"/>
          </w:tcPr>
          <w:p w14:paraId="6E349B25" w14:textId="77777777" w:rsidR="00AB2570" w:rsidRPr="007E0B31" w:rsidRDefault="00AB2570" w:rsidP="00AB2570">
            <w:pPr>
              <w:pStyle w:val="Arial11Bold"/>
              <w:rPr>
                <w:rFonts w:cs="Arial"/>
              </w:rPr>
            </w:pPr>
            <w:r w:rsidRPr="007E0B31">
              <w:rPr>
                <w:rFonts w:cs="Arial"/>
              </w:rPr>
              <w:t>Core Industry Document</w:t>
            </w:r>
          </w:p>
        </w:tc>
        <w:tc>
          <w:tcPr>
            <w:tcW w:w="6634" w:type="dxa"/>
          </w:tcPr>
          <w:p w14:paraId="7330C8CF" w14:textId="04E460C9" w:rsidR="00AB2570" w:rsidRPr="007E0B31" w:rsidRDefault="00AB2570" w:rsidP="00AB2570">
            <w:pPr>
              <w:pStyle w:val="TableArial11"/>
              <w:rPr>
                <w:rFonts w:cs="Arial"/>
              </w:rPr>
            </w:pPr>
            <w:r w:rsidRPr="7356A9C9">
              <w:rPr>
                <w:rFonts w:cs="Arial"/>
              </w:rPr>
              <w:t xml:space="preserve">As defined in the </w:t>
            </w:r>
            <w:r w:rsidRPr="7356A9C9">
              <w:rPr>
                <w:rFonts w:cs="Arial"/>
                <w:b/>
                <w:bCs/>
              </w:rPr>
              <w:t>ESO Licence.</w:t>
            </w:r>
          </w:p>
        </w:tc>
      </w:tr>
      <w:tr w:rsidR="00AB2570" w:rsidRPr="007E0B31" w14:paraId="3A59B2AE" w14:textId="77777777" w:rsidTr="00AB2570">
        <w:trPr>
          <w:cantSplit/>
        </w:trPr>
        <w:tc>
          <w:tcPr>
            <w:tcW w:w="2884" w:type="dxa"/>
          </w:tcPr>
          <w:p w14:paraId="2D437765" w14:textId="77777777" w:rsidR="00AB2570" w:rsidRPr="007E0B31" w:rsidRDefault="00AB2570" w:rsidP="00AB2570">
            <w:pPr>
              <w:pStyle w:val="Arial11Bold"/>
              <w:rPr>
                <w:rFonts w:cs="Arial"/>
              </w:rPr>
            </w:pPr>
            <w:r w:rsidRPr="007E0B31">
              <w:rPr>
                <w:rFonts w:cs="Arial"/>
              </w:rPr>
              <w:t>Core Industry Document Owner</w:t>
            </w:r>
          </w:p>
        </w:tc>
        <w:tc>
          <w:tcPr>
            <w:tcW w:w="6634" w:type="dxa"/>
          </w:tcPr>
          <w:p w14:paraId="10482254" w14:textId="77777777" w:rsidR="00AB2570" w:rsidRPr="007E0B31" w:rsidRDefault="00AB2570" w:rsidP="00AB2570">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AB2570" w:rsidRPr="007E0B31" w14:paraId="4E4A3859" w14:textId="77777777" w:rsidTr="00AB2570">
        <w:trPr>
          <w:cantSplit/>
        </w:trPr>
        <w:tc>
          <w:tcPr>
            <w:tcW w:w="2884" w:type="dxa"/>
          </w:tcPr>
          <w:p w14:paraId="5D17F633" w14:textId="778F2175" w:rsidR="00AB2570" w:rsidRPr="002A73E9" w:rsidRDefault="00AB2570" w:rsidP="00AB2570">
            <w:pPr>
              <w:pStyle w:val="Arial11Bold"/>
              <w:rPr>
                <w:highlight w:val="green"/>
              </w:rPr>
            </w:pPr>
            <w:r w:rsidRPr="001227B2">
              <w:lastRenderedPageBreak/>
              <w:t>Critical Tools and Facilities</w:t>
            </w:r>
          </w:p>
        </w:tc>
        <w:tc>
          <w:tcPr>
            <w:tcW w:w="6634" w:type="dxa"/>
          </w:tcPr>
          <w:p w14:paraId="5F478205" w14:textId="26EA8B62" w:rsidR="00AB2570" w:rsidRPr="001227B2" w:rsidRDefault="00AB2570" w:rsidP="00AB2570">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AB2570" w:rsidRPr="00845E49" w:rsidRDefault="00AB2570" w:rsidP="00AB2570">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AB2570" w:rsidRPr="00845E49" w:rsidRDefault="00AB2570" w:rsidP="00AB2570">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AB2570" w:rsidRPr="00845E49" w:rsidRDefault="00AB2570" w:rsidP="00AB2570">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AB2570" w:rsidRPr="00845E49" w:rsidRDefault="00AB2570" w:rsidP="00AB2570">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AB2570" w:rsidRPr="00845E49" w:rsidRDefault="00AB2570" w:rsidP="00AB2570">
            <w:pPr>
              <w:widowControl/>
              <w:numPr>
                <w:ilvl w:val="0"/>
                <w:numId w:val="18"/>
              </w:numPr>
              <w:spacing w:before="100" w:after="100"/>
              <w:jc w:val="both"/>
            </w:pPr>
            <w:r w:rsidRPr="00845E49">
              <w:t>Operational telephony as provided for in STCP 04-5; and</w:t>
            </w:r>
          </w:p>
          <w:p w14:paraId="6F964789" w14:textId="77777777" w:rsidR="00AB2570" w:rsidRPr="00845E49" w:rsidRDefault="00AB2570" w:rsidP="00AB2570">
            <w:pPr>
              <w:widowControl/>
              <w:numPr>
                <w:ilvl w:val="0"/>
                <w:numId w:val="18"/>
              </w:numPr>
              <w:spacing w:before="100" w:after="100"/>
              <w:jc w:val="both"/>
            </w:pPr>
            <w:r w:rsidRPr="00845E49">
              <w:t>Tools and communications systems to facilitate cross border operations.</w:t>
            </w:r>
          </w:p>
          <w:p w14:paraId="734333A6" w14:textId="0EF1F69C" w:rsidR="00AB2570" w:rsidRPr="00851307" w:rsidRDefault="00AB2570" w:rsidP="00AB2570">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AB2570" w:rsidRPr="009F79B7" w:rsidRDefault="00AB2570" w:rsidP="00AB2570">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AB2570" w:rsidRPr="009F79B7" w:rsidRDefault="00AB2570" w:rsidP="00AB2570">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AB2570" w:rsidRPr="009F79B7" w:rsidRDefault="00AB2570" w:rsidP="00AB2570">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AB2570" w:rsidRPr="005604B5" w:rsidRDefault="00AB2570" w:rsidP="00AB2570">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AB2570" w:rsidRPr="005604B5" w:rsidRDefault="00AB2570" w:rsidP="00AB2570">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AB2570" w:rsidRPr="005604B5" w:rsidRDefault="00AB2570" w:rsidP="00AB2570">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AB2570" w:rsidRPr="007C51CC" w:rsidRDefault="00AB2570" w:rsidP="00AB2570">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AB2570" w:rsidRPr="007C51CC" w:rsidRDefault="00AB2570" w:rsidP="00AB2570">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AB2570" w:rsidRPr="007C51CC" w:rsidRDefault="00AB2570" w:rsidP="00AB2570">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AB2570" w:rsidRPr="00264635" w:rsidRDefault="00AB2570" w:rsidP="00AB2570">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AB2570" w:rsidRPr="00264635" w:rsidRDefault="00AB2570" w:rsidP="00AB2570">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AB2570" w:rsidRPr="00264635" w:rsidRDefault="00AB2570" w:rsidP="00AB2570">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AB2570" w:rsidRDefault="00AB2570" w:rsidP="00AB2570">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AB2570" w:rsidRPr="00264635" w:rsidRDefault="00AB2570" w:rsidP="00AB2570">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AB2570" w:rsidRPr="007E0B31" w14:paraId="1AD3474E" w14:textId="77777777" w:rsidTr="00AB2570">
        <w:trPr>
          <w:cantSplit/>
        </w:trPr>
        <w:tc>
          <w:tcPr>
            <w:tcW w:w="2884" w:type="dxa"/>
          </w:tcPr>
          <w:p w14:paraId="1E287F9A" w14:textId="77777777" w:rsidR="00AB2570" w:rsidRPr="007E0B31" w:rsidRDefault="00AB2570" w:rsidP="00AB2570">
            <w:pPr>
              <w:pStyle w:val="Arial11Bold"/>
              <w:rPr>
                <w:rFonts w:cs="Arial"/>
              </w:rPr>
            </w:pPr>
            <w:r w:rsidRPr="001801CA">
              <w:rPr>
                <w:rFonts w:cs="Arial"/>
              </w:rPr>
              <w:lastRenderedPageBreak/>
              <w:t>CUSC</w:t>
            </w:r>
          </w:p>
        </w:tc>
        <w:tc>
          <w:tcPr>
            <w:tcW w:w="6634" w:type="dxa"/>
          </w:tcPr>
          <w:p w14:paraId="12B3E7E0" w14:textId="455B21ED" w:rsidR="00AB2570" w:rsidRPr="007E0B31" w:rsidRDefault="00AB2570" w:rsidP="00AB2570">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p>
        </w:tc>
      </w:tr>
      <w:tr w:rsidR="00AB2570" w:rsidRPr="007E0B31" w14:paraId="5634AD17" w14:textId="77777777" w:rsidTr="00AB2570">
        <w:trPr>
          <w:cantSplit/>
        </w:trPr>
        <w:tc>
          <w:tcPr>
            <w:tcW w:w="2884" w:type="dxa"/>
          </w:tcPr>
          <w:p w14:paraId="36634764" w14:textId="77777777" w:rsidR="00AB2570" w:rsidRPr="007E0B31" w:rsidRDefault="00AB2570" w:rsidP="00AB2570">
            <w:pPr>
              <w:pStyle w:val="Arial11Bold"/>
              <w:rPr>
                <w:rFonts w:cs="Arial"/>
              </w:rPr>
            </w:pPr>
            <w:r w:rsidRPr="007E0B31">
              <w:rPr>
                <w:rFonts w:cs="Arial"/>
              </w:rPr>
              <w:t>CUSC Contract</w:t>
            </w:r>
          </w:p>
        </w:tc>
        <w:tc>
          <w:tcPr>
            <w:tcW w:w="6634" w:type="dxa"/>
          </w:tcPr>
          <w:p w14:paraId="19B688D1" w14:textId="24BAA140" w:rsidR="00AB2570" w:rsidRPr="007E0B31" w:rsidRDefault="00AB2570" w:rsidP="00AB2570">
            <w:pPr>
              <w:pStyle w:val="TableArial11"/>
              <w:rPr>
                <w:rFonts w:cs="Arial"/>
                <w:b/>
                <w:bCs/>
              </w:rPr>
            </w:pPr>
            <w:r w:rsidRPr="329F1AB0">
              <w:rPr>
                <w:rFonts w:cs="Arial"/>
              </w:rPr>
              <w:t xml:space="preserve">One or more of the following agreements as envisaged in condition E2 of </w:t>
            </w:r>
            <w:r w:rsidRPr="004E64E8">
              <w:rPr>
                <w:rFonts w:cs="Arial"/>
              </w:rPr>
              <w:t>the</w:t>
            </w:r>
            <w:r w:rsidRPr="329F1AB0">
              <w:rPr>
                <w:rFonts w:cs="Arial"/>
                <w:b/>
                <w:bCs/>
              </w:rPr>
              <w:t xml:space="preserve"> ESO Licence</w:t>
            </w:r>
            <w:r w:rsidRPr="329F1AB0">
              <w:rPr>
                <w:rFonts w:cs="Arial"/>
              </w:rPr>
              <w:t>:</w:t>
            </w:r>
          </w:p>
          <w:p w14:paraId="0AAB8A54" w14:textId="77777777" w:rsidR="00AB2570" w:rsidRPr="007E0B31" w:rsidRDefault="00AB2570" w:rsidP="00AB2570">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AB2570" w:rsidRPr="007E0B31" w:rsidRDefault="00AB2570" w:rsidP="00AB2570">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AB2570" w:rsidRPr="007E0B31" w:rsidRDefault="00AB2570" w:rsidP="00AB2570">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AB2570" w:rsidRPr="007E0B31" w:rsidRDefault="00AB2570" w:rsidP="00AB2570">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AB2570" w:rsidRPr="007E0B31" w14:paraId="64135752" w14:textId="77777777" w:rsidTr="00AB2570">
        <w:trPr>
          <w:cantSplit/>
        </w:trPr>
        <w:tc>
          <w:tcPr>
            <w:tcW w:w="2884" w:type="dxa"/>
          </w:tcPr>
          <w:p w14:paraId="3DE12D4A" w14:textId="77777777" w:rsidR="00AB2570" w:rsidRPr="007E0B31" w:rsidRDefault="00AB2570" w:rsidP="00AB2570">
            <w:pPr>
              <w:pStyle w:val="Arial11Bold"/>
              <w:rPr>
                <w:rFonts w:cs="Arial"/>
              </w:rPr>
            </w:pPr>
            <w:r w:rsidRPr="007E0B31">
              <w:rPr>
                <w:rFonts w:cs="Arial"/>
              </w:rPr>
              <w:t>CUSC Framework Agreement</w:t>
            </w:r>
          </w:p>
        </w:tc>
        <w:tc>
          <w:tcPr>
            <w:tcW w:w="6634" w:type="dxa"/>
          </w:tcPr>
          <w:p w14:paraId="029332DF" w14:textId="54315252" w:rsidR="00AB2570" w:rsidRPr="007E0B31" w:rsidRDefault="00AB2570" w:rsidP="00AB2570">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r w:rsidRPr="329F1AB0">
              <w:rPr>
                <w:rFonts w:cs="Arial"/>
              </w:rPr>
              <w:t>.</w:t>
            </w:r>
          </w:p>
        </w:tc>
      </w:tr>
      <w:tr w:rsidR="00AB2570" w:rsidRPr="007E0B31" w14:paraId="06AECE7D" w14:textId="77777777" w:rsidTr="00AB2570">
        <w:trPr>
          <w:cantSplit/>
        </w:trPr>
        <w:tc>
          <w:tcPr>
            <w:tcW w:w="2884" w:type="dxa"/>
          </w:tcPr>
          <w:p w14:paraId="5509DB7A" w14:textId="77777777" w:rsidR="00AB2570" w:rsidRPr="007E0B31" w:rsidRDefault="00AB2570" w:rsidP="00AB2570">
            <w:pPr>
              <w:pStyle w:val="Arial11Bold"/>
              <w:rPr>
                <w:rFonts w:cs="Arial"/>
              </w:rPr>
            </w:pPr>
            <w:r w:rsidRPr="007E0B31">
              <w:rPr>
                <w:rFonts w:cs="Arial"/>
              </w:rPr>
              <w:t>CUSC Party</w:t>
            </w:r>
          </w:p>
        </w:tc>
        <w:tc>
          <w:tcPr>
            <w:tcW w:w="6634" w:type="dxa"/>
          </w:tcPr>
          <w:p w14:paraId="7635BD5F" w14:textId="3A6DDD3A" w:rsidR="00AB2570" w:rsidRPr="007E0B31" w:rsidRDefault="00AB2570" w:rsidP="00AB2570">
            <w:pPr>
              <w:pStyle w:val="TableArial11"/>
              <w:rPr>
                <w:rFonts w:cs="Arial"/>
              </w:rPr>
            </w:pPr>
            <w:r w:rsidRPr="38E6A229">
              <w:rPr>
                <w:rFonts w:cs="Arial"/>
              </w:rPr>
              <w:t xml:space="preserve">As defined in </w:t>
            </w:r>
            <w:proofErr w:type="gramStart"/>
            <w:r w:rsidRPr="38E6A229">
              <w:rPr>
                <w:rFonts w:cs="Arial"/>
              </w:rPr>
              <w:t xml:space="preserve">the  </w:t>
            </w:r>
            <w:r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AB2570" w:rsidRPr="007E0B31" w14:paraId="74C0FB34" w14:textId="77777777" w:rsidTr="00AB2570">
        <w:trPr>
          <w:cantSplit/>
        </w:trPr>
        <w:tc>
          <w:tcPr>
            <w:tcW w:w="2884" w:type="dxa"/>
          </w:tcPr>
          <w:p w14:paraId="7B345751" w14:textId="77777777" w:rsidR="00AB2570" w:rsidRPr="007E0B31" w:rsidRDefault="00AB2570" w:rsidP="00AB2570">
            <w:pPr>
              <w:pStyle w:val="Arial11Bold"/>
              <w:rPr>
                <w:rFonts w:cs="Arial"/>
              </w:rPr>
            </w:pPr>
            <w:r w:rsidRPr="007E0B31">
              <w:rPr>
                <w:rFonts w:cs="Arial"/>
              </w:rPr>
              <w:t>Customer</w:t>
            </w:r>
          </w:p>
        </w:tc>
        <w:tc>
          <w:tcPr>
            <w:tcW w:w="6634" w:type="dxa"/>
          </w:tcPr>
          <w:p w14:paraId="2206AA53" w14:textId="4F949084" w:rsidR="00AB2570" w:rsidRPr="007E0B31" w:rsidRDefault="00AB2570" w:rsidP="00AB2570">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AB2570" w:rsidRPr="007E0B31" w14:paraId="56EA79E2" w14:textId="77777777" w:rsidTr="00AB2570">
        <w:trPr>
          <w:cantSplit/>
        </w:trPr>
        <w:tc>
          <w:tcPr>
            <w:tcW w:w="2884" w:type="dxa"/>
          </w:tcPr>
          <w:p w14:paraId="2A71FDEA" w14:textId="77777777" w:rsidR="00AB2570" w:rsidRPr="007E0B31" w:rsidRDefault="00AB2570" w:rsidP="00AB2570">
            <w:pPr>
              <w:pStyle w:val="Arial11Bold"/>
              <w:rPr>
                <w:rFonts w:cs="Arial"/>
              </w:rPr>
            </w:pPr>
            <w:r w:rsidRPr="007E0B31">
              <w:rPr>
                <w:rFonts w:cs="Arial"/>
              </w:rPr>
              <w:t>Customer Demand Management</w:t>
            </w:r>
          </w:p>
        </w:tc>
        <w:tc>
          <w:tcPr>
            <w:tcW w:w="6634" w:type="dxa"/>
          </w:tcPr>
          <w:p w14:paraId="7226D5F1" w14:textId="77777777" w:rsidR="00AB2570" w:rsidRPr="007E0B31" w:rsidRDefault="00AB2570" w:rsidP="00AB2570">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AB2570" w:rsidRPr="007E0B31" w14:paraId="4707F41F" w14:textId="77777777" w:rsidTr="00AB2570">
        <w:trPr>
          <w:cantSplit/>
        </w:trPr>
        <w:tc>
          <w:tcPr>
            <w:tcW w:w="2884" w:type="dxa"/>
          </w:tcPr>
          <w:p w14:paraId="7C52AC56" w14:textId="77777777" w:rsidR="00AB2570" w:rsidRPr="007E0B31" w:rsidRDefault="00AB2570" w:rsidP="00AB2570">
            <w:pPr>
              <w:pStyle w:val="Arial11Bold"/>
              <w:rPr>
                <w:rFonts w:cs="Arial"/>
              </w:rPr>
            </w:pPr>
            <w:r w:rsidRPr="007E0B31">
              <w:rPr>
                <w:rFonts w:cs="Arial"/>
              </w:rPr>
              <w:t>Customer Demand Management Notification Level</w:t>
            </w:r>
          </w:p>
        </w:tc>
        <w:tc>
          <w:tcPr>
            <w:tcW w:w="6634" w:type="dxa"/>
          </w:tcPr>
          <w:p w14:paraId="0AAA6C43" w14:textId="270B9CB3" w:rsidR="00AB2570" w:rsidRPr="007E0B31" w:rsidRDefault="00AB2570" w:rsidP="00AB2570">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AB2570" w:rsidRPr="007E0B31" w14:paraId="2D1B9546" w14:textId="77777777" w:rsidTr="00AB2570">
        <w:trPr>
          <w:cantSplit/>
        </w:trPr>
        <w:tc>
          <w:tcPr>
            <w:tcW w:w="2884" w:type="dxa"/>
          </w:tcPr>
          <w:p w14:paraId="172D226E" w14:textId="77777777" w:rsidR="00AB2570" w:rsidRPr="007E0B31" w:rsidRDefault="00AB2570" w:rsidP="00AB2570">
            <w:pPr>
              <w:pStyle w:val="Arial11Bold"/>
              <w:rPr>
                <w:rFonts w:cs="Arial"/>
              </w:rPr>
            </w:pPr>
            <w:r w:rsidRPr="007E0B31">
              <w:rPr>
                <w:rFonts w:cs="Arial"/>
              </w:rPr>
              <w:t>Customer Generating Plant</w:t>
            </w:r>
          </w:p>
        </w:tc>
        <w:tc>
          <w:tcPr>
            <w:tcW w:w="6634" w:type="dxa"/>
          </w:tcPr>
          <w:p w14:paraId="398E8F48" w14:textId="77777777" w:rsidR="00AB2570" w:rsidRPr="007E0B31" w:rsidRDefault="00AB2570" w:rsidP="00AB2570">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AB2570" w:rsidRPr="00A97193" w14:paraId="5D695C49" w14:textId="77777777" w:rsidTr="00AB2570">
        <w:trPr>
          <w:cantSplit/>
        </w:trPr>
        <w:tc>
          <w:tcPr>
            <w:tcW w:w="2884" w:type="dxa"/>
          </w:tcPr>
          <w:p w14:paraId="461764E4" w14:textId="0AA3A88B" w:rsidR="00AB2570" w:rsidRPr="00A97193" w:rsidRDefault="00AB2570" w:rsidP="00AB2570">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AB2570" w:rsidRPr="002510FF" w:rsidRDefault="00AB2570" w:rsidP="00AB2570">
            <w:pPr>
              <w:pStyle w:val="TableArial11"/>
              <w:rPr>
                <w:rFonts w:cs="Arial"/>
                <w:bCs/>
              </w:rPr>
            </w:pPr>
            <w:r w:rsidRPr="002510FF">
              <w:rPr>
                <w:rFonts w:cs="Arial"/>
                <w:bCs/>
              </w:rPr>
              <w:t>The ratio of the actual damping to critical damping.</w:t>
            </w:r>
          </w:p>
          <w:p w14:paraId="78B9F50E" w14:textId="77777777" w:rsidR="00AB2570" w:rsidRPr="002510FF" w:rsidRDefault="00AB2570" w:rsidP="00AB2570">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AB2570" w:rsidRPr="002510FF" w:rsidRDefault="00AB2570" w:rsidP="00AB2570">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AB2570" w:rsidRPr="00A97193" w:rsidRDefault="00AB2570" w:rsidP="00AB2570">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AB2570" w:rsidRPr="007E0B31" w14:paraId="7321A935" w14:textId="77777777" w:rsidTr="00AB2570">
        <w:trPr>
          <w:cantSplit/>
        </w:trPr>
        <w:tc>
          <w:tcPr>
            <w:tcW w:w="2884" w:type="dxa"/>
          </w:tcPr>
          <w:p w14:paraId="6C6A7825" w14:textId="44C72974" w:rsidR="00AB2570" w:rsidRPr="006D65CB" w:rsidRDefault="00AB2570" w:rsidP="00AB2570">
            <w:pPr>
              <w:pStyle w:val="Arial11Bold"/>
              <w:rPr>
                <w:rFonts w:cs="Arial"/>
              </w:rPr>
            </w:pPr>
            <w:r w:rsidRPr="006D65CB">
              <w:rPr>
                <w:lang w:val="en-US"/>
              </w:rPr>
              <w:lastRenderedPageBreak/>
              <w:t>Data Publisher</w:t>
            </w:r>
          </w:p>
        </w:tc>
        <w:tc>
          <w:tcPr>
            <w:tcW w:w="6634" w:type="dxa"/>
          </w:tcPr>
          <w:p w14:paraId="4B901FD2" w14:textId="5BF3A4BA" w:rsidR="00AB2570" w:rsidRPr="006D65CB" w:rsidRDefault="00AB2570" w:rsidP="00AB2570">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AB2570" w:rsidRPr="007E0B31" w14:paraId="620031EA" w14:textId="77777777" w:rsidTr="00AB2570">
        <w:trPr>
          <w:cantSplit/>
        </w:trPr>
        <w:tc>
          <w:tcPr>
            <w:tcW w:w="2884" w:type="dxa"/>
          </w:tcPr>
          <w:p w14:paraId="163A6949" w14:textId="77777777" w:rsidR="00AB2570" w:rsidRPr="007E0B31" w:rsidRDefault="00AB2570" w:rsidP="00AB2570">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AB2570" w:rsidRPr="007E0B31" w:rsidRDefault="00AB2570" w:rsidP="00AB2570">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AB2570" w:rsidRPr="007E0B31" w14:paraId="15D1B399" w14:textId="77777777" w:rsidTr="00AB2570">
        <w:trPr>
          <w:cantSplit/>
        </w:trPr>
        <w:tc>
          <w:tcPr>
            <w:tcW w:w="2884" w:type="dxa"/>
          </w:tcPr>
          <w:p w14:paraId="3C87D465" w14:textId="77777777" w:rsidR="00AB2570" w:rsidRPr="007E0B31" w:rsidRDefault="00AB2570" w:rsidP="00AB2570">
            <w:pPr>
              <w:pStyle w:val="Arial11Bold"/>
              <w:rPr>
                <w:rFonts w:cs="Arial"/>
              </w:rPr>
            </w:pPr>
            <w:r w:rsidRPr="007E0B31">
              <w:rPr>
                <w:rFonts w:cs="Arial"/>
              </w:rPr>
              <w:t>Data Validation, Consistency and Defaulting Rules</w:t>
            </w:r>
          </w:p>
        </w:tc>
        <w:tc>
          <w:tcPr>
            <w:tcW w:w="6634" w:type="dxa"/>
          </w:tcPr>
          <w:p w14:paraId="41EC003B" w14:textId="23CCCE84" w:rsidR="00AB2570" w:rsidRPr="007E0B31" w:rsidRDefault="00AB2570" w:rsidP="00AB2570">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on  The</w:t>
            </w:r>
            <w:proofErr w:type="gramEnd"/>
            <w:r w:rsidRPr="38E6A229">
              <w:rPr>
                <w:rFonts w:cs="Arial"/>
              </w:rPr>
              <w:t xml:space="preserve"> Company’s website or upon request from </w:t>
            </w:r>
            <w:r w:rsidRPr="38E6A229">
              <w:rPr>
                <w:rFonts w:cs="Arial"/>
                <w:b/>
                <w:bCs/>
              </w:rPr>
              <w:t>The Company</w:t>
            </w:r>
            <w:r w:rsidRPr="38E6A229">
              <w:rPr>
                <w:rFonts w:cs="Arial"/>
              </w:rPr>
              <w:t>.</w:t>
            </w:r>
          </w:p>
        </w:tc>
      </w:tr>
      <w:tr w:rsidR="00AB2570" w:rsidRPr="007E0B31" w14:paraId="60B41840" w14:textId="77777777" w:rsidTr="00AB2570">
        <w:trPr>
          <w:cantSplit/>
        </w:trPr>
        <w:tc>
          <w:tcPr>
            <w:tcW w:w="2884" w:type="dxa"/>
          </w:tcPr>
          <w:p w14:paraId="28E3B818" w14:textId="77777777" w:rsidR="00AB2570" w:rsidRPr="007E0B31" w:rsidRDefault="00AB2570" w:rsidP="00AB2570">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AB2570" w:rsidRPr="007E0B31" w:rsidRDefault="00AB2570" w:rsidP="00AB2570">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AB2570" w:rsidRPr="007E0B31" w14:paraId="76377CF1" w14:textId="77777777" w:rsidTr="00AB2570">
        <w:trPr>
          <w:cantSplit/>
        </w:trPr>
        <w:tc>
          <w:tcPr>
            <w:tcW w:w="2884" w:type="dxa"/>
          </w:tcPr>
          <w:p w14:paraId="78134748" w14:textId="77777777" w:rsidR="00AB2570" w:rsidRPr="007E0B31" w:rsidRDefault="00AB2570" w:rsidP="00AB2570">
            <w:pPr>
              <w:pStyle w:val="Arial11Bold"/>
              <w:rPr>
                <w:rFonts w:cs="Arial"/>
              </w:rPr>
            </w:pPr>
            <w:r w:rsidRPr="007E0B31">
              <w:rPr>
                <w:rFonts w:cs="Arial"/>
              </w:rPr>
              <w:t>DC Converter</w:t>
            </w:r>
          </w:p>
        </w:tc>
        <w:tc>
          <w:tcPr>
            <w:tcW w:w="6634" w:type="dxa"/>
          </w:tcPr>
          <w:p w14:paraId="16A294E9" w14:textId="0242A003" w:rsidR="00AB2570" w:rsidRPr="007E0B31" w:rsidRDefault="00AB2570" w:rsidP="00AB2570">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AB2570" w:rsidRPr="007E0B31" w14:paraId="04148493" w14:textId="77777777" w:rsidTr="00AB2570">
        <w:trPr>
          <w:cantSplit/>
        </w:trPr>
        <w:tc>
          <w:tcPr>
            <w:tcW w:w="2884" w:type="dxa"/>
          </w:tcPr>
          <w:p w14:paraId="49C122A2" w14:textId="77777777" w:rsidR="00AB2570" w:rsidRPr="007E0B31" w:rsidRDefault="00AB2570" w:rsidP="00AB2570">
            <w:pPr>
              <w:pStyle w:val="Arial11Bold"/>
              <w:rPr>
                <w:rFonts w:cs="Arial"/>
              </w:rPr>
            </w:pPr>
            <w:r w:rsidRPr="007E0B31">
              <w:rPr>
                <w:rFonts w:cs="Arial"/>
              </w:rPr>
              <w:t>DC Converter Station</w:t>
            </w:r>
          </w:p>
        </w:tc>
        <w:tc>
          <w:tcPr>
            <w:tcW w:w="6634" w:type="dxa"/>
          </w:tcPr>
          <w:p w14:paraId="115A8F13" w14:textId="77777777" w:rsidR="00AB2570" w:rsidRPr="007E0B31" w:rsidRDefault="00AB2570" w:rsidP="00AB2570">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AB2570" w:rsidRPr="007E0B31" w:rsidRDefault="00AB2570" w:rsidP="00AB2570">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AB2570" w:rsidRPr="007E0B31" w:rsidRDefault="00AB2570" w:rsidP="00AB2570">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AB2570" w:rsidRPr="007E0B31" w:rsidRDefault="00AB2570" w:rsidP="00AB2570">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AB2570" w:rsidRPr="007E0B31" w14:paraId="24609803" w14:textId="77777777" w:rsidTr="00AB2570">
        <w:trPr>
          <w:cantSplit/>
        </w:trPr>
        <w:tc>
          <w:tcPr>
            <w:tcW w:w="2884" w:type="dxa"/>
          </w:tcPr>
          <w:p w14:paraId="222E9D6C" w14:textId="77777777" w:rsidR="00AB2570" w:rsidRPr="007E0B31" w:rsidRDefault="00AB2570" w:rsidP="00AB2570">
            <w:pPr>
              <w:pStyle w:val="Arial11Bold"/>
              <w:rPr>
                <w:rFonts w:cs="Arial"/>
              </w:rPr>
            </w:pPr>
            <w:r w:rsidRPr="007E0B31">
              <w:rPr>
                <w:rFonts w:cs="Arial"/>
              </w:rPr>
              <w:t>DC Network</w:t>
            </w:r>
          </w:p>
        </w:tc>
        <w:tc>
          <w:tcPr>
            <w:tcW w:w="6634" w:type="dxa"/>
          </w:tcPr>
          <w:p w14:paraId="7159FD8A" w14:textId="77777777" w:rsidR="00AB2570" w:rsidRPr="007E0B31" w:rsidRDefault="00AB2570" w:rsidP="00AB2570">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AB2570" w:rsidRPr="007E0B31" w14:paraId="63DC321A" w14:textId="77777777" w:rsidTr="00AB2570">
        <w:trPr>
          <w:cantSplit/>
        </w:trPr>
        <w:tc>
          <w:tcPr>
            <w:tcW w:w="2884" w:type="dxa"/>
          </w:tcPr>
          <w:p w14:paraId="28B46EC0" w14:textId="6EB233EA" w:rsidR="00AB2570" w:rsidRPr="007E0B31" w:rsidRDefault="00AB2570" w:rsidP="00AB2570">
            <w:pPr>
              <w:pStyle w:val="Arial11Bold"/>
              <w:rPr>
                <w:rFonts w:cs="Arial"/>
              </w:rPr>
            </w:pPr>
            <w:bookmarkStart w:id="21" w:name="_DV_C16"/>
            <w:r w:rsidRPr="007E0B31">
              <w:rPr>
                <w:rFonts w:cs="Arial"/>
              </w:rPr>
              <w:t>DCUSA</w:t>
            </w:r>
            <w:bookmarkEnd w:id="21"/>
          </w:p>
        </w:tc>
        <w:tc>
          <w:tcPr>
            <w:tcW w:w="6634" w:type="dxa"/>
          </w:tcPr>
          <w:p w14:paraId="2D09966A" w14:textId="77777777" w:rsidR="00AB2570" w:rsidRPr="007E0B31" w:rsidRDefault="00AB2570" w:rsidP="00AB2570">
            <w:pPr>
              <w:pStyle w:val="TableArial11"/>
              <w:rPr>
                <w:rFonts w:cs="Arial"/>
              </w:rPr>
            </w:pPr>
            <w:bookmarkStart w:id="22"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2"/>
          </w:p>
        </w:tc>
      </w:tr>
      <w:tr w:rsidR="00AB2570" w:rsidRPr="007E0B31" w14:paraId="1606AF94" w14:textId="77777777" w:rsidTr="00AB2570">
        <w:trPr>
          <w:cantSplit/>
        </w:trPr>
        <w:tc>
          <w:tcPr>
            <w:tcW w:w="2884" w:type="dxa"/>
          </w:tcPr>
          <w:p w14:paraId="4E5CF645" w14:textId="7FE8AA42" w:rsidR="00AB2570" w:rsidRPr="007E0B31" w:rsidRDefault="00AB2570" w:rsidP="00AB2570">
            <w:pPr>
              <w:pStyle w:val="Arial11Bold"/>
              <w:rPr>
                <w:rFonts w:cs="Arial"/>
              </w:rPr>
            </w:pPr>
            <w:r>
              <w:rPr>
                <w:rFonts w:cs="Arial"/>
              </w:rPr>
              <w:t>Defence Service Provider</w:t>
            </w:r>
          </w:p>
        </w:tc>
        <w:tc>
          <w:tcPr>
            <w:tcW w:w="6634" w:type="dxa"/>
          </w:tcPr>
          <w:p w14:paraId="5F608CCE" w14:textId="100B330A" w:rsidR="00AB2570" w:rsidRPr="00457A4E" w:rsidRDefault="00AB2570" w:rsidP="00AB2570">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AB2570" w:rsidRPr="004C6B96" w14:paraId="691395AA" w14:textId="77777777" w:rsidTr="00AB2570">
        <w:trPr>
          <w:cantSplit/>
        </w:trPr>
        <w:tc>
          <w:tcPr>
            <w:tcW w:w="2884" w:type="dxa"/>
          </w:tcPr>
          <w:p w14:paraId="7EE919B9" w14:textId="7E74632A" w:rsidR="00AB2570" w:rsidRPr="004C6B96" w:rsidRDefault="00AB2570" w:rsidP="00AB2570">
            <w:pPr>
              <w:pStyle w:val="Arial11Bold"/>
              <w:rPr>
                <w:rFonts w:cs="Arial"/>
              </w:rPr>
            </w:pPr>
            <w:r w:rsidRPr="002510FF">
              <w:rPr>
                <w:rFonts w:cs="Arial"/>
              </w:rPr>
              <w:t>Defined Active Damping Power</w:t>
            </w:r>
          </w:p>
        </w:tc>
        <w:tc>
          <w:tcPr>
            <w:tcW w:w="6634" w:type="dxa"/>
          </w:tcPr>
          <w:p w14:paraId="4F8CD6A7" w14:textId="541A0771" w:rsidR="00AB2570" w:rsidRPr="004C6B96" w:rsidRDefault="00AB2570" w:rsidP="00AB2570">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AB2570" w:rsidRPr="007E0B31" w14:paraId="2FA07109" w14:textId="77777777" w:rsidTr="00AB2570">
        <w:trPr>
          <w:cantSplit/>
        </w:trPr>
        <w:tc>
          <w:tcPr>
            <w:tcW w:w="2884" w:type="dxa"/>
          </w:tcPr>
          <w:p w14:paraId="117B083C" w14:textId="77777777" w:rsidR="00AB2570" w:rsidRPr="007E0B31" w:rsidRDefault="00AB2570" w:rsidP="00AB2570">
            <w:pPr>
              <w:pStyle w:val="Arial11Bold"/>
              <w:rPr>
                <w:rFonts w:cs="Arial"/>
              </w:rPr>
            </w:pPr>
            <w:r w:rsidRPr="007E0B31">
              <w:rPr>
                <w:rFonts w:cs="Arial"/>
              </w:rPr>
              <w:t>De-Load</w:t>
            </w:r>
          </w:p>
        </w:tc>
        <w:tc>
          <w:tcPr>
            <w:tcW w:w="6634" w:type="dxa"/>
          </w:tcPr>
          <w:p w14:paraId="37F791C8" w14:textId="77777777" w:rsidR="00AB2570" w:rsidRPr="007E0B31" w:rsidRDefault="00AB2570" w:rsidP="00AB2570">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AB2570" w:rsidRPr="007E0B31" w14:paraId="350F79F3" w14:textId="77777777" w:rsidTr="00AB2570">
        <w:trPr>
          <w:cantSplit/>
        </w:trPr>
        <w:tc>
          <w:tcPr>
            <w:tcW w:w="2884" w:type="dxa"/>
          </w:tcPr>
          <w:p w14:paraId="391D35C5" w14:textId="51014E35" w:rsidR="00AB2570" w:rsidRPr="00BF40B1" w:rsidRDefault="00AB2570" w:rsidP="00AB2570">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AB2570" w:rsidRPr="007E0B31" w:rsidRDefault="00AB2570" w:rsidP="00AB2570">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AB2570" w:rsidRPr="007E0B31" w14:paraId="606CCDD6" w14:textId="77777777" w:rsidTr="00AB2570">
        <w:trPr>
          <w:cantSplit/>
        </w:trPr>
        <w:tc>
          <w:tcPr>
            <w:tcW w:w="2884" w:type="dxa"/>
          </w:tcPr>
          <w:p w14:paraId="2DC6202B" w14:textId="77777777" w:rsidR="00AB2570" w:rsidRPr="007E0B31" w:rsidRDefault="00AB2570" w:rsidP="00AB2570">
            <w:pPr>
              <w:pStyle w:val="Arial11Bold"/>
              <w:rPr>
                <w:rFonts w:cs="Arial"/>
              </w:rPr>
            </w:pPr>
            <w:r w:rsidRPr="007E0B31">
              <w:rPr>
                <w:rFonts w:cs="Arial"/>
              </w:rPr>
              <w:t>Demand</w:t>
            </w:r>
          </w:p>
        </w:tc>
        <w:tc>
          <w:tcPr>
            <w:tcW w:w="6634" w:type="dxa"/>
          </w:tcPr>
          <w:p w14:paraId="24CCD0A3" w14:textId="3A222D29" w:rsidR="00AB2570" w:rsidRPr="007E0B31" w:rsidRDefault="00AB2570" w:rsidP="00AB2570">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AB2570" w:rsidRPr="007E0B31" w14:paraId="132FD5F0" w14:textId="77777777" w:rsidTr="00AB2570">
        <w:trPr>
          <w:cantSplit/>
        </w:trPr>
        <w:tc>
          <w:tcPr>
            <w:tcW w:w="2884" w:type="dxa"/>
          </w:tcPr>
          <w:p w14:paraId="492175AA" w14:textId="77777777" w:rsidR="00AB2570" w:rsidRPr="00D43AA4" w:rsidRDefault="00AB2570" w:rsidP="00AB2570">
            <w:pPr>
              <w:pStyle w:val="Arial11Bold"/>
              <w:rPr>
                <w:rFonts w:cs="Arial"/>
              </w:rPr>
            </w:pPr>
            <w:r w:rsidRPr="00D43AA4">
              <w:rPr>
                <w:rFonts w:cs="Arial"/>
              </w:rPr>
              <w:t>Demand Aggregation</w:t>
            </w:r>
          </w:p>
        </w:tc>
        <w:tc>
          <w:tcPr>
            <w:tcW w:w="6634" w:type="dxa"/>
          </w:tcPr>
          <w:p w14:paraId="23ABDC51" w14:textId="53C213C8" w:rsidR="00AB2570" w:rsidRPr="00D43AA4" w:rsidRDefault="00AB2570" w:rsidP="00AB2570">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AB2570" w:rsidRPr="007E0B31" w14:paraId="447D159D" w14:textId="77777777" w:rsidTr="00AB2570">
        <w:trPr>
          <w:cantSplit/>
        </w:trPr>
        <w:tc>
          <w:tcPr>
            <w:tcW w:w="2884" w:type="dxa"/>
          </w:tcPr>
          <w:p w14:paraId="2D2F08BE" w14:textId="77777777" w:rsidR="00AB2570" w:rsidRPr="007E0B31" w:rsidRDefault="00AB2570" w:rsidP="00AB2570">
            <w:pPr>
              <w:pStyle w:val="Arial11Bold"/>
              <w:rPr>
                <w:rFonts w:cs="Arial"/>
              </w:rPr>
            </w:pPr>
            <w:r w:rsidRPr="007E0B31">
              <w:rPr>
                <w:rFonts w:cs="Arial"/>
              </w:rPr>
              <w:lastRenderedPageBreak/>
              <w:t>Demand Capacity</w:t>
            </w:r>
          </w:p>
        </w:tc>
        <w:tc>
          <w:tcPr>
            <w:tcW w:w="6634" w:type="dxa"/>
          </w:tcPr>
          <w:p w14:paraId="006F2F7A" w14:textId="77777777" w:rsidR="00AB2570" w:rsidRPr="007E0B31" w:rsidRDefault="00AB2570" w:rsidP="00AB2570">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AB2570" w:rsidRPr="007E0B31" w14:paraId="73128DE2" w14:textId="77777777" w:rsidTr="00AB2570">
        <w:trPr>
          <w:cantSplit/>
        </w:trPr>
        <w:tc>
          <w:tcPr>
            <w:tcW w:w="2884" w:type="dxa"/>
          </w:tcPr>
          <w:p w14:paraId="0DB30E04" w14:textId="77777777" w:rsidR="00AB2570" w:rsidRPr="007E0B31" w:rsidRDefault="00AB2570" w:rsidP="00AB2570">
            <w:pPr>
              <w:pStyle w:val="Arial11Bold"/>
              <w:rPr>
                <w:rFonts w:cs="Arial"/>
              </w:rPr>
            </w:pPr>
            <w:r w:rsidRPr="007E0B31">
              <w:rPr>
                <w:rFonts w:cs="Arial"/>
              </w:rPr>
              <w:t>Demand Control</w:t>
            </w:r>
          </w:p>
        </w:tc>
        <w:tc>
          <w:tcPr>
            <w:tcW w:w="6634" w:type="dxa"/>
          </w:tcPr>
          <w:p w14:paraId="292D7690" w14:textId="77777777" w:rsidR="00AB2570" w:rsidRPr="007E0B31" w:rsidRDefault="00AB2570" w:rsidP="00AB2570">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AB2570" w:rsidRPr="007E0B31" w:rsidRDefault="00AB2570" w:rsidP="00AB2570">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AB2570" w:rsidRPr="007E0B31" w:rsidRDefault="00AB2570" w:rsidP="00AB2570">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AB2570" w:rsidRPr="007E0B31" w:rsidRDefault="00AB2570" w:rsidP="00AB2570">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AB2570" w:rsidRPr="007E0B31" w:rsidRDefault="00AB2570" w:rsidP="00AB2570">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AB2570" w:rsidRPr="007E0B31" w:rsidRDefault="00AB2570" w:rsidP="00AB2570">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AB2570" w:rsidRPr="007E0B31" w14:paraId="771D1D67" w14:textId="77777777" w:rsidTr="00AB2570">
        <w:trPr>
          <w:cantSplit/>
        </w:trPr>
        <w:tc>
          <w:tcPr>
            <w:tcW w:w="2884" w:type="dxa"/>
          </w:tcPr>
          <w:p w14:paraId="29DA16EE" w14:textId="77777777" w:rsidR="00AB2570" w:rsidRPr="007E0B31" w:rsidRDefault="00AB2570" w:rsidP="00AB2570">
            <w:pPr>
              <w:pStyle w:val="Arial11Bold"/>
              <w:rPr>
                <w:rFonts w:cs="Arial"/>
              </w:rPr>
            </w:pPr>
            <w:r w:rsidRPr="007E0B31">
              <w:rPr>
                <w:rFonts w:cs="Arial"/>
              </w:rPr>
              <w:t>Demand Control Notification Level</w:t>
            </w:r>
          </w:p>
        </w:tc>
        <w:tc>
          <w:tcPr>
            <w:tcW w:w="6634" w:type="dxa"/>
          </w:tcPr>
          <w:p w14:paraId="2EAE7DCE" w14:textId="4D95D84D" w:rsidR="00AB2570" w:rsidRPr="007E0B31" w:rsidRDefault="00AB2570" w:rsidP="00AB2570">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3E20CB" w:rsidRPr="007E0B31" w14:paraId="6B09A3F2" w14:textId="77777777" w:rsidTr="00AB2570">
        <w:trPr>
          <w:cantSplit/>
          <w:ins w:id="23" w:author="Rebecca Scott (NESO)" w:date="2025-03-18T17:11:00Z" w16du:dateUtc="2025-03-18T17:11:00Z"/>
        </w:trPr>
        <w:tc>
          <w:tcPr>
            <w:tcW w:w="2884" w:type="dxa"/>
          </w:tcPr>
          <w:p w14:paraId="0E9264B1" w14:textId="1809C59E" w:rsidR="003E20CB" w:rsidRPr="003E20CB" w:rsidRDefault="003E20CB" w:rsidP="003E20CB">
            <w:pPr>
              <w:pStyle w:val="Arial11Bold"/>
              <w:rPr>
                <w:ins w:id="24" w:author="Rebecca Scott (NESO)" w:date="2025-03-18T17:11:00Z" w16du:dateUtc="2025-03-18T17:11:00Z"/>
                <w:rFonts w:cs="Arial"/>
              </w:rPr>
            </w:pPr>
            <w:ins w:id="25" w:author="Rebecca Scott (NESO)" w:date="2025-03-18T17:11:00Z" w16du:dateUtc="2025-03-18T17:11:00Z">
              <w:r w:rsidRPr="003E20CB">
                <w:t xml:space="preserve">Demand Control Rotation Protocol </w:t>
              </w:r>
            </w:ins>
            <w:ins w:id="26" w:author="Rebecca Scott (NESO)" w:date="2025-03-18T17:12:00Z" w16du:dateUtc="2025-03-18T17:12:00Z">
              <w:r>
                <w:rPr>
                  <w:b w:val="0"/>
                  <w:bCs/>
                </w:rPr>
                <w:t xml:space="preserve">or </w:t>
              </w:r>
            </w:ins>
            <w:ins w:id="27" w:author="Rebecca Scott (NESO)" w:date="2025-03-18T17:11:00Z" w16du:dateUtc="2025-03-18T17:11:00Z">
              <w:r w:rsidRPr="003E20CB">
                <w:t>DCRP</w:t>
              </w:r>
            </w:ins>
          </w:p>
        </w:tc>
        <w:tc>
          <w:tcPr>
            <w:tcW w:w="6634" w:type="dxa"/>
          </w:tcPr>
          <w:p w14:paraId="212D89BC" w14:textId="64DE3511" w:rsidR="003E20CB" w:rsidRPr="007E0B31" w:rsidRDefault="003E20CB" w:rsidP="003E20CB">
            <w:pPr>
              <w:pStyle w:val="TableArial11"/>
              <w:rPr>
                <w:ins w:id="28" w:author="Rebecca Scott (NESO)" w:date="2025-03-18T17:11:00Z" w16du:dateUtc="2025-03-18T17:11:00Z"/>
                <w:rFonts w:cs="Arial"/>
              </w:rPr>
            </w:pPr>
            <w:ins w:id="29" w:author="Rebecca Scott (NESO)" w:date="2025-03-18T17:11:00Z" w16du:dateUtc="2025-03-18T17:11:00Z">
              <w:r>
                <w:rPr>
                  <w:bCs/>
                </w:rPr>
                <w:t xml:space="preserve">An industry protocol that details the arrangements between </w:t>
              </w:r>
              <w:r>
                <w:rPr>
                  <w:b/>
                </w:rPr>
                <w:t>The Company</w:t>
              </w:r>
              <w:r>
                <w:rPr>
                  <w:bCs/>
                </w:rPr>
                <w:t xml:space="preserve"> and </w:t>
              </w:r>
              <w:r>
                <w:rPr>
                  <w:b/>
                </w:rPr>
                <w:t>Network Operators</w:t>
              </w:r>
              <w:r>
                <w:rPr>
                  <w:bCs/>
                </w:rPr>
                <w:t xml:space="preserve"> to manage shortfalls in </w:t>
              </w:r>
              <w:r>
                <w:rPr>
                  <w:b/>
                </w:rPr>
                <w:t xml:space="preserve">Demand </w:t>
              </w:r>
              <w:r w:rsidRPr="001C174F">
                <w:rPr>
                  <w:bCs/>
                </w:rPr>
                <w:t>(as outlined in OC6.9).</w:t>
              </w:r>
            </w:ins>
          </w:p>
        </w:tc>
      </w:tr>
      <w:tr w:rsidR="003E20CB" w:rsidRPr="007E0B31" w14:paraId="7F6978BD" w14:textId="77777777" w:rsidTr="00AB2570">
        <w:trPr>
          <w:cantSplit/>
        </w:trPr>
        <w:tc>
          <w:tcPr>
            <w:tcW w:w="2884" w:type="dxa"/>
          </w:tcPr>
          <w:p w14:paraId="0ADFAF99" w14:textId="4EE2F7AC" w:rsidR="003E20CB" w:rsidRPr="007E0B31" w:rsidRDefault="003E20CB" w:rsidP="003E20CB">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3E20CB" w:rsidRPr="00A87826" w:rsidRDefault="003E20CB" w:rsidP="003E20CB">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3E20CB" w:rsidRPr="007E0B31" w14:paraId="0DAA104C" w14:textId="77777777" w:rsidTr="00AB2570">
        <w:trPr>
          <w:cantSplit/>
        </w:trPr>
        <w:tc>
          <w:tcPr>
            <w:tcW w:w="2884" w:type="dxa"/>
          </w:tcPr>
          <w:p w14:paraId="32FDE2E4" w14:textId="6F83A7BF" w:rsidR="003E20CB" w:rsidRPr="007E0B31" w:rsidRDefault="003E20CB" w:rsidP="003E20CB">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3E20CB" w:rsidRPr="007E0B31" w:rsidRDefault="003E20CB" w:rsidP="003E20CB">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3E20CB" w:rsidRPr="007E0B31" w14:paraId="3A2115E3" w14:textId="77777777" w:rsidTr="00AB2570">
        <w:trPr>
          <w:cantSplit/>
        </w:trPr>
        <w:tc>
          <w:tcPr>
            <w:tcW w:w="2884" w:type="dxa"/>
          </w:tcPr>
          <w:p w14:paraId="503FDDCB" w14:textId="77777777" w:rsidR="003E20CB" w:rsidRPr="007E0B31" w:rsidRDefault="003E20CB" w:rsidP="003E20CB">
            <w:pPr>
              <w:rPr>
                <w:rFonts w:cs="Arial"/>
                <w:b/>
              </w:rPr>
            </w:pPr>
            <w:r w:rsidRPr="007E0B31">
              <w:rPr>
                <w:rFonts w:cs="Arial"/>
                <w:b/>
              </w:rPr>
              <w:t>Demand Response Active Power Control</w:t>
            </w:r>
          </w:p>
          <w:p w14:paraId="3D2C98B3" w14:textId="77777777" w:rsidR="003E20CB" w:rsidRPr="007E0B31" w:rsidRDefault="003E20CB" w:rsidP="003E20CB">
            <w:pPr>
              <w:pStyle w:val="Level1Text"/>
              <w:tabs>
                <w:tab w:val="left" w:pos="0"/>
              </w:tabs>
              <w:ind w:left="0" w:firstLine="0"/>
              <w:rPr>
                <w:rFonts w:cs="Arial"/>
                <w:b/>
                <w:color w:val="auto"/>
                <w:lang w:val="en-GB"/>
              </w:rPr>
            </w:pPr>
          </w:p>
        </w:tc>
        <w:tc>
          <w:tcPr>
            <w:tcW w:w="6634" w:type="dxa"/>
          </w:tcPr>
          <w:p w14:paraId="72EAF0B4" w14:textId="674041C0" w:rsidR="003E20CB" w:rsidRPr="007E0B31" w:rsidRDefault="003E20CB" w:rsidP="003E20CB">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3E20CB" w:rsidRPr="007E0B31" w14:paraId="0D19BB11" w14:textId="77777777" w:rsidTr="00AB2570">
        <w:trPr>
          <w:cantSplit/>
        </w:trPr>
        <w:tc>
          <w:tcPr>
            <w:tcW w:w="2884" w:type="dxa"/>
          </w:tcPr>
          <w:p w14:paraId="19186A82" w14:textId="30F4003A" w:rsidR="003E20CB" w:rsidRPr="00D43AA4" w:rsidRDefault="003E20CB" w:rsidP="003E20CB">
            <w:pPr>
              <w:rPr>
                <w:rFonts w:cs="Arial"/>
                <w:b/>
              </w:rPr>
            </w:pPr>
            <w:r w:rsidRPr="00D43AA4">
              <w:rPr>
                <w:rFonts w:cs="Arial"/>
                <w:b/>
                <w:szCs w:val="22"/>
              </w:rPr>
              <w:t>Demand Response Provider</w:t>
            </w:r>
          </w:p>
        </w:tc>
        <w:tc>
          <w:tcPr>
            <w:tcW w:w="6634" w:type="dxa"/>
          </w:tcPr>
          <w:p w14:paraId="58BAB0B3" w14:textId="5BBA17DE" w:rsidR="003E20CB" w:rsidRPr="00D43AA4" w:rsidRDefault="003E20CB" w:rsidP="003E20CB">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3E20CB" w:rsidRPr="007E0B31" w14:paraId="6633663D" w14:textId="77777777" w:rsidTr="00AB2570">
        <w:trPr>
          <w:cantSplit/>
        </w:trPr>
        <w:tc>
          <w:tcPr>
            <w:tcW w:w="2884" w:type="dxa"/>
          </w:tcPr>
          <w:p w14:paraId="22517FE8" w14:textId="77777777" w:rsidR="003E20CB" w:rsidRPr="007E0B31" w:rsidRDefault="003E20CB" w:rsidP="003E20CB">
            <w:pPr>
              <w:rPr>
                <w:rFonts w:cs="Arial"/>
                <w:b/>
              </w:rPr>
            </w:pPr>
            <w:r w:rsidRPr="007E0B31">
              <w:rPr>
                <w:rFonts w:cs="Arial"/>
                <w:b/>
              </w:rPr>
              <w:t>Demand Response Reactive Power Control</w:t>
            </w:r>
          </w:p>
        </w:tc>
        <w:tc>
          <w:tcPr>
            <w:tcW w:w="6634" w:type="dxa"/>
          </w:tcPr>
          <w:p w14:paraId="2BA4A3FA" w14:textId="64E7B691" w:rsidR="003E20CB" w:rsidRPr="007E0B31" w:rsidRDefault="003E20CB" w:rsidP="003E20CB">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3E20CB" w:rsidRPr="007E0B31" w14:paraId="14822F78" w14:textId="77777777" w:rsidTr="00AB2570">
        <w:trPr>
          <w:cantSplit/>
        </w:trPr>
        <w:tc>
          <w:tcPr>
            <w:tcW w:w="2884" w:type="dxa"/>
          </w:tcPr>
          <w:p w14:paraId="26BC8B33" w14:textId="77777777" w:rsidR="003E20CB" w:rsidRDefault="003E20CB" w:rsidP="003E20CB">
            <w:pPr>
              <w:rPr>
                <w:rFonts w:cs="Arial"/>
                <w:b/>
              </w:rPr>
            </w:pPr>
            <w:r w:rsidRPr="007E0B31">
              <w:rPr>
                <w:rFonts w:cs="Arial"/>
                <w:b/>
              </w:rPr>
              <w:lastRenderedPageBreak/>
              <w:t>Demand Response Transmission Constrain</w:t>
            </w:r>
            <w:r>
              <w:rPr>
                <w:rFonts w:cs="Arial"/>
                <w:b/>
              </w:rPr>
              <w:t>t</w:t>
            </w:r>
            <w:r w:rsidRPr="007E0B31">
              <w:rPr>
                <w:rFonts w:cs="Arial"/>
                <w:b/>
              </w:rPr>
              <w:t xml:space="preserve"> Management</w:t>
            </w:r>
          </w:p>
          <w:p w14:paraId="48798F6A" w14:textId="77777777" w:rsidR="003E20CB" w:rsidRPr="00480535" w:rsidRDefault="003E20CB" w:rsidP="003E20CB">
            <w:pPr>
              <w:rPr>
                <w:rFonts w:cs="Arial"/>
              </w:rPr>
            </w:pPr>
          </w:p>
          <w:p w14:paraId="0F59FC4D" w14:textId="77777777" w:rsidR="003E20CB" w:rsidRPr="00480535" w:rsidRDefault="003E20CB" w:rsidP="003E20CB">
            <w:pPr>
              <w:rPr>
                <w:rFonts w:cs="Arial"/>
              </w:rPr>
            </w:pPr>
          </w:p>
          <w:p w14:paraId="0D090E50" w14:textId="77777777" w:rsidR="003E20CB" w:rsidRPr="00480535" w:rsidRDefault="003E20CB" w:rsidP="003E20CB">
            <w:pPr>
              <w:rPr>
                <w:rFonts w:cs="Arial"/>
              </w:rPr>
            </w:pPr>
          </w:p>
          <w:p w14:paraId="7DD60955" w14:textId="77777777" w:rsidR="003E20CB" w:rsidRPr="00480535" w:rsidRDefault="003E20CB" w:rsidP="003E20CB">
            <w:pPr>
              <w:rPr>
                <w:rFonts w:cs="Arial"/>
              </w:rPr>
            </w:pPr>
          </w:p>
          <w:p w14:paraId="4C69458D" w14:textId="77777777" w:rsidR="003E20CB" w:rsidRPr="00480535" w:rsidRDefault="003E20CB" w:rsidP="003E20CB">
            <w:pPr>
              <w:rPr>
                <w:rFonts w:cs="Arial"/>
              </w:rPr>
            </w:pPr>
          </w:p>
          <w:p w14:paraId="32D73845" w14:textId="77777777" w:rsidR="003E20CB" w:rsidRPr="00480535" w:rsidRDefault="003E20CB" w:rsidP="003E20CB">
            <w:pPr>
              <w:rPr>
                <w:rFonts w:cs="Arial"/>
              </w:rPr>
            </w:pPr>
          </w:p>
          <w:p w14:paraId="5CE629BF" w14:textId="7D9E0949" w:rsidR="003E20CB" w:rsidRPr="00480535" w:rsidRDefault="003E20CB" w:rsidP="003E20CB">
            <w:pPr>
              <w:jc w:val="center"/>
              <w:rPr>
                <w:rFonts w:cs="Arial"/>
              </w:rPr>
            </w:pPr>
          </w:p>
        </w:tc>
        <w:tc>
          <w:tcPr>
            <w:tcW w:w="6634" w:type="dxa"/>
          </w:tcPr>
          <w:p w14:paraId="04DC5A55" w14:textId="73F1EE42" w:rsidR="003E20CB" w:rsidRPr="007E0B31" w:rsidRDefault="003E20CB" w:rsidP="003E20CB">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3E20CB" w:rsidRPr="007E0B31" w14:paraId="7A78EA4E" w14:textId="77777777" w:rsidTr="00AB2570">
        <w:trPr>
          <w:cantSplit/>
        </w:trPr>
        <w:tc>
          <w:tcPr>
            <w:tcW w:w="2884" w:type="dxa"/>
          </w:tcPr>
          <w:p w14:paraId="6163D819" w14:textId="10CAF025" w:rsidR="003E20CB" w:rsidRPr="007E0B31" w:rsidRDefault="003E20CB" w:rsidP="003E20CB">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3E20CB" w:rsidRPr="005C20E3" w:rsidRDefault="003E20CB" w:rsidP="003E20CB">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3E20CB" w:rsidRPr="005C20E3" w:rsidRDefault="003E20CB" w:rsidP="003E20CB">
            <w:pPr>
              <w:rPr>
                <w:rFonts w:cs="Arial"/>
              </w:rPr>
            </w:pPr>
          </w:p>
          <w:p w14:paraId="2A316F87" w14:textId="77777777" w:rsidR="003E20CB" w:rsidRPr="005C20E3" w:rsidRDefault="003E20CB" w:rsidP="003E20CB">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3E20CB" w:rsidRPr="005C20E3" w:rsidRDefault="003E20CB" w:rsidP="003E20CB">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3E20CB" w:rsidRPr="005C20E3" w:rsidRDefault="003E20CB" w:rsidP="003E20CB">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3E20CB" w:rsidRPr="005C20E3" w:rsidRDefault="003E20CB" w:rsidP="003E20CB">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3E20CB" w:rsidRPr="005C20E3" w:rsidRDefault="003E20CB" w:rsidP="003E20CB">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3E20CB" w:rsidRPr="005C20E3" w:rsidRDefault="003E20CB" w:rsidP="003E20CB">
            <w:pPr>
              <w:pStyle w:val="ListParagraph"/>
              <w:spacing w:line="240" w:lineRule="auto"/>
              <w:ind w:left="459"/>
              <w:rPr>
                <w:rFonts w:ascii="Arial" w:hAnsi="Arial" w:cs="Arial"/>
                <w:sz w:val="20"/>
                <w:szCs w:val="20"/>
              </w:rPr>
            </w:pPr>
          </w:p>
          <w:p w14:paraId="3F033E46" w14:textId="396588CB" w:rsidR="003E20CB" w:rsidRPr="005C20E3" w:rsidRDefault="003E20CB" w:rsidP="003E20CB">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3E20CB" w:rsidRPr="007E0B31" w14:paraId="069E3C1B" w14:textId="77777777" w:rsidTr="00AB2570">
        <w:trPr>
          <w:cantSplit/>
        </w:trPr>
        <w:tc>
          <w:tcPr>
            <w:tcW w:w="2884" w:type="dxa"/>
          </w:tcPr>
          <w:p w14:paraId="304EA547" w14:textId="517B1998" w:rsidR="003E20CB" w:rsidRPr="00B12F3A" w:rsidRDefault="003E20CB" w:rsidP="003E20CB">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3E20CB" w:rsidRPr="00A87826" w:rsidRDefault="003E20CB" w:rsidP="003E20CB">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3E20CB" w:rsidRPr="007E0B31" w14:paraId="0124F93C" w14:textId="77777777" w:rsidTr="00AB2570">
        <w:trPr>
          <w:cantSplit/>
        </w:trPr>
        <w:tc>
          <w:tcPr>
            <w:tcW w:w="2884" w:type="dxa"/>
          </w:tcPr>
          <w:p w14:paraId="0BC19B3D" w14:textId="77777777" w:rsidR="003E20CB" w:rsidRPr="007E0B31" w:rsidRDefault="003E20CB" w:rsidP="003E20CB">
            <w:pPr>
              <w:rPr>
                <w:rFonts w:cs="Arial"/>
                <w:b/>
              </w:rPr>
            </w:pPr>
            <w:r w:rsidRPr="007E0B31">
              <w:rPr>
                <w:rFonts w:cs="Arial"/>
                <w:b/>
              </w:rPr>
              <w:t>Demand Response System Frequency Control</w:t>
            </w:r>
          </w:p>
        </w:tc>
        <w:tc>
          <w:tcPr>
            <w:tcW w:w="6634" w:type="dxa"/>
          </w:tcPr>
          <w:p w14:paraId="1D6D3207" w14:textId="70595B0E" w:rsidR="003E20CB" w:rsidRPr="00194632" w:rsidRDefault="003E20CB" w:rsidP="003E20CB">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3E20CB" w:rsidRPr="007E0B31" w14:paraId="5C7B9A5D" w14:textId="77777777" w:rsidTr="00AB2570">
        <w:trPr>
          <w:cantSplit/>
        </w:trPr>
        <w:tc>
          <w:tcPr>
            <w:tcW w:w="2884" w:type="dxa"/>
          </w:tcPr>
          <w:p w14:paraId="608821CD" w14:textId="2F24A7A4" w:rsidR="003E20CB" w:rsidRPr="007E0B31" w:rsidRDefault="003E20CB" w:rsidP="003E20CB">
            <w:pPr>
              <w:rPr>
                <w:rFonts w:cs="Arial"/>
                <w:b/>
              </w:rPr>
            </w:pPr>
            <w:r w:rsidRPr="005C20E3">
              <w:rPr>
                <w:b/>
              </w:rPr>
              <w:t>Demand Response Unit Document (DRUD)</w:t>
            </w:r>
          </w:p>
        </w:tc>
        <w:tc>
          <w:tcPr>
            <w:tcW w:w="6634" w:type="dxa"/>
          </w:tcPr>
          <w:p w14:paraId="61859395" w14:textId="33B2516A" w:rsidR="003E20CB" w:rsidRPr="005C20E3" w:rsidRDefault="003E20CB" w:rsidP="003E20CB">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3E20CB" w:rsidRPr="007E0B31" w14:paraId="6E5C5A5B" w14:textId="77777777" w:rsidTr="00AB2570">
        <w:trPr>
          <w:cantSplit/>
        </w:trPr>
        <w:tc>
          <w:tcPr>
            <w:tcW w:w="2884" w:type="dxa"/>
          </w:tcPr>
          <w:p w14:paraId="027A193D" w14:textId="77777777" w:rsidR="003E20CB" w:rsidRPr="00194632" w:rsidRDefault="003E20CB" w:rsidP="003E20CB">
            <w:pPr>
              <w:rPr>
                <w:rFonts w:cs="Arial"/>
                <w:b/>
              </w:rPr>
            </w:pPr>
            <w:r w:rsidRPr="00194632">
              <w:rPr>
                <w:rFonts w:cs="Arial"/>
                <w:b/>
              </w:rPr>
              <w:t>Demand Response Very Fast Active Power Control</w:t>
            </w:r>
          </w:p>
        </w:tc>
        <w:tc>
          <w:tcPr>
            <w:tcW w:w="6634" w:type="dxa"/>
          </w:tcPr>
          <w:p w14:paraId="2126F39C" w14:textId="2AC93BA4" w:rsidR="003E20CB" w:rsidRPr="00194632" w:rsidRDefault="003E20CB" w:rsidP="003E20CB">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3E20CB" w:rsidRPr="007E0B31" w14:paraId="6C74BC95" w14:textId="77777777" w:rsidTr="00AB2570">
        <w:trPr>
          <w:cantSplit/>
        </w:trPr>
        <w:tc>
          <w:tcPr>
            <w:tcW w:w="2884" w:type="dxa"/>
          </w:tcPr>
          <w:p w14:paraId="68034CD4" w14:textId="77777777" w:rsidR="003E20CB" w:rsidRPr="007E0B31" w:rsidRDefault="003E20CB" w:rsidP="003E20CB">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3E20CB" w:rsidRPr="00194632" w:rsidRDefault="003E20CB" w:rsidP="003E20CB">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3E20CB" w:rsidRPr="007E0B31" w14:paraId="4A9CD3FB" w14:textId="77777777" w:rsidTr="00AB2570">
        <w:trPr>
          <w:cantSplit/>
        </w:trPr>
        <w:tc>
          <w:tcPr>
            <w:tcW w:w="2884" w:type="dxa"/>
          </w:tcPr>
          <w:p w14:paraId="55739DEF" w14:textId="77777777" w:rsidR="003E20CB" w:rsidRPr="007E0B31" w:rsidRDefault="003E20CB" w:rsidP="003E20CB">
            <w:pPr>
              <w:pStyle w:val="Arial11Bold"/>
              <w:rPr>
                <w:rFonts w:cs="Arial"/>
              </w:rPr>
            </w:pPr>
            <w:r w:rsidRPr="007E0B31">
              <w:rPr>
                <w:rFonts w:cs="Arial"/>
              </w:rPr>
              <w:t>Designed Minimum Operating Level</w:t>
            </w:r>
          </w:p>
        </w:tc>
        <w:tc>
          <w:tcPr>
            <w:tcW w:w="6634" w:type="dxa"/>
          </w:tcPr>
          <w:p w14:paraId="4F7EB2C3" w14:textId="77777777" w:rsidR="003E20CB" w:rsidRPr="007E0B31" w:rsidRDefault="003E20CB" w:rsidP="003E20CB">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3E20CB" w:rsidRPr="007E0B31" w14:paraId="6B85B224" w14:textId="77777777" w:rsidTr="00AB2570">
        <w:trPr>
          <w:cantSplit/>
        </w:trPr>
        <w:tc>
          <w:tcPr>
            <w:tcW w:w="2884" w:type="dxa"/>
          </w:tcPr>
          <w:p w14:paraId="7D7D28A9" w14:textId="77777777" w:rsidR="003E20CB" w:rsidRPr="007E0B31" w:rsidRDefault="003E20CB" w:rsidP="003E20CB">
            <w:pPr>
              <w:pStyle w:val="Arial11Bold"/>
              <w:rPr>
                <w:rFonts w:cs="Arial"/>
              </w:rPr>
            </w:pPr>
            <w:r w:rsidRPr="007E0B31">
              <w:rPr>
                <w:rFonts w:cs="Arial"/>
              </w:rPr>
              <w:lastRenderedPageBreak/>
              <w:t>De-Synchronise</w:t>
            </w:r>
          </w:p>
        </w:tc>
        <w:tc>
          <w:tcPr>
            <w:tcW w:w="6634" w:type="dxa"/>
          </w:tcPr>
          <w:p w14:paraId="458DCB7D" w14:textId="77777777" w:rsidR="003E20CB" w:rsidRPr="007E0B31" w:rsidRDefault="003E20CB" w:rsidP="003E20CB">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3E20CB" w:rsidRPr="007E0B31" w:rsidRDefault="003E20CB" w:rsidP="003E20CB">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3E20CB" w:rsidRPr="007E0B31" w:rsidRDefault="003E20CB" w:rsidP="003E20CB">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3E20CB" w:rsidRPr="007E0B31" w14:paraId="599051B4" w14:textId="77777777" w:rsidTr="00AB2570">
        <w:trPr>
          <w:cantSplit/>
        </w:trPr>
        <w:tc>
          <w:tcPr>
            <w:tcW w:w="2884" w:type="dxa"/>
          </w:tcPr>
          <w:p w14:paraId="6617788B" w14:textId="18B1BB16" w:rsidR="003E20CB" w:rsidRPr="007E0B31" w:rsidRDefault="003E20CB" w:rsidP="003E20CB">
            <w:pPr>
              <w:pStyle w:val="Arial11Bold"/>
              <w:rPr>
                <w:rFonts w:cs="Arial"/>
              </w:rPr>
            </w:pPr>
            <w:r w:rsidRPr="001006C1">
              <w:rPr>
                <w:rFonts w:cs="Arial"/>
              </w:rPr>
              <w:t>De-synchronised Island Procedure</w:t>
            </w:r>
          </w:p>
        </w:tc>
        <w:tc>
          <w:tcPr>
            <w:tcW w:w="6634" w:type="dxa"/>
          </w:tcPr>
          <w:p w14:paraId="2D785805" w14:textId="12FF332C" w:rsidR="003E20CB" w:rsidRPr="002A73E9" w:rsidRDefault="003E20CB" w:rsidP="003E20CB">
            <w:pPr>
              <w:pStyle w:val="TableArial11"/>
            </w:pPr>
            <w:r>
              <w:t xml:space="preserve">A formal procedure as set out in </w:t>
            </w:r>
            <w:r w:rsidRPr="00FC071A">
              <w:t>OC9.5.4</w:t>
            </w:r>
            <w:r>
              <w:t xml:space="preserve"> for the purpose of </w:t>
            </w:r>
            <w:r w:rsidRPr="008F2439">
              <w:rPr>
                <w:b/>
                <w:bCs/>
              </w:rPr>
              <w:t>Synchronising Power Islands</w:t>
            </w:r>
          </w:p>
        </w:tc>
      </w:tr>
      <w:tr w:rsidR="003E20CB" w:rsidRPr="007E0B31" w14:paraId="365BD7A7" w14:textId="77777777" w:rsidTr="00AB2570">
        <w:trPr>
          <w:cantSplit/>
        </w:trPr>
        <w:tc>
          <w:tcPr>
            <w:tcW w:w="2884" w:type="dxa"/>
          </w:tcPr>
          <w:p w14:paraId="027BC704" w14:textId="77777777" w:rsidR="003E20CB" w:rsidRPr="007E0B31" w:rsidRDefault="003E20CB" w:rsidP="003E20CB">
            <w:pPr>
              <w:pStyle w:val="Arial11Bold"/>
              <w:rPr>
                <w:rFonts w:cs="Arial"/>
              </w:rPr>
            </w:pPr>
            <w:r w:rsidRPr="007E0B31">
              <w:rPr>
                <w:rFonts w:cs="Arial"/>
              </w:rPr>
              <w:t>Detailed Planning Data</w:t>
            </w:r>
          </w:p>
        </w:tc>
        <w:tc>
          <w:tcPr>
            <w:tcW w:w="6634" w:type="dxa"/>
          </w:tcPr>
          <w:p w14:paraId="618E97A1" w14:textId="114F5797" w:rsidR="003E20CB" w:rsidRPr="007E0B31" w:rsidRDefault="003E20CB" w:rsidP="003E20CB">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3E20CB" w:rsidRPr="007E0B31" w14:paraId="0D8CB90A" w14:textId="77777777" w:rsidTr="00AB2570">
        <w:trPr>
          <w:cantSplit/>
        </w:trPr>
        <w:tc>
          <w:tcPr>
            <w:tcW w:w="2884" w:type="dxa"/>
          </w:tcPr>
          <w:p w14:paraId="7C6CFC2E" w14:textId="77777777" w:rsidR="003E20CB" w:rsidRPr="007E0B31" w:rsidRDefault="003E20CB" w:rsidP="003E20CB">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3E20CB" w:rsidRPr="007E0B31" w:rsidRDefault="003E20CB" w:rsidP="003E20CB">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3E20CB" w:rsidRPr="007E0B31" w14:paraId="087B589C" w14:textId="77777777" w:rsidTr="00AB2570">
        <w:trPr>
          <w:cantSplit/>
        </w:trPr>
        <w:tc>
          <w:tcPr>
            <w:tcW w:w="2884" w:type="dxa"/>
          </w:tcPr>
          <w:p w14:paraId="6AA366E8" w14:textId="77777777" w:rsidR="003E20CB" w:rsidRPr="007E0B31" w:rsidRDefault="003E20CB" w:rsidP="003E20CB">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3E20CB" w:rsidRPr="007E0B31" w:rsidRDefault="003E20CB" w:rsidP="003E20CB">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3E20CB" w:rsidRPr="0079139F" w14:paraId="6FA98D3A" w14:textId="77777777" w:rsidTr="00AB2570">
        <w:trPr>
          <w:cantSplit/>
        </w:trPr>
        <w:tc>
          <w:tcPr>
            <w:tcW w:w="2884" w:type="dxa"/>
          </w:tcPr>
          <w:p w14:paraId="640652FE" w14:textId="3306E7F6" w:rsidR="003E20CB" w:rsidRPr="0079139F" w:rsidRDefault="003E20CB" w:rsidP="003E20CB">
            <w:pPr>
              <w:pStyle w:val="Arial11Bold"/>
              <w:rPr>
                <w:rFonts w:cs="Arial"/>
              </w:rPr>
            </w:pPr>
            <w:r w:rsidRPr="0079139F">
              <w:rPr>
                <w:rFonts w:cs="Arial"/>
              </w:rPr>
              <w:t>Disconnection</w:t>
            </w:r>
          </w:p>
        </w:tc>
        <w:tc>
          <w:tcPr>
            <w:tcW w:w="6634" w:type="dxa"/>
          </w:tcPr>
          <w:p w14:paraId="61AAC738" w14:textId="2AFD8882" w:rsidR="003E20CB" w:rsidRPr="0079139F" w:rsidRDefault="003E20CB" w:rsidP="003E20CB">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3E20CB" w:rsidRPr="007E0B31" w14:paraId="6FBBB87F" w14:textId="77777777" w:rsidTr="00AB2570">
        <w:trPr>
          <w:cantSplit/>
        </w:trPr>
        <w:tc>
          <w:tcPr>
            <w:tcW w:w="2884" w:type="dxa"/>
          </w:tcPr>
          <w:p w14:paraId="7F0320E6" w14:textId="63B2DB1A" w:rsidR="003E20CB" w:rsidRPr="007E0B31" w:rsidRDefault="003E20CB" w:rsidP="003E20CB">
            <w:pPr>
              <w:pStyle w:val="Arial11Bold"/>
              <w:rPr>
                <w:rFonts w:cs="Arial"/>
              </w:rPr>
            </w:pPr>
            <w:r w:rsidRPr="007E0B31">
              <w:rPr>
                <w:rFonts w:cs="Arial"/>
              </w:rPr>
              <w:t>Discrimination</w:t>
            </w:r>
          </w:p>
        </w:tc>
        <w:tc>
          <w:tcPr>
            <w:tcW w:w="6634" w:type="dxa"/>
          </w:tcPr>
          <w:p w14:paraId="36121BA7" w14:textId="5F8C5E2B" w:rsidR="003E20CB" w:rsidRPr="007E0B31" w:rsidRDefault="003E20CB" w:rsidP="003E20CB">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3E20CB" w:rsidRPr="007E0B31" w14:paraId="19496D16" w14:textId="77777777" w:rsidTr="00AB2570">
        <w:trPr>
          <w:cantSplit/>
        </w:trPr>
        <w:tc>
          <w:tcPr>
            <w:tcW w:w="2884" w:type="dxa"/>
          </w:tcPr>
          <w:p w14:paraId="355DADE4" w14:textId="77777777" w:rsidR="003E20CB" w:rsidRPr="007E0B31" w:rsidRDefault="003E20CB" w:rsidP="003E20CB">
            <w:pPr>
              <w:pStyle w:val="Arial11Bold"/>
              <w:rPr>
                <w:rFonts w:cs="Arial"/>
              </w:rPr>
            </w:pPr>
            <w:r w:rsidRPr="007E0B31">
              <w:rPr>
                <w:rFonts w:cs="Arial"/>
              </w:rPr>
              <w:t>Disputes Resolution Procedure</w:t>
            </w:r>
          </w:p>
        </w:tc>
        <w:tc>
          <w:tcPr>
            <w:tcW w:w="6634" w:type="dxa"/>
          </w:tcPr>
          <w:p w14:paraId="65E4E59C" w14:textId="77777777" w:rsidR="003E20CB" w:rsidRPr="007E0B31" w:rsidRDefault="003E20CB" w:rsidP="003E20CB">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3E20CB" w:rsidRPr="007E0B31" w14:paraId="36D6416B" w14:textId="77777777" w:rsidTr="00AB2570">
        <w:trPr>
          <w:cantSplit/>
        </w:trPr>
        <w:tc>
          <w:tcPr>
            <w:tcW w:w="2884" w:type="dxa"/>
          </w:tcPr>
          <w:p w14:paraId="30EAAF8C" w14:textId="77777777" w:rsidR="003E20CB" w:rsidRPr="007E0B31" w:rsidRDefault="003E20CB" w:rsidP="003E20CB">
            <w:pPr>
              <w:pStyle w:val="Arial11Bold"/>
              <w:rPr>
                <w:rFonts w:cs="Arial"/>
              </w:rPr>
            </w:pPr>
            <w:r w:rsidRPr="007E0B31">
              <w:rPr>
                <w:rFonts w:cs="Arial"/>
              </w:rPr>
              <w:t>Distribution Code</w:t>
            </w:r>
          </w:p>
        </w:tc>
        <w:tc>
          <w:tcPr>
            <w:tcW w:w="6634" w:type="dxa"/>
          </w:tcPr>
          <w:p w14:paraId="365D5D6F" w14:textId="77777777" w:rsidR="003E20CB" w:rsidRPr="007E0B31" w:rsidRDefault="003E20CB" w:rsidP="003E20CB">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3E20CB" w:rsidRPr="007E0B31" w14:paraId="739CB720" w14:textId="77777777" w:rsidTr="00AB2570">
        <w:trPr>
          <w:cantSplit/>
        </w:trPr>
        <w:tc>
          <w:tcPr>
            <w:tcW w:w="2884" w:type="dxa"/>
          </w:tcPr>
          <w:p w14:paraId="527B2AC1" w14:textId="2ADD2868" w:rsidR="003E20CB" w:rsidRPr="007E0B31" w:rsidRDefault="003E20CB" w:rsidP="003E20CB">
            <w:pPr>
              <w:pStyle w:val="Arial11Bold"/>
              <w:rPr>
                <w:rFonts w:cs="Arial"/>
              </w:rPr>
            </w:pPr>
            <w:r w:rsidRPr="001006C1">
              <w:rPr>
                <w:rFonts w:cs="Arial"/>
              </w:rPr>
              <w:t>Distribution Restoration Contract</w:t>
            </w:r>
          </w:p>
        </w:tc>
        <w:tc>
          <w:tcPr>
            <w:tcW w:w="6634" w:type="dxa"/>
          </w:tcPr>
          <w:p w14:paraId="5A24143D" w14:textId="25E90453" w:rsidR="003E20CB" w:rsidRPr="007E0B31" w:rsidRDefault="003E20CB" w:rsidP="003E20CB">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3E20CB" w:rsidRPr="007E0B31" w14:paraId="5BE62B72" w14:textId="77777777" w:rsidTr="00AB2570">
        <w:trPr>
          <w:cantSplit/>
        </w:trPr>
        <w:tc>
          <w:tcPr>
            <w:tcW w:w="2884" w:type="dxa"/>
          </w:tcPr>
          <w:p w14:paraId="1FC85A18" w14:textId="5A69B511" w:rsidR="003E20CB" w:rsidRPr="00A14C19" w:rsidRDefault="003E20CB" w:rsidP="003E20CB">
            <w:pPr>
              <w:pStyle w:val="Arial11Bold"/>
              <w:rPr>
                <w:rFonts w:cs="Arial"/>
              </w:rPr>
            </w:pPr>
            <w:r w:rsidRPr="00A14C19">
              <w:rPr>
                <w:rFonts w:cs="Arial"/>
              </w:rPr>
              <w:t>Distribution Restoration Zone</w:t>
            </w:r>
          </w:p>
        </w:tc>
        <w:tc>
          <w:tcPr>
            <w:tcW w:w="6634" w:type="dxa"/>
          </w:tcPr>
          <w:p w14:paraId="64351CFD" w14:textId="66ADA5F0" w:rsidR="003E20CB" w:rsidRPr="00A14C19" w:rsidRDefault="003E20CB" w:rsidP="003E20CB">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3E20CB" w:rsidRPr="007E0B31" w14:paraId="1BA03D25" w14:textId="77777777" w:rsidTr="00AB2570">
        <w:trPr>
          <w:cantSplit/>
        </w:trPr>
        <w:tc>
          <w:tcPr>
            <w:tcW w:w="2884" w:type="dxa"/>
          </w:tcPr>
          <w:p w14:paraId="64BB3F4E" w14:textId="393AA84F" w:rsidR="003E20CB" w:rsidRPr="007E0B31" w:rsidRDefault="003E20CB" w:rsidP="003E20CB">
            <w:pPr>
              <w:pStyle w:val="Arial11Bold"/>
              <w:rPr>
                <w:rFonts w:cs="Arial"/>
              </w:rPr>
            </w:pPr>
            <w:r w:rsidRPr="001006C1">
              <w:rPr>
                <w:rFonts w:cs="Arial"/>
              </w:rPr>
              <w:lastRenderedPageBreak/>
              <w:t>Distribution Restoration Zone Control System</w:t>
            </w:r>
            <w:r>
              <w:rPr>
                <w:rFonts w:cs="Arial"/>
              </w:rPr>
              <w:t xml:space="preserve"> (DRZCS)</w:t>
            </w:r>
          </w:p>
        </w:tc>
        <w:tc>
          <w:tcPr>
            <w:tcW w:w="6634" w:type="dxa"/>
          </w:tcPr>
          <w:p w14:paraId="7E787111" w14:textId="52046C62" w:rsidR="003E20CB" w:rsidRPr="007E0B31" w:rsidRDefault="003E20CB" w:rsidP="003E20CB">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3E20CB" w:rsidRPr="007E0B31" w14:paraId="3C6D5A41" w14:textId="77777777" w:rsidTr="00AB2570">
        <w:trPr>
          <w:cantSplit/>
        </w:trPr>
        <w:tc>
          <w:tcPr>
            <w:tcW w:w="2884" w:type="dxa"/>
          </w:tcPr>
          <w:p w14:paraId="1172C052" w14:textId="31D75C4B" w:rsidR="003E20CB" w:rsidRPr="007E0B31" w:rsidRDefault="003E20CB" w:rsidP="003E20CB">
            <w:pPr>
              <w:pStyle w:val="Arial11Bold"/>
              <w:rPr>
                <w:rFonts w:cs="Arial"/>
              </w:rPr>
            </w:pPr>
            <w:r w:rsidRPr="001006C1">
              <w:rPr>
                <w:rFonts w:cs="Arial"/>
              </w:rPr>
              <w:t>Distribution Restoration Zone Plan</w:t>
            </w:r>
          </w:p>
        </w:tc>
        <w:tc>
          <w:tcPr>
            <w:tcW w:w="6634" w:type="dxa"/>
          </w:tcPr>
          <w:p w14:paraId="5A150349" w14:textId="3C1172C4" w:rsidR="003E20CB" w:rsidRPr="00616B63" w:rsidRDefault="003E20CB" w:rsidP="003E20CB">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3E20CB" w:rsidRPr="00616B63" w:rsidRDefault="003E20CB" w:rsidP="003E20CB">
            <w:pPr>
              <w:pStyle w:val="Default"/>
              <w:jc w:val="both"/>
              <w:rPr>
                <w:sz w:val="20"/>
                <w:szCs w:val="20"/>
              </w:rPr>
            </w:pPr>
          </w:p>
          <w:p w14:paraId="7A48C91A" w14:textId="11F8115E" w:rsidR="003E20CB" w:rsidRPr="00616B63" w:rsidRDefault="003E20CB" w:rsidP="003E20CB">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3E20CB" w:rsidRPr="007E0B31" w14:paraId="231BBB49" w14:textId="77777777" w:rsidTr="00AB2570">
        <w:trPr>
          <w:cantSplit/>
        </w:trPr>
        <w:tc>
          <w:tcPr>
            <w:tcW w:w="2884" w:type="dxa"/>
          </w:tcPr>
          <w:p w14:paraId="54987465" w14:textId="77777777" w:rsidR="003E20CB" w:rsidRPr="007E0B31" w:rsidRDefault="003E20CB" w:rsidP="003E20CB">
            <w:pPr>
              <w:pStyle w:val="Arial11Bold"/>
              <w:rPr>
                <w:rFonts w:cs="Arial"/>
              </w:rPr>
            </w:pPr>
            <w:r w:rsidRPr="007E0B31">
              <w:rPr>
                <w:rFonts w:cs="Arial"/>
              </w:rPr>
              <w:t>Droop</w:t>
            </w:r>
          </w:p>
        </w:tc>
        <w:tc>
          <w:tcPr>
            <w:tcW w:w="6634" w:type="dxa"/>
          </w:tcPr>
          <w:p w14:paraId="77B62E50" w14:textId="1781255D" w:rsidR="003E20CB" w:rsidRPr="007E0B31" w:rsidRDefault="003E20CB" w:rsidP="003E20CB">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3E20CB" w:rsidRPr="007E0B31" w14:paraId="5843358E" w14:textId="77777777" w:rsidTr="00AB2570">
        <w:trPr>
          <w:cantSplit/>
        </w:trPr>
        <w:tc>
          <w:tcPr>
            <w:tcW w:w="2884" w:type="dxa"/>
          </w:tcPr>
          <w:p w14:paraId="79EC9BAF" w14:textId="77777777" w:rsidR="003E20CB" w:rsidRPr="007E0B31" w:rsidRDefault="003E20CB" w:rsidP="003E20CB">
            <w:pPr>
              <w:pStyle w:val="Arial11Bold"/>
              <w:rPr>
                <w:rFonts w:cs="Arial"/>
              </w:rPr>
            </w:pPr>
            <w:r w:rsidRPr="007E0B31">
              <w:rPr>
                <w:rFonts w:cs="Arial"/>
              </w:rPr>
              <w:t>Dynamic Parameters</w:t>
            </w:r>
          </w:p>
        </w:tc>
        <w:tc>
          <w:tcPr>
            <w:tcW w:w="6634" w:type="dxa"/>
          </w:tcPr>
          <w:p w14:paraId="051D8350" w14:textId="77777777" w:rsidR="003E20CB" w:rsidRPr="007E0B31" w:rsidRDefault="003E20CB" w:rsidP="003E20CB">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3E20CB" w:rsidRPr="000A5CCC" w14:paraId="02BA8D47" w14:textId="77777777" w:rsidTr="00AB2570">
        <w:trPr>
          <w:cantSplit/>
        </w:trPr>
        <w:tc>
          <w:tcPr>
            <w:tcW w:w="2884" w:type="dxa"/>
          </w:tcPr>
          <w:p w14:paraId="279AEE49" w14:textId="5DD21B3F" w:rsidR="003E20CB" w:rsidRPr="000A5CCC" w:rsidRDefault="003E20CB" w:rsidP="003E20CB">
            <w:pPr>
              <w:pStyle w:val="Arial11Bold"/>
              <w:rPr>
                <w:rFonts w:cs="Arial"/>
              </w:rPr>
            </w:pPr>
            <w:r w:rsidRPr="002510FF">
              <w:rPr>
                <w:rFonts w:cs="Arial"/>
              </w:rPr>
              <w:t>Dynamic Reactive Compensation Equipment</w:t>
            </w:r>
          </w:p>
        </w:tc>
        <w:tc>
          <w:tcPr>
            <w:tcW w:w="6634" w:type="dxa"/>
          </w:tcPr>
          <w:p w14:paraId="7DB42348" w14:textId="606C1E72" w:rsidR="003E20CB" w:rsidRPr="000A5CCC" w:rsidRDefault="003E20CB" w:rsidP="003E20CB">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3E20CB" w:rsidRPr="000B675D" w14:paraId="4B2A5C83" w14:textId="77777777" w:rsidTr="00AB2570">
        <w:trPr>
          <w:cantSplit/>
        </w:trPr>
        <w:tc>
          <w:tcPr>
            <w:tcW w:w="2884" w:type="dxa"/>
          </w:tcPr>
          <w:p w14:paraId="13C94F80" w14:textId="77777777" w:rsidR="003E20CB" w:rsidRPr="000B675D" w:rsidRDefault="003E20CB" w:rsidP="003E20CB">
            <w:pPr>
              <w:pStyle w:val="Arial11Bold"/>
              <w:rPr>
                <w:rFonts w:cs="Arial"/>
              </w:rPr>
            </w:pPr>
            <w:r w:rsidRPr="000B675D">
              <w:rPr>
                <w:rFonts w:cs="Arial"/>
              </w:rPr>
              <w:t>E&amp;W Offshore Transmission System</w:t>
            </w:r>
          </w:p>
        </w:tc>
        <w:tc>
          <w:tcPr>
            <w:tcW w:w="6634" w:type="dxa"/>
          </w:tcPr>
          <w:p w14:paraId="2CFB9907" w14:textId="77777777" w:rsidR="003E20CB" w:rsidRPr="000B675D" w:rsidRDefault="003E20CB" w:rsidP="003E20CB">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3E20CB" w:rsidRPr="0079139F" w14:paraId="29063031" w14:textId="77777777" w:rsidTr="00AB2570">
        <w:trPr>
          <w:cantSplit/>
        </w:trPr>
        <w:tc>
          <w:tcPr>
            <w:tcW w:w="2884" w:type="dxa"/>
          </w:tcPr>
          <w:p w14:paraId="25CE097E" w14:textId="3FA3BD6F" w:rsidR="003E20CB" w:rsidRPr="0079139F" w:rsidRDefault="003E20CB" w:rsidP="003E20CB">
            <w:pPr>
              <w:pStyle w:val="Arial11Bold"/>
              <w:rPr>
                <w:rFonts w:cs="Arial"/>
              </w:rPr>
            </w:pPr>
            <w:r w:rsidRPr="0079139F">
              <w:rPr>
                <w:rFonts w:cs="Arial"/>
              </w:rPr>
              <w:t>E&amp;W Offshore Transmission Licensee</w:t>
            </w:r>
          </w:p>
        </w:tc>
        <w:tc>
          <w:tcPr>
            <w:tcW w:w="6634" w:type="dxa"/>
          </w:tcPr>
          <w:p w14:paraId="6C4EE077" w14:textId="07A71FD9" w:rsidR="003E20CB" w:rsidRPr="0079139F" w:rsidRDefault="003E20CB" w:rsidP="003E20CB">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3E20CB" w:rsidRPr="007E0B31" w14:paraId="16715855" w14:textId="77777777" w:rsidTr="00AB2570">
        <w:trPr>
          <w:cantSplit/>
        </w:trPr>
        <w:tc>
          <w:tcPr>
            <w:tcW w:w="2884" w:type="dxa"/>
          </w:tcPr>
          <w:p w14:paraId="491CEE12" w14:textId="278765B2" w:rsidR="003E20CB" w:rsidRPr="007E0B31" w:rsidRDefault="003E20CB" w:rsidP="003E20CB">
            <w:pPr>
              <w:pStyle w:val="Arial11Bold"/>
              <w:rPr>
                <w:rFonts w:cs="Arial"/>
              </w:rPr>
            </w:pPr>
            <w:r w:rsidRPr="007E0B31">
              <w:rPr>
                <w:rFonts w:cs="Arial"/>
              </w:rPr>
              <w:t>E&amp;W Transmission System</w:t>
            </w:r>
          </w:p>
        </w:tc>
        <w:tc>
          <w:tcPr>
            <w:tcW w:w="6634" w:type="dxa"/>
          </w:tcPr>
          <w:p w14:paraId="75E612EF" w14:textId="1055308A" w:rsidR="003E20CB" w:rsidRPr="007E0B31" w:rsidRDefault="003E20CB" w:rsidP="003E20CB">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3E20CB" w:rsidRPr="007E0B31" w14:paraId="27D19D54" w14:textId="77777777" w:rsidTr="00AB2570">
        <w:trPr>
          <w:cantSplit/>
        </w:trPr>
        <w:tc>
          <w:tcPr>
            <w:tcW w:w="2884" w:type="dxa"/>
          </w:tcPr>
          <w:p w14:paraId="155671F3" w14:textId="77777777" w:rsidR="003E20CB" w:rsidRPr="007E0B31" w:rsidRDefault="003E20CB" w:rsidP="003E20CB">
            <w:pPr>
              <w:pStyle w:val="Arial11Bold"/>
              <w:rPr>
                <w:rFonts w:cs="Arial"/>
              </w:rPr>
            </w:pPr>
            <w:r w:rsidRPr="007E0B31">
              <w:rPr>
                <w:rFonts w:cs="Arial"/>
              </w:rPr>
              <w:t>E&amp;W User</w:t>
            </w:r>
          </w:p>
        </w:tc>
        <w:tc>
          <w:tcPr>
            <w:tcW w:w="6634" w:type="dxa"/>
          </w:tcPr>
          <w:p w14:paraId="305E2C2E" w14:textId="77777777" w:rsidR="003E20CB" w:rsidRPr="007E0B31" w:rsidRDefault="003E20CB" w:rsidP="003E20CB">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3E20CB" w:rsidRPr="007E0B31" w14:paraId="4EF8D946" w14:textId="77777777" w:rsidTr="00AB2570">
        <w:trPr>
          <w:cantSplit/>
        </w:trPr>
        <w:tc>
          <w:tcPr>
            <w:tcW w:w="2884" w:type="dxa"/>
          </w:tcPr>
          <w:p w14:paraId="2F8D7755" w14:textId="77777777" w:rsidR="003E20CB" w:rsidRPr="007E0B31" w:rsidRDefault="003E20CB" w:rsidP="003E20CB">
            <w:pPr>
              <w:pStyle w:val="Arial11Bold"/>
              <w:rPr>
                <w:rFonts w:cs="Arial"/>
              </w:rPr>
            </w:pPr>
            <w:r w:rsidRPr="007E0B31">
              <w:rPr>
                <w:rFonts w:cs="Arial"/>
              </w:rPr>
              <w:t>Earth Fault Factor</w:t>
            </w:r>
          </w:p>
        </w:tc>
        <w:tc>
          <w:tcPr>
            <w:tcW w:w="6634" w:type="dxa"/>
          </w:tcPr>
          <w:p w14:paraId="6127CD38" w14:textId="77777777" w:rsidR="003E20CB" w:rsidRPr="007E0B31" w:rsidRDefault="003E20CB" w:rsidP="003E20CB">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3E20CB" w:rsidRPr="007E0B31" w14:paraId="3ED6F9F3" w14:textId="77777777" w:rsidTr="00AB2570">
        <w:trPr>
          <w:cantSplit/>
        </w:trPr>
        <w:tc>
          <w:tcPr>
            <w:tcW w:w="2884" w:type="dxa"/>
          </w:tcPr>
          <w:p w14:paraId="3BB43CE7" w14:textId="77777777" w:rsidR="003E20CB" w:rsidRPr="007E0B31" w:rsidRDefault="003E20CB" w:rsidP="003E20CB">
            <w:pPr>
              <w:pStyle w:val="Arial11Bold"/>
              <w:rPr>
                <w:rFonts w:cs="Arial"/>
              </w:rPr>
            </w:pPr>
            <w:r w:rsidRPr="007E0B31">
              <w:rPr>
                <w:rFonts w:cs="Arial"/>
              </w:rPr>
              <w:lastRenderedPageBreak/>
              <w:t>Earthing</w:t>
            </w:r>
          </w:p>
        </w:tc>
        <w:tc>
          <w:tcPr>
            <w:tcW w:w="6634" w:type="dxa"/>
          </w:tcPr>
          <w:p w14:paraId="0C914808" w14:textId="77777777" w:rsidR="003E20CB" w:rsidRPr="007E0B31" w:rsidRDefault="003E20CB" w:rsidP="003E20CB">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3E20CB" w:rsidRPr="007E0B31" w:rsidRDefault="003E20CB" w:rsidP="003E20CB">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3E20CB" w:rsidRPr="007E0B31" w:rsidRDefault="003E20CB" w:rsidP="003E20CB">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3E20CB" w:rsidRPr="007E0B31" w14:paraId="20790EFF" w14:textId="77777777" w:rsidTr="00AB2570">
        <w:trPr>
          <w:cantSplit/>
        </w:trPr>
        <w:tc>
          <w:tcPr>
            <w:tcW w:w="2884" w:type="dxa"/>
          </w:tcPr>
          <w:p w14:paraId="583FA21D" w14:textId="77777777" w:rsidR="003E20CB" w:rsidRPr="007E0B31" w:rsidRDefault="003E20CB" w:rsidP="003E20CB">
            <w:pPr>
              <w:pStyle w:val="Arial11Bold"/>
              <w:rPr>
                <w:rFonts w:cs="Arial"/>
              </w:rPr>
            </w:pPr>
            <w:r w:rsidRPr="007E0B31">
              <w:rPr>
                <w:rFonts w:cs="Arial"/>
              </w:rPr>
              <w:t>Earthing Device</w:t>
            </w:r>
          </w:p>
        </w:tc>
        <w:tc>
          <w:tcPr>
            <w:tcW w:w="6634" w:type="dxa"/>
          </w:tcPr>
          <w:p w14:paraId="1C3B0D47" w14:textId="77777777" w:rsidR="003E20CB" w:rsidRPr="007E0B31" w:rsidRDefault="003E20CB" w:rsidP="003E20CB">
            <w:pPr>
              <w:pStyle w:val="TableArial11"/>
              <w:rPr>
                <w:rFonts w:cs="Arial"/>
              </w:rPr>
            </w:pPr>
            <w:r w:rsidRPr="007E0B31">
              <w:rPr>
                <w:rFonts w:cs="Arial"/>
              </w:rPr>
              <w:t>A means of providing a connection between a conductor and earth being of adequate strength and capability.</w:t>
            </w:r>
          </w:p>
        </w:tc>
      </w:tr>
      <w:tr w:rsidR="003E20CB" w:rsidRPr="007E0B31" w14:paraId="6FE62627" w14:textId="77777777" w:rsidTr="00AB2570">
        <w:trPr>
          <w:cantSplit/>
        </w:trPr>
        <w:tc>
          <w:tcPr>
            <w:tcW w:w="2884" w:type="dxa"/>
          </w:tcPr>
          <w:p w14:paraId="5F411AEF" w14:textId="77777777" w:rsidR="003E20CB" w:rsidRPr="007E0B31" w:rsidRDefault="003E20CB" w:rsidP="003E20CB">
            <w:pPr>
              <w:pStyle w:val="Arial11Bold"/>
              <w:rPr>
                <w:rFonts w:cs="Arial"/>
              </w:rPr>
            </w:pPr>
            <w:r w:rsidRPr="007E0B31">
              <w:rPr>
                <w:rFonts w:cs="Arial"/>
              </w:rPr>
              <w:t>Elected Panel Members</w:t>
            </w:r>
          </w:p>
        </w:tc>
        <w:tc>
          <w:tcPr>
            <w:tcW w:w="6634" w:type="dxa"/>
          </w:tcPr>
          <w:p w14:paraId="5FB33BE8" w14:textId="77777777" w:rsidR="003E20CB" w:rsidRPr="007E0B31" w:rsidRDefault="003E20CB" w:rsidP="003E20CB">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3E20CB" w:rsidRPr="007E0B31" w:rsidRDefault="003E20CB" w:rsidP="003E20CB">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3E20CB" w:rsidRPr="007E0B31" w:rsidRDefault="003E20CB" w:rsidP="003E20CB">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3E20CB" w:rsidRPr="007E0B31" w:rsidRDefault="003E20CB" w:rsidP="003E20CB">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3E20CB" w:rsidRPr="007E0B31" w:rsidRDefault="003E20CB" w:rsidP="003E20CB">
            <w:pPr>
              <w:pStyle w:val="TableArial11"/>
              <w:rPr>
                <w:rFonts w:cs="Arial"/>
              </w:rPr>
            </w:pPr>
            <w:r w:rsidRPr="007E0B31">
              <w:rPr>
                <w:rFonts w:cs="Arial"/>
              </w:rPr>
              <w:t xml:space="preserve">(d) the representatives of the </w:t>
            </w:r>
            <w:r w:rsidRPr="007E0B31">
              <w:rPr>
                <w:rFonts w:cs="Arial"/>
                <w:b/>
              </w:rPr>
              <w:t>Generators</w:t>
            </w:r>
          </w:p>
        </w:tc>
      </w:tr>
      <w:tr w:rsidR="003E20CB" w:rsidRPr="007E0B31" w14:paraId="79615CAE" w14:textId="77777777" w:rsidTr="00AB2570">
        <w:trPr>
          <w:cantSplit/>
        </w:trPr>
        <w:tc>
          <w:tcPr>
            <w:tcW w:w="2884" w:type="dxa"/>
          </w:tcPr>
          <w:p w14:paraId="6B5295BC" w14:textId="77777777" w:rsidR="003E20CB" w:rsidRPr="007E0B31" w:rsidRDefault="003E20CB" w:rsidP="003E20CB">
            <w:pPr>
              <w:pStyle w:val="Arial11Bold"/>
              <w:rPr>
                <w:rFonts w:cs="Arial"/>
              </w:rPr>
            </w:pPr>
            <w:r w:rsidRPr="007E0B31">
              <w:rPr>
                <w:rFonts w:cs="Arial"/>
              </w:rPr>
              <w:t>Electrical Standard</w:t>
            </w:r>
          </w:p>
        </w:tc>
        <w:tc>
          <w:tcPr>
            <w:tcW w:w="6634" w:type="dxa"/>
          </w:tcPr>
          <w:p w14:paraId="5A4738F8" w14:textId="77777777" w:rsidR="003E20CB" w:rsidRPr="007E0B31" w:rsidRDefault="003E20CB" w:rsidP="003E20CB">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3E20CB" w:rsidRPr="007E0B31" w14:paraId="77FD0811" w14:textId="77777777" w:rsidTr="00AB2570">
        <w:trPr>
          <w:cantSplit/>
        </w:trPr>
        <w:tc>
          <w:tcPr>
            <w:tcW w:w="2884" w:type="dxa"/>
          </w:tcPr>
          <w:p w14:paraId="7CF40496" w14:textId="51F2F0DA" w:rsidR="003E20CB" w:rsidRPr="00F6331A" w:rsidRDefault="003E20CB" w:rsidP="003E20CB">
            <w:pPr>
              <w:pStyle w:val="Arial11Bold"/>
              <w:rPr>
                <w:rFonts w:cs="Arial"/>
              </w:rPr>
            </w:pPr>
            <w:r w:rsidRPr="00F6331A">
              <w:rPr>
                <w:lang w:val="en-US"/>
              </w:rPr>
              <w:t>Electricity Balancing Regulation</w:t>
            </w:r>
          </w:p>
        </w:tc>
        <w:tc>
          <w:tcPr>
            <w:tcW w:w="6634" w:type="dxa"/>
          </w:tcPr>
          <w:p w14:paraId="3860E34E" w14:textId="35D52113" w:rsidR="003E20CB" w:rsidRPr="00F6331A" w:rsidRDefault="003E20CB" w:rsidP="003E20CB">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3E20CB" w:rsidRPr="007E0B31" w14:paraId="5FDEE14B" w14:textId="77777777" w:rsidTr="00AB2570">
        <w:trPr>
          <w:cantSplit/>
        </w:trPr>
        <w:tc>
          <w:tcPr>
            <w:tcW w:w="2884" w:type="dxa"/>
          </w:tcPr>
          <w:p w14:paraId="272D7034" w14:textId="77777777" w:rsidR="003E20CB" w:rsidRPr="007E0B31" w:rsidRDefault="003E20CB" w:rsidP="003E20CB">
            <w:pPr>
              <w:pStyle w:val="Arial11Bold"/>
              <w:rPr>
                <w:rFonts w:cs="Arial"/>
              </w:rPr>
            </w:pPr>
            <w:r w:rsidRPr="007E0B31">
              <w:rPr>
                <w:rFonts w:cs="Arial"/>
              </w:rPr>
              <w:t>Electricity Council</w:t>
            </w:r>
          </w:p>
        </w:tc>
        <w:tc>
          <w:tcPr>
            <w:tcW w:w="6634" w:type="dxa"/>
          </w:tcPr>
          <w:p w14:paraId="15365170" w14:textId="77777777" w:rsidR="003E20CB" w:rsidRPr="007E0B31" w:rsidRDefault="003E20CB" w:rsidP="003E20CB">
            <w:pPr>
              <w:pStyle w:val="TableArial11"/>
              <w:rPr>
                <w:rFonts w:cs="Arial"/>
              </w:rPr>
            </w:pPr>
            <w:r w:rsidRPr="007E0B31">
              <w:rPr>
                <w:rFonts w:cs="Arial"/>
              </w:rPr>
              <w:t>That body set up under the Electricity Act, 1957.</w:t>
            </w:r>
          </w:p>
        </w:tc>
      </w:tr>
      <w:tr w:rsidR="003E20CB" w:rsidRPr="007E0B31" w14:paraId="2701B422" w14:textId="77777777" w:rsidTr="00AB2570">
        <w:trPr>
          <w:cantSplit/>
        </w:trPr>
        <w:tc>
          <w:tcPr>
            <w:tcW w:w="2884" w:type="dxa"/>
          </w:tcPr>
          <w:p w14:paraId="0475EF83" w14:textId="77777777" w:rsidR="003E20CB" w:rsidRPr="007E0B31" w:rsidRDefault="003E20CB" w:rsidP="003E20CB">
            <w:pPr>
              <w:pStyle w:val="Arial11Bold"/>
              <w:rPr>
                <w:rFonts w:cs="Arial"/>
              </w:rPr>
            </w:pPr>
            <w:r w:rsidRPr="007E0B31">
              <w:rPr>
                <w:rFonts w:cs="Arial"/>
              </w:rPr>
              <w:t>Electricity Distribution Licence</w:t>
            </w:r>
          </w:p>
        </w:tc>
        <w:tc>
          <w:tcPr>
            <w:tcW w:w="6634" w:type="dxa"/>
          </w:tcPr>
          <w:p w14:paraId="3B723255" w14:textId="77777777" w:rsidR="003E20CB" w:rsidRPr="007E0B31" w:rsidRDefault="003E20CB" w:rsidP="003E20CB">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3E20CB" w:rsidRPr="007E0B31" w14:paraId="45591D21" w14:textId="77777777" w:rsidTr="00AB2570">
        <w:trPr>
          <w:cantSplit/>
        </w:trPr>
        <w:tc>
          <w:tcPr>
            <w:tcW w:w="2884" w:type="dxa"/>
          </w:tcPr>
          <w:p w14:paraId="07683A3F" w14:textId="77777777" w:rsidR="003E20CB" w:rsidRPr="007E0B31" w:rsidRDefault="003E20CB" w:rsidP="003E20CB">
            <w:pPr>
              <w:pStyle w:val="Arial11Bold"/>
              <w:rPr>
                <w:rFonts w:cs="Arial"/>
              </w:rPr>
            </w:pPr>
            <w:r w:rsidRPr="007E0B31">
              <w:rPr>
                <w:rFonts w:cs="Arial"/>
              </w:rPr>
              <w:t>Electricity Regulation</w:t>
            </w:r>
          </w:p>
        </w:tc>
        <w:tc>
          <w:tcPr>
            <w:tcW w:w="6634" w:type="dxa"/>
          </w:tcPr>
          <w:p w14:paraId="448F37B6" w14:textId="031B6CA2" w:rsidR="003E20CB" w:rsidRPr="007E0B31" w:rsidRDefault="003E20CB" w:rsidP="003E20CB">
            <w:pPr>
              <w:pStyle w:val="TableArial11"/>
              <w:rPr>
                <w:rFonts w:cs="Arial"/>
              </w:rPr>
            </w:pPr>
            <w:r w:rsidRPr="38E6A229">
              <w:rPr>
                <w:rFonts w:cs="Arial"/>
              </w:rPr>
              <w:t xml:space="preserve">As defined in </w:t>
            </w:r>
            <w:proofErr w:type="gramStart"/>
            <w:r w:rsidRPr="38E6A229">
              <w:rPr>
                <w:rFonts w:cs="Arial"/>
              </w:rPr>
              <w:t xml:space="preserve">the </w:t>
            </w:r>
            <w:r w:rsidRPr="38E6A229">
              <w:rPr>
                <w:rFonts w:cs="Arial"/>
                <w:b/>
                <w:bCs/>
              </w:rPr>
              <w:t xml:space="preserve"> ESO</w:t>
            </w:r>
            <w:proofErr w:type="gramEnd"/>
            <w:r w:rsidRPr="38E6A229">
              <w:rPr>
                <w:rFonts w:cs="Arial"/>
                <w:b/>
                <w:bCs/>
              </w:rPr>
              <w:t xml:space="preserve"> Licence.</w:t>
            </w:r>
          </w:p>
        </w:tc>
      </w:tr>
      <w:tr w:rsidR="003E20CB" w:rsidRPr="007E0B31" w14:paraId="3F1D3736" w14:textId="77777777" w:rsidTr="00AB2570">
        <w:trPr>
          <w:cantSplit/>
        </w:trPr>
        <w:tc>
          <w:tcPr>
            <w:tcW w:w="2884" w:type="dxa"/>
          </w:tcPr>
          <w:p w14:paraId="487F65CC" w14:textId="786CD569" w:rsidR="003E20CB" w:rsidRPr="007E0B31" w:rsidRDefault="003E20CB" w:rsidP="003E20CB">
            <w:pPr>
              <w:pStyle w:val="Arial11Bold"/>
              <w:rPr>
                <w:rFonts w:cs="Arial"/>
              </w:rPr>
            </w:pPr>
            <w:r w:rsidRPr="00DB341C">
              <w:rPr>
                <w:rFonts w:cs="Arial"/>
              </w:rPr>
              <w:t>Electricity Storage</w:t>
            </w:r>
          </w:p>
        </w:tc>
        <w:tc>
          <w:tcPr>
            <w:tcW w:w="6634" w:type="dxa"/>
          </w:tcPr>
          <w:p w14:paraId="5A71141B" w14:textId="7EEFC93F" w:rsidR="003E20CB" w:rsidRPr="007E0B31" w:rsidRDefault="003E20CB" w:rsidP="003E20CB">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3E20CB" w:rsidRPr="007E0B31" w14:paraId="71C453A5" w14:textId="77777777" w:rsidTr="00AB2570">
        <w:trPr>
          <w:cantSplit/>
        </w:trPr>
        <w:tc>
          <w:tcPr>
            <w:tcW w:w="2884" w:type="dxa"/>
          </w:tcPr>
          <w:p w14:paraId="0C20A181" w14:textId="2AAAF4F0" w:rsidR="003E20CB" w:rsidRPr="007E0B31" w:rsidRDefault="003E20CB" w:rsidP="003E20CB">
            <w:pPr>
              <w:pStyle w:val="Arial11Bold"/>
              <w:rPr>
                <w:rFonts w:cs="Arial"/>
              </w:rPr>
            </w:pPr>
            <w:r w:rsidRPr="00DB341C">
              <w:rPr>
                <w:rFonts w:cs="Arial"/>
              </w:rPr>
              <w:t>Electricity Storage Module</w:t>
            </w:r>
          </w:p>
        </w:tc>
        <w:tc>
          <w:tcPr>
            <w:tcW w:w="6634" w:type="dxa"/>
          </w:tcPr>
          <w:p w14:paraId="5AE08111" w14:textId="5EABFFFC" w:rsidR="003E20CB" w:rsidRPr="007E0B31" w:rsidRDefault="003E20CB" w:rsidP="003E20CB">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3E20CB" w14:paraId="54F3B6E6" w14:textId="77777777" w:rsidTr="00AB2570">
        <w:trPr>
          <w:cantSplit/>
        </w:trPr>
        <w:tc>
          <w:tcPr>
            <w:tcW w:w="2884" w:type="dxa"/>
          </w:tcPr>
          <w:p w14:paraId="67ACC8AD" w14:textId="116BD586" w:rsidR="003E20CB" w:rsidRDefault="003E20CB" w:rsidP="003E20CB">
            <w:pPr>
              <w:pStyle w:val="Arial11Bold"/>
              <w:rPr>
                <w:rFonts w:cs="Arial"/>
              </w:rPr>
            </w:pPr>
            <w:r w:rsidRPr="024814CE">
              <w:rPr>
                <w:rFonts w:cs="Arial"/>
              </w:rPr>
              <w:t>Electricity Storage Unit</w:t>
            </w:r>
          </w:p>
        </w:tc>
        <w:tc>
          <w:tcPr>
            <w:tcW w:w="6634" w:type="dxa"/>
          </w:tcPr>
          <w:p w14:paraId="0D3DC444" w14:textId="11F529A9" w:rsidR="003E20CB" w:rsidRPr="00207464" w:rsidRDefault="003E20CB" w:rsidP="003E20CB">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3E20CB" w:rsidRPr="007E0B31" w14:paraId="618E4044" w14:textId="77777777" w:rsidTr="00AB2570">
        <w:trPr>
          <w:cantSplit/>
        </w:trPr>
        <w:tc>
          <w:tcPr>
            <w:tcW w:w="2884" w:type="dxa"/>
          </w:tcPr>
          <w:p w14:paraId="06BF56EE" w14:textId="77777777" w:rsidR="003E20CB" w:rsidRPr="007E0B31" w:rsidRDefault="003E20CB" w:rsidP="003E20CB">
            <w:pPr>
              <w:pStyle w:val="Arial11Bold"/>
              <w:rPr>
                <w:rFonts w:cs="Arial"/>
              </w:rPr>
            </w:pPr>
            <w:r w:rsidRPr="007E0B31">
              <w:rPr>
                <w:rFonts w:cs="Arial"/>
              </w:rPr>
              <w:lastRenderedPageBreak/>
              <w:t>Electricity Supply Industry Arbitration Association</w:t>
            </w:r>
          </w:p>
        </w:tc>
        <w:tc>
          <w:tcPr>
            <w:tcW w:w="6634" w:type="dxa"/>
          </w:tcPr>
          <w:p w14:paraId="75769710" w14:textId="77777777" w:rsidR="003E20CB" w:rsidRPr="007E0B31" w:rsidRDefault="003E20CB" w:rsidP="003E20CB">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3E20CB" w:rsidRPr="007E0B31" w14:paraId="7456E88A" w14:textId="77777777" w:rsidTr="00AB2570">
        <w:trPr>
          <w:cantSplit/>
        </w:trPr>
        <w:tc>
          <w:tcPr>
            <w:tcW w:w="2884" w:type="dxa"/>
          </w:tcPr>
          <w:p w14:paraId="2944497F" w14:textId="77777777" w:rsidR="003E20CB" w:rsidRPr="007E0B31" w:rsidRDefault="003E20CB" w:rsidP="003E20CB">
            <w:pPr>
              <w:pStyle w:val="Arial11Bold"/>
              <w:rPr>
                <w:rFonts w:cs="Arial"/>
              </w:rPr>
            </w:pPr>
            <w:r w:rsidRPr="007E0B31">
              <w:rPr>
                <w:rFonts w:cs="Arial"/>
              </w:rPr>
              <w:t>Electricity Supply Licence</w:t>
            </w:r>
          </w:p>
        </w:tc>
        <w:tc>
          <w:tcPr>
            <w:tcW w:w="6634" w:type="dxa"/>
          </w:tcPr>
          <w:p w14:paraId="3BC449FB" w14:textId="77777777" w:rsidR="003E20CB" w:rsidRPr="007E0B31" w:rsidRDefault="003E20CB" w:rsidP="003E20CB">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3E20CB" w14:paraId="6BCE5401" w14:textId="77777777" w:rsidTr="00AB2570">
        <w:trPr>
          <w:cantSplit/>
          <w:trHeight w:val="300"/>
        </w:trPr>
        <w:tc>
          <w:tcPr>
            <w:tcW w:w="2884" w:type="dxa"/>
          </w:tcPr>
          <w:p w14:paraId="39685164" w14:textId="34E43844" w:rsidR="003E20CB" w:rsidRDefault="003E20CB" w:rsidP="003E20CB">
            <w:pPr>
              <w:pStyle w:val="Arial11Bold"/>
              <w:rPr>
                <w:rFonts w:cs="Arial"/>
              </w:rPr>
            </w:pPr>
            <w:r w:rsidRPr="38E6A229">
              <w:rPr>
                <w:rFonts w:cs="Arial"/>
              </w:rPr>
              <w:t>Electricity System Operator Licence or ESO Licence</w:t>
            </w:r>
          </w:p>
        </w:tc>
        <w:tc>
          <w:tcPr>
            <w:tcW w:w="6634" w:type="dxa"/>
          </w:tcPr>
          <w:p w14:paraId="2FA7907A" w14:textId="5C0D4FEF" w:rsidR="003E20CB" w:rsidRDefault="003E20CB" w:rsidP="003E20CB">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3E20CB" w:rsidRPr="007E0B31" w14:paraId="2AA8471F" w14:textId="77777777" w:rsidTr="00AB2570">
        <w:trPr>
          <w:cantSplit/>
        </w:trPr>
        <w:tc>
          <w:tcPr>
            <w:tcW w:w="2884" w:type="dxa"/>
          </w:tcPr>
          <w:p w14:paraId="3F9A68DC" w14:textId="70EA4980" w:rsidR="003E20CB" w:rsidRPr="007E0B31" w:rsidRDefault="003E20CB" w:rsidP="003E20CB">
            <w:pPr>
              <w:pStyle w:val="Arial11Bold"/>
              <w:rPr>
                <w:rFonts w:cs="Arial"/>
              </w:rPr>
            </w:pPr>
            <w:r>
              <w:rPr>
                <w:rFonts w:cs="Arial"/>
              </w:rPr>
              <w:t>Electricity System Restoration Standard</w:t>
            </w:r>
          </w:p>
        </w:tc>
        <w:tc>
          <w:tcPr>
            <w:tcW w:w="6634" w:type="dxa"/>
          </w:tcPr>
          <w:p w14:paraId="21B5A17B" w14:textId="413F3DCB" w:rsidR="003E20CB" w:rsidRPr="007E0B31" w:rsidRDefault="003E20CB" w:rsidP="003E20CB">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3E20CB" w14:paraId="3D099364" w14:textId="77777777" w:rsidTr="00AB2570">
        <w:trPr>
          <w:cantSplit/>
          <w:trHeight w:val="300"/>
        </w:trPr>
        <w:tc>
          <w:tcPr>
            <w:tcW w:w="2884" w:type="dxa"/>
          </w:tcPr>
          <w:p w14:paraId="0EF67118" w14:textId="601C9E4C" w:rsidR="003E20CB" w:rsidRDefault="003E20CB" w:rsidP="003E20CB">
            <w:pPr>
              <w:pStyle w:val="Arial11Bold"/>
              <w:rPr>
                <w:rFonts w:cs="Arial"/>
              </w:rPr>
            </w:pPr>
            <w:r w:rsidRPr="38E6A229">
              <w:rPr>
                <w:rFonts w:cs="Arial"/>
              </w:rPr>
              <w:t>Electricity Ten Year Statement</w:t>
            </w:r>
          </w:p>
        </w:tc>
        <w:tc>
          <w:tcPr>
            <w:tcW w:w="6634" w:type="dxa"/>
          </w:tcPr>
          <w:p w14:paraId="5FC5FE4E" w14:textId="51DEFCB3" w:rsidR="003E20CB" w:rsidRDefault="003E20CB" w:rsidP="003E20CB">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3E20CB" w:rsidRPr="007E0B31" w14:paraId="383B22BD" w14:textId="77777777" w:rsidTr="00AB2570">
        <w:trPr>
          <w:cantSplit/>
        </w:trPr>
        <w:tc>
          <w:tcPr>
            <w:tcW w:w="2884" w:type="dxa"/>
          </w:tcPr>
          <w:p w14:paraId="4523E57A" w14:textId="77777777" w:rsidR="003E20CB" w:rsidRPr="007E0B31" w:rsidRDefault="003E20CB" w:rsidP="003E20CB">
            <w:pPr>
              <w:pStyle w:val="Arial11Bold"/>
              <w:rPr>
                <w:rFonts w:cs="Arial"/>
              </w:rPr>
            </w:pPr>
            <w:r w:rsidRPr="007E0B31">
              <w:rPr>
                <w:rFonts w:cs="Arial"/>
              </w:rPr>
              <w:t>Electromagnetic Compatibility Level</w:t>
            </w:r>
          </w:p>
        </w:tc>
        <w:tc>
          <w:tcPr>
            <w:tcW w:w="6634" w:type="dxa"/>
          </w:tcPr>
          <w:p w14:paraId="0D27502A" w14:textId="4D35DCA2" w:rsidR="003E20CB" w:rsidRPr="007E0B31" w:rsidRDefault="003E20CB" w:rsidP="003E20CB">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3E20CB" w:rsidRPr="00045E74" w14:paraId="7C353F29" w14:textId="77777777" w:rsidTr="00AB2570">
        <w:trPr>
          <w:cantSplit/>
        </w:trPr>
        <w:tc>
          <w:tcPr>
            <w:tcW w:w="2884" w:type="dxa"/>
          </w:tcPr>
          <w:p w14:paraId="20946F4B" w14:textId="4E1A3AC5" w:rsidR="003E20CB" w:rsidRPr="00045E74" w:rsidRDefault="003E20CB" w:rsidP="003E20CB">
            <w:pPr>
              <w:pStyle w:val="Arial11Bold"/>
              <w:rPr>
                <w:rFonts w:cs="Arial"/>
              </w:rPr>
            </w:pPr>
            <w:r w:rsidRPr="002510FF">
              <w:rPr>
                <w:rFonts w:cs="Arial"/>
              </w:rPr>
              <w:t>Electronic Power Converter</w:t>
            </w:r>
          </w:p>
        </w:tc>
        <w:tc>
          <w:tcPr>
            <w:tcW w:w="6634" w:type="dxa"/>
          </w:tcPr>
          <w:p w14:paraId="797E454B" w14:textId="635AEA5C" w:rsidR="003E20CB" w:rsidRPr="00045E74" w:rsidRDefault="003E20CB" w:rsidP="003E20CB">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3E20CB" w:rsidRPr="007E0B31" w14:paraId="78630B68" w14:textId="77777777" w:rsidTr="00AB2570">
        <w:trPr>
          <w:cantSplit/>
        </w:trPr>
        <w:tc>
          <w:tcPr>
            <w:tcW w:w="2884" w:type="dxa"/>
          </w:tcPr>
          <w:p w14:paraId="4FB09170" w14:textId="77777777" w:rsidR="003E20CB" w:rsidRPr="007E0B31" w:rsidRDefault="003E20CB" w:rsidP="003E20CB">
            <w:pPr>
              <w:pStyle w:val="Arial11Bold"/>
              <w:rPr>
                <w:rFonts w:cs="Arial"/>
              </w:rPr>
            </w:pPr>
            <w:r w:rsidRPr="007E0B31">
              <w:rPr>
                <w:rFonts w:cs="Arial"/>
              </w:rPr>
              <w:t>Embedded</w:t>
            </w:r>
          </w:p>
        </w:tc>
        <w:tc>
          <w:tcPr>
            <w:tcW w:w="6634" w:type="dxa"/>
          </w:tcPr>
          <w:p w14:paraId="43C85B4A" w14:textId="477FDA09" w:rsidR="003E20CB" w:rsidRPr="007E0B31" w:rsidRDefault="003E20CB" w:rsidP="003E20CB">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3E20CB" w:rsidRPr="007E0B31" w14:paraId="7BE66195" w14:textId="77777777" w:rsidTr="00AB2570">
        <w:trPr>
          <w:cantSplit/>
        </w:trPr>
        <w:tc>
          <w:tcPr>
            <w:tcW w:w="2884" w:type="dxa"/>
          </w:tcPr>
          <w:p w14:paraId="0AB999B5" w14:textId="77777777" w:rsidR="003E20CB" w:rsidRPr="007E0B31" w:rsidRDefault="003E20CB" w:rsidP="003E20CB">
            <w:pPr>
              <w:pStyle w:val="Arial11Bold"/>
              <w:rPr>
                <w:rFonts w:cs="Arial"/>
              </w:rPr>
            </w:pPr>
            <w:r w:rsidRPr="007E0B31">
              <w:rPr>
                <w:rFonts w:cs="Arial"/>
              </w:rPr>
              <w:t>Embedded Development</w:t>
            </w:r>
          </w:p>
        </w:tc>
        <w:tc>
          <w:tcPr>
            <w:tcW w:w="6634" w:type="dxa"/>
          </w:tcPr>
          <w:p w14:paraId="0D4A7139" w14:textId="54525408" w:rsidR="003E20CB" w:rsidRPr="007E0B31" w:rsidRDefault="003E20CB" w:rsidP="003E20CB">
            <w:pPr>
              <w:pStyle w:val="TableArial11"/>
              <w:rPr>
                <w:rFonts w:cs="Arial"/>
              </w:rPr>
            </w:pPr>
            <w:r w:rsidRPr="007E0B31">
              <w:rPr>
                <w:rFonts w:cs="Arial"/>
              </w:rPr>
              <w:t>Has the meaning set out in PC.4.4.3(a)</w:t>
            </w:r>
            <w:r>
              <w:rPr>
                <w:rFonts w:cs="Arial"/>
              </w:rPr>
              <w:t>.</w:t>
            </w:r>
          </w:p>
        </w:tc>
      </w:tr>
      <w:tr w:rsidR="003E20CB" w:rsidRPr="007E0B31" w14:paraId="324AF804" w14:textId="77777777" w:rsidTr="00AB2570">
        <w:trPr>
          <w:cantSplit/>
        </w:trPr>
        <w:tc>
          <w:tcPr>
            <w:tcW w:w="2884" w:type="dxa"/>
          </w:tcPr>
          <w:p w14:paraId="503A9514" w14:textId="77777777" w:rsidR="003E20CB" w:rsidRPr="007E0B31" w:rsidRDefault="003E20CB" w:rsidP="003E20CB">
            <w:pPr>
              <w:pStyle w:val="Arial11Bold"/>
              <w:rPr>
                <w:rFonts w:cs="Arial"/>
              </w:rPr>
            </w:pPr>
            <w:r w:rsidRPr="007E0B31">
              <w:rPr>
                <w:rFonts w:cs="Arial"/>
              </w:rPr>
              <w:t>Embedded Development Agreement</w:t>
            </w:r>
          </w:p>
        </w:tc>
        <w:tc>
          <w:tcPr>
            <w:tcW w:w="6634" w:type="dxa"/>
          </w:tcPr>
          <w:p w14:paraId="7275F528" w14:textId="77777777" w:rsidR="003E20CB" w:rsidRPr="007E0B31" w:rsidRDefault="003E20CB" w:rsidP="003E20CB">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3E20CB" w:rsidRPr="007E0B31" w14:paraId="76FDE784" w14:textId="77777777" w:rsidTr="00AB2570">
        <w:trPr>
          <w:cantSplit/>
        </w:trPr>
        <w:tc>
          <w:tcPr>
            <w:tcW w:w="2884" w:type="dxa"/>
          </w:tcPr>
          <w:p w14:paraId="067A8F97" w14:textId="4D591BE2" w:rsidR="003E20CB" w:rsidRPr="009D0E56" w:rsidRDefault="003E20CB" w:rsidP="003E20CB">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3E20CB" w:rsidRPr="004161F0" w:rsidRDefault="003E20CB" w:rsidP="003E20CB">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3E20CB" w:rsidRPr="004161F0" w:rsidRDefault="003E20CB" w:rsidP="003E20CB">
            <w:pPr>
              <w:pStyle w:val="paragraph"/>
              <w:spacing w:before="0" w:beforeAutospacing="0" w:after="0" w:afterAutospacing="0"/>
              <w:ind w:left="45"/>
              <w:textAlignment w:val="baseline"/>
              <w:rPr>
                <w:rFonts w:ascii="Arial" w:hAnsi="Arial" w:cs="Arial"/>
                <w:sz w:val="20"/>
                <w:szCs w:val="20"/>
              </w:rPr>
            </w:pPr>
          </w:p>
          <w:p w14:paraId="077319CF" w14:textId="77777777" w:rsidR="003E20CB" w:rsidRPr="004161F0" w:rsidRDefault="003E20CB" w:rsidP="003E20CB">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3E20CB" w:rsidRPr="004161F0" w:rsidRDefault="003E20CB" w:rsidP="003E20CB">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3E20CB" w:rsidRPr="007E0B31" w14:paraId="00288AB3" w14:textId="77777777" w:rsidTr="00AB2570">
        <w:trPr>
          <w:cantSplit/>
        </w:trPr>
        <w:tc>
          <w:tcPr>
            <w:tcW w:w="2884" w:type="dxa"/>
          </w:tcPr>
          <w:p w14:paraId="55688B36" w14:textId="0C025310" w:rsidR="003E20CB" w:rsidRPr="007E0B31" w:rsidRDefault="003E20CB" w:rsidP="003E20CB">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3E20CB" w:rsidRPr="007E0B31" w:rsidRDefault="003E20CB" w:rsidP="003E20CB">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3E20CB" w:rsidRPr="007E0B31" w14:paraId="2DAED564" w14:textId="77777777" w:rsidTr="00AB2570">
        <w:trPr>
          <w:cantSplit/>
        </w:trPr>
        <w:tc>
          <w:tcPr>
            <w:tcW w:w="2884" w:type="dxa"/>
          </w:tcPr>
          <w:p w14:paraId="01198E4B" w14:textId="77777777" w:rsidR="003E20CB" w:rsidRPr="007E0B31" w:rsidRDefault="003E20CB" w:rsidP="003E20CB">
            <w:pPr>
              <w:pStyle w:val="Arial11Bold"/>
              <w:rPr>
                <w:rFonts w:cs="Arial"/>
              </w:rPr>
            </w:pPr>
            <w:r w:rsidRPr="007E0B31">
              <w:rPr>
                <w:rFonts w:cs="Arial"/>
              </w:rPr>
              <w:t>Embedded Person</w:t>
            </w:r>
          </w:p>
        </w:tc>
        <w:tc>
          <w:tcPr>
            <w:tcW w:w="6634" w:type="dxa"/>
          </w:tcPr>
          <w:p w14:paraId="4C7488BF" w14:textId="77777777" w:rsidR="003E20CB" w:rsidRPr="007E0B31" w:rsidRDefault="003E20CB" w:rsidP="003E20CB">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3E20CB" w:rsidRPr="007E0B31" w14:paraId="1456BAF8" w14:textId="77777777" w:rsidTr="00AB2570">
        <w:trPr>
          <w:cantSplit/>
        </w:trPr>
        <w:tc>
          <w:tcPr>
            <w:tcW w:w="2884" w:type="dxa"/>
          </w:tcPr>
          <w:p w14:paraId="273D1FA4" w14:textId="77777777" w:rsidR="003E20CB" w:rsidRPr="007E0B31" w:rsidRDefault="003E20CB" w:rsidP="003E20CB">
            <w:pPr>
              <w:pStyle w:val="Arial11Bold"/>
              <w:rPr>
                <w:rFonts w:cs="Arial"/>
              </w:rPr>
            </w:pPr>
            <w:r w:rsidRPr="007E0B31">
              <w:rPr>
                <w:rFonts w:cs="Arial"/>
              </w:rPr>
              <w:lastRenderedPageBreak/>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3E20CB" w:rsidRPr="007E0B31" w:rsidRDefault="003E20CB" w:rsidP="003E20CB">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3E20CB" w:rsidRPr="007E0B31" w14:paraId="309DF515" w14:textId="77777777" w:rsidTr="00AB2570">
        <w:trPr>
          <w:cantSplit/>
        </w:trPr>
        <w:tc>
          <w:tcPr>
            <w:tcW w:w="2884" w:type="dxa"/>
          </w:tcPr>
          <w:p w14:paraId="5E4F87D8" w14:textId="77777777" w:rsidR="003E20CB" w:rsidRPr="007E0B31" w:rsidRDefault="003E20CB" w:rsidP="003E20CB">
            <w:pPr>
              <w:pStyle w:val="Arial11Bold"/>
              <w:rPr>
                <w:rFonts w:cs="Arial"/>
              </w:rPr>
            </w:pPr>
            <w:r w:rsidRPr="007E0B31">
              <w:rPr>
                <w:rFonts w:cs="Arial"/>
              </w:rPr>
              <w:t>Emergency Instruction</w:t>
            </w:r>
          </w:p>
        </w:tc>
        <w:tc>
          <w:tcPr>
            <w:tcW w:w="6634" w:type="dxa"/>
          </w:tcPr>
          <w:p w14:paraId="2C1B5BD0" w14:textId="3A6BD19D" w:rsidR="003E20CB" w:rsidRPr="007E0B31" w:rsidRDefault="003E20CB" w:rsidP="003E20CB">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373CB" w:rsidRPr="007E0B31" w14:paraId="36E98C38" w14:textId="77777777" w:rsidTr="00AB2570">
        <w:trPr>
          <w:cantSplit/>
          <w:ins w:id="30" w:author="Rebecca Scott (NESO)" w:date="2025-03-18T17:12:00Z" w16du:dateUtc="2025-03-18T17:12:00Z"/>
        </w:trPr>
        <w:tc>
          <w:tcPr>
            <w:tcW w:w="2884" w:type="dxa"/>
          </w:tcPr>
          <w:p w14:paraId="534D9D44" w14:textId="0A3FAB8C" w:rsidR="009373CB" w:rsidRPr="009373CB" w:rsidRDefault="009373CB" w:rsidP="009373CB">
            <w:pPr>
              <w:pStyle w:val="Arial11Bold"/>
              <w:rPr>
                <w:ins w:id="31" w:author="Rebecca Scott (NESO)" w:date="2025-03-18T17:12:00Z" w16du:dateUtc="2025-03-18T17:12:00Z"/>
                <w:rFonts w:cs="Arial"/>
              </w:rPr>
            </w:pPr>
            <w:ins w:id="32" w:author="Rebecca Scott (NESO)" w:date="2025-03-18T17:12:00Z" w16du:dateUtc="2025-03-18T17:12:00Z">
              <w:r w:rsidRPr="009373CB">
                <w:t>Emergency Response Team (ERT)</w:t>
              </w:r>
            </w:ins>
          </w:p>
        </w:tc>
        <w:tc>
          <w:tcPr>
            <w:tcW w:w="6634" w:type="dxa"/>
          </w:tcPr>
          <w:p w14:paraId="63971ABC" w14:textId="47A4DE15" w:rsidR="009373CB" w:rsidRPr="024814CE" w:rsidRDefault="009373CB" w:rsidP="009373CB">
            <w:pPr>
              <w:pStyle w:val="TableArial11"/>
              <w:rPr>
                <w:ins w:id="33" w:author="Rebecca Scott (NESO)" w:date="2025-03-18T17:12:00Z" w16du:dateUtc="2025-03-18T17:12:00Z"/>
                <w:rFonts w:cs="Arial"/>
              </w:rPr>
            </w:pPr>
            <w:ins w:id="34" w:author="Rebecca Scott (NESO)" w:date="2025-03-18T17:12:00Z" w16du:dateUtc="2025-03-18T17:12:00Z">
              <w:r>
                <w:rPr>
                  <w:bCs/>
                </w:rPr>
                <w:t xml:space="preserve">A group containing representation across industry that meets during </w:t>
              </w:r>
              <w:proofErr w:type="gramStart"/>
              <w:r>
                <w:rPr>
                  <w:bCs/>
                </w:rPr>
                <w:t>an emergency situation</w:t>
              </w:r>
              <w:proofErr w:type="gramEnd"/>
              <w:r>
                <w:rPr>
                  <w:bCs/>
                </w:rPr>
                <w:t xml:space="preserve"> to discuss the actions that industry will take to address the emergency situation. </w:t>
              </w:r>
            </w:ins>
          </w:p>
        </w:tc>
      </w:tr>
      <w:tr w:rsidR="009373CB" w:rsidRPr="007E0B31" w14:paraId="0B7E24DC" w14:textId="77777777" w:rsidTr="00AB2570">
        <w:trPr>
          <w:cantSplit/>
        </w:trPr>
        <w:tc>
          <w:tcPr>
            <w:tcW w:w="2884" w:type="dxa"/>
          </w:tcPr>
          <w:p w14:paraId="36CFFB26" w14:textId="77777777" w:rsidR="009373CB" w:rsidRPr="007E0B31" w:rsidRDefault="009373CB" w:rsidP="009373CB">
            <w:pPr>
              <w:pStyle w:val="Arial11Bold"/>
              <w:rPr>
                <w:rFonts w:cs="Arial"/>
              </w:rPr>
            </w:pPr>
            <w:r w:rsidRPr="007E0B31">
              <w:rPr>
                <w:rFonts w:cs="Arial"/>
              </w:rPr>
              <w:t>EMR Administrative Parties</w:t>
            </w:r>
          </w:p>
        </w:tc>
        <w:tc>
          <w:tcPr>
            <w:tcW w:w="6634" w:type="dxa"/>
          </w:tcPr>
          <w:p w14:paraId="63E2B672" w14:textId="77777777" w:rsidR="009373CB" w:rsidRPr="007E0B31" w:rsidRDefault="009373CB" w:rsidP="009373CB">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373CB" w:rsidRPr="007E0B31" w14:paraId="1177F5BF" w14:textId="77777777" w:rsidTr="00AB2570">
        <w:trPr>
          <w:cantSplit/>
        </w:trPr>
        <w:tc>
          <w:tcPr>
            <w:tcW w:w="2884" w:type="dxa"/>
          </w:tcPr>
          <w:p w14:paraId="0158BF8D" w14:textId="77777777" w:rsidR="009373CB" w:rsidRPr="007E0B31" w:rsidRDefault="009373CB" w:rsidP="009373CB">
            <w:pPr>
              <w:pStyle w:val="Arial11Bold"/>
              <w:rPr>
                <w:rFonts w:cs="Arial"/>
              </w:rPr>
            </w:pPr>
            <w:r w:rsidRPr="007E0B31">
              <w:rPr>
                <w:rFonts w:cs="Arial"/>
              </w:rPr>
              <w:t>EMR Documents</w:t>
            </w:r>
          </w:p>
        </w:tc>
        <w:tc>
          <w:tcPr>
            <w:tcW w:w="6634" w:type="dxa"/>
          </w:tcPr>
          <w:p w14:paraId="44B93D78" w14:textId="77777777" w:rsidR="009373CB" w:rsidRPr="007E0B31" w:rsidRDefault="009373CB" w:rsidP="009373CB">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373CB" w:rsidRPr="007E0B31" w14:paraId="3F49DD85" w14:textId="77777777" w:rsidTr="00AB2570">
        <w:trPr>
          <w:cantSplit/>
        </w:trPr>
        <w:tc>
          <w:tcPr>
            <w:tcW w:w="2884" w:type="dxa"/>
          </w:tcPr>
          <w:p w14:paraId="421B5476" w14:textId="77777777" w:rsidR="009373CB" w:rsidRPr="007E0B31" w:rsidRDefault="009373CB" w:rsidP="009373CB">
            <w:pPr>
              <w:pStyle w:val="Arial11Bold"/>
              <w:rPr>
                <w:rFonts w:cs="Arial"/>
              </w:rPr>
            </w:pPr>
            <w:r w:rsidRPr="007E0B31">
              <w:rPr>
                <w:rFonts w:cs="Arial"/>
              </w:rPr>
              <w:t>EMR Functions</w:t>
            </w:r>
          </w:p>
        </w:tc>
        <w:tc>
          <w:tcPr>
            <w:tcW w:w="6634" w:type="dxa"/>
          </w:tcPr>
          <w:p w14:paraId="2D8415ED" w14:textId="77777777" w:rsidR="009373CB" w:rsidRPr="007E0B31" w:rsidRDefault="009373CB" w:rsidP="009373CB">
            <w:pPr>
              <w:pStyle w:val="TableArial11"/>
              <w:rPr>
                <w:rFonts w:cs="Arial"/>
              </w:rPr>
            </w:pPr>
            <w:r w:rsidRPr="007E0B31">
              <w:rPr>
                <w:rFonts w:cs="Arial"/>
              </w:rPr>
              <w:t>Has the meaning given to “EMR functions” in Chapter 5 of Part 2 of the Energy Act 2013.</w:t>
            </w:r>
          </w:p>
        </w:tc>
      </w:tr>
      <w:tr w:rsidR="009373CB" w:rsidRPr="007E0B31" w14:paraId="02A6FBDC" w14:textId="77777777" w:rsidTr="00AB2570">
        <w:trPr>
          <w:cantSplit/>
        </w:trPr>
        <w:tc>
          <w:tcPr>
            <w:tcW w:w="2884" w:type="dxa"/>
          </w:tcPr>
          <w:p w14:paraId="0FC4088B" w14:textId="77777777" w:rsidR="009373CB" w:rsidRPr="007E0B31" w:rsidRDefault="009373CB" w:rsidP="009373CB">
            <w:pPr>
              <w:pStyle w:val="Arial11Bold"/>
              <w:rPr>
                <w:rFonts w:cs="Arial"/>
              </w:rPr>
            </w:pPr>
            <w:r w:rsidRPr="007E0B31">
              <w:rPr>
                <w:rFonts w:cs="Arial"/>
              </w:rPr>
              <w:t>Engineering Recommendations</w:t>
            </w:r>
          </w:p>
        </w:tc>
        <w:tc>
          <w:tcPr>
            <w:tcW w:w="6634" w:type="dxa"/>
          </w:tcPr>
          <w:p w14:paraId="6E886C13" w14:textId="77777777" w:rsidR="009373CB" w:rsidRPr="007E0B31" w:rsidRDefault="009373CB" w:rsidP="009373CB">
            <w:pPr>
              <w:pStyle w:val="TableArial11"/>
              <w:rPr>
                <w:rFonts w:cs="Arial"/>
              </w:rPr>
            </w:pPr>
            <w:r w:rsidRPr="007E0B31">
              <w:rPr>
                <w:rFonts w:cs="Arial"/>
              </w:rPr>
              <w:t>The documents referred to as such and issued by the Energy Networks Association or the former Electricity Council.</w:t>
            </w:r>
          </w:p>
        </w:tc>
      </w:tr>
      <w:tr w:rsidR="009373CB" w:rsidRPr="007E0B31" w14:paraId="19BABE29" w14:textId="77777777" w:rsidTr="00AB2570">
        <w:trPr>
          <w:cantSplit/>
        </w:trPr>
        <w:tc>
          <w:tcPr>
            <w:tcW w:w="2884" w:type="dxa"/>
          </w:tcPr>
          <w:p w14:paraId="552734E6" w14:textId="1545D5FD" w:rsidR="009373CB" w:rsidRPr="007E0B31" w:rsidRDefault="009373CB" w:rsidP="009373CB">
            <w:pPr>
              <w:pStyle w:val="Arial11Bold"/>
              <w:rPr>
                <w:rFonts w:cs="Arial"/>
              </w:rPr>
            </w:pPr>
            <w:r>
              <w:rPr>
                <w:rFonts w:cs="Arial"/>
              </w:rPr>
              <w:t>Engineering Recommendation G5</w:t>
            </w:r>
          </w:p>
        </w:tc>
        <w:tc>
          <w:tcPr>
            <w:tcW w:w="6634" w:type="dxa"/>
          </w:tcPr>
          <w:p w14:paraId="5C25304C" w14:textId="5C9C6EBC" w:rsidR="009373CB" w:rsidRPr="007E0B31" w:rsidRDefault="009373CB" w:rsidP="009373CB">
            <w:pPr>
              <w:pStyle w:val="TableArial11"/>
              <w:rPr>
                <w:rFonts w:cs="Arial"/>
              </w:rPr>
            </w:pPr>
            <w:r>
              <w:rPr>
                <w:rFonts w:cs="Arial"/>
              </w:rPr>
              <w:t>Means Engineering Recommendation G5/5.</w:t>
            </w:r>
          </w:p>
        </w:tc>
      </w:tr>
      <w:tr w:rsidR="009373CB" w:rsidRPr="007E0B31" w14:paraId="1A461395" w14:textId="77777777" w:rsidTr="00AB2570">
        <w:trPr>
          <w:cantSplit/>
        </w:trPr>
        <w:tc>
          <w:tcPr>
            <w:tcW w:w="2884" w:type="dxa"/>
          </w:tcPr>
          <w:p w14:paraId="5B18CA36" w14:textId="4AA74331" w:rsidR="009373CB" w:rsidRPr="007E0B31" w:rsidRDefault="009373CB" w:rsidP="009373CB">
            <w:pPr>
              <w:pStyle w:val="Arial11Bold"/>
              <w:rPr>
                <w:rFonts w:cs="Arial"/>
              </w:rPr>
            </w:pPr>
            <w:bookmarkStart w:id="35"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35"/>
          </w:p>
        </w:tc>
        <w:tc>
          <w:tcPr>
            <w:tcW w:w="6634" w:type="dxa"/>
          </w:tcPr>
          <w:p w14:paraId="611268A9" w14:textId="49E96478" w:rsidR="009373CB" w:rsidRPr="007E0B31" w:rsidRDefault="009373CB" w:rsidP="009373CB">
            <w:pPr>
              <w:pStyle w:val="TableArial11"/>
              <w:rPr>
                <w:rFonts w:cs="Arial"/>
                <w:i/>
              </w:rPr>
            </w:pPr>
            <w:bookmarkStart w:id="36"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6"/>
          </w:p>
        </w:tc>
      </w:tr>
      <w:tr w:rsidR="009373CB" w:rsidRPr="007E0B31" w14:paraId="2950C7E5" w14:textId="77777777" w:rsidTr="00AB2570">
        <w:trPr>
          <w:cantSplit/>
        </w:trPr>
        <w:tc>
          <w:tcPr>
            <w:tcW w:w="2884" w:type="dxa"/>
          </w:tcPr>
          <w:p w14:paraId="0D69FC18" w14:textId="77777777" w:rsidR="009373CB" w:rsidRPr="001F43C1" w:rsidRDefault="009373CB" w:rsidP="009373CB">
            <w:pPr>
              <w:pStyle w:val="Arial11Bold"/>
              <w:rPr>
                <w:rFonts w:cs="Arial"/>
              </w:rPr>
            </w:pPr>
            <w:r w:rsidRPr="001F43C1">
              <w:rPr>
                <w:rFonts w:cs="Arial"/>
              </w:rPr>
              <w:t>Equipment Certificate</w:t>
            </w:r>
          </w:p>
        </w:tc>
        <w:tc>
          <w:tcPr>
            <w:tcW w:w="6634" w:type="dxa"/>
          </w:tcPr>
          <w:p w14:paraId="35F8EAB4" w14:textId="39FE8007" w:rsidR="009373CB" w:rsidRPr="001F43C1" w:rsidRDefault="009373CB" w:rsidP="009373CB">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373CB" w:rsidRPr="007E0B31" w14:paraId="03E8B9AA" w14:textId="77777777" w:rsidTr="00AB2570">
        <w:trPr>
          <w:cantSplit/>
        </w:trPr>
        <w:tc>
          <w:tcPr>
            <w:tcW w:w="2884" w:type="dxa"/>
          </w:tcPr>
          <w:p w14:paraId="1B116121" w14:textId="77777777" w:rsidR="009373CB" w:rsidRPr="007E0B31" w:rsidRDefault="009373CB" w:rsidP="009373CB">
            <w:pPr>
              <w:pStyle w:val="Arial11Bold"/>
              <w:rPr>
                <w:rFonts w:cs="Arial"/>
              </w:rPr>
            </w:pPr>
            <w:r w:rsidRPr="007E0B31">
              <w:rPr>
                <w:rFonts w:cs="Arial"/>
              </w:rPr>
              <w:lastRenderedPageBreak/>
              <w:t>Estimated Registered Data</w:t>
            </w:r>
          </w:p>
        </w:tc>
        <w:tc>
          <w:tcPr>
            <w:tcW w:w="6634" w:type="dxa"/>
          </w:tcPr>
          <w:p w14:paraId="04C7E6AA" w14:textId="4E232BB0" w:rsidR="009373CB" w:rsidRPr="007E0B31" w:rsidRDefault="009373CB" w:rsidP="009373CB">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the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373CB" w:rsidRPr="007E0B31" w14:paraId="393BBD51" w14:textId="77777777" w:rsidTr="00AB2570">
        <w:trPr>
          <w:cantSplit/>
        </w:trPr>
        <w:tc>
          <w:tcPr>
            <w:tcW w:w="2884" w:type="dxa"/>
          </w:tcPr>
          <w:p w14:paraId="12276130" w14:textId="77777777" w:rsidR="009373CB" w:rsidRPr="007E0B31" w:rsidRDefault="009373CB" w:rsidP="009373CB">
            <w:pPr>
              <w:pStyle w:val="Arial11Bold"/>
              <w:rPr>
                <w:rFonts w:cs="Arial"/>
              </w:rPr>
            </w:pPr>
            <w:r w:rsidRPr="007E0B31">
              <w:rPr>
                <w:rFonts w:cs="Arial"/>
              </w:rPr>
              <w:lastRenderedPageBreak/>
              <w:t>EU Code User</w:t>
            </w:r>
          </w:p>
        </w:tc>
        <w:tc>
          <w:tcPr>
            <w:tcW w:w="6634" w:type="dxa"/>
          </w:tcPr>
          <w:p w14:paraId="0BC82B48" w14:textId="77777777" w:rsidR="009373CB" w:rsidRPr="007E0B31" w:rsidRDefault="009373CB" w:rsidP="009373CB">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373CB" w:rsidRPr="007E0B31" w:rsidRDefault="009373CB" w:rsidP="009373CB">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373CB" w:rsidRPr="007E0B31" w:rsidRDefault="009373CB" w:rsidP="009373CB">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373CB" w:rsidRPr="007E0B31" w:rsidRDefault="009373CB" w:rsidP="009373CB">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373CB" w:rsidRPr="007E0B31" w:rsidRDefault="009373CB" w:rsidP="009373CB">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373CB" w:rsidRPr="007E0B31" w:rsidRDefault="009373CB" w:rsidP="009373CB">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373CB" w:rsidRPr="007E0B31" w:rsidRDefault="009373CB" w:rsidP="009373CB">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373CB" w:rsidRDefault="009373CB" w:rsidP="009373CB">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373CB" w:rsidRPr="00A87826" w:rsidRDefault="009373CB" w:rsidP="009373CB">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373CB" w:rsidRPr="00965E71" w:rsidRDefault="009373CB" w:rsidP="009373CB">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373CB" w:rsidRPr="005C20E3" w:rsidRDefault="009373CB" w:rsidP="009373CB">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373CB" w:rsidRPr="007E0B31" w14:paraId="34B16CD5" w14:textId="77777777" w:rsidTr="00AB2570">
        <w:trPr>
          <w:cantSplit/>
        </w:trPr>
        <w:tc>
          <w:tcPr>
            <w:tcW w:w="2884" w:type="dxa"/>
          </w:tcPr>
          <w:p w14:paraId="43DAAB5C" w14:textId="05D82DA7" w:rsidR="009373CB" w:rsidRPr="007E0B31" w:rsidRDefault="009373CB" w:rsidP="009373CB">
            <w:pPr>
              <w:pStyle w:val="Arial11Bold"/>
              <w:rPr>
                <w:rFonts w:cs="Arial"/>
              </w:rPr>
            </w:pPr>
            <w:r w:rsidRPr="007E0B31">
              <w:rPr>
                <w:rFonts w:cs="Arial"/>
              </w:rPr>
              <w:lastRenderedPageBreak/>
              <w:t>EU Generator</w:t>
            </w:r>
          </w:p>
        </w:tc>
        <w:tc>
          <w:tcPr>
            <w:tcW w:w="6634" w:type="dxa"/>
          </w:tcPr>
          <w:p w14:paraId="36ECC795" w14:textId="515C007C" w:rsidR="009373CB" w:rsidRPr="007E0B31" w:rsidRDefault="009373CB" w:rsidP="009373CB">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373CB" w:rsidRPr="007E0B31" w14:paraId="18C1605C" w14:textId="77777777" w:rsidTr="00AB2570">
        <w:trPr>
          <w:cantSplit/>
        </w:trPr>
        <w:tc>
          <w:tcPr>
            <w:tcW w:w="2884" w:type="dxa"/>
          </w:tcPr>
          <w:p w14:paraId="32E2A05F" w14:textId="08CAE283" w:rsidR="009373CB" w:rsidRPr="001F43C1" w:rsidRDefault="009373CB" w:rsidP="009373CB">
            <w:pPr>
              <w:pStyle w:val="Arial11Bold"/>
              <w:rPr>
                <w:rFonts w:cs="Arial"/>
              </w:rPr>
            </w:pPr>
            <w:r w:rsidRPr="005C20E3">
              <w:rPr>
                <w:rFonts w:cs="Arial"/>
              </w:rPr>
              <w:t>EU Grid Supply Point</w:t>
            </w:r>
          </w:p>
        </w:tc>
        <w:tc>
          <w:tcPr>
            <w:tcW w:w="6634" w:type="dxa"/>
          </w:tcPr>
          <w:p w14:paraId="5CE27367" w14:textId="77777777" w:rsidR="009373CB" w:rsidRPr="005C20E3" w:rsidRDefault="009373CB" w:rsidP="009373CB">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373CB" w:rsidRPr="005C20E3" w:rsidRDefault="009373CB" w:rsidP="009373CB">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373CB" w:rsidRPr="005C20E3" w:rsidRDefault="009373CB" w:rsidP="009373CB">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373CB" w:rsidRPr="001F43C1" w:rsidRDefault="009373CB" w:rsidP="009373CB">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373CB" w:rsidRPr="007E0B31" w14:paraId="42439799" w14:textId="77777777" w:rsidTr="00AB2570">
        <w:trPr>
          <w:cantSplit/>
        </w:trPr>
        <w:tc>
          <w:tcPr>
            <w:tcW w:w="2884" w:type="dxa"/>
          </w:tcPr>
          <w:p w14:paraId="15A8E8B8" w14:textId="77777777" w:rsidR="009373CB" w:rsidRPr="007E0B31" w:rsidRDefault="009373CB" w:rsidP="009373CB">
            <w:pPr>
              <w:pStyle w:val="Arial11Bold"/>
              <w:rPr>
                <w:rFonts w:cs="Arial"/>
              </w:rPr>
            </w:pPr>
            <w:r w:rsidRPr="007E0B31">
              <w:rPr>
                <w:rFonts w:cs="Arial"/>
              </w:rPr>
              <w:t>EU Transparency Availability Data</w:t>
            </w:r>
          </w:p>
        </w:tc>
        <w:tc>
          <w:tcPr>
            <w:tcW w:w="6634" w:type="dxa"/>
          </w:tcPr>
          <w:p w14:paraId="0BF49D4F" w14:textId="364FD88E" w:rsidR="009373CB" w:rsidRPr="007E0B31" w:rsidRDefault="009373CB" w:rsidP="009373CB">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373CB" w:rsidRPr="007E0B31" w14:paraId="1927BF72" w14:textId="77777777" w:rsidTr="00AB2570">
        <w:trPr>
          <w:cantSplit/>
        </w:trPr>
        <w:tc>
          <w:tcPr>
            <w:tcW w:w="2884" w:type="dxa"/>
          </w:tcPr>
          <w:p w14:paraId="361B8F64" w14:textId="77777777" w:rsidR="009373CB" w:rsidRPr="007E0B31" w:rsidRDefault="009373CB" w:rsidP="009373CB">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373CB" w:rsidRPr="007E0B31" w:rsidRDefault="009373CB" w:rsidP="009373CB">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373CB" w:rsidRPr="007E0B31" w14:paraId="3C2A40C1" w14:textId="77777777" w:rsidTr="00AB2570">
        <w:trPr>
          <w:cantSplit/>
        </w:trPr>
        <w:tc>
          <w:tcPr>
            <w:tcW w:w="2884" w:type="dxa"/>
          </w:tcPr>
          <w:p w14:paraId="24E83435" w14:textId="77777777" w:rsidR="009373CB" w:rsidRPr="007E0B31" w:rsidRDefault="009373CB" w:rsidP="009373CB">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373CB" w:rsidRPr="007E0B31" w:rsidRDefault="009373CB" w:rsidP="009373CB">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373CB" w:rsidRPr="007E0B31" w14:paraId="7655CF73" w14:textId="77777777" w:rsidTr="00AB2570">
        <w:trPr>
          <w:cantSplit/>
        </w:trPr>
        <w:tc>
          <w:tcPr>
            <w:tcW w:w="2884" w:type="dxa"/>
          </w:tcPr>
          <w:p w14:paraId="11BA1177" w14:textId="77777777" w:rsidR="009373CB" w:rsidRPr="007E0B31" w:rsidRDefault="009373CB" w:rsidP="009373CB">
            <w:pPr>
              <w:pStyle w:val="Arial11Bold"/>
              <w:rPr>
                <w:rFonts w:cs="Arial"/>
              </w:rPr>
            </w:pPr>
            <w:r w:rsidRPr="007E0B31">
              <w:rPr>
                <w:rFonts w:cs="Arial"/>
              </w:rPr>
              <w:t>European Specification</w:t>
            </w:r>
          </w:p>
        </w:tc>
        <w:tc>
          <w:tcPr>
            <w:tcW w:w="6634" w:type="dxa"/>
          </w:tcPr>
          <w:p w14:paraId="2A3CB76E" w14:textId="77777777" w:rsidR="009373CB" w:rsidRPr="007E0B31" w:rsidRDefault="009373CB" w:rsidP="009373CB">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373CB" w:rsidRPr="007E0B31" w14:paraId="2A93D3F5" w14:textId="77777777" w:rsidTr="00AB2570">
        <w:trPr>
          <w:cantSplit/>
        </w:trPr>
        <w:tc>
          <w:tcPr>
            <w:tcW w:w="2884" w:type="dxa"/>
          </w:tcPr>
          <w:p w14:paraId="55045C79" w14:textId="77777777" w:rsidR="009373CB" w:rsidRPr="007E0B31" w:rsidRDefault="009373CB" w:rsidP="009373CB">
            <w:pPr>
              <w:pStyle w:val="Arial11Bold"/>
              <w:rPr>
                <w:rFonts w:cs="Arial"/>
              </w:rPr>
            </w:pPr>
            <w:r w:rsidRPr="007E0B31">
              <w:rPr>
                <w:rFonts w:cs="Arial"/>
              </w:rPr>
              <w:t>Event</w:t>
            </w:r>
          </w:p>
        </w:tc>
        <w:tc>
          <w:tcPr>
            <w:tcW w:w="6634" w:type="dxa"/>
          </w:tcPr>
          <w:p w14:paraId="235C64CD" w14:textId="77777777" w:rsidR="009373CB" w:rsidRPr="007E0B31" w:rsidRDefault="009373CB" w:rsidP="009373CB">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373CB" w:rsidRPr="007E0B31" w14:paraId="22E6797D" w14:textId="77777777" w:rsidTr="00AB2570">
        <w:trPr>
          <w:cantSplit/>
        </w:trPr>
        <w:tc>
          <w:tcPr>
            <w:tcW w:w="2884" w:type="dxa"/>
          </w:tcPr>
          <w:p w14:paraId="04371C6C" w14:textId="77777777" w:rsidR="009373CB" w:rsidRPr="007E0B31" w:rsidRDefault="009373CB" w:rsidP="009373CB">
            <w:pPr>
              <w:pStyle w:val="Arial11Bold"/>
              <w:rPr>
                <w:rFonts w:cs="Arial"/>
              </w:rPr>
            </w:pPr>
            <w:r w:rsidRPr="007E0B31">
              <w:rPr>
                <w:rFonts w:cs="Arial"/>
              </w:rPr>
              <w:t>Exciter</w:t>
            </w:r>
          </w:p>
        </w:tc>
        <w:tc>
          <w:tcPr>
            <w:tcW w:w="6634" w:type="dxa"/>
          </w:tcPr>
          <w:p w14:paraId="514A1A79" w14:textId="77777777" w:rsidR="009373CB" w:rsidRPr="007E0B31" w:rsidRDefault="009373CB" w:rsidP="009373CB">
            <w:pPr>
              <w:pStyle w:val="TableArial11"/>
              <w:rPr>
                <w:rFonts w:cs="Arial"/>
              </w:rPr>
            </w:pPr>
            <w:r w:rsidRPr="007E0B31">
              <w:rPr>
                <w:rFonts w:cs="Arial"/>
              </w:rPr>
              <w:t>The source of the electrical power providing the field current of a synchronous machine.</w:t>
            </w:r>
          </w:p>
        </w:tc>
      </w:tr>
      <w:tr w:rsidR="009373CB" w:rsidRPr="007E0B31" w14:paraId="1C19A04B" w14:textId="77777777" w:rsidTr="00AB2570">
        <w:trPr>
          <w:cantSplit/>
        </w:trPr>
        <w:tc>
          <w:tcPr>
            <w:tcW w:w="2884" w:type="dxa"/>
          </w:tcPr>
          <w:p w14:paraId="7ECF689A" w14:textId="77777777" w:rsidR="009373CB" w:rsidRPr="007E0B31" w:rsidRDefault="009373CB" w:rsidP="009373CB">
            <w:pPr>
              <w:pStyle w:val="Arial11Bold"/>
              <w:rPr>
                <w:rFonts w:cs="Arial"/>
              </w:rPr>
            </w:pPr>
            <w:r w:rsidRPr="007E0B31">
              <w:rPr>
                <w:rFonts w:cs="Arial"/>
              </w:rPr>
              <w:t>Excitation System</w:t>
            </w:r>
          </w:p>
        </w:tc>
        <w:tc>
          <w:tcPr>
            <w:tcW w:w="6634" w:type="dxa"/>
          </w:tcPr>
          <w:p w14:paraId="75ECE4FC" w14:textId="77777777" w:rsidR="009373CB" w:rsidRPr="007E0B31" w:rsidRDefault="009373CB" w:rsidP="009373CB">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373CB" w:rsidRPr="007E0B31" w14:paraId="5ABD535B" w14:textId="77777777" w:rsidTr="00AB2570">
        <w:trPr>
          <w:cantSplit/>
        </w:trPr>
        <w:tc>
          <w:tcPr>
            <w:tcW w:w="2884" w:type="dxa"/>
          </w:tcPr>
          <w:p w14:paraId="1E2723C2" w14:textId="77777777" w:rsidR="009373CB" w:rsidRPr="007E0B31" w:rsidRDefault="009373CB" w:rsidP="009373CB">
            <w:pPr>
              <w:pStyle w:val="Arial11Bold"/>
              <w:rPr>
                <w:rFonts w:cs="Arial"/>
              </w:rPr>
            </w:pPr>
            <w:r w:rsidRPr="007E0B31">
              <w:rPr>
                <w:rFonts w:cs="Arial"/>
              </w:rPr>
              <w:t>Excitation System No-Load Negative Ceiling Voltage</w:t>
            </w:r>
          </w:p>
        </w:tc>
        <w:tc>
          <w:tcPr>
            <w:tcW w:w="6634" w:type="dxa"/>
          </w:tcPr>
          <w:p w14:paraId="5E937A07" w14:textId="77777777" w:rsidR="009373CB" w:rsidRPr="007E0B31" w:rsidRDefault="009373CB" w:rsidP="009373CB">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373CB" w:rsidRPr="007E0B31" w14:paraId="2402AE83" w14:textId="77777777" w:rsidTr="00AB2570">
        <w:trPr>
          <w:cantSplit/>
        </w:trPr>
        <w:tc>
          <w:tcPr>
            <w:tcW w:w="2884" w:type="dxa"/>
          </w:tcPr>
          <w:p w14:paraId="2C33AAB8" w14:textId="77777777" w:rsidR="009373CB" w:rsidRPr="007E0B31" w:rsidRDefault="009373CB" w:rsidP="009373CB">
            <w:pPr>
              <w:pStyle w:val="Arial11Bold"/>
              <w:rPr>
                <w:rFonts w:cs="Arial"/>
              </w:rPr>
            </w:pPr>
            <w:r w:rsidRPr="007E0B31">
              <w:rPr>
                <w:rFonts w:cs="Arial"/>
              </w:rPr>
              <w:lastRenderedPageBreak/>
              <w:t>Excitation System Nominal Response</w:t>
            </w:r>
          </w:p>
        </w:tc>
        <w:tc>
          <w:tcPr>
            <w:tcW w:w="6634" w:type="dxa"/>
          </w:tcPr>
          <w:p w14:paraId="55291475" w14:textId="70F348CA" w:rsidR="009373CB" w:rsidRPr="007E0B31" w:rsidRDefault="009373CB" w:rsidP="009373CB">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373CB" w:rsidRPr="007E0B31" w14:paraId="3E35616C" w14:textId="77777777" w:rsidTr="00AB2570">
        <w:trPr>
          <w:cantSplit/>
        </w:trPr>
        <w:tc>
          <w:tcPr>
            <w:tcW w:w="2884" w:type="dxa"/>
          </w:tcPr>
          <w:p w14:paraId="15EDA18C" w14:textId="77777777" w:rsidR="009373CB" w:rsidRPr="007E0B31" w:rsidRDefault="009373CB" w:rsidP="009373CB">
            <w:pPr>
              <w:pStyle w:val="Arial11Bold"/>
              <w:rPr>
                <w:rFonts w:cs="Arial"/>
              </w:rPr>
            </w:pPr>
            <w:r w:rsidRPr="007E0B31">
              <w:rPr>
                <w:rFonts w:cs="Arial"/>
              </w:rPr>
              <w:t>Excitation System On-Load Positive Ceiling Voltage</w:t>
            </w:r>
          </w:p>
        </w:tc>
        <w:tc>
          <w:tcPr>
            <w:tcW w:w="6634" w:type="dxa"/>
          </w:tcPr>
          <w:p w14:paraId="585B360C" w14:textId="403C5A67" w:rsidR="009373CB" w:rsidRPr="007E0B31" w:rsidRDefault="009373CB" w:rsidP="009373CB">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373CB" w:rsidRPr="007E0B31" w14:paraId="4ACA97AD" w14:textId="77777777" w:rsidTr="00AB2570">
        <w:trPr>
          <w:cantSplit/>
        </w:trPr>
        <w:tc>
          <w:tcPr>
            <w:tcW w:w="2884" w:type="dxa"/>
          </w:tcPr>
          <w:p w14:paraId="20E737C4" w14:textId="77777777" w:rsidR="009373CB" w:rsidRPr="007E0B31" w:rsidRDefault="009373CB" w:rsidP="009373CB">
            <w:pPr>
              <w:pStyle w:val="Arial11Bold"/>
              <w:rPr>
                <w:rFonts w:cs="Arial"/>
              </w:rPr>
            </w:pPr>
            <w:r w:rsidRPr="007E0B31">
              <w:rPr>
                <w:rFonts w:cs="Arial"/>
              </w:rPr>
              <w:t>Excitation System No-Load Positive Ceiling Voltage</w:t>
            </w:r>
          </w:p>
        </w:tc>
        <w:tc>
          <w:tcPr>
            <w:tcW w:w="6634" w:type="dxa"/>
          </w:tcPr>
          <w:p w14:paraId="61531146" w14:textId="66650658" w:rsidR="009373CB" w:rsidRPr="007E0B31" w:rsidRDefault="009373CB" w:rsidP="009373CB">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373CB" w:rsidRPr="007E0B31" w14:paraId="1A8BDD78" w14:textId="77777777" w:rsidTr="00AB2570">
        <w:trPr>
          <w:cantSplit/>
        </w:trPr>
        <w:tc>
          <w:tcPr>
            <w:tcW w:w="2884" w:type="dxa"/>
          </w:tcPr>
          <w:p w14:paraId="59299B3E" w14:textId="77777777" w:rsidR="009373CB" w:rsidRPr="007E0B31" w:rsidRDefault="009373CB" w:rsidP="009373CB">
            <w:pPr>
              <w:pStyle w:val="Arial11Bold"/>
              <w:rPr>
                <w:rFonts w:cs="Arial"/>
              </w:rPr>
            </w:pPr>
            <w:proofErr w:type="spellStart"/>
            <w:r w:rsidRPr="007E0B31">
              <w:rPr>
                <w:rFonts w:cs="Arial"/>
              </w:rPr>
              <w:t>Exemptable</w:t>
            </w:r>
            <w:proofErr w:type="spellEnd"/>
          </w:p>
        </w:tc>
        <w:tc>
          <w:tcPr>
            <w:tcW w:w="6634" w:type="dxa"/>
          </w:tcPr>
          <w:p w14:paraId="2C3579BC" w14:textId="77777777" w:rsidR="009373CB" w:rsidRPr="007E0B31" w:rsidRDefault="009373CB" w:rsidP="009373CB">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373CB" w:rsidRPr="007E0B31" w14:paraId="32C10655" w14:textId="77777777" w:rsidTr="00AB2570">
        <w:trPr>
          <w:cantSplit/>
        </w:trPr>
        <w:tc>
          <w:tcPr>
            <w:tcW w:w="2884" w:type="dxa"/>
          </w:tcPr>
          <w:p w14:paraId="02BBF29B" w14:textId="77777777" w:rsidR="009373CB" w:rsidRPr="007E0B31" w:rsidRDefault="009373CB" w:rsidP="009373CB">
            <w:pPr>
              <w:pStyle w:val="Arial11Bold"/>
              <w:rPr>
                <w:rFonts w:cs="Arial"/>
              </w:rPr>
            </w:pPr>
            <w:r w:rsidRPr="007E0B31">
              <w:rPr>
                <w:rFonts w:cs="Arial"/>
              </w:rPr>
              <w:t xml:space="preserve">Existing AGR Plant </w:t>
            </w:r>
          </w:p>
        </w:tc>
        <w:tc>
          <w:tcPr>
            <w:tcW w:w="6634" w:type="dxa"/>
          </w:tcPr>
          <w:p w14:paraId="7F56C5A6" w14:textId="77777777" w:rsidR="009373CB" w:rsidRPr="007E0B31" w:rsidRDefault="009373CB" w:rsidP="009373CB">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373CB" w:rsidRPr="007E0B31" w:rsidRDefault="009373CB" w:rsidP="009373CB">
            <w:pPr>
              <w:pStyle w:val="TableArial11"/>
              <w:ind w:left="567" w:hanging="567"/>
              <w:rPr>
                <w:rFonts w:cs="Arial"/>
              </w:rPr>
            </w:pPr>
            <w:r w:rsidRPr="007E0B31">
              <w:rPr>
                <w:rFonts w:cs="Arial"/>
              </w:rPr>
              <w:t>(a)</w:t>
            </w:r>
            <w:r w:rsidRPr="007E0B31">
              <w:rPr>
                <w:rFonts w:cs="Arial"/>
              </w:rPr>
              <w:tab/>
              <w:t>Dungeness B</w:t>
            </w:r>
          </w:p>
          <w:p w14:paraId="1BBA5C3B" w14:textId="77777777" w:rsidR="009373CB" w:rsidRPr="007E0B31" w:rsidRDefault="009373CB" w:rsidP="009373CB">
            <w:pPr>
              <w:pStyle w:val="TableArial11"/>
              <w:ind w:left="567" w:hanging="567"/>
              <w:rPr>
                <w:rFonts w:cs="Arial"/>
              </w:rPr>
            </w:pPr>
            <w:r w:rsidRPr="007E0B31">
              <w:rPr>
                <w:rFonts w:cs="Arial"/>
              </w:rPr>
              <w:t>(b)</w:t>
            </w:r>
            <w:r w:rsidRPr="007E0B31">
              <w:rPr>
                <w:rFonts w:cs="Arial"/>
              </w:rPr>
              <w:tab/>
              <w:t>Hinkley Point B</w:t>
            </w:r>
          </w:p>
          <w:p w14:paraId="5771019F" w14:textId="77777777" w:rsidR="009373CB" w:rsidRPr="007E0B31" w:rsidRDefault="009373CB" w:rsidP="009373CB">
            <w:pPr>
              <w:pStyle w:val="TableArial11"/>
              <w:ind w:left="567" w:hanging="567"/>
              <w:rPr>
                <w:rFonts w:cs="Arial"/>
              </w:rPr>
            </w:pPr>
            <w:r w:rsidRPr="007E0B31">
              <w:rPr>
                <w:rFonts w:cs="Arial"/>
              </w:rPr>
              <w:t>(c)</w:t>
            </w:r>
            <w:r w:rsidRPr="007E0B31">
              <w:rPr>
                <w:rFonts w:cs="Arial"/>
              </w:rPr>
              <w:tab/>
              <w:t>Heysham 1</w:t>
            </w:r>
          </w:p>
          <w:p w14:paraId="255827D3" w14:textId="77777777" w:rsidR="009373CB" w:rsidRPr="007E0B31" w:rsidRDefault="009373CB" w:rsidP="009373CB">
            <w:pPr>
              <w:pStyle w:val="TableArial11"/>
              <w:ind w:left="567" w:hanging="567"/>
              <w:rPr>
                <w:rFonts w:cs="Arial"/>
              </w:rPr>
            </w:pPr>
            <w:r w:rsidRPr="007E0B31">
              <w:rPr>
                <w:rFonts w:cs="Arial"/>
              </w:rPr>
              <w:t>(d)</w:t>
            </w:r>
            <w:r w:rsidRPr="007E0B31">
              <w:rPr>
                <w:rFonts w:cs="Arial"/>
              </w:rPr>
              <w:tab/>
              <w:t>Heysham 2</w:t>
            </w:r>
          </w:p>
          <w:p w14:paraId="41FC952E" w14:textId="77777777" w:rsidR="009373CB" w:rsidRPr="007E0B31" w:rsidRDefault="009373CB" w:rsidP="009373CB">
            <w:pPr>
              <w:pStyle w:val="TableArial11"/>
              <w:ind w:left="567" w:hanging="567"/>
              <w:rPr>
                <w:rFonts w:cs="Arial"/>
              </w:rPr>
            </w:pPr>
            <w:r w:rsidRPr="007E0B31">
              <w:rPr>
                <w:rFonts w:cs="Arial"/>
              </w:rPr>
              <w:t>(e)</w:t>
            </w:r>
            <w:r w:rsidRPr="007E0B31">
              <w:rPr>
                <w:rFonts w:cs="Arial"/>
              </w:rPr>
              <w:tab/>
              <w:t>Hartlepool</w:t>
            </w:r>
          </w:p>
          <w:p w14:paraId="11F3E326" w14:textId="77777777" w:rsidR="009373CB" w:rsidRPr="007E0B31" w:rsidRDefault="009373CB" w:rsidP="009373CB">
            <w:pPr>
              <w:pStyle w:val="TableArial11"/>
              <w:ind w:left="567" w:hanging="567"/>
              <w:rPr>
                <w:rFonts w:cs="Arial"/>
              </w:rPr>
            </w:pPr>
            <w:r w:rsidRPr="007E0B31">
              <w:rPr>
                <w:rFonts w:cs="Arial"/>
              </w:rPr>
              <w:t>(f)</w:t>
            </w:r>
            <w:r w:rsidRPr="007E0B31">
              <w:rPr>
                <w:rFonts w:cs="Arial"/>
              </w:rPr>
              <w:tab/>
              <w:t>Hunterston B</w:t>
            </w:r>
          </w:p>
          <w:p w14:paraId="545DEFB0" w14:textId="77777777" w:rsidR="009373CB" w:rsidRPr="007E0B31" w:rsidRDefault="009373CB" w:rsidP="009373CB">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373CB" w:rsidRPr="007E0B31" w14:paraId="6650020C" w14:textId="77777777" w:rsidTr="00AB2570">
        <w:trPr>
          <w:cantSplit/>
        </w:trPr>
        <w:tc>
          <w:tcPr>
            <w:tcW w:w="2884" w:type="dxa"/>
          </w:tcPr>
          <w:p w14:paraId="321CCB17" w14:textId="77777777" w:rsidR="009373CB" w:rsidRPr="007E0B31" w:rsidRDefault="009373CB" w:rsidP="009373CB">
            <w:pPr>
              <w:pStyle w:val="Arial11Bold"/>
              <w:rPr>
                <w:rFonts w:cs="Arial"/>
              </w:rPr>
            </w:pPr>
            <w:r w:rsidRPr="007E0B31">
              <w:rPr>
                <w:rFonts w:cs="Arial"/>
              </w:rPr>
              <w:t xml:space="preserve">Existing AGR Plant Flexibility Limit </w:t>
            </w:r>
          </w:p>
        </w:tc>
        <w:tc>
          <w:tcPr>
            <w:tcW w:w="6634" w:type="dxa"/>
          </w:tcPr>
          <w:p w14:paraId="15A7ED87" w14:textId="77C372A1" w:rsidR="009373CB" w:rsidRPr="007E0B31" w:rsidRDefault="009373CB" w:rsidP="009373CB">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373CB" w:rsidRPr="007E0B31" w14:paraId="59796A65" w14:textId="77777777" w:rsidTr="00AB2570">
        <w:trPr>
          <w:cantSplit/>
        </w:trPr>
        <w:tc>
          <w:tcPr>
            <w:tcW w:w="2884" w:type="dxa"/>
          </w:tcPr>
          <w:p w14:paraId="266B746E" w14:textId="77777777" w:rsidR="009373CB" w:rsidRPr="007E0B31" w:rsidRDefault="009373CB" w:rsidP="009373CB">
            <w:pPr>
              <w:pStyle w:val="Arial11Bold"/>
              <w:rPr>
                <w:rFonts w:cs="Arial"/>
              </w:rPr>
            </w:pPr>
            <w:r w:rsidRPr="007E0B31">
              <w:rPr>
                <w:rFonts w:cs="Arial"/>
              </w:rPr>
              <w:t>Existing Gas Cooled Reactor Plant</w:t>
            </w:r>
          </w:p>
        </w:tc>
        <w:tc>
          <w:tcPr>
            <w:tcW w:w="6634" w:type="dxa"/>
          </w:tcPr>
          <w:p w14:paraId="035E7349" w14:textId="77777777" w:rsidR="009373CB" w:rsidRPr="007E0B31" w:rsidRDefault="009373CB" w:rsidP="009373CB">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373CB" w:rsidRPr="007E0B31" w14:paraId="0CFB4AEC" w14:textId="77777777" w:rsidTr="00AB2570">
        <w:trPr>
          <w:cantSplit/>
        </w:trPr>
        <w:tc>
          <w:tcPr>
            <w:tcW w:w="2884" w:type="dxa"/>
          </w:tcPr>
          <w:p w14:paraId="21F38B58" w14:textId="77777777" w:rsidR="009373CB" w:rsidRPr="007E0B31" w:rsidRDefault="009373CB" w:rsidP="009373CB">
            <w:pPr>
              <w:pStyle w:val="Arial11Bold"/>
              <w:rPr>
                <w:rFonts w:cs="Arial"/>
              </w:rPr>
            </w:pPr>
            <w:r w:rsidRPr="007E0B31">
              <w:rPr>
                <w:rFonts w:cs="Arial"/>
              </w:rPr>
              <w:lastRenderedPageBreak/>
              <w:t>Existing Magnox Reactor Plant</w:t>
            </w:r>
          </w:p>
        </w:tc>
        <w:tc>
          <w:tcPr>
            <w:tcW w:w="6634" w:type="dxa"/>
          </w:tcPr>
          <w:p w14:paraId="173582F7" w14:textId="77777777" w:rsidR="009373CB" w:rsidRPr="007E0B31" w:rsidRDefault="009373CB" w:rsidP="009373CB">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373CB" w:rsidRPr="007E0B31" w:rsidRDefault="009373CB" w:rsidP="009373CB">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373CB" w:rsidRPr="007E0B31" w:rsidRDefault="009373CB" w:rsidP="009373CB">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373CB" w:rsidRPr="007E0B31" w:rsidRDefault="009373CB" w:rsidP="009373CB">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373CB" w:rsidRPr="007E0B31" w:rsidRDefault="009373CB" w:rsidP="009373CB">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373CB" w:rsidRPr="007E0B31" w:rsidRDefault="009373CB" w:rsidP="009373CB">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373CB" w:rsidRPr="007E0B31" w:rsidRDefault="009373CB" w:rsidP="009373CB">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373CB" w:rsidRPr="007E0B31" w:rsidRDefault="009373CB" w:rsidP="009373CB">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373CB" w:rsidRPr="007E0B31" w:rsidRDefault="009373CB" w:rsidP="009373CB">
            <w:pPr>
              <w:pStyle w:val="TableArial11"/>
              <w:ind w:left="567" w:hanging="567"/>
              <w:rPr>
                <w:rFonts w:cs="Arial"/>
              </w:rPr>
            </w:pPr>
            <w:r w:rsidRPr="007E0B31">
              <w:rPr>
                <w:rFonts w:cs="Arial"/>
              </w:rPr>
              <w:t xml:space="preserve">(h) </w:t>
            </w:r>
            <w:r w:rsidRPr="007E0B31">
              <w:rPr>
                <w:rFonts w:cs="Arial"/>
              </w:rPr>
              <w:tab/>
              <w:t>Wylfa</w:t>
            </w:r>
          </w:p>
        </w:tc>
      </w:tr>
      <w:tr w:rsidR="009373CB" w:rsidRPr="007E0B31" w14:paraId="7B53BE74" w14:textId="77777777" w:rsidTr="00AB2570">
        <w:trPr>
          <w:cantSplit/>
        </w:trPr>
        <w:tc>
          <w:tcPr>
            <w:tcW w:w="2884" w:type="dxa"/>
          </w:tcPr>
          <w:p w14:paraId="1F760904" w14:textId="77777777" w:rsidR="009373CB" w:rsidRPr="007E0B31" w:rsidRDefault="009373CB" w:rsidP="009373CB">
            <w:pPr>
              <w:pStyle w:val="Arial11Bold"/>
              <w:rPr>
                <w:rFonts w:cs="Arial"/>
              </w:rPr>
            </w:pPr>
            <w:r w:rsidRPr="007E0B31">
              <w:rPr>
                <w:rFonts w:cs="Arial"/>
              </w:rPr>
              <w:t>Export and Import Limits</w:t>
            </w:r>
          </w:p>
        </w:tc>
        <w:tc>
          <w:tcPr>
            <w:tcW w:w="6634" w:type="dxa"/>
          </w:tcPr>
          <w:p w14:paraId="0E44AAA9" w14:textId="77777777" w:rsidR="009373CB" w:rsidRPr="007E0B31" w:rsidRDefault="009373CB" w:rsidP="009373CB">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373CB" w:rsidRPr="007E0B31" w14:paraId="6D1EB3A4" w14:textId="77777777" w:rsidTr="00AB2570">
        <w:trPr>
          <w:cantSplit/>
        </w:trPr>
        <w:tc>
          <w:tcPr>
            <w:tcW w:w="2884" w:type="dxa"/>
          </w:tcPr>
          <w:p w14:paraId="56BE56A9" w14:textId="77777777" w:rsidR="009373CB" w:rsidRPr="007E0B31" w:rsidRDefault="009373CB" w:rsidP="009373CB">
            <w:pPr>
              <w:pStyle w:val="Arial11Bold"/>
              <w:rPr>
                <w:rFonts w:cs="Arial"/>
              </w:rPr>
            </w:pPr>
            <w:r w:rsidRPr="007E0B31">
              <w:rPr>
                <w:rFonts w:cs="Arial"/>
              </w:rPr>
              <w:t>External Interconnection</w:t>
            </w:r>
          </w:p>
        </w:tc>
        <w:tc>
          <w:tcPr>
            <w:tcW w:w="6634" w:type="dxa"/>
          </w:tcPr>
          <w:p w14:paraId="5F0F683C" w14:textId="77777777" w:rsidR="009373CB" w:rsidRPr="007E0B31" w:rsidRDefault="009373CB" w:rsidP="009373CB">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373CB" w:rsidRPr="007E0B31" w14:paraId="0C7137CC" w14:textId="77777777" w:rsidTr="00AB2570">
        <w:trPr>
          <w:cantSplit/>
        </w:trPr>
        <w:tc>
          <w:tcPr>
            <w:tcW w:w="2884" w:type="dxa"/>
          </w:tcPr>
          <w:p w14:paraId="4DDE7F5B" w14:textId="77777777" w:rsidR="009373CB" w:rsidRPr="007E0B31" w:rsidRDefault="009373CB" w:rsidP="009373CB">
            <w:pPr>
              <w:pStyle w:val="Arial11Bold"/>
              <w:rPr>
                <w:rFonts w:cs="Arial"/>
              </w:rPr>
            </w:pPr>
            <w:r w:rsidRPr="007E0B31">
              <w:rPr>
                <w:rFonts w:cs="Arial"/>
              </w:rPr>
              <w:t>External Interconnection Circuit</w:t>
            </w:r>
          </w:p>
        </w:tc>
        <w:tc>
          <w:tcPr>
            <w:tcW w:w="6634" w:type="dxa"/>
          </w:tcPr>
          <w:p w14:paraId="6BC8ABBC" w14:textId="77777777" w:rsidR="009373CB" w:rsidRPr="007E0B31" w:rsidRDefault="009373CB" w:rsidP="009373CB">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373CB" w:rsidRPr="007E0B31" w14:paraId="6E794FEB" w14:textId="77777777" w:rsidTr="00AB2570">
        <w:trPr>
          <w:cantSplit/>
        </w:trPr>
        <w:tc>
          <w:tcPr>
            <w:tcW w:w="2884" w:type="dxa"/>
          </w:tcPr>
          <w:p w14:paraId="6E76412F" w14:textId="77777777" w:rsidR="009373CB" w:rsidRPr="007E0B31" w:rsidRDefault="009373CB" w:rsidP="009373CB">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373CB" w:rsidRPr="007E0B31" w:rsidRDefault="009373CB" w:rsidP="009373CB">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373CB" w:rsidRPr="007E0B31" w14:paraId="3E085F45" w14:textId="77777777" w:rsidTr="00AB2570">
        <w:trPr>
          <w:cantSplit/>
        </w:trPr>
        <w:tc>
          <w:tcPr>
            <w:tcW w:w="2884" w:type="dxa"/>
          </w:tcPr>
          <w:p w14:paraId="3EFBEFE5" w14:textId="77777777" w:rsidR="009373CB" w:rsidRPr="007E0B31" w:rsidRDefault="009373CB" w:rsidP="009373CB">
            <w:pPr>
              <w:pStyle w:val="Arial11Bold"/>
              <w:rPr>
                <w:rFonts w:cs="Arial"/>
              </w:rPr>
            </w:pPr>
            <w:r w:rsidRPr="007E0B31">
              <w:rPr>
                <w:rFonts w:cs="Arial"/>
              </w:rPr>
              <w:t>External System</w:t>
            </w:r>
          </w:p>
        </w:tc>
        <w:tc>
          <w:tcPr>
            <w:tcW w:w="6634" w:type="dxa"/>
          </w:tcPr>
          <w:p w14:paraId="622EF20A" w14:textId="77777777" w:rsidR="009373CB" w:rsidRPr="007E0B31" w:rsidRDefault="009373CB" w:rsidP="009373CB">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373CB" w:rsidRPr="007E0B31" w14:paraId="5607CC33" w14:textId="77777777" w:rsidTr="00AB2570">
        <w:trPr>
          <w:cantSplit/>
          <w:ins w:id="37" w:author="Rebecca Scott (NESO)" w:date="2025-02-18T09:40:00Z"/>
        </w:trPr>
        <w:tc>
          <w:tcPr>
            <w:tcW w:w="2884" w:type="dxa"/>
          </w:tcPr>
          <w:p w14:paraId="46A2E0B9" w14:textId="3F7273B4" w:rsidR="009373CB" w:rsidRPr="0075782A" w:rsidRDefault="009373CB" w:rsidP="009373CB">
            <w:pPr>
              <w:pStyle w:val="Arial11Bold"/>
              <w:rPr>
                <w:ins w:id="38" w:author="Rebecca Scott (NESO)" w:date="2025-02-18T09:40:00Z" w16du:dateUtc="2025-02-18T09:40:00Z"/>
                <w:rFonts w:cs="Arial"/>
              </w:rPr>
            </w:pPr>
            <w:ins w:id="39" w:author="Rebecca Scott (NESO)" w:date="2025-02-18T09:41:00Z" w16du:dateUtc="2025-02-18T09:41:00Z">
              <w:r>
                <w:rPr>
                  <w:rFonts w:cs="Arial"/>
                </w:rPr>
                <w:t>Fast</w:t>
              </w:r>
            </w:ins>
            <w:ins w:id="40" w:author="Rebecca Scott (NESO)" w:date="2025-03-18T17:13:00Z" w16du:dateUtc="2025-03-18T17:13:00Z">
              <w:r>
                <w:rPr>
                  <w:rFonts w:cs="Arial"/>
                </w:rPr>
                <w:t xml:space="preserve"> </w:t>
              </w:r>
              <w:r w:rsidRPr="003C2D99">
                <w:rPr>
                  <w:rFonts w:cs="Arial"/>
                  <w:highlight w:val="yellow"/>
                </w:rPr>
                <w:t>Load</w:t>
              </w:r>
            </w:ins>
            <w:ins w:id="41" w:author="Rebecca Scott (NESO)" w:date="2025-02-18T09:41:00Z" w16du:dateUtc="2025-02-18T09:41:00Z">
              <w:r>
                <w:rPr>
                  <w:rFonts w:cs="Arial"/>
                </w:rPr>
                <w:t xml:space="preserve"> Blocks</w:t>
              </w:r>
            </w:ins>
          </w:p>
        </w:tc>
        <w:tc>
          <w:tcPr>
            <w:tcW w:w="6634" w:type="dxa"/>
          </w:tcPr>
          <w:p w14:paraId="4CCF0FCD" w14:textId="77777777" w:rsidR="009373CB" w:rsidRPr="003C2D99" w:rsidRDefault="009373CB" w:rsidP="009373CB">
            <w:pPr>
              <w:pStyle w:val="TableArial11"/>
              <w:rPr>
                <w:ins w:id="42" w:author="Rebecca Scott (NESO)" w:date="2025-03-18T17:13:00Z" w16du:dateUtc="2025-03-18T17:13:00Z"/>
                <w:rFonts w:cs="Arial"/>
                <w:strike/>
              </w:rPr>
            </w:pPr>
            <w:ins w:id="43" w:author="Rebecca Scott (NESO)" w:date="2025-02-18T09:41:00Z" w16du:dateUtc="2025-02-18T09:41:00Z">
              <w:r w:rsidRPr="003C2D99">
                <w:rPr>
                  <w:rFonts w:cs="Arial"/>
                  <w:b/>
                  <w:bCs/>
                  <w:strike/>
                </w:rPr>
                <w:t>Load Blocks</w:t>
              </w:r>
              <w:r w:rsidRPr="003C2D99">
                <w:rPr>
                  <w:rFonts w:cs="Arial"/>
                  <w:strike/>
                </w:rPr>
                <w:t xml:space="preserve"> that can be disconnected by </w:t>
              </w:r>
              <w:r w:rsidRPr="003C2D99">
                <w:rPr>
                  <w:rFonts w:cs="Arial"/>
                  <w:b/>
                  <w:bCs/>
                  <w:strike/>
                </w:rPr>
                <w:t xml:space="preserve">Network Operators </w:t>
              </w:r>
              <w:r w:rsidRPr="003C2D99">
                <w:rPr>
                  <w:rFonts w:cs="Arial"/>
                  <w:strike/>
                </w:rPr>
                <w:t xml:space="preserve">at very short notice, allowing them to be </w:t>
              </w:r>
            </w:ins>
            <w:ins w:id="44" w:author="Rebecca Scott (NESO)" w:date="2025-02-18T09:42:00Z" w16du:dateUtc="2025-02-18T09:42:00Z">
              <w:r w:rsidRPr="003C2D99">
                <w:rPr>
                  <w:rFonts w:cs="Arial"/>
                  <w:strike/>
                </w:rPr>
                <w:t>used during an</w:t>
              </w:r>
              <w:r w:rsidRPr="003C2D99">
                <w:rPr>
                  <w:rFonts w:cs="Arial"/>
                  <w:b/>
                  <w:bCs/>
                  <w:strike/>
                </w:rPr>
                <w:t xml:space="preserve"> Event. Fast Blocks</w:t>
              </w:r>
              <w:r w:rsidRPr="003C2D99">
                <w:rPr>
                  <w:rFonts w:cs="Arial"/>
                  <w:strike/>
                </w:rPr>
                <w:t xml:space="preserve"> have the suffix letters R, S, T, U.</w:t>
              </w:r>
            </w:ins>
          </w:p>
          <w:p w14:paraId="7194016E" w14:textId="7863FE48" w:rsidR="009373CB" w:rsidRPr="008F578C" w:rsidRDefault="003C2D99" w:rsidP="009373CB">
            <w:pPr>
              <w:pStyle w:val="TableArial11"/>
              <w:rPr>
                <w:ins w:id="45" w:author="Rebecca Scott (NESO)" w:date="2025-02-18T09:40:00Z" w16du:dateUtc="2025-02-18T09:40:00Z"/>
                <w:rFonts w:cs="Arial"/>
              </w:rPr>
            </w:pPr>
            <w:ins w:id="46" w:author="Rebecca Scott (NESO)" w:date="2025-03-18T17:13:00Z" w16du:dateUtc="2025-03-18T17:13:00Z">
              <w:r w:rsidRPr="009A0A02">
                <w:t xml:space="preserve">A </w:t>
              </w:r>
              <w:r w:rsidRPr="003C2D99">
                <w:rPr>
                  <w:b/>
                  <w:bCs/>
                </w:rPr>
                <w:t>Load Block</w:t>
              </w:r>
              <w:r w:rsidRPr="009A0A02">
                <w:t xml:space="preserve"> that can be disconnected by a </w:t>
              </w:r>
              <w:r w:rsidRPr="003C2D99">
                <w:rPr>
                  <w:b/>
                  <w:bCs/>
                </w:rPr>
                <w:t>Network Operator</w:t>
              </w:r>
              <w:r w:rsidRPr="009A0A02">
                <w:t xml:space="preserve"> without delay when instructed by </w:t>
              </w:r>
              <w:r w:rsidRPr="003C2D99">
                <w:rPr>
                  <w:b/>
                  <w:bCs/>
                </w:rPr>
                <w:t>The Company</w:t>
              </w:r>
              <w:r w:rsidRPr="009A0A02">
                <w:t xml:space="preserve"> and which shall be designated by the </w:t>
              </w:r>
              <w:r w:rsidRPr="003C2D99">
                <w:rPr>
                  <w:b/>
                  <w:bCs/>
                </w:rPr>
                <w:t>Network Operator</w:t>
              </w:r>
              <w:r w:rsidRPr="009A0A02">
                <w:t xml:space="preserve"> with a unique identifier R, S, T or U</w:t>
              </w:r>
              <w:r>
                <w:t xml:space="preserve"> (in accordance with the Electricity Supply Emergency Code)</w:t>
              </w:r>
              <w:r w:rsidRPr="009A0A02">
                <w:t>.</w:t>
              </w:r>
            </w:ins>
          </w:p>
        </w:tc>
      </w:tr>
      <w:tr w:rsidR="009373CB" w:rsidRPr="007E0B31" w14:paraId="11605031" w14:textId="77777777" w:rsidTr="00AB2570">
        <w:trPr>
          <w:cantSplit/>
        </w:trPr>
        <w:tc>
          <w:tcPr>
            <w:tcW w:w="2884" w:type="dxa"/>
          </w:tcPr>
          <w:p w14:paraId="623BBAA6" w14:textId="77777777" w:rsidR="009373CB" w:rsidRPr="007E0B31" w:rsidRDefault="009373CB" w:rsidP="009373CB">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373CB" w:rsidRPr="007E0B31" w:rsidRDefault="009373CB" w:rsidP="009373CB">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373CB" w:rsidRPr="0079139F" w14:paraId="4A63685E" w14:textId="77777777" w:rsidTr="00AB2570">
        <w:trPr>
          <w:cantSplit/>
        </w:trPr>
        <w:tc>
          <w:tcPr>
            <w:tcW w:w="2884" w:type="dxa"/>
          </w:tcPr>
          <w:p w14:paraId="36F13162" w14:textId="77777777" w:rsidR="009373CB" w:rsidRPr="0079139F" w:rsidRDefault="009373CB" w:rsidP="009373CB">
            <w:pPr>
              <w:pStyle w:val="Arial11Bold"/>
              <w:rPr>
                <w:rFonts w:cs="Arial"/>
              </w:rPr>
            </w:pPr>
            <w:r w:rsidRPr="0079139F">
              <w:rPr>
                <w:rFonts w:cs="Arial"/>
              </w:rPr>
              <w:t>Fault Current Interruption Time</w:t>
            </w:r>
          </w:p>
        </w:tc>
        <w:tc>
          <w:tcPr>
            <w:tcW w:w="6634" w:type="dxa"/>
          </w:tcPr>
          <w:p w14:paraId="5E003E50" w14:textId="77777777" w:rsidR="009373CB" w:rsidRPr="0079139F" w:rsidRDefault="009373CB" w:rsidP="009373CB">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373CB" w:rsidRPr="0079139F" w14:paraId="49B37323" w14:textId="77777777" w:rsidTr="00AB2570">
        <w:trPr>
          <w:cantSplit/>
        </w:trPr>
        <w:tc>
          <w:tcPr>
            <w:tcW w:w="2884" w:type="dxa"/>
          </w:tcPr>
          <w:p w14:paraId="62A7A7CD" w14:textId="77777777" w:rsidR="009373CB" w:rsidRPr="0079139F" w:rsidRDefault="009373CB" w:rsidP="009373CB">
            <w:pPr>
              <w:pStyle w:val="Level1Text"/>
              <w:tabs>
                <w:tab w:val="left" w:pos="1701"/>
              </w:tabs>
              <w:spacing w:after="0" w:line="240" w:lineRule="auto"/>
              <w:ind w:left="0" w:firstLine="0"/>
              <w:rPr>
                <w:rFonts w:cs="Arial"/>
                <w:b/>
                <w:color w:val="auto"/>
                <w:lang w:val="en-GB"/>
              </w:rPr>
            </w:pPr>
            <w:r w:rsidRPr="0079139F">
              <w:rPr>
                <w:rFonts w:cs="Arial"/>
                <w:b/>
                <w:color w:val="auto"/>
                <w:lang w:val="en-GB"/>
              </w:rPr>
              <w:lastRenderedPageBreak/>
              <w:t>Fault Ride Through</w:t>
            </w:r>
          </w:p>
        </w:tc>
        <w:tc>
          <w:tcPr>
            <w:tcW w:w="6634" w:type="dxa"/>
          </w:tcPr>
          <w:p w14:paraId="54DD5284" w14:textId="2C3D6D74" w:rsidR="009373CB" w:rsidRPr="0079139F" w:rsidRDefault="009373CB" w:rsidP="009373CB">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373CB" w:rsidRPr="007E0B31" w14:paraId="126CA270" w14:textId="77777777" w:rsidTr="00AB2570">
        <w:trPr>
          <w:cantSplit/>
        </w:trPr>
        <w:tc>
          <w:tcPr>
            <w:tcW w:w="2884" w:type="dxa"/>
          </w:tcPr>
          <w:p w14:paraId="0454CFBF" w14:textId="77777777" w:rsidR="009373CB" w:rsidRPr="007E0B31" w:rsidRDefault="009373CB" w:rsidP="009373CB">
            <w:pPr>
              <w:pStyle w:val="Arial11Bold"/>
              <w:rPr>
                <w:rFonts w:cs="Arial"/>
              </w:rPr>
            </w:pPr>
            <w:r w:rsidRPr="007E0B31">
              <w:rPr>
                <w:rFonts w:cs="Arial"/>
              </w:rPr>
              <w:t>Fast Start</w:t>
            </w:r>
          </w:p>
        </w:tc>
        <w:tc>
          <w:tcPr>
            <w:tcW w:w="6634" w:type="dxa"/>
          </w:tcPr>
          <w:p w14:paraId="44B2978C" w14:textId="77777777" w:rsidR="009373CB" w:rsidRPr="007E0B31" w:rsidRDefault="009373CB" w:rsidP="009373CB">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373CB" w:rsidRPr="007E0B31" w14:paraId="08560E36" w14:textId="77777777" w:rsidTr="00AB2570">
        <w:trPr>
          <w:cantSplit/>
        </w:trPr>
        <w:tc>
          <w:tcPr>
            <w:tcW w:w="2884" w:type="dxa"/>
          </w:tcPr>
          <w:p w14:paraId="6CA06E96" w14:textId="77777777" w:rsidR="009373CB" w:rsidRPr="007E0B31" w:rsidRDefault="009373CB" w:rsidP="009373CB">
            <w:pPr>
              <w:pStyle w:val="Arial11Bold"/>
              <w:rPr>
                <w:rFonts w:cs="Arial"/>
              </w:rPr>
            </w:pPr>
            <w:r w:rsidRPr="007E0B31">
              <w:rPr>
                <w:rFonts w:cs="Arial"/>
              </w:rPr>
              <w:t>Fast Start Capability</w:t>
            </w:r>
          </w:p>
        </w:tc>
        <w:tc>
          <w:tcPr>
            <w:tcW w:w="6634" w:type="dxa"/>
          </w:tcPr>
          <w:p w14:paraId="61BF70C5" w14:textId="77777777" w:rsidR="009373CB" w:rsidRPr="007E0B31" w:rsidRDefault="009373CB" w:rsidP="009373CB">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373CB" w:rsidRPr="007E0B31" w14:paraId="4C9CE357" w14:textId="77777777" w:rsidTr="00AB2570">
        <w:trPr>
          <w:cantSplit/>
        </w:trPr>
        <w:tc>
          <w:tcPr>
            <w:tcW w:w="2884" w:type="dxa"/>
          </w:tcPr>
          <w:p w14:paraId="686BDC85" w14:textId="77777777" w:rsidR="009373CB" w:rsidRPr="007E0B31" w:rsidRDefault="009373CB" w:rsidP="009373CB">
            <w:pPr>
              <w:pStyle w:val="Arial11Bold"/>
              <w:rPr>
                <w:rFonts w:cs="Arial"/>
              </w:rPr>
            </w:pPr>
            <w:r w:rsidRPr="007E0B31">
              <w:rPr>
                <w:rFonts w:cs="Arial"/>
              </w:rPr>
              <w:t>Fast Track Criteria</w:t>
            </w:r>
          </w:p>
        </w:tc>
        <w:tc>
          <w:tcPr>
            <w:tcW w:w="6634" w:type="dxa"/>
          </w:tcPr>
          <w:p w14:paraId="0CF7CF48" w14:textId="77777777" w:rsidR="009373CB" w:rsidRPr="007E0B31" w:rsidRDefault="009373CB" w:rsidP="009373CB">
            <w:pPr>
              <w:pStyle w:val="TableArial11"/>
              <w:rPr>
                <w:rFonts w:cs="Arial"/>
              </w:rPr>
            </w:pPr>
            <w:r w:rsidRPr="007E0B31">
              <w:rPr>
                <w:rFonts w:cs="Arial"/>
              </w:rPr>
              <w:t>A proposed Grid Code Modification Proposal that, if implemented,</w:t>
            </w:r>
          </w:p>
          <w:p w14:paraId="19D7C564" w14:textId="77777777" w:rsidR="009373CB" w:rsidRPr="007E0B31" w:rsidRDefault="009373CB" w:rsidP="009373CB">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373CB" w:rsidRPr="007E0B31" w:rsidRDefault="009373CB" w:rsidP="009373CB">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373CB" w:rsidRPr="007E0B31" w:rsidRDefault="009373CB" w:rsidP="009373CB">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373CB" w:rsidRPr="007E0B31" w:rsidRDefault="009373CB" w:rsidP="009373CB">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373CB" w:rsidRPr="007E0B31" w:rsidRDefault="009373CB" w:rsidP="009373CB">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373CB" w:rsidRPr="007E0B31" w:rsidRDefault="009373CB" w:rsidP="009373CB">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373CB" w14:paraId="608919C2" w14:textId="77777777" w:rsidTr="00AB2570">
        <w:trPr>
          <w:cantSplit/>
        </w:trPr>
        <w:tc>
          <w:tcPr>
            <w:tcW w:w="2884" w:type="dxa"/>
          </w:tcPr>
          <w:p w14:paraId="04BB9A43" w14:textId="52E74410" w:rsidR="009373CB" w:rsidRPr="00CB537D" w:rsidRDefault="009373CB" w:rsidP="009373CB">
            <w:pPr>
              <w:pStyle w:val="Arial11Bold"/>
            </w:pPr>
            <w:r w:rsidRPr="00CB537D">
              <w:t>Fault Current Interruption Time</w:t>
            </w:r>
          </w:p>
        </w:tc>
        <w:tc>
          <w:tcPr>
            <w:tcW w:w="6634" w:type="dxa"/>
          </w:tcPr>
          <w:p w14:paraId="446020FC" w14:textId="3D15B86E" w:rsidR="009373CB" w:rsidRDefault="009373CB" w:rsidP="009373CB">
            <w:pPr>
              <w:pStyle w:val="TableArial11"/>
              <w:rPr>
                <w:rFonts w:cs="Arial"/>
              </w:rPr>
            </w:pPr>
            <w:r>
              <w:t>The time interval from fault inception until the end of the break time of the circuit breaker (as declared by the manufacturers).</w:t>
            </w:r>
          </w:p>
        </w:tc>
      </w:tr>
      <w:tr w:rsidR="009373CB" w14:paraId="2C8B2336" w14:textId="77777777" w:rsidTr="00AB2570">
        <w:trPr>
          <w:cantSplit/>
        </w:trPr>
        <w:tc>
          <w:tcPr>
            <w:tcW w:w="2884" w:type="dxa"/>
          </w:tcPr>
          <w:p w14:paraId="07661B3C" w14:textId="5FE1A371" w:rsidR="009373CB" w:rsidRPr="00CB537D" w:rsidRDefault="009373CB" w:rsidP="009373CB">
            <w:pPr>
              <w:pStyle w:val="Arial11Bold"/>
            </w:pPr>
            <w:r w:rsidRPr="00CB537D">
              <w:t>Fault Ride Through</w:t>
            </w:r>
          </w:p>
        </w:tc>
        <w:tc>
          <w:tcPr>
            <w:tcW w:w="6634" w:type="dxa"/>
          </w:tcPr>
          <w:p w14:paraId="52184373" w14:textId="6F339721" w:rsidR="009373CB" w:rsidRDefault="009373CB" w:rsidP="009373CB">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373CB" w14:paraId="4C883F65" w14:textId="77777777" w:rsidTr="00AB2570">
        <w:trPr>
          <w:cantSplit/>
        </w:trPr>
        <w:tc>
          <w:tcPr>
            <w:tcW w:w="2884" w:type="dxa"/>
          </w:tcPr>
          <w:p w14:paraId="1AE62D52" w14:textId="0707DBC7" w:rsidR="009373CB" w:rsidRPr="00CB537D" w:rsidRDefault="009373CB" w:rsidP="009373CB">
            <w:pPr>
              <w:pStyle w:val="Arial11Bold"/>
            </w:pPr>
            <w:r w:rsidRPr="00C65C3A">
              <w:rPr>
                <w:bCs/>
              </w:rPr>
              <w:t>Final-Balancing Compliance Notification  </w:t>
            </w:r>
          </w:p>
        </w:tc>
        <w:tc>
          <w:tcPr>
            <w:tcW w:w="6634" w:type="dxa"/>
          </w:tcPr>
          <w:p w14:paraId="53871824" w14:textId="669CA530" w:rsidR="009373CB" w:rsidRPr="00E54DBB" w:rsidRDefault="009373CB" w:rsidP="009373CB">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9373CB" w:rsidRPr="00E54DBB" w:rsidRDefault="009373CB" w:rsidP="009373CB">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9373CB" w:rsidRPr="00E54DBB" w:rsidRDefault="009373CB" w:rsidP="009373CB">
            <w:pPr>
              <w:pStyle w:val="TableArial11"/>
              <w:rPr>
                <w:rFonts w:cs="Arial"/>
              </w:rPr>
            </w:pPr>
            <w:r w:rsidRPr="00E54DBB">
              <w:rPr>
                <w:rFonts w:cs="Arial"/>
              </w:rPr>
              <w:t>(b) the relevant sections of the Grid Code as applicable, and</w:t>
            </w:r>
          </w:p>
          <w:p w14:paraId="6ED3A492" w14:textId="77777777" w:rsidR="009373CB" w:rsidRPr="00E54DBB" w:rsidRDefault="009373CB" w:rsidP="009373CB">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9373CB" w:rsidRDefault="009373CB" w:rsidP="009373CB">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9373CB" w:rsidRPr="007E0B31" w14:paraId="4DC1F36D" w14:textId="77777777" w:rsidTr="00AB2570">
        <w:trPr>
          <w:cantSplit/>
        </w:trPr>
        <w:tc>
          <w:tcPr>
            <w:tcW w:w="2884" w:type="dxa"/>
          </w:tcPr>
          <w:p w14:paraId="39CA52E1" w14:textId="77777777" w:rsidR="009373CB" w:rsidRPr="007E0B31" w:rsidRDefault="009373CB" w:rsidP="009373CB">
            <w:pPr>
              <w:pStyle w:val="Arial11Bold"/>
              <w:rPr>
                <w:rFonts w:cs="Arial"/>
              </w:rPr>
            </w:pPr>
            <w:r w:rsidRPr="007E0B31">
              <w:rPr>
                <w:rFonts w:cs="Arial"/>
              </w:rPr>
              <w:t>Final Generation Outage Programme</w:t>
            </w:r>
          </w:p>
        </w:tc>
        <w:tc>
          <w:tcPr>
            <w:tcW w:w="6634" w:type="dxa"/>
          </w:tcPr>
          <w:p w14:paraId="21DA4626" w14:textId="20118034" w:rsidR="009373CB" w:rsidRPr="007E0B31" w:rsidRDefault="009373CB" w:rsidP="009373CB">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373CB" w:rsidRPr="007E0B31" w14:paraId="25992C8B" w14:textId="77777777" w:rsidTr="00AB2570">
        <w:trPr>
          <w:cantSplit/>
        </w:trPr>
        <w:tc>
          <w:tcPr>
            <w:tcW w:w="2884" w:type="dxa"/>
          </w:tcPr>
          <w:p w14:paraId="24A46B59" w14:textId="6EF2404B" w:rsidR="009373CB" w:rsidRPr="007E0B31" w:rsidRDefault="009373CB" w:rsidP="009373CB">
            <w:pPr>
              <w:pStyle w:val="Arial11Bold"/>
              <w:rPr>
                <w:rFonts w:cs="Arial"/>
              </w:rPr>
            </w:pPr>
            <w:bookmarkStart w:id="47" w:name="_DV_C20"/>
            <w:r w:rsidRPr="007E0B31">
              <w:rPr>
                <w:rFonts w:cs="Arial"/>
              </w:rPr>
              <w:lastRenderedPageBreak/>
              <w:t xml:space="preserve">Final Operational Notification </w:t>
            </w:r>
            <w:r w:rsidRPr="007E0B31">
              <w:rPr>
                <w:rFonts w:cs="Arial"/>
                <w:b w:val="0"/>
              </w:rPr>
              <w:t>or</w:t>
            </w:r>
            <w:r w:rsidRPr="007E0B31">
              <w:rPr>
                <w:rFonts w:cs="Arial"/>
              </w:rPr>
              <w:t xml:space="preserve"> FON </w:t>
            </w:r>
            <w:bookmarkEnd w:id="47"/>
          </w:p>
        </w:tc>
        <w:tc>
          <w:tcPr>
            <w:tcW w:w="6634" w:type="dxa"/>
          </w:tcPr>
          <w:p w14:paraId="52B70B80" w14:textId="1AE703F3" w:rsidR="009373CB" w:rsidRPr="007E0B31" w:rsidRDefault="009373CB" w:rsidP="009373CB">
            <w:pPr>
              <w:pStyle w:val="TableArial11"/>
              <w:rPr>
                <w:rFonts w:cs="Arial"/>
              </w:rPr>
            </w:pPr>
            <w:bookmarkStart w:id="48"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48"/>
          </w:p>
          <w:p w14:paraId="534102FE" w14:textId="77777777" w:rsidR="009373CB" w:rsidRPr="007E0B31" w:rsidRDefault="009373CB" w:rsidP="009373CB">
            <w:pPr>
              <w:pStyle w:val="TableArial11"/>
              <w:ind w:left="567" w:hanging="567"/>
              <w:rPr>
                <w:rFonts w:cs="Arial"/>
              </w:rPr>
            </w:pPr>
            <w:bookmarkStart w:id="49" w:name="_DV_C22"/>
            <w:r w:rsidRPr="007E0B31">
              <w:rPr>
                <w:rFonts w:cs="Arial"/>
              </w:rPr>
              <w:t>(a)</w:t>
            </w:r>
            <w:r w:rsidRPr="007E0B31">
              <w:rPr>
                <w:rFonts w:cs="Arial"/>
              </w:rPr>
              <w:tab/>
              <w:t>with the Grid Code, (or where they apply, that relevant derogations have been granted), and</w:t>
            </w:r>
            <w:bookmarkEnd w:id="49"/>
          </w:p>
          <w:p w14:paraId="001CADC8" w14:textId="77777777" w:rsidR="009373CB" w:rsidRPr="007E0B31" w:rsidRDefault="009373CB" w:rsidP="009373CB">
            <w:pPr>
              <w:pStyle w:val="TableArial11"/>
              <w:ind w:left="567" w:hanging="567"/>
              <w:rPr>
                <w:rFonts w:cs="Arial"/>
              </w:rPr>
            </w:pPr>
            <w:bookmarkStart w:id="50"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0"/>
          </w:p>
          <w:p w14:paraId="67438D86" w14:textId="77777777" w:rsidR="009373CB" w:rsidRPr="007E0B31" w:rsidRDefault="009373CB" w:rsidP="009373CB">
            <w:pPr>
              <w:pStyle w:val="TableArial11"/>
              <w:rPr>
                <w:rFonts w:cs="Arial"/>
                <w:u w:val="single"/>
              </w:rPr>
            </w:pPr>
            <w:bookmarkStart w:id="51"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51"/>
          </w:p>
        </w:tc>
      </w:tr>
      <w:tr w:rsidR="009373CB" w:rsidRPr="007E0B31" w14:paraId="197251CB" w14:textId="77777777" w:rsidTr="00AB2570">
        <w:trPr>
          <w:cantSplit/>
        </w:trPr>
        <w:tc>
          <w:tcPr>
            <w:tcW w:w="2884" w:type="dxa"/>
          </w:tcPr>
          <w:p w14:paraId="004E90B7" w14:textId="77777777" w:rsidR="009373CB" w:rsidRPr="007E0B31" w:rsidRDefault="009373CB" w:rsidP="009373CB">
            <w:pPr>
              <w:pStyle w:val="Arial11Bold"/>
              <w:rPr>
                <w:rFonts w:cs="Arial"/>
              </w:rPr>
            </w:pPr>
            <w:r w:rsidRPr="007E0B31">
              <w:rPr>
                <w:rFonts w:cs="Arial"/>
              </w:rPr>
              <w:t>Final Physical Notification Data</w:t>
            </w:r>
          </w:p>
        </w:tc>
        <w:tc>
          <w:tcPr>
            <w:tcW w:w="6634" w:type="dxa"/>
          </w:tcPr>
          <w:p w14:paraId="61126324" w14:textId="77777777" w:rsidR="009373CB" w:rsidRPr="007E0B31" w:rsidRDefault="009373CB" w:rsidP="009373CB">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373CB" w:rsidRPr="007E0B31" w14:paraId="03ECD7A1" w14:textId="77777777" w:rsidTr="00AB2570">
        <w:trPr>
          <w:cantSplit/>
        </w:trPr>
        <w:tc>
          <w:tcPr>
            <w:tcW w:w="2884" w:type="dxa"/>
          </w:tcPr>
          <w:p w14:paraId="51B8A852" w14:textId="77777777" w:rsidR="009373CB" w:rsidRPr="007E0B31" w:rsidRDefault="009373CB" w:rsidP="009373CB">
            <w:pPr>
              <w:pStyle w:val="Arial11Bold"/>
              <w:rPr>
                <w:rFonts w:cs="Arial"/>
              </w:rPr>
            </w:pPr>
            <w:r w:rsidRPr="007E0B31">
              <w:rPr>
                <w:rFonts w:cs="Arial"/>
              </w:rPr>
              <w:t>Final Report</w:t>
            </w:r>
          </w:p>
        </w:tc>
        <w:tc>
          <w:tcPr>
            <w:tcW w:w="6634" w:type="dxa"/>
          </w:tcPr>
          <w:p w14:paraId="341E27E2" w14:textId="213B90D1" w:rsidR="009373CB" w:rsidRPr="007E0B31" w:rsidRDefault="009373CB" w:rsidP="009373CB">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373CB" w:rsidRPr="007E0B31" w14:paraId="61B9A3B0" w14:textId="77777777" w:rsidTr="00AB2570">
        <w:trPr>
          <w:cantSplit/>
        </w:trPr>
        <w:tc>
          <w:tcPr>
            <w:tcW w:w="2884" w:type="dxa"/>
          </w:tcPr>
          <w:p w14:paraId="3018FCC1" w14:textId="77777777" w:rsidR="009373CB" w:rsidRPr="007E0B31" w:rsidRDefault="009373CB" w:rsidP="009373CB">
            <w:pPr>
              <w:pStyle w:val="Arial11Bold"/>
              <w:rPr>
                <w:rFonts w:cs="Arial"/>
              </w:rPr>
            </w:pPr>
            <w:r w:rsidRPr="007E0B31">
              <w:rPr>
                <w:rFonts w:cs="Arial"/>
              </w:rPr>
              <w:t>Financial Year</w:t>
            </w:r>
          </w:p>
        </w:tc>
        <w:tc>
          <w:tcPr>
            <w:tcW w:w="6634" w:type="dxa"/>
          </w:tcPr>
          <w:p w14:paraId="49A5339B" w14:textId="6E8ABF5C" w:rsidR="009373CB" w:rsidRPr="007E0B31" w:rsidRDefault="009373CB" w:rsidP="009373CB">
            <w:pPr>
              <w:pStyle w:val="TableArial11"/>
              <w:rPr>
                <w:rFonts w:cs="Arial"/>
              </w:rPr>
            </w:pPr>
            <w:r w:rsidRPr="38E6A229">
              <w:rPr>
                <w:rFonts w:cs="Arial"/>
              </w:rPr>
              <w:t xml:space="preserve">As defined in the </w:t>
            </w:r>
            <w:r w:rsidRPr="38E6A229">
              <w:rPr>
                <w:rFonts w:cs="Arial"/>
                <w:b/>
                <w:bCs/>
              </w:rPr>
              <w:t>ESO Licence.</w:t>
            </w:r>
          </w:p>
        </w:tc>
      </w:tr>
      <w:tr w:rsidR="009373CB" w:rsidRPr="007E0B31" w14:paraId="6050AA75" w14:textId="77777777" w:rsidTr="00AB2570">
        <w:trPr>
          <w:cantSplit/>
        </w:trPr>
        <w:tc>
          <w:tcPr>
            <w:tcW w:w="2884" w:type="dxa"/>
          </w:tcPr>
          <w:p w14:paraId="29C983BC" w14:textId="77777777" w:rsidR="009373CB" w:rsidRPr="007E0B31" w:rsidRDefault="009373CB" w:rsidP="009373CB">
            <w:pPr>
              <w:pStyle w:val="Arial11Bold"/>
              <w:rPr>
                <w:rFonts w:cs="Arial"/>
              </w:rPr>
            </w:pPr>
            <w:r w:rsidRPr="007E0B31">
              <w:rPr>
                <w:rFonts w:cs="Arial"/>
              </w:rPr>
              <w:t>Fixed Proposed Implementation Date</w:t>
            </w:r>
          </w:p>
        </w:tc>
        <w:tc>
          <w:tcPr>
            <w:tcW w:w="6634" w:type="dxa"/>
          </w:tcPr>
          <w:p w14:paraId="32CF933F" w14:textId="77777777" w:rsidR="009373CB" w:rsidRPr="007E0B31" w:rsidRDefault="009373CB" w:rsidP="009373CB">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373CB" w:rsidRPr="007E0B31" w14:paraId="3B05A2D5" w14:textId="77777777" w:rsidTr="00AB2570">
        <w:trPr>
          <w:cantSplit/>
        </w:trPr>
        <w:tc>
          <w:tcPr>
            <w:tcW w:w="2884" w:type="dxa"/>
          </w:tcPr>
          <w:p w14:paraId="11A82ACA" w14:textId="77777777" w:rsidR="009373CB" w:rsidRPr="007E0B31" w:rsidRDefault="009373CB" w:rsidP="009373CB">
            <w:pPr>
              <w:pStyle w:val="Arial11Bold"/>
              <w:rPr>
                <w:rFonts w:cs="Arial"/>
              </w:rPr>
            </w:pPr>
            <w:r w:rsidRPr="007E0B31">
              <w:rPr>
                <w:rFonts w:cs="Arial"/>
              </w:rPr>
              <w:t xml:space="preserve">Flicker Severity </w:t>
            </w:r>
          </w:p>
          <w:p w14:paraId="7B7E4A84" w14:textId="77777777" w:rsidR="009373CB" w:rsidRPr="007E0B31" w:rsidRDefault="009373CB" w:rsidP="009373CB">
            <w:pPr>
              <w:pStyle w:val="Arial11Bold"/>
              <w:rPr>
                <w:rFonts w:cs="Arial"/>
              </w:rPr>
            </w:pPr>
            <w:r w:rsidRPr="007E0B31">
              <w:rPr>
                <w:rFonts w:cs="Arial"/>
              </w:rPr>
              <w:t>(Long Term)</w:t>
            </w:r>
          </w:p>
        </w:tc>
        <w:tc>
          <w:tcPr>
            <w:tcW w:w="6634" w:type="dxa"/>
          </w:tcPr>
          <w:p w14:paraId="36FDA091" w14:textId="77777777" w:rsidR="009373CB" w:rsidRPr="007E0B31" w:rsidRDefault="009373CB" w:rsidP="009373CB">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373CB" w:rsidRPr="007E0B31" w14:paraId="31D73F62" w14:textId="77777777" w:rsidTr="00AB2570">
        <w:trPr>
          <w:cantSplit/>
        </w:trPr>
        <w:tc>
          <w:tcPr>
            <w:tcW w:w="2884" w:type="dxa"/>
          </w:tcPr>
          <w:p w14:paraId="62449C25" w14:textId="77777777" w:rsidR="009373CB" w:rsidRPr="007E0B31" w:rsidRDefault="009373CB" w:rsidP="009373CB">
            <w:pPr>
              <w:pStyle w:val="Arial11Bold"/>
              <w:rPr>
                <w:rFonts w:cs="Arial"/>
              </w:rPr>
            </w:pPr>
            <w:r w:rsidRPr="007E0B31">
              <w:rPr>
                <w:rFonts w:cs="Arial"/>
              </w:rPr>
              <w:t xml:space="preserve">Flicker Severity </w:t>
            </w:r>
          </w:p>
          <w:p w14:paraId="7D271E51" w14:textId="77777777" w:rsidR="009373CB" w:rsidRPr="007E0B31" w:rsidRDefault="009373CB" w:rsidP="009373CB">
            <w:pPr>
              <w:pStyle w:val="Arial11Bold"/>
              <w:rPr>
                <w:rFonts w:cs="Arial"/>
              </w:rPr>
            </w:pPr>
            <w:r w:rsidRPr="007E0B31">
              <w:rPr>
                <w:rFonts w:cs="Arial"/>
              </w:rPr>
              <w:t>(Short Term)</w:t>
            </w:r>
          </w:p>
        </w:tc>
        <w:tc>
          <w:tcPr>
            <w:tcW w:w="6634" w:type="dxa"/>
          </w:tcPr>
          <w:p w14:paraId="60C2F253" w14:textId="77777777" w:rsidR="009373CB" w:rsidRPr="007E0B31" w:rsidRDefault="009373CB" w:rsidP="009373CB">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9373CB" w:rsidRPr="007E0B31" w14:paraId="27A94E62" w14:textId="77777777" w:rsidTr="00AB2570">
        <w:trPr>
          <w:cantSplit/>
        </w:trPr>
        <w:tc>
          <w:tcPr>
            <w:tcW w:w="2884" w:type="dxa"/>
          </w:tcPr>
          <w:p w14:paraId="29A7554A" w14:textId="77777777" w:rsidR="009373CB" w:rsidRPr="007E0B31" w:rsidRDefault="009373CB" w:rsidP="009373CB">
            <w:pPr>
              <w:pStyle w:val="Arial11Bold"/>
              <w:rPr>
                <w:rFonts w:cs="Arial"/>
              </w:rPr>
            </w:pPr>
            <w:r w:rsidRPr="007E0B31">
              <w:rPr>
                <w:rFonts w:cs="Arial"/>
              </w:rPr>
              <w:t>Forecast Data</w:t>
            </w:r>
          </w:p>
        </w:tc>
        <w:tc>
          <w:tcPr>
            <w:tcW w:w="6634" w:type="dxa"/>
          </w:tcPr>
          <w:p w14:paraId="137FC4B0" w14:textId="77777777" w:rsidR="009373CB" w:rsidRPr="007E0B31" w:rsidRDefault="009373CB" w:rsidP="009373CB">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373CB" w:rsidRPr="007E0B31" w14:paraId="635D9387" w14:textId="77777777" w:rsidTr="00AB2570">
        <w:trPr>
          <w:cantSplit/>
        </w:trPr>
        <w:tc>
          <w:tcPr>
            <w:tcW w:w="2884" w:type="dxa"/>
          </w:tcPr>
          <w:p w14:paraId="2530D328" w14:textId="77777777" w:rsidR="009373CB" w:rsidRPr="007E0B31" w:rsidRDefault="009373CB" w:rsidP="009373CB">
            <w:pPr>
              <w:pStyle w:val="Arial11Bold"/>
              <w:rPr>
                <w:rFonts w:cs="Arial"/>
              </w:rPr>
            </w:pPr>
            <w:r w:rsidRPr="007E0B31">
              <w:rPr>
                <w:rFonts w:cs="Arial"/>
              </w:rPr>
              <w:t>Frequency</w:t>
            </w:r>
          </w:p>
        </w:tc>
        <w:tc>
          <w:tcPr>
            <w:tcW w:w="6634" w:type="dxa"/>
          </w:tcPr>
          <w:p w14:paraId="5D2158EE" w14:textId="77777777" w:rsidR="009373CB" w:rsidRPr="007E0B31" w:rsidRDefault="009373CB" w:rsidP="009373CB">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373CB" w:rsidRPr="007E0B31" w14:paraId="7F38DB83" w14:textId="77777777" w:rsidTr="00AB2570">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373CB" w:rsidRPr="00112FC3" w:rsidRDefault="009373CB" w:rsidP="009373CB">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373CB" w:rsidRPr="00112FC3" w:rsidRDefault="009373CB" w:rsidP="009373CB">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373CB" w:rsidRPr="00112FC3" w:rsidRDefault="009373CB" w:rsidP="009373CB">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373CB" w:rsidRPr="0079139F" w14:paraId="1AC85899" w14:textId="77777777" w:rsidTr="00AB2570">
        <w:trPr>
          <w:cantSplit/>
        </w:trPr>
        <w:tc>
          <w:tcPr>
            <w:tcW w:w="2884" w:type="dxa"/>
          </w:tcPr>
          <w:p w14:paraId="06F08692" w14:textId="4BD622F9" w:rsidR="009373CB" w:rsidRPr="0079139F" w:rsidRDefault="009373CB" w:rsidP="009373CB">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9373CB" w:rsidRPr="0079139F" w:rsidRDefault="009373CB" w:rsidP="009373CB">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373CB" w:rsidRPr="00BB45B0" w:rsidRDefault="009373CB" w:rsidP="009373CB">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373CB" w:rsidRPr="0079139F" w14:paraId="77B0CFDB" w14:textId="77777777" w:rsidTr="00AB2570">
        <w:trPr>
          <w:cantSplit/>
        </w:trPr>
        <w:tc>
          <w:tcPr>
            <w:tcW w:w="2884" w:type="dxa"/>
          </w:tcPr>
          <w:p w14:paraId="1510B015" w14:textId="08E45941" w:rsidR="009373CB" w:rsidRPr="0079139F" w:rsidRDefault="009373CB" w:rsidP="009373CB">
            <w:pPr>
              <w:pStyle w:val="Level1Text"/>
              <w:tabs>
                <w:tab w:val="left" w:pos="0"/>
              </w:tabs>
              <w:ind w:left="0" w:firstLine="0"/>
              <w:rPr>
                <w:rFonts w:cs="Arial"/>
                <w:b/>
                <w:color w:val="auto"/>
              </w:rPr>
            </w:pPr>
            <w:r>
              <w:rPr>
                <w:rFonts w:cs="Arial"/>
                <w:b/>
                <w:color w:val="auto"/>
              </w:rPr>
              <w:lastRenderedPageBreak/>
              <w:t>Frequency Response Insensitivity</w:t>
            </w:r>
          </w:p>
        </w:tc>
        <w:tc>
          <w:tcPr>
            <w:tcW w:w="6634" w:type="dxa"/>
          </w:tcPr>
          <w:p w14:paraId="3C3FD3E5" w14:textId="09D9B923" w:rsidR="009373CB" w:rsidRPr="00BB45B0" w:rsidRDefault="009373CB" w:rsidP="009373CB">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373CB" w:rsidRPr="007E0B31" w14:paraId="2FB4BCBE" w14:textId="77777777" w:rsidTr="00AB2570">
        <w:trPr>
          <w:cantSplit/>
        </w:trPr>
        <w:tc>
          <w:tcPr>
            <w:tcW w:w="2884" w:type="dxa"/>
          </w:tcPr>
          <w:p w14:paraId="7E69F55B" w14:textId="79011215" w:rsidR="009373CB" w:rsidRPr="00112FC3" w:rsidRDefault="009373CB" w:rsidP="009373CB">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373CB" w:rsidRPr="00112FC3" w:rsidRDefault="009373CB" w:rsidP="009373CB">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373CB" w:rsidRPr="007E0B31" w14:paraId="2BDE2553" w14:textId="77777777" w:rsidTr="00AB2570">
        <w:trPr>
          <w:cantSplit/>
        </w:trPr>
        <w:tc>
          <w:tcPr>
            <w:tcW w:w="2884" w:type="dxa"/>
          </w:tcPr>
          <w:p w14:paraId="56FA2E2D" w14:textId="77777777" w:rsidR="009373CB" w:rsidRPr="007E0B31" w:rsidRDefault="009373CB" w:rsidP="009373CB">
            <w:pPr>
              <w:pStyle w:val="Arial11Bold"/>
              <w:rPr>
                <w:rFonts w:cs="Arial"/>
              </w:rPr>
            </w:pPr>
            <w:r w:rsidRPr="007E0B31">
              <w:rPr>
                <w:rFonts w:cs="Arial"/>
              </w:rPr>
              <w:t>Frequency Sensitive AGR Unit</w:t>
            </w:r>
          </w:p>
        </w:tc>
        <w:tc>
          <w:tcPr>
            <w:tcW w:w="6634" w:type="dxa"/>
          </w:tcPr>
          <w:p w14:paraId="56CA59A6" w14:textId="04E356F9" w:rsidR="009373CB" w:rsidRPr="007E0B31" w:rsidRDefault="009373CB" w:rsidP="009373CB">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9373CB" w:rsidRPr="007E0B31" w14:paraId="35142B58" w14:textId="77777777" w:rsidTr="00AB2570">
        <w:trPr>
          <w:cantSplit/>
        </w:trPr>
        <w:tc>
          <w:tcPr>
            <w:tcW w:w="2884" w:type="dxa"/>
          </w:tcPr>
          <w:p w14:paraId="044AA9D6" w14:textId="77777777" w:rsidR="009373CB" w:rsidRPr="007E0B31" w:rsidRDefault="009373CB" w:rsidP="009373CB">
            <w:pPr>
              <w:pStyle w:val="Arial11Bold"/>
              <w:rPr>
                <w:rFonts w:cs="Arial"/>
              </w:rPr>
            </w:pPr>
            <w:r w:rsidRPr="007E0B31">
              <w:rPr>
                <w:rFonts w:cs="Arial"/>
              </w:rPr>
              <w:t>Frequency Sensitive AGR Unit Limit</w:t>
            </w:r>
          </w:p>
        </w:tc>
        <w:tc>
          <w:tcPr>
            <w:tcW w:w="6634" w:type="dxa"/>
          </w:tcPr>
          <w:p w14:paraId="3F623190" w14:textId="3E5A500D" w:rsidR="009373CB" w:rsidRPr="007E0B31" w:rsidRDefault="009373CB" w:rsidP="009373CB">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373CB" w:rsidRPr="007E0B31" w14:paraId="0B07C095" w14:textId="77777777" w:rsidTr="00AB2570">
        <w:trPr>
          <w:cantSplit/>
        </w:trPr>
        <w:tc>
          <w:tcPr>
            <w:tcW w:w="2884" w:type="dxa"/>
          </w:tcPr>
          <w:p w14:paraId="61CF9420" w14:textId="77777777" w:rsidR="009373CB" w:rsidRPr="007E0B31" w:rsidRDefault="009373CB" w:rsidP="009373CB">
            <w:pPr>
              <w:pStyle w:val="Arial11Bold"/>
              <w:rPr>
                <w:rFonts w:cs="Arial"/>
              </w:rPr>
            </w:pPr>
            <w:r w:rsidRPr="007E0B31">
              <w:rPr>
                <w:rFonts w:cs="Arial"/>
              </w:rPr>
              <w:t>Frequency Sensitive Mode</w:t>
            </w:r>
          </w:p>
        </w:tc>
        <w:tc>
          <w:tcPr>
            <w:tcW w:w="6634" w:type="dxa"/>
          </w:tcPr>
          <w:p w14:paraId="73728290" w14:textId="77777777" w:rsidR="009373CB" w:rsidRPr="007E0B31" w:rsidRDefault="009373CB" w:rsidP="009373CB">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373CB" w:rsidRPr="007E0B31" w14:paraId="164B885B" w14:textId="77777777" w:rsidTr="00AB2570">
        <w:trPr>
          <w:cantSplit/>
        </w:trPr>
        <w:tc>
          <w:tcPr>
            <w:tcW w:w="2884" w:type="dxa"/>
          </w:tcPr>
          <w:p w14:paraId="4373C7C1" w14:textId="77777777" w:rsidR="009373CB" w:rsidRPr="007E0B31" w:rsidRDefault="009373CB" w:rsidP="009373CB">
            <w:pPr>
              <w:pStyle w:val="Arial11Bold"/>
              <w:rPr>
                <w:rFonts w:cs="Arial"/>
              </w:rPr>
            </w:pPr>
            <w:r w:rsidRPr="007E0B31">
              <w:rPr>
                <w:rFonts w:cs="Arial"/>
              </w:rPr>
              <w:t>Fuel Security Code</w:t>
            </w:r>
          </w:p>
        </w:tc>
        <w:tc>
          <w:tcPr>
            <w:tcW w:w="6634" w:type="dxa"/>
          </w:tcPr>
          <w:p w14:paraId="4BC316B9" w14:textId="77777777" w:rsidR="009373CB" w:rsidRPr="007E0B31" w:rsidRDefault="009373CB" w:rsidP="009373CB">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373CB" w14:paraId="6FC7B87C" w14:textId="77777777" w:rsidTr="00AB2570">
        <w:trPr>
          <w:cantSplit/>
          <w:trHeight w:val="300"/>
        </w:trPr>
        <w:tc>
          <w:tcPr>
            <w:tcW w:w="2884" w:type="dxa"/>
          </w:tcPr>
          <w:p w14:paraId="766414E9" w14:textId="5E0540A9" w:rsidR="009373CB" w:rsidRDefault="009373CB" w:rsidP="009373CB">
            <w:pPr>
              <w:pStyle w:val="Arial11Bold"/>
              <w:rPr>
                <w:rFonts w:cs="Arial"/>
              </w:rPr>
            </w:pPr>
            <w:r w:rsidRPr="38E6A229">
              <w:rPr>
                <w:rFonts w:cs="Arial"/>
              </w:rPr>
              <w:t>Gas System Planner Licence or GSP Licence</w:t>
            </w:r>
          </w:p>
        </w:tc>
        <w:tc>
          <w:tcPr>
            <w:tcW w:w="6634" w:type="dxa"/>
          </w:tcPr>
          <w:p w14:paraId="11A2C521" w14:textId="00BA3B99" w:rsidR="009373CB" w:rsidRDefault="009373CB" w:rsidP="009373CB">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9373CB" w:rsidRPr="007E0B31" w14:paraId="6D481950" w14:textId="77777777" w:rsidTr="00AB2570">
        <w:trPr>
          <w:cantSplit/>
        </w:trPr>
        <w:tc>
          <w:tcPr>
            <w:tcW w:w="2884" w:type="dxa"/>
          </w:tcPr>
          <w:p w14:paraId="6ABADA08" w14:textId="77777777" w:rsidR="009373CB" w:rsidRPr="007E0B31" w:rsidRDefault="009373CB" w:rsidP="009373CB">
            <w:pPr>
              <w:pStyle w:val="Arial11Bold"/>
              <w:rPr>
                <w:rFonts w:cs="Arial"/>
              </w:rPr>
            </w:pPr>
            <w:r w:rsidRPr="007E0B31">
              <w:rPr>
                <w:rFonts w:cs="Arial"/>
              </w:rPr>
              <w:t>Gas Turbine Unit</w:t>
            </w:r>
          </w:p>
        </w:tc>
        <w:tc>
          <w:tcPr>
            <w:tcW w:w="6634" w:type="dxa"/>
          </w:tcPr>
          <w:p w14:paraId="1D4B4FFB" w14:textId="77777777" w:rsidR="009373CB" w:rsidRPr="007E0B31" w:rsidRDefault="009373CB" w:rsidP="009373CB">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9373CB" w:rsidRPr="007E0B31" w14:paraId="64E5C05F" w14:textId="77777777" w:rsidTr="00AB2570">
        <w:trPr>
          <w:cantSplit/>
        </w:trPr>
        <w:tc>
          <w:tcPr>
            <w:tcW w:w="2884" w:type="dxa"/>
          </w:tcPr>
          <w:p w14:paraId="01FFF6B2" w14:textId="77777777" w:rsidR="009373CB" w:rsidRPr="007E0B31" w:rsidRDefault="009373CB" w:rsidP="009373CB">
            <w:pPr>
              <w:pStyle w:val="Arial11Bold"/>
              <w:rPr>
                <w:rFonts w:cs="Arial"/>
              </w:rPr>
            </w:pPr>
            <w:r w:rsidRPr="007E0B31">
              <w:rPr>
                <w:rFonts w:cs="Arial"/>
              </w:rPr>
              <w:t>Gas Zone Diagram</w:t>
            </w:r>
          </w:p>
        </w:tc>
        <w:tc>
          <w:tcPr>
            <w:tcW w:w="6634" w:type="dxa"/>
          </w:tcPr>
          <w:p w14:paraId="53A7BC0A" w14:textId="77777777" w:rsidR="009373CB" w:rsidRPr="007E0B31" w:rsidRDefault="009373CB" w:rsidP="009373CB">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373CB" w:rsidRPr="007E0B31" w14:paraId="25207431" w14:textId="77777777" w:rsidTr="00AB2570">
        <w:trPr>
          <w:cantSplit/>
        </w:trPr>
        <w:tc>
          <w:tcPr>
            <w:tcW w:w="2884" w:type="dxa"/>
          </w:tcPr>
          <w:p w14:paraId="5D11ED34" w14:textId="77777777" w:rsidR="009373CB" w:rsidRPr="007E0B31" w:rsidRDefault="009373CB" w:rsidP="009373CB">
            <w:pPr>
              <w:pStyle w:val="Arial11Bold"/>
              <w:rPr>
                <w:rFonts w:cs="Arial"/>
              </w:rPr>
            </w:pPr>
            <w:r w:rsidRPr="007E0B31">
              <w:rPr>
                <w:rFonts w:cs="Arial"/>
              </w:rPr>
              <w:t>Gate Closure</w:t>
            </w:r>
          </w:p>
        </w:tc>
        <w:tc>
          <w:tcPr>
            <w:tcW w:w="6634" w:type="dxa"/>
          </w:tcPr>
          <w:p w14:paraId="13C5C4ED" w14:textId="77777777" w:rsidR="009373CB" w:rsidRPr="007E0B31" w:rsidRDefault="009373CB" w:rsidP="009373CB">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373CB" w:rsidRPr="007E0B31" w14:paraId="751C0B2D" w14:textId="77777777" w:rsidTr="00AB2570">
        <w:trPr>
          <w:cantSplit/>
        </w:trPr>
        <w:tc>
          <w:tcPr>
            <w:tcW w:w="2884" w:type="dxa"/>
          </w:tcPr>
          <w:p w14:paraId="69164933" w14:textId="77777777" w:rsidR="009373CB" w:rsidRPr="007E0B31" w:rsidRDefault="009373CB" w:rsidP="009373CB">
            <w:pPr>
              <w:pStyle w:val="Arial11Bold"/>
              <w:rPr>
                <w:rFonts w:cs="Arial"/>
              </w:rPr>
            </w:pPr>
            <w:r w:rsidRPr="007E0B31">
              <w:rPr>
                <w:rFonts w:cs="Arial"/>
              </w:rPr>
              <w:lastRenderedPageBreak/>
              <w:t>GB Code User</w:t>
            </w:r>
          </w:p>
        </w:tc>
        <w:tc>
          <w:tcPr>
            <w:tcW w:w="6634" w:type="dxa"/>
          </w:tcPr>
          <w:p w14:paraId="7C7DFDA1" w14:textId="77777777" w:rsidR="009373CB" w:rsidRPr="005C20E3" w:rsidRDefault="009373CB" w:rsidP="009373CB">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9373CB" w:rsidRPr="005C20E3" w:rsidRDefault="009373CB" w:rsidP="009373CB">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9373CB" w:rsidRPr="005C20E3" w:rsidRDefault="009373CB" w:rsidP="009373CB">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373CB" w:rsidRPr="005C20E3" w:rsidRDefault="009373CB" w:rsidP="009373CB">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373CB" w:rsidRPr="00943BB7" w:rsidRDefault="009373CB" w:rsidP="009373CB">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373CB" w:rsidRPr="007E0B31" w14:paraId="4723553C" w14:textId="77777777" w:rsidTr="00AB2570">
        <w:trPr>
          <w:cantSplit/>
        </w:trPr>
        <w:tc>
          <w:tcPr>
            <w:tcW w:w="2884" w:type="dxa"/>
          </w:tcPr>
          <w:p w14:paraId="4FE5BF46" w14:textId="138D465C" w:rsidR="009373CB" w:rsidRPr="007E0B31" w:rsidRDefault="009373CB" w:rsidP="009373CB">
            <w:pPr>
              <w:pStyle w:val="Arial11Bold"/>
              <w:rPr>
                <w:rFonts w:cs="Arial"/>
              </w:rPr>
            </w:pPr>
            <w:r w:rsidRPr="007E0B31">
              <w:rPr>
                <w:rFonts w:cs="Arial"/>
              </w:rPr>
              <w:t>GB Generator</w:t>
            </w:r>
          </w:p>
        </w:tc>
        <w:tc>
          <w:tcPr>
            <w:tcW w:w="6634" w:type="dxa"/>
          </w:tcPr>
          <w:p w14:paraId="3BE7D000" w14:textId="1CD9DB0E" w:rsidR="009373CB" w:rsidRPr="007E0B31" w:rsidRDefault="009373CB" w:rsidP="009373CB">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373CB" w:rsidRPr="007E0B31" w14:paraId="0890B9CD" w14:textId="77777777" w:rsidTr="00AB2570">
        <w:trPr>
          <w:cantSplit/>
        </w:trPr>
        <w:tc>
          <w:tcPr>
            <w:tcW w:w="2884" w:type="dxa"/>
          </w:tcPr>
          <w:p w14:paraId="047BF2BB" w14:textId="77777777" w:rsidR="009373CB" w:rsidRPr="0032641D" w:rsidRDefault="009373CB" w:rsidP="009373CB">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9373CB" w:rsidRPr="007E0B31" w:rsidRDefault="009373CB" w:rsidP="009373CB">
            <w:pPr>
              <w:pStyle w:val="Arial11Bold"/>
              <w:rPr>
                <w:rFonts w:cs="Arial"/>
              </w:rPr>
            </w:pPr>
          </w:p>
        </w:tc>
        <w:tc>
          <w:tcPr>
            <w:tcW w:w="6634" w:type="dxa"/>
          </w:tcPr>
          <w:p w14:paraId="221BB2FF" w14:textId="70FD9582" w:rsidR="009373CB" w:rsidRPr="00734BAD" w:rsidRDefault="009373CB" w:rsidP="009373CB">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9373CB" w:rsidRPr="00734BAD" w:rsidRDefault="009373CB" w:rsidP="009373CB">
            <w:pPr>
              <w:pStyle w:val="TableArial11"/>
              <w:numPr>
                <w:ilvl w:val="0"/>
                <w:numId w:val="23"/>
              </w:numPr>
            </w:pPr>
            <w:r w:rsidRPr="00734BAD">
              <w:t xml:space="preserve"> the relevant sections of the Grid Code as applicable, and</w:t>
            </w:r>
          </w:p>
          <w:p w14:paraId="16B96893" w14:textId="77777777" w:rsidR="009373CB" w:rsidRPr="00734BAD" w:rsidRDefault="009373CB" w:rsidP="009373CB">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9373CB" w:rsidRPr="007E0B31" w:rsidRDefault="009373CB" w:rsidP="009373CB">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9373CB" w:rsidRPr="007E0B31" w14:paraId="3908ABF1" w14:textId="77777777" w:rsidTr="00AB2570">
        <w:trPr>
          <w:cantSplit/>
        </w:trPr>
        <w:tc>
          <w:tcPr>
            <w:tcW w:w="2884" w:type="dxa"/>
          </w:tcPr>
          <w:p w14:paraId="3EA02135" w14:textId="77777777" w:rsidR="009373CB" w:rsidRPr="00EE4B2B" w:rsidRDefault="009373CB" w:rsidP="009373CB">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9373CB" w:rsidRPr="00FC628A" w:rsidRDefault="009373CB" w:rsidP="009373CB">
            <w:pPr>
              <w:pStyle w:val="Arial11Bold"/>
              <w:rPr>
                <w:rFonts w:cs="Arial"/>
                <w:bCs/>
              </w:rPr>
            </w:pPr>
          </w:p>
        </w:tc>
        <w:tc>
          <w:tcPr>
            <w:tcW w:w="6634" w:type="dxa"/>
          </w:tcPr>
          <w:p w14:paraId="2026C6BF" w14:textId="284D417F" w:rsidR="009373CB" w:rsidRPr="0032641D" w:rsidRDefault="009373CB" w:rsidP="009373CB">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9373CB" w:rsidRDefault="009373CB" w:rsidP="009373CB">
            <w:pPr>
              <w:pStyle w:val="TableArial11"/>
              <w:numPr>
                <w:ilvl w:val="0"/>
                <w:numId w:val="24"/>
              </w:numPr>
            </w:pPr>
            <w:r w:rsidRPr="0032641D">
              <w:t>the relevant sections of the Grid Code as applicable, and</w:t>
            </w:r>
          </w:p>
          <w:p w14:paraId="7D517529" w14:textId="36F5EDB0" w:rsidR="009373CB" w:rsidRPr="00734BAD" w:rsidRDefault="009373CB" w:rsidP="009373CB">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9373CB" w:rsidRPr="007E0B31" w14:paraId="30B0063C" w14:textId="77777777" w:rsidTr="00AB2570">
        <w:trPr>
          <w:cantSplit/>
        </w:trPr>
        <w:tc>
          <w:tcPr>
            <w:tcW w:w="2884" w:type="dxa"/>
          </w:tcPr>
          <w:p w14:paraId="53F51ECC" w14:textId="0A2B2D8E" w:rsidR="009373CB" w:rsidRPr="0048511E" w:rsidRDefault="009373CB" w:rsidP="009373CB">
            <w:pPr>
              <w:pStyle w:val="Arial11Bold"/>
              <w:rPr>
                <w:rFonts w:cs="Arial"/>
              </w:rPr>
            </w:pPr>
            <w:r w:rsidRPr="002510FF">
              <w:rPr>
                <w:rFonts w:cs="Arial"/>
              </w:rPr>
              <w:t>GBGF Fast Fault Current Injection</w:t>
            </w:r>
          </w:p>
        </w:tc>
        <w:tc>
          <w:tcPr>
            <w:tcW w:w="6634" w:type="dxa"/>
          </w:tcPr>
          <w:p w14:paraId="7DAB5385" w14:textId="357F5E41" w:rsidR="009373CB" w:rsidRPr="0048511E" w:rsidRDefault="009373CB" w:rsidP="009373CB">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373CB" w:rsidRPr="00EA00FC" w14:paraId="26F5238B" w14:textId="77777777" w:rsidTr="00AB2570">
        <w:trPr>
          <w:cantSplit/>
        </w:trPr>
        <w:tc>
          <w:tcPr>
            <w:tcW w:w="2884" w:type="dxa"/>
          </w:tcPr>
          <w:p w14:paraId="22B97752" w14:textId="071CAA70" w:rsidR="009373CB" w:rsidRPr="00EA00FC" w:rsidRDefault="009373CB" w:rsidP="009373CB">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373CB" w:rsidRPr="00EA00FC" w:rsidRDefault="009373CB" w:rsidP="009373CB">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373CB" w:rsidRPr="007E0B31" w14:paraId="76567AF3" w14:textId="77777777" w:rsidTr="00AB2570">
        <w:trPr>
          <w:cantSplit/>
        </w:trPr>
        <w:tc>
          <w:tcPr>
            <w:tcW w:w="2884" w:type="dxa"/>
          </w:tcPr>
          <w:p w14:paraId="7D346738" w14:textId="3C7670F7" w:rsidR="009373CB" w:rsidRPr="00D73207" w:rsidRDefault="009373CB" w:rsidP="009373CB">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373CB" w:rsidRPr="00D73207" w:rsidRDefault="009373CB" w:rsidP="009373CB">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373CB" w:rsidRPr="007E0B31" w14:paraId="65BB692A" w14:textId="77777777" w:rsidTr="00AB2570">
        <w:trPr>
          <w:cantSplit/>
        </w:trPr>
        <w:tc>
          <w:tcPr>
            <w:tcW w:w="2884" w:type="dxa"/>
          </w:tcPr>
          <w:p w14:paraId="415F428D" w14:textId="43AC9763" w:rsidR="009373CB" w:rsidRPr="00820AC6" w:rsidRDefault="009373CB" w:rsidP="009373CB">
            <w:pPr>
              <w:pStyle w:val="Arial11Bold"/>
              <w:rPr>
                <w:rFonts w:cs="Arial"/>
              </w:rPr>
            </w:pPr>
            <w:r w:rsidRPr="00820AC6">
              <w:rPr>
                <w:rFonts w:cs="Arial"/>
              </w:rPr>
              <w:t>GB Grid Supply Point</w:t>
            </w:r>
          </w:p>
        </w:tc>
        <w:tc>
          <w:tcPr>
            <w:tcW w:w="6634" w:type="dxa"/>
          </w:tcPr>
          <w:p w14:paraId="7E88EB64" w14:textId="1BCD6522" w:rsidR="009373CB" w:rsidRPr="00820AC6" w:rsidRDefault="009373CB" w:rsidP="009373CB">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9373CB" w:rsidRPr="007E0B31" w14:paraId="29C91D0A" w14:textId="77777777" w:rsidTr="00AB2570">
        <w:trPr>
          <w:cantSplit/>
        </w:trPr>
        <w:tc>
          <w:tcPr>
            <w:tcW w:w="2884" w:type="dxa"/>
          </w:tcPr>
          <w:p w14:paraId="3189B258" w14:textId="77777777" w:rsidR="009373CB" w:rsidRPr="007E0B31" w:rsidRDefault="009373CB" w:rsidP="009373CB">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9373CB" w:rsidRPr="007E0B31" w:rsidRDefault="009373CB" w:rsidP="009373CB">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9373CB" w:rsidRPr="007E0B31" w14:paraId="7DAFA3C3" w14:textId="77777777" w:rsidTr="00AB2570">
        <w:trPr>
          <w:cantSplit/>
        </w:trPr>
        <w:tc>
          <w:tcPr>
            <w:tcW w:w="2884" w:type="dxa"/>
          </w:tcPr>
          <w:p w14:paraId="236BDDC1" w14:textId="77777777" w:rsidR="009373CB" w:rsidRPr="007E0B31" w:rsidRDefault="009373CB" w:rsidP="009373CB">
            <w:pPr>
              <w:pStyle w:val="Arial11Bold"/>
              <w:rPr>
                <w:rFonts w:cs="Arial"/>
              </w:rPr>
            </w:pPr>
            <w:r w:rsidRPr="007E0B31">
              <w:rPr>
                <w:rFonts w:cs="Arial"/>
              </w:rPr>
              <w:t>GCDF</w:t>
            </w:r>
          </w:p>
        </w:tc>
        <w:tc>
          <w:tcPr>
            <w:tcW w:w="6634" w:type="dxa"/>
          </w:tcPr>
          <w:p w14:paraId="7C26F5C6" w14:textId="77777777" w:rsidR="009373CB" w:rsidRPr="007E0B31" w:rsidRDefault="009373CB" w:rsidP="009373CB">
            <w:pPr>
              <w:pStyle w:val="TableArial11"/>
              <w:rPr>
                <w:rFonts w:cs="Arial"/>
              </w:rPr>
            </w:pPr>
            <w:r w:rsidRPr="007E0B31">
              <w:rPr>
                <w:rFonts w:cs="Arial"/>
              </w:rPr>
              <w:t>Means the Grid Code Development Forum.</w:t>
            </w:r>
          </w:p>
        </w:tc>
      </w:tr>
      <w:tr w:rsidR="009373CB" w:rsidRPr="007E0B31" w14:paraId="1530B793" w14:textId="77777777" w:rsidTr="00AB2570">
        <w:trPr>
          <w:cantSplit/>
        </w:trPr>
        <w:tc>
          <w:tcPr>
            <w:tcW w:w="2884" w:type="dxa"/>
          </w:tcPr>
          <w:p w14:paraId="562A7357" w14:textId="77777777" w:rsidR="009373CB" w:rsidRPr="007E0B31" w:rsidRDefault="009373CB" w:rsidP="009373CB">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9373CB" w:rsidRPr="007E0B31" w:rsidRDefault="009373CB" w:rsidP="009373CB">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9373CB" w:rsidRPr="007E0B31" w14:paraId="379C1A71" w14:textId="77777777" w:rsidTr="00AB2570">
        <w:trPr>
          <w:cantSplit/>
        </w:trPr>
        <w:tc>
          <w:tcPr>
            <w:tcW w:w="2884" w:type="dxa"/>
          </w:tcPr>
          <w:p w14:paraId="08FF36A2" w14:textId="77777777" w:rsidR="009373CB" w:rsidRPr="007E0B31" w:rsidRDefault="009373CB" w:rsidP="009373CB">
            <w:pPr>
              <w:pStyle w:val="Arial11Bold"/>
              <w:rPr>
                <w:rFonts w:cs="Arial"/>
              </w:rPr>
            </w:pPr>
            <w:r w:rsidRPr="007E0B31">
              <w:rPr>
                <w:rFonts w:cs="Arial"/>
              </w:rPr>
              <w:t>Generating Plant Demand Margin</w:t>
            </w:r>
          </w:p>
        </w:tc>
        <w:tc>
          <w:tcPr>
            <w:tcW w:w="6634" w:type="dxa"/>
          </w:tcPr>
          <w:p w14:paraId="41DF891E" w14:textId="77777777" w:rsidR="009373CB" w:rsidRPr="007E0B31" w:rsidRDefault="009373CB" w:rsidP="009373CB">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9373CB" w:rsidRPr="007E0B31" w14:paraId="311EAF72" w14:textId="77777777" w:rsidTr="00AB2570">
        <w:trPr>
          <w:cantSplit/>
        </w:trPr>
        <w:tc>
          <w:tcPr>
            <w:tcW w:w="2884" w:type="dxa"/>
          </w:tcPr>
          <w:p w14:paraId="7AAF3305" w14:textId="77777777" w:rsidR="009373CB" w:rsidRPr="007E0B31" w:rsidRDefault="009373CB" w:rsidP="009373CB">
            <w:pPr>
              <w:pStyle w:val="Arial11Bold"/>
              <w:rPr>
                <w:rFonts w:cs="Arial"/>
              </w:rPr>
            </w:pPr>
            <w:r w:rsidRPr="007E0B31">
              <w:rPr>
                <w:rFonts w:cs="Arial"/>
              </w:rPr>
              <w:t>Generating Unit</w:t>
            </w:r>
          </w:p>
        </w:tc>
        <w:tc>
          <w:tcPr>
            <w:tcW w:w="6634" w:type="dxa"/>
          </w:tcPr>
          <w:p w14:paraId="2E453C15" w14:textId="77777777" w:rsidR="009373CB" w:rsidRPr="007E0B31" w:rsidRDefault="009373CB" w:rsidP="009373CB">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9373CB" w:rsidRPr="007E0B31" w14:paraId="1EBF9128" w14:textId="77777777" w:rsidTr="00AB2570">
        <w:trPr>
          <w:cantSplit/>
        </w:trPr>
        <w:tc>
          <w:tcPr>
            <w:tcW w:w="2884" w:type="dxa"/>
          </w:tcPr>
          <w:p w14:paraId="013D7CA3" w14:textId="77777777" w:rsidR="009373CB" w:rsidRPr="007E0B31" w:rsidRDefault="009373CB" w:rsidP="009373CB">
            <w:pPr>
              <w:pStyle w:val="Arial11Bold"/>
              <w:rPr>
                <w:rFonts w:cs="Arial"/>
              </w:rPr>
            </w:pPr>
            <w:r w:rsidRPr="007E0B31">
              <w:rPr>
                <w:rFonts w:cs="Arial"/>
              </w:rPr>
              <w:lastRenderedPageBreak/>
              <w:t>Generating Unit Data</w:t>
            </w:r>
          </w:p>
        </w:tc>
        <w:tc>
          <w:tcPr>
            <w:tcW w:w="6634" w:type="dxa"/>
          </w:tcPr>
          <w:p w14:paraId="2EE332FC" w14:textId="77777777" w:rsidR="009373CB" w:rsidRPr="007E0B31" w:rsidRDefault="009373CB" w:rsidP="009373CB">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9373CB" w:rsidRPr="007E0B31" w:rsidRDefault="009373CB" w:rsidP="009373CB">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9373CB" w:rsidRPr="007E0B31" w:rsidRDefault="009373CB" w:rsidP="009373CB">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9373CB" w:rsidRPr="007E0B31" w:rsidRDefault="009373CB" w:rsidP="009373CB">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9373CB" w:rsidRPr="007E0B31" w:rsidRDefault="009373CB" w:rsidP="009373CB">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9373CB" w:rsidRPr="007E0B31" w14:paraId="04144821" w14:textId="77777777" w:rsidTr="00AB2570">
        <w:trPr>
          <w:cantSplit/>
        </w:trPr>
        <w:tc>
          <w:tcPr>
            <w:tcW w:w="2884" w:type="dxa"/>
          </w:tcPr>
          <w:p w14:paraId="36306D9E" w14:textId="77777777" w:rsidR="009373CB" w:rsidRPr="007E0B31" w:rsidRDefault="009373CB" w:rsidP="009373CB">
            <w:pPr>
              <w:pStyle w:val="Arial11Bold"/>
              <w:rPr>
                <w:rFonts w:cs="Arial"/>
              </w:rPr>
            </w:pPr>
            <w:r w:rsidRPr="007E0B31">
              <w:rPr>
                <w:rFonts w:cs="Arial"/>
              </w:rPr>
              <w:t>Generation Capacity</w:t>
            </w:r>
          </w:p>
        </w:tc>
        <w:tc>
          <w:tcPr>
            <w:tcW w:w="6634" w:type="dxa"/>
          </w:tcPr>
          <w:p w14:paraId="7AEA282D" w14:textId="77777777" w:rsidR="009373CB" w:rsidRPr="007E0B31" w:rsidRDefault="009373CB" w:rsidP="009373CB">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9373CB" w:rsidRPr="007E0B31" w14:paraId="492A589D" w14:textId="77777777" w:rsidTr="00AB2570">
        <w:trPr>
          <w:cantSplit/>
        </w:trPr>
        <w:tc>
          <w:tcPr>
            <w:tcW w:w="2884" w:type="dxa"/>
          </w:tcPr>
          <w:p w14:paraId="191FBE2E" w14:textId="77777777" w:rsidR="009373CB" w:rsidRPr="007E0B31" w:rsidRDefault="009373CB" w:rsidP="009373CB">
            <w:pPr>
              <w:pStyle w:val="Arial11Bold"/>
              <w:rPr>
                <w:rFonts w:cs="Arial"/>
              </w:rPr>
            </w:pPr>
            <w:r w:rsidRPr="007E0B31">
              <w:rPr>
                <w:rFonts w:cs="Arial"/>
              </w:rPr>
              <w:t>Generation Planning Parameters</w:t>
            </w:r>
          </w:p>
        </w:tc>
        <w:tc>
          <w:tcPr>
            <w:tcW w:w="6634" w:type="dxa"/>
          </w:tcPr>
          <w:p w14:paraId="71CFBA48" w14:textId="77777777" w:rsidR="009373CB" w:rsidRPr="007E0B31" w:rsidRDefault="009373CB" w:rsidP="009373CB">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9373CB" w:rsidRPr="007E0B31" w14:paraId="155BA927" w14:textId="77777777" w:rsidTr="00AB2570">
        <w:trPr>
          <w:cantSplit/>
        </w:trPr>
        <w:tc>
          <w:tcPr>
            <w:tcW w:w="2884" w:type="dxa"/>
          </w:tcPr>
          <w:p w14:paraId="78964DA2" w14:textId="77777777" w:rsidR="009373CB" w:rsidRPr="007E0B31" w:rsidRDefault="009373CB" w:rsidP="009373CB">
            <w:pPr>
              <w:pStyle w:val="Arial11Bold"/>
              <w:rPr>
                <w:rFonts w:cs="Arial"/>
              </w:rPr>
            </w:pPr>
            <w:r w:rsidRPr="007E0B31">
              <w:rPr>
                <w:rFonts w:cs="Arial"/>
              </w:rPr>
              <w:t xml:space="preserve">Generator </w:t>
            </w:r>
          </w:p>
        </w:tc>
        <w:tc>
          <w:tcPr>
            <w:tcW w:w="6634" w:type="dxa"/>
          </w:tcPr>
          <w:p w14:paraId="392D2E72" w14:textId="349A6839" w:rsidR="009373CB" w:rsidRPr="007E0B31" w:rsidRDefault="009373CB" w:rsidP="009373CB">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9373CB" w:rsidRPr="007E0B31" w14:paraId="4625887D" w14:textId="77777777" w:rsidTr="00AB2570">
        <w:trPr>
          <w:cantSplit/>
        </w:trPr>
        <w:tc>
          <w:tcPr>
            <w:tcW w:w="2884" w:type="dxa"/>
          </w:tcPr>
          <w:p w14:paraId="7874F98F" w14:textId="77777777" w:rsidR="009373CB" w:rsidRPr="007E0B31" w:rsidRDefault="009373CB" w:rsidP="009373CB">
            <w:pPr>
              <w:pStyle w:val="Arial11Bold"/>
              <w:rPr>
                <w:rFonts w:cs="Arial"/>
              </w:rPr>
            </w:pPr>
            <w:r w:rsidRPr="007E0B31">
              <w:rPr>
                <w:rFonts w:cs="Arial"/>
              </w:rPr>
              <w:t>Generator Performance Chart</w:t>
            </w:r>
          </w:p>
        </w:tc>
        <w:tc>
          <w:tcPr>
            <w:tcW w:w="6634" w:type="dxa"/>
          </w:tcPr>
          <w:p w14:paraId="3A96CC39" w14:textId="33F812BB" w:rsidR="009373CB" w:rsidRPr="007E0B31" w:rsidRDefault="009373CB" w:rsidP="009373CB">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9373CB" w:rsidRPr="007E0B31" w14:paraId="625353D3" w14:textId="77777777" w:rsidTr="00AB2570">
        <w:trPr>
          <w:cantSplit/>
        </w:trPr>
        <w:tc>
          <w:tcPr>
            <w:tcW w:w="2884" w:type="dxa"/>
          </w:tcPr>
          <w:p w14:paraId="28F1FED3" w14:textId="77777777" w:rsidR="009373CB" w:rsidRPr="007E0B31" w:rsidRDefault="009373CB" w:rsidP="009373CB">
            <w:pPr>
              <w:pStyle w:val="Arial11Bold"/>
              <w:rPr>
                <w:rFonts w:cs="Arial"/>
              </w:rPr>
            </w:pPr>
            <w:r w:rsidRPr="007E0B31">
              <w:rPr>
                <w:rFonts w:cs="Arial"/>
              </w:rPr>
              <w:t>Genset</w:t>
            </w:r>
          </w:p>
        </w:tc>
        <w:tc>
          <w:tcPr>
            <w:tcW w:w="6634" w:type="dxa"/>
          </w:tcPr>
          <w:p w14:paraId="66C9AF34" w14:textId="01B0E2EE" w:rsidR="009373CB" w:rsidRPr="007E0B31" w:rsidRDefault="009373CB" w:rsidP="009373CB">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9373CB" w:rsidRPr="007E0B31" w14:paraId="4D41E64A" w14:textId="77777777" w:rsidTr="00AB2570">
        <w:trPr>
          <w:cantSplit/>
        </w:trPr>
        <w:tc>
          <w:tcPr>
            <w:tcW w:w="2884" w:type="dxa"/>
          </w:tcPr>
          <w:p w14:paraId="31C3C21C" w14:textId="77777777" w:rsidR="009373CB" w:rsidRPr="007E0B31" w:rsidRDefault="009373CB" w:rsidP="009373CB">
            <w:pPr>
              <w:pStyle w:val="Arial11Bold"/>
              <w:rPr>
                <w:rFonts w:cs="Arial"/>
              </w:rPr>
            </w:pPr>
            <w:r w:rsidRPr="007E0B31">
              <w:rPr>
                <w:rFonts w:cs="Arial"/>
              </w:rPr>
              <w:t>Good Industry Practice</w:t>
            </w:r>
          </w:p>
        </w:tc>
        <w:tc>
          <w:tcPr>
            <w:tcW w:w="6634" w:type="dxa"/>
          </w:tcPr>
          <w:p w14:paraId="3DFA7AB2" w14:textId="77777777" w:rsidR="009373CB" w:rsidRPr="007E0B31" w:rsidRDefault="009373CB" w:rsidP="009373CB">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9373CB" w:rsidRPr="007E0B31" w14:paraId="26C7E381" w14:textId="77777777" w:rsidTr="00AB2570">
        <w:trPr>
          <w:cantSplit/>
        </w:trPr>
        <w:tc>
          <w:tcPr>
            <w:tcW w:w="2884" w:type="dxa"/>
          </w:tcPr>
          <w:p w14:paraId="742C86BC" w14:textId="77777777" w:rsidR="009373CB" w:rsidRPr="007E0B31" w:rsidRDefault="009373CB" w:rsidP="009373CB">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9373CB" w:rsidRPr="007E0B31" w:rsidRDefault="009373CB" w:rsidP="009373CB">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9373CB" w:rsidRPr="007E0B31" w14:paraId="64198495" w14:textId="77777777" w:rsidTr="00AB2570">
        <w:trPr>
          <w:cantSplit/>
        </w:trPr>
        <w:tc>
          <w:tcPr>
            <w:tcW w:w="2884" w:type="dxa"/>
          </w:tcPr>
          <w:p w14:paraId="3EC6201C" w14:textId="34C4097C" w:rsidR="009373CB" w:rsidRPr="00A87826" w:rsidRDefault="009373CB" w:rsidP="009373CB">
            <w:pPr>
              <w:pStyle w:val="Arial11Bold"/>
            </w:pPr>
            <w:r w:rsidRPr="00A87826">
              <w:t>Governor Deadband</w:t>
            </w:r>
          </w:p>
        </w:tc>
        <w:tc>
          <w:tcPr>
            <w:tcW w:w="6634" w:type="dxa"/>
          </w:tcPr>
          <w:p w14:paraId="51CA9741" w14:textId="17755045" w:rsidR="009373CB" w:rsidRPr="009B5CCC" w:rsidRDefault="009373CB" w:rsidP="009373CB">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9373CB" w:rsidRPr="007E0B31" w14:paraId="66ABD35B" w14:textId="77777777" w:rsidTr="00AB2570">
        <w:trPr>
          <w:cantSplit/>
        </w:trPr>
        <w:tc>
          <w:tcPr>
            <w:tcW w:w="2884" w:type="dxa"/>
          </w:tcPr>
          <w:p w14:paraId="5D6FA2DB" w14:textId="77777777" w:rsidR="009373CB" w:rsidRPr="007E0B31" w:rsidRDefault="009373CB" w:rsidP="009373CB">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9373CB" w:rsidRPr="007E0B31" w:rsidRDefault="009373CB" w:rsidP="009373CB">
            <w:pPr>
              <w:pStyle w:val="TableArial11"/>
              <w:rPr>
                <w:rFonts w:cs="Arial"/>
              </w:rPr>
            </w:pPr>
            <w:r w:rsidRPr="007E0B31">
              <w:rPr>
                <w:rFonts w:cs="Arial"/>
              </w:rPr>
              <w:t>The landmass of England and Wales and Scotland, including internal waters.</w:t>
            </w:r>
          </w:p>
        </w:tc>
      </w:tr>
      <w:tr w:rsidR="009373CB" w:rsidRPr="007E0B31" w14:paraId="70929E33" w14:textId="77777777" w:rsidTr="00AB2570">
        <w:trPr>
          <w:cantSplit/>
        </w:trPr>
        <w:tc>
          <w:tcPr>
            <w:tcW w:w="2884" w:type="dxa"/>
          </w:tcPr>
          <w:p w14:paraId="68D83069" w14:textId="77777777" w:rsidR="009373CB" w:rsidRPr="007E0B31" w:rsidRDefault="009373CB" w:rsidP="009373CB">
            <w:pPr>
              <w:pStyle w:val="Arial11Bold"/>
              <w:rPr>
                <w:rFonts w:cs="Arial"/>
              </w:rPr>
            </w:pPr>
            <w:r w:rsidRPr="007E0B31">
              <w:rPr>
                <w:rFonts w:cs="Arial"/>
              </w:rPr>
              <w:t>Grid Code Fast Track Proposals</w:t>
            </w:r>
          </w:p>
        </w:tc>
        <w:tc>
          <w:tcPr>
            <w:tcW w:w="6634" w:type="dxa"/>
          </w:tcPr>
          <w:p w14:paraId="48C60AA1" w14:textId="77777777" w:rsidR="009373CB" w:rsidRPr="007E0B31" w:rsidRDefault="009373CB" w:rsidP="009373CB">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9373CB" w:rsidRPr="007E0B31" w14:paraId="2EDE9E2F" w14:textId="77777777" w:rsidTr="00AB2570">
        <w:trPr>
          <w:cantSplit/>
        </w:trPr>
        <w:tc>
          <w:tcPr>
            <w:tcW w:w="2884" w:type="dxa"/>
          </w:tcPr>
          <w:p w14:paraId="43CBF0F4" w14:textId="77777777" w:rsidR="009373CB" w:rsidRPr="007E0B31" w:rsidRDefault="009373CB" w:rsidP="009373CB">
            <w:pPr>
              <w:pStyle w:val="Arial11Bold"/>
              <w:rPr>
                <w:rFonts w:cs="Arial"/>
              </w:rPr>
            </w:pPr>
            <w:r w:rsidRPr="007E0B31">
              <w:rPr>
                <w:rFonts w:cs="Arial"/>
              </w:rPr>
              <w:t>Grid Code Modification Fast Track Report</w:t>
            </w:r>
          </w:p>
        </w:tc>
        <w:tc>
          <w:tcPr>
            <w:tcW w:w="6634" w:type="dxa"/>
          </w:tcPr>
          <w:p w14:paraId="01E7A62C" w14:textId="77777777" w:rsidR="009373CB" w:rsidRPr="007E0B31" w:rsidRDefault="009373CB" w:rsidP="009373CB">
            <w:pPr>
              <w:pStyle w:val="TableArial11"/>
              <w:rPr>
                <w:rFonts w:cs="Arial"/>
              </w:rPr>
            </w:pPr>
            <w:r w:rsidRPr="007E0B31">
              <w:rPr>
                <w:rFonts w:cs="Arial"/>
              </w:rPr>
              <w:t>A report prepared pursuant to GR.26</w:t>
            </w:r>
          </w:p>
        </w:tc>
      </w:tr>
      <w:tr w:rsidR="009373CB" w:rsidRPr="007E0B31" w14:paraId="7FE69FF9" w14:textId="77777777" w:rsidTr="00AB2570">
        <w:trPr>
          <w:cantSplit/>
        </w:trPr>
        <w:tc>
          <w:tcPr>
            <w:tcW w:w="2884" w:type="dxa"/>
          </w:tcPr>
          <w:p w14:paraId="2D672D65" w14:textId="77777777" w:rsidR="009373CB" w:rsidRPr="007E0B31" w:rsidRDefault="009373CB" w:rsidP="009373CB">
            <w:pPr>
              <w:pStyle w:val="Arial11Bold"/>
              <w:rPr>
                <w:rFonts w:cs="Arial"/>
              </w:rPr>
            </w:pPr>
            <w:r w:rsidRPr="007E0B31">
              <w:rPr>
                <w:rFonts w:cs="Arial"/>
              </w:rPr>
              <w:lastRenderedPageBreak/>
              <w:t>Grid Code Modification Register</w:t>
            </w:r>
          </w:p>
        </w:tc>
        <w:tc>
          <w:tcPr>
            <w:tcW w:w="6634" w:type="dxa"/>
          </w:tcPr>
          <w:p w14:paraId="6A454EA3" w14:textId="77777777" w:rsidR="009373CB" w:rsidRPr="007E0B31" w:rsidRDefault="009373CB" w:rsidP="009373CB">
            <w:pPr>
              <w:pStyle w:val="TableArial11"/>
              <w:rPr>
                <w:rFonts w:cs="Arial"/>
              </w:rPr>
            </w:pPr>
            <w:r w:rsidRPr="007E0B31">
              <w:rPr>
                <w:rFonts w:cs="Arial"/>
              </w:rPr>
              <w:t>Has the meaning given in GR.13.1.</w:t>
            </w:r>
          </w:p>
        </w:tc>
      </w:tr>
      <w:tr w:rsidR="009373CB" w:rsidRPr="007E0B31" w14:paraId="1B8E54A8" w14:textId="77777777" w:rsidTr="00AB2570">
        <w:trPr>
          <w:cantSplit/>
        </w:trPr>
        <w:tc>
          <w:tcPr>
            <w:tcW w:w="2884" w:type="dxa"/>
          </w:tcPr>
          <w:p w14:paraId="4D940EB7" w14:textId="77777777" w:rsidR="009373CB" w:rsidRPr="007E0B31" w:rsidRDefault="009373CB" w:rsidP="009373CB">
            <w:pPr>
              <w:pStyle w:val="Arial11Bold"/>
              <w:rPr>
                <w:rFonts w:cs="Arial"/>
              </w:rPr>
            </w:pPr>
            <w:r w:rsidRPr="007E0B31">
              <w:rPr>
                <w:rFonts w:cs="Arial"/>
              </w:rPr>
              <w:t>Grid Code Modification Report</w:t>
            </w:r>
          </w:p>
        </w:tc>
        <w:tc>
          <w:tcPr>
            <w:tcW w:w="6634" w:type="dxa"/>
          </w:tcPr>
          <w:p w14:paraId="440554AD" w14:textId="77777777" w:rsidR="009373CB" w:rsidRPr="007E0B31" w:rsidRDefault="009373CB" w:rsidP="009373CB">
            <w:pPr>
              <w:pStyle w:val="TableArial11"/>
              <w:rPr>
                <w:rFonts w:cs="Arial"/>
              </w:rPr>
            </w:pPr>
            <w:r w:rsidRPr="007E0B31">
              <w:rPr>
                <w:rFonts w:cs="Arial"/>
              </w:rPr>
              <w:t>Has the meaning given in GR.22.1.</w:t>
            </w:r>
          </w:p>
        </w:tc>
      </w:tr>
      <w:tr w:rsidR="009373CB" w:rsidRPr="007E0B31" w14:paraId="7F1BFC88" w14:textId="77777777" w:rsidTr="00AB2570">
        <w:trPr>
          <w:cantSplit/>
        </w:trPr>
        <w:tc>
          <w:tcPr>
            <w:tcW w:w="2884" w:type="dxa"/>
          </w:tcPr>
          <w:p w14:paraId="3E526269" w14:textId="77777777" w:rsidR="009373CB" w:rsidRPr="007E0B31" w:rsidRDefault="009373CB" w:rsidP="009373CB">
            <w:pPr>
              <w:pStyle w:val="Arial11Bold"/>
              <w:rPr>
                <w:rFonts w:cs="Arial"/>
              </w:rPr>
            </w:pPr>
            <w:r w:rsidRPr="007E0B31">
              <w:rPr>
                <w:rFonts w:cs="Arial"/>
              </w:rPr>
              <w:t>Grid Code Modification</w:t>
            </w:r>
          </w:p>
          <w:p w14:paraId="79962484" w14:textId="77777777" w:rsidR="009373CB" w:rsidRPr="007E0B31" w:rsidRDefault="009373CB" w:rsidP="009373CB">
            <w:pPr>
              <w:pStyle w:val="Arial11Bold"/>
              <w:rPr>
                <w:rFonts w:cs="Arial"/>
              </w:rPr>
            </w:pPr>
            <w:r w:rsidRPr="007E0B31">
              <w:rPr>
                <w:rFonts w:cs="Arial"/>
              </w:rPr>
              <w:t>Procedures</w:t>
            </w:r>
          </w:p>
        </w:tc>
        <w:tc>
          <w:tcPr>
            <w:tcW w:w="6634" w:type="dxa"/>
          </w:tcPr>
          <w:p w14:paraId="1003DC02" w14:textId="77777777" w:rsidR="009373CB" w:rsidRPr="007E0B31" w:rsidRDefault="009373CB" w:rsidP="009373CB">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9373CB" w:rsidRPr="007E0B31" w14:paraId="1019C4E6" w14:textId="77777777" w:rsidTr="00AB2570">
        <w:trPr>
          <w:cantSplit/>
        </w:trPr>
        <w:tc>
          <w:tcPr>
            <w:tcW w:w="2884" w:type="dxa"/>
          </w:tcPr>
          <w:p w14:paraId="6FB3FC5E" w14:textId="77777777" w:rsidR="009373CB" w:rsidRPr="007E0B31" w:rsidRDefault="009373CB" w:rsidP="009373CB">
            <w:pPr>
              <w:pStyle w:val="Arial11Bold"/>
              <w:rPr>
                <w:rFonts w:cs="Arial"/>
              </w:rPr>
            </w:pPr>
            <w:r w:rsidRPr="007E0B31">
              <w:rPr>
                <w:rFonts w:cs="Arial"/>
              </w:rPr>
              <w:t>Grid Code Modification Proposal</w:t>
            </w:r>
          </w:p>
        </w:tc>
        <w:tc>
          <w:tcPr>
            <w:tcW w:w="6634" w:type="dxa"/>
          </w:tcPr>
          <w:p w14:paraId="66E591DD" w14:textId="77777777" w:rsidR="009373CB" w:rsidRPr="007E0B31" w:rsidRDefault="009373CB" w:rsidP="009373CB">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9373CB" w:rsidRPr="007E0B31" w14:paraId="3F734B33" w14:textId="77777777" w:rsidTr="00AB2570">
        <w:trPr>
          <w:cantSplit/>
        </w:trPr>
        <w:tc>
          <w:tcPr>
            <w:tcW w:w="2884" w:type="dxa"/>
          </w:tcPr>
          <w:p w14:paraId="47A35776" w14:textId="77777777" w:rsidR="009373CB" w:rsidRPr="007E0B31" w:rsidRDefault="009373CB" w:rsidP="009373CB">
            <w:pPr>
              <w:pStyle w:val="Arial11Bold"/>
              <w:rPr>
                <w:rFonts w:cs="Arial"/>
              </w:rPr>
            </w:pPr>
            <w:r w:rsidRPr="007E0B31">
              <w:rPr>
                <w:rFonts w:cs="Arial"/>
              </w:rPr>
              <w:t>Grid Code Modification Self- Governance Report</w:t>
            </w:r>
          </w:p>
        </w:tc>
        <w:tc>
          <w:tcPr>
            <w:tcW w:w="6634" w:type="dxa"/>
          </w:tcPr>
          <w:p w14:paraId="605F34A3" w14:textId="77777777" w:rsidR="009373CB" w:rsidRPr="007E0B31" w:rsidRDefault="009373CB" w:rsidP="009373CB">
            <w:pPr>
              <w:pStyle w:val="TableArial11"/>
              <w:rPr>
                <w:rFonts w:cs="Arial"/>
              </w:rPr>
            </w:pPr>
            <w:r w:rsidRPr="007E0B31">
              <w:rPr>
                <w:rFonts w:cs="Arial"/>
              </w:rPr>
              <w:t>Has the meaning given in GR.24.5</w:t>
            </w:r>
          </w:p>
        </w:tc>
      </w:tr>
      <w:tr w:rsidR="009373CB" w:rsidRPr="007E0B31" w14:paraId="387C69DC" w14:textId="77777777" w:rsidTr="00AB2570">
        <w:trPr>
          <w:cantSplit/>
        </w:trPr>
        <w:tc>
          <w:tcPr>
            <w:tcW w:w="2884" w:type="dxa"/>
          </w:tcPr>
          <w:p w14:paraId="4518B247" w14:textId="77777777" w:rsidR="009373CB" w:rsidRPr="007E0B31" w:rsidRDefault="009373CB" w:rsidP="009373CB">
            <w:pPr>
              <w:pStyle w:val="Arial11Bold"/>
              <w:rPr>
                <w:rFonts w:cs="Arial"/>
              </w:rPr>
            </w:pPr>
            <w:r w:rsidRPr="007E0B31">
              <w:rPr>
                <w:rFonts w:cs="Arial"/>
              </w:rPr>
              <w:t>Grid Code Objectives</w:t>
            </w:r>
          </w:p>
        </w:tc>
        <w:tc>
          <w:tcPr>
            <w:tcW w:w="6634" w:type="dxa"/>
          </w:tcPr>
          <w:p w14:paraId="5F7C23F5" w14:textId="0BF1CFB0" w:rsidR="009373CB" w:rsidRPr="007E0B31" w:rsidRDefault="009373CB" w:rsidP="009373CB">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9373CB" w:rsidRPr="007E0B31" w14:paraId="39199EE0" w14:textId="77777777" w:rsidTr="00AB2570">
        <w:trPr>
          <w:cantSplit/>
        </w:trPr>
        <w:tc>
          <w:tcPr>
            <w:tcW w:w="2884" w:type="dxa"/>
          </w:tcPr>
          <w:p w14:paraId="17F6006E" w14:textId="77777777" w:rsidR="009373CB" w:rsidRPr="007E0B31" w:rsidRDefault="009373CB" w:rsidP="009373CB">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9373CB" w:rsidRPr="007E0B31" w:rsidRDefault="009373CB" w:rsidP="009373CB">
            <w:pPr>
              <w:pStyle w:val="TableArial11"/>
              <w:rPr>
                <w:rFonts w:cs="Arial"/>
              </w:rPr>
            </w:pPr>
            <w:r w:rsidRPr="007E0B31">
              <w:rPr>
                <w:rFonts w:cs="Arial"/>
              </w:rPr>
              <w:t>The panel with the functions set out in GR.1.2.</w:t>
            </w:r>
          </w:p>
        </w:tc>
      </w:tr>
      <w:tr w:rsidR="009373CB" w:rsidRPr="007E0B31" w14:paraId="781A6549" w14:textId="77777777" w:rsidTr="00AB2570">
        <w:trPr>
          <w:cantSplit/>
        </w:trPr>
        <w:tc>
          <w:tcPr>
            <w:tcW w:w="2884" w:type="dxa"/>
          </w:tcPr>
          <w:p w14:paraId="26F0CF91" w14:textId="77777777" w:rsidR="009373CB" w:rsidRPr="007E0B31" w:rsidRDefault="009373CB" w:rsidP="009373CB">
            <w:pPr>
              <w:pStyle w:val="Arial11Bold"/>
              <w:rPr>
                <w:rFonts w:cs="Arial"/>
              </w:rPr>
            </w:pPr>
            <w:r w:rsidRPr="007E0B31">
              <w:rPr>
                <w:rFonts w:cs="Arial"/>
              </w:rPr>
              <w:t>Grid Code Review Panel</w:t>
            </w:r>
          </w:p>
          <w:p w14:paraId="7F57BF7E" w14:textId="77777777" w:rsidR="009373CB" w:rsidRPr="007E0B31" w:rsidRDefault="009373CB" w:rsidP="009373CB">
            <w:pPr>
              <w:pStyle w:val="Arial11Bold"/>
              <w:rPr>
                <w:rFonts w:cs="Arial"/>
              </w:rPr>
            </w:pPr>
            <w:r w:rsidRPr="007E0B31">
              <w:rPr>
                <w:rFonts w:cs="Arial"/>
              </w:rPr>
              <w:t>Recommendation Vote</w:t>
            </w:r>
          </w:p>
        </w:tc>
        <w:tc>
          <w:tcPr>
            <w:tcW w:w="6634" w:type="dxa"/>
          </w:tcPr>
          <w:p w14:paraId="645A5276" w14:textId="513D9226" w:rsidR="009373CB" w:rsidRPr="007E0B31" w:rsidRDefault="009373CB" w:rsidP="009373CB">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9373CB" w:rsidRPr="007E0B31" w14:paraId="1870B32A" w14:textId="77777777" w:rsidTr="00AB2570">
        <w:trPr>
          <w:cantSplit/>
        </w:trPr>
        <w:tc>
          <w:tcPr>
            <w:tcW w:w="2884" w:type="dxa"/>
          </w:tcPr>
          <w:p w14:paraId="27AC9B5B" w14:textId="77777777" w:rsidR="009373CB" w:rsidRPr="007E0B31" w:rsidRDefault="009373CB" w:rsidP="009373CB">
            <w:pPr>
              <w:pStyle w:val="Arial11Bold"/>
              <w:rPr>
                <w:rFonts w:cs="Arial"/>
              </w:rPr>
            </w:pPr>
            <w:r w:rsidRPr="007E0B31">
              <w:rPr>
                <w:rFonts w:cs="Arial"/>
              </w:rPr>
              <w:t>Grid Code Review Panel Self-Governance Vote</w:t>
            </w:r>
          </w:p>
        </w:tc>
        <w:tc>
          <w:tcPr>
            <w:tcW w:w="6634" w:type="dxa"/>
          </w:tcPr>
          <w:p w14:paraId="23D0B306" w14:textId="50A5875B" w:rsidR="009373CB" w:rsidRPr="007E0B31" w:rsidRDefault="009373CB" w:rsidP="009373CB">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9373CB" w:rsidRPr="007E0B31" w14:paraId="46FD00F7" w14:textId="77777777" w:rsidTr="00AB2570">
        <w:trPr>
          <w:cantSplit/>
        </w:trPr>
        <w:tc>
          <w:tcPr>
            <w:tcW w:w="2884" w:type="dxa"/>
          </w:tcPr>
          <w:p w14:paraId="36961EC3" w14:textId="77777777" w:rsidR="009373CB" w:rsidRPr="007E0B31" w:rsidRDefault="009373CB" w:rsidP="009373CB">
            <w:pPr>
              <w:pStyle w:val="Arial11Bold"/>
              <w:rPr>
                <w:rFonts w:cs="Arial"/>
              </w:rPr>
            </w:pPr>
            <w:r w:rsidRPr="007E0B31">
              <w:rPr>
                <w:rFonts w:cs="Arial"/>
              </w:rPr>
              <w:t>Grid Code Self-Governance Proposals</w:t>
            </w:r>
          </w:p>
        </w:tc>
        <w:tc>
          <w:tcPr>
            <w:tcW w:w="6634" w:type="dxa"/>
          </w:tcPr>
          <w:p w14:paraId="3826E3C6" w14:textId="77777777" w:rsidR="009373CB" w:rsidRPr="007E0B31" w:rsidRDefault="009373CB" w:rsidP="009373CB">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9373CB" w:rsidRPr="007E0B31" w14:paraId="29A89EE1" w14:textId="77777777" w:rsidTr="00AB2570">
        <w:trPr>
          <w:cantSplit/>
        </w:trPr>
        <w:tc>
          <w:tcPr>
            <w:tcW w:w="2884" w:type="dxa"/>
          </w:tcPr>
          <w:p w14:paraId="731ADBFE" w14:textId="77777777" w:rsidR="009373CB" w:rsidRPr="007E0B31" w:rsidRDefault="009373CB" w:rsidP="009373CB">
            <w:pPr>
              <w:pStyle w:val="Arial11Bold"/>
              <w:rPr>
                <w:rFonts w:cs="Arial"/>
              </w:rPr>
            </w:pPr>
            <w:r w:rsidRPr="007E0B31">
              <w:rPr>
                <w:rFonts w:cs="Arial"/>
              </w:rPr>
              <w:t>Grid Entry Point</w:t>
            </w:r>
          </w:p>
        </w:tc>
        <w:tc>
          <w:tcPr>
            <w:tcW w:w="6634" w:type="dxa"/>
          </w:tcPr>
          <w:p w14:paraId="68769E6D" w14:textId="77777777" w:rsidR="009373CB" w:rsidRPr="007E0B31" w:rsidRDefault="009373CB" w:rsidP="009373CB">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9373CB" w:rsidRPr="007E0B31" w14:paraId="4F37A1E3" w14:textId="77777777" w:rsidTr="00AB2570">
        <w:trPr>
          <w:cantSplit/>
        </w:trPr>
        <w:tc>
          <w:tcPr>
            <w:tcW w:w="2884" w:type="dxa"/>
          </w:tcPr>
          <w:p w14:paraId="181D6559" w14:textId="7C5C269F" w:rsidR="009373CB" w:rsidRPr="005F78E9" w:rsidRDefault="009373CB" w:rsidP="009373CB">
            <w:pPr>
              <w:pStyle w:val="Arial11Bold"/>
              <w:rPr>
                <w:rFonts w:cs="Arial"/>
              </w:rPr>
            </w:pPr>
            <w:r w:rsidRPr="002510FF">
              <w:rPr>
                <w:rFonts w:cs="Arial"/>
              </w:rPr>
              <w:t>Grid Forming Active Power</w:t>
            </w:r>
          </w:p>
        </w:tc>
        <w:tc>
          <w:tcPr>
            <w:tcW w:w="6634" w:type="dxa"/>
          </w:tcPr>
          <w:p w14:paraId="3AC5BEDB" w14:textId="764294C6" w:rsidR="009373CB" w:rsidRPr="005F78E9" w:rsidRDefault="009373CB" w:rsidP="009373CB">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9373CB" w:rsidRPr="007E0B31" w14:paraId="7E5E89B0" w14:textId="77777777" w:rsidTr="00AB2570">
        <w:trPr>
          <w:cantSplit/>
        </w:trPr>
        <w:tc>
          <w:tcPr>
            <w:tcW w:w="2884" w:type="dxa"/>
          </w:tcPr>
          <w:p w14:paraId="6590D0EC" w14:textId="6684818F" w:rsidR="009373CB" w:rsidRPr="00585D91" w:rsidRDefault="009373CB" w:rsidP="009373CB">
            <w:pPr>
              <w:pStyle w:val="Arial11Bold"/>
              <w:rPr>
                <w:rFonts w:cs="Arial"/>
              </w:rPr>
            </w:pPr>
            <w:r w:rsidRPr="002510FF">
              <w:rPr>
                <w:rFonts w:cs="Arial"/>
              </w:rPr>
              <w:lastRenderedPageBreak/>
              <w:t>Grid Forming Capability</w:t>
            </w:r>
          </w:p>
        </w:tc>
        <w:tc>
          <w:tcPr>
            <w:tcW w:w="6634" w:type="dxa"/>
          </w:tcPr>
          <w:p w14:paraId="046B4623" w14:textId="77777777" w:rsidR="009373CB" w:rsidRPr="002510FF" w:rsidRDefault="009373CB" w:rsidP="009373CB">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9373CB" w:rsidRPr="00585D91" w:rsidRDefault="009373CB" w:rsidP="009373CB">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9373CB" w:rsidRPr="007E0B31" w14:paraId="35D92F55" w14:textId="77777777" w:rsidTr="00AB2570">
        <w:trPr>
          <w:cantSplit/>
        </w:trPr>
        <w:tc>
          <w:tcPr>
            <w:tcW w:w="2884" w:type="dxa"/>
          </w:tcPr>
          <w:p w14:paraId="790189F5" w14:textId="19A2057B" w:rsidR="009373CB" w:rsidRPr="00BF5C30" w:rsidRDefault="009373CB" w:rsidP="009373CB">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9373CB" w:rsidRPr="00BF5C30" w:rsidRDefault="009373CB" w:rsidP="009373CB">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9373CB" w:rsidRPr="007E0B31" w14:paraId="1FA19575" w14:textId="77777777" w:rsidTr="00AB2570">
        <w:trPr>
          <w:cantSplit/>
        </w:trPr>
        <w:tc>
          <w:tcPr>
            <w:tcW w:w="2884" w:type="dxa"/>
          </w:tcPr>
          <w:p w14:paraId="1D0306EC" w14:textId="0E7A7061" w:rsidR="009373CB" w:rsidRPr="00BF5C30" w:rsidRDefault="009373CB" w:rsidP="009373CB">
            <w:pPr>
              <w:pStyle w:val="Arial11Bold"/>
              <w:rPr>
                <w:rFonts w:cs="Arial"/>
              </w:rPr>
            </w:pPr>
            <w:r w:rsidRPr="002510FF">
              <w:rPr>
                <w:rFonts w:cs="Arial"/>
              </w:rPr>
              <w:t>Grid Forming Plant</w:t>
            </w:r>
          </w:p>
        </w:tc>
        <w:tc>
          <w:tcPr>
            <w:tcW w:w="6634" w:type="dxa"/>
          </w:tcPr>
          <w:p w14:paraId="182D5EFC" w14:textId="0A35EDEB" w:rsidR="009373CB" w:rsidRPr="00BF5C30" w:rsidRDefault="009373CB" w:rsidP="009373CB">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9373CB" w:rsidRPr="007E0B31" w14:paraId="05065603" w14:textId="77777777" w:rsidTr="00AB2570">
        <w:trPr>
          <w:cantSplit/>
        </w:trPr>
        <w:tc>
          <w:tcPr>
            <w:tcW w:w="2884" w:type="dxa"/>
          </w:tcPr>
          <w:p w14:paraId="1DD8583E" w14:textId="51F4F815" w:rsidR="009373CB" w:rsidRPr="00BF5C30" w:rsidRDefault="009373CB" w:rsidP="009373CB">
            <w:pPr>
              <w:pStyle w:val="Arial11Bold"/>
              <w:rPr>
                <w:rFonts w:cs="Arial"/>
              </w:rPr>
            </w:pPr>
            <w:r w:rsidRPr="002510FF">
              <w:rPr>
                <w:rFonts w:cs="Arial"/>
              </w:rPr>
              <w:t>Grid Forming Plant Owner</w:t>
            </w:r>
          </w:p>
        </w:tc>
        <w:tc>
          <w:tcPr>
            <w:tcW w:w="6634" w:type="dxa"/>
          </w:tcPr>
          <w:p w14:paraId="0FBDF255" w14:textId="3DDE21CF" w:rsidR="009373CB" w:rsidRPr="00BF5C30" w:rsidRDefault="009373CB" w:rsidP="009373CB">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9373CB" w:rsidRPr="007E0B31" w14:paraId="4C4746AD" w14:textId="77777777" w:rsidTr="00AB2570">
        <w:trPr>
          <w:cantSplit/>
        </w:trPr>
        <w:tc>
          <w:tcPr>
            <w:tcW w:w="2884" w:type="dxa"/>
          </w:tcPr>
          <w:p w14:paraId="639AEB9D" w14:textId="0DC3D66C" w:rsidR="009373CB" w:rsidRPr="00BF5C30" w:rsidRDefault="009373CB" w:rsidP="009373CB">
            <w:pPr>
              <w:pStyle w:val="Arial11Bold"/>
              <w:rPr>
                <w:rFonts w:cs="Arial"/>
              </w:rPr>
            </w:pPr>
            <w:r w:rsidRPr="002510FF">
              <w:rPr>
                <w:rFonts w:cs="Arial"/>
              </w:rPr>
              <w:t>Grid Forming Unit</w:t>
            </w:r>
          </w:p>
        </w:tc>
        <w:tc>
          <w:tcPr>
            <w:tcW w:w="6634" w:type="dxa"/>
          </w:tcPr>
          <w:p w14:paraId="494DE497" w14:textId="6B458BD3" w:rsidR="009373CB" w:rsidRPr="00BF5C30" w:rsidRDefault="009373CB" w:rsidP="009373CB">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9373CB" w:rsidRPr="007E0B31" w14:paraId="456B70AD" w14:textId="77777777" w:rsidTr="00AB2570">
        <w:trPr>
          <w:cantSplit/>
        </w:trPr>
        <w:tc>
          <w:tcPr>
            <w:tcW w:w="2884" w:type="dxa"/>
          </w:tcPr>
          <w:p w14:paraId="5CDD4F61" w14:textId="4CE4ACED" w:rsidR="009373CB" w:rsidRPr="00BF5C30" w:rsidRDefault="009373CB" w:rsidP="009373CB">
            <w:pPr>
              <w:pStyle w:val="Arial11Bold"/>
              <w:rPr>
                <w:rFonts w:cs="Arial"/>
              </w:rPr>
            </w:pPr>
            <w:r w:rsidRPr="002510FF">
              <w:rPr>
                <w:rFonts w:cs="Arial"/>
              </w:rPr>
              <w:t>Grid Oscillation Value</w:t>
            </w:r>
          </w:p>
        </w:tc>
        <w:tc>
          <w:tcPr>
            <w:tcW w:w="6634" w:type="dxa"/>
          </w:tcPr>
          <w:p w14:paraId="313B279D" w14:textId="7BCAD896" w:rsidR="009373CB" w:rsidRPr="00BF5C30" w:rsidRDefault="009373CB" w:rsidP="009373CB">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9373CB" w:rsidRPr="007E0B31" w14:paraId="66172056" w14:textId="77777777" w:rsidTr="00AB2570">
        <w:trPr>
          <w:cantSplit/>
        </w:trPr>
        <w:tc>
          <w:tcPr>
            <w:tcW w:w="2884" w:type="dxa"/>
          </w:tcPr>
          <w:p w14:paraId="44E3EB10" w14:textId="77777777" w:rsidR="009373CB" w:rsidRPr="007E0B31" w:rsidRDefault="009373CB" w:rsidP="009373CB">
            <w:pPr>
              <w:pStyle w:val="Arial11Bold"/>
              <w:rPr>
                <w:rFonts w:cs="Arial"/>
              </w:rPr>
            </w:pPr>
            <w:r w:rsidRPr="007E0B31">
              <w:rPr>
                <w:rFonts w:cs="Arial"/>
              </w:rPr>
              <w:t>Grid Supply Point</w:t>
            </w:r>
          </w:p>
        </w:tc>
        <w:tc>
          <w:tcPr>
            <w:tcW w:w="6634" w:type="dxa"/>
          </w:tcPr>
          <w:p w14:paraId="76BDB008" w14:textId="0EB7F897" w:rsidR="009373CB" w:rsidRPr="007E0B31" w:rsidRDefault="009373CB" w:rsidP="009373CB">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9373CB" w:rsidRPr="007E0B31" w14:paraId="0AA8076E" w14:textId="77777777" w:rsidTr="00AB2570">
        <w:trPr>
          <w:cantSplit/>
        </w:trPr>
        <w:tc>
          <w:tcPr>
            <w:tcW w:w="2884" w:type="dxa"/>
          </w:tcPr>
          <w:p w14:paraId="20405FC8" w14:textId="77777777" w:rsidR="009373CB" w:rsidRPr="007E0B31" w:rsidRDefault="009373CB" w:rsidP="009373CB">
            <w:pPr>
              <w:pStyle w:val="Arial11Bold"/>
              <w:rPr>
                <w:rFonts w:cs="Arial"/>
              </w:rPr>
            </w:pPr>
            <w:r w:rsidRPr="007E0B31">
              <w:rPr>
                <w:rFonts w:cs="Arial"/>
              </w:rPr>
              <w:t>Group</w:t>
            </w:r>
          </w:p>
        </w:tc>
        <w:tc>
          <w:tcPr>
            <w:tcW w:w="6634" w:type="dxa"/>
          </w:tcPr>
          <w:p w14:paraId="60A73BA5" w14:textId="77777777" w:rsidR="009373CB" w:rsidRPr="007E0B31" w:rsidRDefault="009373CB" w:rsidP="009373CB">
            <w:pPr>
              <w:pStyle w:val="TableArial11"/>
              <w:rPr>
                <w:rFonts w:cs="Arial"/>
              </w:rPr>
            </w:pPr>
            <w:bookmarkStart w:id="52"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52"/>
          </w:p>
        </w:tc>
      </w:tr>
      <w:tr w:rsidR="009373CB" w:rsidRPr="0079139F" w14:paraId="5A25DA6A" w14:textId="77777777" w:rsidTr="00AB2570">
        <w:trPr>
          <w:cantSplit/>
        </w:trPr>
        <w:tc>
          <w:tcPr>
            <w:tcW w:w="2884" w:type="dxa"/>
          </w:tcPr>
          <w:p w14:paraId="704101E4" w14:textId="22CAEA65" w:rsidR="009373CB" w:rsidRPr="0079139F" w:rsidRDefault="009373CB" w:rsidP="009373CB">
            <w:pPr>
              <w:pStyle w:val="Arial11Bold"/>
              <w:rPr>
                <w:rFonts w:cs="Arial"/>
              </w:rPr>
            </w:pPr>
            <w:r w:rsidRPr="0079139F">
              <w:rPr>
                <w:rFonts w:cs="Arial"/>
              </w:rPr>
              <w:t>GSP Group</w:t>
            </w:r>
          </w:p>
        </w:tc>
        <w:tc>
          <w:tcPr>
            <w:tcW w:w="6634" w:type="dxa"/>
          </w:tcPr>
          <w:p w14:paraId="08F28004" w14:textId="5D8EEE7F" w:rsidR="009373CB" w:rsidRPr="0079139F" w:rsidRDefault="009373CB" w:rsidP="009373CB">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9373CB" w:rsidRPr="007E0B31" w14:paraId="44F4F627" w14:textId="77777777" w:rsidTr="00AB2570">
        <w:trPr>
          <w:cantSplit/>
        </w:trPr>
        <w:tc>
          <w:tcPr>
            <w:tcW w:w="2884" w:type="dxa"/>
          </w:tcPr>
          <w:p w14:paraId="6B31BC4F" w14:textId="77777777" w:rsidR="009373CB" w:rsidRPr="007E0B31" w:rsidRDefault="009373CB" w:rsidP="009373CB">
            <w:pPr>
              <w:pStyle w:val="Arial11Bold"/>
              <w:rPr>
                <w:rFonts w:cs="Arial"/>
              </w:rPr>
            </w:pPr>
            <w:r w:rsidRPr="007E0B31">
              <w:rPr>
                <w:rFonts w:cs="Arial"/>
              </w:rPr>
              <w:lastRenderedPageBreak/>
              <w:t>Headroom</w:t>
            </w:r>
          </w:p>
        </w:tc>
        <w:tc>
          <w:tcPr>
            <w:tcW w:w="6634" w:type="dxa"/>
          </w:tcPr>
          <w:p w14:paraId="6E120920" w14:textId="77777777" w:rsidR="009373CB" w:rsidRPr="007E0B31" w:rsidRDefault="009373CB" w:rsidP="009373CB">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9373CB" w:rsidRPr="007E0B31" w14:paraId="4AFF1172" w14:textId="77777777" w:rsidTr="00AB2570">
        <w:trPr>
          <w:cantSplit/>
        </w:trPr>
        <w:tc>
          <w:tcPr>
            <w:tcW w:w="2884" w:type="dxa"/>
          </w:tcPr>
          <w:p w14:paraId="049414CE" w14:textId="77777777" w:rsidR="009373CB" w:rsidRPr="007E0B31" w:rsidRDefault="009373CB" w:rsidP="009373CB">
            <w:pPr>
              <w:pStyle w:val="Arial11Bold"/>
              <w:rPr>
                <w:rFonts w:cs="Arial"/>
              </w:rPr>
            </w:pPr>
            <w:r w:rsidRPr="007E0B31">
              <w:rPr>
                <w:rFonts w:cs="Arial"/>
              </w:rPr>
              <w:t>High Frequency Response</w:t>
            </w:r>
          </w:p>
        </w:tc>
        <w:tc>
          <w:tcPr>
            <w:tcW w:w="6634" w:type="dxa"/>
          </w:tcPr>
          <w:p w14:paraId="3FEEE61F" w14:textId="0D8ECC66" w:rsidR="009373CB" w:rsidRPr="007E0B31" w:rsidRDefault="009373CB" w:rsidP="009373CB">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9373CB" w:rsidRPr="007E0B31" w14:paraId="531CF8DE" w14:textId="77777777" w:rsidTr="00AB2570">
        <w:trPr>
          <w:cantSplit/>
        </w:trPr>
        <w:tc>
          <w:tcPr>
            <w:tcW w:w="2884" w:type="dxa"/>
          </w:tcPr>
          <w:p w14:paraId="364D289E" w14:textId="77777777" w:rsidR="009373CB" w:rsidRPr="007E0B31" w:rsidRDefault="009373CB" w:rsidP="009373CB">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9373CB" w:rsidRPr="007E0B31" w:rsidRDefault="009373CB" w:rsidP="009373CB">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9373CB" w:rsidRPr="007E0B31" w14:paraId="552B3754" w14:textId="77777777" w:rsidTr="00AB2570">
        <w:trPr>
          <w:cantSplit/>
          <w:trHeight w:val="524"/>
        </w:trPr>
        <w:tc>
          <w:tcPr>
            <w:tcW w:w="2884" w:type="dxa"/>
          </w:tcPr>
          <w:p w14:paraId="243671CC" w14:textId="5CC5CA8B" w:rsidR="009373CB" w:rsidRPr="009D4B8D" w:rsidRDefault="009373CB" w:rsidP="009373CB">
            <w:pPr>
              <w:rPr>
                <w:b/>
                <w:bCs/>
              </w:rPr>
            </w:pPr>
            <w:r w:rsidRPr="009D4B8D">
              <w:rPr>
                <w:b/>
                <w:bCs/>
              </w:rPr>
              <w:t>Historic Frequency Data</w:t>
            </w:r>
          </w:p>
        </w:tc>
        <w:tc>
          <w:tcPr>
            <w:tcW w:w="6634" w:type="dxa"/>
          </w:tcPr>
          <w:p w14:paraId="57B851E9" w14:textId="6208BB5F" w:rsidR="009373CB" w:rsidRPr="009D4B8D" w:rsidRDefault="009373CB" w:rsidP="009373CB">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9373CB" w:rsidRPr="007E0B31" w14:paraId="2295F8BF" w14:textId="77777777" w:rsidTr="00AB2570">
        <w:trPr>
          <w:cantSplit/>
        </w:trPr>
        <w:tc>
          <w:tcPr>
            <w:tcW w:w="2884" w:type="dxa"/>
          </w:tcPr>
          <w:p w14:paraId="19844254" w14:textId="77777777" w:rsidR="009373CB" w:rsidRPr="007E0B31" w:rsidRDefault="009373CB" w:rsidP="009373CB">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9373CB" w:rsidRPr="007E0B31" w:rsidRDefault="009373CB" w:rsidP="009373CB">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9373CB" w:rsidRPr="007E0B31" w14:paraId="65C3AC05" w14:textId="77777777" w:rsidTr="00AB2570">
        <w:trPr>
          <w:cantSplit/>
        </w:trPr>
        <w:tc>
          <w:tcPr>
            <w:tcW w:w="2884" w:type="dxa"/>
          </w:tcPr>
          <w:p w14:paraId="2B9920C4" w14:textId="21408506" w:rsidR="009373CB" w:rsidRPr="0042789A" w:rsidRDefault="009373CB" w:rsidP="009373CB">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9373CB" w:rsidRPr="007E0B31" w:rsidRDefault="009373CB" w:rsidP="009373CB">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9373CB" w:rsidRPr="007E0B31" w14:paraId="0D4BF63F" w14:textId="77777777" w:rsidTr="00AB2570">
        <w:trPr>
          <w:cantSplit/>
        </w:trPr>
        <w:tc>
          <w:tcPr>
            <w:tcW w:w="2884" w:type="dxa"/>
          </w:tcPr>
          <w:p w14:paraId="6E747414" w14:textId="77777777" w:rsidR="009373CB" w:rsidRPr="007E0B31" w:rsidRDefault="009373CB" w:rsidP="009373CB">
            <w:pPr>
              <w:pStyle w:val="Arial11Bold"/>
              <w:rPr>
                <w:rFonts w:cs="Arial"/>
              </w:rPr>
            </w:pPr>
            <w:r w:rsidRPr="007E0B31">
              <w:rPr>
                <w:rFonts w:cs="Arial"/>
              </w:rPr>
              <w:t>HV Connections</w:t>
            </w:r>
          </w:p>
        </w:tc>
        <w:tc>
          <w:tcPr>
            <w:tcW w:w="6634" w:type="dxa"/>
          </w:tcPr>
          <w:p w14:paraId="0496190F" w14:textId="2371BB67" w:rsidR="009373CB" w:rsidRPr="007E0B31" w:rsidRDefault="009373CB" w:rsidP="009373CB">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9373CB" w:rsidRPr="007E0B31" w14:paraId="18D79B61" w14:textId="77777777" w:rsidTr="00AB2570">
        <w:trPr>
          <w:cantSplit/>
        </w:trPr>
        <w:tc>
          <w:tcPr>
            <w:tcW w:w="2884" w:type="dxa"/>
          </w:tcPr>
          <w:p w14:paraId="36327F4B" w14:textId="77777777" w:rsidR="009373CB" w:rsidRPr="007E0B31" w:rsidRDefault="009373CB" w:rsidP="009373CB">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9373CB" w:rsidRPr="007E0B31" w:rsidRDefault="009373CB" w:rsidP="009373CB">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9373CB" w:rsidRPr="007E0B31" w14:paraId="41B039F0" w14:textId="77777777" w:rsidTr="00AB2570">
        <w:trPr>
          <w:cantSplit/>
        </w:trPr>
        <w:tc>
          <w:tcPr>
            <w:tcW w:w="2884" w:type="dxa"/>
          </w:tcPr>
          <w:p w14:paraId="2270971B" w14:textId="77777777" w:rsidR="009373CB" w:rsidRPr="007E0B31" w:rsidRDefault="009373CB" w:rsidP="009373CB">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9373CB" w:rsidRPr="007E0B31" w:rsidRDefault="009373CB" w:rsidP="009373CB">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9373CB" w:rsidRPr="007E0B31" w14:paraId="50416B33" w14:textId="77777777" w:rsidTr="00AB2570">
        <w:trPr>
          <w:cantSplit/>
        </w:trPr>
        <w:tc>
          <w:tcPr>
            <w:tcW w:w="2884" w:type="dxa"/>
          </w:tcPr>
          <w:p w14:paraId="20AB8CFF" w14:textId="77777777" w:rsidR="009373CB" w:rsidRPr="007E0B31" w:rsidRDefault="009373CB" w:rsidP="009373CB">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9373CB" w:rsidRPr="007E0B31" w:rsidRDefault="009373CB" w:rsidP="009373CB">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9373CB" w:rsidRPr="007E0B31" w14:paraId="1C094FB8" w14:textId="77777777" w:rsidTr="00AB2570">
        <w:trPr>
          <w:cantSplit/>
        </w:trPr>
        <w:tc>
          <w:tcPr>
            <w:tcW w:w="2884" w:type="dxa"/>
          </w:tcPr>
          <w:p w14:paraId="78BA74BE" w14:textId="77777777" w:rsidR="009373CB" w:rsidRPr="007E0B31" w:rsidRDefault="009373CB" w:rsidP="009373CB">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9373CB" w:rsidRPr="007E0B31" w:rsidRDefault="009373CB" w:rsidP="009373CB">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9373CB" w:rsidRPr="007E0B31" w14:paraId="1593983F" w14:textId="77777777" w:rsidTr="00AB2570">
        <w:trPr>
          <w:cantSplit/>
        </w:trPr>
        <w:tc>
          <w:tcPr>
            <w:tcW w:w="2884" w:type="dxa"/>
          </w:tcPr>
          <w:p w14:paraId="2C43FD71" w14:textId="77777777" w:rsidR="009373CB" w:rsidRPr="007E0B31" w:rsidRDefault="009373CB" w:rsidP="009373CB">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9373CB" w:rsidRPr="007E0B31" w:rsidRDefault="009373CB" w:rsidP="009373CB">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9373CB" w:rsidRPr="007E0B31" w14:paraId="19165DC7" w14:textId="77777777" w:rsidTr="00AB2570">
        <w:trPr>
          <w:cantSplit/>
        </w:trPr>
        <w:tc>
          <w:tcPr>
            <w:tcW w:w="2884" w:type="dxa"/>
          </w:tcPr>
          <w:p w14:paraId="5A44655A" w14:textId="77777777" w:rsidR="009373CB" w:rsidRPr="007E0B31" w:rsidRDefault="009373CB" w:rsidP="009373CB">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9373CB" w:rsidRPr="007E0B31" w:rsidRDefault="009373CB" w:rsidP="009373CB">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9373CB" w:rsidRPr="007E0B31" w14:paraId="2D98393C" w14:textId="77777777" w:rsidTr="00AB2570">
        <w:trPr>
          <w:cantSplit/>
        </w:trPr>
        <w:tc>
          <w:tcPr>
            <w:tcW w:w="2884" w:type="dxa"/>
          </w:tcPr>
          <w:p w14:paraId="0863E908" w14:textId="77777777" w:rsidR="009373CB" w:rsidRPr="007E0B31" w:rsidRDefault="009373CB" w:rsidP="009373CB">
            <w:pPr>
              <w:pStyle w:val="Arial11Bold"/>
              <w:rPr>
                <w:rFonts w:cs="Arial"/>
              </w:rPr>
            </w:pPr>
            <w:r w:rsidRPr="007E0B31">
              <w:rPr>
                <w:rFonts w:cs="Arial"/>
              </w:rPr>
              <w:t>IEC</w:t>
            </w:r>
          </w:p>
        </w:tc>
        <w:tc>
          <w:tcPr>
            <w:tcW w:w="6634" w:type="dxa"/>
          </w:tcPr>
          <w:p w14:paraId="7BEF7CEB" w14:textId="77777777" w:rsidR="009373CB" w:rsidRPr="007E0B31" w:rsidRDefault="009373CB" w:rsidP="009373CB">
            <w:pPr>
              <w:pStyle w:val="TableArial11"/>
              <w:rPr>
                <w:rFonts w:cs="Arial"/>
              </w:rPr>
            </w:pPr>
            <w:r w:rsidRPr="007E0B31">
              <w:rPr>
                <w:rFonts w:cs="Arial"/>
              </w:rPr>
              <w:t>International Electrotechnical Commission.</w:t>
            </w:r>
          </w:p>
        </w:tc>
      </w:tr>
      <w:tr w:rsidR="009373CB" w:rsidRPr="007E0B31" w14:paraId="6C3D9361" w14:textId="77777777" w:rsidTr="00AB2570">
        <w:trPr>
          <w:cantSplit/>
        </w:trPr>
        <w:tc>
          <w:tcPr>
            <w:tcW w:w="2884" w:type="dxa"/>
          </w:tcPr>
          <w:p w14:paraId="43D881FF" w14:textId="77777777" w:rsidR="009373CB" w:rsidRPr="007E0B31" w:rsidRDefault="009373CB" w:rsidP="009373CB">
            <w:pPr>
              <w:pStyle w:val="Arial11Bold"/>
              <w:rPr>
                <w:rFonts w:cs="Arial"/>
              </w:rPr>
            </w:pPr>
            <w:r w:rsidRPr="007E0B31">
              <w:rPr>
                <w:rFonts w:cs="Arial"/>
              </w:rPr>
              <w:t>IEC Standard</w:t>
            </w:r>
          </w:p>
        </w:tc>
        <w:tc>
          <w:tcPr>
            <w:tcW w:w="6634" w:type="dxa"/>
          </w:tcPr>
          <w:p w14:paraId="63FFED40" w14:textId="77777777" w:rsidR="009373CB" w:rsidRPr="007E0B31" w:rsidRDefault="009373CB" w:rsidP="009373CB">
            <w:pPr>
              <w:pStyle w:val="TableArial11"/>
              <w:rPr>
                <w:rFonts w:cs="Arial"/>
              </w:rPr>
            </w:pPr>
            <w:r w:rsidRPr="007E0B31">
              <w:rPr>
                <w:rFonts w:cs="Arial"/>
              </w:rPr>
              <w:t>A standard approved by the International Electrotechnical Commission.</w:t>
            </w:r>
          </w:p>
        </w:tc>
      </w:tr>
      <w:tr w:rsidR="009373CB" w:rsidRPr="007E0B31" w14:paraId="05347EF0" w14:textId="77777777" w:rsidTr="00AB2570">
        <w:trPr>
          <w:cantSplit/>
        </w:trPr>
        <w:tc>
          <w:tcPr>
            <w:tcW w:w="2884" w:type="dxa"/>
          </w:tcPr>
          <w:p w14:paraId="114BD5FE" w14:textId="77777777" w:rsidR="009373CB" w:rsidRPr="007E0B31" w:rsidRDefault="009373CB" w:rsidP="009373CB">
            <w:pPr>
              <w:pStyle w:val="Arial11Bold"/>
              <w:rPr>
                <w:rFonts w:cs="Arial"/>
              </w:rPr>
            </w:pPr>
            <w:r w:rsidRPr="007E0B31">
              <w:rPr>
                <w:rFonts w:cs="Arial"/>
              </w:rPr>
              <w:t>Implementation Date</w:t>
            </w:r>
          </w:p>
        </w:tc>
        <w:tc>
          <w:tcPr>
            <w:tcW w:w="6634" w:type="dxa"/>
          </w:tcPr>
          <w:p w14:paraId="255D3E87" w14:textId="77777777" w:rsidR="009373CB" w:rsidRPr="007E0B31" w:rsidRDefault="009373CB" w:rsidP="009373CB">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9373CB" w:rsidRPr="007E0B31" w14:paraId="7B49F661" w14:textId="77777777" w:rsidTr="00AB2570">
        <w:trPr>
          <w:cantSplit/>
        </w:trPr>
        <w:tc>
          <w:tcPr>
            <w:tcW w:w="2884" w:type="dxa"/>
          </w:tcPr>
          <w:p w14:paraId="49F67203" w14:textId="77777777" w:rsidR="009373CB" w:rsidRPr="007E0B31" w:rsidRDefault="009373CB" w:rsidP="009373CB">
            <w:pPr>
              <w:pStyle w:val="Arial11Bold"/>
              <w:rPr>
                <w:rFonts w:cs="Arial"/>
              </w:rPr>
            </w:pPr>
            <w:r w:rsidRPr="007E0B31">
              <w:rPr>
                <w:rFonts w:cs="Arial"/>
              </w:rPr>
              <w:t>Implementing Safety Co-ordinator</w:t>
            </w:r>
          </w:p>
        </w:tc>
        <w:tc>
          <w:tcPr>
            <w:tcW w:w="6634" w:type="dxa"/>
          </w:tcPr>
          <w:p w14:paraId="0E80B91B" w14:textId="77777777" w:rsidR="009373CB" w:rsidRPr="007E0B31" w:rsidRDefault="009373CB" w:rsidP="009373CB">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9373CB" w:rsidRPr="007E0B31" w14:paraId="26018E72" w14:textId="77777777" w:rsidTr="00AB2570">
        <w:trPr>
          <w:cantSplit/>
        </w:trPr>
        <w:tc>
          <w:tcPr>
            <w:tcW w:w="2884" w:type="dxa"/>
          </w:tcPr>
          <w:p w14:paraId="5F7DE292" w14:textId="77777777" w:rsidR="009373CB" w:rsidRPr="007E0B31" w:rsidRDefault="009373CB" w:rsidP="009373CB">
            <w:pPr>
              <w:pStyle w:val="Arial11Bold"/>
              <w:rPr>
                <w:rFonts w:cs="Arial"/>
              </w:rPr>
            </w:pPr>
            <w:r w:rsidRPr="007E0B31">
              <w:rPr>
                <w:rFonts w:cs="Arial"/>
              </w:rPr>
              <w:t>Import Usable</w:t>
            </w:r>
          </w:p>
        </w:tc>
        <w:tc>
          <w:tcPr>
            <w:tcW w:w="6634" w:type="dxa"/>
          </w:tcPr>
          <w:p w14:paraId="7B69D446" w14:textId="77777777" w:rsidR="009373CB" w:rsidRPr="007E0B31" w:rsidRDefault="009373CB" w:rsidP="009373CB">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9373CB" w:rsidRPr="007E0B31" w14:paraId="4287BA38" w14:textId="77777777" w:rsidTr="00AB2570">
        <w:trPr>
          <w:cantSplit/>
        </w:trPr>
        <w:tc>
          <w:tcPr>
            <w:tcW w:w="2884" w:type="dxa"/>
          </w:tcPr>
          <w:p w14:paraId="24C27F8F" w14:textId="77777777" w:rsidR="009373CB" w:rsidRPr="007E0B31" w:rsidRDefault="009373CB" w:rsidP="009373CB">
            <w:pPr>
              <w:pStyle w:val="Arial11Bold"/>
              <w:rPr>
                <w:rFonts w:cs="Arial"/>
              </w:rPr>
            </w:pPr>
            <w:r w:rsidRPr="007E0B31">
              <w:rPr>
                <w:rFonts w:cs="Arial"/>
              </w:rPr>
              <w:t>Incident Centre</w:t>
            </w:r>
          </w:p>
        </w:tc>
        <w:tc>
          <w:tcPr>
            <w:tcW w:w="6634" w:type="dxa"/>
          </w:tcPr>
          <w:p w14:paraId="54A46A1D" w14:textId="72BD2A9D" w:rsidR="009373CB" w:rsidRPr="007E0B31" w:rsidRDefault="009373CB" w:rsidP="009373CB">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9373CB" w:rsidRPr="007E0B31" w14:paraId="541F315D" w14:textId="77777777" w:rsidTr="00AB2570">
        <w:trPr>
          <w:cantSplit/>
        </w:trPr>
        <w:tc>
          <w:tcPr>
            <w:tcW w:w="2884" w:type="dxa"/>
          </w:tcPr>
          <w:p w14:paraId="6BFFCE75" w14:textId="77777777" w:rsidR="009373CB" w:rsidRPr="007E0B31" w:rsidRDefault="009373CB" w:rsidP="009373CB">
            <w:pPr>
              <w:pStyle w:val="Arial11Bold"/>
              <w:rPr>
                <w:rFonts w:cs="Arial"/>
              </w:rPr>
            </w:pPr>
            <w:r w:rsidRPr="007E0B31">
              <w:rPr>
                <w:rFonts w:cs="Arial"/>
              </w:rPr>
              <w:t>Independent Back-Up Protection</w:t>
            </w:r>
          </w:p>
        </w:tc>
        <w:tc>
          <w:tcPr>
            <w:tcW w:w="6634" w:type="dxa"/>
          </w:tcPr>
          <w:p w14:paraId="4FA04FB8" w14:textId="77777777" w:rsidR="009373CB" w:rsidRPr="007E0B31" w:rsidRDefault="009373CB" w:rsidP="009373CB">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9373CB" w:rsidRPr="007E0B31" w14:paraId="272081DF" w14:textId="77777777" w:rsidTr="00AB2570">
        <w:trPr>
          <w:cantSplit/>
        </w:trPr>
        <w:tc>
          <w:tcPr>
            <w:tcW w:w="2884" w:type="dxa"/>
          </w:tcPr>
          <w:p w14:paraId="4BB5AFBA" w14:textId="77777777" w:rsidR="009373CB" w:rsidRPr="007E0B31" w:rsidRDefault="009373CB" w:rsidP="009373CB">
            <w:pPr>
              <w:pStyle w:val="Arial11Bold"/>
              <w:rPr>
                <w:rFonts w:cs="Arial"/>
              </w:rPr>
            </w:pPr>
            <w:r w:rsidRPr="007E0B31">
              <w:rPr>
                <w:rFonts w:cs="Arial"/>
              </w:rPr>
              <w:t>Independent Main Protection</w:t>
            </w:r>
          </w:p>
        </w:tc>
        <w:tc>
          <w:tcPr>
            <w:tcW w:w="6634" w:type="dxa"/>
          </w:tcPr>
          <w:p w14:paraId="14233E7A" w14:textId="77777777" w:rsidR="009373CB" w:rsidRPr="007E0B31" w:rsidRDefault="009373CB" w:rsidP="009373CB">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9373CB" w:rsidRPr="007E0B31" w14:paraId="0DA774CA" w14:textId="77777777" w:rsidTr="00AB2570">
        <w:trPr>
          <w:cantSplit/>
        </w:trPr>
        <w:tc>
          <w:tcPr>
            <w:tcW w:w="2884" w:type="dxa"/>
          </w:tcPr>
          <w:p w14:paraId="252320A7" w14:textId="77777777" w:rsidR="009373CB" w:rsidRPr="007E0B31" w:rsidRDefault="009373CB" w:rsidP="009373CB">
            <w:pPr>
              <w:pStyle w:val="Arial11Bold"/>
              <w:rPr>
                <w:rFonts w:cs="Arial"/>
              </w:rPr>
            </w:pPr>
            <w:r w:rsidRPr="007E0B31">
              <w:rPr>
                <w:rFonts w:cs="Arial"/>
              </w:rPr>
              <w:t>Indicated Constraint Boundary Margin</w:t>
            </w:r>
          </w:p>
        </w:tc>
        <w:tc>
          <w:tcPr>
            <w:tcW w:w="6634" w:type="dxa"/>
          </w:tcPr>
          <w:p w14:paraId="4FA87BF0" w14:textId="77777777" w:rsidR="009373CB" w:rsidRPr="007E0B31" w:rsidRDefault="009373CB" w:rsidP="009373CB">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9373CB" w:rsidRPr="007E0B31" w14:paraId="61863565" w14:textId="77777777" w:rsidTr="00AB2570">
        <w:trPr>
          <w:cantSplit/>
        </w:trPr>
        <w:tc>
          <w:tcPr>
            <w:tcW w:w="2884" w:type="dxa"/>
          </w:tcPr>
          <w:p w14:paraId="6C38319C" w14:textId="77777777" w:rsidR="009373CB" w:rsidRPr="007E0B31" w:rsidRDefault="009373CB" w:rsidP="009373CB">
            <w:pPr>
              <w:pStyle w:val="Arial11Bold"/>
              <w:rPr>
                <w:rFonts w:cs="Arial"/>
              </w:rPr>
            </w:pPr>
            <w:r w:rsidRPr="007E0B31">
              <w:rPr>
                <w:rFonts w:cs="Arial"/>
              </w:rPr>
              <w:t>Indicated Imbalance</w:t>
            </w:r>
          </w:p>
        </w:tc>
        <w:tc>
          <w:tcPr>
            <w:tcW w:w="6634" w:type="dxa"/>
          </w:tcPr>
          <w:p w14:paraId="42D431C5" w14:textId="77777777" w:rsidR="009373CB" w:rsidRPr="007E0B31" w:rsidRDefault="009373CB" w:rsidP="009373CB">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9373CB" w:rsidRPr="007E0B31" w14:paraId="15FAF20B" w14:textId="77777777" w:rsidTr="00AB2570">
        <w:trPr>
          <w:cantSplit/>
        </w:trPr>
        <w:tc>
          <w:tcPr>
            <w:tcW w:w="2884" w:type="dxa"/>
          </w:tcPr>
          <w:p w14:paraId="74BB53EE" w14:textId="77777777" w:rsidR="009373CB" w:rsidRPr="007E0B31" w:rsidRDefault="009373CB" w:rsidP="009373CB">
            <w:pPr>
              <w:pStyle w:val="Arial11Bold"/>
              <w:rPr>
                <w:rFonts w:cs="Arial"/>
              </w:rPr>
            </w:pPr>
            <w:r w:rsidRPr="007E0B31">
              <w:rPr>
                <w:rFonts w:cs="Arial"/>
              </w:rPr>
              <w:t>Indicated Margin</w:t>
            </w:r>
          </w:p>
        </w:tc>
        <w:tc>
          <w:tcPr>
            <w:tcW w:w="6634" w:type="dxa"/>
          </w:tcPr>
          <w:p w14:paraId="518FD569" w14:textId="77777777" w:rsidR="009373CB" w:rsidRPr="007E0B31" w:rsidRDefault="009373CB" w:rsidP="009373CB">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9373CB" w:rsidRPr="007E0B31" w14:paraId="2A3705DD" w14:textId="77777777" w:rsidTr="00AB2570">
        <w:trPr>
          <w:cantSplit/>
        </w:trPr>
        <w:tc>
          <w:tcPr>
            <w:tcW w:w="2884" w:type="dxa"/>
          </w:tcPr>
          <w:p w14:paraId="421C3788" w14:textId="0C240CCC" w:rsidR="009373CB" w:rsidRPr="00051DEE" w:rsidRDefault="009373CB" w:rsidP="009373CB">
            <w:pPr>
              <w:pStyle w:val="Arial11Bold"/>
              <w:rPr>
                <w:rFonts w:cs="Arial"/>
              </w:rPr>
            </w:pPr>
            <w:r w:rsidRPr="002510FF">
              <w:rPr>
                <w:rFonts w:cs="Arial"/>
              </w:rPr>
              <w:t>Inertia Constant H</w:t>
            </w:r>
          </w:p>
        </w:tc>
        <w:tc>
          <w:tcPr>
            <w:tcW w:w="6634" w:type="dxa"/>
          </w:tcPr>
          <w:p w14:paraId="4F8B332C" w14:textId="5E0BA062" w:rsidR="009373CB" w:rsidRPr="00051DEE" w:rsidRDefault="009373CB" w:rsidP="009373CB">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9373CB" w:rsidRPr="007E0B31" w14:paraId="38E6BE11" w14:textId="77777777" w:rsidTr="00AB2570">
        <w:trPr>
          <w:cantSplit/>
        </w:trPr>
        <w:tc>
          <w:tcPr>
            <w:tcW w:w="2884" w:type="dxa"/>
          </w:tcPr>
          <w:p w14:paraId="536C7300" w14:textId="7F14CB3B" w:rsidR="009373CB" w:rsidRPr="00051DEE" w:rsidRDefault="009373CB" w:rsidP="009373CB">
            <w:pPr>
              <w:pStyle w:val="Arial11Bold"/>
              <w:rPr>
                <w:rFonts w:cs="Arial"/>
              </w:rPr>
            </w:pPr>
            <w:r w:rsidRPr="002510FF">
              <w:rPr>
                <w:rFonts w:cs="Arial"/>
              </w:rPr>
              <w:t>Inertia Constant He</w:t>
            </w:r>
          </w:p>
        </w:tc>
        <w:tc>
          <w:tcPr>
            <w:tcW w:w="6634" w:type="dxa"/>
          </w:tcPr>
          <w:p w14:paraId="0284BA2B" w14:textId="5BC58B65" w:rsidR="009373CB" w:rsidRPr="00051DEE" w:rsidRDefault="009373CB" w:rsidP="009373CB">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9373CB" w14:paraId="1F522BD9" w14:textId="77777777" w:rsidTr="00AB2570">
        <w:trPr>
          <w:cantSplit/>
          <w:trHeight w:val="300"/>
        </w:trPr>
        <w:tc>
          <w:tcPr>
            <w:tcW w:w="2884" w:type="dxa"/>
          </w:tcPr>
          <w:p w14:paraId="3312F34D" w14:textId="5F857A9C" w:rsidR="009373CB" w:rsidRDefault="009373CB" w:rsidP="009373CB">
            <w:pPr>
              <w:pStyle w:val="Arial11Bold"/>
              <w:rPr>
                <w:rFonts w:cs="Arial"/>
              </w:rPr>
            </w:pPr>
            <w:r w:rsidRPr="38E6A229">
              <w:rPr>
                <w:rFonts w:cs="Arial"/>
              </w:rPr>
              <w:t>Information Request Notice</w:t>
            </w:r>
          </w:p>
        </w:tc>
        <w:tc>
          <w:tcPr>
            <w:tcW w:w="6634" w:type="dxa"/>
          </w:tcPr>
          <w:p w14:paraId="16199E67" w14:textId="4E9E0873" w:rsidR="009373CB" w:rsidRDefault="009373CB" w:rsidP="009373CB">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9373CB" w14:paraId="6F4F0FC0" w14:textId="77777777" w:rsidTr="00AB2570">
        <w:trPr>
          <w:cantSplit/>
          <w:trHeight w:val="300"/>
        </w:trPr>
        <w:tc>
          <w:tcPr>
            <w:tcW w:w="2884" w:type="dxa"/>
          </w:tcPr>
          <w:p w14:paraId="1362A4BC" w14:textId="758E48D1" w:rsidR="009373CB" w:rsidRDefault="009373CB" w:rsidP="009373CB">
            <w:pPr>
              <w:pStyle w:val="Arial11Bold"/>
              <w:rPr>
                <w:rFonts w:cs="Arial"/>
              </w:rPr>
            </w:pPr>
            <w:r w:rsidRPr="38E6A229">
              <w:rPr>
                <w:rFonts w:cs="Arial"/>
              </w:rPr>
              <w:lastRenderedPageBreak/>
              <w:t>Information Request Statement</w:t>
            </w:r>
          </w:p>
        </w:tc>
        <w:tc>
          <w:tcPr>
            <w:tcW w:w="6634" w:type="dxa"/>
          </w:tcPr>
          <w:p w14:paraId="1C2BEEB4" w14:textId="7A39A0C1" w:rsidR="009373CB" w:rsidRDefault="009373CB" w:rsidP="009373CB">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9373CB" w:rsidRPr="007E0B31" w14:paraId="5D104123" w14:textId="77777777" w:rsidTr="00AB2570">
        <w:trPr>
          <w:cantSplit/>
        </w:trPr>
        <w:tc>
          <w:tcPr>
            <w:tcW w:w="2884" w:type="dxa"/>
          </w:tcPr>
          <w:p w14:paraId="57243BC1" w14:textId="77777777" w:rsidR="009373CB" w:rsidRPr="007E0B31" w:rsidRDefault="009373CB" w:rsidP="009373CB">
            <w:pPr>
              <w:pStyle w:val="Arial11Bold"/>
              <w:rPr>
                <w:rFonts w:cs="Arial"/>
              </w:rPr>
            </w:pPr>
            <w:r w:rsidRPr="007E0B31">
              <w:rPr>
                <w:rFonts w:cs="Arial"/>
              </w:rPr>
              <w:t>Installation Document</w:t>
            </w:r>
          </w:p>
        </w:tc>
        <w:tc>
          <w:tcPr>
            <w:tcW w:w="6634" w:type="dxa"/>
          </w:tcPr>
          <w:p w14:paraId="241537F4" w14:textId="77777777" w:rsidR="009373CB" w:rsidRPr="007E0B31" w:rsidRDefault="009373CB" w:rsidP="009373CB">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9373CB" w:rsidRPr="007E0B31" w14:paraId="1F945CAA" w14:textId="77777777" w:rsidTr="00AB2570">
        <w:trPr>
          <w:cantSplit/>
        </w:trPr>
        <w:tc>
          <w:tcPr>
            <w:tcW w:w="2884" w:type="dxa"/>
          </w:tcPr>
          <w:p w14:paraId="539FD014" w14:textId="77777777" w:rsidR="009373CB" w:rsidRPr="007E0B31" w:rsidRDefault="009373CB" w:rsidP="009373CB">
            <w:pPr>
              <w:pStyle w:val="Arial11Bold"/>
              <w:rPr>
                <w:rFonts w:cs="Arial"/>
              </w:rPr>
            </w:pPr>
            <w:r w:rsidRPr="007E0B31">
              <w:rPr>
                <w:rFonts w:cs="Arial"/>
              </w:rPr>
              <w:t>Instructor Facilities</w:t>
            </w:r>
          </w:p>
        </w:tc>
        <w:tc>
          <w:tcPr>
            <w:tcW w:w="6634" w:type="dxa"/>
          </w:tcPr>
          <w:p w14:paraId="34FE6C7A" w14:textId="77777777" w:rsidR="009373CB" w:rsidRPr="007E0B31" w:rsidRDefault="009373CB" w:rsidP="009373CB">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9373CB" w:rsidRPr="007E0B31" w14:paraId="2377D659" w14:textId="77777777" w:rsidTr="00AB2570">
        <w:trPr>
          <w:cantSplit/>
        </w:trPr>
        <w:tc>
          <w:tcPr>
            <w:tcW w:w="2884" w:type="dxa"/>
          </w:tcPr>
          <w:p w14:paraId="19B39F28" w14:textId="77777777" w:rsidR="009373CB" w:rsidRPr="007E0B31" w:rsidRDefault="009373CB" w:rsidP="009373CB">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9373CB" w:rsidRPr="007E0B31" w:rsidRDefault="009373CB" w:rsidP="009373CB">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9373CB" w:rsidRPr="007E0B31" w14:paraId="477F8729" w14:textId="77777777" w:rsidTr="00AB2570">
        <w:trPr>
          <w:cantSplit/>
        </w:trPr>
        <w:tc>
          <w:tcPr>
            <w:tcW w:w="2884" w:type="dxa"/>
          </w:tcPr>
          <w:p w14:paraId="4766D9CA" w14:textId="77777777" w:rsidR="009373CB" w:rsidRPr="007E0B31" w:rsidRDefault="009373CB" w:rsidP="009373CB">
            <w:pPr>
              <w:pStyle w:val="Arial11Bold"/>
              <w:rPr>
                <w:rFonts w:cs="Arial"/>
              </w:rPr>
            </w:pPr>
            <w:r w:rsidRPr="007E0B31">
              <w:rPr>
                <w:rFonts w:cs="Arial"/>
              </w:rPr>
              <w:t>Intellectual Property" or "IPRs</w:t>
            </w:r>
          </w:p>
        </w:tc>
        <w:tc>
          <w:tcPr>
            <w:tcW w:w="6634" w:type="dxa"/>
          </w:tcPr>
          <w:p w14:paraId="4FBE02D5" w14:textId="77777777" w:rsidR="009373CB" w:rsidRPr="007E0B31" w:rsidRDefault="009373CB" w:rsidP="009373CB">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9373CB" w:rsidRPr="007E0B31" w14:paraId="4EF3A882" w14:textId="77777777" w:rsidTr="00AB2570">
        <w:trPr>
          <w:cantSplit/>
        </w:trPr>
        <w:tc>
          <w:tcPr>
            <w:tcW w:w="2884" w:type="dxa"/>
          </w:tcPr>
          <w:p w14:paraId="5A3DE7CB" w14:textId="647F140D" w:rsidR="009373CB" w:rsidRPr="007E0B31" w:rsidRDefault="009373CB" w:rsidP="009373CB">
            <w:pPr>
              <w:pStyle w:val="Arial11Bold"/>
              <w:rPr>
                <w:rFonts w:cs="Arial"/>
              </w:rPr>
            </w:pPr>
            <w:r>
              <w:rPr>
                <w:rFonts w:cs="Arial"/>
              </w:rPr>
              <w:t>Interconnector</w:t>
            </w:r>
          </w:p>
        </w:tc>
        <w:tc>
          <w:tcPr>
            <w:tcW w:w="6634" w:type="dxa"/>
          </w:tcPr>
          <w:p w14:paraId="13F23BFA" w14:textId="74CDDFA8" w:rsidR="009373CB" w:rsidRPr="007E0B31" w:rsidRDefault="009373CB" w:rsidP="009373CB">
            <w:pPr>
              <w:pStyle w:val="TableArial11"/>
              <w:rPr>
                <w:rFonts w:cs="Arial"/>
              </w:rPr>
            </w:pPr>
            <w:r>
              <w:rPr>
                <w:rFonts w:cs="Arial"/>
              </w:rPr>
              <w:t xml:space="preserve">as defined in the </w:t>
            </w:r>
            <w:r w:rsidRPr="00E71BE7">
              <w:rPr>
                <w:rFonts w:cs="Arial"/>
                <w:b/>
                <w:bCs/>
              </w:rPr>
              <w:t>BSC</w:t>
            </w:r>
          </w:p>
        </w:tc>
      </w:tr>
      <w:tr w:rsidR="009373CB" w:rsidRPr="007E0B31" w14:paraId="2FCFAD31" w14:textId="77777777" w:rsidTr="00AB2570">
        <w:trPr>
          <w:cantSplit/>
        </w:trPr>
        <w:tc>
          <w:tcPr>
            <w:tcW w:w="2884" w:type="dxa"/>
          </w:tcPr>
          <w:p w14:paraId="02710B50" w14:textId="77777777" w:rsidR="009373CB" w:rsidRPr="007E0B31" w:rsidRDefault="009373CB" w:rsidP="009373CB">
            <w:pPr>
              <w:pStyle w:val="Arial11Bold"/>
              <w:rPr>
                <w:rFonts w:cs="Arial"/>
              </w:rPr>
            </w:pPr>
            <w:r w:rsidRPr="007E0B31">
              <w:rPr>
                <w:rFonts w:cs="Arial"/>
              </w:rPr>
              <w:t>Interconnection Agreement</w:t>
            </w:r>
          </w:p>
        </w:tc>
        <w:tc>
          <w:tcPr>
            <w:tcW w:w="6634" w:type="dxa"/>
          </w:tcPr>
          <w:p w14:paraId="45CBA041" w14:textId="5E18B7DA" w:rsidR="009373CB" w:rsidRPr="007E0B31" w:rsidRDefault="009373CB" w:rsidP="009373CB">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9373CB" w:rsidRPr="007E0B31" w14:paraId="2BC48186" w14:textId="77777777" w:rsidTr="00AB2570">
        <w:trPr>
          <w:cantSplit/>
        </w:trPr>
        <w:tc>
          <w:tcPr>
            <w:tcW w:w="2884" w:type="dxa"/>
          </w:tcPr>
          <w:p w14:paraId="4D33F788" w14:textId="77777777" w:rsidR="009373CB" w:rsidRPr="007E0B31" w:rsidRDefault="009373CB" w:rsidP="009373CB">
            <w:pPr>
              <w:pStyle w:val="Arial11Bold"/>
              <w:rPr>
                <w:rFonts w:cs="Arial"/>
              </w:rPr>
            </w:pPr>
            <w:r w:rsidRPr="007E0B31">
              <w:rPr>
                <w:rFonts w:cs="Arial"/>
              </w:rPr>
              <w:t>Interconnector Export Capacity</w:t>
            </w:r>
          </w:p>
        </w:tc>
        <w:tc>
          <w:tcPr>
            <w:tcW w:w="6634" w:type="dxa"/>
          </w:tcPr>
          <w:p w14:paraId="5DAC083A" w14:textId="77777777" w:rsidR="009373CB" w:rsidRPr="007E0B31" w:rsidRDefault="009373CB" w:rsidP="009373CB">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9373CB" w:rsidRPr="007E0B31" w14:paraId="4FF599B1" w14:textId="77777777" w:rsidTr="00AB2570">
        <w:trPr>
          <w:cantSplit/>
        </w:trPr>
        <w:tc>
          <w:tcPr>
            <w:tcW w:w="2884" w:type="dxa"/>
          </w:tcPr>
          <w:p w14:paraId="2CA9AD19" w14:textId="77777777" w:rsidR="009373CB" w:rsidRPr="007E0B31" w:rsidRDefault="009373CB" w:rsidP="009373CB">
            <w:pPr>
              <w:pStyle w:val="Arial11Bold"/>
              <w:rPr>
                <w:rFonts w:cs="Arial"/>
              </w:rPr>
            </w:pPr>
            <w:r w:rsidRPr="007E0B31">
              <w:rPr>
                <w:rFonts w:cs="Arial"/>
              </w:rPr>
              <w:t>Interconnector Import Capacity</w:t>
            </w:r>
          </w:p>
        </w:tc>
        <w:tc>
          <w:tcPr>
            <w:tcW w:w="6634" w:type="dxa"/>
          </w:tcPr>
          <w:p w14:paraId="04627380" w14:textId="77777777" w:rsidR="009373CB" w:rsidRPr="007E0B31" w:rsidRDefault="009373CB" w:rsidP="009373CB">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9373CB" w:rsidRPr="007E0B31" w14:paraId="2F3AEF1F" w14:textId="77777777" w:rsidTr="00AB2570">
        <w:trPr>
          <w:cantSplit/>
        </w:trPr>
        <w:tc>
          <w:tcPr>
            <w:tcW w:w="2884" w:type="dxa"/>
          </w:tcPr>
          <w:p w14:paraId="1C15EAE1" w14:textId="77777777" w:rsidR="009373CB" w:rsidRPr="007E0B31" w:rsidRDefault="009373CB" w:rsidP="009373CB">
            <w:pPr>
              <w:pStyle w:val="Arial11Bold"/>
              <w:rPr>
                <w:rFonts w:cs="Arial"/>
              </w:rPr>
            </w:pPr>
            <w:r w:rsidRPr="007E0B31">
              <w:rPr>
                <w:rFonts w:cs="Arial"/>
              </w:rPr>
              <w:t>Interconnector Owner</w:t>
            </w:r>
          </w:p>
        </w:tc>
        <w:tc>
          <w:tcPr>
            <w:tcW w:w="6634" w:type="dxa"/>
          </w:tcPr>
          <w:p w14:paraId="0FE06979" w14:textId="77777777" w:rsidR="009373CB" w:rsidRPr="007E0B31" w:rsidRDefault="009373CB" w:rsidP="009373CB">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9373CB" w:rsidRPr="007E0B31" w14:paraId="5F6DFE69" w14:textId="77777777" w:rsidTr="00AB2570">
        <w:trPr>
          <w:cantSplit/>
        </w:trPr>
        <w:tc>
          <w:tcPr>
            <w:tcW w:w="2884" w:type="dxa"/>
          </w:tcPr>
          <w:p w14:paraId="15B5C003" w14:textId="0D8C61F6" w:rsidR="009373CB" w:rsidRPr="007E0B31" w:rsidRDefault="009373CB" w:rsidP="009373CB">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9373CB" w:rsidRPr="007E0B31" w:rsidRDefault="009373CB" w:rsidP="009373CB">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9373CB" w:rsidRPr="007E0B31" w14:paraId="01748928" w14:textId="77777777" w:rsidTr="00AB2570">
        <w:trPr>
          <w:cantSplit/>
        </w:trPr>
        <w:tc>
          <w:tcPr>
            <w:tcW w:w="2884" w:type="dxa"/>
          </w:tcPr>
          <w:p w14:paraId="02F43987" w14:textId="77777777" w:rsidR="009373CB" w:rsidRPr="007E0B31" w:rsidRDefault="009373CB" w:rsidP="009373CB">
            <w:pPr>
              <w:pStyle w:val="Arial11Bold"/>
              <w:rPr>
                <w:rFonts w:cs="Arial"/>
              </w:rPr>
            </w:pPr>
            <w:r w:rsidRPr="007E0B31">
              <w:rPr>
                <w:rFonts w:cs="Arial"/>
              </w:rPr>
              <w:t>Interconnector User</w:t>
            </w:r>
          </w:p>
        </w:tc>
        <w:tc>
          <w:tcPr>
            <w:tcW w:w="6634" w:type="dxa"/>
          </w:tcPr>
          <w:p w14:paraId="6E4FAB89" w14:textId="77777777" w:rsidR="009373CB" w:rsidRPr="007E0B31" w:rsidRDefault="009373CB" w:rsidP="009373CB">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9373CB" w:rsidRPr="007E0B31" w14:paraId="68EE5DBC" w14:textId="77777777" w:rsidTr="00AB2570">
        <w:trPr>
          <w:cantSplit/>
        </w:trPr>
        <w:tc>
          <w:tcPr>
            <w:tcW w:w="2884" w:type="dxa"/>
          </w:tcPr>
          <w:p w14:paraId="6EBE7A9A" w14:textId="77777777" w:rsidR="009373CB" w:rsidRPr="007E0B31" w:rsidRDefault="009373CB" w:rsidP="009373CB">
            <w:pPr>
              <w:pStyle w:val="Arial11Bold"/>
              <w:rPr>
                <w:rFonts w:cs="Arial"/>
              </w:rPr>
            </w:pPr>
            <w:r w:rsidRPr="007E0B31">
              <w:rPr>
                <w:rFonts w:cs="Arial"/>
              </w:rPr>
              <w:t>Interface Agreement</w:t>
            </w:r>
          </w:p>
        </w:tc>
        <w:tc>
          <w:tcPr>
            <w:tcW w:w="6634" w:type="dxa"/>
          </w:tcPr>
          <w:p w14:paraId="1C725332" w14:textId="77777777" w:rsidR="009373CB" w:rsidRPr="007E0B31" w:rsidRDefault="009373CB" w:rsidP="009373CB">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373CB" w:rsidRPr="007E0B31" w14:paraId="29BE3A79" w14:textId="77777777" w:rsidTr="00AB2570">
        <w:trPr>
          <w:cantSplit/>
        </w:trPr>
        <w:tc>
          <w:tcPr>
            <w:tcW w:w="2884" w:type="dxa"/>
          </w:tcPr>
          <w:p w14:paraId="1B8ED475" w14:textId="77777777" w:rsidR="009373CB" w:rsidRPr="007E0B31" w:rsidRDefault="009373CB" w:rsidP="009373CB">
            <w:pPr>
              <w:pStyle w:val="Arial11Bold"/>
              <w:rPr>
                <w:rFonts w:cs="Arial"/>
                <w:highlight w:val="green"/>
              </w:rPr>
            </w:pPr>
            <w:r w:rsidRPr="007E0B31">
              <w:rPr>
                <w:rFonts w:cs="Arial"/>
              </w:rPr>
              <w:lastRenderedPageBreak/>
              <w:t>Interface Point</w:t>
            </w:r>
          </w:p>
        </w:tc>
        <w:tc>
          <w:tcPr>
            <w:tcW w:w="6634" w:type="dxa"/>
          </w:tcPr>
          <w:p w14:paraId="51795A34" w14:textId="77777777" w:rsidR="009373CB" w:rsidRPr="007E0B31" w:rsidRDefault="009373CB" w:rsidP="009373CB">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9373CB" w:rsidRPr="007E0B31" w:rsidRDefault="009373CB" w:rsidP="009373CB">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9373CB" w:rsidRPr="007E0B31" w:rsidRDefault="009373CB" w:rsidP="009373CB">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9373CB" w:rsidRPr="007E0B31" w14:paraId="2C6BEDD2" w14:textId="77777777" w:rsidTr="00AB2570">
        <w:trPr>
          <w:cantSplit/>
        </w:trPr>
        <w:tc>
          <w:tcPr>
            <w:tcW w:w="2884" w:type="dxa"/>
          </w:tcPr>
          <w:p w14:paraId="01D5FAC5" w14:textId="77777777" w:rsidR="009373CB" w:rsidRPr="007E0B31" w:rsidRDefault="009373CB" w:rsidP="009373CB">
            <w:pPr>
              <w:pStyle w:val="Arial11Bold"/>
              <w:rPr>
                <w:rFonts w:cs="Arial"/>
              </w:rPr>
            </w:pPr>
            <w:r w:rsidRPr="007E0B31">
              <w:rPr>
                <w:rFonts w:cs="Arial"/>
              </w:rPr>
              <w:t>Interface Point Capacity</w:t>
            </w:r>
          </w:p>
        </w:tc>
        <w:tc>
          <w:tcPr>
            <w:tcW w:w="6634" w:type="dxa"/>
          </w:tcPr>
          <w:p w14:paraId="0901FDA2" w14:textId="77777777" w:rsidR="009373CB" w:rsidRPr="007E0B31" w:rsidRDefault="009373CB" w:rsidP="009373CB">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9373CB" w:rsidRPr="007E0B31" w14:paraId="4A82B3D9" w14:textId="77777777" w:rsidTr="00AB2570">
        <w:trPr>
          <w:cantSplit/>
        </w:trPr>
        <w:tc>
          <w:tcPr>
            <w:tcW w:w="2884" w:type="dxa"/>
          </w:tcPr>
          <w:p w14:paraId="438F6413" w14:textId="77777777" w:rsidR="009373CB" w:rsidRPr="007E0B31" w:rsidRDefault="009373CB" w:rsidP="009373CB">
            <w:pPr>
              <w:pStyle w:val="Arial11Bold"/>
              <w:rPr>
                <w:rFonts w:cs="Arial"/>
                <w:highlight w:val="green"/>
              </w:rPr>
            </w:pPr>
            <w:r w:rsidRPr="007E0B31">
              <w:rPr>
                <w:rFonts w:cs="Arial"/>
              </w:rPr>
              <w:t>Interface Point Target Voltage/Power factor</w:t>
            </w:r>
          </w:p>
        </w:tc>
        <w:tc>
          <w:tcPr>
            <w:tcW w:w="6634" w:type="dxa"/>
          </w:tcPr>
          <w:p w14:paraId="6EFF12D7" w14:textId="755218E8" w:rsidR="009373CB" w:rsidRPr="007E0B31" w:rsidRDefault="009373CB" w:rsidP="009373CB">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9373CB" w:rsidRPr="007E0B31" w14:paraId="4E39EFE0" w14:textId="77777777" w:rsidTr="00AB2570">
        <w:trPr>
          <w:cantSplit/>
        </w:trPr>
        <w:tc>
          <w:tcPr>
            <w:tcW w:w="2884" w:type="dxa"/>
          </w:tcPr>
          <w:p w14:paraId="0F757B3C" w14:textId="6A5376A6" w:rsidR="009373CB" w:rsidRPr="007E0B31" w:rsidRDefault="009373CB" w:rsidP="009373CB">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9373CB" w:rsidRPr="00303C15" w:rsidRDefault="009373CB" w:rsidP="009373CB">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9373CB" w:rsidRPr="00303C15" w:rsidRDefault="009373CB" w:rsidP="009373CB">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9373CB" w:rsidRPr="007E0B31" w:rsidRDefault="009373CB" w:rsidP="009373CB">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9373CB" w:rsidRPr="007E0B31" w14:paraId="5DAADA09" w14:textId="77777777" w:rsidTr="00AB2570">
        <w:trPr>
          <w:cantSplit/>
        </w:trPr>
        <w:tc>
          <w:tcPr>
            <w:tcW w:w="2884" w:type="dxa"/>
          </w:tcPr>
          <w:p w14:paraId="133A5B7C" w14:textId="36D70465" w:rsidR="009373CB" w:rsidRPr="007E0B31" w:rsidRDefault="009373CB" w:rsidP="009373CB">
            <w:pPr>
              <w:pStyle w:val="Arial11Bold"/>
              <w:rPr>
                <w:rFonts w:cs="Arial"/>
              </w:rPr>
            </w:pPr>
            <w:bookmarkStart w:id="53" w:name="_DV_C25"/>
            <w:r w:rsidRPr="007E0B31">
              <w:rPr>
                <w:rFonts w:cs="Arial"/>
              </w:rPr>
              <w:t xml:space="preserve">Interim Operational Notification </w:t>
            </w:r>
            <w:r w:rsidRPr="007E0B31">
              <w:rPr>
                <w:rFonts w:cs="Arial"/>
                <w:b w:val="0"/>
              </w:rPr>
              <w:t>or</w:t>
            </w:r>
            <w:r w:rsidRPr="007E0B31">
              <w:rPr>
                <w:rFonts w:cs="Arial"/>
              </w:rPr>
              <w:t xml:space="preserve"> ION </w:t>
            </w:r>
            <w:bookmarkEnd w:id="53"/>
          </w:p>
        </w:tc>
        <w:tc>
          <w:tcPr>
            <w:tcW w:w="6634" w:type="dxa"/>
          </w:tcPr>
          <w:p w14:paraId="40D45ABF" w14:textId="409DC57C" w:rsidR="009373CB" w:rsidRPr="007E0B31" w:rsidRDefault="009373CB" w:rsidP="009373CB">
            <w:pPr>
              <w:pStyle w:val="TableArial11"/>
              <w:rPr>
                <w:rFonts w:cs="Arial"/>
              </w:rPr>
            </w:pPr>
            <w:bookmarkStart w:id="54"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54"/>
            <w:proofErr w:type="gramEnd"/>
          </w:p>
          <w:p w14:paraId="2DAA1BCB" w14:textId="77777777" w:rsidR="009373CB" w:rsidRPr="007E0B31" w:rsidRDefault="009373CB" w:rsidP="009373CB">
            <w:pPr>
              <w:pStyle w:val="TableArial11"/>
              <w:ind w:left="567" w:hanging="567"/>
              <w:rPr>
                <w:rFonts w:cs="Arial"/>
              </w:rPr>
            </w:pPr>
            <w:bookmarkStart w:id="55" w:name="_DV_C27"/>
            <w:r w:rsidRPr="007E0B31">
              <w:rPr>
                <w:rFonts w:cs="Arial"/>
              </w:rPr>
              <w:t>(a)</w:t>
            </w:r>
            <w:r w:rsidRPr="007E0B31">
              <w:rPr>
                <w:rFonts w:cs="Arial"/>
              </w:rPr>
              <w:tab/>
              <w:t xml:space="preserve">with the Grid Code, and </w:t>
            </w:r>
            <w:bookmarkEnd w:id="55"/>
          </w:p>
          <w:p w14:paraId="71F8FC61" w14:textId="77777777" w:rsidR="009373CB" w:rsidRPr="007E0B31" w:rsidRDefault="009373CB" w:rsidP="009373CB">
            <w:pPr>
              <w:pStyle w:val="TableArial11"/>
              <w:ind w:left="567" w:hanging="567"/>
              <w:rPr>
                <w:rFonts w:cs="Arial"/>
              </w:rPr>
            </w:pPr>
            <w:bookmarkStart w:id="56"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6"/>
          </w:p>
          <w:p w14:paraId="77F719EF" w14:textId="77777777" w:rsidR="009373CB" w:rsidRPr="007E0B31" w:rsidRDefault="009373CB" w:rsidP="009373CB">
            <w:pPr>
              <w:pStyle w:val="TableArial11"/>
              <w:rPr>
                <w:rFonts w:cs="Arial"/>
                <w:u w:val="single"/>
              </w:rPr>
            </w:pPr>
            <w:bookmarkStart w:id="57"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57"/>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9373CB" w:rsidRPr="007E0B31" w14:paraId="78927B55" w14:textId="77777777" w:rsidTr="00AB2570">
        <w:trPr>
          <w:cantSplit/>
        </w:trPr>
        <w:tc>
          <w:tcPr>
            <w:tcW w:w="2884" w:type="dxa"/>
          </w:tcPr>
          <w:p w14:paraId="7E7B80FA" w14:textId="77777777" w:rsidR="009373CB" w:rsidRPr="007E0B31" w:rsidRDefault="009373CB" w:rsidP="009373CB">
            <w:pPr>
              <w:pStyle w:val="Arial11Bold"/>
              <w:rPr>
                <w:rFonts w:cs="Arial"/>
              </w:rPr>
            </w:pPr>
            <w:r w:rsidRPr="007E0B31">
              <w:rPr>
                <w:rFonts w:cs="Arial"/>
              </w:rPr>
              <w:t>Intermittent Power Source</w:t>
            </w:r>
          </w:p>
        </w:tc>
        <w:tc>
          <w:tcPr>
            <w:tcW w:w="6634" w:type="dxa"/>
          </w:tcPr>
          <w:p w14:paraId="631004BC" w14:textId="4B244038" w:rsidR="009373CB" w:rsidRPr="007E0B31" w:rsidRDefault="009373CB" w:rsidP="009373CB">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9373CB" w:rsidRPr="007E0B31" w14:paraId="0FF2C477" w14:textId="77777777" w:rsidTr="00AB2570">
        <w:trPr>
          <w:cantSplit/>
        </w:trPr>
        <w:tc>
          <w:tcPr>
            <w:tcW w:w="2884" w:type="dxa"/>
          </w:tcPr>
          <w:p w14:paraId="28EBC4C0" w14:textId="76EEE9C4" w:rsidR="009373CB" w:rsidRPr="00865ADF" w:rsidRDefault="009373CB" w:rsidP="009373CB">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9373CB" w:rsidRPr="002510FF" w:rsidRDefault="009373CB" w:rsidP="009373CB">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9373CB" w:rsidRPr="002510FF" w:rsidRDefault="009373CB" w:rsidP="009373CB">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9373CB" w:rsidRPr="002510FF" w:rsidRDefault="009373CB" w:rsidP="009373CB">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9373CB" w:rsidRPr="00865ADF" w:rsidRDefault="009373CB" w:rsidP="009373CB">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9373CB" w:rsidRPr="007E0B31" w14:paraId="638863F5" w14:textId="77777777" w:rsidTr="00AB2570">
        <w:trPr>
          <w:cantSplit/>
        </w:trPr>
        <w:tc>
          <w:tcPr>
            <w:tcW w:w="2884" w:type="dxa"/>
          </w:tcPr>
          <w:p w14:paraId="26926052" w14:textId="77777777" w:rsidR="009373CB" w:rsidRPr="007E0B31" w:rsidRDefault="009373CB" w:rsidP="009373CB">
            <w:pPr>
              <w:pStyle w:val="Arial11Bold"/>
              <w:rPr>
                <w:rFonts w:cs="Arial"/>
              </w:rPr>
            </w:pPr>
            <w:proofErr w:type="spellStart"/>
            <w:r w:rsidRPr="007E0B31">
              <w:rPr>
                <w:rFonts w:cs="Arial"/>
              </w:rPr>
              <w:t>Intertripping</w:t>
            </w:r>
            <w:proofErr w:type="spellEnd"/>
          </w:p>
        </w:tc>
        <w:tc>
          <w:tcPr>
            <w:tcW w:w="6634" w:type="dxa"/>
          </w:tcPr>
          <w:p w14:paraId="5885E7C1" w14:textId="77777777" w:rsidR="009373CB" w:rsidRPr="007E0B31" w:rsidRDefault="009373CB" w:rsidP="009373CB">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9373CB" w:rsidRPr="007E0B31" w:rsidRDefault="009373CB" w:rsidP="009373CB">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9373CB" w:rsidRPr="007E0B31" w14:paraId="5FEC53DC" w14:textId="77777777" w:rsidTr="00AB2570">
        <w:trPr>
          <w:cantSplit/>
        </w:trPr>
        <w:tc>
          <w:tcPr>
            <w:tcW w:w="2884" w:type="dxa"/>
          </w:tcPr>
          <w:p w14:paraId="026F8A52" w14:textId="77777777" w:rsidR="009373CB" w:rsidRPr="007E0B31" w:rsidRDefault="009373CB" w:rsidP="009373CB">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9373CB" w:rsidRPr="007E0B31" w:rsidRDefault="009373CB" w:rsidP="009373CB">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9373CB" w:rsidRPr="007E0B31" w14:paraId="55EDA8C8" w14:textId="77777777" w:rsidTr="00AB2570">
        <w:trPr>
          <w:cantSplit/>
        </w:trPr>
        <w:tc>
          <w:tcPr>
            <w:tcW w:w="2884" w:type="dxa"/>
          </w:tcPr>
          <w:p w14:paraId="2952593D" w14:textId="13C2FEE2" w:rsidR="009373CB" w:rsidRPr="005E6EA9" w:rsidRDefault="009373CB" w:rsidP="009373CB">
            <w:pPr>
              <w:pStyle w:val="Arial11Bold"/>
              <w:rPr>
                <w:rFonts w:cs="Arial"/>
              </w:rPr>
            </w:pPr>
            <w:r w:rsidRPr="005E6EA9">
              <w:rPr>
                <w:lang w:val="en-US"/>
              </w:rPr>
              <w:t>IP Completion Day</w:t>
            </w:r>
          </w:p>
        </w:tc>
        <w:tc>
          <w:tcPr>
            <w:tcW w:w="6634" w:type="dxa"/>
          </w:tcPr>
          <w:p w14:paraId="57363720" w14:textId="208EF631" w:rsidR="009373CB" w:rsidRPr="005E6EA9" w:rsidRDefault="009373CB" w:rsidP="009373CB">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9373CB" w:rsidRPr="007E0B31" w14:paraId="39051322" w14:textId="77777777" w:rsidTr="00AB2570">
        <w:trPr>
          <w:cantSplit/>
        </w:trPr>
        <w:tc>
          <w:tcPr>
            <w:tcW w:w="2884" w:type="dxa"/>
          </w:tcPr>
          <w:p w14:paraId="085A1082" w14:textId="77777777" w:rsidR="009373CB" w:rsidRPr="007E0B31" w:rsidRDefault="009373CB" w:rsidP="009373CB">
            <w:pPr>
              <w:pStyle w:val="Arial11Bold"/>
              <w:rPr>
                <w:rFonts w:cs="Arial"/>
              </w:rPr>
            </w:pPr>
            <w:r w:rsidRPr="007E0B31">
              <w:rPr>
                <w:rFonts w:cs="Arial"/>
              </w:rPr>
              <w:t>IP Turbine Power Fraction</w:t>
            </w:r>
          </w:p>
        </w:tc>
        <w:tc>
          <w:tcPr>
            <w:tcW w:w="6634" w:type="dxa"/>
          </w:tcPr>
          <w:p w14:paraId="0237FD82" w14:textId="77777777" w:rsidR="009373CB" w:rsidRPr="007E0B31" w:rsidRDefault="009373CB" w:rsidP="009373CB">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9373CB" w:rsidRPr="007E0B31" w14:paraId="216AAE0C" w14:textId="77777777" w:rsidTr="00AB2570">
        <w:trPr>
          <w:cantSplit/>
        </w:trPr>
        <w:tc>
          <w:tcPr>
            <w:tcW w:w="2884" w:type="dxa"/>
          </w:tcPr>
          <w:p w14:paraId="12BBCDF5" w14:textId="77777777" w:rsidR="009373CB" w:rsidRPr="007E0B31" w:rsidRDefault="009373CB" w:rsidP="009373CB">
            <w:pPr>
              <w:pStyle w:val="Arial11Bold"/>
              <w:rPr>
                <w:rFonts w:cs="Arial"/>
              </w:rPr>
            </w:pPr>
            <w:r w:rsidRPr="007E0B31">
              <w:rPr>
                <w:rFonts w:cs="Arial"/>
              </w:rPr>
              <w:t>Isolating Device</w:t>
            </w:r>
          </w:p>
        </w:tc>
        <w:tc>
          <w:tcPr>
            <w:tcW w:w="6634" w:type="dxa"/>
          </w:tcPr>
          <w:p w14:paraId="49D8E8E0" w14:textId="77777777" w:rsidR="009373CB" w:rsidRPr="007E0B31" w:rsidRDefault="009373CB" w:rsidP="009373CB">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9373CB" w:rsidRPr="007E0B31" w14:paraId="34453E39" w14:textId="77777777" w:rsidTr="00AB2570">
        <w:trPr>
          <w:cantSplit/>
        </w:trPr>
        <w:tc>
          <w:tcPr>
            <w:tcW w:w="2884" w:type="dxa"/>
          </w:tcPr>
          <w:p w14:paraId="14A3BF94" w14:textId="77777777" w:rsidR="009373CB" w:rsidRPr="007E0B31" w:rsidRDefault="009373CB" w:rsidP="009373CB">
            <w:pPr>
              <w:pStyle w:val="Arial11Bold"/>
              <w:rPr>
                <w:rFonts w:cs="Arial"/>
              </w:rPr>
            </w:pPr>
            <w:r w:rsidRPr="007E0B31">
              <w:rPr>
                <w:rFonts w:cs="Arial"/>
              </w:rPr>
              <w:lastRenderedPageBreak/>
              <w:t>Isolation</w:t>
            </w:r>
          </w:p>
        </w:tc>
        <w:tc>
          <w:tcPr>
            <w:tcW w:w="6634" w:type="dxa"/>
          </w:tcPr>
          <w:p w14:paraId="68F95399" w14:textId="77777777" w:rsidR="009373CB" w:rsidRPr="007E0B31" w:rsidRDefault="009373CB" w:rsidP="009373CB">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9373CB" w:rsidRPr="007E0B31" w:rsidRDefault="009373CB" w:rsidP="009373CB">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9373CB" w:rsidRPr="007E0B31" w:rsidRDefault="009373CB" w:rsidP="009373CB">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9373CB" w:rsidRPr="007E0B31" w:rsidRDefault="009373CB" w:rsidP="009373CB">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9373CB" w:rsidRPr="007E0B31" w:rsidRDefault="009373CB" w:rsidP="009373CB">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9373CB" w14:paraId="2DF4AA84" w14:textId="77777777" w:rsidTr="00AB2570">
        <w:trPr>
          <w:cantSplit/>
          <w:trHeight w:val="300"/>
        </w:trPr>
        <w:tc>
          <w:tcPr>
            <w:tcW w:w="2884" w:type="dxa"/>
          </w:tcPr>
          <w:p w14:paraId="06466E56" w14:textId="5AF24962" w:rsidR="009373CB" w:rsidRDefault="009373CB" w:rsidP="009373CB">
            <w:pPr>
              <w:pStyle w:val="Arial11Bold"/>
              <w:rPr>
                <w:rFonts w:cs="Arial"/>
              </w:rPr>
            </w:pPr>
            <w:r w:rsidRPr="38E6A229">
              <w:rPr>
                <w:rFonts w:cs="Arial"/>
              </w:rPr>
              <w:t>ISOP</w:t>
            </w:r>
          </w:p>
        </w:tc>
        <w:tc>
          <w:tcPr>
            <w:tcW w:w="6634" w:type="dxa"/>
          </w:tcPr>
          <w:p w14:paraId="52C882FE" w14:textId="3700EEC3" w:rsidR="009373CB" w:rsidRDefault="009373CB" w:rsidP="009373CB">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9373CB" w:rsidRPr="007E0B31" w14:paraId="1BD7DF5B" w14:textId="77777777" w:rsidTr="00AB2570">
        <w:trPr>
          <w:cantSplit/>
        </w:trPr>
        <w:tc>
          <w:tcPr>
            <w:tcW w:w="2884" w:type="dxa"/>
          </w:tcPr>
          <w:p w14:paraId="12863469" w14:textId="403FA545" w:rsidR="009373CB" w:rsidRPr="007E0B31" w:rsidRDefault="009373CB" w:rsidP="009373CB">
            <w:pPr>
              <w:pStyle w:val="Arial11Bold"/>
              <w:rPr>
                <w:rFonts w:cs="Arial"/>
              </w:rPr>
            </w:pPr>
            <w:r w:rsidRPr="38E6A229">
              <w:rPr>
                <w:rFonts w:cs="Arial"/>
              </w:rPr>
              <w:t>Joint System Incident</w:t>
            </w:r>
          </w:p>
        </w:tc>
        <w:tc>
          <w:tcPr>
            <w:tcW w:w="6634" w:type="dxa"/>
          </w:tcPr>
          <w:p w14:paraId="41956887" w14:textId="12B5377A" w:rsidR="009373CB" w:rsidRPr="007E0B31" w:rsidRDefault="009373CB" w:rsidP="009373CB">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9373CB" w:rsidRPr="007E0B31" w14:paraId="191172B5" w14:textId="77777777" w:rsidTr="00AB2570">
        <w:trPr>
          <w:cantSplit/>
        </w:trPr>
        <w:tc>
          <w:tcPr>
            <w:tcW w:w="2884" w:type="dxa"/>
          </w:tcPr>
          <w:p w14:paraId="43A07781" w14:textId="77777777" w:rsidR="009373CB" w:rsidRPr="007E0B31" w:rsidRDefault="009373CB" w:rsidP="009373CB">
            <w:pPr>
              <w:pStyle w:val="Arial11Bold"/>
              <w:rPr>
                <w:rFonts w:cs="Arial"/>
              </w:rPr>
            </w:pPr>
            <w:r w:rsidRPr="007E0B31">
              <w:rPr>
                <w:rFonts w:cs="Arial"/>
              </w:rPr>
              <w:t>Key Safe</w:t>
            </w:r>
          </w:p>
        </w:tc>
        <w:tc>
          <w:tcPr>
            <w:tcW w:w="6634" w:type="dxa"/>
          </w:tcPr>
          <w:p w14:paraId="7E157AB5" w14:textId="77777777" w:rsidR="009373CB" w:rsidRPr="007E0B31" w:rsidRDefault="009373CB" w:rsidP="009373CB">
            <w:pPr>
              <w:pStyle w:val="TableArial11"/>
              <w:rPr>
                <w:rFonts w:cs="Arial"/>
              </w:rPr>
            </w:pPr>
            <w:r w:rsidRPr="007E0B31">
              <w:rPr>
                <w:rFonts w:cs="Arial"/>
              </w:rPr>
              <w:t>A device for the secure retention of keys.</w:t>
            </w:r>
          </w:p>
        </w:tc>
      </w:tr>
      <w:tr w:rsidR="009373CB" w:rsidRPr="007E0B31" w14:paraId="6CBC694D" w14:textId="77777777" w:rsidTr="00AB2570">
        <w:trPr>
          <w:cantSplit/>
        </w:trPr>
        <w:tc>
          <w:tcPr>
            <w:tcW w:w="2884" w:type="dxa"/>
          </w:tcPr>
          <w:p w14:paraId="4D6A5475" w14:textId="77777777" w:rsidR="009373CB" w:rsidRPr="007E0B31" w:rsidRDefault="009373CB" w:rsidP="009373CB">
            <w:pPr>
              <w:pStyle w:val="Arial11Bold"/>
              <w:rPr>
                <w:rFonts w:cs="Arial"/>
              </w:rPr>
            </w:pPr>
            <w:r w:rsidRPr="007E0B31">
              <w:rPr>
                <w:rFonts w:cs="Arial"/>
              </w:rPr>
              <w:t>Key Safe Key</w:t>
            </w:r>
          </w:p>
        </w:tc>
        <w:tc>
          <w:tcPr>
            <w:tcW w:w="6634" w:type="dxa"/>
          </w:tcPr>
          <w:p w14:paraId="0336EA05" w14:textId="77777777" w:rsidR="009373CB" w:rsidRPr="007E0B31" w:rsidRDefault="009373CB" w:rsidP="009373CB">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9373CB" w:rsidRPr="007E0B31" w14:paraId="1DCBAB6F" w14:textId="77777777" w:rsidTr="00AB2570">
        <w:trPr>
          <w:cantSplit/>
        </w:trPr>
        <w:tc>
          <w:tcPr>
            <w:tcW w:w="2884" w:type="dxa"/>
          </w:tcPr>
          <w:p w14:paraId="1320A49E" w14:textId="77777777" w:rsidR="009373CB" w:rsidRPr="007E0B31" w:rsidRDefault="009373CB" w:rsidP="009373CB">
            <w:pPr>
              <w:pStyle w:val="Arial11Bold"/>
              <w:rPr>
                <w:rFonts w:cs="Arial"/>
              </w:rPr>
            </w:pPr>
            <w:r w:rsidRPr="007E0B31">
              <w:rPr>
                <w:rFonts w:cs="Arial"/>
              </w:rPr>
              <w:lastRenderedPageBreak/>
              <w:t>Large Power Station</w:t>
            </w:r>
          </w:p>
        </w:tc>
        <w:tc>
          <w:tcPr>
            <w:tcW w:w="6634" w:type="dxa"/>
          </w:tcPr>
          <w:p w14:paraId="6657EC55" w14:textId="77777777" w:rsidR="009373CB" w:rsidRPr="007E0B31" w:rsidRDefault="009373CB" w:rsidP="009373CB">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9373CB" w:rsidRPr="007E0B31" w:rsidRDefault="009373CB" w:rsidP="009373CB">
            <w:pPr>
              <w:pStyle w:val="TableArial11"/>
              <w:ind w:left="567" w:hanging="567"/>
              <w:rPr>
                <w:rFonts w:cs="Arial"/>
              </w:rPr>
            </w:pPr>
            <w:r w:rsidRPr="007E0B31">
              <w:rPr>
                <w:rFonts w:cs="Arial"/>
              </w:rPr>
              <w:t>(a)</w:t>
            </w:r>
            <w:r w:rsidRPr="007E0B31">
              <w:rPr>
                <w:rFonts w:cs="Arial"/>
              </w:rPr>
              <w:tab/>
              <w:t>directly connected to:</w:t>
            </w:r>
          </w:p>
          <w:p w14:paraId="18720937" w14:textId="7E414EDE" w:rsidR="009373CB" w:rsidRPr="007E0B31" w:rsidRDefault="009373CB" w:rsidP="009373CB">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9373CB" w:rsidRPr="007E0B31" w:rsidRDefault="009373CB" w:rsidP="009373CB">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9373CB" w:rsidRPr="007E0B31" w:rsidRDefault="009373CB" w:rsidP="009373CB">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9373CB" w:rsidRPr="007E0B31" w:rsidRDefault="009373CB" w:rsidP="009373CB">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9373CB" w:rsidRPr="007E0B31" w:rsidRDefault="009373CB" w:rsidP="009373CB">
            <w:pPr>
              <w:pStyle w:val="TableArial11"/>
              <w:ind w:left="567" w:hanging="567"/>
              <w:rPr>
                <w:rFonts w:cs="Arial"/>
              </w:rPr>
            </w:pPr>
            <w:r w:rsidRPr="007E0B31">
              <w:rPr>
                <w:rFonts w:cs="Arial"/>
              </w:rPr>
              <w:t>or,</w:t>
            </w:r>
          </w:p>
          <w:p w14:paraId="46BD628C" w14:textId="77777777" w:rsidR="009373CB" w:rsidRPr="007E0B31" w:rsidRDefault="009373CB" w:rsidP="009373CB">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9373CB" w:rsidRPr="007E0B31" w:rsidRDefault="009373CB" w:rsidP="009373CB">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9373CB" w:rsidRPr="007E0B31" w:rsidRDefault="009373CB" w:rsidP="009373CB">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9373CB" w:rsidRPr="007E0B31" w:rsidRDefault="009373CB" w:rsidP="009373CB">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9373CB" w:rsidRPr="007E0B31" w:rsidRDefault="009373CB" w:rsidP="009373CB">
            <w:pPr>
              <w:pStyle w:val="TableArial11"/>
              <w:ind w:left="567" w:hanging="567"/>
              <w:rPr>
                <w:rFonts w:cs="Arial"/>
              </w:rPr>
            </w:pPr>
            <w:r w:rsidRPr="007E0B31">
              <w:rPr>
                <w:rFonts w:cs="Arial"/>
              </w:rPr>
              <w:t>or,</w:t>
            </w:r>
          </w:p>
          <w:p w14:paraId="5A8815D2" w14:textId="77777777" w:rsidR="009373CB" w:rsidRPr="007E0B31" w:rsidRDefault="009373CB" w:rsidP="009373CB">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9373CB" w:rsidRPr="007E0B31" w:rsidRDefault="009373CB" w:rsidP="009373CB">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9373CB" w:rsidRPr="007E0B31" w:rsidRDefault="009373CB" w:rsidP="009373CB">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9373CB" w:rsidRPr="007E0B31" w:rsidRDefault="009373CB" w:rsidP="009373CB">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9373CB" w:rsidRPr="007E0B31" w:rsidRDefault="009373CB" w:rsidP="009373CB">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9373CB" w:rsidRPr="007E0B31" w14:paraId="40707265" w14:textId="77777777" w:rsidTr="00AB2570">
        <w:trPr>
          <w:cantSplit/>
        </w:trPr>
        <w:tc>
          <w:tcPr>
            <w:tcW w:w="2884" w:type="dxa"/>
          </w:tcPr>
          <w:p w14:paraId="13B8C972" w14:textId="0C9541B8" w:rsidR="009373CB" w:rsidRPr="00221562" w:rsidRDefault="009373CB" w:rsidP="009373CB">
            <w:pPr>
              <w:pStyle w:val="Arial11Bold"/>
              <w:rPr>
                <w:rFonts w:cs="Arial"/>
              </w:rPr>
            </w:pPr>
            <w:r w:rsidRPr="00221562">
              <w:rPr>
                <w:lang w:val="en-US"/>
              </w:rPr>
              <w:t>Legally Binding Decisions of the European Commission and/or the Agency</w:t>
            </w:r>
          </w:p>
        </w:tc>
        <w:tc>
          <w:tcPr>
            <w:tcW w:w="6634" w:type="dxa"/>
          </w:tcPr>
          <w:p w14:paraId="3314CFB0" w14:textId="26F8F130" w:rsidR="009373CB" w:rsidRPr="00221562" w:rsidRDefault="009373CB" w:rsidP="009373CB">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Pr="38E6A229">
              <w:rPr>
                <w:b/>
                <w:bCs/>
                <w:lang w:val="en-US"/>
              </w:rPr>
              <w:t>Assimilated Law</w:t>
            </w:r>
            <w:r w:rsidRPr="38E6A229">
              <w:rPr>
                <w:lang w:val="en-US"/>
              </w:rPr>
              <w:t>.</w:t>
            </w:r>
          </w:p>
        </w:tc>
      </w:tr>
      <w:tr w:rsidR="009373CB" w:rsidRPr="007E0B31" w14:paraId="1040E1D1" w14:textId="77777777" w:rsidTr="00AB2570">
        <w:trPr>
          <w:cantSplit/>
        </w:trPr>
        <w:tc>
          <w:tcPr>
            <w:tcW w:w="2884" w:type="dxa"/>
          </w:tcPr>
          <w:p w14:paraId="297C7421" w14:textId="030B8DE3" w:rsidR="009373CB" w:rsidRPr="007E0B31" w:rsidRDefault="009373CB" w:rsidP="009373CB">
            <w:pPr>
              <w:pStyle w:val="Arial11Bold"/>
              <w:rPr>
                <w:rFonts w:cs="Arial"/>
              </w:rPr>
            </w:pPr>
            <w:r>
              <w:rPr>
                <w:rFonts w:cs="Arial"/>
              </w:rPr>
              <w:t xml:space="preserve">Legal </w:t>
            </w:r>
            <w:r w:rsidRPr="007E0B31">
              <w:rPr>
                <w:rFonts w:cs="Arial"/>
              </w:rPr>
              <w:t>Challenge</w:t>
            </w:r>
          </w:p>
        </w:tc>
        <w:tc>
          <w:tcPr>
            <w:tcW w:w="6634" w:type="dxa"/>
          </w:tcPr>
          <w:p w14:paraId="267FCF4F" w14:textId="77777777" w:rsidR="009373CB" w:rsidRPr="007E0B31" w:rsidRDefault="009373CB" w:rsidP="009373CB">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9373CB" w:rsidRPr="007E0B31" w14:paraId="101848A3" w14:textId="77777777" w:rsidTr="00AB2570">
        <w:trPr>
          <w:cantSplit/>
        </w:trPr>
        <w:tc>
          <w:tcPr>
            <w:tcW w:w="2884" w:type="dxa"/>
          </w:tcPr>
          <w:p w14:paraId="2423D9C8" w14:textId="77777777" w:rsidR="009373CB" w:rsidRPr="007E0B31" w:rsidRDefault="009373CB" w:rsidP="009373CB">
            <w:pPr>
              <w:pStyle w:val="Arial11Bold"/>
              <w:rPr>
                <w:rFonts w:cs="Arial"/>
              </w:rPr>
            </w:pPr>
            <w:r w:rsidRPr="007E0B31">
              <w:rPr>
                <w:rFonts w:cs="Arial"/>
              </w:rPr>
              <w:t>Licence</w:t>
            </w:r>
          </w:p>
        </w:tc>
        <w:tc>
          <w:tcPr>
            <w:tcW w:w="6634" w:type="dxa"/>
          </w:tcPr>
          <w:p w14:paraId="0E6692BE" w14:textId="1578521F" w:rsidR="009373CB" w:rsidRPr="007E0B31" w:rsidRDefault="009373CB" w:rsidP="009373CB">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9373CB" w:rsidRPr="007E0B31" w14:paraId="1ADE1D2C" w14:textId="77777777" w:rsidTr="00AB2570">
        <w:trPr>
          <w:cantSplit/>
        </w:trPr>
        <w:tc>
          <w:tcPr>
            <w:tcW w:w="2884" w:type="dxa"/>
          </w:tcPr>
          <w:p w14:paraId="0EA73EE1" w14:textId="77777777" w:rsidR="009373CB" w:rsidRPr="007E0B31" w:rsidRDefault="009373CB" w:rsidP="009373CB">
            <w:pPr>
              <w:pStyle w:val="Arial11Bold"/>
              <w:rPr>
                <w:rFonts w:cs="Arial"/>
              </w:rPr>
            </w:pPr>
            <w:r w:rsidRPr="007E0B31">
              <w:rPr>
                <w:rFonts w:cs="Arial"/>
              </w:rPr>
              <w:lastRenderedPageBreak/>
              <w:t>Licence Standards</w:t>
            </w:r>
          </w:p>
        </w:tc>
        <w:tc>
          <w:tcPr>
            <w:tcW w:w="6634" w:type="dxa"/>
          </w:tcPr>
          <w:p w14:paraId="4123F0EA" w14:textId="0E592971" w:rsidR="009373CB" w:rsidRPr="007E0B31" w:rsidRDefault="009373CB" w:rsidP="009373CB">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9373CB" w:rsidRPr="007E0B31" w14:paraId="0C3EEBB5" w14:textId="77777777" w:rsidTr="00AB2570">
        <w:trPr>
          <w:cantSplit/>
        </w:trPr>
        <w:tc>
          <w:tcPr>
            <w:tcW w:w="2884" w:type="dxa"/>
          </w:tcPr>
          <w:p w14:paraId="68806D9C" w14:textId="1DADC844" w:rsidR="009373CB" w:rsidRPr="007E0B31" w:rsidRDefault="009373CB" w:rsidP="009373CB">
            <w:pPr>
              <w:pStyle w:val="Arial11Bold"/>
              <w:rPr>
                <w:rFonts w:cs="Arial"/>
              </w:rPr>
            </w:pPr>
            <w:r w:rsidRPr="00237A45">
              <w:t>Limited</w:t>
            </w:r>
            <w:r>
              <w:t>-</w:t>
            </w:r>
            <w:r w:rsidRPr="00237A45">
              <w:t>Balancing Compliance Notification</w:t>
            </w:r>
          </w:p>
        </w:tc>
        <w:tc>
          <w:tcPr>
            <w:tcW w:w="6634" w:type="dxa"/>
          </w:tcPr>
          <w:p w14:paraId="2EE89C37" w14:textId="4B046FCF" w:rsidR="009373CB" w:rsidRPr="000B6D47" w:rsidRDefault="009373CB" w:rsidP="009373CB">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9373CB" w:rsidRDefault="009373CB" w:rsidP="009373CB">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9373CB" w:rsidRPr="007E0B31" w:rsidRDefault="009373CB" w:rsidP="009373CB">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9373CB" w:rsidRPr="007E0B31" w14:paraId="14960021" w14:textId="77777777" w:rsidTr="00AB2570">
        <w:trPr>
          <w:cantSplit/>
        </w:trPr>
        <w:tc>
          <w:tcPr>
            <w:tcW w:w="2884" w:type="dxa"/>
          </w:tcPr>
          <w:p w14:paraId="5611E47E" w14:textId="77777777" w:rsidR="009373CB" w:rsidRPr="007E0B31" w:rsidRDefault="009373CB" w:rsidP="009373CB">
            <w:pPr>
              <w:pStyle w:val="Arial11Bold"/>
              <w:rPr>
                <w:rFonts w:cs="Arial"/>
              </w:rPr>
            </w:pPr>
            <w:r w:rsidRPr="007E0B31">
              <w:rPr>
                <w:rFonts w:cs="Arial"/>
              </w:rPr>
              <w:t>Limited Frequency Sensitive Mode</w:t>
            </w:r>
          </w:p>
        </w:tc>
        <w:tc>
          <w:tcPr>
            <w:tcW w:w="6634" w:type="dxa"/>
          </w:tcPr>
          <w:p w14:paraId="0777A8DE" w14:textId="0AD15A96" w:rsidR="009373CB" w:rsidRPr="007E0B31" w:rsidRDefault="009373CB" w:rsidP="009373CB">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9373CB" w:rsidRPr="007E0B31" w14:paraId="07943C3B" w14:textId="77777777" w:rsidTr="00AB2570">
        <w:trPr>
          <w:cantSplit/>
        </w:trPr>
        <w:tc>
          <w:tcPr>
            <w:tcW w:w="2884" w:type="dxa"/>
          </w:tcPr>
          <w:p w14:paraId="598F9D4C" w14:textId="77777777" w:rsidR="009373CB" w:rsidRPr="007E0B31" w:rsidRDefault="009373CB" w:rsidP="009373CB">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9373CB" w:rsidRPr="007E0B31" w:rsidRDefault="009373CB" w:rsidP="009373CB">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9373CB" w:rsidRPr="007E0B31" w14:paraId="1F330B5F" w14:textId="77777777" w:rsidTr="00AB2570">
        <w:trPr>
          <w:cantSplit/>
        </w:trPr>
        <w:tc>
          <w:tcPr>
            <w:tcW w:w="2884" w:type="dxa"/>
          </w:tcPr>
          <w:p w14:paraId="5CD748D2" w14:textId="4CFA5085" w:rsidR="009373CB" w:rsidRPr="007E0B31" w:rsidRDefault="009373CB" w:rsidP="009373CB">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9373CB" w:rsidRPr="007E0B31" w:rsidRDefault="009373CB" w:rsidP="009373CB">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9373CB" w:rsidRPr="007E0B31" w14:paraId="04CF644E" w14:textId="77777777" w:rsidTr="00AB2570">
        <w:trPr>
          <w:cantSplit/>
        </w:trPr>
        <w:tc>
          <w:tcPr>
            <w:tcW w:w="2884" w:type="dxa"/>
          </w:tcPr>
          <w:p w14:paraId="04481009" w14:textId="77777777" w:rsidR="009373CB" w:rsidRPr="007E0B31" w:rsidRDefault="009373CB" w:rsidP="009373CB">
            <w:pPr>
              <w:pStyle w:val="Arial11Bold"/>
              <w:rPr>
                <w:rFonts w:cs="Arial"/>
              </w:rPr>
            </w:pPr>
            <w:r w:rsidRPr="007E0B31">
              <w:rPr>
                <w:rFonts w:cs="Arial"/>
              </w:rPr>
              <w:t>Limited High Frequency Response</w:t>
            </w:r>
          </w:p>
        </w:tc>
        <w:tc>
          <w:tcPr>
            <w:tcW w:w="6634" w:type="dxa"/>
          </w:tcPr>
          <w:p w14:paraId="5B9BD88C" w14:textId="77777777" w:rsidR="009373CB" w:rsidRPr="007E0B31" w:rsidRDefault="009373CB" w:rsidP="009373CB">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9373CB" w:rsidRPr="007E0B31" w14:paraId="4A585B12" w14:textId="77777777" w:rsidTr="00AB2570">
        <w:trPr>
          <w:cantSplit/>
        </w:trPr>
        <w:tc>
          <w:tcPr>
            <w:tcW w:w="2884" w:type="dxa"/>
          </w:tcPr>
          <w:p w14:paraId="16E753BE" w14:textId="1BBB246B" w:rsidR="009373CB" w:rsidRPr="007E0B31" w:rsidRDefault="009373CB" w:rsidP="009373CB">
            <w:pPr>
              <w:pStyle w:val="Arial11Bold"/>
              <w:rPr>
                <w:rFonts w:cs="Arial"/>
              </w:rPr>
            </w:pPr>
            <w:r w:rsidRPr="007723AB">
              <w:rPr>
                <w:rFonts w:eastAsia="Calibri" w:cs="Arial"/>
                <w:lang w:val="en-US"/>
              </w:rPr>
              <w:t>Limited Membership Workgroup</w:t>
            </w:r>
          </w:p>
        </w:tc>
        <w:tc>
          <w:tcPr>
            <w:tcW w:w="6634" w:type="dxa"/>
          </w:tcPr>
          <w:p w14:paraId="7570E925" w14:textId="18C1E540" w:rsidR="009373CB" w:rsidRPr="00182491" w:rsidRDefault="009373CB" w:rsidP="009373CB">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9373CB" w:rsidRPr="00182491" w:rsidRDefault="009373CB" w:rsidP="009373CB">
            <w:pPr>
              <w:autoSpaceDE w:val="0"/>
              <w:autoSpaceDN w:val="0"/>
              <w:adjustRightInd w:val="0"/>
              <w:rPr>
                <w:rFonts w:cs="Arial"/>
              </w:rPr>
            </w:pPr>
          </w:p>
          <w:p w14:paraId="43846D0D" w14:textId="19ABC1A4" w:rsidR="009373CB" w:rsidRPr="007E0B31" w:rsidRDefault="009373CB" w:rsidP="009373CB">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9373CB" w:rsidRPr="007E0B31" w14:paraId="01EA6662" w14:textId="77777777" w:rsidTr="00AB2570">
        <w:trPr>
          <w:cantSplit/>
        </w:trPr>
        <w:tc>
          <w:tcPr>
            <w:tcW w:w="2884" w:type="dxa"/>
          </w:tcPr>
          <w:p w14:paraId="2347B7F7" w14:textId="702E5CB5" w:rsidR="009373CB" w:rsidRPr="007E0B31" w:rsidRDefault="009373CB" w:rsidP="009373CB">
            <w:pPr>
              <w:pStyle w:val="Arial11Bold"/>
              <w:rPr>
                <w:rFonts w:cs="Arial"/>
              </w:rPr>
            </w:pPr>
            <w:bookmarkStart w:id="58"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58"/>
          </w:p>
        </w:tc>
        <w:tc>
          <w:tcPr>
            <w:tcW w:w="6634" w:type="dxa"/>
          </w:tcPr>
          <w:p w14:paraId="116937FB" w14:textId="55A25BAD" w:rsidR="009373CB" w:rsidRPr="007E0B31" w:rsidRDefault="009373CB" w:rsidP="009373CB">
            <w:pPr>
              <w:pStyle w:val="TableArial11"/>
              <w:rPr>
                <w:rFonts w:cs="Arial"/>
              </w:rPr>
            </w:pPr>
            <w:bookmarkStart w:id="59"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59"/>
          </w:p>
          <w:p w14:paraId="0C9542F9" w14:textId="77777777" w:rsidR="009373CB" w:rsidRPr="007E0B31" w:rsidRDefault="009373CB" w:rsidP="009373CB">
            <w:pPr>
              <w:pStyle w:val="TableArial11"/>
              <w:ind w:left="567" w:hanging="567"/>
              <w:rPr>
                <w:rFonts w:cs="Arial"/>
              </w:rPr>
            </w:pPr>
            <w:bookmarkStart w:id="60" w:name="_DV_C36"/>
            <w:r w:rsidRPr="007E0B31">
              <w:rPr>
                <w:rFonts w:cs="Arial"/>
              </w:rPr>
              <w:t>(a)</w:t>
            </w:r>
            <w:r w:rsidRPr="007E0B31">
              <w:rPr>
                <w:rFonts w:cs="Arial"/>
              </w:rPr>
              <w:tab/>
              <w:t xml:space="preserve">with the provisions of the Grid Code specified in the notice, and </w:t>
            </w:r>
            <w:bookmarkEnd w:id="60"/>
          </w:p>
          <w:p w14:paraId="5536F311" w14:textId="77777777" w:rsidR="009373CB" w:rsidRPr="007E0B31" w:rsidRDefault="009373CB" w:rsidP="009373CB">
            <w:pPr>
              <w:pStyle w:val="TableArial11"/>
              <w:ind w:left="567" w:hanging="567"/>
              <w:rPr>
                <w:rFonts w:cs="Arial"/>
              </w:rPr>
            </w:pPr>
            <w:bookmarkStart w:id="61"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61"/>
            <w:proofErr w:type="gramEnd"/>
          </w:p>
          <w:p w14:paraId="3817BE40" w14:textId="77777777" w:rsidR="009373CB" w:rsidRPr="007E0B31" w:rsidRDefault="009373CB" w:rsidP="009373CB">
            <w:pPr>
              <w:pStyle w:val="TableArial11"/>
              <w:rPr>
                <w:rFonts w:cs="Arial"/>
              </w:rPr>
            </w:pPr>
            <w:bookmarkStart w:id="62" w:name="_DV_C38"/>
            <w:r w:rsidRPr="007E0B31">
              <w:rPr>
                <w:rFonts w:cs="Arial"/>
              </w:rPr>
              <w:t xml:space="preserve">and specifying the </w:t>
            </w:r>
            <w:r w:rsidRPr="007E0B31">
              <w:rPr>
                <w:rFonts w:cs="Arial"/>
                <w:b/>
              </w:rPr>
              <w:t>Unresolved Issues</w:t>
            </w:r>
            <w:r w:rsidRPr="007E0B31">
              <w:rPr>
                <w:rFonts w:cs="Arial"/>
              </w:rPr>
              <w:t xml:space="preserve">. </w:t>
            </w:r>
            <w:bookmarkEnd w:id="62"/>
          </w:p>
        </w:tc>
      </w:tr>
      <w:tr w:rsidR="009373CB" w:rsidRPr="007E0B31" w14:paraId="6946C0D5" w14:textId="77777777" w:rsidTr="00AB2570">
        <w:trPr>
          <w:cantSplit/>
        </w:trPr>
        <w:tc>
          <w:tcPr>
            <w:tcW w:w="2884" w:type="dxa"/>
          </w:tcPr>
          <w:p w14:paraId="18667BDF" w14:textId="77777777" w:rsidR="009373CB" w:rsidRPr="007E0B31" w:rsidRDefault="009373CB" w:rsidP="009373CB">
            <w:pPr>
              <w:pStyle w:val="Arial11Bold"/>
              <w:rPr>
                <w:rFonts w:cs="Arial"/>
              </w:rPr>
            </w:pPr>
            <w:r w:rsidRPr="007E0B31">
              <w:rPr>
                <w:rFonts w:cs="Arial"/>
              </w:rPr>
              <w:t>Load</w:t>
            </w:r>
          </w:p>
        </w:tc>
        <w:tc>
          <w:tcPr>
            <w:tcW w:w="6634" w:type="dxa"/>
          </w:tcPr>
          <w:p w14:paraId="2EAACB51" w14:textId="77777777" w:rsidR="009373CB" w:rsidRPr="007E0B31" w:rsidRDefault="009373CB" w:rsidP="009373CB">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9373CB" w:rsidRPr="007E0B31" w14:paraId="4CDF254C" w14:textId="77777777" w:rsidTr="00AB2570">
        <w:trPr>
          <w:cantSplit/>
        </w:trPr>
        <w:tc>
          <w:tcPr>
            <w:tcW w:w="2884" w:type="dxa"/>
          </w:tcPr>
          <w:p w14:paraId="5A60A67C" w14:textId="77777777" w:rsidR="009373CB" w:rsidRPr="007E0B31" w:rsidRDefault="009373CB" w:rsidP="009373CB">
            <w:pPr>
              <w:pStyle w:val="Arial11Bold"/>
              <w:rPr>
                <w:rFonts w:cs="Arial"/>
              </w:rPr>
            </w:pPr>
            <w:r w:rsidRPr="007E0B31">
              <w:rPr>
                <w:rFonts w:cs="Arial"/>
              </w:rPr>
              <w:t>Loaded</w:t>
            </w:r>
          </w:p>
        </w:tc>
        <w:tc>
          <w:tcPr>
            <w:tcW w:w="6634" w:type="dxa"/>
          </w:tcPr>
          <w:p w14:paraId="48DFCD98" w14:textId="77777777" w:rsidR="009373CB" w:rsidRPr="007E0B31" w:rsidRDefault="009373CB" w:rsidP="009373CB">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9373CB" w:rsidRPr="007E0B31" w14:paraId="4482A9A2" w14:textId="77777777" w:rsidTr="00AB2570">
        <w:trPr>
          <w:cantSplit/>
        </w:trPr>
        <w:tc>
          <w:tcPr>
            <w:tcW w:w="2884" w:type="dxa"/>
          </w:tcPr>
          <w:p w14:paraId="7CAD6FB9" w14:textId="02710C28" w:rsidR="009373CB" w:rsidRPr="00A42C57" w:rsidRDefault="009373CB" w:rsidP="009373CB">
            <w:pPr>
              <w:pStyle w:val="Arial11Bold"/>
              <w:rPr>
                <w:rFonts w:cs="Arial"/>
              </w:rPr>
            </w:pPr>
            <w:r w:rsidRPr="002510FF">
              <w:rPr>
                <w:rFonts w:cs="Arial"/>
              </w:rPr>
              <w:t>Load Angle</w:t>
            </w:r>
          </w:p>
        </w:tc>
        <w:tc>
          <w:tcPr>
            <w:tcW w:w="6634" w:type="dxa"/>
          </w:tcPr>
          <w:p w14:paraId="24A40C90" w14:textId="45EC0D1C" w:rsidR="009373CB" w:rsidRPr="00A42C57" w:rsidRDefault="009373CB" w:rsidP="009373CB">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9373CB" w:rsidRPr="007E0B31" w14:paraId="345A89A8" w14:textId="77777777" w:rsidTr="00AB2570">
        <w:trPr>
          <w:cantSplit/>
          <w:ins w:id="63" w:author="Rebecca Scott (NESO)" w:date="2025-02-18T09:43:00Z"/>
        </w:trPr>
        <w:tc>
          <w:tcPr>
            <w:tcW w:w="2884" w:type="dxa"/>
          </w:tcPr>
          <w:p w14:paraId="123B993F" w14:textId="2E49942E" w:rsidR="009373CB" w:rsidRPr="002510FF" w:rsidRDefault="009373CB" w:rsidP="009373CB">
            <w:pPr>
              <w:pStyle w:val="Arial11Bold"/>
              <w:rPr>
                <w:ins w:id="64" w:author="Rebecca Scott (NESO)" w:date="2025-02-18T09:43:00Z" w16du:dateUtc="2025-02-18T09:43:00Z"/>
                <w:rFonts w:cs="Arial"/>
              </w:rPr>
            </w:pPr>
            <w:ins w:id="65" w:author="Rebecca Scott (NESO)" w:date="2025-02-18T09:43:00Z" w16du:dateUtc="2025-02-18T09:43:00Z">
              <w:r>
                <w:rPr>
                  <w:rFonts w:cs="Arial"/>
                </w:rPr>
                <w:t>Load Blocks</w:t>
              </w:r>
            </w:ins>
          </w:p>
        </w:tc>
        <w:tc>
          <w:tcPr>
            <w:tcW w:w="6634" w:type="dxa"/>
          </w:tcPr>
          <w:p w14:paraId="4DFBC1D6" w14:textId="77777777" w:rsidR="009373CB" w:rsidRPr="00A51F69" w:rsidRDefault="009373CB" w:rsidP="009373CB">
            <w:pPr>
              <w:pStyle w:val="TableArial11"/>
              <w:rPr>
                <w:ins w:id="66" w:author="Rebecca Scott (NESO)" w:date="2025-03-18T17:15:00Z" w16du:dateUtc="2025-03-18T17:15:00Z"/>
                <w:rFonts w:cs="Arial"/>
                <w:strike/>
              </w:rPr>
            </w:pPr>
            <w:ins w:id="67" w:author="Rebecca Scott (NESO)" w:date="2025-02-18T09:43:00Z" w16du:dateUtc="2025-02-18T09:43:00Z">
              <w:r w:rsidRPr="00A51F69">
                <w:rPr>
                  <w:rFonts w:cs="Arial"/>
                  <w:strike/>
                </w:rPr>
                <w:t xml:space="preserve">Each </w:t>
              </w:r>
              <w:r w:rsidRPr="00A51F69">
                <w:rPr>
                  <w:rFonts w:cs="Arial"/>
                  <w:b/>
                  <w:bCs/>
                  <w:strike/>
                </w:rPr>
                <w:t>Network Operator User System</w:t>
              </w:r>
              <w:r w:rsidRPr="00A51F69">
                <w:rPr>
                  <w:rFonts w:cs="Arial"/>
                  <w:strike/>
                </w:rPr>
                <w:t xml:space="preserve"> </w:t>
              </w:r>
              <w:proofErr w:type="gramStart"/>
              <w:r w:rsidRPr="00A51F69">
                <w:rPr>
                  <w:rFonts w:cs="Arial"/>
                  <w:strike/>
                </w:rPr>
                <w:t>consisting</w:t>
              </w:r>
              <w:proofErr w:type="gramEnd"/>
              <w:r w:rsidRPr="00A51F69">
                <w:rPr>
                  <w:rFonts w:cs="Arial"/>
                  <w:strike/>
                </w:rPr>
                <w:t xml:space="preserve"> (wholly or mainly) of electric lines used for di</w:t>
              </w:r>
            </w:ins>
            <w:ins w:id="68" w:author="Rebecca Scott (NESO)" w:date="2025-02-18T09:44:00Z" w16du:dateUtc="2025-02-18T09:44:00Z">
              <w:r w:rsidRPr="00A51F69">
                <w:rPr>
                  <w:rFonts w:cs="Arial"/>
                  <w:strike/>
                </w:rPr>
                <w:t xml:space="preserve">stribution of electricity from </w:t>
              </w:r>
              <w:r w:rsidRPr="00A51F69">
                <w:rPr>
                  <w:rFonts w:cs="Arial"/>
                  <w:b/>
                  <w:bCs/>
                  <w:strike/>
                </w:rPr>
                <w:t>Grid Supply Points</w:t>
              </w:r>
              <w:r w:rsidRPr="00A51F69">
                <w:rPr>
                  <w:rFonts w:cs="Arial"/>
                  <w:strike/>
                </w:rPr>
                <w:t xml:space="preserve"> or </w:t>
              </w:r>
              <w:r w:rsidRPr="00A51F69">
                <w:rPr>
                  <w:rFonts w:cs="Arial"/>
                  <w:b/>
                  <w:bCs/>
                  <w:strike/>
                </w:rPr>
                <w:t>Generating Units</w:t>
              </w:r>
              <w:r w:rsidRPr="00A51F69">
                <w:rPr>
                  <w:rFonts w:cs="Arial"/>
                  <w:strike/>
                </w:rPr>
                <w:t xml:space="preserve"> or </w:t>
              </w:r>
              <w:r w:rsidRPr="00A51F69">
                <w:rPr>
                  <w:rFonts w:cs="Arial"/>
                  <w:b/>
                  <w:bCs/>
                  <w:strike/>
                </w:rPr>
                <w:t>Power Generating Modules</w:t>
              </w:r>
              <w:r w:rsidRPr="00A51F69">
                <w:rPr>
                  <w:rFonts w:cs="Arial"/>
                  <w:strike/>
                </w:rPr>
                <w:t xml:space="preserve"> or other entry points to the point of delivery to </w:t>
              </w:r>
              <w:r w:rsidRPr="00A51F69">
                <w:rPr>
                  <w:rFonts w:cs="Arial"/>
                  <w:b/>
                  <w:bCs/>
                  <w:strike/>
                </w:rPr>
                <w:t>Customer</w:t>
              </w:r>
            </w:ins>
            <w:ins w:id="69" w:author="Rebecca Scott (NESO)" w:date="2025-02-18T09:45:00Z" w16du:dateUtc="2025-02-18T09:45:00Z">
              <w:r w:rsidRPr="00A51F69">
                <w:rPr>
                  <w:rFonts w:cs="Arial"/>
                  <w:b/>
                  <w:bCs/>
                  <w:strike/>
                </w:rPr>
                <w:t>s</w:t>
              </w:r>
              <w:r w:rsidRPr="00A51F69">
                <w:rPr>
                  <w:rFonts w:cs="Arial"/>
                  <w:strike/>
                </w:rPr>
                <w:t xml:space="preserve">, or other </w:t>
              </w:r>
              <w:r w:rsidRPr="00A51F69">
                <w:rPr>
                  <w:rFonts w:cs="Arial"/>
                  <w:b/>
                  <w:bCs/>
                  <w:strike/>
                </w:rPr>
                <w:t>Users</w:t>
              </w:r>
              <w:r w:rsidRPr="00A51F69">
                <w:rPr>
                  <w:rFonts w:cs="Arial"/>
                  <w:strike/>
                </w:rPr>
                <w:t xml:space="preserve">, divided into 18 x 5% (approximately) </w:t>
              </w:r>
              <w:r w:rsidRPr="00A51F69">
                <w:rPr>
                  <w:rFonts w:cs="Arial"/>
                  <w:b/>
                  <w:bCs/>
                  <w:strike/>
                </w:rPr>
                <w:t>Load Blocks</w:t>
              </w:r>
              <w:r w:rsidRPr="00A51F69">
                <w:rPr>
                  <w:rFonts w:cs="Arial"/>
                  <w:strike/>
                </w:rPr>
                <w:t xml:space="preserve">, with a suffix letter (A, B, C, D, etc.) attributed to each. </w:t>
              </w:r>
            </w:ins>
          </w:p>
          <w:p w14:paraId="34E9EFD3" w14:textId="77777777" w:rsidR="00A51F69" w:rsidRPr="00A51F69" w:rsidRDefault="00A51F69" w:rsidP="00A51F69">
            <w:pPr>
              <w:widowControl/>
              <w:spacing w:after="120"/>
              <w:rPr>
                <w:ins w:id="70" w:author="Rebecca Scott (NESO)" w:date="2025-03-18T17:15:00Z" w16du:dateUtc="2025-03-18T17:15:00Z"/>
                <w:lang w:val="en-ZA"/>
              </w:rPr>
            </w:pPr>
            <w:ins w:id="71" w:author="Rebecca Scott (NESO)" w:date="2025-03-18T17:15:00Z" w16du:dateUtc="2025-03-18T17:15:00Z">
              <w:r w:rsidRPr="00A51F69">
                <w:rPr>
                  <w:lang w:val="en-ZA"/>
                </w:rPr>
                <w:t xml:space="preserve">Part of a </w:t>
              </w:r>
              <w:r w:rsidRPr="00A51F69">
                <w:rPr>
                  <w:b/>
                  <w:bCs/>
                  <w:lang w:val="en-ZA"/>
                </w:rPr>
                <w:t>Network Operator’s User System</w:t>
              </w:r>
              <w:r w:rsidRPr="00A51F69">
                <w:rPr>
                  <w:lang w:val="en-ZA"/>
                </w:rPr>
                <w:t xml:space="preserve"> that the </w:t>
              </w:r>
              <w:r w:rsidRPr="00A51F69">
                <w:rPr>
                  <w:b/>
                  <w:bCs/>
                  <w:lang w:val="en-ZA"/>
                </w:rPr>
                <w:t>Network Operator</w:t>
              </w:r>
              <w:r w:rsidRPr="00A51F69">
                <w:rPr>
                  <w:lang w:val="en-ZA"/>
                </w:rPr>
                <w:t xml:space="preserve"> reasonably believes imposes a demand of between 4-6% on the </w:t>
              </w:r>
              <w:r w:rsidRPr="00A51F69">
                <w:rPr>
                  <w:b/>
                  <w:bCs/>
                  <w:lang w:val="en-ZA"/>
                </w:rPr>
                <w:t>NETS</w:t>
              </w:r>
              <w:r w:rsidRPr="00A51F69">
                <w:rPr>
                  <w:lang w:val="en-ZA"/>
                </w:rPr>
                <w:t xml:space="preserve"> which the </w:t>
              </w:r>
              <w:r w:rsidRPr="00A51F69">
                <w:rPr>
                  <w:b/>
                  <w:bCs/>
                  <w:lang w:val="en-ZA"/>
                </w:rPr>
                <w:t>Network Operator</w:t>
              </w:r>
              <w:r w:rsidRPr="00A51F69">
                <w:rPr>
                  <w:lang w:val="en-ZA"/>
                </w:rPr>
                <w:t xml:space="preserve"> can disconnect via switching operations, and which shall be designated by the </w:t>
              </w:r>
              <w:r w:rsidRPr="00A51F69">
                <w:rPr>
                  <w:b/>
                  <w:bCs/>
                  <w:lang w:val="en-ZA"/>
                </w:rPr>
                <w:t>Network Operator</w:t>
              </w:r>
              <w:r w:rsidRPr="00A51F69">
                <w:rPr>
                  <w:lang w:val="en-ZA"/>
                </w:rPr>
                <w:t xml:space="preserve"> with a unique identifier in the range A to E, G to N or P inclusive (in accordance with the Electricity Supply Emergency Code).</w:t>
              </w:r>
            </w:ins>
          </w:p>
          <w:p w14:paraId="1372C0C9" w14:textId="668B3CA3" w:rsidR="003C2D99" w:rsidRPr="00E24967" w:rsidRDefault="003C2D99" w:rsidP="009373CB">
            <w:pPr>
              <w:pStyle w:val="TableArial11"/>
              <w:rPr>
                <w:ins w:id="72" w:author="Rebecca Scott (NESO)" w:date="2025-02-18T09:43:00Z" w16du:dateUtc="2025-02-18T09:43:00Z"/>
                <w:rFonts w:cs="Arial"/>
                <w:b/>
                <w:bCs/>
              </w:rPr>
            </w:pPr>
          </w:p>
        </w:tc>
      </w:tr>
      <w:tr w:rsidR="009373CB" w:rsidRPr="007E0B31" w14:paraId="3FF8744F" w14:textId="77777777" w:rsidTr="00AB2570">
        <w:trPr>
          <w:cantSplit/>
        </w:trPr>
        <w:tc>
          <w:tcPr>
            <w:tcW w:w="2884" w:type="dxa"/>
          </w:tcPr>
          <w:p w14:paraId="27A6AFB9" w14:textId="77777777" w:rsidR="009373CB" w:rsidRPr="007E0B31" w:rsidRDefault="009373CB" w:rsidP="009373CB">
            <w:pPr>
              <w:pStyle w:val="Arial11Bold"/>
              <w:rPr>
                <w:rFonts w:cs="Arial"/>
              </w:rPr>
            </w:pPr>
            <w:r w:rsidRPr="007E0B31">
              <w:rPr>
                <w:rFonts w:cs="Arial"/>
              </w:rPr>
              <w:t>Load Factor</w:t>
            </w:r>
          </w:p>
        </w:tc>
        <w:tc>
          <w:tcPr>
            <w:tcW w:w="6634" w:type="dxa"/>
          </w:tcPr>
          <w:p w14:paraId="40B02140" w14:textId="77777777" w:rsidR="009373CB" w:rsidRPr="007E0B31" w:rsidRDefault="009373CB" w:rsidP="009373CB">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9373CB" w:rsidRPr="007E0B31" w14:paraId="0EBC5AE2" w14:textId="77777777" w:rsidTr="00AB2570">
        <w:trPr>
          <w:cantSplit/>
        </w:trPr>
        <w:tc>
          <w:tcPr>
            <w:tcW w:w="2884" w:type="dxa"/>
          </w:tcPr>
          <w:p w14:paraId="3992CF4B" w14:textId="77777777" w:rsidR="009373CB" w:rsidRPr="007E0B31" w:rsidRDefault="009373CB" w:rsidP="009373CB">
            <w:pPr>
              <w:pStyle w:val="Arial11Bold"/>
              <w:rPr>
                <w:rFonts w:cs="Arial"/>
              </w:rPr>
            </w:pPr>
            <w:r w:rsidRPr="007E0B31">
              <w:rPr>
                <w:rFonts w:cs="Arial"/>
              </w:rPr>
              <w:t>Load Management Block</w:t>
            </w:r>
          </w:p>
        </w:tc>
        <w:tc>
          <w:tcPr>
            <w:tcW w:w="6634" w:type="dxa"/>
          </w:tcPr>
          <w:p w14:paraId="50274CDB" w14:textId="77777777" w:rsidR="009373CB" w:rsidRPr="007E0B31" w:rsidRDefault="009373CB" w:rsidP="009373CB">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9373CB" w:rsidRPr="007E0B31" w14:paraId="53E23EC8" w14:textId="77777777" w:rsidTr="00AB2570">
        <w:trPr>
          <w:cantSplit/>
        </w:trPr>
        <w:tc>
          <w:tcPr>
            <w:tcW w:w="2884" w:type="dxa"/>
          </w:tcPr>
          <w:p w14:paraId="6AF74419" w14:textId="77777777" w:rsidR="009373CB" w:rsidRPr="002A73E9" w:rsidRDefault="009373CB" w:rsidP="009373CB">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9373CB" w:rsidRPr="00432DAF" w:rsidRDefault="009373CB" w:rsidP="009373CB">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9373CB" w:rsidRPr="002A73E9" w:rsidRDefault="009373CB" w:rsidP="009373CB">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9373CB" w:rsidRPr="007E0B31" w14:paraId="74F6FA25" w14:textId="77777777" w:rsidTr="00AB2570">
        <w:trPr>
          <w:cantSplit/>
        </w:trPr>
        <w:tc>
          <w:tcPr>
            <w:tcW w:w="2884" w:type="dxa"/>
          </w:tcPr>
          <w:p w14:paraId="298F5400" w14:textId="77777777" w:rsidR="009373CB" w:rsidRPr="007E0B31" w:rsidRDefault="009373CB" w:rsidP="009373CB">
            <w:pPr>
              <w:pStyle w:val="Arial11Bold"/>
              <w:rPr>
                <w:rFonts w:cs="Arial"/>
              </w:rPr>
            </w:pPr>
            <w:r w:rsidRPr="007E0B31">
              <w:rPr>
                <w:rFonts w:cs="Arial"/>
              </w:rPr>
              <w:lastRenderedPageBreak/>
              <w:t>Local Safety Instructions</w:t>
            </w:r>
          </w:p>
        </w:tc>
        <w:tc>
          <w:tcPr>
            <w:tcW w:w="6634" w:type="dxa"/>
          </w:tcPr>
          <w:p w14:paraId="7A965991" w14:textId="1F7D937B" w:rsidR="009373CB" w:rsidRPr="007E0B31" w:rsidRDefault="009373CB" w:rsidP="009373CB">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9373CB" w:rsidRPr="007E0B31" w14:paraId="77B1C1F3" w14:textId="77777777" w:rsidTr="00AB2570">
        <w:trPr>
          <w:cantSplit/>
        </w:trPr>
        <w:tc>
          <w:tcPr>
            <w:tcW w:w="2884" w:type="dxa"/>
          </w:tcPr>
          <w:p w14:paraId="41E761FD" w14:textId="77777777" w:rsidR="009373CB" w:rsidRPr="007E0B31" w:rsidRDefault="009373CB" w:rsidP="009373CB">
            <w:pPr>
              <w:pStyle w:val="Arial11Bold"/>
              <w:rPr>
                <w:rFonts w:cs="Arial"/>
              </w:rPr>
            </w:pPr>
            <w:r w:rsidRPr="007E0B31">
              <w:rPr>
                <w:rFonts w:cs="Arial"/>
              </w:rPr>
              <w:t>Local Switching Procedure</w:t>
            </w:r>
          </w:p>
        </w:tc>
        <w:tc>
          <w:tcPr>
            <w:tcW w:w="6634" w:type="dxa"/>
          </w:tcPr>
          <w:p w14:paraId="64A70D2F" w14:textId="77777777" w:rsidR="009373CB" w:rsidRPr="007E0B31" w:rsidRDefault="009373CB" w:rsidP="009373CB">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9373CB" w:rsidRPr="007E0B31" w14:paraId="4247B2A6" w14:textId="77777777" w:rsidTr="00AB2570">
        <w:trPr>
          <w:cantSplit/>
        </w:trPr>
        <w:tc>
          <w:tcPr>
            <w:tcW w:w="2884" w:type="dxa"/>
          </w:tcPr>
          <w:p w14:paraId="796A8D79" w14:textId="77777777" w:rsidR="009373CB" w:rsidRPr="007E0B31" w:rsidRDefault="009373CB" w:rsidP="009373CB">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9373CB" w:rsidRPr="007E0B31" w:rsidRDefault="009373CB" w:rsidP="009373CB">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9373CB" w:rsidRPr="007E0B31" w14:paraId="7AF5C5F6" w14:textId="77777777" w:rsidTr="00AB2570">
        <w:trPr>
          <w:cantSplit/>
        </w:trPr>
        <w:tc>
          <w:tcPr>
            <w:tcW w:w="2884" w:type="dxa"/>
          </w:tcPr>
          <w:p w14:paraId="539D52FC" w14:textId="77777777" w:rsidR="009373CB" w:rsidRPr="007E0B31" w:rsidRDefault="009373CB" w:rsidP="009373CB">
            <w:pPr>
              <w:pStyle w:val="Arial11Bold"/>
              <w:rPr>
                <w:rFonts w:cs="Arial"/>
              </w:rPr>
            </w:pPr>
            <w:r w:rsidRPr="007E0B31">
              <w:rPr>
                <w:rFonts w:cs="Arial"/>
              </w:rPr>
              <w:t>Location</w:t>
            </w:r>
          </w:p>
        </w:tc>
        <w:tc>
          <w:tcPr>
            <w:tcW w:w="6634" w:type="dxa"/>
          </w:tcPr>
          <w:p w14:paraId="55856EBA" w14:textId="77777777" w:rsidR="009373CB" w:rsidRPr="007E0B31" w:rsidRDefault="009373CB" w:rsidP="009373CB">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9373CB" w:rsidRPr="007E0B31" w14:paraId="0E4BDD8F" w14:textId="77777777" w:rsidTr="00AB2570">
        <w:trPr>
          <w:cantSplit/>
        </w:trPr>
        <w:tc>
          <w:tcPr>
            <w:tcW w:w="2884" w:type="dxa"/>
          </w:tcPr>
          <w:p w14:paraId="41B859E4" w14:textId="77777777" w:rsidR="009373CB" w:rsidRPr="007E0B31" w:rsidRDefault="009373CB" w:rsidP="009373CB">
            <w:pPr>
              <w:pStyle w:val="Arial11Bold"/>
              <w:rPr>
                <w:rFonts w:cs="Arial"/>
              </w:rPr>
            </w:pPr>
            <w:r w:rsidRPr="007E0B31">
              <w:rPr>
                <w:rFonts w:cs="Arial"/>
              </w:rPr>
              <w:t>Locked</w:t>
            </w:r>
          </w:p>
        </w:tc>
        <w:tc>
          <w:tcPr>
            <w:tcW w:w="6634" w:type="dxa"/>
          </w:tcPr>
          <w:p w14:paraId="585D4C7B" w14:textId="77777777" w:rsidR="009373CB" w:rsidRPr="007E0B31" w:rsidRDefault="009373CB" w:rsidP="009373CB">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9373CB" w:rsidRPr="007E0B31" w14:paraId="57EA3F5C" w14:textId="77777777" w:rsidTr="00AB2570">
        <w:trPr>
          <w:cantSplit/>
        </w:trPr>
        <w:tc>
          <w:tcPr>
            <w:tcW w:w="2884" w:type="dxa"/>
          </w:tcPr>
          <w:p w14:paraId="0F7F6662" w14:textId="77777777" w:rsidR="009373CB" w:rsidRPr="007E0B31" w:rsidRDefault="009373CB" w:rsidP="009373CB">
            <w:pPr>
              <w:pStyle w:val="Arial11Bold"/>
              <w:rPr>
                <w:rFonts w:cs="Arial"/>
              </w:rPr>
            </w:pPr>
            <w:r w:rsidRPr="007E0B31">
              <w:rPr>
                <w:rFonts w:cs="Arial"/>
              </w:rPr>
              <w:t>Locking</w:t>
            </w:r>
          </w:p>
        </w:tc>
        <w:tc>
          <w:tcPr>
            <w:tcW w:w="6634" w:type="dxa"/>
          </w:tcPr>
          <w:p w14:paraId="25877041" w14:textId="77777777" w:rsidR="009373CB" w:rsidRPr="007E0B31" w:rsidRDefault="009373CB" w:rsidP="009373CB">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9373CB" w:rsidRPr="007E0B31" w14:paraId="05FD6AF9" w14:textId="77777777" w:rsidTr="00AB2570">
        <w:trPr>
          <w:cantSplit/>
        </w:trPr>
        <w:tc>
          <w:tcPr>
            <w:tcW w:w="2884" w:type="dxa"/>
          </w:tcPr>
          <w:p w14:paraId="508D8CC7" w14:textId="77777777" w:rsidR="009373CB" w:rsidRPr="007E0B31" w:rsidRDefault="009373CB" w:rsidP="009373CB">
            <w:pPr>
              <w:pStyle w:val="Arial11Bold"/>
              <w:rPr>
                <w:rFonts w:cs="Arial"/>
              </w:rPr>
            </w:pPr>
            <w:r w:rsidRPr="007E0B31">
              <w:rPr>
                <w:rFonts w:cs="Arial"/>
              </w:rPr>
              <w:t>Low Frequency Relay</w:t>
            </w:r>
          </w:p>
        </w:tc>
        <w:tc>
          <w:tcPr>
            <w:tcW w:w="6634" w:type="dxa"/>
          </w:tcPr>
          <w:p w14:paraId="615E9EC2" w14:textId="77777777" w:rsidR="009373CB" w:rsidRPr="007E0B31" w:rsidRDefault="009373CB" w:rsidP="009373CB">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9373CB" w:rsidRPr="007E0B31" w14:paraId="3E4531E5" w14:textId="77777777" w:rsidTr="00AB2570">
        <w:trPr>
          <w:cantSplit/>
        </w:trPr>
        <w:tc>
          <w:tcPr>
            <w:tcW w:w="2884" w:type="dxa"/>
          </w:tcPr>
          <w:p w14:paraId="65FD748C" w14:textId="77777777" w:rsidR="009373CB" w:rsidRPr="007E0B31" w:rsidRDefault="009373CB" w:rsidP="009373CB">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9373CB" w:rsidRPr="007E0B31" w:rsidRDefault="009373CB" w:rsidP="009373CB">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9373CB" w:rsidRPr="007E0B31" w14:paraId="1231D50D" w14:textId="77777777" w:rsidTr="00AB2570">
        <w:trPr>
          <w:cantSplit/>
        </w:trPr>
        <w:tc>
          <w:tcPr>
            <w:tcW w:w="2884" w:type="dxa"/>
          </w:tcPr>
          <w:p w14:paraId="7F97E239" w14:textId="77777777" w:rsidR="009373CB" w:rsidRPr="007E0B31" w:rsidRDefault="009373CB" w:rsidP="009373CB">
            <w:pPr>
              <w:pStyle w:val="Arial11Bold"/>
              <w:rPr>
                <w:rFonts w:cs="Arial"/>
              </w:rPr>
            </w:pPr>
            <w:r w:rsidRPr="007E0B31">
              <w:rPr>
                <w:rFonts w:cs="Arial"/>
              </w:rPr>
              <w:t>LV Side of the Offshore Platform</w:t>
            </w:r>
          </w:p>
        </w:tc>
        <w:tc>
          <w:tcPr>
            <w:tcW w:w="6634" w:type="dxa"/>
          </w:tcPr>
          <w:p w14:paraId="00CEA237" w14:textId="77777777" w:rsidR="009373CB" w:rsidRPr="007E0B31" w:rsidRDefault="009373CB" w:rsidP="009373CB">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9373CB" w:rsidRPr="007E0B31" w14:paraId="43E02C23" w14:textId="77777777" w:rsidTr="00AB2570">
        <w:trPr>
          <w:cantSplit/>
        </w:trPr>
        <w:tc>
          <w:tcPr>
            <w:tcW w:w="2884" w:type="dxa"/>
          </w:tcPr>
          <w:p w14:paraId="149BA9AB" w14:textId="77777777" w:rsidR="009373CB" w:rsidRPr="007E0B31" w:rsidRDefault="009373CB" w:rsidP="009373CB">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9373CB" w:rsidRPr="007E0B31" w:rsidRDefault="009373CB" w:rsidP="009373CB">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9373CB" w:rsidRDefault="009373CB" w:rsidP="009373CB">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9373CB" w:rsidRPr="00745344" w:rsidRDefault="009373CB" w:rsidP="009373CB">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9373CB" w:rsidRPr="007E0B31" w14:paraId="29A17BF0" w14:textId="77777777" w:rsidTr="00AB2570">
        <w:trPr>
          <w:cantSplit/>
        </w:trPr>
        <w:tc>
          <w:tcPr>
            <w:tcW w:w="2884" w:type="dxa"/>
          </w:tcPr>
          <w:p w14:paraId="0A0A0725" w14:textId="77777777" w:rsidR="009373CB" w:rsidRPr="007E0B31" w:rsidRDefault="009373CB" w:rsidP="009373CB">
            <w:pPr>
              <w:pStyle w:val="Arial11Bold"/>
              <w:rPr>
                <w:rFonts w:cs="Arial"/>
              </w:rPr>
            </w:pPr>
            <w:r w:rsidRPr="007E0B31">
              <w:rPr>
                <w:rFonts w:cs="Arial"/>
              </w:rPr>
              <w:t>Main Protection</w:t>
            </w:r>
          </w:p>
        </w:tc>
        <w:tc>
          <w:tcPr>
            <w:tcW w:w="6634" w:type="dxa"/>
          </w:tcPr>
          <w:p w14:paraId="3DC0D468" w14:textId="77777777" w:rsidR="009373CB" w:rsidRPr="007E0B31" w:rsidRDefault="009373CB" w:rsidP="009373CB">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9373CB" w:rsidRPr="007E0B31" w14:paraId="76CC7C36" w14:textId="77777777" w:rsidTr="00AB2570">
        <w:trPr>
          <w:cantSplit/>
        </w:trPr>
        <w:tc>
          <w:tcPr>
            <w:tcW w:w="2884" w:type="dxa"/>
          </w:tcPr>
          <w:p w14:paraId="331C7E14" w14:textId="380252E6" w:rsidR="009373CB" w:rsidRPr="007E0B31" w:rsidRDefault="009373CB" w:rsidP="009373CB">
            <w:pPr>
              <w:pStyle w:val="Arial11Bold"/>
              <w:rPr>
                <w:rFonts w:cs="Arial"/>
              </w:rPr>
            </w:pPr>
            <w:bookmarkStart w:id="73" w:name="_DV_C39"/>
            <w:r w:rsidRPr="007E0B31">
              <w:rPr>
                <w:rFonts w:cs="Arial"/>
              </w:rPr>
              <w:lastRenderedPageBreak/>
              <w:t>Manufacturer’s Data &amp; Performance Report</w:t>
            </w:r>
            <w:bookmarkEnd w:id="73"/>
          </w:p>
        </w:tc>
        <w:tc>
          <w:tcPr>
            <w:tcW w:w="6634" w:type="dxa"/>
          </w:tcPr>
          <w:p w14:paraId="671DA193" w14:textId="02EFD935" w:rsidR="009373CB" w:rsidRPr="007E0B31" w:rsidRDefault="009373CB" w:rsidP="009373CB">
            <w:pPr>
              <w:pStyle w:val="TableArial11"/>
              <w:rPr>
                <w:rFonts w:cs="Arial"/>
              </w:rPr>
            </w:pPr>
            <w:bookmarkStart w:id="74"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74"/>
          </w:p>
        </w:tc>
      </w:tr>
      <w:tr w:rsidR="009373CB" w:rsidRPr="007E0B31" w14:paraId="0E2893AA" w14:textId="77777777" w:rsidTr="00AB2570">
        <w:trPr>
          <w:cantSplit/>
        </w:trPr>
        <w:tc>
          <w:tcPr>
            <w:tcW w:w="2884" w:type="dxa"/>
          </w:tcPr>
          <w:p w14:paraId="1DC60E78" w14:textId="77777777" w:rsidR="009373CB" w:rsidRPr="007E0B31" w:rsidRDefault="009373CB" w:rsidP="009373CB">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9373CB" w:rsidRPr="007E0B31" w:rsidRDefault="009373CB" w:rsidP="009373CB">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9373CB" w:rsidRPr="007E0B31" w14:paraId="0E3E88D3" w14:textId="77777777" w:rsidTr="00AB2570">
        <w:trPr>
          <w:cantSplit/>
        </w:trPr>
        <w:tc>
          <w:tcPr>
            <w:tcW w:w="2884" w:type="dxa"/>
          </w:tcPr>
          <w:p w14:paraId="45B588B2" w14:textId="77777777" w:rsidR="009373CB" w:rsidRPr="007E0B31" w:rsidRDefault="009373CB" w:rsidP="009373CB">
            <w:pPr>
              <w:pStyle w:val="Arial11Bold"/>
              <w:rPr>
                <w:rFonts w:cs="Arial"/>
              </w:rPr>
            </w:pPr>
            <w:r w:rsidRPr="007E0B31">
              <w:rPr>
                <w:rFonts w:cs="Arial"/>
              </w:rPr>
              <w:t>Market Operation Data Interface System (MODIS)</w:t>
            </w:r>
          </w:p>
        </w:tc>
        <w:tc>
          <w:tcPr>
            <w:tcW w:w="6634" w:type="dxa"/>
          </w:tcPr>
          <w:p w14:paraId="6049E762" w14:textId="5373A31D" w:rsidR="009373CB" w:rsidRPr="007E0B31" w:rsidRDefault="009373CB" w:rsidP="009373CB">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9373CB" w:rsidRPr="007E0B31" w14:paraId="2E9600F6" w14:textId="77777777" w:rsidTr="00AB2570">
        <w:trPr>
          <w:cantSplit/>
        </w:trPr>
        <w:tc>
          <w:tcPr>
            <w:tcW w:w="2884" w:type="dxa"/>
          </w:tcPr>
          <w:p w14:paraId="1013C18D" w14:textId="77777777" w:rsidR="009373CB" w:rsidRPr="007E0B31" w:rsidRDefault="009373CB" w:rsidP="009373CB">
            <w:pPr>
              <w:pStyle w:val="Arial11Bold"/>
              <w:rPr>
                <w:rFonts w:cs="Arial"/>
              </w:rPr>
            </w:pPr>
            <w:r w:rsidRPr="007E0B31">
              <w:rPr>
                <w:rFonts w:cs="Arial"/>
              </w:rPr>
              <w:t>Market Suspension Threshold</w:t>
            </w:r>
          </w:p>
        </w:tc>
        <w:tc>
          <w:tcPr>
            <w:tcW w:w="6634" w:type="dxa"/>
          </w:tcPr>
          <w:p w14:paraId="60F4E8DB" w14:textId="77777777" w:rsidR="009373CB" w:rsidRPr="007E0B31" w:rsidRDefault="009373CB" w:rsidP="009373CB">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9373CB" w:rsidRPr="007E0B31" w14:paraId="1F49614C" w14:textId="77777777" w:rsidTr="00AB2570">
        <w:trPr>
          <w:cantSplit/>
        </w:trPr>
        <w:tc>
          <w:tcPr>
            <w:tcW w:w="2884" w:type="dxa"/>
          </w:tcPr>
          <w:p w14:paraId="4BAFAA51" w14:textId="77777777" w:rsidR="009373CB" w:rsidRPr="007E0B31" w:rsidRDefault="009373CB" w:rsidP="009373CB">
            <w:pPr>
              <w:pStyle w:val="Arial11Bold"/>
              <w:rPr>
                <w:rFonts w:cs="Arial"/>
              </w:rPr>
            </w:pPr>
            <w:r w:rsidRPr="007E0B31">
              <w:rPr>
                <w:rFonts w:cs="Arial"/>
              </w:rPr>
              <w:t>Material Effect</w:t>
            </w:r>
          </w:p>
        </w:tc>
        <w:tc>
          <w:tcPr>
            <w:tcW w:w="6634" w:type="dxa"/>
          </w:tcPr>
          <w:p w14:paraId="2D25D42C" w14:textId="1645633C" w:rsidR="009373CB" w:rsidRPr="007E0B31" w:rsidRDefault="009373CB" w:rsidP="009373CB">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9373CB" w:rsidRPr="007E0B31" w14:paraId="4FE4892A" w14:textId="77777777" w:rsidTr="00AB2570">
        <w:trPr>
          <w:cantSplit/>
        </w:trPr>
        <w:tc>
          <w:tcPr>
            <w:tcW w:w="2884" w:type="dxa"/>
          </w:tcPr>
          <w:p w14:paraId="5D2654C2" w14:textId="77777777" w:rsidR="009373CB" w:rsidRPr="007E0B31" w:rsidRDefault="009373CB" w:rsidP="009373CB">
            <w:pPr>
              <w:pStyle w:val="Arial11Bold"/>
              <w:rPr>
                <w:rFonts w:cs="Arial"/>
              </w:rPr>
            </w:pPr>
            <w:r w:rsidRPr="007E0B31">
              <w:rPr>
                <w:rFonts w:cs="Arial"/>
              </w:rPr>
              <w:t>Materially Affected Party</w:t>
            </w:r>
          </w:p>
        </w:tc>
        <w:tc>
          <w:tcPr>
            <w:tcW w:w="6634" w:type="dxa"/>
          </w:tcPr>
          <w:p w14:paraId="228E8081" w14:textId="77777777" w:rsidR="009373CB" w:rsidRPr="007E0B31" w:rsidRDefault="009373CB" w:rsidP="009373CB">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9373CB" w:rsidRPr="007E0B31" w14:paraId="21849F19" w14:textId="77777777" w:rsidTr="00AB2570">
        <w:trPr>
          <w:cantSplit/>
        </w:trPr>
        <w:tc>
          <w:tcPr>
            <w:tcW w:w="2884" w:type="dxa"/>
          </w:tcPr>
          <w:p w14:paraId="3DA54DDA" w14:textId="1AE4917A" w:rsidR="009373CB" w:rsidRPr="007E0B31" w:rsidRDefault="009373CB" w:rsidP="009373CB">
            <w:pPr>
              <w:pStyle w:val="Arial11Bold"/>
              <w:rPr>
                <w:rFonts w:cs="Arial"/>
              </w:rPr>
            </w:pPr>
            <w:r w:rsidRPr="005C20E3">
              <w:rPr>
                <w:color w:val="000000" w:themeColor="text1"/>
              </w:rPr>
              <w:t>Maximum Export Capability</w:t>
            </w:r>
          </w:p>
        </w:tc>
        <w:tc>
          <w:tcPr>
            <w:tcW w:w="6634" w:type="dxa"/>
          </w:tcPr>
          <w:p w14:paraId="09A88861" w14:textId="6FF8BD00" w:rsidR="009373CB" w:rsidRPr="007E0B31" w:rsidRDefault="009373CB" w:rsidP="009373CB">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9373CB" w:rsidRPr="007E0B31" w14:paraId="08244F89" w14:textId="77777777" w:rsidTr="00AB2570">
        <w:trPr>
          <w:cantSplit/>
        </w:trPr>
        <w:tc>
          <w:tcPr>
            <w:tcW w:w="2884" w:type="dxa"/>
          </w:tcPr>
          <w:p w14:paraId="0D6EE1DC" w14:textId="77777777" w:rsidR="009373CB" w:rsidRPr="007E0B31" w:rsidRDefault="009373CB" w:rsidP="009373CB">
            <w:pPr>
              <w:pStyle w:val="Arial11Bold"/>
              <w:rPr>
                <w:rFonts w:cs="Arial"/>
                <w:highlight w:val="green"/>
              </w:rPr>
            </w:pPr>
            <w:r w:rsidRPr="007E0B31">
              <w:rPr>
                <w:rFonts w:cs="Arial"/>
              </w:rPr>
              <w:t>Maximum Export Capacity</w:t>
            </w:r>
          </w:p>
        </w:tc>
        <w:tc>
          <w:tcPr>
            <w:tcW w:w="6634" w:type="dxa"/>
          </w:tcPr>
          <w:p w14:paraId="71DB60FA" w14:textId="77777777" w:rsidR="009373CB" w:rsidRPr="007E0B31" w:rsidRDefault="009373CB" w:rsidP="009373CB">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9373CB" w:rsidRPr="007E0B31" w14:paraId="0948B47C" w14:textId="77777777" w:rsidTr="00AB2570">
        <w:trPr>
          <w:cantSplit/>
        </w:trPr>
        <w:tc>
          <w:tcPr>
            <w:tcW w:w="2884" w:type="dxa"/>
          </w:tcPr>
          <w:p w14:paraId="740BDFDB" w14:textId="77777777" w:rsidR="009373CB" w:rsidRPr="007E0B31" w:rsidRDefault="009373CB" w:rsidP="009373CB">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9373CB" w:rsidRPr="007E0B31" w:rsidRDefault="009373CB" w:rsidP="009373CB">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9373CB" w:rsidRPr="007E0B31" w14:paraId="37163BB3" w14:textId="77777777" w:rsidTr="00AB2570">
        <w:trPr>
          <w:cantSplit/>
        </w:trPr>
        <w:tc>
          <w:tcPr>
            <w:tcW w:w="2884" w:type="dxa"/>
          </w:tcPr>
          <w:p w14:paraId="4540B3A4" w14:textId="77777777" w:rsidR="009373CB" w:rsidRPr="007E0B31" w:rsidRDefault="009373CB" w:rsidP="009373CB">
            <w:pPr>
              <w:pStyle w:val="Arial11Bold"/>
              <w:rPr>
                <w:rFonts w:cs="Arial"/>
              </w:rPr>
            </w:pPr>
            <w:r w:rsidRPr="007E0B31">
              <w:rPr>
                <w:rFonts w:cs="Arial"/>
              </w:rPr>
              <w:t>Maximum Generation Service or MGS</w:t>
            </w:r>
          </w:p>
        </w:tc>
        <w:tc>
          <w:tcPr>
            <w:tcW w:w="6634" w:type="dxa"/>
          </w:tcPr>
          <w:p w14:paraId="5E387610" w14:textId="7EFCA426" w:rsidR="009373CB" w:rsidRPr="007E0B31" w:rsidRDefault="009373CB" w:rsidP="009373CB">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9373CB" w:rsidRPr="007E0B31" w14:paraId="1FF4E953" w14:textId="77777777" w:rsidTr="00AB2570">
        <w:trPr>
          <w:cantSplit/>
        </w:trPr>
        <w:tc>
          <w:tcPr>
            <w:tcW w:w="2884" w:type="dxa"/>
          </w:tcPr>
          <w:p w14:paraId="6AFD0D7A" w14:textId="77777777" w:rsidR="009373CB" w:rsidRPr="007E0B31" w:rsidRDefault="009373CB" w:rsidP="009373CB">
            <w:pPr>
              <w:pStyle w:val="Arial11Bold"/>
              <w:rPr>
                <w:rFonts w:cs="Arial"/>
              </w:rPr>
            </w:pPr>
            <w:r w:rsidRPr="007E0B31">
              <w:rPr>
                <w:rFonts w:cs="Arial"/>
              </w:rPr>
              <w:lastRenderedPageBreak/>
              <w:t>Maximum Generation Service Agreement</w:t>
            </w:r>
          </w:p>
        </w:tc>
        <w:tc>
          <w:tcPr>
            <w:tcW w:w="6634" w:type="dxa"/>
          </w:tcPr>
          <w:p w14:paraId="08FAFE28" w14:textId="4B8999EC" w:rsidR="009373CB" w:rsidRPr="007E0B31" w:rsidRDefault="009373CB" w:rsidP="009373CB">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9373CB" w:rsidRPr="007E0B31" w14:paraId="52F03BE5" w14:textId="77777777" w:rsidTr="00AB2570">
        <w:trPr>
          <w:cantSplit/>
        </w:trPr>
        <w:tc>
          <w:tcPr>
            <w:tcW w:w="2884" w:type="dxa"/>
          </w:tcPr>
          <w:p w14:paraId="11A7CFC0" w14:textId="77777777" w:rsidR="009373CB" w:rsidRPr="007E0B31" w:rsidRDefault="009373CB" w:rsidP="009373CB">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9373CB" w:rsidRPr="007E0B31" w:rsidRDefault="009373CB" w:rsidP="009373CB">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9373CB" w:rsidRPr="007E0B31" w14:paraId="11D155E9" w14:textId="77777777" w:rsidTr="00AB2570">
        <w:trPr>
          <w:cantSplit/>
        </w:trPr>
        <w:tc>
          <w:tcPr>
            <w:tcW w:w="2884" w:type="dxa"/>
          </w:tcPr>
          <w:p w14:paraId="62C8C8BB" w14:textId="217F8DC3" w:rsidR="009373CB" w:rsidRPr="007E0B31" w:rsidRDefault="009373CB" w:rsidP="009373CB">
            <w:pPr>
              <w:pStyle w:val="Arial11Bold"/>
              <w:rPr>
                <w:rFonts w:cs="Arial"/>
              </w:rPr>
            </w:pPr>
            <w:r w:rsidRPr="005C20E3">
              <w:rPr>
                <w:color w:val="000000" w:themeColor="text1"/>
              </w:rPr>
              <w:t>Maximum Import Capability</w:t>
            </w:r>
          </w:p>
        </w:tc>
        <w:tc>
          <w:tcPr>
            <w:tcW w:w="6634" w:type="dxa"/>
          </w:tcPr>
          <w:p w14:paraId="4BC9A525" w14:textId="34778CF5" w:rsidR="009373CB" w:rsidRPr="007E0B31" w:rsidRDefault="009373CB" w:rsidP="009373CB">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9373CB" w:rsidRPr="007E0B31" w14:paraId="0967C22C" w14:textId="77777777" w:rsidTr="00AB2570">
        <w:trPr>
          <w:cantSplit/>
        </w:trPr>
        <w:tc>
          <w:tcPr>
            <w:tcW w:w="2884" w:type="dxa"/>
          </w:tcPr>
          <w:p w14:paraId="6536B201" w14:textId="77777777" w:rsidR="009373CB" w:rsidRPr="007E0B31" w:rsidRDefault="009373CB" w:rsidP="009373CB">
            <w:pPr>
              <w:pStyle w:val="Arial11Bold"/>
              <w:rPr>
                <w:rFonts w:cs="Arial"/>
                <w:highlight w:val="green"/>
              </w:rPr>
            </w:pPr>
            <w:r w:rsidRPr="007E0B31">
              <w:rPr>
                <w:rFonts w:cs="Arial"/>
              </w:rPr>
              <w:t>Maximum Import Capacity</w:t>
            </w:r>
          </w:p>
        </w:tc>
        <w:tc>
          <w:tcPr>
            <w:tcW w:w="6634" w:type="dxa"/>
          </w:tcPr>
          <w:p w14:paraId="7E57CD31" w14:textId="77777777" w:rsidR="009373CB" w:rsidRPr="007E0B31" w:rsidRDefault="009373CB" w:rsidP="009373CB">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9373CB" w:rsidRPr="007E0B31" w14:paraId="03CA429B" w14:textId="77777777" w:rsidTr="00AB2570">
        <w:trPr>
          <w:cantSplit/>
        </w:trPr>
        <w:tc>
          <w:tcPr>
            <w:tcW w:w="2884" w:type="dxa"/>
          </w:tcPr>
          <w:p w14:paraId="2ED59A0E" w14:textId="77777777" w:rsidR="009373CB" w:rsidRPr="007E0B31" w:rsidRDefault="009373CB" w:rsidP="009373CB">
            <w:pPr>
              <w:pStyle w:val="Arial11Bold"/>
              <w:rPr>
                <w:rFonts w:cs="Arial"/>
              </w:rPr>
            </w:pPr>
            <w:r w:rsidRPr="00373816">
              <w:t xml:space="preserve">Maximum Import Power </w:t>
            </w:r>
          </w:p>
        </w:tc>
        <w:tc>
          <w:tcPr>
            <w:tcW w:w="6634" w:type="dxa"/>
          </w:tcPr>
          <w:p w14:paraId="5383D68A" w14:textId="77777777" w:rsidR="009373CB" w:rsidRPr="007E0B31" w:rsidRDefault="009373CB" w:rsidP="009373CB">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9373CB" w:rsidRPr="007E0B31" w14:paraId="3B0FB9D5" w14:textId="77777777" w:rsidTr="00AB2570">
        <w:trPr>
          <w:cantSplit/>
        </w:trPr>
        <w:tc>
          <w:tcPr>
            <w:tcW w:w="2884" w:type="dxa"/>
          </w:tcPr>
          <w:p w14:paraId="6C90BEB7" w14:textId="77777777" w:rsidR="009373CB" w:rsidRPr="007E0B31" w:rsidRDefault="009373CB" w:rsidP="009373CB">
            <w:pPr>
              <w:pStyle w:val="Arial11Bold"/>
              <w:rPr>
                <w:rFonts w:cs="Arial"/>
              </w:rPr>
            </w:pPr>
            <w:r w:rsidRPr="007E0B31">
              <w:rPr>
                <w:rFonts w:cs="Arial"/>
              </w:rPr>
              <w:t>Medium Power Station</w:t>
            </w:r>
          </w:p>
        </w:tc>
        <w:tc>
          <w:tcPr>
            <w:tcW w:w="6634" w:type="dxa"/>
          </w:tcPr>
          <w:p w14:paraId="07F15D2F" w14:textId="77777777" w:rsidR="009373CB" w:rsidRPr="007E0B31" w:rsidRDefault="009373CB" w:rsidP="009373CB">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9373CB" w:rsidRPr="007E0B31" w:rsidRDefault="009373CB" w:rsidP="009373CB">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9373CB" w:rsidRPr="007E0B31" w:rsidRDefault="009373CB" w:rsidP="009373CB">
            <w:pPr>
              <w:pStyle w:val="TableArial11"/>
              <w:ind w:left="567" w:hanging="567"/>
              <w:rPr>
                <w:rFonts w:cs="Arial"/>
              </w:rPr>
            </w:pPr>
            <w:r w:rsidRPr="007E0B31">
              <w:rPr>
                <w:rFonts w:cs="Arial"/>
              </w:rPr>
              <w:t>or,</w:t>
            </w:r>
          </w:p>
          <w:p w14:paraId="272C46D3" w14:textId="1BE214D3" w:rsidR="009373CB" w:rsidRPr="007E0B31" w:rsidRDefault="009373CB" w:rsidP="009373CB">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9373CB" w:rsidRPr="007E0B31" w:rsidRDefault="009373CB" w:rsidP="009373CB">
            <w:pPr>
              <w:pStyle w:val="TableArial11"/>
              <w:ind w:left="567" w:hanging="567"/>
              <w:rPr>
                <w:rFonts w:cs="Arial"/>
              </w:rPr>
            </w:pPr>
            <w:r w:rsidRPr="007E0B31">
              <w:rPr>
                <w:rFonts w:cs="Arial"/>
              </w:rPr>
              <w:t>or,</w:t>
            </w:r>
          </w:p>
          <w:p w14:paraId="3F68A2DE" w14:textId="2934E072" w:rsidR="009373CB" w:rsidRPr="007E0B31" w:rsidRDefault="009373CB" w:rsidP="009373CB">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9373CB" w:rsidRPr="007E0B31" w:rsidRDefault="009373CB" w:rsidP="009373CB">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9373CB" w:rsidRPr="007E0B31" w14:paraId="0CDEA8DB" w14:textId="77777777" w:rsidTr="00AB2570">
        <w:trPr>
          <w:cantSplit/>
        </w:trPr>
        <w:tc>
          <w:tcPr>
            <w:tcW w:w="2884" w:type="dxa"/>
          </w:tcPr>
          <w:p w14:paraId="6558EC81" w14:textId="77777777" w:rsidR="009373CB" w:rsidRPr="007E0B31" w:rsidRDefault="009373CB" w:rsidP="009373CB">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9373CB" w:rsidRPr="007E0B31" w:rsidRDefault="009373CB" w:rsidP="009373CB">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9373CB" w:rsidRPr="007E0B31" w14:paraId="1172E6F9" w14:textId="77777777" w:rsidTr="00AB2570">
        <w:trPr>
          <w:cantSplit/>
        </w:trPr>
        <w:tc>
          <w:tcPr>
            <w:tcW w:w="2884" w:type="dxa"/>
          </w:tcPr>
          <w:p w14:paraId="55008996" w14:textId="77777777" w:rsidR="009373CB" w:rsidRPr="007E0B31" w:rsidRDefault="009373CB" w:rsidP="009373CB">
            <w:pPr>
              <w:pStyle w:val="Arial11Bold"/>
              <w:rPr>
                <w:rFonts w:cs="Arial"/>
              </w:rPr>
            </w:pPr>
            <w:r w:rsidRPr="007E0B31">
              <w:rPr>
                <w:rFonts w:cs="Arial"/>
              </w:rPr>
              <w:t>Mills</w:t>
            </w:r>
          </w:p>
        </w:tc>
        <w:tc>
          <w:tcPr>
            <w:tcW w:w="6634" w:type="dxa"/>
          </w:tcPr>
          <w:p w14:paraId="10AB29E5" w14:textId="77777777" w:rsidR="009373CB" w:rsidRPr="007E0B31" w:rsidRDefault="009373CB" w:rsidP="009373CB">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9373CB" w:rsidRPr="007E0B31" w14:paraId="192F1CA5" w14:textId="77777777" w:rsidTr="00AB2570">
        <w:trPr>
          <w:cantSplit/>
        </w:trPr>
        <w:tc>
          <w:tcPr>
            <w:tcW w:w="2884" w:type="dxa"/>
          </w:tcPr>
          <w:p w14:paraId="00139B74" w14:textId="77777777" w:rsidR="009373CB" w:rsidRPr="007E0B31" w:rsidRDefault="009373CB" w:rsidP="009373CB">
            <w:pPr>
              <w:pStyle w:val="Arial11Bold"/>
              <w:rPr>
                <w:rFonts w:cs="Arial"/>
              </w:rPr>
            </w:pPr>
            <w:r w:rsidRPr="007E0B31">
              <w:rPr>
                <w:rFonts w:cs="Arial"/>
              </w:rPr>
              <w:t>Minimum Generation</w:t>
            </w:r>
          </w:p>
        </w:tc>
        <w:tc>
          <w:tcPr>
            <w:tcW w:w="6634" w:type="dxa"/>
          </w:tcPr>
          <w:p w14:paraId="0B3F5F13" w14:textId="0EA4BB3C" w:rsidR="009373CB" w:rsidRPr="007E0B31" w:rsidRDefault="009373CB" w:rsidP="009373CB">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9373CB" w:rsidRPr="007E0B31" w14:paraId="1A73A6F1" w14:textId="77777777" w:rsidTr="00AB2570">
        <w:trPr>
          <w:cantSplit/>
        </w:trPr>
        <w:tc>
          <w:tcPr>
            <w:tcW w:w="2884" w:type="dxa"/>
          </w:tcPr>
          <w:p w14:paraId="3F6AA4AD" w14:textId="77777777" w:rsidR="009373CB" w:rsidRPr="007E0B31" w:rsidRDefault="009373CB" w:rsidP="009373CB">
            <w:pPr>
              <w:pStyle w:val="Arial11Bold"/>
              <w:rPr>
                <w:rFonts w:cs="Arial"/>
              </w:rPr>
            </w:pPr>
            <w:r w:rsidRPr="007E0B31">
              <w:rPr>
                <w:rFonts w:cs="Arial"/>
              </w:rPr>
              <w:lastRenderedPageBreak/>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9373CB" w:rsidRPr="007E0B31" w:rsidRDefault="009373CB" w:rsidP="009373CB">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9373CB" w:rsidRPr="007E0B31" w14:paraId="58E8AB98" w14:textId="77777777" w:rsidTr="00AB2570">
        <w:trPr>
          <w:cantSplit/>
        </w:trPr>
        <w:tc>
          <w:tcPr>
            <w:tcW w:w="2884" w:type="dxa"/>
          </w:tcPr>
          <w:p w14:paraId="61D82D43" w14:textId="66177675" w:rsidR="009373CB" w:rsidRPr="007E0B31" w:rsidRDefault="009373CB" w:rsidP="009373CB">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9373CB" w:rsidRPr="007E0B31" w:rsidRDefault="009373CB" w:rsidP="009373CB">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9373CB" w:rsidRPr="007E0B31" w14:paraId="42E17AC9" w14:textId="77777777" w:rsidTr="00AB2570">
        <w:trPr>
          <w:cantSplit/>
        </w:trPr>
        <w:tc>
          <w:tcPr>
            <w:tcW w:w="2884" w:type="dxa"/>
          </w:tcPr>
          <w:p w14:paraId="710BD543" w14:textId="77777777" w:rsidR="009373CB" w:rsidRPr="007E0B31" w:rsidRDefault="009373CB" w:rsidP="009373CB">
            <w:pPr>
              <w:pStyle w:val="Arial11Bold"/>
              <w:rPr>
                <w:rFonts w:cs="Arial"/>
              </w:rPr>
            </w:pPr>
            <w:r w:rsidRPr="007E0B31">
              <w:rPr>
                <w:rFonts w:cs="Arial"/>
              </w:rPr>
              <w:t>Minimum Regulating Level</w:t>
            </w:r>
          </w:p>
        </w:tc>
        <w:tc>
          <w:tcPr>
            <w:tcW w:w="6634" w:type="dxa"/>
          </w:tcPr>
          <w:p w14:paraId="6E014C85" w14:textId="69675277" w:rsidR="009373CB" w:rsidRPr="007E0B31" w:rsidRDefault="009373CB" w:rsidP="009373CB">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9373CB" w:rsidRPr="007E0B31" w14:paraId="7A187781" w14:textId="77777777" w:rsidTr="00AB2570">
        <w:trPr>
          <w:cantSplit/>
        </w:trPr>
        <w:tc>
          <w:tcPr>
            <w:tcW w:w="2884" w:type="dxa"/>
          </w:tcPr>
          <w:p w14:paraId="5F303D38" w14:textId="77777777" w:rsidR="009373CB" w:rsidRPr="007E0B31" w:rsidRDefault="009373CB" w:rsidP="009373CB">
            <w:pPr>
              <w:pStyle w:val="Arial11Bold"/>
              <w:rPr>
                <w:rFonts w:cs="Arial"/>
              </w:rPr>
            </w:pPr>
            <w:r w:rsidRPr="007E0B31">
              <w:rPr>
                <w:rFonts w:cs="Arial"/>
              </w:rPr>
              <w:t>Minimum Stable Operating Level</w:t>
            </w:r>
          </w:p>
        </w:tc>
        <w:tc>
          <w:tcPr>
            <w:tcW w:w="6634" w:type="dxa"/>
          </w:tcPr>
          <w:p w14:paraId="58A98321" w14:textId="5FFA4BA5" w:rsidR="009373CB" w:rsidRPr="007E0B31" w:rsidRDefault="009373CB" w:rsidP="009373CB">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9373CB" w14:paraId="35870440" w14:textId="77777777" w:rsidTr="00AB2570">
        <w:trPr>
          <w:cantSplit/>
          <w:trHeight w:val="300"/>
        </w:trPr>
        <w:tc>
          <w:tcPr>
            <w:tcW w:w="2884" w:type="dxa"/>
          </w:tcPr>
          <w:p w14:paraId="7BA7B8C0" w14:textId="7A279A7A" w:rsidR="009373CB" w:rsidRDefault="009373CB" w:rsidP="009373CB">
            <w:pPr>
              <w:pStyle w:val="Arial11Bold"/>
              <w:rPr>
                <w:rFonts w:cs="Arial"/>
              </w:rPr>
            </w:pPr>
            <w:r w:rsidRPr="38E6A229">
              <w:rPr>
                <w:rFonts w:cs="Arial"/>
              </w:rPr>
              <w:t>Minister of the Crown</w:t>
            </w:r>
          </w:p>
        </w:tc>
        <w:tc>
          <w:tcPr>
            <w:tcW w:w="6634" w:type="dxa"/>
          </w:tcPr>
          <w:p w14:paraId="54AFA4C3" w14:textId="411CDF0D" w:rsidR="009373CB" w:rsidRDefault="009373CB" w:rsidP="009373CB">
            <w:pPr>
              <w:pStyle w:val="TableArial11"/>
              <w:rPr>
                <w:rFonts w:cs="Arial"/>
                <w:b/>
                <w:bCs/>
              </w:rPr>
            </w:pPr>
            <w:r w:rsidRPr="38E6A229">
              <w:rPr>
                <w:rFonts w:cs="Arial"/>
              </w:rPr>
              <w:t xml:space="preserve">As defined in the </w:t>
            </w:r>
            <w:r w:rsidRPr="38E6A229">
              <w:rPr>
                <w:rFonts w:cs="Arial"/>
                <w:b/>
                <w:bCs/>
              </w:rPr>
              <w:t>ESO Licence.</w:t>
            </w:r>
          </w:p>
        </w:tc>
      </w:tr>
      <w:tr w:rsidR="009373CB" w:rsidRPr="007E0B31" w14:paraId="38E50172" w14:textId="77777777" w:rsidTr="00AB2570">
        <w:trPr>
          <w:cantSplit/>
        </w:trPr>
        <w:tc>
          <w:tcPr>
            <w:tcW w:w="2884" w:type="dxa"/>
          </w:tcPr>
          <w:p w14:paraId="17AD8CFF" w14:textId="77777777" w:rsidR="009373CB" w:rsidRPr="007E0B31" w:rsidRDefault="009373CB" w:rsidP="009373CB">
            <w:pPr>
              <w:pStyle w:val="Arial11Bold"/>
              <w:rPr>
                <w:rFonts w:cs="Arial"/>
              </w:rPr>
            </w:pPr>
            <w:r w:rsidRPr="007E0B31">
              <w:rPr>
                <w:rFonts w:cs="Arial"/>
              </w:rPr>
              <w:t>Modification</w:t>
            </w:r>
          </w:p>
        </w:tc>
        <w:tc>
          <w:tcPr>
            <w:tcW w:w="6634" w:type="dxa"/>
          </w:tcPr>
          <w:p w14:paraId="7806D34C" w14:textId="2A977A01" w:rsidR="009373CB" w:rsidRPr="007E0B31" w:rsidRDefault="009373CB" w:rsidP="009373CB">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9373CB" w:rsidRPr="007E0B31" w14:paraId="4CD29C19" w14:textId="77777777" w:rsidTr="00AB2570">
        <w:trPr>
          <w:cantSplit/>
        </w:trPr>
        <w:tc>
          <w:tcPr>
            <w:tcW w:w="2884" w:type="dxa"/>
          </w:tcPr>
          <w:p w14:paraId="44754F8D" w14:textId="77777777" w:rsidR="009373CB" w:rsidRPr="007E0B31" w:rsidRDefault="009373CB" w:rsidP="009373CB">
            <w:pPr>
              <w:pStyle w:val="Arial11Bold"/>
              <w:rPr>
                <w:rFonts w:cs="Arial"/>
              </w:rPr>
            </w:pPr>
            <w:r w:rsidRPr="007E0B31">
              <w:rPr>
                <w:rFonts w:cs="Arial"/>
              </w:rPr>
              <w:t>Mothballed DC Connected Power Park Module</w:t>
            </w:r>
          </w:p>
        </w:tc>
        <w:tc>
          <w:tcPr>
            <w:tcW w:w="6634" w:type="dxa"/>
          </w:tcPr>
          <w:p w14:paraId="6379A598" w14:textId="77777777" w:rsidR="009373CB" w:rsidRPr="007E0B31" w:rsidRDefault="009373CB" w:rsidP="009373CB">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9373CB" w:rsidRPr="007E0B31" w14:paraId="28B4C911" w14:textId="77777777" w:rsidTr="00AB2570">
        <w:trPr>
          <w:cantSplit/>
        </w:trPr>
        <w:tc>
          <w:tcPr>
            <w:tcW w:w="2884" w:type="dxa"/>
          </w:tcPr>
          <w:p w14:paraId="46BB49CB" w14:textId="77777777" w:rsidR="009373CB" w:rsidRPr="007E0B31" w:rsidRDefault="009373CB" w:rsidP="009373CB">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9373CB" w:rsidRPr="007E0B31" w:rsidRDefault="009373CB" w:rsidP="009373CB">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9373CB" w:rsidRPr="007E0B31" w14:paraId="05B71069" w14:textId="77777777" w:rsidTr="00AB2570">
        <w:trPr>
          <w:cantSplit/>
        </w:trPr>
        <w:tc>
          <w:tcPr>
            <w:tcW w:w="2884" w:type="dxa"/>
          </w:tcPr>
          <w:p w14:paraId="3A925164" w14:textId="77777777" w:rsidR="009373CB" w:rsidRPr="007E0B31" w:rsidRDefault="009373CB" w:rsidP="009373CB">
            <w:pPr>
              <w:pStyle w:val="Arial11Bold"/>
              <w:rPr>
                <w:rFonts w:cs="Arial"/>
              </w:rPr>
            </w:pPr>
            <w:r w:rsidRPr="007E0B31">
              <w:rPr>
                <w:rFonts w:cs="Arial"/>
              </w:rPr>
              <w:t>Mothballed HVDC System</w:t>
            </w:r>
          </w:p>
        </w:tc>
        <w:tc>
          <w:tcPr>
            <w:tcW w:w="6634" w:type="dxa"/>
          </w:tcPr>
          <w:p w14:paraId="1A49365B" w14:textId="77777777" w:rsidR="009373CB" w:rsidRPr="007E0B31" w:rsidRDefault="009373CB" w:rsidP="009373CB">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9373CB" w:rsidRPr="007E0B31" w14:paraId="259A95B5" w14:textId="77777777" w:rsidTr="00AB2570">
        <w:trPr>
          <w:cantSplit/>
        </w:trPr>
        <w:tc>
          <w:tcPr>
            <w:tcW w:w="2884" w:type="dxa"/>
          </w:tcPr>
          <w:p w14:paraId="5AFD4D55" w14:textId="77777777" w:rsidR="009373CB" w:rsidRPr="007E0B31" w:rsidRDefault="009373CB" w:rsidP="009373CB">
            <w:pPr>
              <w:pStyle w:val="Arial11Bold"/>
              <w:rPr>
                <w:rFonts w:cs="Arial"/>
              </w:rPr>
            </w:pPr>
            <w:r w:rsidRPr="007E0B31">
              <w:rPr>
                <w:rFonts w:cs="Arial"/>
              </w:rPr>
              <w:t xml:space="preserve">Mothballed HVDC Converter </w:t>
            </w:r>
          </w:p>
        </w:tc>
        <w:tc>
          <w:tcPr>
            <w:tcW w:w="6634" w:type="dxa"/>
          </w:tcPr>
          <w:p w14:paraId="428C90C4" w14:textId="633A5BA8" w:rsidR="009373CB" w:rsidRPr="007E0B31" w:rsidRDefault="009373CB" w:rsidP="009373CB">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9373CB" w:rsidRPr="007E0B31" w14:paraId="72B47314" w14:textId="77777777" w:rsidTr="00AB2570">
        <w:trPr>
          <w:cantSplit/>
        </w:trPr>
        <w:tc>
          <w:tcPr>
            <w:tcW w:w="2884" w:type="dxa"/>
          </w:tcPr>
          <w:p w14:paraId="366E06D0" w14:textId="77777777" w:rsidR="009373CB" w:rsidRPr="007E0B31" w:rsidRDefault="009373CB" w:rsidP="009373CB">
            <w:pPr>
              <w:pStyle w:val="Arial11Bold"/>
              <w:rPr>
                <w:rFonts w:cs="Arial"/>
              </w:rPr>
            </w:pPr>
            <w:r w:rsidRPr="007E0B31">
              <w:rPr>
                <w:rFonts w:cs="Arial"/>
              </w:rPr>
              <w:t>Mothballed Generating Unit</w:t>
            </w:r>
          </w:p>
        </w:tc>
        <w:tc>
          <w:tcPr>
            <w:tcW w:w="6634" w:type="dxa"/>
          </w:tcPr>
          <w:p w14:paraId="36082D09" w14:textId="77777777" w:rsidR="009373CB" w:rsidRPr="007E0B31" w:rsidRDefault="009373CB" w:rsidP="009373CB">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9373CB" w:rsidRPr="007E0B31" w14:paraId="1EAD346D" w14:textId="77777777" w:rsidTr="00AB2570">
        <w:trPr>
          <w:cantSplit/>
        </w:trPr>
        <w:tc>
          <w:tcPr>
            <w:tcW w:w="2884" w:type="dxa"/>
          </w:tcPr>
          <w:p w14:paraId="0FAFCB0B" w14:textId="77777777" w:rsidR="009373CB" w:rsidRPr="007E0B31" w:rsidRDefault="009373CB" w:rsidP="009373CB">
            <w:pPr>
              <w:pStyle w:val="Arial11Bold"/>
              <w:rPr>
                <w:rFonts w:cs="Arial"/>
              </w:rPr>
            </w:pPr>
            <w:r w:rsidRPr="007E0B31">
              <w:rPr>
                <w:rFonts w:cs="Arial"/>
              </w:rPr>
              <w:lastRenderedPageBreak/>
              <w:t>Mothballed Power Generating Module</w:t>
            </w:r>
          </w:p>
        </w:tc>
        <w:tc>
          <w:tcPr>
            <w:tcW w:w="6634" w:type="dxa"/>
          </w:tcPr>
          <w:p w14:paraId="660D1360" w14:textId="77777777" w:rsidR="009373CB" w:rsidRPr="007E0B31" w:rsidRDefault="009373CB" w:rsidP="009373CB">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9373CB" w:rsidRPr="007E0B31" w14:paraId="16C4C365" w14:textId="77777777" w:rsidTr="00AB2570">
        <w:trPr>
          <w:cantSplit/>
        </w:trPr>
        <w:tc>
          <w:tcPr>
            <w:tcW w:w="2884" w:type="dxa"/>
          </w:tcPr>
          <w:p w14:paraId="75C0F84F" w14:textId="77777777" w:rsidR="009373CB" w:rsidRPr="007E0B31" w:rsidRDefault="009373CB" w:rsidP="009373CB">
            <w:pPr>
              <w:pStyle w:val="Arial11Bold"/>
              <w:rPr>
                <w:rFonts w:cs="Arial"/>
              </w:rPr>
            </w:pPr>
            <w:r w:rsidRPr="007E0B31">
              <w:rPr>
                <w:rFonts w:cs="Arial"/>
              </w:rPr>
              <w:t>Mothballed Power Park Module</w:t>
            </w:r>
          </w:p>
        </w:tc>
        <w:tc>
          <w:tcPr>
            <w:tcW w:w="6634" w:type="dxa"/>
          </w:tcPr>
          <w:p w14:paraId="0702F02E" w14:textId="77777777" w:rsidR="009373CB" w:rsidRPr="007E0B31" w:rsidRDefault="009373CB" w:rsidP="009373CB">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9373CB" w:rsidRPr="007E0B31" w14:paraId="70E6978F" w14:textId="77777777" w:rsidTr="00AB2570">
        <w:trPr>
          <w:cantSplit/>
        </w:trPr>
        <w:tc>
          <w:tcPr>
            <w:tcW w:w="2884" w:type="dxa"/>
          </w:tcPr>
          <w:p w14:paraId="1588B364" w14:textId="77777777" w:rsidR="009373CB" w:rsidRPr="007E0B31" w:rsidRDefault="009373CB" w:rsidP="009373CB">
            <w:pPr>
              <w:pStyle w:val="Arial11Bold"/>
              <w:rPr>
                <w:rFonts w:cs="Arial"/>
              </w:rPr>
            </w:pPr>
            <w:r w:rsidRPr="007E0B31">
              <w:rPr>
                <w:rFonts w:cs="Arial"/>
              </w:rPr>
              <w:t>Multiple Point of Connection</w:t>
            </w:r>
          </w:p>
        </w:tc>
        <w:tc>
          <w:tcPr>
            <w:tcW w:w="6634" w:type="dxa"/>
          </w:tcPr>
          <w:p w14:paraId="3856B18F" w14:textId="77777777" w:rsidR="009373CB" w:rsidRPr="007E0B31" w:rsidRDefault="009373CB" w:rsidP="009373CB">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9373CB" w:rsidRPr="007E0B31" w14:paraId="121449C6" w14:textId="77777777" w:rsidTr="00AB2570">
        <w:trPr>
          <w:cantSplit/>
        </w:trPr>
        <w:tc>
          <w:tcPr>
            <w:tcW w:w="2884" w:type="dxa"/>
          </w:tcPr>
          <w:p w14:paraId="3F92EF01" w14:textId="472B5B92" w:rsidR="009373CB" w:rsidRPr="007E0B31" w:rsidRDefault="009373CB" w:rsidP="009373CB">
            <w:pPr>
              <w:pStyle w:val="Arial11Bold"/>
              <w:rPr>
                <w:rFonts w:cs="Arial"/>
              </w:rPr>
            </w:pPr>
            <w:r>
              <w:rPr>
                <w:rFonts w:cs="Arial"/>
              </w:rPr>
              <w:t>MSID</w:t>
            </w:r>
          </w:p>
        </w:tc>
        <w:tc>
          <w:tcPr>
            <w:tcW w:w="6634" w:type="dxa"/>
          </w:tcPr>
          <w:p w14:paraId="02E7CF9C" w14:textId="66BD8694" w:rsidR="009373CB" w:rsidRPr="007E0B31" w:rsidRDefault="009373CB" w:rsidP="009373CB">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9373CB" w:rsidRPr="007E0B31" w14:paraId="270F25D3" w14:textId="77777777" w:rsidTr="00AB2570">
        <w:trPr>
          <w:cantSplit/>
        </w:trPr>
        <w:tc>
          <w:tcPr>
            <w:tcW w:w="2884" w:type="dxa"/>
          </w:tcPr>
          <w:p w14:paraId="59513645" w14:textId="77777777" w:rsidR="009373CB" w:rsidRPr="007E0B31" w:rsidRDefault="009373CB" w:rsidP="009373CB">
            <w:pPr>
              <w:pStyle w:val="Arial11Bold"/>
              <w:rPr>
                <w:rFonts w:cs="Arial"/>
              </w:rPr>
            </w:pPr>
            <w:r w:rsidRPr="007E0B31">
              <w:rPr>
                <w:rFonts w:cs="Arial"/>
              </w:rPr>
              <w:t>National Demand</w:t>
            </w:r>
          </w:p>
        </w:tc>
        <w:tc>
          <w:tcPr>
            <w:tcW w:w="6634" w:type="dxa"/>
          </w:tcPr>
          <w:p w14:paraId="1B9BCF82" w14:textId="77777777" w:rsidR="009373CB" w:rsidRPr="007E0B31" w:rsidRDefault="009373CB" w:rsidP="009373CB">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9373CB" w:rsidRPr="007E0B31" w:rsidRDefault="009373CB" w:rsidP="009373CB">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9373CB" w:rsidRPr="007E0B31" w:rsidRDefault="009373CB" w:rsidP="009373CB">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9373CB" w:rsidRPr="007E0B31" w:rsidRDefault="009373CB" w:rsidP="009373CB">
            <w:pPr>
              <w:pStyle w:val="TableArial11"/>
              <w:ind w:left="567" w:hanging="567"/>
              <w:rPr>
                <w:rFonts w:cs="Arial"/>
              </w:rPr>
            </w:pPr>
            <w:proofErr w:type="gramStart"/>
            <w:r w:rsidRPr="007E0B31">
              <w:rPr>
                <w:rFonts w:cs="Arial"/>
              </w:rPr>
              <w:t>minus:-</w:t>
            </w:r>
            <w:proofErr w:type="gramEnd"/>
          </w:p>
          <w:p w14:paraId="20CE4D0F" w14:textId="099874B8" w:rsidR="009373CB" w:rsidRPr="007E0B31" w:rsidRDefault="009373CB" w:rsidP="009373CB">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9373CB" w:rsidRPr="007E0B31" w:rsidRDefault="009373CB" w:rsidP="009373CB">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9373CB" w:rsidRPr="007E0B31" w:rsidRDefault="009373CB" w:rsidP="009373CB">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9373CB" w:rsidRPr="007E0B31" w14:paraId="004C280C" w14:textId="77777777" w:rsidTr="00AB2570">
        <w:trPr>
          <w:cantSplit/>
        </w:trPr>
        <w:tc>
          <w:tcPr>
            <w:tcW w:w="2884" w:type="dxa"/>
          </w:tcPr>
          <w:p w14:paraId="0B2AD2B7" w14:textId="77777777" w:rsidR="009373CB" w:rsidRPr="007E0B31" w:rsidRDefault="009373CB" w:rsidP="009373CB">
            <w:pPr>
              <w:pStyle w:val="Arial11Bold"/>
              <w:rPr>
                <w:rFonts w:cs="Arial"/>
              </w:rPr>
            </w:pPr>
            <w:r w:rsidRPr="007E0B31">
              <w:rPr>
                <w:rFonts w:cs="Arial"/>
              </w:rPr>
              <w:t>National Electricity Transmission System</w:t>
            </w:r>
          </w:p>
        </w:tc>
        <w:tc>
          <w:tcPr>
            <w:tcW w:w="6634" w:type="dxa"/>
          </w:tcPr>
          <w:p w14:paraId="04E27FC4" w14:textId="77777777" w:rsidR="009373CB" w:rsidRPr="007E0B31" w:rsidRDefault="009373CB" w:rsidP="009373CB">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9373CB" w:rsidRPr="007E0B31" w14:paraId="76C1171A" w14:textId="77777777" w:rsidTr="00AB2570">
        <w:trPr>
          <w:cantSplit/>
        </w:trPr>
        <w:tc>
          <w:tcPr>
            <w:tcW w:w="2884" w:type="dxa"/>
          </w:tcPr>
          <w:p w14:paraId="04A8FD6D" w14:textId="77777777" w:rsidR="009373CB" w:rsidRPr="007E0B31" w:rsidRDefault="009373CB" w:rsidP="009373CB">
            <w:pPr>
              <w:pStyle w:val="Arial11Bold"/>
              <w:rPr>
                <w:rFonts w:cs="Arial"/>
              </w:rPr>
            </w:pPr>
            <w:r w:rsidRPr="007E0B31">
              <w:rPr>
                <w:rFonts w:cs="Arial"/>
              </w:rPr>
              <w:t>National Electricity Transmission System Demand</w:t>
            </w:r>
          </w:p>
        </w:tc>
        <w:tc>
          <w:tcPr>
            <w:tcW w:w="6634" w:type="dxa"/>
          </w:tcPr>
          <w:p w14:paraId="620EE064" w14:textId="77777777" w:rsidR="009373CB" w:rsidRPr="007E0B31" w:rsidRDefault="009373CB" w:rsidP="009373CB">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9373CB" w:rsidRPr="007E0B31" w:rsidRDefault="009373CB" w:rsidP="009373CB">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9373CB" w:rsidRPr="007E0B31" w:rsidRDefault="009373CB" w:rsidP="009373CB">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9373CB" w:rsidRPr="007E0B31" w:rsidRDefault="009373CB" w:rsidP="009373CB">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9373CB" w:rsidRPr="007E0B31" w:rsidRDefault="009373CB" w:rsidP="009373CB">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9373CB" w:rsidRPr="007E0B31" w:rsidRDefault="009373CB" w:rsidP="009373CB">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9373CB" w:rsidRPr="007E0B31" w14:paraId="74597BE5" w14:textId="77777777" w:rsidTr="00AB2570">
        <w:trPr>
          <w:cantSplit/>
        </w:trPr>
        <w:tc>
          <w:tcPr>
            <w:tcW w:w="2884" w:type="dxa"/>
          </w:tcPr>
          <w:p w14:paraId="68A046F0" w14:textId="77777777" w:rsidR="009373CB" w:rsidRPr="007E0B31" w:rsidRDefault="009373CB" w:rsidP="009373CB">
            <w:pPr>
              <w:pStyle w:val="Arial11Bold"/>
              <w:rPr>
                <w:rFonts w:cs="Arial"/>
              </w:rPr>
            </w:pPr>
            <w:r w:rsidRPr="007E0B31">
              <w:rPr>
                <w:rFonts w:cs="Arial"/>
              </w:rPr>
              <w:t xml:space="preserve">National Electricity Transmission System Losses </w:t>
            </w:r>
          </w:p>
        </w:tc>
        <w:tc>
          <w:tcPr>
            <w:tcW w:w="6634" w:type="dxa"/>
          </w:tcPr>
          <w:p w14:paraId="67CE6730" w14:textId="77777777" w:rsidR="009373CB" w:rsidRPr="007E0B31" w:rsidRDefault="009373CB" w:rsidP="009373CB">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A52ED5" w:rsidRPr="007E0B31" w14:paraId="50E82D78" w14:textId="77777777" w:rsidTr="00AB2570">
        <w:trPr>
          <w:cantSplit/>
          <w:ins w:id="75" w:author="Rebecca Scott (NESO)" w:date="2025-03-18T17:16:00Z" w16du:dateUtc="2025-03-18T17:16:00Z"/>
        </w:trPr>
        <w:tc>
          <w:tcPr>
            <w:tcW w:w="2884" w:type="dxa"/>
          </w:tcPr>
          <w:p w14:paraId="145E3F98" w14:textId="7FBBB1D6" w:rsidR="00A52ED5" w:rsidRPr="00A52ED5" w:rsidRDefault="00A52ED5" w:rsidP="00A52ED5">
            <w:pPr>
              <w:pStyle w:val="Arial11Bold"/>
              <w:rPr>
                <w:ins w:id="76" w:author="Rebecca Scott (NESO)" w:date="2025-03-18T17:16:00Z" w16du:dateUtc="2025-03-18T17:16:00Z"/>
                <w:rFonts w:cs="Arial"/>
              </w:rPr>
            </w:pPr>
            <w:ins w:id="77" w:author="Rebecca Scott (NESO)" w:date="2025-03-18T17:20:00Z" w16du:dateUtc="2025-03-18T17:20:00Z">
              <w:r w:rsidRPr="00A52ED5">
                <w:t xml:space="preserve">National Electricity Transmission System Notice – DCRP Imminent </w:t>
              </w:r>
            </w:ins>
          </w:p>
        </w:tc>
        <w:tc>
          <w:tcPr>
            <w:tcW w:w="6634" w:type="dxa"/>
          </w:tcPr>
          <w:p w14:paraId="7EBA6CAD" w14:textId="430B842B" w:rsidR="00A52ED5" w:rsidRPr="007E0B31" w:rsidRDefault="00A52ED5" w:rsidP="00A52ED5">
            <w:pPr>
              <w:pStyle w:val="TableArial11"/>
              <w:rPr>
                <w:ins w:id="78" w:author="Rebecca Scott (NESO)" w:date="2025-03-18T17:16:00Z" w16du:dateUtc="2025-03-18T17:16:00Z"/>
                <w:rFonts w:cs="Arial"/>
              </w:rPr>
            </w:pPr>
            <w:ins w:id="79" w:author="Rebecca Scott (NESO)" w:date="2025-03-18T17:20:00Z" w16du:dateUtc="2025-03-18T17:20:00Z">
              <w:r>
                <w:t xml:space="preserve">A warning issued by </w:t>
              </w:r>
              <w:r>
                <w:rPr>
                  <w:b/>
                  <w:bCs/>
                </w:rPr>
                <w:t>The Company</w:t>
              </w:r>
              <w:r w:rsidRPr="00DA2BD6">
                <w:t>, in accordance with OC6.9.4</w:t>
              </w:r>
              <w:r>
                <w:t xml:space="preserve">, which is intended to provide </w:t>
              </w:r>
              <w:r>
                <w:t>direction to</w:t>
              </w:r>
              <w:r>
                <w:t xml:space="preserve"> the </w:t>
              </w:r>
              <w:r w:rsidRPr="008B5644">
                <w:rPr>
                  <w:b/>
                  <w:bCs/>
                </w:rPr>
                <w:t>Network Operators</w:t>
              </w:r>
              <w:r>
                <w:t xml:space="preserve"> who have received </w:t>
              </w:r>
              <w:r>
                <w:rPr>
                  <w:b/>
                  <w:bCs/>
                </w:rPr>
                <w:t xml:space="preserve">DCRP Activation </w:t>
              </w:r>
              <w:r>
                <w:rPr>
                  <w:b/>
                  <w:bCs/>
                </w:rPr>
                <w:t xml:space="preserve">Schedules </w:t>
              </w:r>
              <w:r>
                <w:t>from</w:t>
              </w:r>
              <w:r>
                <w:t xml:space="preserve"> </w:t>
              </w:r>
              <w:r>
                <w:rPr>
                  <w:b/>
                  <w:bCs/>
                </w:rPr>
                <w:t xml:space="preserve">The Company </w:t>
              </w:r>
              <w:r w:rsidRPr="00CC5528">
                <w:t>to implement them</w:t>
              </w:r>
              <w:r w:rsidRPr="00F410CB" w:rsidDel="00B84B9E">
                <w:t xml:space="preserve"> within one hour.</w:t>
              </w:r>
            </w:ins>
          </w:p>
        </w:tc>
      </w:tr>
      <w:tr w:rsidR="00A52ED5" w:rsidRPr="007E0B31" w14:paraId="1E5305E9" w14:textId="77777777" w:rsidTr="00AB2570">
        <w:trPr>
          <w:cantSplit/>
          <w:ins w:id="80" w:author="Rebecca Scott (NESO)" w:date="2025-03-18T17:16:00Z" w16du:dateUtc="2025-03-18T17:16:00Z"/>
        </w:trPr>
        <w:tc>
          <w:tcPr>
            <w:tcW w:w="2884" w:type="dxa"/>
          </w:tcPr>
          <w:p w14:paraId="7C37EE53" w14:textId="4C070E63" w:rsidR="00A52ED5" w:rsidRPr="00A52ED5" w:rsidRDefault="00A52ED5" w:rsidP="00A52ED5">
            <w:pPr>
              <w:pStyle w:val="Arial11Bold"/>
              <w:rPr>
                <w:ins w:id="81" w:author="Rebecca Scott (NESO)" w:date="2025-03-18T17:16:00Z" w16du:dateUtc="2025-03-18T17:16:00Z"/>
                <w:rFonts w:cs="Arial"/>
              </w:rPr>
            </w:pPr>
            <w:ins w:id="82" w:author="Rebecca Scott (NESO)" w:date="2025-03-18T17:20:00Z" w16du:dateUtc="2025-03-18T17:20:00Z">
              <w:r w:rsidRPr="00A52ED5">
                <w:t xml:space="preserve">National Electricity Transmission System Notice – Initiation of DCRP </w:t>
              </w:r>
            </w:ins>
          </w:p>
        </w:tc>
        <w:tc>
          <w:tcPr>
            <w:tcW w:w="6634" w:type="dxa"/>
          </w:tcPr>
          <w:p w14:paraId="08BEE48F" w14:textId="44AB2F22" w:rsidR="00A52ED5" w:rsidRPr="007E0B31" w:rsidRDefault="00A52ED5" w:rsidP="00A52ED5">
            <w:pPr>
              <w:pStyle w:val="TableArial11"/>
              <w:rPr>
                <w:ins w:id="83" w:author="Rebecca Scott (NESO)" w:date="2025-03-18T17:16:00Z" w16du:dateUtc="2025-03-18T17:16:00Z"/>
                <w:rFonts w:cs="Arial"/>
              </w:rPr>
            </w:pPr>
            <w:ins w:id="84" w:author="Rebecca Scott (NESO)" w:date="2025-03-18T17:20:00Z" w16du:dateUtc="2025-03-18T17:20:00Z">
              <w:r>
                <w:t xml:space="preserve">A </w:t>
              </w:r>
              <w:r>
                <w:t>notice issued</w:t>
              </w:r>
              <w:r>
                <w:t xml:space="preserve"> by </w:t>
              </w:r>
              <w:r>
                <w:rPr>
                  <w:b/>
                  <w:bCs/>
                </w:rPr>
                <w:t>The Company</w:t>
              </w:r>
              <w:r w:rsidRPr="00DA2BD6">
                <w:t>, in accordance with OC6.9.</w:t>
              </w:r>
              <w:r>
                <w:t xml:space="preserve">2, which is intended to direct </w:t>
              </w:r>
              <w:r w:rsidRPr="00A52ED5">
                <w:rPr>
                  <w:b/>
                  <w:bCs/>
                </w:rPr>
                <w:t>Network Operators</w:t>
              </w:r>
              <w:r>
                <w:t xml:space="preserve"> to initiation the </w:t>
              </w:r>
              <w:r w:rsidRPr="00A52ED5">
                <w:rPr>
                  <w:b/>
                  <w:bCs/>
                </w:rPr>
                <w:t>DCRP</w:t>
              </w:r>
              <w:r>
                <w:t xml:space="preserve"> and reconfigure their networks as required to be able to enact </w:t>
              </w:r>
              <w:r w:rsidRPr="00A52ED5">
                <w:rPr>
                  <w:b/>
                  <w:bCs/>
                </w:rPr>
                <w:t>DCRP</w:t>
              </w:r>
              <w:r>
                <w:t>.</w:t>
              </w:r>
            </w:ins>
          </w:p>
        </w:tc>
      </w:tr>
      <w:tr w:rsidR="00A52ED5" w:rsidRPr="007E0B31" w14:paraId="44F433F2" w14:textId="77777777" w:rsidTr="00AB2570">
        <w:trPr>
          <w:cantSplit/>
          <w:ins w:id="85" w:author="Rebecca Scott (NESO)" w:date="2025-03-18T17:16:00Z" w16du:dateUtc="2025-03-18T17:16:00Z"/>
        </w:trPr>
        <w:tc>
          <w:tcPr>
            <w:tcW w:w="2884" w:type="dxa"/>
          </w:tcPr>
          <w:p w14:paraId="3073F6BD" w14:textId="38051C18" w:rsidR="00A52ED5" w:rsidRPr="00A52ED5" w:rsidRDefault="00A52ED5" w:rsidP="00A52ED5">
            <w:pPr>
              <w:pStyle w:val="Arial11Bold"/>
              <w:rPr>
                <w:ins w:id="86" w:author="Rebecca Scott (NESO)" w:date="2025-03-18T17:16:00Z" w16du:dateUtc="2025-03-18T17:16:00Z"/>
                <w:rFonts w:cs="Arial"/>
              </w:rPr>
            </w:pPr>
            <w:ins w:id="87" w:author="Rebecca Scott (NESO)" w:date="2025-03-18T17:20:00Z" w16du:dateUtc="2025-03-18T17:20:00Z">
              <w:r w:rsidRPr="00A52ED5">
                <w:lastRenderedPageBreak/>
                <w:t>National Electricity Transmission System Notice – DCRP Stand Down</w:t>
              </w:r>
            </w:ins>
          </w:p>
        </w:tc>
        <w:tc>
          <w:tcPr>
            <w:tcW w:w="6634" w:type="dxa"/>
          </w:tcPr>
          <w:p w14:paraId="6BCD7AFD" w14:textId="1CAE63BA" w:rsidR="00A52ED5" w:rsidRPr="007E0B31" w:rsidRDefault="00A52ED5" w:rsidP="00A52ED5">
            <w:pPr>
              <w:pStyle w:val="TableArial11"/>
              <w:rPr>
                <w:ins w:id="88" w:author="Rebecca Scott (NESO)" w:date="2025-03-18T17:16:00Z" w16du:dateUtc="2025-03-18T17:16:00Z"/>
                <w:rFonts w:cs="Arial"/>
              </w:rPr>
            </w:pPr>
            <w:ins w:id="89" w:author="Rebecca Scott (NESO)" w:date="2025-03-18T17:20:00Z" w16du:dateUtc="2025-03-18T17:20:00Z">
              <w:r>
                <w:t xml:space="preserve">A notice issued by </w:t>
              </w:r>
              <w:r>
                <w:rPr>
                  <w:b/>
                  <w:bCs/>
                </w:rPr>
                <w:t>The Company</w:t>
              </w:r>
              <w:r w:rsidRPr="00DA2BD6">
                <w:t>, in accordance with OC6.9.</w:t>
              </w:r>
              <w:r>
                <w:t xml:space="preserve">6, which is intended to direct </w:t>
              </w:r>
              <w:r w:rsidRPr="00A52ED5">
                <w:rPr>
                  <w:b/>
                  <w:bCs/>
                </w:rPr>
                <w:t xml:space="preserve">Network </w:t>
              </w:r>
            </w:ins>
            <w:ins w:id="90" w:author="Rebecca Scott (NESO)" w:date="2025-03-18T17:21:00Z" w16du:dateUtc="2025-03-18T17:21:00Z">
              <w:r w:rsidRPr="00A52ED5">
                <w:rPr>
                  <w:b/>
                  <w:bCs/>
                </w:rPr>
                <w:t>Operators</w:t>
              </w:r>
            </w:ins>
            <w:ins w:id="91" w:author="Rebecca Scott (NESO)" w:date="2025-03-18T17:20:00Z" w16du:dateUtc="2025-03-18T17:20:00Z">
              <w:r>
                <w:t xml:space="preserve"> to stand down </w:t>
              </w:r>
              <w:r>
                <w:rPr>
                  <w:b/>
                  <w:bCs/>
                </w:rPr>
                <w:t>DCRP</w:t>
              </w:r>
              <w:r>
                <w:t xml:space="preserve"> arrangements as soon as reasonably practicable and return to conditions before </w:t>
              </w:r>
              <w:r w:rsidRPr="00CC5528">
                <w:rPr>
                  <w:b/>
                  <w:bCs/>
                </w:rPr>
                <w:t>DCRP</w:t>
              </w:r>
              <w:r>
                <w:t xml:space="preserve"> activation</w:t>
              </w:r>
            </w:ins>
            <w:ins w:id="92" w:author="Rebecca Scott (NESO)" w:date="2025-03-18T17:21:00Z" w16du:dateUtc="2025-03-18T17:21:00Z">
              <w:r>
                <w:t>.</w:t>
              </w:r>
            </w:ins>
          </w:p>
        </w:tc>
      </w:tr>
      <w:tr w:rsidR="00A52ED5" w:rsidRPr="007E0B31" w14:paraId="48376211" w14:textId="77777777" w:rsidTr="00AB2570">
        <w:trPr>
          <w:cantSplit/>
        </w:trPr>
        <w:tc>
          <w:tcPr>
            <w:tcW w:w="2884" w:type="dxa"/>
          </w:tcPr>
          <w:p w14:paraId="27F2E9C4" w14:textId="77777777" w:rsidR="00A52ED5" w:rsidRPr="007E0B31" w:rsidDel="00E0556C" w:rsidRDefault="00A52ED5" w:rsidP="00A52ED5">
            <w:pPr>
              <w:pStyle w:val="Arial11Bold"/>
              <w:rPr>
                <w:rFonts w:cs="Arial"/>
              </w:rPr>
            </w:pPr>
            <w:r w:rsidRPr="007E0B31">
              <w:rPr>
                <w:rFonts w:cs="Arial"/>
              </w:rPr>
              <w:t>National Electricity Transmission System Operator Area</w:t>
            </w:r>
          </w:p>
        </w:tc>
        <w:tc>
          <w:tcPr>
            <w:tcW w:w="6634" w:type="dxa"/>
          </w:tcPr>
          <w:p w14:paraId="2CFEDB7F" w14:textId="7B04A088" w:rsidR="00A52ED5" w:rsidRPr="007E0B31" w:rsidRDefault="00A52ED5" w:rsidP="00A52ED5">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A52ED5" w:rsidRPr="007E0B31" w14:paraId="55416822" w14:textId="77777777" w:rsidTr="00AB2570">
        <w:trPr>
          <w:cantSplit/>
        </w:trPr>
        <w:tc>
          <w:tcPr>
            <w:tcW w:w="2884" w:type="dxa"/>
          </w:tcPr>
          <w:p w14:paraId="0FB9F23B" w14:textId="77777777" w:rsidR="00A52ED5" w:rsidRPr="007E0B31" w:rsidRDefault="00A52ED5" w:rsidP="00A52ED5">
            <w:pPr>
              <w:pStyle w:val="Arial11Bold"/>
              <w:rPr>
                <w:rFonts w:cs="Arial"/>
              </w:rPr>
            </w:pPr>
            <w:r w:rsidRPr="007E0B31">
              <w:rPr>
                <w:rFonts w:cs="Arial"/>
              </w:rPr>
              <w:t>National Electricity Transmission System Study Network Data File</w:t>
            </w:r>
          </w:p>
        </w:tc>
        <w:tc>
          <w:tcPr>
            <w:tcW w:w="6634" w:type="dxa"/>
          </w:tcPr>
          <w:p w14:paraId="6B8E82EB" w14:textId="1125D6F8" w:rsidR="00A52ED5" w:rsidRPr="007E0B31" w:rsidRDefault="00A52ED5" w:rsidP="00A52ED5">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A52ED5" w:rsidRPr="007E0B31" w14:paraId="59CB3966" w14:textId="77777777" w:rsidTr="00AB2570">
        <w:trPr>
          <w:cantSplit/>
        </w:trPr>
        <w:tc>
          <w:tcPr>
            <w:tcW w:w="2884" w:type="dxa"/>
          </w:tcPr>
          <w:p w14:paraId="4944B672" w14:textId="77777777" w:rsidR="00A52ED5" w:rsidRPr="007E0B31" w:rsidRDefault="00A52ED5" w:rsidP="00A52ED5">
            <w:pPr>
              <w:pStyle w:val="Arial11Bold"/>
              <w:rPr>
                <w:rFonts w:cs="Arial"/>
              </w:rPr>
            </w:pPr>
            <w:r w:rsidRPr="007E0B31">
              <w:rPr>
                <w:rFonts w:cs="Arial"/>
              </w:rPr>
              <w:t>National Electricity Transmission System Warning</w:t>
            </w:r>
          </w:p>
        </w:tc>
        <w:tc>
          <w:tcPr>
            <w:tcW w:w="6634" w:type="dxa"/>
          </w:tcPr>
          <w:p w14:paraId="6C1801F0" w14:textId="3FBAE0F4" w:rsidR="00A52ED5" w:rsidRPr="007E0B31" w:rsidRDefault="00A52ED5" w:rsidP="00A52ED5">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A52ED5" w:rsidRPr="007E0B31" w:rsidRDefault="00A52ED5" w:rsidP="00A52ED5">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A52ED5" w:rsidRPr="007E0B31" w:rsidRDefault="00A52ED5" w:rsidP="00A52ED5">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A52ED5" w:rsidRPr="007E0B31" w:rsidRDefault="00A52ED5" w:rsidP="00A52ED5">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A52ED5" w:rsidRPr="007E0B31" w:rsidRDefault="00A52ED5" w:rsidP="00A52ED5">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A52ED5" w:rsidRPr="007E0B31" w14:paraId="01E8D3C9" w14:textId="77777777" w:rsidTr="00AB2570">
        <w:trPr>
          <w:cantSplit/>
        </w:trPr>
        <w:tc>
          <w:tcPr>
            <w:tcW w:w="2884" w:type="dxa"/>
          </w:tcPr>
          <w:p w14:paraId="6465F3EA" w14:textId="77777777" w:rsidR="00A52ED5" w:rsidRPr="007E0B31" w:rsidRDefault="00A52ED5" w:rsidP="00A52ED5">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A52ED5" w:rsidRPr="007E0B31" w:rsidRDefault="00A52ED5" w:rsidP="00A52ED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A52ED5" w:rsidRPr="007E0B31" w14:paraId="5619AA14" w14:textId="77777777" w:rsidTr="00AB2570">
        <w:trPr>
          <w:cantSplit/>
        </w:trPr>
        <w:tc>
          <w:tcPr>
            <w:tcW w:w="2884" w:type="dxa"/>
          </w:tcPr>
          <w:p w14:paraId="32EB5FAD" w14:textId="77777777" w:rsidR="00A52ED5" w:rsidRPr="007E0B31" w:rsidRDefault="00A52ED5" w:rsidP="00A52ED5">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A52ED5" w:rsidRPr="007E0B31" w:rsidRDefault="00A52ED5" w:rsidP="00A52ED5">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A52ED5" w:rsidRPr="00333F56" w14:paraId="63F60E1D" w14:textId="77777777" w:rsidTr="00AB257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A52ED5" w:rsidRPr="00333F56" w:rsidRDefault="00A52ED5" w:rsidP="00A52ED5">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A52ED5" w:rsidRPr="00333F56" w:rsidRDefault="00A52ED5" w:rsidP="00A52ED5">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A52ED5" w:rsidRPr="007E0B31" w14:paraId="799F5D77" w14:textId="77777777" w:rsidTr="00AB2570">
        <w:trPr>
          <w:cantSplit/>
        </w:trPr>
        <w:tc>
          <w:tcPr>
            <w:tcW w:w="2884" w:type="dxa"/>
          </w:tcPr>
          <w:p w14:paraId="77FD5C8F" w14:textId="77777777" w:rsidR="00A52ED5" w:rsidRPr="007E0B31" w:rsidRDefault="00A52ED5" w:rsidP="00A52ED5">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A52ED5" w:rsidRPr="007E0B31" w:rsidRDefault="00A52ED5" w:rsidP="00A52ED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A52ED5" w:rsidRPr="005C32A6" w14:paraId="11604B47" w14:textId="77777777" w:rsidTr="00AB257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A52ED5" w:rsidRPr="005C32A6" w:rsidRDefault="00A52ED5" w:rsidP="00A52ED5">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A52ED5" w:rsidRPr="005C32A6" w:rsidRDefault="00A52ED5" w:rsidP="00A52ED5">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A52ED5" w:rsidRPr="007E0B31" w14:paraId="363916FF" w14:textId="77777777" w:rsidTr="00AB2570">
        <w:trPr>
          <w:cantSplit/>
        </w:trPr>
        <w:tc>
          <w:tcPr>
            <w:tcW w:w="2884" w:type="dxa"/>
          </w:tcPr>
          <w:p w14:paraId="79FD6F69" w14:textId="291AFEB3" w:rsidR="00A52ED5" w:rsidRPr="00F82697" w:rsidRDefault="00A52ED5" w:rsidP="00A52ED5">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lastRenderedPageBreak/>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A52ED5" w:rsidRPr="007E0B31" w:rsidRDefault="00A52ED5" w:rsidP="00A52ED5">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A52ED5" w:rsidRPr="007E0B31" w:rsidRDefault="00A52ED5" w:rsidP="00A52ED5">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A52ED5" w:rsidRPr="007E0B31" w14:paraId="54897286" w14:textId="77777777" w:rsidTr="00AB2570">
        <w:trPr>
          <w:cantSplit/>
        </w:trPr>
        <w:tc>
          <w:tcPr>
            <w:tcW w:w="2884" w:type="dxa"/>
          </w:tcPr>
          <w:p w14:paraId="319EB794" w14:textId="77777777" w:rsidR="00A52ED5" w:rsidRPr="007E0B31" w:rsidRDefault="00A52ED5" w:rsidP="00A52ED5">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A52ED5" w:rsidRPr="007E0B31" w:rsidRDefault="00A52ED5" w:rsidP="00A52ED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A52ED5" w:rsidRPr="007E0B31" w14:paraId="41B7C8BE" w14:textId="77777777" w:rsidTr="00AB2570">
        <w:trPr>
          <w:cantSplit/>
        </w:trPr>
        <w:tc>
          <w:tcPr>
            <w:tcW w:w="2884" w:type="dxa"/>
          </w:tcPr>
          <w:p w14:paraId="6202E479" w14:textId="7629FE16" w:rsidR="00A52ED5" w:rsidRPr="007E0B31" w:rsidRDefault="00A52ED5" w:rsidP="00A52ED5">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A52ED5" w:rsidRPr="007E0B31" w:rsidRDefault="00A52ED5" w:rsidP="00A52ED5">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A52ED5" w14:paraId="1E7B1355" w14:textId="77777777" w:rsidTr="00AB2570">
        <w:trPr>
          <w:cantSplit/>
          <w:trHeight w:val="300"/>
        </w:trPr>
        <w:tc>
          <w:tcPr>
            <w:tcW w:w="2884" w:type="dxa"/>
          </w:tcPr>
          <w:p w14:paraId="47723749" w14:textId="1AEEBE51" w:rsidR="00A52ED5" w:rsidRDefault="00A52ED5" w:rsidP="00A52ED5">
            <w:pPr>
              <w:pStyle w:val="Arial11Bold"/>
              <w:rPr>
                <w:rFonts w:cs="Arial"/>
              </w:rPr>
            </w:pPr>
            <w:r w:rsidRPr="38E6A229">
              <w:rPr>
                <w:rFonts w:cs="Arial"/>
              </w:rPr>
              <w:t>National Energy System Operator or NESO</w:t>
            </w:r>
          </w:p>
        </w:tc>
        <w:tc>
          <w:tcPr>
            <w:tcW w:w="6634" w:type="dxa"/>
          </w:tcPr>
          <w:p w14:paraId="69C47B60" w14:textId="6E6B8941" w:rsidR="00A52ED5" w:rsidRDefault="00A52ED5" w:rsidP="00A52ED5">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A52ED5" w:rsidRPr="007E0B31" w14:paraId="063EB174" w14:textId="77777777" w:rsidTr="00AB2570">
        <w:trPr>
          <w:cantSplit/>
        </w:trPr>
        <w:tc>
          <w:tcPr>
            <w:tcW w:w="2884" w:type="dxa"/>
          </w:tcPr>
          <w:p w14:paraId="37FB682E" w14:textId="77777777" w:rsidR="00A52ED5" w:rsidRPr="007E0B31" w:rsidRDefault="00A52ED5" w:rsidP="00A52ED5">
            <w:pPr>
              <w:pStyle w:val="Arial11Bold"/>
              <w:rPr>
                <w:rFonts w:cs="Arial"/>
              </w:rPr>
            </w:pPr>
            <w:r w:rsidRPr="007E0B31">
              <w:rPr>
                <w:rFonts w:cs="Arial"/>
              </w:rPr>
              <w:t>Network Data</w:t>
            </w:r>
          </w:p>
        </w:tc>
        <w:tc>
          <w:tcPr>
            <w:tcW w:w="6634" w:type="dxa"/>
          </w:tcPr>
          <w:p w14:paraId="42D87CF6" w14:textId="57380595" w:rsidR="00A52ED5" w:rsidRPr="007E0B31" w:rsidRDefault="00A52ED5" w:rsidP="00A52ED5">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A52ED5" w:rsidRPr="007E0B31" w14:paraId="5CCE23CF" w14:textId="77777777" w:rsidTr="00AB2570">
        <w:trPr>
          <w:cantSplit/>
        </w:trPr>
        <w:tc>
          <w:tcPr>
            <w:tcW w:w="2884" w:type="dxa"/>
          </w:tcPr>
          <w:p w14:paraId="32A9362E" w14:textId="66E2C1A5" w:rsidR="00A52ED5" w:rsidRPr="00012DF8" w:rsidRDefault="00A52ED5" w:rsidP="00A52ED5">
            <w:pPr>
              <w:pStyle w:val="Arial11Bold"/>
              <w:rPr>
                <w:rFonts w:cs="Arial"/>
              </w:rPr>
            </w:pPr>
            <w:r w:rsidRPr="002510FF">
              <w:rPr>
                <w:rFonts w:cs="Arial"/>
              </w:rPr>
              <w:t>Network Frequency Perturbation Plot</w:t>
            </w:r>
          </w:p>
        </w:tc>
        <w:tc>
          <w:tcPr>
            <w:tcW w:w="6634" w:type="dxa"/>
          </w:tcPr>
          <w:p w14:paraId="242BB7C1" w14:textId="77777777" w:rsidR="00A52ED5" w:rsidRPr="002510FF" w:rsidRDefault="00A52ED5" w:rsidP="00A52ED5">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A52ED5" w:rsidRPr="002510FF" w:rsidRDefault="00A52ED5" w:rsidP="00A52ED5">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A52ED5" w:rsidRPr="002510FF" w:rsidRDefault="00A52ED5" w:rsidP="00A52ED5">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A52ED5" w:rsidRPr="00012DF8" w:rsidRDefault="00A52ED5" w:rsidP="00A52ED5">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A52ED5" w:rsidRPr="007E0B31" w14:paraId="110E5A97" w14:textId="77777777" w:rsidTr="00AB2570">
        <w:trPr>
          <w:cantSplit/>
        </w:trPr>
        <w:tc>
          <w:tcPr>
            <w:tcW w:w="2884" w:type="dxa"/>
          </w:tcPr>
          <w:p w14:paraId="470DA843" w14:textId="771D09CC" w:rsidR="00A52ED5" w:rsidRPr="00AE104B" w:rsidRDefault="00A52ED5" w:rsidP="00A52ED5">
            <w:pPr>
              <w:pStyle w:val="Arial11Bold"/>
              <w:rPr>
                <w:rFonts w:cs="Arial"/>
              </w:rPr>
            </w:pPr>
            <w:r w:rsidRPr="00AE104B">
              <w:rPr>
                <w:rFonts w:cs="Arial"/>
              </w:rPr>
              <w:t>Network Gas Supply Emergency</w:t>
            </w:r>
          </w:p>
        </w:tc>
        <w:tc>
          <w:tcPr>
            <w:tcW w:w="6634" w:type="dxa"/>
          </w:tcPr>
          <w:p w14:paraId="71FCF9F7" w14:textId="300DD61D" w:rsidR="00A52ED5" w:rsidRPr="00AE104B" w:rsidRDefault="00A52ED5" w:rsidP="00A52ED5">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A52ED5" w:rsidRPr="007E0B31" w14:paraId="50F13394" w14:textId="77777777" w:rsidTr="00AB2570">
        <w:trPr>
          <w:cantSplit/>
        </w:trPr>
        <w:tc>
          <w:tcPr>
            <w:tcW w:w="2884" w:type="dxa"/>
          </w:tcPr>
          <w:p w14:paraId="2E2A5894" w14:textId="77777777" w:rsidR="00A52ED5" w:rsidRPr="007E0B31" w:rsidRDefault="00A52ED5" w:rsidP="00A52ED5">
            <w:pPr>
              <w:pStyle w:val="Arial11Bold"/>
              <w:rPr>
                <w:rFonts w:cs="Arial"/>
              </w:rPr>
            </w:pPr>
            <w:r w:rsidRPr="007E0B31">
              <w:rPr>
                <w:rFonts w:cs="Arial"/>
              </w:rPr>
              <w:t>Network Operator</w:t>
            </w:r>
          </w:p>
        </w:tc>
        <w:tc>
          <w:tcPr>
            <w:tcW w:w="6634" w:type="dxa"/>
          </w:tcPr>
          <w:p w14:paraId="2994EA67" w14:textId="77777777" w:rsidR="00A52ED5" w:rsidRPr="007E0B31" w:rsidRDefault="00A52ED5" w:rsidP="00A52ED5">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A52ED5" w:rsidRPr="007E0B31" w14:paraId="7261B1B3" w14:textId="77777777" w:rsidTr="00AB2570">
        <w:trPr>
          <w:cantSplit/>
        </w:trPr>
        <w:tc>
          <w:tcPr>
            <w:tcW w:w="2884" w:type="dxa"/>
          </w:tcPr>
          <w:p w14:paraId="6140C6D1" w14:textId="78E67F2C" w:rsidR="00A52ED5" w:rsidRPr="00803955" w:rsidRDefault="00A52ED5" w:rsidP="00A52ED5">
            <w:pPr>
              <w:pStyle w:val="Arial11Bold"/>
              <w:rPr>
                <w:rFonts w:cs="Arial"/>
              </w:rPr>
            </w:pPr>
            <w:r w:rsidRPr="00803955">
              <w:rPr>
                <w:rFonts w:cs="Arial"/>
              </w:rPr>
              <w:t>NGET</w:t>
            </w:r>
          </w:p>
        </w:tc>
        <w:tc>
          <w:tcPr>
            <w:tcW w:w="6634" w:type="dxa"/>
          </w:tcPr>
          <w:p w14:paraId="0D182575" w14:textId="7BBDF97A" w:rsidR="00A52ED5" w:rsidRPr="007E0B31" w:rsidRDefault="00A52ED5" w:rsidP="00A52ED5">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A52ED5" w:rsidRPr="007E0B31" w14:paraId="604B5261" w14:textId="77777777" w:rsidTr="00AB2570">
        <w:trPr>
          <w:cantSplit/>
        </w:trPr>
        <w:tc>
          <w:tcPr>
            <w:tcW w:w="2884" w:type="dxa"/>
          </w:tcPr>
          <w:p w14:paraId="2623F54E" w14:textId="01991352" w:rsidR="00A52ED5" w:rsidRPr="00D0602D" w:rsidRDefault="00A52ED5" w:rsidP="00A52ED5">
            <w:pPr>
              <w:pStyle w:val="Arial11Bold"/>
              <w:rPr>
                <w:rFonts w:cs="Arial"/>
              </w:rPr>
            </w:pPr>
            <w:r w:rsidRPr="002510FF">
              <w:rPr>
                <w:rFonts w:cs="Arial"/>
              </w:rPr>
              <w:t>Nichols Chart</w:t>
            </w:r>
          </w:p>
        </w:tc>
        <w:tc>
          <w:tcPr>
            <w:tcW w:w="6634" w:type="dxa"/>
          </w:tcPr>
          <w:p w14:paraId="4C86893A" w14:textId="422AF3BB" w:rsidR="00A52ED5" w:rsidRPr="00D0602D" w:rsidRDefault="00A52ED5" w:rsidP="00A52ED5">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A52ED5" w:rsidRPr="007E0B31" w14:paraId="7E70E3CF" w14:textId="77777777" w:rsidTr="00AB2570">
        <w:trPr>
          <w:cantSplit/>
        </w:trPr>
        <w:tc>
          <w:tcPr>
            <w:tcW w:w="2884" w:type="dxa"/>
          </w:tcPr>
          <w:p w14:paraId="5C3F33DF" w14:textId="77777777" w:rsidR="00A52ED5" w:rsidRPr="007E0B31" w:rsidRDefault="00A52ED5" w:rsidP="00A52ED5">
            <w:pPr>
              <w:pStyle w:val="Arial11Bold"/>
              <w:rPr>
                <w:rFonts w:cs="Arial"/>
              </w:rPr>
            </w:pPr>
            <w:r w:rsidRPr="007E0B31">
              <w:rPr>
                <w:rFonts w:cs="Arial"/>
              </w:rPr>
              <w:t>No-Load Field Voltage</w:t>
            </w:r>
          </w:p>
        </w:tc>
        <w:tc>
          <w:tcPr>
            <w:tcW w:w="6634" w:type="dxa"/>
          </w:tcPr>
          <w:p w14:paraId="7FB5D9C9" w14:textId="77777777" w:rsidR="00A52ED5" w:rsidRPr="007E0B31" w:rsidRDefault="00A52ED5" w:rsidP="00A52ED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A52ED5" w:rsidRPr="007E0B31" w14:paraId="31E3CC2E" w14:textId="77777777" w:rsidTr="00AB2570">
        <w:trPr>
          <w:cantSplit/>
        </w:trPr>
        <w:tc>
          <w:tcPr>
            <w:tcW w:w="2884" w:type="dxa"/>
          </w:tcPr>
          <w:p w14:paraId="4BE07CB3" w14:textId="77777777" w:rsidR="00A52ED5" w:rsidRPr="007E0B31" w:rsidRDefault="00A52ED5" w:rsidP="00A52ED5">
            <w:pPr>
              <w:pStyle w:val="Arial11Bold"/>
              <w:rPr>
                <w:rFonts w:cs="Arial"/>
              </w:rPr>
            </w:pPr>
            <w:r w:rsidRPr="007E0B31">
              <w:rPr>
                <w:rFonts w:cs="Arial"/>
              </w:rPr>
              <w:lastRenderedPageBreak/>
              <w:t>No System Connection</w:t>
            </w:r>
          </w:p>
        </w:tc>
        <w:tc>
          <w:tcPr>
            <w:tcW w:w="6634" w:type="dxa"/>
          </w:tcPr>
          <w:p w14:paraId="7E1CCCA5" w14:textId="77777777" w:rsidR="00A52ED5" w:rsidRPr="007E0B31" w:rsidRDefault="00A52ED5" w:rsidP="00A52ED5">
            <w:pPr>
              <w:pStyle w:val="TableArial11"/>
              <w:rPr>
                <w:rFonts w:cs="Arial"/>
              </w:rPr>
            </w:pPr>
            <w:r w:rsidRPr="007E0B31">
              <w:rPr>
                <w:rFonts w:cs="Arial"/>
              </w:rPr>
              <w:t>As defined in OC8A.1.6.2 and OC8B.1.7.2</w:t>
            </w:r>
            <w:r>
              <w:rPr>
                <w:rFonts w:cs="Arial"/>
              </w:rPr>
              <w:t>.</w:t>
            </w:r>
          </w:p>
        </w:tc>
      </w:tr>
      <w:tr w:rsidR="00A52ED5" w:rsidRPr="007E0B31" w14:paraId="19692180" w14:textId="77777777" w:rsidTr="00AB2570">
        <w:trPr>
          <w:cantSplit/>
        </w:trPr>
        <w:tc>
          <w:tcPr>
            <w:tcW w:w="2884" w:type="dxa"/>
          </w:tcPr>
          <w:p w14:paraId="7BE22D98" w14:textId="3A2FC6EB" w:rsidR="00A52ED5" w:rsidRPr="00BC445E" w:rsidRDefault="00A52ED5" w:rsidP="00A52ED5">
            <w:pPr>
              <w:pStyle w:val="Arial11Bold"/>
              <w:rPr>
                <w:rFonts w:cs="Arial"/>
              </w:rPr>
            </w:pPr>
            <w:r w:rsidRPr="002510FF">
              <w:rPr>
                <w:rFonts w:cs="Arial"/>
              </w:rPr>
              <w:t>Non-CUSC Party</w:t>
            </w:r>
          </w:p>
        </w:tc>
        <w:tc>
          <w:tcPr>
            <w:tcW w:w="6634" w:type="dxa"/>
          </w:tcPr>
          <w:p w14:paraId="2EFC201F" w14:textId="55EEFEE9" w:rsidR="00A52ED5" w:rsidRPr="00BC445E" w:rsidRDefault="00A52ED5" w:rsidP="00A52ED5">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A52ED5" w:rsidRPr="007E0B31" w14:paraId="1B3105BA" w14:textId="77777777" w:rsidTr="00AB2570">
        <w:trPr>
          <w:cantSplit/>
        </w:trPr>
        <w:tc>
          <w:tcPr>
            <w:tcW w:w="2884" w:type="dxa"/>
          </w:tcPr>
          <w:p w14:paraId="1DED6A82" w14:textId="76D91D6B" w:rsidR="00A52ED5" w:rsidRPr="00DD7E1A" w:rsidRDefault="00A52ED5" w:rsidP="00A52ED5">
            <w:pPr>
              <w:pStyle w:val="Arial11Bold"/>
              <w:rPr>
                <w:rFonts w:cs="Arial"/>
                <w:szCs w:val="22"/>
              </w:rPr>
            </w:pPr>
            <w:r w:rsidRPr="00DB341C">
              <w:rPr>
                <w:rFonts w:cs="Arial"/>
              </w:rPr>
              <w:t>Non-Synchronous Electricity Storage Module</w:t>
            </w:r>
          </w:p>
        </w:tc>
        <w:tc>
          <w:tcPr>
            <w:tcW w:w="6634" w:type="dxa"/>
          </w:tcPr>
          <w:p w14:paraId="381BBD11" w14:textId="03B1FEAF" w:rsidR="00A52ED5" w:rsidRPr="00DD7E1A" w:rsidRDefault="00A52ED5" w:rsidP="00A52ED5">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A52ED5" w:rsidRPr="007E0B31" w14:paraId="59C66FC2" w14:textId="77777777" w:rsidTr="00AB2570">
        <w:trPr>
          <w:cantSplit/>
        </w:trPr>
        <w:tc>
          <w:tcPr>
            <w:tcW w:w="2884" w:type="dxa"/>
          </w:tcPr>
          <w:p w14:paraId="42528E88" w14:textId="2432B8B1" w:rsidR="00A52ED5" w:rsidRPr="00DD7E1A" w:rsidRDefault="00A52ED5" w:rsidP="00A52ED5">
            <w:pPr>
              <w:pStyle w:val="Arial11Bold"/>
              <w:rPr>
                <w:rFonts w:cs="Arial"/>
              </w:rPr>
            </w:pPr>
            <w:r w:rsidRPr="00DD7E1A">
              <w:rPr>
                <w:rFonts w:cs="Arial"/>
                <w:szCs w:val="22"/>
              </w:rPr>
              <w:t>Notification of User’s Intention to Operate</w:t>
            </w:r>
          </w:p>
        </w:tc>
        <w:tc>
          <w:tcPr>
            <w:tcW w:w="6634" w:type="dxa"/>
          </w:tcPr>
          <w:p w14:paraId="7432BE96" w14:textId="11A89A65" w:rsidR="00A52ED5" w:rsidRPr="00DD7E1A" w:rsidRDefault="00A52ED5" w:rsidP="00A52ED5">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A52ED5" w:rsidRPr="007E0B31" w14:paraId="31537B23" w14:textId="77777777" w:rsidTr="00AB2570">
        <w:trPr>
          <w:cantSplit/>
        </w:trPr>
        <w:tc>
          <w:tcPr>
            <w:tcW w:w="2884" w:type="dxa"/>
          </w:tcPr>
          <w:p w14:paraId="0B1CCC78" w14:textId="675E426A" w:rsidR="00A52ED5" w:rsidRPr="007E0B31" w:rsidRDefault="00A52ED5" w:rsidP="00A52ED5">
            <w:pPr>
              <w:pStyle w:val="Arial11Bold"/>
              <w:rPr>
                <w:rFonts w:cs="Arial"/>
              </w:rPr>
            </w:pPr>
            <w:bookmarkStart w:id="93" w:name="_DV_C45"/>
            <w:r w:rsidRPr="007E0B31">
              <w:rPr>
                <w:rFonts w:cs="Arial"/>
              </w:rPr>
              <w:t>Notification of User’s Intention to Synchronise</w:t>
            </w:r>
            <w:bookmarkEnd w:id="93"/>
          </w:p>
        </w:tc>
        <w:tc>
          <w:tcPr>
            <w:tcW w:w="6634" w:type="dxa"/>
          </w:tcPr>
          <w:p w14:paraId="6ADCBD35" w14:textId="0DA3F6C9" w:rsidR="00A52ED5" w:rsidRPr="007E0B31" w:rsidRDefault="00A52ED5" w:rsidP="00A52ED5">
            <w:pPr>
              <w:pStyle w:val="TableArial11"/>
              <w:rPr>
                <w:rFonts w:cs="Arial"/>
              </w:rPr>
            </w:pPr>
            <w:bookmarkStart w:id="94"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94"/>
          </w:p>
        </w:tc>
      </w:tr>
      <w:tr w:rsidR="00A52ED5" w:rsidRPr="007E0B31" w14:paraId="6F3AAFE1" w14:textId="77777777" w:rsidTr="00AB2570">
        <w:trPr>
          <w:cantSplit/>
        </w:trPr>
        <w:tc>
          <w:tcPr>
            <w:tcW w:w="2884" w:type="dxa"/>
          </w:tcPr>
          <w:p w14:paraId="03F8CDD9" w14:textId="77777777" w:rsidR="00A52ED5" w:rsidRPr="00DD7E1A" w:rsidRDefault="00A52ED5" w:rsidP="00A52ED5">
            <w:pPr>
              <w:pStyle w:val="Arial11Bold"/>
              <w:rPr>
                <w:rFonts w:cs="Arial"/>
                <w:szCs w:val="22"/>
              </w:rPr>
            </w:pPr>
            <w:r w:rsidRPr="00B11B83">
              <w:t xml:space="preserve">Non-Controllable Electricity Storage Equipment </w:t>
            </w:r>
          </w:p>
        </w:tc>
        <w:tc>
          <w:tcPr>
            <w:tcW w:w="6634" w:type="dxa"/>
          </w:tcPr>
          <w:p w14:paraId="7AFDA1F2" w14:textId="77777777" w:rsidR="00A52ED5" w:rsidRPr="00DD7E1A" w:rsidRDefault="00A52ED5" w:rsidP="00A52ED5">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A52ED5" w:rsidRPr="007E0B31" w14:paraId="6BE07DD9" w14:textId="77777777" w:rsidTr="00AB2570">
        <w:trPr>
          <w:cantSplit/>
        </w:trPr>
        <w:tc>
          <w:tcPr>
            <w:tcW w:w="2884" w:type="dxa"/>
          </w:tcPr>
          <w:p w14:paraId="768646E5" w14:textId="36D40080" w:rsidR="00A52ED5" w:rsidRPr="00DD7E1A" w:rsidRDefault="00A52ED5" w:rsidP="00A52ED5">
            <w:pPr>
              <w:pStyle w:val="Arial11Bold"/>
              <w:rPr>
                <w:rFonts w:cs="Arial"/>
              </w:rPr>
            </w:pPr>
            <w:r w:rsidRPr="00DD7E1A">
              <w:rPr>
                <w:rFonts w:cs="Arial"/>
                <w:szCs w:val="22"/>
              </w:rPr>
              <w:t>Non-Dynamic Frequency Response Service</w:t>
            </w:r>
          </w:p>
        </w:tc>
        <w:tc>
          <w:tcPr>
            <w:tcW w:w="6634" w:type="dxa"/>
          </w:tcPr>
          <w:p w14:paraId="185ABBBA" w14:textId="1A0ABCC4" w:rsidR="00A52ED5" w:rsidRPr="00DD7E1A" w:rsidRDefault="00A52ED5" w:rsidP="00A52ED5">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A52ED5" w:rsidRPr="007E0B31" w14:paraId="73951D04" w14:textId="77777777" w:rsidTr="00AB2570">
        <w:trPr>
          <w:cantSplit/>
        </w:trPr>
        <w:tc>
          <w:tcPr>
            <w:tcW w:w="2884" w:type="dxa"/>
          </w:tcPr>
          <w:p w14:paraId="6AA7C24E" w14:textId="77777777" w:rsidR="00A52ED5" w:rsidRPr="007E0B31" w:rsidRDefault="00A52ED5" w:rsidP="00A52ED5">
            <w:pPr>
              <w:pStyle w:val="Arial11Bold"/>
              <w:rPr>
                <w:rFonts w:cs="Arial"/>
              </w:rPr>
            </w:pPr>
            <w:r w:rsidRPr="007E0B31">
              <w:rPr>
                <w:rFonts w:cs="Arial"/>
              </w:rPr>
              <w:t>Non-Embedded Customer</w:t>
            </w:r>
          </w:p>
        </w:tc>
        <w:tc>
          <w:tcPr>
            <w:tcW w:w="6634" w:type="dxa"/>
          </w:tcPr>
          <w:p w14:paraId="40D62D50" w14:textId="77777777" w:rsidR="00A52ED5" w:rsidRPr="007E0B31" w:rsidRDefault="00A52ED5" w:rsidP="00A52ED5">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A52ED5" w:rsidRPr="007E0B31" w14:paraId="74A5AC4F" w14:textId="77777777" w:rsidTr="00AB2570">
        <w:trPr>
          <w:cantSplit/>
        </w:trPr>
        <w:tc>
          <w:tcPr>
            <w:tcW w:w="2884" w:type="dxa"/>
          </w:tcPr>
          <w:p w14:paraId="397A4B64" w14:textId="77777777" w:rsidR="00A52ED5" w:rsidRPr="007E0B31" w:rsidRDefault="00A52ED5" w:rsidP="00A52ED5">
            <w:pPr>
              <w:pStyle w:val="Arial11Bold"/>
              <w:rPr>
                <w:rFonts w:cs="Arial"/>
              </w:rPr>
            </w:pPr>
            <w:r w:rsidRPr="00B61F80">
              <w:t>Non-Synchronous Electricity Storage Module</w:t>
            </w:r>
          </w:p>
        </w:tc>
        <w:tc>
          <w:tcPr>
            <w:tcW w:w="6634" w:type="dxa"/>
          </w:tcPr>
          <w:p w14:paraId="23AB1086" w14:textId="77777777" w:rsidR="00A52ED5" w:rsidRPr="007E0B31" w:rsidRDefault="00A52ED5" w:rsidP="00A52ED5">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A52ED5" w:rsidRPr="007E0B31" w14:paraId="3C739ACC" w14:textId="77777777" w:rsidTr="00AB2570">
        <w:trPr>
          <w:cantSplit/>
        </w:trPr>
        <w:tc>
          <w:tcPr>
            <w:tcW w:w="2884" w:type="dxa"/>
          </w:tcPr>
          <w:p w14:paraId="12D0456B" w14:textId="77777777" w:rsidR="00A52ED5" w:rsidRPr="007E0B31" w:rsidRDefault="00A52ED5" w:rsidP="00A52ED5">
            <w:pPr>
              <w:pStyle w:val="Arial11Bold"/>
              <w:rPr>
                <w:rFonts w:cs="Arial"/>
              </w:rPr>
            </w:pPr>
            <w:r>
              <w:t>Non-Synchronous Electricity Storage Unit</w:t>
            </w:r>
          </w:p>
        </w:tc>
        <w:tc>
          <w:tcPr>
            <w:tcW w:w="6634" w:type="dxa"/>
          </w:tcPr>
          <w:p w14:paraId="5B03D0F1" w14:textId="77777777" w:rsidR="00A52ED5" w:rsidRPr="007E0B31" w:rsidRDefault="00A52ED5" w:rsidP="00A52ED5">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A52ED5" w:rsidRPr="007E0B31" w14:paraId="35CF6FC2" w14:textId="77777777" w:rsidTr="00AB2570">
        <w:trPr>
          <w:cantSplit/>
        </w:trPr>
        <w:tc>
          <w:tcPr>
            <w:tcW w:w="2884" w:type="dxa"/>
          </w:tcPr>
          <w:p w14:paraId="3A87232E" w14:textId="77777777" w:rsidR="00A52ED5" w:rsidRPr="007E0B31" w:rsidRDefault="00A52ED5" w:rsidP="00A52ED5">
            <w:pPr>
              <w:pStyle w:val="Arial11Bold"/>
              <w:rPr>
                <w:rFonts w:cs="Arial"/>
              </w:rPr>
            </w:pPr>
            <w:r w:rsidRPr="007E0B31">
              <w:rPr>
                <w:rFonts w:cs="Arial"/>
              </w:rPr>
              <w:t>Non-Synchronous Generating Unit</w:t>
            </w:r>
          </w:p>
        </w:tc>
        <w:tc>
          <w:tcPr>
            <w:tcW w:w="6634" w:type="dxa"/>
          </w:tcPr>
          <w:p w14:paraId="6D5D77F2" w14:textId="77777777" w:rsidR="00A52ED5" w:rsidRPr="007E0B31" w:rsidRDefault="00A52ED5" w:rsidP="00A52ED5">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A52ED5" w:rsidRPr="007E0B31" w14:paraId="64B4C18C" w14:textId="77777777" w:rsidTr="00AB2570">
        <w:trPr>
          <w:cantSplit/>
        </w:trPr>
        <w:tc>
          <w:tcPr>
            <w:tcW w:w="2884" w:type="dxa"/>
          </w:tcPr>
          <w:p w14:paraId="71FF2E3B" w14:textId="77777777" w:rsidR="00A52ED5" w:rsidRPr="007E0B31" w:rsidRDefault="00A52ED5" w:rsidP="00A52ED5">
            <w:pPr>
              <w:pStyle w:val="Arial11Bold"/>
              <w:rPr>
                <w:rFonts w:cs="Arial"/>
              </w:rPr>
            </w:pPr>
            <w:r w:rsidRPr="007E0B31">
              <w:rPr>
                <w:rFonts w:cs="Arial"/>
              </w:rPr>
              <w:t>Normal CCGT Module</w:t>
            </w:r>
          </w:p>
        </w:tc>
        <w:tc>
          <w:tcPr>
            <w:tcW w:w="6634" w:type="dxa"/>
          </w:tcPr>
          <w:p w14:paraId="659D7595" w14:textId="77777777" w:rsidR="00A52ED5" w:rsidRPr="007E0B31" w:rsidRDefault="00A52ED5" w:rsidP="00A52ED5">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A52ED5" w:rsidRPr="007E0B31" w14:paraId="7EBC18BA" w14:textId="77777777" w:rsidTr="00AB2570">
        <w:trPr>
          <w:cantSplit/>
        </w:trPr>
        <w:tc>
          <w:tcPr>
            <w:tcW w:w="2884" w:type="dxa"/>
          </w:tcPr>
          <w:p w14:paraId="057211B2" w14:textId="77777777" w:rsidR="00A52ED5" w:rsidRPr="007E0B31" w:rsidRDefault="00A52ED5" w:rsidP="00A52ED5">
            <w:pPr>
              <w:pStyle w:val="Arial11Bold"/>
              <w:rPr>
                <w:rFonts w:cs="Arial"/>
              </w:rPr>
            </w:pPr>
            <w:r w:rsidRPr="007E0B31">
              <w:rPr>
                <w:rFonts w:cs="Arial"/>
              </w:rPr>
              <w:t>Novel Unit</w:t>
            </w:r>
          </w:p>
        </w:tc>
        <w:tc>
          <w:tcPr>
            <w:tcW w:w="6634" w:type="dxa"/>
          </w:tcPr>
          <w:p w14:paraId="041D9A7B" w14:textId="77777777" w:rsidR="00A52ED5" w:rsidRPr="007E0B31" w:rsidRDefault="00A52ED5" w:rsidP="00A52ED5">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A52ED5" w:rsidRPr="007E0B31" w14:paraId="1296A4A5" w14:textId="77777777" w:rsidTr="00AB2570">
        <w:trPr>
          <w:cantSplit/>
        </w:trPr>
        <w:tc>
          <w:tcPr>
            <w:tcW w:w="2884" w:type="dxa"/>
          </w:tcPr>
          <w:p w14:paraId="110D92AE" w14:textId="77777777" w:rsidR="00A52ED5" w:rsidRPr="007E0B31" w:rsidRDefault="00A52ED5" w:rsidP="00A52ED5">
            <w:pPr>
              <w:pStyle w:val="Arial11Bold"/>
              <w:rPr>
                <w:rFonts w:cs="Arial"/>
              </w:rPr>
            </w:pPr>
            <w:r w:rsidRPr="007E0B31">
              <w:rPr>
                <w:rFonts w:cs="Arial"/>
              </w:rPr>
              <w:t>OC9 De-synchronised Island Procedure</w:t>
            </w:r>
          </w:p>
        </w:tc>
        <w:tc>
          <w:tcPr>
            <w:tcW w:w="6634" w:type="dxa"/>
          </w:tcPr>
          <w:p w14:paraId="50C0E178" w14:textId="77777777" w:rsidR="00A52ED5" w:rsidRPr="007E0B31" w:rsidRDefault="00A52ED5" w:rsidP="00A52ED5">
            <w:pPr>
              <w:pStyle w:val="TableArial11"/>
              <w:rPr>
                <w:rFonts w:cs="Arial"/>
                <w:b/>
                <w:u w:val="single"/>
              </w:rPr>
            </w:pPr>
            <w:r w:rsidRPr="007E0B31">
              <w:rPr>
                <w:rFonts w:cs="Arial"/>
              </w:rPr>
              <w:t>Has the meaning set out in OC9.5.4.</w:t>
            </w:r>
          </w:p>
        </w:tc>
      </w:tr>
      <w:tr w:rsidR="00A52ED5" w:rsidRPr="007E0B31" w14:paraId="5C71F10A" w14:textId="77777777" w:rsidTr="00AB2570">
        <w:trPr>
          <w:cantSplit/>
        </w:trPr>
        <w:tc>
          <w:tcPr>
            <w:tcW w:w="2884" w:type="dxa"/>
          </w:tcPr>
          <w:p w14:paraId="3836FE92" w14:textId="77777777" w:rsidR="00A52ED5" w:rsidRPr="007E0B31" w:rsidRDefault="00A52ED5" w:rsidP="00A52ED5">
            <w:pPr>
              <w:pStyle w:val="Arial11Bold"/>
              <w:rPr>
                <w:rFonts w:cs="Arial"/>
              </w:rPr>
            </w:pPr>
            <w:r w:rsidRPr="007E0B31">
              <w:rPr>
                <w:rFonts w:cs="Arial"/>
              </w:rPr>
              <w:t>Offshore</w:t>
            </w:r>
          </w:p>
        </w:tc>
        <w:tc>
          <w:tcPr>
            <w:tcW w:w="6634" w:type="dxa"/>
          </w:tcPr>
          <w:p w14:paraId="30D0FC75" w14:textId="77777777" w:rsidR="00A52ED5" w:rsidRPr="007E0B31" w:rsidRDefault="00A52ED5" w:rsidP="00A52ED5">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A52ED5" w:rsidRPr="007E0B31" w14:paraId="2FDEEA9F" w14:textId="77777777" w:rsidTr="00AB2570">
        <w:trPr>
          <w:cantSplit/>
        </w:trPr>
        <w:tc>
          <w:tcPr>
            <w:tcW w:w="2884" w:type="dxa"/>
          </w:tcPr>
          <w:p w14:paraId="1A38F2FD" w14:textId="77777777" w:rsidR="00A52ED5" w:rsidRPr="007E0B31" w:rsidRDefault="00A52ED5" w:rsidP="00A52ED5">
            <w:pPr>
              <w:pStyle w:val="Arial11Bold"/>
              <w:rPr>
                <w:rFonts w:cs="Arial"/>
                <w:highlight w:val="yellow"/>
              </w:rPr>
            </w:pPr>
            <w:r w:rsidRPr="007E0B31">
              <w:rPr>
                <w:rFonts w:cs="Arial"/>
              </w:rPr>
              <w:lastRenderedPageBreak/>
              <w:t>Offshore DC Converter</w:t>
            </w:r>
          </w:p>
        </w:tc>
        <w:tc>
          <w:tcPr>
            <w:tcW w:w="6634" w:type="dxa"/>
          </w:tcPr>
          <w:p w14:paraId="15CE8C09" w14:textId="77777777" w:rsidR="00A52ED5" w:rsidRPr="007E0B31" w:rsidRDefault="00A52ED5" w:rsidP="00A52ED5">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A52ED5" w:rsidRPr="007E0B31" w14:paraId="073DD467" w14:textId="77777777" w:rsidTr="00AB2570">
        <w:trPr>
          <w:cantSplit/>
        </w:trPr>
        <w:tc>
          <w:tcPr>
            <w:tcW w:w="2884" w:type="dxa"/>
          </w:tcPr>
          <w:p w14:paraId="15DB95D4" w14:textId="77777777" w:rsidR="00A52ED5" w:rsidRPr="007E0B31" w:rsidRDefault="00A52ED5" w:rsidP="00A52ED5">
            <w:pPr>
              <w:pStyle w:val="Arial11Bold"/>
              <w:rPr>
                <w:rFonts w:cs="Arial"/>
                <w:highlight w:val="yellow"/>
              </w:rPr>
            </w:pPr>
            <w:r w:rsidRPr="007E0B31">
              <w:rPr>
                <w:rFonts w:cs="Arial"/>
              </w:rPr>
              <w:t>Offshore HVDC Converter</w:t>
            </w:r>
          </w:p>
        </w:tc>
        <w:tc>
          <w:tcPr>
            <w:tcW w:w="6634" w:type="dxa"/>
          </w:tcPr>
          <w:p w14:paraId="240FA51B" w14:textId="77777777" w:rsidR="00A52ED5" w:rsidRPr="007E0B31" w:rsidRDefault="00A52ED5" w:rsidP="00A52ED5">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A52ED5" w:rsidRPr="007E0B31" w14:paraId="19F4B6C3" w14:textId="77777777" w:rsidTr="00AB2570">
        <w:trPr>
          <w:cantSplit/>
        </w:trPr>
        <w:tc>
          <w:tcPr>
            <w:tcW w:w="2884" w:type="dxa"/>
          </w:tcPr>
          <w:p w14:paraId="6A0A33DB" w14:textId="77777777" w:rsidR="00A52ED5" w:rsidRPr="007E0B31" w:rsidRDefault="00A52ED5" w:rsidP="00A52ED5">
            <w:pPr>
              <w:pStyle w:val="Arial11Bold"/>
              <w:rPr>
                <w:rFonts w:cs="Arial"/>
              </w:rPr>
            </w:pPr>
            <w:r w:rsidRPr="007E0B31">
              <w:rPr>
                <w:rFonts w:cs="Arial"/>
              </w:rPr>
              <w:t>Offshore Development Information Statement</w:t>
            </w:r>
          </w:p>
        </w:tc>
        <w:tc>
          <w:tcPr>
            <w:tcW w:w="6634" w:type="dxa"/>
          </w:tcPr>
          <w:p w14:paraId="24743A7E" w14:textId="69CDD9EF" w:rsidR="00A52ED5" w:rsidRPr="007E0B31" w:rsidRDefault="00A52ED5" w:rsidP="00A52ED5">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Pr="38E6A229">
              <w:rPr>
                <w:rFonts w:cs="Arial"/>
              </w:rPr>
              <w:t xml:space="preserve"> .</w:t>
            </w:r>
            <w:proofErr w:type="gramEnd"/>
          </w:p>
        </w:tc>
      </w:tr>
      <w:tr w:rsidR="00A52ED5" w:rsidRPr="007E0B31" w14:paraId="7F1359D2" w14:textId="77777777" w:rsidTr="00AB2570">
        <w:trPr>
          <w:cantSplit/>
        </w:trPr>
        <w:tc>
          <w:tcPr>
            <w:tcW w:w="2884" w:type="dxa"/>
          </w:tcPr>
          <w:p w14:paraId="5C141926" w14:textId="77777777" w:rsidR="00A52ED5" w:rsidRPr="007E0B31" w:rsidRDefault="00A52ED5" w:rsidP="00A52ED5">
            <w:pPr>
              <w:pStyle w:val="Arial11Bold"/>
              <w:rPr>
                <w:rFonts w:cs="Arial"/>
              </w:rPr>
            </w:pPr>
            <w:r w:rsidRPr="007E0B31">
              <w:rPr>
                <w:rFonts w:cs="Arial"/>
              </w:rPr>
              <w:t>Offshore Generating Unit</w:t>
            </w:r>
          </w:p>
        </w:tc>
        <w:tc>
          <w:tcPr>
            <w:tcW w:w="6634" w:type="dxa"/>
          </w:tcPr>
          <w:p w14:paraId="0A15BD7F" w14:textId="7F54D471" w:rsidR="00A52ED5" w:rsidRPr="007E0B31" w:rsidRDefault="00A52ED5" w:rsidP="00A52ED5">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A52ED5" w:rsidRPr="007E0B31" w14:paraId="099E0414" w14:textId="77777777" w:rsidTr="00AB2570">
        <w:trPr>
          <w:cantSplit/>
        </w:trPr>
        <w:tc>
          <w:tcPr>
            <w:tcW w:w="2884" w:type="dxa"/>
          </w:tcPr>
          <w:p w14:paraId="2469BF55" w14:textId="77777777" w:rsidR="00A52ED5" w:rsidRPr="007E0B31" w:rsidRDefault="00A52ED5" w:rsidP="00A52ED5">
            <w:pPr>
              <w:pStyle w:val="Arial11Bold"/>
              <w:rPr>
                <w:rFonts w:cs="Arial"/>
              </w:rPr>
            </w:pPr>
            <w:r w:rsidRPr="007E0B31">
              <w:rPr>
                <w:rFonts w:cs="Arial"/>
              </w:rPr>
              <w:t>Offshore Grid Entry Point</w:t>
            </w:r>
          </w:p>
        </w:tc>
        <w:tc>
          <w:tcPr>
            <w:tcW w:w="6634" w:type="dxa"/>
          </w:tcPr>
          <w:p w14:paraId="07DDE50B" w14:textId="77777777" w:rsidR="00A52ED5" w:rsidRPr="007E0B31" w:rsidRDefault="00A52ED5" w:rsidP="00A52ED5">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A52ED5" w:rsidRPr="007E0B31" w:rsidRDefault="00A52ED5" w:rsidP="00A52ED5">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A52ED5" w:rsidRPr="007E0B31" w:rsidRDefault="00A52ED5" w:rsidP="00A52ED5">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A52ED5" w:rsidRPr="007E0B31" w:rsidRDefault="00A52ED5" w:rsidP="00A52ED5">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A52ED5" w:rsidRPr="007E0B31" w14:paraId="7B9B7031" w14:textId="77777777" w:rsidTr="00AB2570">
        <w:trPr>
          <w:cantSplit/>
        </w:trPr>
        <w:tc>
          <w:tcPr>
            <w:tcW w:w="2884" w:type="dxa"/>
          </w:tcPr>
          <w:p w14:paraId="20A69062" w14:textId="6974D298" w:rsidR="00A52ED5" w:rsidRPr="007E0B31" w:rsidRDefault="00A52ED5" w:rsidP="00A52ED5">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A52ED5" w:rsidRPr="00785E5F" w:rsidRDefault="00A52ED5" w:rsidP="00A52ED5">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A52ED5" w:rsidRPr="00785E5F" w:rsidRDefault="00A52ED5" w:rsidP="00A52ED5">
            <w:pPr>
              <w:pStyle w:val="Default"/>
              <w:jc w:val="both"/>
              <w:rPr>
                <w:sz w:val="20"/>
                <w:szCs w:val="20"/>
              </w:rPr>
            </w:pPr>
          </w:p>
          <w:p w14:paraId="30FDBA32" w14:textId="585B9D16" w:rsidR="00A52ED5" w:rsidRPr="00BA1BD4" w:rsidRDefault="00A52ED5" w:rsidP="00A52ED5">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A52ED5" w:rsidRPr="007E0B31" w14:paraId="664F02B9" w14:textId="77777777" w:rsidTr="00AB2570">
        <w:trPr>
          <w:cantSplit/>
        </w:trPr>
        <w:tc>
          <w:tcPr>
            <w:tcW w:w="2884" w:type="dxa"/>
          </w:tcPr>
          <w:p w14:paraId="0E0F222D" w14:textId="77777777" w:rsidR="00A52ED5" w:rsidRPr="007E0B31" w:rsidRDefault="00A52ED5" w:rsidP="00A52ED5">
            <w:pPr>
              <w:pStyle w:val="Arial11Bold"/>
              <w:rPr>
                <w:rFonts w:cs="Arial"/>
              </w:rPr>
            </w:pPr>
            <w:r w:rsidRPr="007E0B31">
              <w:rPr>
                <w:rFonts w:cs="Arial"/>
              </w:rPr>
              <w:lastRenderedPageBreak/>
              <w:t>Offshore Non-Synchronous Generating Unit</w:t>
            </w:r>
          </w:p>
        </w:tc>
        <w:tc>
          <w:tcPr>
            <w:tcW w:w="6634" w:type="dxa"/>
          </w:tcPr>
          <w:p w14:paraId="759EC095" w14:textId="12A9D85E" w:rsidR="00A52ED5" w:rsidRPr="007E0B31" w:rsidRDefault="00A52ED5" w:rsidP="00A52ED5">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A52ED5" w:rsidRPr="007E0B31" w14:paraId="549C699C" w14:textId="77777777" w:rsidTr="00AB2570">
        <w:trPr>
          <w:cantSplit/>
        </w:trPr>
        <w:tc>
          <w:tcPr>
            <w:tcW w:w="2884" w:type="dxa"/>
          </w:tcPr>
          <w:p w14:paraId="002850F2" w14:textId="77777777" w:rsidR="00A52ED5" w:rsidRPr="007E0B31" w:rsidRDefault="00A52ED5" w:rsidP="00A52ED5">
            <w:pPr>
              <w:pStyle w:val="Arial11Bold"/>
              <w:rPr>
                <w:rFonts w:cs="Arial"/>
              </w:rPr>
            </w:pPr>
            <w:r w:rsidRPr="007E0B31">
              <w:rPr>
                <w:rFonts w:cs="Arial"/>
              </w:rPr>
              <w:t>Offshore Platform</w:t>
            </w:r>
          </w:p>
        </w:tc>
        <w:tc>
          <w:tcPr>
            <w:tcW w:w="6634" w:type="dxa"/>
          </w:tcPr>
          <w:p w14:paraId="25B6104F" w14:textId="77777777" w:rsidR="00A52ED5" w:rsidRPr="007E0B31" w:rsidRDefault="00A52ED5" w:rsidP="00A52ED5">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A52ED5" w:rsidRPr="007E0B31" w14:paraId="76D5DA50" w14:textId="77777777" w:rsidTr="00AB2570">
        <w:trPr>
          <w:cantSplit/>
        </w:trPr>
        <w:tc>
          <w:tcPr>
            <w:tcW w:w="2884" w:type="dxa"/>
          </w:tcPr>
          <w:p w14:paraId="0F8C75C5" w14:textId="77777777" w:rsidR="00A52ED5" w:rsidRPr="007E0B31" w:rsidRDefault="00A52ED5" w:rsidP="00A52ED5">
            <w:pPr>
              <w:pStyle w:val="Arial11Bold"/>
              <w:rPr>
                <w:rFonts w:cs="Arial"/>
              </w:rPr>
            </w:pPr>
            <w:r w:rsidRPr="007E0B31">
              <w:rPr>
                <w:rFonts w:cs="Arial"/>
              </w:rPr>
              <w:t>Offshore Power Park Module</w:t>
            </w:r>
          </w:p>
        </w:tc>
        <w:tc>
          <w:tcPr>
            <w:tcW w:w="6634" w:type="dxa"/>
          </w:tcPr>
          <w:p w14:paraId="1A8EAFDB" w14:textId="77777777" w:rsidR="00A52ED5" w:rsidRPr="007E0B31" w:rsidRDefault="00A52ED5" w:rsidP="00A52ED5">
            <w:pPr>
              <w:pStyle w:val="TableArial11"/>
              <w:rPr>
                <w:rFonts w:cs="Arial"/>
              </w:rPr>
            </w:pPr>
            <w:bookmarkStart w:id="95"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A52ED5" w:rsidRPr="007E0B31" w:rsidRDefault="00A52ED5" w:rsidP="00A52ED5">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A52ED5" w:rsidRPr="007E0B31" w:rsidRDefault="00A52ED5" w:rsidP="00A52ED5">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95"/>
          </w:p>
        </w:tc>
      </w:tr>
      <w:tr w:rsidR="00A52ED5" w:rsidRPr="007E0B31" w14:paraId="3532A847" w14:textId="77777777" w:rsidTr="00AB2570">
        <w:trPr>
          <w:cantSplit/>
        </w:trPr>
        <w:tc>
          <w:tcPr>
            <w:tcW w:w="2884" w:type="dxa"/>
          </w:tcPr>
          <w:p w14:paraId="05251472" w14:textId="77777777" w:rsidR="00A52ED5" w:rsidRPr="007E0B31" w:rsidRDefault="00A52ED5" w:rsidP="00A52ED5">
            <w:pPr>
              <w:pStyle w:val="Arial11Bold"/>
              <w:rPr>
                <w:rFonts w:cs="Arial"/>
              </w:rPr>
            </w:pPr>
            <w:r w:rsidRPr="007E0B31">
              <w:rPr>
                <w:rFonts w:cs="Arial"/>
              </w:rPr>
              <w:t>Offshore Power Park String</w:t>
            </w:r>
          </w:p>
        </w:tc>
        <w:tc>
          <w:tcPr>
            <w:tcW w:w="6634" w:type="dxa"/>
          </w:tcPr>
          <w:p w14:paraId="7A8E03BF" w14:textId="4A4B8989" w:rsidR="00A52ED5" w:rsidRPr="007E0B31" w:rsidRDefault="00A52ED5" w:rsidP="00A52ED5">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A52ED5" w:rsidRPr="007E0B31" w14:paraId="1B55EDF9" w14:textId="77777777" w:rsidTr="00AB2570">
        <w:trPr>
          <w:cantSplit/>
        </w:trPr>
        <w:tc>
          <w:tcPr>
            <w:tcW w:w="2884" w:type="dxa"/>
          </w:tcPr>
          <w:p w14:paraId="736E893A" w14:textId="77777777" w:rsidR="00A52ED5" w:rsidRPr="007E0B31" w:rsidRDefault="00A52ED5" w:rsidP="00A52ED5">
            <w:pPr>
              <w:pStyle w:val="Arial11Bold"/>
              <w:rPr>
                <w:rFonts w:cs="Arial"/>
              </w:rPr>
            </w:pPr>
            <w:r w:rsidRPr="007E0B31">
              <w:rPr>
                <w:rFonts w:cs="Arial"/>
              </w:rPr>
              <w:t>Offshore Synchronous Generating Unit</w:t>
            </w:r>
          </w:p>
        </w:tc>
        <w:tc>
          <w:tcPr>
            <w:tcW w:w="6634" w:type="dxa"/>
          </w:tcPr>
          <w:p w14:paraId="72936350" w14:textId="1BEFFF2B" w:rsidR="00A52ED5" w:rsidRPr="007E0B31" w:rsidRDefault="00A52ED5" w:rsidP="00A52ED5">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A52ED5" w:rsidRPr="007E0B31" w14:paraId="62F839C9" w14:textId="77777777" w:rsidTr="00AB2570">
        <w:trPr>
          <w:cantSplit/>
        </w:trPr>
        <w:tc>
          <w:tcPr>
            <w:tcW w:w="2884" w:type="dxa"/>
          </w:tcPr>
          <w:p w14:paraId="4A973150" w14:textId="77777777" w:rsidR="00A52ED5" w:rsidRPr="007E0B31" w:rsidRDefault="00A52ED5" w:rsidP="00A52ED5">
            <w:pPr>
              <w:pStyle w:val="Arial11Bold"/>
              <w:spacing w:before="0"/>
              <w:rPr>
                <w:rFonts w:cs="Arial"/>
              </w:rPr>
            </w:pPr>
            <w:r w:rsidRPr="007E0B31">
              <w:rPr>
                <w:rFonts w:cs="Arial"/>
              </w:rPr>
              <w:t>Offshore Synchronous Power Generating Module</w:t>
            </w:r>
          </w:p>
        </w:tc>
        <w:tc>
          <w:tcPr>
            <w:tcW w:w="6634" w:type="dxa"/>
          </w:tcPr>
          <w:p w14:paraId="3E6A84C6" w14:textId="77777777" w:rsidR="00A52ED5" w:rsidRDefault="00A52ED5" w:rsidP="00A52ED5">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A52ED5" w:rsidRPr="007E0B31" w:rsidDel="004B6FBB" w:rsidRDefault="00A52ED5" w:rsidP="00A52ED5">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A52ED5" w:rsidRPr="007E0B31" w14:paraId="2A9A58D2" w14:textId="77777777" w:rsidTr="00AB2570">
        <w:trPr>
          <w:cantSplit/>
        </w:trPr>
        <w:tc>
          <w:tcPr>
            <w:tcW w:w="2884" w:type="dxa"/>
          </w:tcPr>
          <w:p w14:paraId="67CDBB6B" w14:textId="77777777" w:rsidR="00A52ED5" w:rsidRPr="007E0B31" w:rsidRDefault="00A52ED5" w:rsidP="00A52ED5">
            <w:pPr>
              <w:pStyle w:val="Arial11Bold"/>
              <w:rPr>
                <w:rFonts w:cs="Arial"/>
              </w:rPr>
            </w:pPr>
            <w:r w:rsidRPr="007E0B31">
              <w:rPr>
                <w:rFonts w:cs="Arial"/>
              </w:rPr>
              <w:t>Offshore Tender Process</w:t>
            </w:r>
          </w:p>
        </w:tc>
        <w:tc>
          <w:tcPr>
            <w:tcW w:w="6634" w:type="dxa"/>
          </w:tcPr>
          <w:p w14:paraId="5A9BEB2F" w14:textId="77777777" w:rsidR="00A52ED5" w:rsidRPr="007E0B31" w:rsidRDefault="00A52ED5" w:rsidP="00A52ED5">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A52ED5" w:rsidRPr="007E0B31" w14:paraId="3A48C7BE" w14:textId="77777777" w:rsidTr="00AB2570">
        <w:trPr>
          <w:cantSplit/>
        </w:trPr>
        <w:tc>
          <w:tcPr>
            <w:tcW w:w="2884" w:type="dxa"/>
          </w:tcPr>
          <w:p w14:paraId="7E4E3598" w14:textId="77777777" w:rsidR="00A52ED5" w:rsidRPr="007E0B31" w:rsidRDefault="00A52ED5" w:rsidP="00A52ED5">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A52ED5" w:rsidRPr="007E0B31" w:rsidRDefault="00A52ED5" w:rsidP="00A52ED5">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A52ED5" w:rsidRPr="007E0B31" w14:paraId="10413532" w14:textId="77777777" w:rsidTr="00AB2570">
        <w:trPr>
          <w:cantSplit/>
        </w:trPr>
        <w:tc>
          <w:tcPr>
            <w:tcW w:w="2884" w:type="dxa"/>
          </w:tcPr>
          <w:p w14:paraId="15239EB1" w14:textId="77777777" w:rsidR="00A52ED5" w:rsidRPr="007E0B31" w:rsidRDefault="00A52ED5" w:rsidP="00A52ED5">
            <w:pPr>
              <w:pStyle w:val="Arial11Bold"/>
              <w:rPr>
                <w:rFonts w:cs="Arial"/>
              </w:rPr>
            </w:pPr>
            <w:r w:rsidRPr="007E0B31">
              <w:rPr>
                <w:rFonts w:cs="Arial"/>
              </w:rPr>
              <w:t>Offshore Transmission Licensee</w:t>
            </w:r>
          </w:p>
        </w:tc>
        <w:tc>
          <w:tcPr>
            <w:tcW w:w="6634" w:type="dxa"/>
          </w:tcPr>
          <w:p w14:paraId="128B978A" w14:textId="77777777" w:rsidR="00A52ED5" w:rsidRPr="007E0B31" w:rsidRDefault="00A52ED5" w:rsidP="00A52ED5">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A52ED5" w:rsidRPr="007E0B31" w14:paraId="1CDE4693" w14:textId="77777777" w:rsidTr="00AB2570">
        <w:trPr>
          <w:cantSplit/>
        </w:trPr>
        <w:tc>
          <w:tcPr>
            <w:tcW w:w="2884" w:type="dxa"/>
          </w:tcPr>
          <w:p w14:paraId="30A26B26" w14:textId="77777777" w:rsidR="00A52ED5" w:rsidRPr="007E0B31" w:rsidRDefault="00A52ED5" w:rsidP="00A52ED5">
            <w:pPr>
              <w:pStyle w:val="Arial11Bold"/>
              <w:rPr>
                <w:rFonts w:cs="Arial"/>
                <w:highlight w:val="yellow"/>
              </w:rPr>
            </w:pPr>
            <w:r w:rsidRPr="007E0B31">
              <w:rPr>
                <w:rFonts w:cs="Arial"/>
              </w:rPr>
              <w:lastRenderedPageBreak/>
              <w:t>Offshore Transmission System</w:t>
            </w:r>
          </w:p>
        </w:tc>
        <w:tc>
          <w:tcPr>
            <w:tcW w:w="6634" w:type="dxa"/>
          </w:tcPr>
          <w:p w14:paraId="61F55C2E" w14:textId="77777777" w:rsidR="00A52ED5" w:rsidRPr="007E0B31" w:rsidRDefault="00A52ED5" w:rsidP="00A52ED5">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A52ED5" w:rsidRPr="007E0B31" w14:paraId="77766430" w14:textId="77777777" w:rsidTr="00AB2570">
        <w:trPr>
          <w:cantSplit/>
        </w:trPr>
        <w:tc>
          <w:tcPr>
            <w:tcW w:w="2884" w:type="dxa"/>
          </w:tcPr>
          <w:p w14:paraId="16464488" w14:textId="77777777" w:rsidR="00A52ED5" w:rsidRPr="007E0B31" w:rsidRDefault="00A52ED5" w:rsidP="00A52ED5">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A52ED5" w:rsidRPr="007E0B31" w:rsidRDefault="00A52ED5" w:rsidP="00A52ED5">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A52ED5" w:rsidRPr="007E0B31" w14:paraId="47AC59A7" w14:textId="77777777" w:rsidTr="00AB2570">
        <w:trPr>
          <w:cantSplit/>
        </w:trPr>
        <w:tc>
          <w:tcPr>
            <w:tcW w:w="2884" w:type="dxa"/>
          </w:tcPr>
          <w:p w14:paraId="13EE6AD2" w14:textId="77777777" w:rsidR="00A52ED5" w:rsidRPr="007E0B31" w:rsidRDefault="00A52ED5" w:rsidP="00A52ED5">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A52ED5" w:rsidRPr="007E0B31" w:rsidRDefault="00A52ED5" w:rsidP="00A52ED5">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A52ED5" w:rsidRPr="007E0B31" w14:paraId="3C6964B2" w14:textId="77777777" w:rsidTr="00AB2570">
        <w:trPr>
          <w:cantSplit/>
        </w:trPr>
        <w:tc>
          <w:tcPr>
            <w:tcW w:w="2884" w:type="dxa"/>
          </w:tcPr>
          <w:p w14:paraId="39F8391B" w14:textId="77777777" w:rsidR="00A52ED5" w:rsidRPr="007E0B31" w:rsidRDefault="00A52ED5" w:rsidP="00A52ED5">
            <w:pPr>
              <w:pStyle w:val="Arial11Bold"/>
              <w:rPr>
                <w:rFonts w:cs="Arial"/>
                <w:highlight w:val="yellow"/>
              </w:rPr>
            </w:pPr>
            <w:r w:rsidRPr="007E0B31">
              <w:rPr>
                <w:rFonts w:cs="Arial"/>
              </w:rPr>
              <w:t>Offshore Waters</w:t>
            </w:r>
          </w:p>
        </w:tc>
        <w:tc>
          <w:tcPr>
            <w:tcW w:w="6634" w:type="dxa"/>
          </w:tcPr>
          <w:p w14:paraId="02B387B2" w14:textId="77777777" w:rsidR="00A52ED5" w:rsidRPr="007E0B31" w:rsidRDefault="00A52ED5" w:rsidP="00A52ED5">
            <w:pPr>
              <w:pStyle w:val="TableArial11"/>
              <w:rPr>
                <w:rFonts w:cs="Arial"/>
              </w:rPr>
            </w:pPr>
            <w:r w:rsidRPr="007E0B31">
              <w:rPr>
                <w:rFonts w:cs="Arial"/>
              </w:rPr>
              <w:t>Has the meaning given to “offshore waters” in Section 90(9) of the Energy Act 2004.</w:t>
            </w:r>
          </w:p>
        </w:tc>
      </w:tr>
      <w:tr w:rsidR="00A52ED5" w:rsidRPr="007E0B31" w14:paraId="466BFA2A" w14:textId="77777777" w:rsidTr="00AB2570">
        <w:trPr>
          <w:cantSplit/>
        </w:trPr>
        <w:tc>
          <w:tcPr>
            <w:tcW w:w="2884" w:type="dxa"/>
          </w:tcPr>
          <w:p w14:paraId="3248E0E0" w14:textId="77777777" w:rsidR="00A52ED5" w:rsidRPr="007E0B31" w:rsidRDefault="00A52ED5" w:rsidP="00A52ED5">
            <w:pPr>
              <w:pStyle w:val="Arial11Bold"/>
              <w:rPr>
                <w:rFonts w:cs="Arial"/>
              </w:rPr>
            </w:pPr>
            <w:r w:rsidRPr="007E0B31">
              <w:rPr>
                <w:rFonts w:cs="Arial"/>
              </w:rPr>
              <w:t>Offshore Works Assumptions</w:t>
            </w:r>
          </w:p>
        </w:tc>
        <w:tc>
          <w:tcPr>
            <w:tcW w:w="6634" w:type="dxa"/>
          </w:tcPr>
          <w:p w14:paraId="30E7C48C" w14:textId="77777777" w:rsidR="00A52ED5" w:rsidRPr="007E0B31" w:rsidRDefault="00A52ED5" w:rsidP="00A52ED5">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A52ED5" w:rsidRPr="007E0B31" w14:paraId="2CC977C3" w14:textId="77777777" w:rsidTr="00AB2570">
        <w:trPr>
          <w:cantSplit/>
        </w:trPr>
        <w:tc>
          <w:tcPr>
            <w:tcW w:w="2884" w:type="dxa"/>
          </w:tcPr>
          <w:p w14:paraId="3768E5CA" w14:textId="77777777" w:rsidR="00A52ED5" w:rsidRPr="007E0B31" w:rsidRDefault="00A52ED5" w:rsidP="00A52ED5">
            <w:pPr>
              <w:pStyle w:val="Arial11Bold"/>
              <w:rPr>
                <w:rFonts w:cs="Arial"/>
                <w:highlight w:val="yellow"/>
              </w:rPr>
            </w:pPr>
            <w:r w:rsidRPr="007E0B31">
              <w:rPr>
                <w:rFonts w:cs="Arial"/>
              </w:rPr>
              <w:t>Onshore</w:t>
            </w:r>
          </w:p>
        </w:tc>
        <w:tc>
          <w:tcPr>
            <w:tcW w:w="6634" w:type="dxa"/>
          </w:tcPr>
          <w:p w14:paraId="4E4449A1" w14:textId="77777777" w:rsidR="00A52ED5" w:rsidRPr="007E0B31" w:rsidRDefault="00A52ED5" w:rsidP="00A52ED5">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A52ED5" w:rsidRPr="007E0B31" w14:paraId="36B6B3C3" w14:textId="77777777" w:rsidTr="00AB2570">
        <w:trPr>
          <w:cantSplit/>
        </w:trPr>
        <w:tc>
          <w:tcPr>
            <w:tcW w:w="2884" w:type="dxa"/>
          </w:tcPr>
          <w:p w14:paraId="48043840" w14:textId="77777777" w:rsidR="00A52ED5" w:rsidRPr="007E0B31" w:rsidRDefault="00A52ED5" w:rsidP="00A52ED5">
            <w:pPr>
              <w:pStyle w:val="Arial11Bold"/>
              <w:rPr>
                <w:rFonts w:cs="Arial"/>
                <w:highlight w:val="yellow"/>
              </w:rPr>
            </w:pPr>
            <w:r w:rsidRPr="007E0B31">
              <w:rPr>
                <w:rFonts w:cs="Arial"/>
              </w:rPr>
              <w:t>Onshore DC Converter</w:t>
            </w:r>
          </w:p>
        </w:tc>
        <w:tc>
          <w:tcPr>
            <w:tcW w:w="6634" w:type="dxa"/>
          </w:tcPr>
          <w:p w14:paraId="64EEC2DE" w14:textId="77777777" w:rsidR="00A52ED5" w:rsidRPr="007E0B31" w:rsidRDefault="00A52ED5" w:rsidP="00A52ED5">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A52ED5" w:rsidRPr="007E0B31" w14:paraId="4A68E7D9" w14:textId="77777777" w:rsidTr="00AB2570">
        <w:trPr>
          <w:cantSplit/>
        </w:trPr>
        <w:tc>
          <w:tcPr>
            <w:tcW w:w="2884" w:type="dxa"/>
          </w:tcPr>
          <w:p w14:paraId="1A1B1603" w14:textId="77777777" w:rsidR="00A52ED5" w:rsidRPr="007E0B31" w:rsidRDefault="00A52ED5" w:rsidP="00A52ED5">
            <w:pPr>
              <w:pStyle w:val="Arial11Bold"/>
              <w:rPr>
                <w:rFonts w:cs="Arial"/>
              </w:rPr>
            </w:pPr>
            <w:r w:rsidRPr="007E0B31">
              <w:rPr>
                <w:rFonts w:cs="Arial"/>
              </w:rPr>
              <w:t>Onshore Generating Unit</w:t>
            </w:r>
          </w:p>
        </w:tc>
        <w:tc>
          <w:tcPr>
            <w:tcW w:w="6634" w:type="dxa"/>
          </w:tcPr>
          <w:p w14:paraId="1C282039" w14:textId="3958CEB1" w:rsidR="00A52ED5" w:rsidRPr="007E0B31" w:rsidRDefault="00A52ED5" w:rsidP="00A52ED5">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A52ED5" w:rsidRPr="007E0B31" w14:paraId="35FFB4AD" w14:textId="77777777" w:rsidTr="00AB2570">
        <w:trPr>
          <w:cantSplit/>
        </w:trPr>
        <w:tc>
          <w:tcPr>
            <w:tcW w:w="2884" w:type="dxa"/>
          </w:tcPr>
          <w:p w14:paraId="35935210" w14:textId="77777777" w:rsidR="00A52ED5" w:rsidRPr="007E0B31" w:rsidRDefault="00A52ED5" w:rsidP="00A52ED5">
            <w:pPr>
              <w:pStyle w:val="Arial11Bold"/>
              <w:rPr>
                <w:rFonts w:cs="Arial"/>
              </w:rPr>
            </w:pPr>
            <w:r w:rsidRPr="007E0B31">
              <w:rPr>
                <w:rFonts w:cs="Arial"/>
              </w:rPr>
              <w:lastRenderedPageBreak/>
              <w:t>Onshore Grid Entry Point</w:t>
            </w:r>
          </w:p>
        </w:tc>
        <w:tc>
          <w:tcPr>
            <w:tcW w:w="6634" w:type="dxa"/>
          </w:tcPr>
          <w:p w14:paraId="6FC00EAB" w14:textId="6552310D" w:rsidR="00A52ED5" w:rsidRPr="007E0B31" w:rsidRDefault="00A52ED5" w:rsidP="00A52ED5">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A52ED5" w:rsidRPr="007E0B31" w14:paraId="7ABD28A6" w14:textId="77777777" w:rsidTr="00AB2570">
        <w:trPr>
          <w:cantSplit/>
        </w:trPr>
        <w:tc>
          <w:tcPr>
            <w:tcW w:w="2884" w:type="dxa"/>
          </w:tcPr>
          <w:p w14:paraId="2DC322BF" w14:textId="77777777" w:rsidR="00A52ED5" w:rsidRPr="007E0B31" w:rsidRDefault="00A52ED5" w:rsidP="00A52ED5">
            <w:pPr>
              <w:pStyle w:val="Arial11Bold"/>
              <w:rPr>
                <w:rFonts w:cs="Arial"/>
                <w:highlight w:val="yellow"/>
              </w:rPr>
            </w:pPr>
            <w:r w:rsidRPr="007E0B31">
              <w:rPr>
                <w:rFonts w:cs="Arial"/>
              </w:rPr>
              <w:t>Onshore HVDC Converter</w:t>
            </w:r>
          </w:p>
        </w:tc>
        <w:tc>
          <w:tcPr>
            <w:tcW w:w="6634" w:type="dxa"/>
          </w:tcPr>
          <w:p w14:paraId="3218C152" w14:textId="77777777" w:rsidR="00A52ED5" w:rsidRPr="007E0B31" w:rsidRDefault="00A52ED5" w:rsidP="00A52ED5">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A52ED5" w:rsidRPr="007E0B31" w14:paraId="47B1C59A" w14:textId="77777777" w:rsidTr="00AB2570">
        <w:trPr>
          <w:cantSplit/>
        </w:trPr>
        <w:tc>
          <w:tcPr>
            <w:tcW w:w="2884" w:type="dxa"/>
          </w:tcPr>
          <w:p w14:paraId="45CD5B8B" w14:textId="77777777" w:rsidR="00A52ED5" w:rsidRPr="007E0B31" w:rsidRDefault="00A52ED5" w:rsidP="00A52ED5">
            <w:pPr>
              <w:pStyle w:val="Arial11Bold"/>
              <w:rPr>
                <w:rFonts w:cs="Arial"/>
              </w:rPr>
            </w:pPr>
            <w:r w:rsidRPr="007E0B31">
              <w:rPr>
                <w:rFonts w:cs="Arial"/>
              </w:rPr>
              <w:t>Onshore Non-Synchronous Generating Unit</w:t>
            </w:r>
          </w:p>
        </w:tc>
        <w:tc>
          <w:tcPr>
            <w:tcW w:w="6634" w:type="dxa"/>
          </w:tcPr>
          <w:p w14:paraId="723DCB6B" w14:textId="4724C80E" w:rsidR="00A52ED5" w:rsidRPr="007E0B31" w:rsidRDefault="00A52ED5" w:rsidP="00A52ED5">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A52ED5" w:rsidRPr="007E0B31" w14:paraId="5C54790F" w14:textId="77777777" w:rsidTr="00AB2570">
        <w:trPr>
          <w:cantSplit/>
        </w:trPr>
        <w:tc>
          <w:tcPr>
            <w:tcW w:w="2884" w:type="dxa"/>
          </w:tcPr>
          <w:p w14:paraId="09F676FF" w14:textId="77777777" w:rsidR="00A52ED5" w:rsidRPr="007E0B31" w:rsidRDefault="00A52ED5" w:rsidP="00A52ED5">
            <w:pPr>
              <w:pStyle w:val="Arial11Bold"/>
              <w:rPr>
                <w:rFonts w:cs="Arial"/>
              </w:rPr>
            </w:pPr>
            <w:r w:rsidRPr="007E0B31">
              <w:rPr>
                <w:rFonts w:cs="Arial"/>
              </w:rPr>
              <w:t>Onshore Power Park Module</w:t>
            </w:r>
          </w:p>
        </w:tc>
        <w:tc>
          <w:tcPr>
            <w:tcW w:w="6634" w:type="dxa"/>
          </w:tcPr>
          <w:p w14:paraId="4F3FC424" w14:textId="4AD18E75" w:rsidR="00A52ED5" w:rsidRPr="007E0B31" w:rsidRDefault="00A52ED5" w:rsidP="00A52ED5">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A52ED5" w:rsidRPr="007E0B31" w14:paraId="67BDC2D1" w14:textId="77777777" w:rsidTr="00AB2570">
        <w:trPr>
          <w:cantSplit/>
        </w:trPr>
        <w:tc>
          <w:tcPr>
            <w:tcW w:w="2884" w:type="dxa"/>
          </w:tcPr>
          <w:p w14:paraId="2FB52871" w14:textId="77777777" w:rsidR="00A52ED5" w:rsidRPr="007E0B31" w:rsidRDefault="00A52ED5" w:rsidP="00A52ED5">
            <w:pPr>
              <w:pStyle w:val="Arial11Bold"/>
              <w:rPr>
                <w:rFonts w:cs="Arial"/>
              </w:rPr>
            </w:pPr>
            <w:r w:rsidRPr="007E0B31">
              <w:rPr>
                <w:rFonts w:cs="Arial"/>
              </w:rPr>
              <w:t>Onshore Synchronous Generating Unit</w:t>
            </w:r>
          </w:p>
        </w:tc>
        <w:tc>
          <w:tcPr>
            <w:tcW w:w="6634" w:type="dxa"/>
          </w:tcPr>
          <w:p w14:paraId="53DD316B" w14:textId="296089E4" w:rsidR="00A52ED5" w:rsidRPr="007E0B31" w:rsidRDefault="00A52ED5" w:rsidP="00A52ED5">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A52ED5" w:rsidRPr="007E0B31" w14:paraId="322DBDDD" w14:textId="77777777" w:rsidTr="00AB2570">
        <w:trPr>
          <w:cantSplit/>
        </w:trPr>
        <w:tc>
          <w:tcPr>
            <w:tcW w:w="2884" w:type="dxa"/>
          </w:tcPr>
          <w:p w14:paraId="75E7A9CF" w14:textId="77777777" w:rsidR="00A52ED5" w:rsidRPr="007E0B31" w:rsidDel="004B6FBB" w:rsidRDefault="00A52ED5" w:rsidP="00A52ED5">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A52ED5" w:rsidRDefault="00A52ED5" w:rsidP="00A52ED5">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A52ED5" w:rsidRPr="00A87826" w:rsidDel="004B6FBB" w:rsidRDefault="00A52ED5" w:rsidP="00A52ED5">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A52ED5" w:rsidRPr="007E0B31" w14:paraId="57567868" w14:textId="77777777" w:rsidTr="00AB2570">
        <w:trPr>
          <w:cantSplit/>
        </w:trPr>
        <w:tc>
          <w:tcPr>
            <w:tcW w:w="2884" w:type="dxa"/>
          </w:tcPr>
          <w:p w14:paraId="1FD98361" w14:textId="77777777" w:rsidR="00A52ED5" w:rsidRPr="007E0B31" w:rsidRDefault="00A52ED5" w:rsidP="00A52ED5">
            <w:pPr>
              <w:pStyle w:val="Arial11Bold"/>
              <w:rPr>
                <w:rFonts w:cs="Arial"/>
              </w:rPr>
            </w:pPr>
            <w:r w:rsidRPr="007E0B31">
              <w:rPr>
                <w:rFonts w:cs="Arial"/>
              </w:rPr>
              <w:t>Onshore Transmission Licensee</w:t>
            </w:r>
          </w:p>
        </w:tc>
        <w:tc>
          <w:tcPr>
            <w:tcW w:w="6634" w:type="dxa"/>
          </w:tcPr>
          <w:p w14:paraId="7691EDA3" w14:textId="1AA2E84A" w:rsidR="00A52ED5" w:rsidRPr="007E0B31" w:rsidRDefault="00A52ED5" w:rsidP="00A52ED5">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A52ED5" w:rsidRPr="007E0B31" w14:paraId="0953DDC7" w14:textId="77777777" w:rsidTr="00AB2570">
        <w:trPr>
          <w:cantSplit/>
        </w:trPr>
        <w:tc>
          <w:tcPr>
            <w:tcW w:w="2884" w:type="dxa"/>
          </w:tcPr>
          <w:p w14:paraId="2B5600BA" w14:textId="77777777" w:rsidR="00A52ED5" w:rsidRPr="007E0B31" w:rsidRDefault="00A52ED5" w:rsidP="00A52ED5">
            <w:pPr>
              <w:pStyle w:val="Arial11Bold"/>
              <w:rPr>
                <w:rFonts w:cs="Arial"/>
              </w:rPr>
            </w:pPr>
            <w:r w:rsidRPr="007E0B31">
              <w:rPr>
                <w:rFonts w:cs="Arial"/>
              </w:rPr>
              <w:t>Onshore Transmission System</w:t>
            </w:r>
          </w:p>
        </w:tc>
        <w:tc>
          <w:tcPr>
            <w:tcW w:w="6634" w:type="dxa"/>
          </w:tcPr>
          <w:p w14:paraId="1D66BC55" w14:textId="3B198D30" w:rsidR="00A52ED5" w:rsidRPr="007E0B31" w:rsidRDefault="00A52ED5" w:rsidP="00A52ED5">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A52ED5" w:rsidRPr="007E0B31" w14:paraId="31EBBBE3" w14:textId="77777777" w:rsidTr="00AB2570">
        <w:trPr>
          <w:cantSplit/>
        </w:trPr>
        <w:tc>
          <w:tcPr>
            <w:tcW w:w="2884" w:type="dxa"/>
          </w:tcPr>
          <w:p w14:paraId="716FC70C" w14:textId="77777777" w:rsidR="00A52ED5" w:rsidRPr="007E0B31" w:rsidRDefault="00A52ED5" w:rsidP="00A52ED5">
            <w:pPr>
              <w:pStyle w:val="Arial11Bold"/>
              <w:rPr>
                <w:rFonts w:cs="Arial"/>
              </w:rPr>
            </w:pPr>
            <w:r w:rsidRPr="007E0B31">
              <w:rPr>
                <w:rFonts w:cs="Arial"/>
              </w:rPr>
              <w:lastRenderedPageBreak/>
              <w:t>On-Site Generator Site</w:t>
            </w:r>
          </w:p>
        </w:tc>
        <w:tc>
          <w:tcPr>
            <w:tcW w:w="6634" w:type="dxa"/>
          </w:tcPr>
          <w:p w14:paraId="68341A8F" w14:textId="77777777" w:rsidR="00A52ED5" w:rsidRPr="007E0B31" w:rsidRDefault="00A52ED5" w:rsidP="00A52ED5">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A52ED5" w:rsidRPr="007E0B31" w14:paraId="6EC47238" w14:textId="77777777" w:rsidTr="00AB2570">
        <w:trPr>
          <w:cantSplit/>
        </w:trPr>
        <w:tc>
          <w:tcPr>
            <w:tcW w:w="2884" w:type="dxa"/>
          </w:tcPr>
          <w:p w14:paraId="3B93C86F" w14:textId="77777777" w:rsidR="00A52ED5" w:rsidRPr="007E0B31" w:rsidRDefault="00A52ED5" w:rsidP="00A52ED5">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A52ED5" w:rsidRPr="007E0B31" w:rsidRDefault="00A52ED5" w:rsidP="00A52ED5">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A52ED5" w:rsidRPr="007E0B31" w14:paraId="0706312C" w14:textId="77777777" w:rsidTr="00AB2570">
        <w:trPr>
          <w:cantSplit/>
        </w:trPr>
        <w:tc>
          <w:tcPr>
            <w:tcW w:w="2884" w:type="dxa"/>
          </w:tcPr>
          <w:p w14:paraId="015ED0F3" w14:textId="77777777" w:rsidR="00A52ED5" w:rsidRPr="007E0B31" w:rsidRDefault="00A52ED5" w:rsidP="00A52ED5">
            <w:pPr>
              <w:pStyle w:val="Arial11Bold"/>
              <w:rPr>
                <w:rFonts w:cs="Arial"/>
              </w:rPr>
            </w:pPr>
            <w:r w:rsidRPr="007E0B31">
              <w:rPr>
                <w:rFonts w:cs="Arial"/>
              </w:rPr>
              <w:t>Operating Margin</w:t>
            </w:r>
          </w:p>
        </w:tc>
        <w:tc>
          <w:tcPr>
            <w:tcW w:w="6634" w:type="dxa"/>
          </w:tcPr>
          <w:p w14:paraId="2D829E78" w14:textId="77777777" w:rsidR="00A52ED5" w:rsidRPr="007E0B31" w:rsidRDefault="00A52ED5" w:rsidP="00A52ED5">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A52ED5" w:rsidRPr="007E0B31" w14:paraId="6399AF34" w14:textId="77777777" w:rsidTr="00AB2570">
        <w:trPr>
          <w:cantSplit/>
        </w:trPr>
        <w:tc>
          <w:tcPr>
            <w:tcW w:w="2884" w:type="dxa"/>
          </w:tcPr>
          <w:p w14:paraId="13992038" w14:textId="77777777" w:rsidR="00A52ED5" w:rsidRPr="007E0B31" w:rsidRDefault="00A52ED5" w:rsidP="00A52ED5">
            <w:pPr>
              <w:pStyle w:val="Arial11Bold"/>
              <w:rPr>
                <w:rFonts w:cs="Arial"/>
              </w:rPr>
            </w:pPr>
            <w:r w:rsidRPr="007E0B31">
              <w:rPr>
                <w:rFonts w:cs="Arial"/>
              </w:rPr>
              <w:t>Operating Reserve</w:t>
            </w:r>
          </w:p>
        </w:tc>
        <w:tc>
          <w:tcPr>
            <w:tcW w:w="6634" w:type="dxa"/>
          </w:tcPr>
          <w:p w14:paraId="7475BB27" w14:textId="77777777" w:rsidR="00A52ED5" w:rsidRPr="007E0B31" w:rsidRDefault="00A52ED5" w:rsidP="00A52ED5">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A52ED5" w:rsidRPr="007E0B31" w14:paraId="7103EDE6" w14:textId="77777777" w:rsidTr="00AB2570">
        <w:trPr>
          <w:cantSplit/>
        </w:trPr>
        <w:tc>
          <w:tcPr>
            <w:tcW w:w="2884" w:type="dxa"/>
          </w:tcPr>
          <w:p w14:paraId="19E35302" w14:textId="77777777" w:rsidR="00A52ED5" w:rsidRPr="007E0B31" w:rsidRDefault="00A52ED5" w:rsidP="00A52ED5">
            <w:pPr>
              <w:pStyle w:val="Arial11Bold"/>
              <w:rPr>
                <w:rFonts w:cs="Arial"/>
              </w:rPr>
            </w:pPr>
            <w:r w:rsidRPr="007E0B31">
              <w:rPr>
                <w:rFonts w:cs="Arial"/>
              </w:rPr>
              <w:t>Operation</w:t>
            </w:r>
          </w:p>
        </w:tc>
        <w:tc>
          <w:tcPr>
            <w:tcW w:w="6634" w:type="dxa"/>
          </w:tcPr>
          <w:p w14:paraId="40F42388" w14:textId="77777777" w:rsidR="00A52ED5" w:rsidRPr="007E0B31" w:rsidRDefault="00A52ED5" w:rsidP="00A52ED5">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A52ED5" w:rsidRPr="007E0B31" w14:paraId="7F250311" w14:textId="77777777" w:rsidTr="00AB2570">
        <w:trPr>
          <w:cantSplit/>
        </w:trPr>
        <w:tc>
          <w:tcPr>
            <w:tcW w:w="2884" w:type="dxa"/>
          </w:tcPr>
          <w:p w14:paraId="3ECA740F" w14:textId="77777777" w:rsidR="00A52ED5" w:rsidRPr="007E0B31" w:rsidRDefault="00A52ED5" w:rsidP="00A52ED5">
            <w:pPr>
              <w:pStyle w:val="Arial11Bold"/>
              <w:rPr>
                <w:rFonts w:cs="Arial"/>
              </w:rPr>
            </w:pPr>
            <w:r w:rsidRPr="007E0B31">
              <w:rPr>
                <w:rFonts w:cs="Arial"/>
              </w:rPr>
              <w:t>Operational Data</w:t>
            </w:r>
          </w:p>
        </w:tc>
        <w:tc>
          <w:tcPr>
            <w:tcW w:w="6634" w:type="dxa"/>
          </w:tcPr>
          <w:p w14:paraId="77D345AD" w14:textId="77777777" w:rsidR="00A52ED5" w:rsidRPr="007E0B31" w:rsidRDefault="00A52ED5" w:rsidP="00A52ED5">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A52ED5" w:rsidRPr="007E0B31" w14:paraId="72A00B17" w14:textId="77777777" w:rsidTr="00AB2570">
        <w:trPr>
          <w:cantSplit/>
        </w:trPr>
        <w:tc>
          <w:tcPr>
            <w:tcW w:w="2884" w:type="dxa"/>
          </w:tcPr>
          <w:p w14:paraId="49F3A1E1" w14:textId="77777777" w:rsidR="00A52ED5" w:rsidRPr="007E0B31" w:rsidRDefault="00A52ED5" w:rsidP="00A52ED5">
            <w:pPr>
              <w:pStyle w:val="Arial11Bold"/>
              <w:rPr>
                <w:rFonts w:cs="Arial"/>
              </w:rPr>
            </w:pPr>
            <w:r w:rsidRPr="007E0B31">
              <w:rPr>
                <w:rFonts w:cs="Arial"/>
              </w:rPr>
              <w:t>Operational Day</w:t>
            </w:r>
          </w:p>
        </w:tc>
        <w:tc>
          <w:tcPr>
            <w:tcW w:w="6634" w:type="dxa"/>
          </w:tcPr>
          <w:p w14:paraId="22961493" w14:textId="77777777" w:rsidR="00A52ED5" w:rsidRPr="007E0B31" w:rsidRDefault="00A52ED5" w:rsidP="00A52ED5">
            <w:pPr>
              <w:pStyle w:val="TableArial11"/>
              <w:rPr>
                <w:rFonts w:cs="Arial"/>
              </w:rPr>
            </w:pPr>
            <w:r w:rsidRPr="007E0B31">
              <w:rPr>
                <w:rFonts w:cs="Arial"/>
              </w:rPr>
              <w:t>The period from 0500 hours on one day to 0500 on the following day.</w:t>
            </w:r>
          </w:p>
        </w:tc>
      </w:tr>
      <w:tr w:rsidR="00A52ED5" w:rsidRPr="007E0B31" w14:paraId="4B79EEEB" w14:textId="77777777" w:rsidTr="00AB2570">
        <w:trPr>
          <w:cantSplit/>
        </w:trPr>
        <w:tc>
          <w:tcPr>
            <w:tcW w:w="2884" w:type="dxa"/>
          </w:tcPr>
          <w:p w14:paraId="00D65A56" w14:textId="77777777" w:rsidR="00A52ED5" w:rsidRPr="007E0B31" w:rsidRDefault="00A52ED5" w:rsidP="00A52ED5">
            <w:pPr>
              <w:pStyle w:val="Arial11Bold"/>
              <w:rPr>
                <w:rFonts w:cs="Arial"/>
              </w:rPr>
            </w:pPr>
            <w:r w:rsidRPr="007E0B31">
              <w:rPr>
                <w:rFonts w:cs="Arial"/>
              </w:rPr>
              <w:t>Operation Diagrams</w:t>
            </w:r>
          </w:p>
        </w:tc>
        <w:tc>
          <w:tcPr>
            <w:tcW w:w="6634" w:type="dxa"/>
          </w:tcPr>
          <w:p w14:paraId="3A5434CA" w14:textId="77777777" w:rsidR="00A52ED5" w:rsidRPr="007E0B31" w:rsidRDefault="00A52ED5" w:rsidP="00A52ED5">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A52ED5" w:rsidRPr="007E0B31" w14:paraId="605B3609" w14:textId="77777777" w:rsidTr="00AB2570">
        <w:trPr>
          <w:cantSplit/>
        </w:trPr>
        <w:tc>
          <w:tcPr>
            <w:tcW w:w="2884" w:type="dxa"/>
          </w:tcPr>
          <w:p w14:paraId="1FCF81E4" w14:textId="77777777" w:rsidR="00A52ED5" w:rsidRPr="007E0B31" w:rsidRDefault="00A52ED5" w:rsidP="00A52ED5">
            <w:pPr>
              <w:pStyle w:val="Arial11Bold"/>
              <w:rPr>
                <w:rFonts w:cs="Arial"/>
              </w:rPr>
            </w:pPr>
            <w:r w:rsidRPr="007E0B31">
              <w:rPr>
                <w:rFonts w:cs="Arial"/>
              </w:rPr>
              <w:t>Operational Effect</w:t>
            </w:r>
          </w:p>
        </w:tc>
        <w:tc>
          <w:tcPr>
            <w:tcW w:w="6634" w:type="dxa"/>
          </w:tcPr>
          <w:p w14:paraId="76B6DD78" w14:textId="77777777" w:rsidR="00A52ED5" w:rsidRPr="007E0B31" w:rsidRDefault="00A52ED5" w:rsidP="00A52ED5">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A52ED5" w:rsidRPr="007E0B31" w14:paraId="1CAC0F6C" w14:textId="77777777" w:rsidTr="00AB2570">
        <w:trPr>
          <w:cantSplit/>
        </w:trPr>
        <w:tc>
          <w:tcPr>
            <w:tcW w:w="2884" w:type="dxa"/>
          </w:tcPr>
          <w:p w14:paraId="2634D169" w14:textId="77777777" w:rsidR="00A52ED5" w:rsidRPr="007E0B31" w:rsidRDefault="00A52ED5" w:rsidP="00A52ED5">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A52ED5" w:rsidRPr="007E0B31" w:rsidRDefault="00A52ED5" w:rsidP="00A52ED5">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A52ED5" w:rsidRPr="007E0B31" w14:paraId="6473278D" w14:textId="77777777" w:rsidTr="00AB2570">
        <w:trPr>
          <w:cantSplit/>
        </w:trPr>
        <w:tc>
          <w:tcPr>
            <w:tcW w:w="2884" w:type="dxa"/>
          </w:tcPr>
          <w:p w14:paraId="0FD871F6" w14:textId="5FABA3D0" w:rsidR="00A52ED5" w:rsidRPr="007E0B31" w:rsidRDefault="00A52ED5" w:rsidP="00A52ED5">
            <w:pPr>
              <w:pStyle w:val="Arial11Bold"/>
              <w:rPr>
                <w:rFonts w:cs="Arial"/>
              </w:rPr>
            </w:pPr>
            <w:bookmarkStart w:id="96" w:name="_DV_C41"/>
            <w:r w:rsidRPr="007E0B31">
              <w:rPr>
                <w:rFonts w:cs="Arial"/>
              </w:rPr>
              <w:t>Operational Notifications</w:t>
            </w:r>
            <w:bookmarkEnd w:id="96"/>
          </w:p>
        </w:tc>
        <w:tc>
          <w:tcPr>
            <w:tcW w:w="6634" w:type="dxa"/>
          </w:tcPr>
          <w:p w14:paraId="7D98A808" w14:textId="07D64618" w:rsidR="00A52ED5" w:rsidRPr="007E0B31" w:rsidRDefault="00A52ED5" w:rsidP="00A52ED5">
            <w:pPr>
              <w:pStyle w:val="TableArial11"/>
              <w:rPr>
                <w:rFonts w:cs="Arial"/>
              </w:rPr>
            </w:pPr>
            <w:bookmarkStart w:id="97"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97"/>
          </w:p>
        </w:tc>
      </w:tr>
      <w:tr w:rsidR="00A52ED5" w:rsidRPr="007E0B31" w14:paraId="5A6E5201" w14:textId="77777777" w:rsidTr="00AB2570">
        <w:trPr>
          <w:cantSplit/>
        </w:trPr>
        <w:tc>
          <w:tcPr>
            <w:tcW w:w="2884" w:type="dxa"/>
          </w:tcPr>
          <w:p w14:paraId="30C134C0" w14:textId="77777777" w:rsidR="00A52ED5" w:rsidRPr="007E0B31" w:rsidRDefault="00A52ED5" w:rsidP="00A52ED5">
            <w:pPr>
              <w:pStyle w:val="Arial11Bold"/>
              <w:rPr>
                <w:rFonts w:cs="Arial"/>
              </w:rPr>
            </w:pPr>
            <w:r w:rsidRPr="007E0B31">
              <w:rPr>
                <w:rFonts w:cs="Arial"/>
              </w:rPr>
              <w:t>Operational Planning</w:t>
            </w:r>
          </w:p>
        </w:tc>
        <w:tc>
          <w:tcPr>
            <w:tcW w:w="6634" w:type="dxa"/>
          </w:tcPr>
          <w:p w14:paraId="7F116C22" w14:textId="65769247" w:rsidR="00A52ED5" w:rsidRPr="007E0B31" w:rsidRDefault="00A52ED5" w:rsidP="00A52ED5">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A52ED5" w:rsidRPr="007E0B31" w14:paraId="2391955F" w14:textId="77777777" w:rsidTr="00AB2570">
        <w:trPr>
          <w:cantSplit/>
        </w:trPr>
        <w:tc>
          <w:tcPr>
            <w:tcW w:w="2884" w:type="dxa"/>
          </w:tcPr>
          <w:p w14:paraId="554CE1BB" w14:textId="77777777" w:rsidR="00A52ED5" w:rsidRPr="007E0B31" w:rsidRDefault="00A52ED5" w:rsidP="00A52ED5">
            <w:pPr>
              <w:pStyle w:val="Arial11Bold"/>
              <w:rPr>
                <w:rFonts w:cs="Arial"/>
              </w:rPr>
            </w:pPr>
            <w:r w:rsidRPr="007E0B31">
              <w:rPr>
                <w:rFonts w:cs="Arial"/>
              </w:rPr>
              <w:lastRenderedPageBreak/>
              <w:t xml:space="preserve">Operational Planning Margin </w:t>
            </w:r>
          </w:p>
        </w:tc>
        <w:tc>
          <w:tcPr>
            <w:tcW w:w="6634" w:type="dxa"/>
          </w:tcPr>
          <w:p w14:paraId="017C95F5" w14:textId="0ABFFC9A" w:rsidR="00A52ED5" w:rsidRPr="007E0B31" w:rsidRDefault="00A52ED5" w:rsidP="00A52ED5">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A52ED5" w:rsidRPr="007E0B31" w14:paraId="2C70A3EB" w14:textId="77777777" w:rsidTr="00AB2570">
        <w:trPr>
          <w:cantSplit/>
        </w:trPr>
        <w:tc>
          <w:tcPr>
            <w:tcW w:w="2884" w:type="dxa"/>
          </w:tcPr>
          <w:p w14:paraId="231C2E4A" w14:textId="77777777" w:rsidR="00A52ED5" w:rsidRPr="007E0B31" w:rsidRDefault="00A52ED5" w:rsidP="00A52ED5">
            <w:pPr>
              <w:pStyle w:val="Arial11Bold"/>
              <w:rPr>
                <w:rFonts w:cs="Arial"/>
              </w:rPr>
            </w:pPr>
            <w:r w:rsidRPr="007E0B31">
              <w:rPr>
                <w:rFonts w:cs="Arial"/>
              </w:rPr>
              <w:t>Operational Planning Phase</w:t>
            </w:r>
          </w:p>
        </w:tc>
        <w:tc>
          <w:tcPr>
            <w:tcW w:w="6634" w:type="dxa"/>
          </w:tcPr>
          <w:p w14:paraId="0B288485" w14:textId="77777777" w:rsidR="00A52ED5" w:rsidRPr="007E0B31" w:rsidRDefault="00A52ED5" w:rsidP="00A52ED5">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A52ED5" w:rsidRPr="007E0B31" w14:paraId="5168CED3" w14:textId="77777777" w:rsidTr="00AB2570">
        <w:trPr>
          <w:cantSplit/>
        </w:trPr>
        <w:tc>
          <w:tcPr>
            <w:tcW w:w="2884" w:type="dxa"/>
          </w:tcPr>
          <w:p w14:paraId="784D3609" w14:textId="77777777" w:rsidR="00A52ED5" w:rsidRPr="007E0B31" w:rsidRDefault="00A52ED5" w:rsidP="00A52ED5">
            <w:pPr>
              <w:pStyle w:val="Arial11Bold"/>
              <w:rPr>
                <w:rFonts w:cs="Arial"/>
              </w:rPr>
            </w:pPr>
            <w:r w:rsidRPr="007E0B31">
              <w:rPr>
                <w:rFonts w:cs="Arial"/>
              </w:rPr>
              <w:t>Operational Procedures</w:t>
            </w:r>
          </w:p>
        </w:tc>
        <w:tc>
          <w:tcPr>
            <w:tcW w:w="6634" w:type="dxa"/>
          </w:tcPr>
          <w:p w14:paraId="451F00A7" w14:textId="77777777" w:rsidR="00A52ED5" w:rsidRPr="007E0B31" w:rsidRDefault="00A52ED5" w:rsidP="00A52ED5">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A52ED5" w:rsidRPr="007E0B31" w14:paraId="756B3E49" w14:textId="77777777" w:rsidTr="00AB2570">
        <w:trPr>
          <w:cantSplit/>
        </w:trPr>
        <w:tc>
          <w:tcPr>
            <w:tcW w:w="2884" w:type="dxa"/>
          </w:tcPr>
          <w:p w14:paraId="3CD34B6B" w14:textId="77777777" w:rsidR="00A52ED5" w:rsidRPr="007E0B31" w:rsidRDefault="00A52ED5" w:rsidP="00A52ED5">
            <w:pPr>
              <w:pStyle w:val="Arial11Bold"/>
              <w:rPr>
                <w:rFonts w:cs="Arial"/>
              </w:rPr>
            </w:pPr>
            <w:r w:rsidRPr="007E0B31">
              <w:rPr>
                <w:rFonts w:cs="Arial"/>
              </w:rPr>
              <w:t>Operational Switching</w:t>
            </w:r>
          </w:p>
        </w:tc>
        <w:tc>
          <w:tcPr>
            <w:tcW w:w="6634" w:type="dxa"/>
          </w:tcPr>
          <w:p w14:paraId="11012EC0" w14:textId="782A13A7" w:rsidR="00A52ED5" w:rsidRPr="007E0B31" w:rsidRDefault="00A52ED5" w:rsidP="00A52ED5">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A52ED5" w:rsidRPr="007E0B31" w14:paraId="19E6505D" w14:textId="77777777" w:rsidTr="00AB2570">
        <w:trPr>
          <w:cantSplit/>
        </w:trPr>
        <w:tc>
          <w:tcPr>
            <w:tcW w:w="2884" w:type="dxa"/>
          </w:tcPr>
          <w:p w14:paraId="2E415BC0" w14:textId="77777777" w:rsidR="00A52ED5" w:rsidRPr="007E0B31" w:rsidRDefault="00A52ED5" w:rsidP="00A52ED5">
            <w:pPr>
              <w:pStyle w:val="Arial11Bold"/>
              <w:rPr>
                <w:rFonts w:cs="Arial"/>
              </w:rPr>
            </w:pPr>
            <w:r w:rsidRPr="007E0B31">
              <w:rPr>
                <w:rFonts w:cs="Arial"/>
              </w:rPr>
              <w:t>Other Relevant Data</w:t>
            </w:r>
          </w:p>
        </w:tc>
        <w:tc>
          <w:tcPr>
            <w:tcW w:w="6634" w:type="dxa"/>
          </w:tcPr>
          <w:p w14:paraId="1C699783" w14:textId="77777777" w:rsidR="00A52ED5" w:rsidRPr="007E0B31" w:rsidRDefault="00A52ED5" w:rsidP="00A52ED5">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A52ED5" w:rsidRPr="007E0B31" w14:paraId="24B77B54" w14:textId="77777777" w:rsidTr="00AB2570">
        <w:trPr>
          <w:cantSplit/>
        </w:trPr>
        <w:tc>
          <w:tcPr>
            <w:tcW w:w="2884" w:type="dxa"/>
          </w:tcPr>
          <w:p w14:paraId="33A5B61C" w14:textId="77777777" w:rsidR="00A52ED5" w:rsidRPr="007E0B31" w:rsidRDefault="00A52ED5" w:rsidP="00A52ED5">
            <w:pPr>
              <w:pStyle w:val="Arial11Bold"/>
              <w:rPr>
                <w:rFonts w:cs="Arial"/>
              </w:rPr>
            </w:pPr>
            <w:r w:rsidRPr="007E0B31">
              <w:rPr>
                <w:rFonts w:cs="Arial"/>
              </w:rPr>
              <w:t>OTSDUW Arrangements</w:t>
            </w:r>
          </w:p>
        </w:tc>
        <w:tc>
          <w:tcPr>
            <w:tcW w:w="6634" w:type="dxa"/>
          </w:tcPr>
          <w:p w14:paraId="77481E18" w14:textId="77777777" w:rsidR="00A52ED5" w:rsidRPr="007E0B31" w:rsidRDefault="00A52ED5" w:rsidP="00A52ED5">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A52ED5" w:rsidRPr="007E0B31" w14:paraId="6566765E" w14:textId="77777777" w:rsidTr="00AB2570">
        <w:trPr>
          <w:cantSplit/>
        </w:trPr>
        <w:tc>
          <w:tcPr>
            <w:tcW w:w="2884" w:type="dxa"/>
          </w:tcPr>
          <w:p w14:paraId="2E02FBB1" w14:textId="77777777" w:rsidR="00A52ED5" w:rsidRPr="007E0B31" w:rsidRDefault="00A52ED5" w:rsidP="00A52ED5">
            <w:pPr>
              <w:pStyle w:val="Arial11Bold"/>
              <w:rPr>
                <w:rFonts w:cs="Arial"/>
              </w:rPr>
            </w:pPr>
            <w:r w:rsidRPr="007E0B31">
              <w:rPr>
                <w:rFonts w:cs="Arial"/>
              </w:rPr>
              <w:t>OTSDUW Data and Information</w:t>
            </w:r>
          </w:p>
        </w:tc>
        <w:tc>
          <w:tcPr>
            <w:tcW w:w="6634" w:type="dxa"/>
          </w:tcPr>
          <w:p w14:paraId="437E754A" w14:textId="7B9123D2" w:rsidR="00A52ED5" w:rsidRPr="007E0B31" w:rsidRDefault="00A52ED5" w:rsidP="00A52ED5">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A52ED5" w:rsidRPr="007E0B31" w14:paraId="0DFC68CA" w14:textId="77777777" w:rsidTr="00AB2570">
        <w:trPr>
          <w:cantSplit/>
        </w:trPr>
        <w:tc>
          <w:tcPr>
            <w:tcW w:w="2884" w:type="dxa"/>
          </w:tcPr>
          <w:p w14:paraId="26D7CFDD" w14:textId="77777777" w:rsidR="00A52ED5" w:rsidRPr="007E0B31" w:rsidRDefault="00A52ED5" w:rsidP="00A52ED5">
            <w:pPr>
              <w:pStyle w:val="Arial11Bold"/>
              <w:rPr>
                <w:rFonts w:cs="Arial"/>
              </w:rPr>
            </w:pPr>
            <w:r w:rsidRPr="007E0B31">
              <w:rPr>
                <w:rFonts w:cs="Arial"/>
              </w:rPr>
              <w:t>OTSDUW DC Converter</w:t>
            </w:r>
          </w:p>
        </w:tc>
        <w:tc>
          <w:tcPr>
            <w:tcW w:w="6634" w:type="dxa"/>
          </w:tcPr>
          <w:p w14:paraId="404E1159" w14:textId="77777777" w:rsidR="00A52ED5" w:rsidRPr="007E0B31" w:rsidRDefault="00A52ED5" w:rsidP="00A52ED5">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A52ED5" w:rsidRPr="007E0B31" w14:paraId="1F5DFCE4" w14:textId="77777777" w:rsidTr="00AB2570">
        <w:trPr>
          <w:cantSplit/>
        </w:trPr>
        <w:tc>
          <w:tcPr>
            <w:tcW w:w="2884" w:type="dxa"/>
          </w:tcPr>
          <w:p w14:paraId="274CBE9D" w14:textId="77777777" w:rsidR="00A52ED5" w:rsidRPr="007E0B31" w:rsidRDefault="00A52ED5" w:rsidP="00A52ED5">
            <w:pPr>
              <w:pStyle w:val="Arial11Bold"/>
              <w:rPr>
                <w:rFonts w:cs="Arial"/>
              </w:rPr>
            </w:pPr>
            <w:r w:rsidRPr="007E0B31">
              <w:rPr>
                <w:rFonts w:cs="Arial"/>
              </w:rPr>
              <w:t>OTSDUW Development and Data Timetable</w:t>
            </w:r>
          </w:p>
        </w:tc>
        <w:tc>
          <w:tcPr>
            <w:tcW w:w="6634" w:type="dxa"/>
          </w:tcPr>
          <w:p w14:paraId="46394D79" w14:textId="77777777" w:rsidR="00A52ED5" w:rsidRPr="007E0B31" w:rsidRDefault="00A52ED5" w:rsidP="00A52ED5">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A52ED5" w:rsidRPr="007E0B31" w14:paraId="12983990" w14:textId="77777777" w:rsidTr="00AB2570">
        <w:trPr>
          <w:cantSplit/>
        </w:trPr>
        <w:tc>
          <w:tcPr>
            <w:tcW w:w="2884" w:type="dxa"/>
          </w:tcPr>
          <w:p w14:paraId="73BB79D0" w14:textId="77777777" w:rsidR="00A52ED5" w:rsidRPr="007E0B31" w:rsidRDefault="00A52ED5" w:rsidP="00A52ED5">
            <w:pPr>
              <w:pStyle w:val="Arial11Bold"/>
              <w:rPr>
                <w:rFonts w:cs="Arial"/>
              </w:rPr>
            </w:pPr>
            <w:r w:rsidRPr="007E0B31">
              <w:rPr>
                <w:rFonts w:cs="Arial"/>
              </w:rPr>
              <w:t xml:space="preserve">OTSDUW Network Data and Information </w:t>
            </w:r>
          </w:p>
        </w:tc>
        <w:tc>
          <w:tcPr>
            <w:tcW w:w="6634" w:type="dxa"/>
          </w:tcPr>
          <w:p w14:paraId="7A3D093C" w14:textId="0A18302C" w:rsidR="00A52ED5" w:rsidRPr="007E0B31" w:rsidRDefault="00A52ED5" w:rsidP="00A52ED5">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A52ED5" w:rsidRPr="007E0B31" w14:paraId="2F357AF2" w14:textId="77777777" w:rsidTr="00AB2570">
        <w:trPr>
          <w:cantSplit/>
        </w:trPr>
        <w:tc>
          <w:tcPr>
            <w:tcW w:w="2884" w:type="dxa"/>
          </w:tcPr>
          <w:p w14:paraId="74E4F90A" w14:textId="77777777" w:rsidR="00A52ED5" w:rsidRPr="007E0B31" w:rsidRDefault="00A52ED5" w:rsidP="00A52ED5">
            <w:pPr>
              <w:pStyle w:val="Arial11Bold"/>
              <w:rPr>
                <w:rFonts w:cs="Arial"/>
              </w:rPr>
            </w:pPr>
            <w:r w:rsidRPr="007E0B31">
              <w:rPr>
                <w:rFonts w:cs="Arial"/>
              </w:rPr>
              <w:t>OTSDUW Plant and Apparatus</w:t>
            </w:r>
          </w:p>
        </w:tc>
        <w:tc>
          <w:tcPr>
            <w:tcW w:w="6634" w:type="dxa"/>
          </w:tcPr>
          <w:p w14:paraId="0F32E986" w14:textId="77777777" w:rsidR="00A52ED5" w:rsidRPr="007E0B31" w:rsidRDefault="00A52ED5" w:rsidP="00A52ED5">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A52ED5" w:rsidRPr="007E0B31" w14:paraId="365142B1" w14:textId="77777777" w:rsidTr="00AB2570">
        <w:trPr>
          <w:cantSplit/>
        </w:trPr>
        <w:tc>
          <w:tcPr>
            <w:tcW w:w="2884" w:type="dxa"/>
          </w:tcPr>
          <w:p w14:paraId="31BA5169" w14:textId="77777777" w:rsidR="00A52ED5" w:rsidRPr="007E0B31" w:rsidRDefault="00A52ED5" w:rsidP="00A52ED5">
            <w:pPr>
              <w:pStyle w:val="Arial11Bold"/>
              <w:rPr>
                <w:rFonts w:cs="Arial"/>
              </w:rPr>
            </w:pPr>
            <w:r w:rsidRPr="007E0B31">
              <w:rPr>
                <w:rFonts w:cs="Arial"/>
              </w:rPr>
              <w:t>OTSUA Transfer Time</w:t>
            </w:r>
          </w:p>
        </w:tc>
        <w:tc>
          <w:tcPr>
            <w:tcW w:w="6634" w:type="dxa"/>
          </w:tcPr>
          <w:p w14:paraId="53D1E529" w14:textId="77777777" w:rsidR="00A52ED5" w:rsidRPr="007E0B31" w:rsidRDefault="00A52ED5" w:rsidP="00A52ED5">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A52ED5" w:rsidRPr="007E0B31" w14:paraId="3D6D4D93" w14:textId="77777777" w:rsidTr="00AB2570">
        <w:trPr>
          <w:cantSplit/>
        </w:trPr>
        <w:tc>
          <w:tcPr>
            <w:tcW w:w="2884" w:type="dxa"/>
          </w:tcPr>
          <w:p w14:paraId="6678503F" w14:textId="77777777" w:rsidR="00A52ED5" w:rsidRPr="007E0B31" w:rsidRDefault="00A52ED5" w:rsidP="00A52ED5">
            <w:pPr>
              <w:pStyle w:val="Arial11Bold"/>
              <w:rPr>
                <w:rFonts w:cs="Arial"/>
              </w:rPr>
            </w:pPr>
            <w:r w:rsidRPr="007E0B31">
              <w:rPr>
                <w:rFonts w:cs="Arial"/>
              </w:rPr>
              <w:t>Out of Synchronism</w:t>
            </w:r>
          </w:p>
        </w:tc>
        <w:tc>
          <w:tcPr>
            <w:tcW w:w="6634" w:type="dxa"/>
          </w:tcPr>
          <w:p w14:paraId="30AB79D2" w14:textId="77777777" w:rsidR="00A52ED5" w:rsidRPr="007E0B31" w:rsidRDefault="00A52ED5" w:rsidP="00A52ED5">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A52ED5" w:rsidRPr="007E0B31" w14:paraId="04D20161" w14:textId="77777777" w:rsidTr="00AB2570">
        <w:trPr>
          <w:cantSplit/>
        </w:trPr>
        <w:tc>
          <w:tcPr>
            <w:tcW w:w="2884" w:type="dxa"/>
          </w:tcPr>
          <w:p w14:paraId="2545C38A" w14:textId="77777777" w:rsidR="00A52ED5" w:rsidRPr="007E0B31" w:rsidRDefault="00A52ED5" w:rsidP="00A52ED5">
            <w:pPr>
              <w:pStyle w:val="Arial11Bold"/>
              <w:rPr>
                <w:rFonts w:cs="Arial"/>
              </w:rPr>
            </w:pPr>
            <w:r w:rsidRPr="007E0B31">
              <w:rPr>
                <w:rFonts w:cs="Arial"/>
              </w:rPr>
              <w:lastRenderedPageBreak/>
              <w:t xml:space="preserve">Output Usable </w:t>
            </w:r>
            <w:r w:rsidRPr="007E0B31">
              <w:rPr>
                <w:rFonts w:cs="Arial"/>
                <w:b w:val="0"/>
              </w:rPr>
              <w:t>or</w:t>
            </w:r>
            <w:r w:rsidRPr="007E0B31">
              <w:rPr>
                <w:rFonts w:cs="Arial"/>
              </w:rPr>
              <w:t xml:space="preserve"> OU</w:t>
            </w:r>
          </w:p>
        </w:tc>
        <w:tc>
          <w:tcPr>
            <w:tcW w:w="6634" w:type="dxa"/>
          </w:tcPr>
          <w:p w14:paraId="006B5563" w14:textId="175D7D2A" w:rsidR="00A52ED5" w:rsidRPr="007E0B31" w:rsidRDefault="00A52ED5" w:rsidP="00A52ED5">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A52ED5" w:rsidRPr="007E0B31" w:rsidRDefault="00A52ED5" w:rsidP="00A52ED5">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A52ED5" w:rsidRPr="007E0B31" w14:paraId="4CD6C7B7" w14:textId="77777777" w:rsidTr="00AB2570">
        <w:trPr>
          <w:cantSplit/>
        </w:trPr>
        <w:tc>
          <w:tcPr>
            <w:tcW w:w="2884" w:type="dxa"/>
          </w:tcPr>
          <w:p w14:paraId="078B9004" w14:textId="77777777" w:rsidR="00A52ED5" w:rsidRPr="007E0B31" w:rsidRDefault="00A52ED5" w:rsidP="00A52ED5">
            <w:pPr>
              <w:pStyle w:val="Arial11Bold"/>
              <w:rPr>
                <w:rFonts w:cs="Arial"/>
              </w:rPr>
            </w:pPr>
            <w:r w:rsidRPr="007E0B31">
              <w:rPr>
                <w:rFonts w:cs="Arial"/>
              </w:rPr>
              <w:t>Over-excitation Limiter</w:t>
            </w:r>
          </w:p>
        </w:tc>
        <w:tc>
          <w:tcPr>
            <w:tcW w:w="6634" w:type="dxa"/>
          </w:tcPr>
          <w:p w14:paraId="102093E7" w14:textId="2C3E59FC" w:rsidR="00A52ED5" w:rsidRPr="007E0B31" w:rsidRDefault="00A52ED5" w:rsidP="00A52ED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A52ED5" w:rsidRPr="007E0B31" w14:paraId="30243EFA" w14:textId="77777777" w:rsidTr="00AB2570">
        <w:trPr>
          <w:cantSplit/>
        </w:trPr>
        <w:tc>
          <w:tcPr>
            <w:tcW w:w="2884" w:type="dxa"/>
          </w:tcPr>
          <w:p w14:paraId="66B8A1EA" w14:textId="0810689B" w:rsidR="00A52ED5" w:rsidRPr="007E0B31" w:rsidRDefault="00A52ED5" w:rsidP="00A52ED5">
            <w:pPr>
              <w:pStyle w:val="Arial11Bold"/>
              <w:rPr>
                <w:rFonts w:cs="Arial"/>
              </w:rPr>
            </w:pPr>
            <w:r w:rsidRPr="007E0B31">
              <w:rPr>
                <w:rFonts w:cs="Arial"/>
              </w:rPr>
              <w:t>Panel Chair</w:t>
            </w:r>
            <w:r>
              <w:rPr>
                <w:rFonts w:cs="Arial"/>
              </w:rPr>
              <w:t>person</w:t>
            </w:r>
          </w:p>
        </w:tc>
        <w:tc>
          <w:tcPr>
            <w:tcW w:w="6634" w:type="dxa"/>
          </w:tcPr>
          <w:p w14:paraId="54287BDA" w14:textId="77777777" w:rsidR="00A52ED5" w:rsidRPr="007E0B31" w:rsidRDefault="00A52ED5" w:rsidP="00A52ED5">
            <w:pPr>
              <w:pStyle w:val="TableArial11"/>
              <w:rPr>
                <w:rFonts w:cs="Arial"/>
              </w:rPr>
            </w:pPr>
            <w:r w:rsidRPr="007E0B31">
              <w:rPr>
                <w:rFonts w:cs="Arial"/>
              </w:rPr>
              <w:t>A person appointed as such in accordance with GR.4.1.</w:t>
            </w:r>
          </w:p>
        </w:tc>
      </w:tr>
      <w:tr w:rsidR="00A52ED5" w:rsidRPr="007E0B31" w14:paraId="407A0574" w14:textId="77777777" w:rsidTr="00AB2570">
        <w:trPr>
          <w:cantSplit/>
        </w:trPr>
        <w:tc>
          <w:tcPr>
            <w:tcW w:w="2884" w:type="dxa"/>
          </w:tcPr>
          <w:p w14:paraId="7990BC0E" w14:textId="77777777" w:rsidR="00A52ED5" w:rsidRPr="007E0B31" w:rsidRDefault="00A52ED5" w:rsidP="00A52ED5">
            <w:pPr>
              <w:pStyle w:val="Arial11Bold"/>
              <w:rPr>
                <w:rFonts w:cs="Arial"/>
              </w:rPr>
            </w:pPr>
            <w:r w:rsidRPr="007E0B31">
              <w:rPr>
                <w:rFonts w:cs="Arial"/>
              </w:rPr>
              <w:t>Panel Member</w:t>
            </w:r>
          </w:p>
        </w:tc>
        <w:tc>
          <w:tcPr>
            <w:tcW w:w="6634" w:type="dxa"/>
          </w:tcPr>
          <w:p w14:paraId="408B70FA" w14:textId="77777777" w:rsidR="00A52ED5" w:rsidRPr="007E0B31" w:rsidRDefault="00A52ED5" w:rsidP="00A52ED5">
            <w:pPr>
              <w:pStyle w:val="TableArial11"/>
              <w:rPr>
                <w:rFonts w:cs="Arial"/>
              </w:rPr>
            </w:pPr>
            <w:r w:rsidRPr="007E0B31">
              <w:rPr>
                <w:rFonts w:cs="Arial"/>
              </w:rPr>
              <w:t>Any of the persons identified as such in GR.4.</w:t>
            </w:r>
          </w:p>
        </w:tc>
      </w:tr>
      <w:tr w:rsidR="00A52ED5" w:rsidRPr="007E0B31" w14:paraId="4408AF49" w14:textId="77777777" w:rsidTr="00AB2570">
        <w:trPr>
          <w:cantSplit/>
        </w:trPr>
        <w:tc>
          <w:tcPr>
            <w:tcW w:w="2884" w:type="dxa"/>
          </w:tcPr>
          <w:p w14:paraId="24301CCB" w14:textId="77777777" w:rsidR="00A52ED5" w:rsidRPr="007E0B31" w:rsidRDefault="00A52ED5" w:rsidP="00A52ED5">
            <w:pPr>
              <w:pStyle w:val="Arial11Bold"/>
              <w:rPr>
                <w:rFonts w:cs="Arial"/>
              </w:rPr>
            </w:pPr>
            <w:r w:rsidRPr="007E0B31">
              <w:rPr>
                <w:rFonts w:cs="Arial"/>
              </w:rPr>
              <w:t>Panel Members’</w:t>
            </w:r>
          </w:p>
          <w:p w14:paraId="64CD4F91" w14:textId="77777777" w:rsidR="00A52ED5" w:rsidRPr="007E0B31" w:rsidRDefault="00A52ED5" w:rsidP="00A52ED5">
            <w:pPr>
              <w:pStyle w:val="Arial11Bold"/>
              <w:rPr>
                <w:rFonts w:cs="Arial"/>
              </w:rPr>
            </w:pPr>
            <w:r w:rsidRPr="007E0B31">
              <w:rPr>
                <w:rFonts w:cs="Arial"/>
              </w:rPr>
              <w:t>Recommendation</w:t>
            </w:r>
          </w:p>
        </w:tc>
        <w:tc>
          <w:tcPr>
            <w:tcW w:w="6634" w:type="dxa"/>
          </w:tcPr>
          <w:p w14:paraId="337253E1" w14:textId="33E0395A" w:rsidR="00A52ED5" w:rsidRPr="007E0B31" w:rsidRDefault="00A52ED5" w:rsidP="00A52ED5">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A52ED5" w:rsidRPr="007E0B31" w14:paraId="73919D58" w14:textId="77777777" w:rsidTr="00AB2570">
        <w:trPr>
          <w:cantSplit/>
        </w:trPr>
        <w:tc>
          <w:tcPr>
            <w:tcW w:w="2884" w:type="dxa"/>
          </w:tcPr>
          <w:p w14:paraId="1C39677A" w14:textId="77777777" w:rsidR="00A52ED5" w:rsidRPr="007E0B31" w:rsidRDefault="00A52ED5" w:rsidP="00A52ED5">
            <w:pPr>
              <w:pStyle w:val="Arial11Bold"/>
              <w:rPr>
                <w:rFonts w:cs="Arial"/>
              </w:rPr>
            </w:pPr>
            <w:r w:rsidRPr="007E0B31">
              <w:rPr>
                <w:rFonts w:cs="Arial"/>
              </w:rPr>
              <w:t>Panel Secretary</w:t>
            </w:r>
          </w:p>
        </w:tc>
        <w:tc>
          <w:tcPr>
            <w:tcW w:w="6634" w:type="dxa"/>
          </w:tcPr>
          <w:p w14:paraId="614372A2" w14:textId="77777777" w:rsidR="00A52ED5" w:rsidRPr="007E0B31" w:rsidRDefault="00A52ED5" w:rsidP="00A52ED5">
            <w:pPr>
              <w:pStyle w:val="TableArial11"/>
              <w:rPr>
                <w:rFonts w:cs="Arial"/>
              </w:rPr>
            </w:pPr>
            <w:r w:rsidRPr="007E0B31">
              <w:rPr>
                <w:rFonts w:cs="Arial"/>
              </w:rPr>
              <w:t>A person appointed as such in accordance with GR.3.1.2(d).</w:t>
            </w:r>
          </w:p>
        </w:tc>
      </w:tr>
      <w:tr w:rsidR="00A52ED5" w:rsidRPr="007E0B31" w14:paraId="1D7F1B6B" w14:textId="77777777" w:rsidTr="00AB2570">
        <w:trPr>
          <w:cantSplit/>
        </w:trPr>
        <w:tc>
          <w:tcPr>
            <w:tcW w:w="2884" w:type="dxa"/>
          </w:tcPr>
          <w:p w14:paraId="344E39C6" w14:textId="77777777" w:rsidR="00A52ED5" w:rsidRPr="007E0B31" w:rsidRDefault="00A52ED5" w:rsidP="00A52ED5">
            <w:pPr>
              <w:pStyle w:val="Arial11Bold"/>
              <w:rPr>
                <w:rFonts w:cs="Arial"/>
              </w:rPr>
            </w:pPr>
            <w:r w:rsidRPr="007E0B31">
              <w:rPr>
                <w:rFonts w:cs="Arial"/>
              </w:rPr>
              <w:t>Part 1 System Ancillary Services</w:t>
            </w:r>
          </w:p>
        </w:tc>
        <w:tc>
          <w:tcPr>
            <w:tcW w:w="6634" w:type="dxa"/>
          </w:tcPr>
          <w:p w14:paraId="380B1DB3" w14:textId="09F84F33" w:rsidR="00A52ED5" w:rsidRPr="007E0B31" w:rsidRDefault="00A52ED5" w:rsidP="00A52ED5">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A52ED5" w:rsidRPr="007E0B31" w14:paraId="0D7E215D" w14:textId="77777777" w:rsidTr="00AB2570">
        <w:trPr>
          <w:cantSplit/>
        </w:trPr>
        <w:tc>
          <w:tcPr>
            <w:tcW w:w="2884" w:type="dxa"/>
          </w:tcPr>
          <w:p w14:paraId="304BA4F9" w14:textId="77777777" w:rsidR="00A52ED5" w:rsidRPr="007E0B31" w:rsidRDefault="00A52ED5" w:rsidP="00A52ED5">
            <w:pPr>
              <w:pStyle w:val="Arial11Bold"/>
              <w:rPr>
                <w:rFonts w:cs="Arial"/>
              </w:rPr>
            </w:pPr>
            <w:r w:rsidRPr="007E0B31">
              <w:rPr>
                <w:rFonts w:cs="Arial"/>
              </w:rPr>
              <w:t>Part 2 System Ancillary Services</w:t>
            </w:r>
          </w:p>
        </w:tc>
        <w:tc>
          <w:tcPr>
            <w:tcW w:w="6634" w:type="dxa"/>
          </w:tcPr>
          <w:p w14:paraId="6104BAC6" w14:textId="77777777" w:rsidR="00A52ED5" w:rsidRPr="007E0B31" w:rsidRDefault="00A52ED5" w:rsidP="00A52ED5">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A52ED5" w:rsidRPr="007E0B31" w14:paraId="15BCB468" w14:textId="77777777" w:rsidTr="00AB2570">
        <w:trPr>
          <w:cantSplit/>
        </w:trPr>
        <w:tc>
          <w:tcPr>
            <w:tcW w:w="2884" w:type="dxa"/>
          </w:tcPr>
          <w:p w14:paraId="3AD2A1AF" w14:textId="77777777" w:rsidR="00A52ED5" w:rsidRPr="007E0B31" w:rsidRDefault="00A52ED5" w:rsidP="00A52ED5">
            <w:pPr>
              <w:pStyle w:val="Arial11Bold"/>
              <w:rPr>
                <w:rFonts w:cs="Arial"/>
              </w:rPr>
            </w:pPr>
            <w:r w:rsidRPr="007E0B31">
              <w:rPr>
                <w:rFonts w:cs="Arial"/>
              </w:rPr>
              <w:t>Part Load</w:t>
            </w:r>
          </w:p>
        </w:tc>
        <w:tc>
          <w:tcPr>
            <w:tcW w:w="6634" w:type="dxa"/>
          </w:tcPr>
          <w:p w14:paraId="3D91998E" w14:textId="77777777" w:rsidR="00A52ED5" w:rsidRPr="007E0B31" w:rsidRDefault="00A52ED5" w:rsidP="00A52ED5">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A52ED5" w:rsidRPr="007E0B31" w14:paraId="2651AA6E" w14:textId="77777777" w:rsidTr="00AB2570">
        <w:trPr>
          <w:cantSplit/>
        </w:trPr>
        <w:tc>
          <w:tcPr>
            <w:tcW w:w="2884" w:type="dxa"/>
          </w:tcPr>
          <w:p w14:paraId="18C02C4B" w14:textId="05548110" w:rsidR="00A52ED5" w:rsidRPr="0053170A" w:rsidRDefault="00A52ED5" w:rsidP="00A52ED5">
            <w:pPr>
              <w:pStyle w:val="Arial11Bold"/>
              <w:rPr>
                <w:rFonts w:cs="Arial"/>
              </w:rPr>
            </w:pPr>
            <w:r w:rsidRPr="002510FF">
              <w:rPr>
                <w:rFonts w:cs="Arial"/>
              </w:rPr>
              <w:t>Peak Current Rating</w:t>
            </w:r>
          </w:p>
        </w:tc>
        <w:tc>
          <w:tcPr>
            <w:tcW w:w="6634" w:type="dxa"/>
          </w:tcPr>
          <w:p w14:paraId="15E7F46B" w14:textId="77777777" w:rsidR="00A52ED5" w:rsidRPr="002510FF" w:rsidRDefault="00A52ED5" w:rsidP="00A52ED5">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A52ED5" w:rsidRPr="002510FF" w:rsidRDefault="00A52ED5" w:rsidP="00A52ED5">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A52ED5" w:rsidRPr="002510FF" w:rsidRDefault="00A52ED5" w:rsidP="00A52ED5">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A52ED5" w:rsidRPr="0053170A" w:rsidRDefault="00A52ED5" w:rsidP="00A52ED5">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A52ED5" w:rsidRPr="007E0B31" w14:paraId="55F461B9" w14:textId="77777777" w:rsidTr="00AB2570">
        <w:trPr>
          <w:cantSplit/>
        </w:trPr>
        <w:tc>
          <w:tcPr>
            <w:tcW w:w="2884" w:type="dxa"/>
          </w:tcPr>
          <w:p w14:paraId="0361A8C4" w14:textId="77777777" w:rsidR="00A52ED5" w:rsidRPr="007E0B31" w:rsidRDefault="00A52ED5" w:rsidP="00A52ED5">
            <w:pPr>
              <w:pStyle w:val="Arial11Bold"/>
              <w:rPr>
                <w:rFonts w:cs="Arial"/>
              </w:rPr>
            </w:pPr>
            <w:r w:rsidRPr="007E0B31">
              <w:rPr>
                <w:rFonts w:cs="Arial"/>
              </w:rPr>
              <w:lastRenderedPageBreak/>
              <w:t>Permit for Work for proximity work</w:t>
            </w:r>
          </w:p>
        </w:tc>
        <w:tc>
          <w:tcPr>
            <w:tcW w:w="6634" w:type="dxa"/>
          </w:tcPr>
          <w:p w14:paraId="54941668" w14:textId="77777777" w:rsidR="00A52ED5" w:rsidRPr="007E0B31" w:rsidRDefault="00A52ED5" w:rsidP="00A52ED5">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A52ED5" w:rsidRPr="007E0B31" w:rsidRDefault="00A52ED5" w:rsidP="00A52ED5">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A52ED5" w:rsidRPr="007E0B31" w14:paraId="1F8F8A6D" w14:textId="77777777" w:rsidTr="00AB2570">
        <w:trPr>
          <w:cantSplit/>
        </w:trPr>
        <w:tc>
          <w:tcPr>
            <w:tcW w:w="2884" w:type="dxa"/>
          </w:tcPr>
          <w:p w14:paraId="1B55D572" w14:textId="77777777" w:rsidR="00A52ED5" w:rsidRPr="007E0B31" w:rsidRDefault="00A52ED5" w:rsidP="00A52ED5">
            <w:pPr>
              <w:pStyle w:val="Arial11Bold"/>
              <w:rPr>
                <w:rFonts w:cs="Arial"/>
              </w:rPr>
            </w:pPr>
            <w:r w:rsidRPr="007E0B31">
              <w:rPr>
                <w:rFonts w:cs="Arial"/>
              </w:rPr>
              <w:t>Partial Shutdown</w:t>
            </w:r>
          </w:p>
        </w:tc>
        <w:tc>
          <w:tcPr>
            <w:tcW w:w="6634" w:type="dxa"/>
          </w:tcPr>
          <w:p w14:paraId="46EA24B8" w14:textId="50C4B317" w:rsidR="00A52ED5" w:rsidRPr="007E0B31" w:rsidRDefault="00A52ED5" w:rsidP="00A52ED5">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A52ED5" w:rsidRPr="007E0B31" w14:paraId="01813162" w14:textId="77777777" w:rsidTr="00AB2570">
        <w:trPr>
          <w:cantSplit/>
        </w:trPr>
        <w:tc>
          <w:tcPr>
            <w:tcW w:w="2884" w:type="dxa"/>
          </w:tcPr>
          <w:p w14:paraId="60BE3A6F" w14:textId="77777777" w:rsidR="00A52ED5" w:rsidRPr="007E0B31" w:rsidRDefault="00A52ED5" w:rsidP="00A52ED5">
            <w:pPr>
              <w:pStyle w:val="Arial11Bold"/>
              <w:rPr>
                <w:rFonts w:cs="Arial"/>
              </w:rPr>
            </w:pPr>
            <w:r w:rsidRPr="007E0B31">
              <w:rPr>
                <w:rFonts w:cs="Arial"/>
              </w:rPr>
              <w:t>Pending Grid Code Modification Proposal</w:t>
            </w:r>
          </w:p>
        </w:tc>
        <w:tc>
          <w:tcPr>
            <w:tcW w:w="6634" w:type="dxa"/>
          </w:tcPr>
          <w:p w14:paraId="7CD48F0F" w14:textId="10D6A4B5" w:rsidR="00A52ED5" w:rsidRPr="007E0B31" w:rsidRDefault="00A52ED5" w:rsidP="00A52ED5">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A52ED5" w:rsidRPr="007E0B31" w14:paraId="6FD50AA9" w14:textId="77777777" w:rsidTr="00AB2570">
        <w:trPr>
          <w:cantSplit/>
        </w:trPr>
        <w:tc>
          <w:tcPr>
            <w:tcW w:w="2884" w:type="dxa"/>
          </w:tcPr>
          <w:p w14:paraId="18519627" w14:textId="64385BF6" w:rsidR="00A52ED5" w:rsidRPr="00247DBF" w:rsidRDefault="00A52ED5" w:rsidP="00A52ED5">
            <w:pPr>
              <w:pStyle w:val="Arial11Bold"/>
              <w:rPr>
                <w:rFonts w:cs="Arial"/>
              </w:rPr>
            </w:pPr>
            <w:r w:rsidRPr="002510FF">
              <w:rPr>
                <w:rFonts w:cs="Arial"/>
              </w:rPr>
              <w:t>Phase Jump Angle</w:t>
            </w:r>
          </w:p>
        </w:tc>
        <w:tc>
          <w:tcPr>
            <w:tcW w:w="6634" w:type="dxa"/>
          </w:tcPr>
          <w:p w14:paraId="0CFA0D18" w14:textId="612CCA40" w:rsidR="00A52ED5" w:rsidRPr="00247DBF" w:rsidRDefault="00A52ED5" w:rsidP="00A52ED5">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A52ED5" w:rsidRPr="007E0B31" w14:paraId="4A36544F" w14:textId="77777777" w:rsidTr="00AB2570">
        <w:trPr>
          <w:cantSplit/>
        </w:trPr>
        <w:tc>
          <w:tcPr>
            <w:tcW w:w="2884" w:type="dxa"/>
          </w:tcPr>
          <w:p w14:paraId="4B64D01C" w14:textId="0E57E9F2" w:rsidR="00A52ED5" w:rsidRPr="00247DBF" w:rsidRDefault="00A52ED5" w:rsidP="00A52ED5">
            <w:pPr>
              <w:pStyle w:val="Arial11Bold"/>
              <w:rPr>
                <w:rFonts w:cs="Arial"/>
              </w:rPr>
            </w:pPr>
            <w:r w:rsidRPr="002510FF">
              <w:rPr>
                <w:rFonts w:cs="Arial"/>
              </w:rPr>
              <w:t xml:space="preserve">Phase Jump Angle Limit </w:t>
            </w:r>
          </w:p>
        </w:tc>
        <w:tc>
          <w:tcPr>
            <w:tcW w:w="6634" w:type="dxa"/>
          </w:tcPr>
          <w:p w14:paraId="7590AC7E" w14:textId="5DB6A395" w:rsidR="00A52ED5" w:rsidRPr="00247DBF" w:rsidRDefault="00A52ED5" w:rsidP="00A52ED5">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A52ED5" w:rsidRPr="007E0B31" w14:paraId="6A5A8541" w14:textId="77777777" w:rsidTr="00AB2570">
        <w:trPr>
          <w:cantSplit/>
        </w:trPr>
        <w:tc>
          <w:tcPr>
            <w:tcW w:w="2884" w:type="dxa"/>
          </w:tcPr>
          <w:p w14:paraId="22CECB1C" w14:textId="42AE6D96" w:rsidR="00A52ED5" w:rsidRPr="00247DBF" w:rsidRDefault="00A52ED5" w:rsidP="00A52ED5">
            <w:pPr>
              <w:pStyle w:val="Arial11Bold"/>
              <w:rPr>
                <w:rFonts w:cs="Arial"/>
              </w:rPr>
            </w:pPr>
            <w:r w:rsidRPr="002510FF">
              <w:rPr>
                <w:rFonts w:cs="Arial"/>
              </w:rPr>
              <w:t>Phase Jump Angle Withstand</w:t>
            </w:r>
          </w:p>
        </w:tc>
        <w:tc>
          <w:tcPr>
            <w:tcW w:w="6634" w:type="dxa"/>
          </w:tcPr>
          <w:p w14:paraId="7252B79A" w14:textId="38AEE0E5" w:rsidR="00A52ED5" w:rsidRPr="00247DBF" w:rsidRDefault="00A52ED5" w:rsidP="00A52ED5">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A52ED5" w:rsidRPr="007E0B31" w14:paraId="05663CAA" w14:textId="77777777" w:rsidTr="00AB2570">
        <w:trPr>
          <w:cantSplit/>
        </w:trPr>
        <w:tc>
          <w:tcPr>
            <w:tcW w:w="2884" w:type="dxa"/>
          </w:tcPr>
          <w:p w14:paraId="545024B0" w14:textId="77777777" w:rsidR="00A52ED5" w:rsidRPr="007E0B31" w:rsidRDefault="00A52ED5" w:rsidP="00A52ED5">
            <w:pPr>
              <w:pStyle w:val="Arial11Bold"/>
              <w:rPr>
                <w:rFonts w:cs="Arial"/>
              </w:rPr>
            </w:pPr>
            <w:r w:rsidRPr="007E0B31">
              <w:rPr>
                <w:rFonts w:cs="Arial"/>
              </w:rPr>
              <w:t>Phase (Voltage) Unbalance</w:t>
            </w:r>
          </w:p>
        </w:tc>
        <w:tc>
          <w:tcPr>
            <w:tcW w:w="6634" w:type="dxa"/>
          </w:tcPr>
          <w:p w14:paraId="219C5499" w14:textId="77777777" w:rsidR="00A52ED5" w:rsidRPr="007E0B31" w:rsidRDefault="00A52ED5" w:rsidP="00A52ED5">
            <w:pPr>
              <w:pStyle w:val="TableArial11"/>
              <w:rPr>
                <w:rFonts w:cs="Arial"/>
              </w:rPr>
            </w:pPr>
            <w:r w:rsidRPr="007E0B31">
              <w:rPr>
                <w:rFonts w:cs="Arial"/>
              </w:rPr>
              <w:t>The ratio (in percent) between the rms values of the negative sequence component and the positive sequence component of the voltage.</w:t>
            </w:r>
          </w:p>
        </w:tc>
      </w:tr>
      <w:tr w:rsidR="00A52ED5" w:rsidRPr="007E0B31" w14:paraId="0C635CC5" w14:textId="77777777" w:rsidTr="00AB2570">
        <w:trPr>
          <w:cantSplit/>
        </w:trPr>
        <w:tc>
          <w:tcPr>
            <w:tcW w:w="2884" w:type="dxa"/>
          </w:tcPr>
          <w:p w14:paraId="3E31F962" w14:textId="77777777" w:rsidR="00A52ED5" w:rsidRPr="007E0B31" w:rsidRDefault="00A52ED5" w:rsidP="00A52ED5">
            <w:pPr>
              <w:pStyle w:val="Arial11Bold"/>
              <w:rPr>
                <w:rFonts w:cs="Arial"/>
              </w:rPr>
            </w:pPr>
            <w:r w:rsidRPr="007E0B31">
              <w:rPr>
                <w:rFonts w:cs="Arial"/>
              </w:rPr>
              <w:lastRenderedPageBreak/>
              <w:t>Physical Notification</w:t>
            </w:r>
          </w:p>
        </w:tc>
        <w:tc>
          <w:tcPr>
            <w:tcW w:w="6634" w:type="dxa"/>
          </w:tcPr>
          <w:p w14:paraId="1E390436" w14:textId="77777777" w:rsidR="00A52ED5" w:rsidRPr="007E0B31" w:rsidRDefault="00A52ED5" w:rsidP="00A52ED5">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A52ED5" w:rsidRPr="007E0B31" w14:paraId="583C475D" w14:textId="77777777" w:rsidTr="00AB2570">
        <w:trPr>
          <w:cantSplit/>
        </w:trPr>
        <w:tc>
          <w:tcPr>
            <w:tcW w:w="2884" w:type="dxa"/>
          </w:tcPr>
          <w:p w14:paraId="5AEA9A2D" w14:textId="77777777" w:rsidR="00A52ED5" w:rsidRPr="007E0B31" w:rsidRDefault="00A52ED5" w:rsidP="00A52ED5">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A52ED5" w:rsidRPr="007E0B31" w:rsidRDefault="00A52ED5" w:rsidP="00A52ED5">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A52ED5" w:rsidRPr="007E0B31" w14:paraId="5058EEC1" w14:textId="77777777" w:rsidTr="00AB2570">
        <w:trPr>
          <w:cantSplit/>
        </w:trPr>
        <w:tc>
          <w:tcPr>
            <w:tcW w:w="2884" w:type="dxa"/>
          </w:tcPr>
          <w:p w14:paraId="1B8A9F6B" w14:textId="77777777" w:rsidR="00A52ED5" w:rsidRPr="007E0B31" w:rsidRDefault="00A52ED5" w:rsidP="00A52ED5">
            <w:pPr>
              <w:pStyle w:val="Arial11Bold"/>
              <w:rPr>
                <w:rFonts w:cs="Arial"/>
              </w:rPr>
            </w:pPr>
            <w:r w:rsidRPr="007E0B31">
              <w:rPr>
                <w:rFonts w:cs="Arial"/>
              </w:rPr>
              <w:t>Planned Maintenance Outage</w:t>
            </w:r>
          </w:p>
        </w:tc>
        <w:tc>
          <w:tcPr>
            <w:tcW w:w="6634" w:type="dxa"/>
          </w:tcPr>
          <w:p w14:paraId="30127D2D" w14:textId="435FEC76" w:rsidR="00A52ED5" w:rsidRPr="007E0B31" w:rsidRDefault="00A52ED5" w:rsidP="00A52ED5">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A52ED5" w:rsidRPr="007E0B31" w14:paraId="0012AFBC" w14:textId="77777777" w:rsidTr="00AB2570">
        <w:trPr>
          <w:cantSplit/>
        </w:trPr>
        <w:tc>
          <w:tcPr>
            <w:tcW w:w="2884" w:type="dxa"/>
          </w:tcPr>
          <w:p w14:paraId="7ECC3FEC" w14:textId="77777777" w:rsidR="00A52ED5" w:rsidRPr="007E0B31" w:rsidRDefault="00A52ED5" w:rsidP="00A52ED5">
            <w:pPr>
              <w:pStyle w:val="Arial11Bold"/>
              <w:rPr>
                <w:rFonts w:cs="Arial"/>
              </w:rPr>
            </w:pPr>
            <w:r w:rsidRPr="007E0B31">
              <w:rPr>
                <w:rFonts w:cs="Arial"/>
              </w:rPr>
              <w:t>Planned Outage</w:t>
            </w:r>
          </w:p>
        </w:tc>
        <w:tc>
          <w:tcPr>
            <w:tcW w:w="6634" w:type="dxa"/>
          </w:tcPr>
          <w:p w14:paraId="7CBD2A74" w14:textId="51FF4C20" w:rsidR="00A52ED5" w:rsidRPr="007E0B31" w:rsidRDefault="00A52ED5" w:rsidP="00A52ED5">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A52ED5" w:rsidRPr="007E0B31" w14:paraId="5F0D47AA" w14:textId="77777777" w:rsidTr="00AB2570">
        <w:trPr>
          <w:cantSplit/>
        </w:trPr>
        <w:tc>
          <w:tcPr>
            <w:tcW w:w="2884" w:type="dxa"/>
          </w:tcPr>
          <w:p w14:paraId="67EC820E" w14:textId="77777777" w:rsidR="00A52ED5" w:rsidRPr="007E0B31" w:rsidRDefault="00A52ED5" w:rsidP="00A52ED5">
            <w:pPr>
              <w:pStyle w:val="Arial11Bold"/>
              <w:rPr>
                <w:rFonts w:cs="Arial"/>
              </w:rPr>
            </w:pPr>
            <w:r w:rsidRPr="007E0B31">
              <w:rPr>
                <w:rFonts w:cs="Arial"/>
              </w:rPr>
              <w:t>Plant</w:t>
            </w:r>
          </w:p>
        </w:tc>
        <w:tc>
          <w:tcPr>
            <w:tcW w:w="6634" w:type="dxa"/>
          </w:tcPr>
          <w:p w14:paraId="77464D38" w14:textId="77777777" w:rsidR="00A52ED5" w:rsidRPr="007E0B31" w:rsidRDefault="00A52ED5" w:rsidP="00A52ED5">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A52ED5" w:rsidRPr="007E0B31" w14:paraId="78245E04" w14:textId="77777777" w:rsidTr="00AB2570">
        <w:trPr>
          <w:cantSplit/>
        </w:trPr>
        <w:tc>
          <w:tcPr>
            <w:tcW w:w="2884" w:type="dxa"/>
          </w:tcPr>
          <w:p w14:paraId="1B833B5F" w14:textId="77777777" w:rsidR="00A52ED5" w:rsidRPr="007E0B31" w:rsidRDefault="00A52ED5" w:rsidP="00A52ED5">
            <w:pPr>
              <w:pStyle w:val="Arial11Bold"/>
              <w:rPr>
                <w:rFonts w:cs="Arial"/>
              </w:rPr>
            </w:pPr>
            <w:r w:rsidRPr="007E0B31">
              <w:rPr>
                <w:rFonts w:cs="Arial"/>
              </w:rPr>
              <w:t>Point of Common Coupling</w:t>
            </w:r>
          </w:p>
        </w:tc>
        <w:tc>
          <w:tcPr>
            <w:tcW w:w="6634" w:type="dxa"/>
          </w:tcPr>
          <w:p w14:paraId="14897399" w14:textId="77777777" w:rsidR="00A52ED5" w:rsidRPr="007E0B31" w:rsidRDefault="00A52ED5" w:rsidP="00A52ED5">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A52ED5" w:rsidRPr="007E0B31" w14:paraId="5E9A00B9" w14:textId="77777777" w:rsidTr="00AB2570">
        <w:trPr>
          <w:cantSplit/>
        </w:trPr>
        <w:tc>
          <w:tcPr>
            <w:tcW w:w="2884" w:type="dxa"/>
          </w:tcPr>
          <w:p w14:paraId="2637AA74" w14:textId="77777777" w:rsidR="00A52ED5" w:rsidRPr="007E0B31" w:rsidRDefault="00A52ED5" w:rsidP="00A52ED5">
            <w:pPr>
              <w:pStyle w:val="Arial11Bold"/>
              <w:rPr>
                <w:rFonts w:cs="Arial"/>
              </w:rPr>
            </w:pPr>
            <w:r w:rsidRPr="007E0B31">
              <w:rPr>
                <w:rFonts w:cs="Arial"/>
              </w:rPr>
              <w:t>Point of Connection</w:t>
            </w:r>
          </w:p>
        </w:tc>
        <w:tc>
          <w:tcPr>
            <w:tcW w:w="6634" w:type="dxa"/>
          </w:tcPr>
          <w:p w14:paraId="4092E64D" w14:textId="77777777" w:rsidR="00A52ED5" w:rsidRPr="007E0B31" w:rsidRDefault="00A52ED5" w:rsidP="00A52ED5">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A52ED5" w:rsidRPr="007E0B31" w14:paraId="12DBCD04" w14:textId="77777777" w:rsidTr="00AB2570">
        <w:trPr>
          <w:cantSplit/>
        </w:trPr>
        <w:tc>
          <w:tcPr>
            <w:tcW w:w="2884" w:type="dxa"/>
          </w:tcPr>
          <w:p w14:paraId="551A907F" w14:textId="77777777" w:rsidR="00A52ED5" w:rsidRPr="007E0B31" w:rsidRDefault="00A52ED5" w:rsidP="00A52ED5">
            <w:pPr>
              <w:pStyle w:val="Arial11Bold"/>
              <w:rPr>
                <w:rFonts w:cs="Arial"/>
              </w:rPr>
            </w:pPr>
            <w:r w:rsidRPr="007E0B31">
              <w:rPr>
                <w:rFonts w:cs="Arial"/>
              </w:rPr>
              <w:t>Point of Isolation</w:t>
            </w:r>
          </w:p>
        </w:tc>
        <w:tc>
          <w:tcPr>
            <w:tcW w:w="6634" w:type="dxa"/>
          </w:tcPr>
          <w:p w14:paraId="7726496D" w14:textId="77777777" w:rsidR="00A52ED5" w:rsidRPr="007E0B31" w:rsidRDefault="00A52ED5" w:rsidP="00A52ED5">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A52ED5" w:rsidRPr="007E0B31" w14:paraId="79CC6E2F" w14:textId="77777777" w:rsidTr="00AB2570">
        <w:trPr>
          <w:cantSplit/>
        </w:trPr>
        <w:tc>
          <w:tcPr>
            <w:tcW w:w="2884" w:type="dxa"/>
          </w:tcPr>
          <w:p w14:paraId="1554D405" w14:textId="77777777" w:rsidR="00A52ED5" w:rsidRPr="007E0B31" w:rsidRDefault="00A52ED5" w:rsidP="00A52ED5">
            <w:pPr>
              <w:pStyle w:val="Arial11Bold"/>
              <w:rPr>
                <w:rFonts w:cs="Arial"/>
              </w:rPr>
            </w:pPr>
            <w:r w:rsidRPr="007E0B31">
              <w:rPr>
                <w:rFonts w:cs="Arial"/>
              </w:rPr>
              <w:t>Post-Control Phase</w:t>
            </w:r>
          </w:p>
        </w:tc>
        <w:tc>
          <w:tcPr>
            <w:tcW w:w="6634" w:type="dxa"/>
          </w:tcPr>
          <w:p w14:paraId="725674D1" w14:textId="77777777" w:rsidR="00A52ED5" w:rsidRPr="007E0B31" w:rsidRDefault="00A52ED5" w:rsidP="00A52ED5">
            <w:pPr>
              <w:pStyle w:val="TableArial11"/>
              <w:rPr>
                <w:rFonts w:cs="Arial"/>
              </w:rPr>
            </w:pPr>
            <w:r w:rsidRPr="007E0B31">
              <w:rPr>
                <w:rFonts w:cs="Arial"/>
              </w:rPr>
              <w:t>The period following real time operation.</w:t>
            </w:r>
          </w:p>
        </w:tc>
      </w:tr>
      <w:tr w:rsidR="00A52ED5" w:rsidRPr="007E0B31" w14:paraId="6D586683" w14:textId="77777777" w:rsidTr="00AB2570">
        <w:trPr>
          <w:cantSplit/>
        </w:trPr>
        <w:tc>
          <w:tcPr>
            <w:tcW w:w="2884" w:type="dxa"/>
          </w:tcPr>
          <w:p w14:paraId="32ABEF72" w14:textId="77777777" w:rsidR="00A52ED5" w:rsidRPr="007E0B31" w:rsidRDefault="00A52ED5" w:rsidP="00A52ED5">
            <w:pPr>
              <w:pStyle w:val="Arial11Bold"/>
              <w:rPr>
                <w:rFonts w:cs="Arial"/>
              </w:rPr>
            </w:pPr>
            <w:r w:rsidRPr="007E0B31">
              <w:rPr>
                <w:rFonts w:cs="Arial"/>
              </w:rPr>
              <w:t>Power Available</w:t>
            </w:r>
          </w:p>
        </w:tc>
        <w:tc>
          <w:tcPr>
            <w:tcW w:w="6634" w:type="dxa"/>
          </w:tcPr>
          <w:p w14:paraId="090DB153" w14:textId="783F911A" w:rsidR="00A52ED5" w:rsidRPr="007E0B31" w:rsidRDefault="00A52ED5" w:rsidP="00A52ED5">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A52ED5" w:rsidRPr="007E0B31" w14:paraId="345CCB51" w14:textId="77777777" w:rsidTr="00AB2570">
        <w:trPr>
          <w:cantSplit/>
        </w:trPr>
        <w:tc>
          <w:tcPr>
            <w:tcW w:w="2884" w:type="dxa"/>
          </w:tcPr>
          <w:p w14:paraId="7361939E" w14:textId="77777777" w:rsidR="00A52ED5" w:rsidRPr="007E0B31" w:rsidRDefault="00A52ED5" w:rsidP="00A52ED5">
            <w:pPr>
              <w:pStyle w:val="Arial11Bold"/>
              <w:rPr>
                <w:rFonts w:cs="Arial"/>
              </w:rPr>
            </w:pPr>
            <w:r w:rsidRPr="007E0B31">
              <w:rPr>
                <w:rFonts w:cs="Arial"/>
              </w:rPr>
              <w:lastRenderedPageBreak/>
              <w:t>Power Factor</w:t>
            </w:r>
          </w:p>
        </w:tc>
        <w:tc>
          <w:tcPr>
            <w:tcW w:w="6634" w:type="dxa"/>
          </w:tcPr>
          <w:p w14:paraId="01690120" w14:textId="77777777" w:rsidR="00A52ED5" w:rsidRPr="007E0B31" w:rsidRDefault="00A52ED5" w:rsidP="00A52ED5">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A52ED5" w:rsidRPr="007E0B31" w14:paraId="2852E6E0" w14:textId="77777777" w:rsidTr="00AB2570">
        <w:trPr>
          <w:cantSplit/>
        </w:trPr>
        <w:tc>
          <w:tcPr>
            <w:tcW w:w="2884" w:type="dxa"/>
          </w:tcPr>
          <w:p w14:paraId="66F0C016" w14:textId="77777777" w:rsidR="00A52ED5" w:rsidRPr="007E0B31" w:rsidRDefault="00A52ED5" w:rsidP="00A52ED5">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A52ED5" w:rsidRPr="007E0B31" w:rsidRDefault="00A52ED5" w:rsidP="00A52ED5">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A52ED5" w:rsidRPr="007E0B31" w14:paraId="562ACF6D" w14:textId="77777777" w:rsidTr="00AB2570">
        <w:trPr>
          <w:cantSplit/>
        </w:trPr>
        <w:tc>
          <w:tcPr>
            <w:tcW w:w="2884" w:type="dxa"/>
          </w:tcPr>
          <w:p w14:paraId="0F6FF16D" w14:textId="77777777" w:rsidR="00A52ED5" w:rsidRPr="007E0B31" w:rsidRDefault="00A52ED5" w:rsidP="00A52ED5">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A52ED5" w:rsidRPr="007E0B31" w:rsidRDefault="00A52ED5" w:rsidP="00A52ED5">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A52ED5" w:rsidRPr="007E0B31" w14:paraId="53E0E2A7" w14:textId="77777777" w:rsidTr="00AB2570">
        <w:trPr>
          <w:cantSplit/>
        </w:trPr>
        <w:tc>
          <w:tcPr>
            <w:tcW w:w="2884" w:type="dxa"/>
          </w:tcPr>
          <w:p w14:paraId="43647C96" w14:textId="77777777" w:rsidR="00A52ED5" w:rsidRPr="007E0B31" w:rsidRDefault="00A52ED5" w:rsidP="00A52ED5">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A52ED5" w:rsidRPr="007E0B31" w:rsidRDefault="00A52ED5" w:rsidP="00A52ED5">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A52ED5" w:rsidRPr="007E0B31" w14:paraId="06D65955" w14:textId="77777777" w:rsidTr="00AB2570">
        <w:trPr>
          <w:cantSplit/>
        </w:trPr>
        <w:tc>
          <w:tcPr>
            <w:tcW w:w="2884" w:type="dxa"/>
          </w:tcPr>
          <w:p w14:paraId="7563FE8D" w14:textId="77777777" w:rsidR="00A52ED5" w:rsidRPr="007E0B31" w:rsidRDefault="00A52ED5" w:rsidP="00A52ED5">
            <w:pPr>
              <w:pStyle w:val="Arial11Bold"/>
              <w:rPr>
                <w:rFonts w:cs="Arial"/>
              </w:rPr>
            </w:pPr>
            <w:r w:rsidRPr="007E0B31">
              <w:rPr>
                <w:rFonts w:cs="Arial"/>
              </w:rPr>
              <w:t>Power Island</w:t>
            </w:r>
          </w:p>
        </w:tc>
        <w:tc>
          <w:tcPr>
            <w:tcW w:w="6634" w:type="dxa"/>
          </w:tcPr>
          <w:p w14:paraId="18296362" w14:textId="0B558EC0" w:rsidR="00A52ED5" w:rsidRPr="007E0B31" w:rsidRDefault="00A52ED5" w:rsidP="00A52ED5">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A52ED5" w:rsidRPr="007E0B31" w14:paraId="7C3D7BF6" w14:textId="77777777" w:rsidTr="00AB2570">
        <w:trPr>
          <w:cantSplit/>
        </w:trPr>
        <w:tc>
          <w:tcPr>
            <w:tcW w:w="2884" w:type="dxa"/>
          </w:tcPr>
          <w:p w14:paraId="682DC43B" w14:textId="77777777" w:rsidR="00A52ED5" w:rsidRPr="007E0B31" w:rsidRDefault="00A52ED5" w:rsidP="00A52ED5">
            <w:pPr>
              <w:pStyle w:val="Arial11Bold"/>
              <w:rPr>
                <w:rFonts w:cs="Arial"/>
              </w:rPr>
            </w:pPr>
            <w:r w:rsidRPr="007E0B31">
              <w:rPr>
                <w:rFonts w:cs="Arial"/>
              </w:rPr>
              <w:t>Power Park Module</w:t>
            </w:r>
          </w:p>
        </w:tc>
        <w:tc>
          <w:tcPr>
            <w:tcW w:w="6634" w:type="dxa"/>
          </w:tcPr>
          <w:p w14:paraId="3ECDE7AC" w14:textId="77777777" w:rsidR="00A52ED5" w:rsidRPr="007E0B31" w:rsidRDefault="00A52ED5" w:rsidP="00A52ED5">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A52ED5" w:rsidRPr="007E0B31" w14:paraId="6D897286" w14:textId="77777777" w:rsidTr="00AB2570">
        <w:trPr>
          <w:cantSplit/>
        </w:trPr>
        <w:tc>
          <w:tcPr>
            <w:tcW w:w="2884" w:type="dxa"/>
          </w:tcPr>
          <w:p w14:paraId="5DC97B56" w14:textId="77777777" w:rsidR="00A52ED5" w:rsidRPr="007E0B31" w:rsidRDefault="00A52ED5" w:rsidP="00A52ED5">
            <w:pPr>
              <w:pStyle w:val="Arial11Bold"/>
              <w:rPr>
                <w:rFonts w:cs="Arial"/>
              </w:rPr>
            </w:pPr>
            <w:r w:rsidRPr="007E0B31">
              <w:rPr>
                <w:rFonts w:cs="Arial"/>
              </w:rPr>
              <w:t>Power Park Module Availability Matrix</w:t>
            </w:r>
          </w:p>
        </w:tc>
        <w:tc>
          <w:tcPr>
            <w:tcW w:w="6634" w:type="dxa"/>
          </w:tcPr>
          <w:p w14:paraId="158D6C89" w14:textId="77777777" w:rsidR="00A52ED5" w:rsidRPr="007E0B31" w:rsidRDefault="00A52ED5" w:rsidP="00A52ED5">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A52ED5" w:rsidRPr="007E0B31" w14:paraId="4C2DEAED" w14:textId="77777777" w:rsidTr="00AB2570">
        <w:trPr>
          <w:cantSplit/>
        </w:trPr>
        <w:tc>
          <w:tcPr>
            <w:tcW w:w="2884" w:type="dxa"/>
          </w:tcPr>
          <w:p w14:paraId="4CFB65B5" w14:textId="77777777" w:rsidR="00A52ED5" w:rsidRPr="007E0B31" w:rsidRDefault="00A52ED5" w:rsidP="00A52ED5">
            <w:pPr>
              <w:pStyle w:val="Arial11Bold"/>
              <w:rPr>
                <w:rFonts w:cs="Arial"/>
              </w:rPr>
            </w:pPr>
            <w:r w:rsidRPr="007E0B31">
              <w:rPr>
                <w:rFonts w:cs="Arial"/>
              </w:rPr>
              <w:t>Power Park Module Planning Matrix</w:t>
            </w:r>
          </w:p>
        </w:tc>
        <w:tc>
          <w:tcPr>
            <w:tcW w:w="6634" w:type="dxa"/>
          </w:tcPr>
          <w:p w14:paraId="6379A14D" w14:textId="77777777" w:rsidR="00A52ED5" w:rsidRPr="007E0B31" w:rsidRDefault="00A52ED5" w:rsidP="00A52ED5">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A52ED5" w:rsidRPr="007E0B31" w14:paraId="73636B09" w14:textId="77777777" w:rsidTr="00AB2570">
        <w:trPr>
          <w:cantSplit/>
        </w:trPr>
        <w:tc>
          <w:tcPr>
            <w:tcW w:w="2884" w:type="dxa"/>
          </w:tcPr>
          <w:p w14:paraId="189A6BC7" w14:textId="77777777" w:rsidR="00A52ED5" w:rsidRPr="007E0B31" w:rsidRDefault="00A52ED5" w:rsidP="00A52ED5">
            <w:pPr>
              <w:pStyle w:val="Arial11Bold"/>
              <w:rPr>
                <w:rFonts w:cs="Arial"/>
              </w:rPr>
            </w:pPr>
            <w:r w:rsidRPr="007E0B31">
              <w:rPr>
                <w:rFonts w:cs="Arial"/>
              </w:rPr>
              <w:t>Power Park Unit</w:t>
            </w:r>
          </w:p>
        </w:tc>
        <w:tc>
          <w:tcPr>
            <w:tcW w:w="6634" w:type="dxa"/>
          </w:tcPr>
          <w:p w14:paraId="7725776C" w14:textId="77777777" w:rsidR="00A52ED5" w:rsidRPr="007E0B31" w:rsidRDefault="00A52ED5" w:rsidP="00A52ED5">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A52ED5" w:rsidRPr="007E0B31" w14:paraId="45419B2C" w14:textId="77777777" w:rsidTr="00AB2570">
        <w:trPr>
          <w:cantSplit/>
        </w:trPr>
        <w:tc>
          <w:tcPr>
            <w:tcW w:w="2884" w:type="dxa"/>
          </w:tcPr>
          <w:p w14:paraId="480E1B66" w14:textId="77777777" w:rsidR="00A52ED5" w:rsidRPr="007E0B31" w:rsidRDefault="00A52ED5" w:rsidP="00A52ED5">
            <w:pPr>
              <w:pStyle w:val="Arial11Bold"/>
              <w:rPr>
                <w:rFonts w:cs="Arial"/>
              </w:rPr>
            </w:pPr>
            <w:r w:rsidRPr="007E0B31">
              <w:rPr>
                <w:rFonts w:cs="Arial"/>
              </w:rPr>
              <w:t xml:space="preserve">Power Station </w:t>
            </w:r>
          </w:p>
        </w:tc>
        <w:tc>
          <w:tcPr>
            <w:tcW w:w="6634" w:type="dxa"/>
          </w:tcPr>
          <w:p w14:paraId="603DFDE1" w14:textId="32880D9B" w:rsidR="00A52ED5" w:rsidRPr="007E0B31" w:rsidRDefault="00A52ED5" w:rsidP="00A52ED5">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A52ED5" w:rsidRPr="007E0B31" w14:paraId="6AE088B1" w14:textId="77777777" w:rsidTr="00AB2570">
        <w:trPr>
          <w:cantSplit/>
        </w:trPr>
        <w:tc>
          <w:tcPr>
            <w:tcW w:w="2884" w:type="dxa"/>
          </w:tcPr>
          <w:p w14:paraId="00EAB92F" w14:textId="77777777" w:rsidR="00A52ED5" w:rsidRPr="007E0B31" w:rsidRDefault="00A52ED5" w:rsidP="00A52ED5">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A52ED5" w:rsidRPr="007E0B31" w:rsidRDefault="00A52ED5" w:rsidP="00A52ED5">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A52ED5" w:rsidRPr="007E0B31" w14:paraId="4E0EED07" w14:textId="77777777" w:rsidTr="00AB2570">
        <w:trPr>
          <w:cantSplit/>
        </w:trPr>
        <w:tc>
          <w:tcPr>
            <w:tcW w:w="2884" w:type="dxa"/>
          </w:tcPr>
          <w:p w14:paraId="42E8EE81" w14:textId="77777777" w:rsidR="00A52ED5" w:rsidRPr="007E0B31" w:rsidRDefault="00A52ED5" w:rsidP="00A52ED5">
            <w:pPr>
              <w:pStyle w:val="Arial11Bold"/>
              <w:rPr>
                <w:rFonts w:cs="Arial"/>
              </w:rPr>
            </w:pPr>
            <w:r w:rsidRPr="007E0B31">
              <w:rPr>
                <w:rFonts w:cs="Arial"/>
              </w:rPr>
              <w:t>Preface</w:t>
            </w:r>
          </w:p>
        </w:tc>
        <w:tc>
          <w:tcPr>
            <w:tcW w:w="6634" w:type="dxa"/>
          </w:tcPr>
          <w:p w14:paraId="7D129C9B" w14:textId="77777777" w:rsidR="00A52ED5" w:rsidRPr="007E0B31" w:rsidRDefault="00A52ED5" w:rsidP="00A52ED5">
            <w:pPr>
              <w:pStyle w:val="TableArial11"/>
              <w:rPr>
                <w:rFonts w:cs="Arial"/>
              </w:rPr>
            </w:pPr>
            <w:r w:rsidRPr="007E0B31">
              <w:rPr>
                <w:rFonts w:cs="Arial"/>
              </w:rPr>
              <w:t>The preface to the Grid Code (which does not form part of the Grid Code and therefore is not binding).</w:t>
            </w:r>
          </w:p>
        </w:tc>
      </w:tr>
      <w:tr w:rsidR="00A52ED5" w:rsidRPr="007E0B31" w14:paraId="1E032995" w14:textId="77777777" w:rsidTr="00AB2570">
        <w:trPr>
          <w:cantSplit/>
        </w:trPr>
        <w:tc>
          <w:tcPr>
            <w:tcW w:w="2884" w:type="dxa"/>
          </w:tcPr>
          <w:p w14:paraId="2DA81629" w14:textId="77777777" w:rsidR="00A52ED5" w:rsidRPr="007E0B31" w:rsidRDefault="00A52ED5" w:rsidP="00A52ED5">
            <w:pPr>
              <w:pStyle w:val="Arial11Bold"/>
              <w:rPr>
                <w:rFonts w:cs="Arial"/>
              </w:rPr>
            </w:pPr>
            <w:r w:rsidRPr="007E0B31">
              <w:rPr>
                <w:rFonts w:cs="Arial"/>
              </w:rPr>
              <w:t>Preliminary Notice</w:t>
            </w:r>
          </w:p>
        </w:tc>
        <w:tc>
          <w:tcPr>
            <w:tcW w:w="6634" w:type="dxa"/>
          </w:tcPr>
          <w:p w14:paraId="2466FCF6" w14:textId="4188FF36" w:rsidR="00A52ED5" w:rsidRPr="007E0B31" w:rsidRDefault="00A52ED5" w:rsidP="00A52ED5">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A52ED5" w:rsidRPr="007E0B31" w14:paraId="717ACE5D" w14:textId="77777777" w:rsidTr="00AB2570">
        <w:trPr>
          <w:cantSplit/>
        </w:trPr>
        <w:tc>
          <w:tcPr>
            <w:tcW w:w="2884" w:type="dxa"/>
          </w:tcPr>
          <w:p w14:paraId="7A5F0627" w14:textId="77777777" w:rsidR="00A52ED5" w:rsidRPr="007E0B31" w:rsidRDefault="00A52ED5" w:rsidP="00A52ED5">
            <w:pPr>
              <w:pStyle w:val="Arial11Bold"/>
              <w:rPr>
                <w:rFonts w:cs="Arial"/>
              </w:rPr>
            </w:pPr>
            <w:r w:rsidRPr="007E0B31">
              <w:rPr>
                <w:rFonts w:cs="Arial"/>
              </w:rPr>
              <w:t>Preliminary Project Planning Data</w:t>
            </w:r>
          </w:p>
        </w:tc>
        <w:tc>
          <w:tcPr>
            <w:tcW w:w="6634" w:type="dxa"/>
          </w:tcPr>
          <w:p w14:paraId="2A7BFBE2" w14:textId="77777777" w:rsidR="00A52ED5" w:rsidRPr="007E0B31" w:rsidRDefault="00A52ED5" w:rsidP="00A52ED5">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A52ED5" w:rsidRPr="007E0B31" w14:paraId="3A69BCE4" w14:textId="77777777" w:rsidTr="00AB2570">
        <w:trPr>
          <w:cantSplit/>
        </w:trPr>
        <w:tc>
          <w:tcPr>
            <w:tcW w:w="2884" w:type="dxa"/>
          </w:tcPr>
          <w:p w14:paraId="7E5AC1B9" w14:textId="77777777" w:rsidR="00A52ED5" w:rsidRPr="007E0B31" w:rsidRDefault="00A52ED5" w:rsidP="00A52ED5">
            <w:pPr>
              <w:pStyle w:val="Arial11Bold"/>
              <w:rPr>
                <w:rFonts w:cs="Arial"/>
              </w:rPr>
            </w:pPr>
            <w:r w:rsidRPr="007E0B31">
              <w:rPr>
                <w:rFonts w:cs="Arial"/>
              </w:rPr>
              <w:lastRenderedPageBreak/>
              <w:t>Primary Response</w:t>
            </w:r>
          </w:p>
        </w:tc>
        <w:tc>
          <w:tcPr>
            <w:tcW w:w="6634" w:type="dxa"/>
          </w:tcPr>
          <w:p w14:paraId="7AC6DF19" w14:textId="77777777" w:rsidR="00A52ED5" w:rsidRPr="007E0B31" w:rsidRDefault="00A52ED5" w:rsidP="00A52ED5">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A52ED5" w:rsidRPr="007E0B31" w14:paraId="2901EA52" w14:textId="77777777" w:rsidTr="00AB2570">
        <w:trPr>
          <w:cantSplit/>
        </w:trPr>
        <w:tc>
          <w:tcPr>
            <w:tcW w:w="2884" w:type="dxa"/>
          </w:tcPr>
          <w:p w14:paraId="05804595" w14:textId="77777777" w:rsidR="00A52ED5" w:rsidRPr="007E0B31" w:rsidRDefault="00A52ED5" w:rsidP="00A52ED5">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A52ED5" w:rsidRPr="007E0B31" w:rsidRDefault="00A52ED5" w:rsidP="00A52ED5">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A52ED5" w:rsidRPr="007E0B31" w14:paraId="147F892A" w14:textId="77777777" w:rsidTr="00AB2570">
        <w:trPr>
          <w:cantSplit/>
        </w:trPr>
        <w:tc>
          <w:tcPr>
            <w:tcW w:w="2884" w:type="dxa"/>
          </w:tcPr>
          <w:p w14:paraId="498708EE" w14:textId="77777777" w:rsidR="00A52ED5" w:rsidRPr="007E0B31" w:rsidRDefault="00A52ED5" w:rsidP="00A52ED5">
            <w:pPr>
              <w:pStyle w:val="Arial11Bold"/>
              <w:rPr>
                <w:rFonts w:cs="Arial"/>
              </w:rPr>
            </w:pPr>
            <w:r w:rsidRPr="007E0B31">
              <w:rPr>
                <w:rFonts w:cs="Arial"/>
              </w:rPr>
              <w:t>Programming Phase</w:t>
            </w:r>
          </w:p>
        </w:tc>
        <w:tc>
          <w:tcPr>
            <w:tcW w:w="6634" w:type="dxa"/>
          </w:tcPr>
          <w:p w14:paraId="5C6E74B1" w14:textId="77777777" w:rsidR="00A52ED5" w:rsidRPr="007E0B31" w:rsidRDefault="00A52ED5" w:rsidP="00A52ED5">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A52ED5" w:rsidRPr="007E0B31" w14:paraId="528BEDE3" w14:textId="77777777" w:rsidTr="00AB2570">
        <w:trPr>
          <w:cantSplit/>
        </w:trPr>
        <w:tc>
          <w:tcPr>
            <w:tcW w:w="2884" w:type="dxa"/>
          </w:tcPr>
          <w:p w14:paraId="7BBDC215" w14:textId="77777777" w:rsidR="00A52ED5" w:rsidRPr="007E0B31" w:rsidRDefault="00A52ED5" w:rsidP="00A52ED5">
            <w:pPr>
              <w:pStyle w:val="Arial11Bold"/>
              <w:rPr>
                <w:rFonts w:cs="Arial"/>
              </w:rPr>
            </w:pPr>
            <w:r w:rsidRPr="007E0B31">
              <w:rPr>
                <w:rFonts w:cs="Arial"/>
              </w:rPr>
              <w:t>Proposal Notice</w:t>
            </w:r>
          </w:p>
        </w:tc>
        <w:tc>
          <w:tcPr>
            <w:tcW w:w="6634" w:type="dxa"/>
          </w:tcPr>
          <w:p w14:paraId="39CB97D1" w14:textId="64B55C4F" w:rsidR="00A52ED5" w:rsidRPr="007E0B31" w:rsidRDefault="00A52ED5" w:rsidP="00A52ED5">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A52ED5" w:rsidRPr="007E0B31" w14:paraId="432EF504" w14:textId="77777777" w:rsidTr="00AB2570">
        <w:trPr>
          <w:cantSplit/>
        </w:trPr>
        <w:tc>
          <w:tcPr>
            <w:tcW w:w="2884" w:type="dxa"/>
          </w:tcPr>
          <w:p w14:paraId="5D3209CF" w14:textId="77777777" w:rsidR="00A52ED5" w:rsidRPr="007E0B31" w:rsidRDefault="00A52ED5" w:rsidP="00A52ED5">
            <w:pPr>
              <w:pStyle w:val="Arial11Bold"/>
              <w:rPr>
                <w:rFonts w:cs="Arial"/>
              </w:rPr>
            </w:pPr>
            <w:r w:rsidRPr="007E0B31">
              <w:rPr>
                <w:rFonts w:cs="Arial"/>
              </w:rPr>
              <w:t>Proposal Report</w:t>
            </w:r>
          </w:p>
        </w:tc>
        <w:tc>
          <w:tcPr>
            <w:tcW w:w="6634" w:type="dxa"/>
          </w:tcPr>
          <w:p w14:paraId="63AF3D10" w14:textId="77777777" w:rsidR="00A52ED5" w:rsidRPr="007E0B31" w:rsidRDefault="00A52ED5" w:rsidP="00A52ED5">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A52ED5" w:rsidRPr="007E0B31" w:rsidRDefault="00A52ED5" w:rsidP="00A52ED5">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A52ED5" w:rsidRPr="007E0B31" w:rsidRDefault="00A52ED5" w:rsidP="00A52ED5">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A52ED5" w:rsidRPr="007E0B31" w:rsidRDefault="00A52ED5" w:rsidP="00A52ED5">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A52ED5" w:rsidRPr="007E0B31" w:rsidRDefault="00A52ED5" w:rsidP="00A52ED5">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A52ED5" w:rsidRPr="007E0B31" w14:paraId="6C46AF56" w14:textId="77777777" w:rsidTr="00AB2570">
        <w:trPr>
          <w:cantSplit/>
        </w:trPr>
        <w:tc>
          <w:tcPr>
            <w:tcW w:w="2884" w:type="dxa"/>
          </w:tcPr>
          <w:p w14:paraId="7B7A60CF" w14:textId="77777777" w:rsidR="00A52ED5" w:rsidRPr="007E0B31" w:rsidRDefault="00A52ED5" w:rsidP="00A52ED5">
            <w:pPr>
              <w:pStyle w:val="Arial11Bold"/>
              <w:rPr>
                <w:rFonts w:cs="Arial"/>
              </w:rPr>
            </w:pPr>
            <w:r w:rsidRPr="007E0B31">
              <w:rPr>
                <w:rFonts w:cs="Arial"/>
              </w:rPr>
              <w:t>Proposed Implementation Date</w:t>
            </w:r>
          </w:p>
        </w:tc>
        <w:tc>
          <w:tcPr>
            <w:tcW w:w="6634" w:type="dxa"/>
          </w:tcPr>
          <w:p w14:paraId="20E0D48B" w14:textId="77777777" w:rsidR="00A52ED5" w:rsidRPr="007E0B31" w:rsidRDefault="00A52ED5" w:rsidP="00A52ED5">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A52ED5" w:rsidRPr="007E0B31" w14:paraId="600FA7E2" w14:textId="77777777" w:rsidTr="00AB2570">
        <w:trPr>
          <w:cantSplit/>
        </w:trPr>
        <w:tc>
          <w:tcPr>
            <w:tcW w:w="2884" w:type="dxa"/>
          </w:tcPr>
          <w:p w14:paraId="2EF9FB68" w14:textId="57079F41" w:rsidR="00A52ED5" w:rsidRPr="007E0B31" w:rsidRDefault="00A52ED5" w:rsidP="00A52ED5">
            <w:pPr>
              <w:pStyle w:val="Arial11Bold"/>
              <w:rPr>
                <w:rFonts w:cs="Arial"/>
              </w:rPr>
            </w:pPr>
            <w:r w:rsidRPr="00090EF5">
              <w:rPr>
                <w:rFonts w:eastAsia="Calibri" w:cs="Arial"/>
                <w:lang w:val="en-US"/>
              </w:rPr>
              <w:t>Proposer</w:t>
            </w:r>
          </w:p>
        </w:tc>
        <w:tc>
          <w:tcPr>
            <w:tcW w:w="6634" w:type="dxa"/>
          </w:tcPr>
          <w:p w14:paraId="472E8E23" w14:textId="5A7572BA" w:rsidR="00A52ED5" w:rsidRPr="007E0B31" w:rsidRDefault="00A52ED5" w:rsidP="00A52ED5">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A52ED5" w:rsidRPr="007E0B31" w14:paraId="2FDD1EFD" w14:textId="77777777" w:rsidTr="00AB2570">
        <w:trPr>
          <w:cantSplit/>
        </w:trPr>
        <w:tc>
          <w:tcPr>
            <w:tcW w:w="2884" w:type="dxa"/>
          </w:tcPr>
          <w:p w14:paraId="6EC16416" w14:textId="77777777" w:rsidR="00A52ED5" w:rsidRPr="007E0B31" w:rsidRDefault="00A52ED5" w:rsidP="00A52ED5">
            <w:pPr>
              <w:pStyle w:val="Arial11Bold"/>
              <w:rPr>
                <w:rFonts w:cs="Arial"/>
              </w:rPr>
            </w:pPr>
            <w:r w:rsidRPr="007E0B31">
              <w:rPr>
                <w:rFonts w:cs="Arial"/>
              </w:rPr>
              <w:t>Protection</w:t>
            </w:r>
          </w:p>
        </w:tc>
        <w:tc>
          <w:tcPr>
            <w:tcW w:w="6634" w:type="dxa"/>
          </w:tcPr>
          <w:p w14:paraId="0C2984ED" w14:textId="77777777" w:rsidR="00A52ED5" w:rsidRPr="007E0B31" w:rsidRDefault="00A52ED5" w:rsidP="00A52ED5">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A52ED5" w:rsidRPr="007E0B31" w14:paraId="339E4B68" w14:textId="77777777" w:rsidTr="00AB2570">
        <w:trPr>
          <w:cantSplit/>
        </w:trPr>
        <w:tc>
          <w:tcPr>
            <w:tcW w:w="2884" w:type="dxa"/>
          </w:tcPr>
          <w:p w14:paraId="50FA8DCD" w14:textId="77777777" w:rsidR="00A52ED5" w:rsidRPr="007E0B31" w:rsidRDefault="00A52ED5" w:rsidP="00A52ED5">
            <w:pPr>
              <w:pStyle w:val="Arial11Bold"/>
              <w:rPr>
                <w:rFonts w:cs="Arial"/>
              </w:rPr>
            </w:pPr>
            <w:r w:rsidRPr="007E0B31">
              <w:rPr>
                <w:rFonts w:cs="Arial"/>
              </w:rPr>
              <w:t>Protection Apparatus</w:t>
            </w:r>
          </w:p>
        </w:tc>
        <w:tc>
          <w:tcPr>
            <w:tcW w:w="6634" w:type="dxa"/>
          </w:tcPr>
          <w:p w14:paraId="371ECCA9" w14:textId="77777777" w:rsidR="00A52ED5" w:rsidRPr="007E0B31" w:rsidRDefault="00A52ED5" w:rsidP="00A52ED5">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A52ED5" w:rsidRPr="007E0B31" w14:paraId="0D949FA8" w14:textId="77777777" w:rsidTr="00AB2570">
        <w:trPr>
          <w:cantSplit/>
        </w:trPr>
        <w:tc>
          <w:tcPr>
            <w:tcW w:w="2884" w:type="dxa"/>
          </w:tcPr>
          <w:p w14:paraId="5ABFB0B8" w14:textId="1B073C6D" w:rsidR="00A52ED5" w:rsidRPr="007E0B31" w:rsidRDefault="00A52ED5" w:rsidP="00A52ED5">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A52ED5" w:rsidRPr="007E0B31" w:rsidRDefault="00A52ED5" w:rsidP="00A52ED5">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A52ED5" w:rsidRPr="007E0B31" w14:paraId="763F95A9" w14:textId="77777777" w:rsidTr="00AB2570">
        <w:trPr>
          <w:cantSplit/>
        </w:trPr>
        <w:tc>
          <w:tcPr>
            <w:tcW w:w="2884" w:type="dxa"/>
          </w:tcPr>
          <w:p w14:paraId="3489E2F3" w14:textId="4937B4CF" w:rsidR="00A52ED5" w:rsidRPr="007E0B31" w:rsidRDefault="00A52ED5" w:rsidP="00A52ED5">
            <w:pPr>
              <w:pStyle w:val="Arial11Bold"/>
              <w:rPr>
                <w:rFonts w:cs="Arial"/>
              </w:rPr>
            </w:pPr>
            <w:r>
              <w:lastRenderedPageBreak/>
              <w:t>Pumped Storage Generating Unit</w:t>
            </w:r>
          </w:p>
        </w:tc>
        <w:tc>
          <w:tcPr>
            <w:tcW w:w="6634" w:type="dxa"/>
          </w:tcPr>
          <w:p w14:paraId="28D45EA5" w14:textId="78281C6F" w:rsidR="00A52ED5" w:rsidRPr="007E0B31" w:rsidRDefault="00A52ED5" w:rsidP="00A52ED5">
            <w:pPr>
              <w:pStyle w:val="TableArial11"/>
              <w:rPr>
                <w:rFonts w:cs="Arial"/>
              </w:rPr>
            </w:pPr>
            <w:r>
              <w:t xml:space="preserve">A </w:t>
            </w:r>
            <w:r w:rsidRPr="00C67361">
              <w:rPr>
                <w:b/>
              </w:rPr>
              <w:t>Generating Unit</w:t>
            </w:r>
            <w:r>
              <w:t xml:space="preserve"> at a </w:t>
            </w:r>
            <w:r w:rsidRPr="00C67361">
              <w:rPr>
                <w:b/>
              </w:rPr>
              <w:t>Pumped Storage Plant</w:t>
            </w:r>
          </w:p>
        </w:tc>
      </w:tr>
      <w:tr w:rsidR="00A52ED5" w:rsidRPr="007E0B31" w14:paraId="1F4EB396" w14:textId="77777777" w:rsidTr="00AB2570">
        <w:trPr>
          <w:cantSplit/>
        </w:trPr>
        <w:tc>
          <w:tcPr>
            <w:tcW w:w="2884" w:type="dxa"/>
          </w:tcPr>
          <w:p w14:paraId="19BDA263" w14:textId="77777777" w:rsidR="00A52ED5" w:rsidRPr="007E0B31" w:rsidRDefault="00A52ED5" w:rsidP="00A52ED5">
            <w:pPr>
              <w:pStyle w:val="Arial11Bold"/>
              <w:rPr>
                <w:rFonts w:cs="Arial"/>
              </w:rPr>
            </w:pPr>
            <w:r w:rsidRPr="007E0B31">
              <w:rPr>
                <w:rFonts w:cs="Arial"/>
              </w:rPr>
              <w:t>Pumped Storage Generator</w:t>
            </w:r>
          </w:p>
        </w:tc>
        <w:tc>
          <w:tcPr>
            <w:tcW w:w="6634" w:type="dxa"/>
          </w:tcPr>
          <w:p w14:paraId="1B0B65D7" w14:textId="77777777" w:rsidR="00A52ED5" w:rsidRPr="007E0B31" w:rsidRDefault="00A52ED5" w:rsidP="00A52ED5">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A52ED5" w:rsidRPr="007E0B31" w14:paraId="5C5DE0C2" w14:textId="77777777" w:rsidTr="00AB2570">
        <w:trPr>
          <w:cantSplit/>
        </w:trPr>
        <w:tc>
          <w:tcPr>
            <w:tcW w:w="2884" w:type="dxa"/>
          </w:tcPr>
          <w:p w14:paraId="294C4A19" w14:textId="77777777" w:rsidR="00A52ED5" w:rsidRPr="007E0B31" w:rsidRDefault="00A52ED5" w:rsidP="00A52ED5">
            <w:pPr>
              <w:pStyle w:val="Arial11Bold"/>
              <w:rPr>
                <w:rFonts w:cs="Arial"/>
              </w:rPr>
            </w:pPr>
            <w:r w:rsidRPr="007E0B31">
              <w:rPr>
                <w:rFonts w:cs="Arial"/>
              </w:rPr>
              <w:t>Pumped Storage Plant</w:t>
            </w:r>
          </w:p>
        </w:tc>
        <w:tc>
          <w:tcPr>
            <w:tcW w:w="6634" w:type="dxa"/>
          </w:tcPr>
          <w:p w14:paraId="6EC37B4B" w14:textId="3205A98B" w:rsidR="00A52ED5" w:rsidRPr="007E0B31" w:rsidRDefault="00A52ED5" w:rsidP="00A52ED5">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A52ED5" w:rsidRPr="007E0B31" w14:paraId="374B3C1B" w14:textId="77777777" w:rsidTr="00AB2570">
        <w:trPr>
          <w:cantSplit/>
        </w:trPr>
        <w:tc>
          <w:tcPr>
            <w:tcW w:w="2884" w:type="dxa"/>
          </w:tcPr>
          <w:p w14:paraId="18845DB4" w14:textId="77777777" w:rsidR="00A52ED5" w:rsidRPr="007E0B31" w:rsidRDefault="00A52ED5" w:rsidP="00A52ED5">
            <w:pPr>
              <w:pStyle w:val="Arial11Bold"/>
              <w:rPr>
                <w:rFonts w:cs="Arial"/>
              </w:rPr>
            </w:pPr>
            <w:r w:rsidRPr="007E0B31">
              <w:rPr>
                <w:rFonts w:cs="Arial"/>
              </w:rPr>
              <w:t>Pumped Storage Unit</w:t>
            </w:r>
          </w:p>
        </w:tc>
        <w:tc>
          <w:tcPr>
            <w:tcW w:w="6634" w:type="dxa"/>
          </w:tcPr>
          <w:p w14:paraId="290B7319" w14:textId="7CE3B4C0" w:rsidR="00A52ED5" w:rsidRPr="007E0B31" w:rsidRDefault="00A52ED5" w:rsidP="00A52ED5">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A52ED5" w:rsidRPr="007E0B31" w14:paraId="449CBA4A" w14:textId="77777777" w:rsidTr="00AB2570">
        <w:trPr>
          <w:cantSplit/>
        </w:trPr>
        <w:tc>
          <w:tcPr>
            <w:tcW w:w="2884" w:type="dxa"/>
          </w:tcPr>
          <w:p w14:paraId="5C4DB039" w14:textId="77777777" w:rsidR="00A52ED5" w:rsidRPr="007E0B31" w:rsidRDefault="00A52ED5" w:rsidP="00A52ED5">
            <w:pPr>
              <w:pStyle w:val="Arial11Bold"/>
              <w:rPr>
                <w:rFonts w:cs="Arial"/>
              </w:rPr>
            </w:pPr>
            <w:r w:rsidRPr="007E0B31">
              <w:rPr>
                <w:rFonts w:cs="Arial"/>
              </w:rPr>
              <w:t>Purchase Contracts</w:t>
            </w:r>
          </w:p>
        </w:tc>
        <w:tc>
          <w:tcPr>
            <w:tcW w:w="6634" w:type="dxa"/>
          </w:tcPr>
          <w:p w14:paraId="2B6E616F" w14:textId="77777777" w:rsidR="00A52ED5" w:rsidRPr="007E0B31" w:rsidRDefault="00A52ED5" w:rsidP="00A52ED5">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A52ED5" w:rsidRPr="007E0B31" w14:paraId="169C7FAB" w14:textId="77777777" w:rsidTr="00AB2570">
        <w:trPr>
          <w:cantSplit/>
        </w:trPr>
        <w:tc>
          <w:tcPr>
            <w:tcW w:w="2884" w:type="dxa"/>
          </w:tcPr>
          <w:p w14:paraId="4BA36FFD" w14:textId="77777777" w:rsidR="00A52ED5" w:rsidRPr="007E0B31" w:rsidRDefault="00A52ED5" w:rsidP="00A52ED5">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A52ED5" w:rsidRPr="007E0B31" w:rsidRDefault="00A52ED5" w:rsidP="00A52ED5">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A52ED5" w:rsidRPr="007E0B31" w:rsidRDefault="00A52ED5" w:rsidP="00A52ED5">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A52ED5" w:rsidRPr="007E0B31" w:rsidRDefault="00A52ED5" w:rsidP="00A52ED5">
            <w:pPr>
              <w:pStyle w:val="Level1Text"/>
              <w:tabs>
                <w:tab w:val="left" w:pos="0"/>
              </w:tabs>
              <w:ind w:left="0" w:firstLine="0"/>
              <w:rPr>
                <w:rFonts w:cs="Arial"/>
                <w:color w:val="auto"/>
              </w:rPr>
            </w:pPr>
          </w:p>
          <w:p w14:paraId="3CF8247C" w14:textId="77777777" w:rsidR="00A52ED5" w:rsidRPr="007E0B31" w:rsidDel="00FD6436" w:rsidRDefault="00A52ED5" w:rsidP="00A52ED5">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A52ED5" w:rsidRPr="007E0B31" w14:paraId="7C2E6242" w14:textId="77777777" w:rsidTr="00AB2570">
        <w:trPr>
          <w:cantSplit/>
        </w:trPr>
        <w:tc>
          <w:tcPr>
            <w:tcW w:w="2884" w:type="dxa"/>
          </w:tcPr>
          <w:p w14:paraId="68D71726" w14:textId="238986E0" w:rsidR="00A52ED5" w:rsidRPr="000B675D" w:rsidRDefault="00A52ED5" w:rsidP="00A52ED5">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A52ED5" w:rsidRPr="000B675D" w:rsidRDefault="00A52ED5" w:rsidP="00A52ED5">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A52ED5" w:rsidRPr="007E0B31" w14:paraId="2E8D30AC" w14:textId="77777777" w:rsidTr="00AB2570">
        <w:trPr>
          <w:cantSplit/>
        </w:trPr>
        <w:tc>
          <w:tcPr>
            <w:tcW w:w="2884" w:type="dxa"/>
          </w:tcPr>
          <w:p w14:paraId="2AB6F035" w14:textId="5D123789" w:rsidR="00A52ED5" w:rsidRPr="000B675D" w:rsidRDefault="00A52ED5" w:rsidP="00A52ED5">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A52ED5" w:rsidRPr="000B675D" w:rsidRDefault="00A52ED5" w:rsidP="00A52ED5">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A52ED5" w:rsidRPr="007E0B31" w14:paraId="42E6F9C6" w14:textId="77777777" w:rsidTr="00AB2570">
        <w:trPr>
          <w:cantSplit/>
        </w:trPr>
        <w:tc>
          <w:tcPr>
            <w:tcW w:w="2884" w:type="dxa"/>
          </w:tcPr>
          <w:p w14:paraId="07A05229" w14:textId="77777777" w:rsidR="00A52ED5" w:rsidRPr="007E0B31" w:rsidRDefault="00A52ED5" w:rsidP="00A52ED5">
            <w:pPr>
              <w:pStyle w:val="Arial11Bold"/>
              <w:rPr>
                <w:rFonts w:cs="Arial"/>
              </w:rPr>
            </w:pPr>
            <w:r w:rsidRPr="007E0B31">
              <w:rPr>
                <w:rFonts w:cs="Arial"/>
              </w:rPr>
              <w:t>Range CCGT Module</w:t>
            </w:r>
          </w:p>
        </w:tc>
        <w:tc>
          <w:tcPr>
            <w:tcW w:w="6634" w:type="dxa"/>
          </w:tcPr>
          <w:p w14:paraId="2C7C982E" w14:textId="77777777" w:rsidR="00A52ED5" w:rsidRPr="007E0B31" w:rsidRDefault="00A52ED5" w:rsidP="00A52ED5">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A52ED5" w:rsidRPr="007E0B31" w14:paraId="7556AD12" w14:textId="77777777" w:rsidTr="00AB2570">
        <w:trPr>
          <w:cantSplit/>
        </w:trPr>
        <w:tc>
          <w:tcPr>
            <w:tcW w:w="2884" w:type="dxa"/>
          </w:tcPr>
          <w:p w14:paraId="3208EB56" w14:textId="77777777" w:rsidR="00A52ED5" w:rsidRPr="007E0B31" w:rsidRDefault="00A52ED5" w:rsidP="00A52ED5">
            <w:pPr>
              <w:pStyle w:val="Arial11Bold"/>
              <w:rPr>
                <w:rFonts w:cs="Arial"/>
              </w:rPr>
            </w:pPr>
            <w:r w:rsidRPr="007E0B31">
              <w:rPr>
                <w:rFonts w:cs="Arial"/>
              </w:rPr>
              <w:t>Rated Field Voltage</w:t>
            </w:r>
          </w:p>
        </w:tc>
        <w:tc>
          <w:tcPr>
            <w:tcW w:w="6634" w:type="dxa"/>
          </w:tcPr>
          <w:p w14:paraId="1B3903E2" w14:textId="26BE47F5" w:rsidR="00A52ED5" w:rsidRPr="007E0B31" w:rsidRDefault="00A52ED5" w:rsidP="00A52ED5">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A52ED5" w:rsidRPr="007E0B31" w14:paraId="51D42A6E" w14:textId="77777777" w:rsidTr="00AB2570">
        <w:trPr>
          <w:cantSplit/>
        </w:trPr>
        <w:tc>
          <w:tcPr>
            <w:tcW w:w="2884" w:type="dxa"/>
          </w:tcPr>
          <w:p w14:paraId="193A7FAE" w14:textId="77777777" w:rsidR="00A52ED5" w:rsidRPr="007E0B31" w:rsidRDefault="00A52ED5" w:rsidP="00A52ED5">
            <w:pPr>
              <w:pStyle w:val="Arial11Bold"/>
              <w:rPr>
                <w:rFonts w:cs="Arial"/>
              </w:rPr>
            </w:pPr>
            <w:r w:rsidRPr="007E0B31">
              <w:rPr>
                <w:rFonts w:cs="Arial"/>
              </w:rPr>
              <w:lastRenderedPageBreak/>
              <w:t>Rated MW</w:t>
            </w:r>
          </w:p>
        </w:tc>
        <w:tc>
          <w:tcPr>
            <w:tcW w:w="6634" w:type="dxa"/>
          </w:tcPr>
          <w:p w14:paraId="7440FEAA" w14:textId="5AE0AD7F" w:rsidR="00A52ED5" w:rsidRPr="007E0B31" w:rsidRDefault="00A52ED5" w:rsidP="00A52ED5">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A52ED5" w:rsidRPr="007E0B31" w:rsidRDefault="00A52ED5" w:rsidP="00A52ED5">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A52ED5" w:rsidRPr="007E0B31" w:rsidRDefault="00A52ED5" w:rsidP="00A52ED5">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A52ED5" w:rsidRDefault="00A52ED5" w:rsidP="00A52ED5">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A52ED5" w:rsidRDefault="00A52ED5" w:rsidP="00A52ED5">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A52ED5" w:rsidRDefault="00A52ED5" w:rsidP="00A52ED5">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A52ED5" w:rsidRPr="007E0B31" w:rsidRDefault="00A52ED5" w:rsidP="00A52ED5">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A52ED5" w:rsidRPr="007E0B31" w14:paraId="273F78B3" w14:textId="77777777" w:rsidTr="00AB2570">
        <w:trPr>
          <w:cantSplit/>
        </w:trPr>
        <w:tc>
          <w:tcPr>
            <w:tcW w:w="2884" w:type="dxa"/>
          </w:tcPr>
          <w:p w14:paraId="536CA4E9" w14:textId="77777777" w:rsidR="00A52ED5" w:rsidRPr="007E0B31" w:rsidRDefault="00A52ED5" w:rsidP="00A52ED5">
            <w:pPr>
              <w:pStyle w:val="Arial11Bold"/>
              <w:rPr>
                <w:rFonts w:cs="Arial"/>
              </w:rPr>
            </w:pPr>
            <w:r w:rsidRPr="007E0B31">
              <w:rPr>
                <w:rFonts w:cs="Arial"/>
              </w:rPr>
              <w:t>Reactive Despatch Instruction</w:t>
            </w:r>
          </w:p>
        </w:tc>
        <w:tc>
          <w:tcPr>
            <w:tcW w:w="6634" w:type="dxa"/>
          </w:tcPr>
          <w:p w14:paraId="09FF6E84" w14:textId="77777777" w:rsidR="00A52ED5" w:rsidRPr="007E0B31" w:rsidRDefault="00A52ED5" w:rsidP="00A52ED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A52ED5" w:rsidRPr="007E0B31" w14:paraId="109CC66C" w14:textId="77777777" w:rsidTr="00AB2570">
        <w:trPr>
          <w:cantSplit/>
        </w:trPr>
        <w:tc>
          <w:tcPr>
            <w:tcW w:w="2884" w:type="dxa"/>
          </w:tcPr>
          <w:p w14:paraId="49062E17" w14:textId="77777777" w:rsidR="00A52ED5" w:rsidRPr="007E0B31" w:rsidRDefault="00A52ED5" w:rsidP="00A52ED5">
            <w:pPr>
              <w:pStyle w:val="Arial11Bold"/>
              <w:rPr>
                <w:rFonts w:cs="Arial"/>
              </w:rPr>
            </w:pPr>
            <w:r w:rsidRPr="007E0B31">
              <w:rPr>
                <w:rFonts w:cs="Arial"/>
              </w:rPr>
              <w:t>Reactive Despatch Network Restriction</w:t>
            </w:r>
          </w:p>
        </w:tc>
        <w:tc>
          <w:tcPr>
            <w:tcW w:w="6634" w:type="dxa"/>
          </w:tcPr>
          <w:p w14:paraId="0D22F1A4" w14:textId="6CDB39AC" w:rsidR="00A52ED5" w:rsidRPr="007E0B31" w:rsidRDefault="00A52ED5" w:rsidP="00A52ED5">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A52ED5" w:rsidRPr="0079139F" w14:paraId="41F1D243" w14:textId="77777777" w:rsidTr="00AB2570">
        <w:trPr>
          <w:cantSplit/>
        </w:trPr>
        <w:tc>
          <w:tcPr>
            <w:tcW w:w="2884" w:type="dxa"/>
          </w:tcPr>
          <w:p w14:paraId="09E990EB" w14:textId="53E66CB7" w:rsidR="00A52ED5" w:rsidRPr="0079139F" w:rsidRDefault="00A52ED5" w:rsidP="00A52ED5">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A52ED5" w:rsidRPr="0079139F" w:rsidRDefault="00A52ED5" w:rsidP="00A52ED5">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A52ED5" w:rsidRPr="007E0B31" w14:paraId="46314AF8" w14:textId="77777777" w:rsidTr="00AB2570">
        <w:trPr>
          <w:cantSplit/>
        </w:trPr>
        <w:tc>
          <w:tcPr>
            <w:tcW w:w="2884" w:type="dxa"/>
          </w:tcPr>
          <w:p w14:paraId="6974C64B" w14:textId="77777777" w:rsidR="00A52ED5" w:rsidRPr="007E0B31" w:rsidRDefault="00A52ED5" w:rsidP="00A52ED5">
            <w:pPr>
              <w:pStyle w:val="Arial11Bold"/>
              <w:rPr>
                <w:rFonts w:cs="Arial"/>
              </w:rPr>
            </w:pPr>
            <w:r w:rsidRPr="007E0B31">
              <w:rPr>
                <w:rFonts w:cs="Arial"/>
              </w:rPr>
              <w:t>Reactive Energy</w:t>
            </w:r>
          </w:p>
        </w:tc>
        <w:tc>
          <w:tcPr>
            <w:tcW w:w="6634" w:type="dxa"/>
          </w:tcPr>
          <w:p w14:paraId="3FE819C4" w14:textId="77777777" w:rsidR="00A52ED5" w:rsidRPr="007E0B31" w:rsidRDefault="00A52ED5" w:rsidP="00A52ED5">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A52ED5" w:rsidRPr="007E0B31" w14:paraId="4C6A9206" w14:textId="77777777" w:rsidTr="00AB2570">
        <w:trPr>
          <w:cantSplit/>
        </w:trPr>
        <w:tc>
          <w:tcPr>
            <w:tcW w:w="2884" w:type="dxa"/>
          </w:tcPr>
          <w:p w14:paraId="6C15F2F8" w14:textId="77777777" w:rsidR="00A52ED5" w:rsidRPr="007E0B31" w:rsidRDefault="00A52ED5" w:rsidP="00A52ED5">
            <w:pPr>
              <w:pStyle w:val="Arial11Bold"/>
              <w:rPr>
                <w:rFonts w:cs="Arial"/>
              </w:rPr>
            </w:pPr>
            <w:r w:rsidRPr="007E0B31">
              <w:rPr>
                <w:rFonts w:cs="Arial"/>
              </w:rPr>
              <w:lastRenderedPageBreak/>
              <w:t>Reactive Power</w:t>
            </w:r>
          </w:p>
        </w:tc>
        <w:tc>
          <w:tcPr>
            <w:tcW w:w="6634" w:type="dxa"/>
          </w:tcPr>
          <w:p w14:paraId="2116FCFF" w14:textId="77777777" w:rsidR="00A52ED5" w:rsidRPr="007E0B31" w:rsidRDefault="00A52ED5" w:rsidP="00A52ED5">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A52ED5" w:rsidRPr="007E0B31" w:rsidRDefault="00A52ED5" w:rsidP="00A52ED5">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A52ED5" w:rsidRPr="007E0B31" w:rsidRDefault="00A52ED5" w:rsidP="00A52ED5">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A52ED5" w:rsidRPr="007E0B31" w14:paraId="3CD853A2" w14:textId="77777777" w:rsidTr="00AB2570">
        <w:trPr>
          <w:cantSplit/>
        </w:trPr>
        <w:tc>
          <w:tcPr>
            <w:tcW w:w="2884" w:type="dxa"/>
          </w:tcPr>
          <w:p w14:paraId="2F70D0FD" w14:textId="77777777" w:rsidR="00A52ED5" w:rsidRPr="007E0B31" w:rsidRDefault="00A52ED5" w:rsidP="00A52ED5">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A52ED5" w:rsidRPr="007E0B31" w:rsidRDefault="00A52ED5" w:rsidP="00A52ED5">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A52ED5" w:rsidRPr="007E0B31" w14:paraId="0FE2CCF3" w14:textId="77777777" w:rsidTr="00AB2570">
        <w:trPr>
          <w:cantSplit/>
        </w:trPr>
        <w:tc>
          <w:tcPr>
            <w:tcW w:w="2884" w:type="dxa"/>
          </w:tcPr>
          <w:p w14:paraId="4CA01335" w14:textId="11F1E4DD" w:rsidR="00A52ED5" w:rsidRPr="007E0B31" w:rsidRDefault="00A52ED5" w:rsidP="00A52ED5">
            <w:pPr>
              <w:pStyle w:val="Arial11Bold"/>
              <w:rPr>
                <w:rFonts w:cs="Arial"/>
              </w:rPr>
            </w:pPr>
            <w:r>
              <w:t>Regenerative Braking</w:t>
            </w:r>
          </w:p>
        </w:tc>
        <w:tc>
          <w:tcPr>
            <w:tcW w:w="6634" w:type="dxa"/>
          </w:tcPr>
          <w:p w14:paraId="340DC8F2" w14:textId="18ACDBC8" w:rsidR="00A52ED5" w:rsidRPr="007E0B31" w:rsidRDefault="00A52ED5" w:rsidP="00A52ED5">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A52ED5" w:rsidRPr="007E0B31" w14:paraId="02810D1E" w14:textId="77777777" w:rsidTr="00AB2570">
        <w:trPr>
          <w:cantSplit/>
        </w:trPr>
        <w:tc>
          <w:tcPr>
            <w:tcW w:w="2884" w:type="dxa"/>
          </w:tcPr>
          <w:p w14:paraId="520D388E" w14:textId="77777777" w:rsidR="00A52ED5" w:rsidRPr="007E0B31" w:rsidRDefault="00A52ED5" w:rsidP="00A52ED5">
            <w:pPr>
              <w:pStyle w:val="Arial11Bold"/>
              <w:rPr>
                <w:rFonts w:cs="Arial"/>
              </w:rPr>
            </w:pPr>
            <w:r w:rsidRPr="007E0B31">
              <w:rPr>
                <w:rFonts w:cs="Arial"/>
              </w:rPr>
              <w:lastRenderedPageBreak/>
              <w:t>Registered Capacity</w:t>
            </w:r>
          </w:p>
        </w:tc>
        <w:tc>
          <w:tcPr>
            <w:tcW w:w="6634" w:type="dxa"/>
          </w:tcPr>
          <w:p w14:paraId="603F7D18" w14:textId="77777777" w:rsidR="00A52ED5" w:rsidRPr="007E0B31" w:rsidRDefault="00A52ED5" w:rsidP="00A52ED5">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A52ED5" w:rsidRPr="007E0B31" w:rsidRDefault="00A52ED5" w:rsidP="00A52ED5">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A52ED5" w:rsidRPr="007E0B31" w:rsidRDefault="00A52ED5" w:rsidP="00A52ED5">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A52ED5" w:rsidRPr="007E0B31" w:rsidRDefault="00A52ED5" w:rsidP="00A52ED5">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A52ED5" w:rsidRDefault="00A52ED5" w:rsidP="00A52ED5">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A52ED5" w:rsidRPr="007E0B31" w:rsidRDefault="00A52ED5" w:rsidP="00A52ED5">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A52ED5" w:rsidRPr="007E0B31" w14:paraId="28E3B2E3" w14:textId="77777777" w:rsidTr="00AB2570">
        <w:trPr>
          <w:cantSplit/>
        </w:trPr>
        <w:tc>
          <w:tcPr>
            <w:tcW w:w="2884" w:type="dxa"/>
          </w:tcPr>
          <w:p w14:paraId="2BE0DBDE" w14:textId="77777777" w:rsidR="00A52ED5" w:rsidRPr="007E0B31" w:rsidRDefault="00A52ED5" w:rsidP="00A52ED5">
            <w:pPr>
              <w:pStyle w:val="Arial11Bold"/>
              <w:rPr>
                <w:rFonts w:cs="Arial"/>
              </w:rPr>
            </w:pPr>
            <w:r w:rsidRPr="007E0B31">
              <w:rPr>
                <w:rFonts w:cs="Arial"/>
              </w:rPr>
              <w:lastRenderedPageBreak/>
              <w:t>Registered Data</w:t>
            </w:r>
          </w:p>
        </w:tc>
        <w:tc>
          <w:tcPr>
            <w:tcW w:w="6634" w:type="dxa"/>
          </w:tcPr>
          <w:p w14:paraId="6C5F8E51" w14:textId="77777777" w:rsidR="00A52ED5" w:rsidRPr="007E0B31" w:rsidRDefault="00A52ED5" w:rsidP="00A52ED5">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A52ED5" w:rsidRPr="007E0B31" w14:paraId="6D4F3B34" w14:textId="77777777" w:rsidTr="00AB2570">
        <w:trPr>
          <w:cantSplit/>
        </w:trPr>
        <w:tc>
          <w:tcPr>
            <w:tcW w:w="2884" w:type="dxa"/>
          </w:tcPr>
          <w:p w14:paraId="425272E0" w14:textId="77777777" w:rsidR="00A52ED5" w:rsidRPr="007E0B31" w:rsidRDefault="00A52ED5" w:rsidP="00A52ED5">
            <w:pPr>
              <w:pStyle w:val="Arial11Bold"/>
              <w:rPr>
                <w:rFonts w:cs="Arial"/>
              </w:rPr>
            </w:pPr>
            <w:r w:rsidRPr="007E0B31">
              <w:rPr>
                <w:rFonts w:cs="Arial"/>
              </w:rPr>
              <w:t>Registered Import Capability</w:t>
            </w:r>
          </w:p>
        </w:tc>
        <w:tc>
          <w:tcPr>
            <w:tcW w:w="6634" w:type="dxa"/>
          </w:tcPr>
          <w:p w14:paraId="700DCEFE" w14:textId="77777777" w:rsidR="00A52ED5" w:rsidRPr="007E0B31" w:rsidRDefault="00A52ED5" w:rsidP="00A52ED5">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A52ED5" w:rsidRDefault="00A52ED5" w:rsidP="00A52ED5">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A52ED5" w:rsidRPr="007E0B31" w:rsidRDefault="00A52ED5" w:rsidP="00A52ED5">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A52ED5" w:rsidRPr="007E0B31" w14:paraId="2F4B1BA2" w14:textId="77777777" w:rsidTr="00AB2570">
        <w:trPr>
          <w:cantSplit/>
        </w:trPr>
        <w:tc>
          <w:tcPr>
            <w:tcW w:w="2884" w:type="dxa"/>
          </w:tcPr>
          <w:p w14:paraId="139F3CB8" w14:textId="77777777" w:rsidR="00A52ED5" w:rsidRPr="007E0B31" w:rsidRDefault="00A52ED5" w:rsidP="00A52ED5">
            <w:pPr>
              <w:pStyle w:val="Arial11Bold"/>
              <w:rPr>
                <w:rFonts w:cs="Arial"/>
              </w:rPr>
            </w:pPr>
            <w:r w:rsidRPr="007E0B31">
              <w:rPr>
                <w:rFonts w:cs="Arial"/>
              </w:rPr>
              <w:t>Regulations</w:t>
            </w:r>
          </w:p>
        </w:tc>
        <w:tc>
          <w:tcPr>
            <w:tcW w:w="6634" w:type="dxa"/>
          </w:tcPr>
          <w:p w14:paraId="5EE91803" w14:textId="77777777" w:rsidR="00A52ED5" w:rsidRPr="007E0B31" w:rsidRDefault="00A52ED5" w:rsidP="00A52ED5">
            <w:pPr>
              <w:pStyle w:val="TableArial11"/>
              <w:rPr>
                <w:rFonts w:cs="Arial"/>
              </w:rPr>
            </w:pPr>
            <w:r w:rsidRPr="007E0B31">
              <w:rPr>
                <w:rFonts w:cs="Arial"/>
              </w:rPr>
              <w:t>The Utilities Contracts Regulations 1996, as amended from time to time.</w:t>
            </w:r>
          </w:p>
        </w:tc>
      </w:tr>
      <w:tr w:rsidR="00A52ED5" w:rsidRPr="00DE788D" w14:paraId="2B2A16BA" w14:textId="77777777" w:rsidTr="00AB2570">
        <w:trPr>
          <w:cantSplit/>
        </w:trPr>
        <w:tc>
          <w:tcPr>
            <w:tcW w:w="2884" w:type="dxa"/>
          </w:tcPr>
          <w:p w14:paraId="07E0207E" w14:textId="00F1704F" w:rsidR="00A52ED5" w:rsidRPr="00845BD2" w:rsidRDefault="00A52ED5" w:rsidP="00A52ED5">
            <w:pPr>
              <w:pStyle w:val="Arial11Bold"/>
              <w:rPr>
                <w:rFonts w:cs="Arial"/>
              </w:rPr>
            </w:pPr>
            <w:r w:rsidRPr="00845BD2">
              <w:rPr>
                <w:rFonts w:cs="Arial"/>
                <w:snapToGrid/>
                <w:lang w:val="x-none" w:eastAsia="en-GB"/>
              </w:rPr>
              <w:t>Regulated Sections</w:t>
            </w:r>
          </w:p>
        </w:tc>
        <w:tc>
          <w:tcPr>
            <w:tcW w:w="6634" w:type="dxa"/>
          </w:tcPr>
          <w:p w14:paraId="198AE7F5" w14:textId="77777777" w:rsidR="00A52ED5" w:rsidRPr="00845BD2" w:rsidRDefault="00A52ED5" w:rsidP="00A52ED5">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A52ED5" w:rsidRPr="00845BD2" w:rsidRDefault="00A52ED5" w:rsidP="00A52ED5">
            <w:pPr>
              <w:widowControl/>
              <w:autoSpaceDE w:val="0"/>
              <w:autoSpaceDN w:val="0"/>
              <w:adjustRightInd w:val="0"/>
              <w:snapToGrid w:val="0"/>
              <w:rPr>
                <w:rFonts w:cs="Arial"/>
              </w:rPr>
            </w:pPr>
          </w:p>
        </w:tc>
      </w:tr>
      <w:tr w:rsidR="00A52ED5" w:rsidRPr="00DE788D" w14:paraId="7DFB31AF" w14:textId="77777777" w:rsidTr="00AB2570">
        <w:trPr>
          <w:cantSplit/>
        </w:trPr>
        <w:tc>
          <w:tcPr>
            <w:tcW w:w="2884" w:type="dxa"/>
          </w:tcPr>
          <w:p w14:paraId="6F6FE8F2" w14:textId="77777777" w:rsidR="00A52ED5" w:rsidRPr="00DE788D" w:rsidRDefault="00A52ED5" w:rsidP="00A52ED5">
            <w:pPr>
              <w:pStyle w:val="Arial11Bold"/>
              <w:rPr>
                <w:rFonts w:cs="Arial"/>
              </w:rPr>
            </w:pPr>
            <w:r w:rsidRPr="00DE788D">
              <w:rPr>
                <w:rFonts w:cs="Arial"/>
              </w:rPr>
              <w:t>Reheater Time Constant</w:t>
            </w:r>
          </w:p>
        </w:tc>
        <w:tc>
          <w:tcPr>
            <w:tcW w:w="6634" w:type="dxa"/>
          </w:tcPr>
          <w:p w14:paraId="3348769D" w14:textId="77777777" w:rsidR="00A52ED5" w:rsidRPr="00DE788D" w:rsidRDefault="00A52ED5" w:rsidP="00A52ED5">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A52ED5" w:rsidRPr="007E0B31" w14:paraId="23631208" w14:textId="77777777" w:rsidTr="00AB2570">
        <w:trPr>
          <w:cantSplit/>
        </w:trPr>
        <w:tc>
          <w:tcPr>
            <w:tcW w:w="2884" w:type="dxa"/>
          </w:tcPr>
          <w:p w14:paraId="28ADFFCF" w14:textId="77777777" w:rsidR="00A52ED5" w:rsidRPr="007E0B31" w:rsidRDefault="00A52ED5" w:rsidP="00A52ED5">
            <w:pPr>
              <w:pStyle w:val="Arial11Bold"/>
              <w:rPr>
                <w:rFonts w:cs="Arial"/>
              </w:rPr>
            </w:pPr>
            <w:r w:rsidRPr="007E0B31">
              <w:rPr>
                <w:rFonts w:cs="Arial"/>
              </w:rPr>
              <w:t>Rejected Grid Code Modification Proposal</w:t>
            </w:r>
          </w:p>
        </w:tc>
        <w:tc>
          <w:tcPr>
            <w:tcW w:w="6634" w:type="dxa"/>
          </w:tcPr>
          <w:p w14:paraId="363B7E25" w14:textId="0CABE5AF" w:rsidR="00A52ED5" w:rsidRPr="007E0B31" w:rsidRDefault="00A52ED5" w:rsidP="00A52ED5">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A52ED5" w:rsidRPr="007E0B31" w14:paraId="35CFBFAD" w14:textId="77777777" w:rsidTr="00AB2570">
        <w:trPr>
          <w:cantSplit/>
        </w:trPr>
        <w:tc>
          <w:tcPr>
            <w:tcW w:w="2884" w:type="dxa"/>
          </w:tcPr>
          <w:p w14:paraId="2AB7866A" w14:textId="77777777" w:rsidR="00A52ED5" w:rsidRPr="007E0B31" w:rsidRDefault="00A52ED5" w:rsidP="00A52ED5">
            <w:pPr>
              <w:pStyle w:val="Arial11Bold"/>
              <w:rPr>
                <w:rFonts w:cs="Arial"/>
              </w:rPr>
            </w:pPr>
            <w:r w:rsidRPr="007E0B31">
              <w:rPr>
                <w:rFonts w:cs="Arial"/>
              </w:rPr>
              <w:t>Related Person</w:t>
            </w:r>
          </w:p>
        </w:tc>
        <w:tc>
          <w:tcPr>
            <w:tcW w:w="6634" w:type="dxa"/>
          </w:tcPr>
          <w:p w14:paraId="5DAC4B40" w14:textId="088FFBC5" w:rsidR="00A52ED5" w:rsidRPr="007E0B31" w:rsidRDefault="00A52ED5" w:rsidP="00A52ED5">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A52ED5" w:rsidRPr="007E0B31" w14:paraId="09C3CE4E" w14:textId="77777777" w:rsidTr="00AB2570">
        <w:trPr>
          <w:cantSplit/>
        </w:trPr>
        <w:tc>
          <w:tcPr>
            <w:tcW w:w="2884" w:type="dxa"/>
          </w:tcPr>
          <w:p w14:paraId="7DF91920" w14:textId="77777777" w:rsidR="00A52ED5" w:rsidRPr="007E0B31" w:rsidRDefault="00A52ED5" w:rsidP="00A52ED5">
            <w:pPr>
              <w:pStyle w:val="Arial11Bold"/>
              <w:rPr>
                <w:rFonts w:cs="Arial"/>
              </w:rPr>
            </w:pPr>
            <w:r w:rsidRPr="007E0B31">
              <w:rPr>
                <w:rFonts w:cs="Arial"/>
              </w:rPr>
              <w:t>Relevant E&amp;W Transmission Licensee</w:t>
            </w:r>
          </w:p>
        </w:tc>
        <w:tc>
          <w:tcPr>
            <w:tcW w:w="6634" w:type="dxa"/>
          </w:tcPr>
          <w:p w14:paraId="5845D330" w14:textId="29A6343A" w:rsidR="00A52ED5" w:rsidRPr="007E0B31" w:rsidRDefault="00A52ED5" w:rsidP="00A52ED5">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A52ED5" w:rsidRPr="007E0B31" w14:paraId="00495AD3" w14:textId="77777777" w:rsidTr="00AB2570">
        <w:trPr>
          <w:cantSplit/>
        </w:trPr>
        <w:tc>
          <w:tcPr>
            <w:tcW w:w="2884" w:type="dxa"/>
          </w:tcPr>
          <w:p w14:paraId="37CE2F19" w14:textId="77777777" w:rsidR="00A52ED5" w:rsidRPr="007E0B31" w:rsidRDefault="00A52ED5" w:rsidP="00A52ED5">
            <w:pPr>
              <w:pStyle w:val="Arial11Bold"/>
              <w:rPr>
                <w:rFonts w:cs="Arial"/>
              </w:rPr>
            </w:pPr>
            <w:r w:rsidRPr="007E0B31">
              <w:rPr>
                <w:rFonts w:cs="Arial"/>
              </w:rPr>
              <w:t>Relevant Party</w:t>
            </w:r>
          </w:p>
        </w:tc>
        <w:tc>
          <w:tcPr>
            <w:tcW w:w="6634" w:type="dxa"/>
          </w:tcPr>
          <w:p w14:paraId="7BF1A4B9" w14:textId="77777777" w:rsidR="00A52ED5" w:rsidRPr="007E0B31" w:rsidRDefault="00A52ED5" w:rsidP="00A52ED5">
            <w:pPr>
              <w:pStyle w:val="TableArial11"/>
              <w:rPr>
                <w:rFonts w:cs="Arial"/>
              </w:rPr>
            </w:pPr>
            <w:r w:rsidRPr="007E0B31">
              <w:rPr>
                <w:rFonts w:cs="Arial"/>
              </w:rPr>
              <w:t>Has the meaning given in GR15.10(a).</w:t>
            </w:r>
          </w:p>
        </w:tc>
      </w:tr>
      <w:tr w:rsidR="00A52ED5" w:rsidRPr="007E0B31" w14:paraId="0089BD19" w14:textId="77777777" w:rsidTr="00AB2570">
        <w:trPr>
          <w:cantSplit/>
        </w:trPr>
        <w:tc>
          <w:tcPr>
            <w:tcW w:w="2884" w:type="dxa"/>
          </w:tcPr>
          <w:p w14:paraId="192E0FD2" w14:textId="77777777" w:rsidR="00A52ED5" w:rsidRPr="007E0B31" w:rsidRDefault="00A52ED5" w:rsidP="00A52ED5">
            <w:pPr>
              <w:pStyle w:val="Arial11Bold"/>
              <w:rPr>
                <w:rFonts w:cs="Arial"/>
              </w:rPr>
            </w:pPr>
            <w:r w:rsidRPr="007E0B31">
              <w:rPr>
                <w:rFonts w:cs="Arial"/>
              </w:rPr>
              <w:t>Relevant Scottish Transmission Licensee</w:t>
            </w:r>
          </w:p>
        </w:tc>
        <w:tc>
          <w:tcPr>
            <w:tcW w:w="6634" w:type="dxa"/>
          </w:tcPr>
          <w:p w14:paraId="1721A37D" w14:textId="77777777" w:rsidR="00A52ED5" w:rsidRPr="007E0B31" w:rsidRDefault="00A52ED5" w:rsidP="00A52ED5">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A52ED5" w:rsidRPr="007E0B31" w14:paraId="1E25E753" w14:textId="77777777" w:rsidTr="00AB2570">
        <w:trPr>
          <w:cantSplit/>
        </w:trPr>
        <w:tc>
          <w:tcPr>
            <w:tcW w:w="2884" w:type="dxa"/>
          </w:tcPr>
          <w:p w14:paraId="3F282714" w14:textId="77777777" w:rsidR="00A52ED5" w:rsidRPr="007E0B31" w:rsidRDefault="00A52ED5" w:rsidP="00A52ED5">
            <w:pPr>
              <w:pStyle w:val="Arial11Bold"/>
              <w:rPr>
                <w:rFonts w:cs="Arial"/>
              </w:rPr>
            </w:pPr>
            <w:r w:rsidRPr="007E0B31">
              <w:rPr>
                <w:rFonts w:cs="Arial"/>
              </w:rPr>
              <w:lastRenderedPageBreak/>
              <w:t>Relevant Transmission Licensee</w:t>
            </w:r>
          </w:p>
        </w:tc>
        <w:tc>
          <w:tcPr>
            <w:tcW w:w="6634" w:type="dxa"/>
          </w:tcPr>
          <w:p w14:paraId="027002BE" w14:textId="766B658F" w:rsidR="00A52ED5" w:rsidRPr="007E0B31" w:rsidRDefault="00A52ED5" w:rsidP="00A52ED5">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A52ED5" w:rsidRPr="007E0B31" w14:paraId="2C38A6A1" w14:textId="77777777" w:rsidTr="00AB2570">
        <w:trPr>
          <w:cantSplit/>
        </w:trPr>
        <w:tc>
          <w:tcPr>
            <w:tcW w:w="2884" w:type="dxa"/>
          </w:tcPr>
          <w:p w14:paraId="2F282CC1" w14:textId="77777777" w:rsidR="00A52ED5" w:rsidRPr="007E0B31" w:rsidRDefault="00A52ED5" w:rsidP="00A52ED5">
            <w:pPr>
              <w:pStyle w:val="Arial11Bold"/>
              <w:rPr>
                <w:rFonts w:cs="Arial"/>
              </w:rPr>
            </w:pPr>
            <w:r w:rsidRPr="007E0B31">
              <w:rPr>
                <w:rFonts w:cs="Arial"/>
              </w:rPr>
              <w:t>Relevant Unit</w:t>
            </w:r>
          </w:p>
        </w:tc>
        <w:tc>
          <w:tcPr>
            <w:tcW w:w="6634" w:type="dxa"/>
          </w:tcPr>
          <w:p w14:paraId="3349AB2D" w14:textId="77777777" w:rsidR="00A52ED5" w:rsidRPr="007E0B31" w:rsidRDefault="00A52ED5" w:rsidP="00A52ED5">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A52ED5" w:rsidRPr="007E0B31" w14:paraId="661512B9" w14:textId="77777777" w:rsidTr="00AB2570">
        <w:trPr>
          <w:cantSplit/>
        </w:trPr>
        <w:tc>
          <w:tcPr>
            <w:tcW w:w="2884" w:type="dxa"/>
          </w:tcPr>
          <w:p w14:paraId="145D3AB1" w14:textId="77777777" w:rsidR="00A52ED5" w:rsidRPr="007E0B31" w:rsidRDefault="00A52ED5" w:rsidP="00A52ED5">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A52ED5" w:rsidRPr="007E0B31" w:rsidRDefault="00A52ED5" w:rsidP="00A52ED5">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A52ED5" w:rsidRPr="007E0B31" w14:paraId="0FC4184C" w14:textId="77777777" w:rsidTr="00AB2570">
        <w:trPr>
          <w:cantSplit/>
        </w:trPr>
        <w:tc>
          <w:tcPr>
            <w:tcW w:w="2884" w:type="dxa"/>
          </w:tcPr>
          <w:p w14:paraId="517C4056" w14:textId="77777777" w:rsidR="00A52ED5" w:rsidRPr="007E0B31" w:rsidRDefault="00A52ED5" w:rsidP="00A52ED5">
            <w:pPr>
              <w:pStyle w:val="Arial11Bold"/>
              <w:rPr>
                <w:rFonts w:cs="Arial"/>
              </w:rPr>
            </w:pPr>
            <w:r w:rsidRPr="007E0B31">
              <w:rPr>
                <w:rFonts w:cs="Arial"/>
              </w:rPr>
              <w:t>Remote Transmission Assets</w:t>
            </w:r>
          </w:p>
        </w:tc>
        <w:tc>
          <w:tcPr>
            <w:tcW w:w="6634" w:type="dxa"/>
          </w:tcPr>
          <w:p w14:paraId="26BD0A1F" w14:textId="402ED181" w:rsidR="00A52ED5" w:rsidRPr="007E0B31" w:rsidRDefault="00A52ED5" w:rsidP="00A52ED5">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A52ED5" w:rsidRPr="007E0B31" w:rsidRDefault="00A52ED5" w:rsidP="00A52ED5">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A52ED5" w:rsidRPr="007E0B31" w:rsidRDefault="00A52ED5" w:rsidP="00A52ED5">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A52ED5" w:rsidRPr="007E0B31" w14:paraId="4A5E7BA6" w14:textId="77777777" w:rsidTr="00AB2570">
        <w:trPr>
          <w:cantSplit/>
        </w:trPr>
        <w:tc>
          <w:tcPr>
            <w:tcW w:w="2884" w:type="dxa"/>
          </w:tcPr>
          <w:p w14:paraId="57C0BDFF" w14:textId="339174F7" w:rsidR="00A52ED5" w:rsidRPr="007E0B31" w:rsidRDefault="00A52ED5" w:rsidP="00A52ED5">
            <w:pPr>
              <w:pStyle w:val="Arial11Bold"/>
              <w:rPr>
                <w:rFonts w:cs="Arial"/>
              </w:rPr>
            </w:pPr>
            <w:r>
              <w:rPr>
                <w:rFonts w:cs="Arial"/>
              </w:rPr>
              <w:t>Replacement Reserves (RR)</w:t>
            </w:r>
          </w:p>
        </w:tc>
        <w:tc>
          <w:tcPr>
            <w:tcW w:w="6634" w:type="dxa"/>
          </w:tcPr>
          <w:p w14:paraId="1845D73A" w14:textId="2F61E8A5" w:rsidR="00A52ED5" w:rsidRPr="007E0B31" w:rsidRDefault="00A52ED5" w:rsidP="00A52ED5">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A52ED5" w:rsidRPr="007E0B31" w14:paraId="3E793E1A" w14:textId="77777777" w:rsidTr="00AB2570">
        <w:trPr>
          <w:cantSplit/>
        </w:trPr>
        <w:tc>
          <w:tcPr>
            <w:tcW w:w="2884" w:type="dxa"/>
          </w:tcPr>
          <w:p w14:paraId="70E4C232" w14:textId="77777777" w:rsidR="00A52ED5" w:rsidRPr="007E0B31" w:rsidRDefault="00A52ED5" w:rsidP="00A52ED5">
            <w:pPr>
              <w:pStyle w:val="Arial11Bold"/>
              <w:rPr>
                <w:rFonts w:cs="Arial"/>
              </w:rPr>
            </w:pPr>
            <w:r w:rsidRPr="007E0B31">
              <w:rPr>
                <w:rFonts w:cs="Arial"/>
              </w:rPr>
              <w:t>Requesting Safety Co-ordinator</w:t>
            </w:r>
          </w:p>
        </w:tc>
        <w:tc>
          <w:tcPr>
            <w:tcW w:w="6634" w:type="dxa"/>
          </w:tcPr>
          <w:p w14:paraId="12FAE6E9" w14:textId="77777777" w:rsidR="00A52ED5" w:rsidRPr="007E0B31" w:rsidRDefault="00A52ED5" w:rsidP="00A52ED5">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A52ED5" w:rsidRPr="007E0B31" w14:paraId="221B80DF" w14:textId="77777777" w:rsidTr="00AB2570">
        <w:trPr>
          <w:cantSplit/>
        </w:trPr>
        <w:tc>
          <w:tcPr>
            <w:tcW w:w="2884" w:type="dxa"/>
          </w:tcPr>
          <w:p w14:paraId="4C5053E5" w14:textId="77777777" w:rsidR="00A52ED5" w:rsidRPr="007E0B31" w:rsidRDefault="00A52ED5" w:rsidP="00A52ED5">
            <w:pPr>
              <w:pStyle w:val="Arial11Bold"/>
              <w:rPr>
                <w:rFonts w:cs="Arial"/>
              </w:rPr>
            </w:pPr>
            <w:r w:rsidRPr="007E0B31">
              <w:rPr>
                <w:rFonts w:cs="Arial"/>
              </w:rPr>
              <w:t>Responsible Engineer/ Operator</w:t>
            </w:r>
          </w:p>
        </w:tc>
        <w:tc>
          <w:tcPr>
            <w:tcW w:w="6634" w:type="dxa"/>
          </w:tcPr>
          <w:p w14:paraId="40AF59F9" w14:textId="77777777" w:rsidR="00A52ED5" w:rsidRPr="007E0B31" w:rsidRDefault="00A52ED5" w:rsidP="00A52ED5">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A52ED5" w:rsidRPr="007E0B31" w14:paraId="43B07A92" w14:textId="77777777" w:rsidTr="00AB2570">
        <w:trPr>
          <w:cantSplit/>
        </w:trPr>
        <w:tc>
          <w:tcPr>
            <w:tcW w:w="2884" w:type="dxa"/>
          </w:tcPr>
          <w:p w14:paraId="142BB592" w14:textId="77777777" w:rsidR="00A52ED5" w:rsidRPr="007E0B31" w:rsidRDefault="00A52ED5" w:rsidP="00A52ED5">
            <w:pPr>
              <w:pStyle w:val="Arial11Bold"/>
              <w:rPr>
                <w:rFonts w:cs="Arial"/>
              </w:rPr>
            </w:pPr>
            <w:r w:rsidRPr="007E0B31">
              <w:rPr>
                <w:rFonts w:cs="Arial"/>
              </w:rPr>
              <w:t>Responsible Manager</w:t>
            </w:r>
          </w:p>
        </w:tc>
        <w:tc>
          <w:tcPr>
            <w:tcW w:w="6634" w:type="dxa"/>
          </w:tcPr>
          <w:p w14:paraId="3D10AC58" w14:textId="010E800C" w:rsidR="00A52ED5" w:rsidRPr="007E0B31" w:rsidRDefault="00A52ED5" w:rsidP="00A52ED5">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A52ED5" w:rsidRPr="007E0B31" w14:paraId="6833C556" w14:textId="77777777" w:rsidTr="00AB2570">
        <w:trPr>
          <w:cantSplit/>
        </w:trPr>
        <w:tc>
          <w:tcPr>
            <w:tcW w:w="2884" w:type="dxa"/>
          </w:tcPr>
          <w:p w14:paraId="78C5A95A" w14:textId="03432A01" w:rsidR="00A52ED5" w:rsidRPr="007E0B31" w:rsidRDefault="00A52ED5" w:rsidP="00A52ED5">
            <w:pPr>
              <w:pStyle w:val="Arial11Bold"/>
              <w:rPr>
                <w:rFonts w:cs="Arial"/>
              </w:rPr>
            </w:pPr>
            <w:r>
              <w:rPr>
                <w:rFonts w:cs="Arial"/>
              </w:rPr>
              <w:t>Restoration Contractor</w:t>
            </w:r>
          </w:p>
        </w:tc>
        <w:tc>
          <w:tcPr>
            <w:tcW w:w="6634" w:type="dxa"/>
          </w:tcPr>
          <w:p w14:paraId="51FEE20C" w14:textId="73B0FBED" w:rsidR="00A52ED5" w:rsidRPr="007E0B31" w:rsidRDefault="00A52ED5" w:rsidP="00A52ED5">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A52ED5" w:rsidRPr="007E0B31" w14:paraId="06F23606" w14:textId="77777777" w:rsidTr="00AB2570">
        <w:trPr>
          <w:cantSplit/>
        </w:trPr>
        <w:tc>
          <w:tcPr>
            <w:tcW w:w="2884" w:type="dxa"/>
          </w:tcPr>
          <w:p w14:paraId="40195733" w14:textId="7E5F900B" w:rsidR="00A52ED5" w:rsidRPr="007E0B31" w:rsidRDefault="00A52ED5" w:rsidP="00A52ED5">
            <w:pPr>
              <w:pStyle w:val="Arial11Bold"/>
              <w:rPr>
                <w:rFonts w:cs="Arial"/>
              </w:rPr>
            </w:pPr>
            <w:r>
              <w:rPr>
                <w:rFonts w:cs="Arial"/>
              </w:rPr>
              <w:t>Restoration Plan</w:t>
            </w:r>
          </w:p>
        </w:tc>
        <w:tc>
          <w:tcPr>
            <w:tcW w:w="6634" w:type="dxa"/>
          </w:tcPr>
          <w:p w14:paraId="27330630" w14:textId="2932C2DD" w:rsidR="00A52ED5" w:rsidRPr="007E0B31" w:rsidRDefault="00A52ED5" w:rsidP="00A52ED5">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A52ED5" w:rsidRPr="007E0B31" w14:paraId="359C52EC" w14:textId="77777777" w:rsidTr="00AB2570">
        <w:trPr>
          <w:cantSplit/>
        </w:trPr>
        <w:tc>
          <w:tcPr>
            <w:tcW w:w="2884" w:type="dxa"/>
          </w:tcPr>
          <w:p w14:paraId="600D70C7" w14:textId="2CA36F4C" w:rsidR="00A52ED5" w:rsidRPr="007E0B31" w:rsidRDefault="00A52ED5" w:rsidP="00A52ED5">
            <w:pPr>
              <w:pStyle w:val="Arial11Bold"/>
              <w:rPr>
                <w:rFonts w:cs="Arial"/>
              </w:rPr>
            </w:pPr>
            <w:r w:rsidRPr="00C95F94">
              <w:rPr>
                <w:rFonts w:cs="Arial"/>
              </w:rPr>
              <w:t>Restoration Service Provider</w:t>
            </w:r>
          </w:p>
        </w:tc>
        <w:tc>
          <w:tcPr>
            <w:tcW w:w="6634" w:type="dxa"/>
          </w:tcPr>
          <w:p w14:paraId="7EAC5DED" w14:textId="41096B5E" w:rsidR="00A52ED5" w:rsidRPr="00A87826" w:rsidRDefault="00A52ED5" w:rsidP="00A52ED5">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A52ED5" w:rsidRPr="007E0B31" w14:paraId="7A57EE5C" w14:textId="77777777" w:rsidTr="00AB2570">
        <w:trPr>
          <w:cantSplit/>
        </w:trPr>
        <w:tc>
          <w:tcPr>
            <w:tcW w:w="2884" w:type="dxa"/>
          </w:tcPr>
          <w:p w14:paraId="31F5E0E2" w14:textId="0C4C577D" w:rsidR="00A52ED5" w:rsidRPr="007E0B31" w:rsidRDefault="00A52ED5" w:rsidP="00A52ED5">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A52ED5" w:rsidRPr="007E0B31" w:rsidRDefault="00A52ED5" w:rsidP="00A52ED5">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A52ED5" w:rsidRPr="007E0B31" w14:paraId="200F923B" w14:textId="77777777" w:rsidTr="00AB2570">
        <w:trPr>
          <w:cantSplit/>
        </w:trPr>
        <w:tc>
          <w:tcPr>
            <w:tcW w:w="2884" w:type="dxa"/>
          </w:tcPr>
          <w:p w14:paraId="645AFB45" w14:textId="77777777" w:rsidR="00A52ED5" w:rsidRPr="007E0B31" w:rsidRDefault="00A52ED5" w:rsidP="00A52ED5">
            <w:pPr>
              <w:pStyle w:val="Arial11Bold"/>
              <w:rPr>
                <w:rFonts w:cs="Arial"/>
              </w:rPr>
            </w:pPr>
            <w:r w:rsidRPr="008B64D0">
              <w:rPr>
                <w:rFonts w:cs="Arial"/>
              </w:rPr>
              <w:t>Re-synchronisation</w:t>
            </w:r>
          </w:p>
        </w:tc>
        <w:tc>
          <w:tcPr>
            <w:tcW w:w="6634" w:type="dxa"/>
          </w:tcPr>
          <w:p w14:paraId="116663CE" w14:textId="77777777" w:rsidR="00A52ED5" w:rsidRPr="007E0B31" w:rsidRDefault="00A52ED5" w:rsidP="00A52ED5">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A52ED5" w:rsidRPr="007E0B31" w14:paraId="5C8B475C" w14:textId="77777777" w:rsidTr="00AB2570">
        <w:trPr>
          <w:cantSplit/>
        </w:trPr>
        <w:tc>
          <w:tcPr>
            <w:tcW w:w="2884" w:type="dxa"/>
          </w:tcPr>
          <w:p w14:paraId="7A0A7098" w14:textId="399722FF" w:rsidR="00A52ED5" w:rsidRPr="00A24C6C" w:rsidRDefault="00A52ED5" w:rsidP="00A52ED5">
            <w:pPr>
              <w:pStyle w:val="Arial11Bold"/>
              <w:rPr>
                <w:rFonts w:cs="Arial"/>
              </w:rPr>
            </w:pPr>
          </w:p>
        </w:tc>
        <w:tc>
          <w:tcPr>
            <w:tcW w:w="6634" w:type="dxa"/>
          </w:tcPr>
          <w:p w14:paraId="7D8E70D3" w14:textId="762661DB" w:rsidR="00A52ED5" w:rsidRPr="00A24C6C" w:rsidRDefault="00A52ED5" w:rsidP="00A52ED5">
            <w:pPr>
              <w:pStyle w:val="TableArial11"/>
              <w:rPr>
                <w:rFonts w:cs="Arial"/>
              </w:rPr>
            </w:pPr>
          </w:p>
        </w:tc>
      </w:tr>
      <w:tr w:rsidR="00A52ED5" w:rsidRPr="007E0B31" w14:paraId="6CA184A0" w14:textId="77777777" w:rsidTr="00AB2570">
        <w:trPr>
          <w:cantSplit/>
        </w:trPr>
        <w:tc>
          <w:tcPr>
            <w:tcW w:w="2884" w:type="dxa"/>
          </w:tcPr>
          <w:p w14:paraId="0F616CE0" w14:textId="68331982" w:rsidR="00A52ED5" w:rsidRPr="007E0B31" w:rsidRDefault="00A52ED5" w:rsidP="00A52ED5">
            <w:pPr>
              <w:pStyle w:val="Arial11Bold"/>
              <w:rPr>
                <w:rFonts w:cs="Arial"/>
              </w:rPr>
            </w:pPr>
            <w:r>
              <w:rPr>
                <w:rFonts w:cs="Arial"/>
              </w:rPr>
              <w:t>RR Acceptance</w:t>
            </w:r>
          </w:p>
        </w:tc>
        <w:tc>
          <w:tcPr>
            <w:tcW w:w="6634" w:type="dxa"/>
          </w:tcPr>
          <w:p w14:paraId="279A7C5B" w14:textId="3CF00C6B" w:rsidR="00A52ED5" w:rsidRPr="007E0B31" w:rsidRDefault="00A52ED5" w:rsidP="00A52ED5">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A52ED5" w:rsidRPr="007E0B31" w14:paraId="375C4E00" w14:textId="77777777" w:rsidTr="00AB2570">
        <w:trPr>
          <w:cantSplit/>
        </w:trPr>
        <w:tc>
          <w:tcPr>
            <w:tcW w:w="2884" w:type="dxa"/>
          </w:tcPr>
          <w:p w14:paraId="1EAC68C5" w14:textId="2FCFB406" w:rsidR="00A52ED5" w:rsidRDefault="00A52ED5" w:rsidP="00A52ED5">
            <w:pPr>
              <w:pStyle w:val="Arial11Bold"/>
              <w:rPr>
                <w:rFonts w:cs="Arial"/>
              </w:rPr>
            </w:pPr>
            <w:r>
              <w:rPr>
                <w:rFonts w:cs="Arial"/>
              </w:rPr>
              <w:lastRenderedPageBreak/>
              <w:t>Restricted</w:t>
            </w:r>
          </w:p>
        </w:tc>
        <w:tc>
          <w:tcPr>
            <w:tcW w:w="6634" w:type="dxa"/>
          </w:tcPr>
          <w:p w14:paraId="573C1772" w14:textId="01CB4CF7" w:rsidR="00A52ED5" w:rsidRPr="008D5BEE" w:rsidRDefault="00A52ED5" w:rsidP="00A52ED5">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A52ED5" w:rsidRPr="007E0B31" w14:paraId="43440108" w14:textId="77777777" w:rsidTr="00AB2570">
        <w:trPr>
          <w:cantSplit/>
        </w:trPr>
        <w:tc>
          <w:tcPr>
            <w:tcW w:w="2884" w:type="dxa"/>
          </w:tcPr>
          <w:p w14:paraId="2D0B4C2D" w14:textId="026534D0" w:rsidR="00A52ED5" w:rsidRPr="000B7208" w:rsidRDefault="00A52ED5" w:rsidP="00A52ED5">
            <w:pPr>
              <w:pStyle w:val="Arial11Bold"/>
              <w:rPr>
                <w:rFonts w:cs="Arial"/>
              </w:rPr>
            </w:pPr>
            <w:r w:rsidRPr="002510FF">
              <w:rPr>
                <w:rFonts w:cs="Arial"/>
                <w:bCs/>
              </w:rPr>
              <w:t>ROCOF</w:t>
            </w:r>
          </w:p>
        </w:tc>
        <w:tc>
          <w:tcPr>
            <w:tcW w:w="6634" w:type="dxa"/>
          </w:tcPr>
          <w:p w14:paraId="257637B6" w14:textId="7FA7C548" w:rsidR="00A52ED5" w:rsidRPr="000B7208" w:rsidRDefault="00A52ED5" w:rsidP="00A52ED5">
            <w:pPr>
              <w:pStyle w:val="TableArial11"/>
              <w:rPr>
                <w:rFonts w:cs="Arial"/>
                <w:b/>
              </w:rPr>
            </w:pPr>
            <w:r w:rsidRPr="002510FF">
              <w:rPr>
                <w:rFonts w:cs="Arial"/>
                <w:b/>
              </w:rPr>
              <w:t>Rate of Change of Frequency</w:t>
            </w:r>
          </w:p>
        </w:tc>
      </w:tr>
      <w:tr w:rsidR="00A52ED5" w:rsidRPr="007E0B31" w14:paraId="724EBAD0" w14:textId="77777777" w:rsidTr="00AB2570">
        <w:trPr>
          <w:cantSplit/>
        </w:trPr>
        <w:tc>
          <w:tcPr>
            <w:tcW w:w="2884" w:type="dxa"/>
          </w:tcPr>
          <w:p w14:paraId="389CD79A" w14:textId="38EDBFB4" w:rsidR="00A52ED5" w:rsidRDefault="00A52ED5" w:rsidP="00A52ED5">
            <w:pPr>
              <w:pStyle w:val="Arial11Bold"/>
              <w:rPr>
                <w:rFonts w:cs="Arial"/>
              </w:rPr>
            </w:pPr>
            <w:r>
              <w:rPr>
                <w:rFonts w:cs="Arial"/>
              </w:rPr>
              <w:t>RR Instruction</w:t>
            </w:r>
          </w:p>
        </w:tc>
        <w:tc>
          <w:tcPr>
            <w:tcW w:w="6634" w:type="dxa"/>
          </w:tcPr>
          <w:p w14:paraId="74080257" w14:textId="66AE87CD" w:rsidR="00A52ED5" w:rsidRPr="008D5BEE" w:rsidRDefault="00A52ED5" w:rsidP="00A52ED5">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A52ED5" w:rsidRPr="007E0B31" w14:paraId="0F2AB24C" w14:textId="77777777" w:rsidTr="00AB2570">
        <w:trPr>
          <w:cantSplit/>
        </w:trPr>
        <w:tc>
          <w:tcPr>
            <w:tcW w:w="2884" w:type="dxa"/>
          </w:tcPr>
          <w:p w14:paraId="1069A459" w14:textId="77777777" w:rsidR="00A52ED5" w:rsidRPr="007E0B31" w:rsidRDefault="00A52ED5" w:rsidP="00A52ED5">
            <w:pPr>
              <w:pStyle w:val="Arial11Bold"/>
              <w:rPr>
                <w:rFonts w:cs="Arial"/>
              </w:rPr>
            </w:pPr>
            <w:r w:rsidRPr="007E0B31">
              <w:rPr>
                <w:rFonts w:cs="Arial"/>
              </w:rPr>
              <w:t>Safety Co-ordinator</w:t>
            </w:r>
          </w:p>
        </w:tc>
        <w:tc>
          <w:tcPr>
            <w:tcW w:w="6634" w:type="dxa"/>
          </w:tcPr>
          <w:p w14:paraId="3FD2A5AD" w14:textId="77777777" w:rsidR="00A52ED5" w:rsidRPr="007E0B31" w:rsidRDefault="00A52ED5" w:rsidP="00A52ED5">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A52ED5" w:rsidRPr="007E0B31" w14:paraId="3A1DC384" w14:textId="77777777" w:rsidTr="00AB2570">
        <w:trPr>
          <w:cantSplit/>
        </w:trPr>
        <w:tc>
          <w:tcPr>
            <w:tcW w:w="2884" w:type="dxa"/>
          </w:tcPr>
          <w:p w14:paraId="7406B5EB" w14:textId="77777777" w:rsidR="00A52ED5" w:rsidRPr="007E0B31" w:rsidRDefault="00A52ED5" w:rsidP="00A52ED5">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A52ED5" w:rsidRPr="007E0B31" w:rsidRDefault="00A52ED5" w:rsidP="00A52ED5">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A52ED5" w:rsidRPr="007E0B31" w14:paraId="70243D83" w14:textId="77777777" w:rsidTr="00AB2570">
        <w:trPr>
          <w:cantSplit/>
        </w:trPr>
        <w:tc>
          <w:tcPr>
            <w:tcW w:w="2884" w:type="dxa"/>
          </w:tcPr>
          <w:p w14:paraId="22E262B1" w14:textId="77777777" w:rsidR="00A52ED5" w:rsidRPr="007E0B31" w:rsidRDefault="00A52ED5" w:rsidP="00A52ED5">
            <w:pPr>
              <w:pStyle w:val="Arial11Bold"/>
              <w:rPr>
                <w:rFonts w:cs="Arial"/>
              </w:rPr>
            </w:pPr>
            <w:r w:rsidRPr="007E0B31">
              <w:rPr>
                <w:rFonts w:cs="Arial"/>
              </w:rPr>
              <w:t xml:space="preserve">Safety Key </w:t>
            </w:r>
          </w:p>
        </w:tc>
        <w:tc>
          <w:tcPr>
            <w:tcW w:w="6634" w:type="dxa"/>
          </w:tcPr>
          <w:p w14:paraId="61F0DB91" w14:textId="77777777" w:rsidR="00A52ED5" w:rsidRPr="007E0B31" w:rsidRDefault="00A52ED5" w:rsidP="00A52ED5">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A52ED5" w:rsidRPr="007E0B31" w14:paraId="30E0A369" w14:textId="77777777" w:rsidTr="00AB2570">
        <w:trPr>
          <w:cantSplit/>
        </w:trPr>
        <w:tc>
          <w:tcPr>
            <w:tcW w:w="2884" w:type="dxa"/>
          </w:tcPr>
          <w:p w14:paraId="3958C3C0" w14:textId="77777777" w:rsidR="00A52ED5" w:rsidRPr="007E0B31" w:rsidRDefault="00A52ED5" w:rsidP="00A52ED5">
            <w:pPr>
              <w:pStyle w:val="Arial11Bold"/>
              <w:rPr>
                <w:rFonts w:cs="Arial"/>
              </w:rPr>
            </w:pPr>
            <w:r w:rsidRPr="007E0B31">
              <w:rPr>
                <w:rFonts w:cs="Arial"/>
              </w:rPr>
              <w:t>Safety Log</w:t>
            </w:r>
          </w:p>
        </w:tc>
        <w:tc>
          <w:tcPr>
            <w:tcW w:w="6634" w:type="dxa"/>
          </w:tcPr>
          <w:p w14:paraId="1D5A6BA7" w14:textId="77777777" w:rsidR="00A52ED5" w:rsidRPr="007E0B31" w:rsidRDefault="00A52ED5" w:rsidP="00A52ED5">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A52ED5" w:rsidRPr="007E0B31" w14:paraId="7B8B0D19" w14:textId="77777777" w:rsidTr="00AB2570">
        <w:trPr>
          <w:cantSplit/>
        </w:trPr>
        <w:tc>
          <w:tcPr>
            <w:tcW w:w="2884" w:type="dxa"/>
          </w:tcPr>
          <w:p w14:paraId="34E9C066" w14:textId="77777777" w:rsidR="00A52ED5" w:rsidRPr="007E0B31" w:rsidRDefault="00A52ED5" w:rsidP="00A52ED5">
            <w:pPr>
              <w:pStyle w:val="Arial11Bold"/>
              <w:rPr>
                <w:rFonts w:cs="Arial"/>
              </w:rPr>
            </w:pPr>
            <w:r w:rsidRPr="007E0B31">
              <w:rPr>
                <w:rFonts w:cs="Arial"/>
              </w:rPr>
              <w:t>Safety Precautions</w:t>
            </w:r>
          </w:p>
        </w:tc>
        <w:tc>
          <w:tcPr>
            <w:tcW w:w="6634" w:type="dxa"/>
          </w:tcPr>
          <w:p w14:paraId="0686C6F3" w14:textId="77777777" w:rsidR="00A52ED5" w:rsidRPr="007E0B31" w:rsidRDefault="00A52ED5" w:rsidP="00A52ED5">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A52ED5" w:rsidRPr="007E0B31" w14:paraId="5883E205" w14:textId="77777777" w:rsidTr="00AB2570">
        <w:trPr>
          <w:cantSplit/>
        </w:trPr>
        <w:tc>
          <w:tcPr>
            <w:tcW w:w="2884" w:type="dxa"/>
          </w:tcPr>
          <w:p w14:paraId="20827A76" w14:textId="77777777" w:rsidR="00A52ED5" w:rsidRPr="007E0B31" w:rsidRDefault="00A52ED5" w:rsidP="00A52ED5">
            <w:pPr>
              <w:pStyle w:val="Arial11Bold"/>
              <w:rPr>
                <w:rFonts w:cs="Arial"/>
              </w:rPr>
            </w:pPr>
            <w:r w:rsidRPr="007E0B31">
              <w:rPr>
                <w:rFonts w:cs="Arial"/>
              </w:rPr>
              <w:t>Safety Rules</w:t>
            </w:r>
          </w:p>
        </w:tc>
        <w:tc>
          <w:tcPr>
            <w:tcW w:w="6634" w:type="dxa"/>
          </w:tcPr>
          <w:p w14:paraId="48A0B671" w14:textId="174D5A7A" w:rsidR="00A52ED5" w:rsidRPr="007E0B31" w:rsidRDefault="00A52ED5" w:rsidP="00A52ED5">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A52ED5" w:rsidRPr="007E0B31" w14:paraId="44AE80E0" w14:textId="77777777" w:rsidTr="00AB2570">
        <w:trPr>
          <w:cantSplit/>
        </w:trPr>
        <w:tc>
          <w:tcPr>
            <w:tcW w:w="2884" w:type="dxa"/>
          </w:tcPr>
          <w:p w14:paraId="5682B2E8" w14:textId="77777777" w:rsidR="00A52ED5" w:rsidRPr="007E0B31" w:rsidRDefault="00A52ED5" w:rsidP="00A52ED5">
            <w:pPr>
              <w:pStyle w:val="Arial11Bold"/>
              <w:rPr>
                <w:rFonts w:cs="Arial"/>
              </w:rPr>
            </w:pPr>
            <w:r w:rsidRPr="007E0B31">
              <w:rPr>
                <w:rFonts w:cs="Arial"/>
              </w:rPr>
              <w:t>Scottish Offshore Transmission System</w:t>
            </w:r>
          </w:p>
        </w:tc>
        <w:tc>
          <w:tcPr>
            <w:tcW w:w="6634" w:type="dxa"/>
          </w:tcPr>
          <w:p w14:paraId="6F1646FE" w14:textId="77777777" w:rsidR="00A52ED5" w:rsidRPr="007E0B31" w:rsidRDefault="00A52ED5" w:rsidP="00A52ED5">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A52ED5" w:rsidRPr="007E0B31" w14:paraId="4EC37483" w14:textId="77777777" w:rsidTr="00AB2570">
        <w:trPr>
          <w:cantSplit/>
        </w:trPr>
        <w:tc>
          <w:tcPr>
            <w:tcW w:w="2884" w:type="dxa"/>
          </w:tcPr>
          <w:p w14:paraId="7592DBED" w14:textId="77777777" w:rsidR="00A52ED5" w:rsidRPr="007E0B31" w:rsidRDefault="00A52ED5" w:rsidP="00A52ED5">
            <w:pPr>
              <w:pStyle w:val="Arial11Bold"/>
              <w:rPr>
                <w:rFonts w:cs="Arial"/>
              </w:rPr>
            </w:pPr>
            <w:r w:rsidRPr="007E0B31">
              <w:rPr>
                <w:rFonts w:cs="Arial"/>
              </w:rPr>
              <w:t>Scottish Offshore Transmission Licensee</w:t>
            </w:r>
          </w:p>
        </w:tc>
        <w:tc>
          <w:tcPr>
            <w:tcW w:w="6634" w:type="dxa"/>
          </w:tcPr>
          <w:p w14:paraId="1E0C090A" w14:textId="77777777" w:rsidR="00A52ED5" w:rsidRPr="007E0B31" w:rsidRDefault="00A52ED5" w:rsidP="00A52ED5">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A52ED5" w:rsidRPr="007E0B31" w14:paraId="46996A6A" w14:textId="77777777" w:rsidTr="00AB2570">
        <w:trPr>
          <w:cantSplit/>
        </w:trPr>
        <w:tc>
          <w:tcPr>
            <w:tcW w:w="2884" w:type="dxa"/>
          </w:tcPr>
          <w:p w14:paraId="3B59A20D" w14:textId="77777777" w:rsidR="00A52ED5" w:rsidRPr="007E0B31" w:rsidRDefault="00A52ED5" w:rsidP="00A52ED5">
            <w:pPr>
              <w:pStyle w:val="Arial11Bold"/>
              <w:rPr>
                <w:rFonts w:cs="Arial"/>
              </w:rPr>
            </w:pPr>
            <w:r w:rsidRPr="007E0B31">
              <w:rPr>
                <w:rFonts w:cs="Arial"/>
              </w:rPr>
              <w:t>Scottish Transmission System</w:t>
            </w:r>
          </w:p>
        </w:tc>
        <w:tc>
          <w:tcPr>
            <w:tcW w:w="6634" w:type="dxa"/>
          </w:tcPr>
          <w:p w14:paraId="78AAAC1A" w14:textId="77777777" w:rsidR="00A52ED5" w:rsidRPr="007E0B31" w:rsidRDefault="00A52ED5" w:rsidP="00A52ED5">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A52ED5" w:rsidRPr="007E0B31" w14:paraId="51287B91" w14:textId="77777777" w:rsidTr="00AB2570">
        <w:trPr>
          <w:cantSplit/>
        </w:trPr>
        <w:tc>
          <w:tcPr>
            <w:tcW w:w="2884" w:type="dxa"/>
          </w:tcPr>
          <w:p w14:paraId="06943FD9" w14:textId="77777777" w:rsidR="00A52ED5" w:rsidRPr="007E0B31" w:rsidRDefault="00A52ED5" w:rsidP="00A52ED5">
            <w:pPr>
              <w:pStyle w:val="Arial11Bold"/>
              <w:rPr>
                <w:rFonts w:cs="Arial"/>
              </w:rPr>
            </w:pPr>
            <w:r w:rsidRPr="007E0B31">
              <w:rPr>
                <w:rFonts w:cs="Arial"/>
              </w:rPr>
              <w:t>Scottish User</w:t>
            </w:r>
          </w:p>
        </w:tc>
        <w:tc>
          <w:tcPr>
            <w:tcW w:w="6634" w:type="dxa"/>
          </w:tcPr>
          <w:p w14:paraId="00622B6C" w14:textId="77777777" w:rsidR="00A52ED5" w:rsidRPr="007E0B31" w:rsidRDefault="00A52ED5" w:rsidP="00A52ED5">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A52ED5" w:rsidRPr="007E0B31" w14:paraId="3C0B3E03" w14:textId="77777777" w:rsidTr="00AB2570">
        <w:trPr>
          <w:cantSplit/>
        </w:trPr>
        <w:tc>
          <w:tcPr>
            <w:tcW w:w="2884" w:type="dxa"/>
          </w:tcPr>
          <w:p w14:paraId="0790467A" w14:textId="0FEE74A2" w:rsidR="00A52ED5" w:rsidRPr="007E0B31" w:rsidRDefault="00A52ED5" w:rsidP="00A52ED5">
            <w:pPr>
              <w:pStyle w:val="Arial11Bold"/>
              <w:rPr>
                <w:rFonts w:cs="Arial"/>
              </w:rPr>
            </w:pPr>
            <w:r>
              <w:rPr>
                <w:rFonts w:cs="Arial"/>
              </w:rPr>
              <w:t>Secondary BM Unit</w:t>
            </w:r>
          </w:p>
        </w:tc>
        <w:tc>
          <w:tcPr>
            <w:tcW w:w="6634" w:type="dxa"/>
          </w:tcPr>
          <w:p w14:paraId="44EC65D4" w14:textId="2371A3C1" w:rsidR="00A52ED5" w:rsidRPr="007E0B31" w:rsidRDefault="00A52ED5" w:rsidP="00A52ED5">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A52ED5" w:rsidRPr="007E0B31" w14:paraId="76062AB2" w14:textId="77777777" w:rsidTr="00AB2570">
        <w:trPr>
          <w:cantSplit/>
        </w:trPr>
        <w:tc>
          <w:tcPr>
            <w:tcW w:w="2884" w:type="dxa"/>
          </w:tcPr>
          <w:p w14:paraId="19193F66" w14:textId="77777777" w:rsidR="00A52ED5" w:rsidRPr="007E0B31" w:rsidRDefault="00A52ED5" w:rsidP="00A52ED5">
            <w:pPr>
              <w:pStyle w:val="Arial11Bold"/>
              <w:rPr>
                <w:rFonts w:cs="Arial"/>
              </w:rPr>
            </w:pPr>
            <w:r w:rsidRPr="007E0B31">
              <w:rPr>
                <w:rFonts w:cs="Arial"/>
              </w:rPr>
              <w:lastRenderedPageBreak/>
              <w:t>Secondary Response</w:t>
            </w:r>
          </w:p>
        </w:tc>
        <w:tc>
          <w:tcPr>
            <w:tcW w:w="6634" w:type="dxa"/>
          </w:tcPr>
          <w:p w14:paraId="78A1E61F" w14:textId="77777777" w:rsidR="00A52ED5" w:rsidRPr="007E0B31" w:rsidRDefault="00A52ED5" w:rsidP="00A52ED5">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A52ED5" w:rsidRPr="007E0B31" w14:paraId="564540DA" w14:textId="77777777" w:rsidTr="00AB2570">
        <w:trPr>
          <w:cantSplit/>
        </w:trPr>
        <w:tc>
          <w:tcPr>
            <w:tcW w:w="2884" w:type="dxa"/>
          </w:tcPr>
          <w:p w14:paraId="65A0DD2E" w14:textId="77777777" w:rsidR="00A52ED5" w:rsidRPr="007E0B31" w:rsidRDefault="00A52ED5" w:rsidP="00A52ED5">
            <w:pPr>
              <w:pStyle w:val="Arial11Bold"/>
              <w:rPr>
                <w:rFonts w:cs="Arial"/>
              </w:rPr>
            </w:pPr>
            <w:r w:rsidRPr="007E0B31">
              <w:rPr>
                <w:rFonts w:cs="Arial"/>
              </w:rPr>
              <w:t>Secretary of State</w:t>
            </w:r>
          </w:p>
        </w:tc>
        <w:tc>
          <w:tcPr>
            <w:tcW w:w="6634" w:type="dxa"/>
          </w:tcPr>
          <w:p w14:paraId="67522AEA" w14:textId="77777777" w:rsidR="00A52ED5" w:rsidRPr="007E0B31" w:rsidRDefault="00A52ED5" w:rsidP="00A52ED5">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A52ED5" w:rsidRPr="007E0B31" w14:paraId="240349FB" w14:textId="77777777" w:rsidTr="00AB2570">
        <w:trPr>
          <w:cantSplit/>
        </w:trPr>
        <w:tc>
          <w:tcPr>
            <w:tcW w:w="2884" w:type="dxa"/>
          </w:tcPr>
          <w:p w14:paraId="39D5CFF9" w14:textId="77777777" w:rsidR="00A52ED5" w:rsidRPr="007E0B31" w:rsidRDefault="00A52ED5" w:rsidP="00A52ED5">
            <w:pPr>
              <w:pStyle w:val="Arial11Bold"/>
              <w:rPr>
                <w:rFonts w:cs="Arial"/>
              </w:rPr>
            </w:pPr>
            <w:r w:rsidRPr="007E0B31">
              <w:rPr>
                <w:rFonts w:cs="Arial"/>
              </w:rPr>
              <w:t>Secured Event</w:t>
            </w:r>
          </w:p>
        </w:tc>
        <w:tc>
          <w:tcPr>
            <w:tcW w:w="6634" w:type="dxa"/>
          </w:tcPr>
          <w:p w14:paraId="5A98690F" w14:textId="77777777" w:rsidR="00A52ED5" w:rsidRPr="007E0B31" w:rsidRDefault="00A52ED5" w:rsidP="00A52ED5">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A52ED5" w:rsidRPr="007E0B31" w14:paraId="646622AD" w14:textId="77777777" w:rsidTr="00AB2570">
        <w:trPr>
          <w:cantSplit/>
        </w:trPr>
        <w:tc>
          <w:tcPr>
            <w:tcW w:w="2884" w:type="dxa"/>
          </w:tcPr>
          <w:p w14:paraId="2D39DA62" w14:textId="77777777" w:rsidR="00A52ED5" w:rsidRPr="007E0B31" w:rsidRDefault="00A52ED5" w:rsidP="00A52ED5">
            <w:pPr>
              <w:pStyle w:val="Arial11Bold"/>
              <w:rPr>
                <w:rFonts w:cs="Arial"/>
              </w:rPr>
            </w:pPr>
            <w:r w:rsidRPr="007E0B31">
              <w:rPr>
                <w:rFonts w:cs="Arial"/>
              </w:rPr>
              <w:t>Security and Quality of Supply Standard (SQSS)</w:t>
            </w:r>
          </w:p>
        </w:tc>
        <w:tc>
          <w:tcPr>
            <w:tcW w:w="6634" w:type="dxa"/>
          </w:tcPr>
          <w:p w14:paraId="1F7B9DEC" w14:textId="31796422" w:rsidR="00A52ED5" w:rsidRPr="007E0B31" w:rsidRDefault="00A52ED5" w:rsidP="00A52ED5">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A52ED5" w:rsidRPr="007E0B31" w14:paraId="6D1F96AD" w14:textId="77777777" w:rsidTr="00AB2570">
        <w:trPr>
          <w:cantSplit/>
        </w:trPr>
        <w:tc>
          <w:tcPr>
            <w:tcW w:w="2884" w:type="dxa"/>
          </w:tcPr>
          <w:p w14:paraId="3D4D2CAD" w14:textId="77777777" w:rsidR="00A52ED5" w:rsidRPr="007E0B31" w:rsidRDefault="00A52ED5" w:rsidP="00A52ED5">
            <w:pPr>
              <w:pStyle w:val="Arial11Bold"/>
              <w:rPr>
                <w:rFonts w:cs="Arial"/>
              </w:rPr>
            </w:pPr>
            <w:r w:rsidRPr="007E0B31">
              <w:rPr>
                <w:rFonts w:cs="Arial"/>
              </w:rPr>
              <w:t>Self-Governance Criteria</w:t>
            </w:r>
          </w:p>
        </w:tc>
        <w:tc>
          <w:tcPr>
            <w:tcW w:w="6634" w:type="dxa"/>
          </w:tcPr>
          <w:p w14:paraId="54B7BCEB" w14:textId="77777777" w:rsidR="00A52ED5" w:rsidRPr="007E0B31" w:rsidRDefault="00A52ED5" w:rsidP="00A52ED5">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A52ED5" w:rsidRPr="007E0B31" w:rsidRDefault="00A52ED5" w:rsidP="00A52ED5">
            <w:pPr>
              <w:pStyle w:val="TableArial11"/>
              <w:numPr>
                <w:ilvl w:val="0"/>
                <w:numId w:val="8"/>
              </w:numPr>
              <w:rPr>
                <w:rFonts w:cs="Arial"/>
              </w:rPr>
            </w:pPr>
            <w:r w:rsidRPr="007E0B31">
              <w:rPr>
                <w:rFonts w:cs="Arial"/>
              </w:rPr>
              <w:t>is unlikely to have a material effect on:</w:t>
            </w:r>
          </w:p>
          <w:p w14:paraId="0AFA7F7C" w14:textId="77777777" w:rsidR="00A52ED5" w:rsidRPr="007E0B31" w:rsidRDefault="00A52ED5" w:rsidP="00A52ED5">
            <w:pPr>
              <w:pStyle w:val="TableArial11"/>
              <w:numPr>
                <w:ilvl w:val="0"/>
                <w:numId w:val="9"/>
              </w:numPr>
              <w:rPr>
                <w:rFonts w:cs="Arial"/>
              </w:rPr>
            </w:pPr>
            <w:r w:rsidRPr="007E0B31">
              <w:rPr>
                <w:rFonts w:cs="Arial"/>
              </w:rPr>
              <w:t>existing or future electricity consumers; and</w:t>
            </w:r>
          </w:p>
          <w:p w14:paraId="46F9696D" w14:textId="29B1C8A6" w:rsidR="00A52ED5" w:rsidRPr="007E0B31" w:rsidRDefault="00A52ED5" w:rsidP="00A52ED5">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A52ED5" w:rsidRPr="007E0B31" w:rsidRDefault="00A52ED5" w:rsidP="00A52ED5">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A52ED5" w:rsidRPr="007E0B31" w:rsidRDefault="00A52ED5" w:rsidP="00A52ED5">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A52ED5" w:rsidRPr="007E0B31" w:rsidRDefault="00A52ED5" w:rsidP="00A52ED5">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A52ED5" w:rsidRPr="00612E81" w:rsidRDefault="00A52ED5" w:rsidP="00A52ED5">
            <w:pPr>
              <w:pStyle w:val="TableArial11"/>
              <w:numPr>
                <w:ilvl w:val="0"/>
                <w:numId w:val="8"/>
              </w:numPr>
              <w:rPr>
                <w:rFonts w:cs="Arial"/>
              </w:rPr>
            </w:pPr>
            <w:r w:rsidRPr="00612E81">
              <w:rPr>
                <w:rFonts w:cs="Arial"/>
              </w:rPr>
              <w:t>is unlikely to discriminate between different classes of Users.</w:t>
            </w:r>
          </w:p>
          <w:p w14:paraId="766072C3" w14:textId="0AB255AC" w:rsidR="00A52ED5" w:rsidRPr="007E0B31" w:rsidRDefault="00A52ED5" w:rsidP="00A52ED5">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A52ED5" w:rsidRPr="007E0B31" w14:paraId="519D0516" w14:textId="77777777" w:rsidTr="00AB2570">
        <w:trPr>
          <w:cantSplit/>
        </w:trPr>
        <w:tc>
          <w:tcPr>
            <w:tcW w:w="2884" w:type="dxa"/>
          </w:tcPr>
          <w:p w14:paraId="6FE46427" w14:textId="77777777" w:rsidR="00A52ED5" w:rsidRPr="007E0B31" w:rsidRDefault="00A52ED5" w:rsidP="00A52ED5">
            <w:pPr>
              <w:pStyle w:val="Arial11Bold"/>
              <w:rPr>
                <w:rFonts w:cs="Arial"/>
              </w:rPr>
            </w:pPr>
            <w:r w:rsidRPr="007E0B31">
              <w:rPr>
                <w:rFonts w:cs="Arial"/>
              </w:rPr>
              <w:t>Self-Governance Modifications</w:t>
            </w:r>
          </w:p>
        </w:tc>
        <w:tc>
          <w:tcPr>
            <w:tcW w:w="6634" w:type="dxa"/>
          </w:tcPr>
          <w:p w14:paraId="27E32F5F" w14:textId="77777777" w:rsidR="00A52ED5" w:rsidRPr="007E0B31" w:rsidRDefault="00A52ED5" w:rsidP="00A52ED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A52ED5" w:rsidRPr="007E0B31" w14:paraId="6A0ED69B" w14:textId="77777777" w:rsidTr="00AB2570">
        <w:trPr>
          <w:cantSplit/>
        </w:trPr>
        <w:tc>
          <w:tcPr>
            <w:tcW w:w="2884" w:type="dxa"/>
          </w:tcPr>
          <w:p w14:paraId="0FD8F1F7" w14:textId="77777777" w:rsidR="00A52ED5" w:rsidRPr="007E0B31" w:rsidRDefault="00A52ED5" w:rsidP="00A52ED5">
            <w:pPr>
              <w:pStyle w:val="Arial11Bold"/>
              <w:rPr>
                <w:rFonts w:cs="Arial"/>
              </w:rPr>
            </w:pPr>
            <w:r w:rsidRPr="007E0B31">
              <w:rPr>
                <w:rFonts w:cs="Arial"/>
              </w:rPr>
              <w:t>Self-Governance Statement</w:t>
            </w:r>
          </w:p>
        </w:tc>
        <w:tc>
          <w:tcPr>
            <w:tcW w:w="6634" w:type="dxa"/>
          </w:tcPr>
          <w:p w14:paraId="10C74376" w14:textId="77777777" w:rsidR="00A52ED5" w:rsidRPr="007E0B31" w:rsidRDefault="00A52ED5" w:rsidP="00A52ED5">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A52ED5" w:rsidRPr="007E0B31" w:rsidRDefault="00A52ED5" w:rsidP="00A52ED5">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A52ED5" w:rsidRPr="007E0B31" w:rsidRDefault="00A52ED5" w:rsidP="00A52ED5">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A52ED5" w:rsidRPr="007E0B31" w14:paraId="136D3FE1" w14:textId="77777777" w:rsidTr="00AB2570">
        <w:trPr>
          <w:cantSplit/>
        </w:trPr>
        <w:tc>
          <w:tcPr>
            <w:tcW w:w="2884" w:type="dxa"/>
          </w:tcPr>
          <w:p w14:paraId="564BE747" w14:textId="77777777" w:rsidR="00A52ED5" w:rsidRPr="007E0B31" w:rsidRDefault="00A52ED5" w:rsidP="00A52ED5">
            <w:pPr>
              <w:pStyle w:val="Arial11Bold"/>
              <w:rPr>
                <w:rFonts w:cs="Arial"/>
              </w:rPr>
            </w:pPr>
            <w:r w:rsidRPr="007E0B31">
              <w:rPr>
                <w:rFonts w:cs="Arial"/>
              </w:rPr>
              <w:lastRenderedPageBreak/>
              <w:t>Setpoint Voltage</w:t>
            </w:r>
          </w:p>
        </w:tc>
        <w:tc>
          <w:tcPr>
            <w:tcW w:w="6634" w:type="dxa"/>
          </w:tcPr>
          <w:p w14:paraId="38F46902" w14:textId="77777777" w:rsidR="00A52ED5" w:rsidRPr="007E0B31" w:rsidRDefault="00A52ED5" w:rsidP="00A52ED5">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A52ED5" w:rsidRPr="007E0B31" w14:paraId="2C5B1DCD" w14:textId="77777777" w:rsidTr="00AB2570">
        <w:trPr>
          <w:cantSplit/>
        </w:trPr>
        <w:tc>
          <w:tcPr>
            <w:tcW w:w="2884" w:type="dxa"/>
          </w:tcPr>
          <w:p w14:paraId="61385F85" w14:textId="77777777" w:rsidR="00A52ED5" w:rsidRPr="007E0B31" w:rsidRDefault="00A52ED5" w:rsidP="00A52ED5">
            <w:pPr>
              <w:pStyle w:val="Arial11Bold"/>
              <w:rPr>
                <w:rFonts w:cs="Arial"/>
              </w:rPr>
            </w:pPr>
            <w:r w:rsidRPr="007E0B31">
              <w:rPr>
                <w:rFonts w:cs="Arial"/>
              </w:rPr>
              <w:t>Settlement Period</w:t>
            </w:r>
          </w:p>
        </w:tc>
        <w:tc>
          <w:tcPr>
            <w:tcW w:w="6634" w:type="dxa"/>
          </w:tcPr>
          <w:p w14:paraId="4AB567C7" w14:textId="77777777" w:rsidR="00A52ED5" w:rsidRPr="007E0B31" w:rsidRDefault="00A52ED5" w:rsidP="00A52ED5">
            <w:pPr>
              <w:pStyle w:val="TableArial11"/>
              <w:rPr>
                <w:rFonts w:cs="Arial"/>
              </w:rPr>
            </w:pPr>
            <w:r w:rsidRPr="007E0B31">
              <w:rPr>
                <w:rFonts w:cs="Arial"/>
              </w:rPr>
              <w:t>A period of 30 minutes ending on the hour and half-hour in each hour during a day.</w:t>
            </w:r>
          </w:p>
        </w:tc>
      </w:tr>
      <w:tr w:rsidR="00A52ED5" w:rsidRPr="007E0B31" w14:paraId="2C952150" w14:textId="77777777" w:rsidTr="00AB2570">
        <w:trPr>
          <w:cantSplit/>
        </w:trPr>
        <w:tc>
          <w:tcPr>
            <w:tcW w:w="2884" w:type="dxa"/>
          </w:tcPr>
          <w:p w14:paraId="3E931984" w14:textId="39850ADE" w:rsidR="00A52ED5" w:rsidRPr="007E0B31" w:rsidRDefault="00A52ED5" w:rsidP="00A52ED5">
            <w:pPr>
              <w:pStyle w:val="Arial11Bold"/>
              <w:rPr>
                <w:rFonts w:cs="Arial"/>
              </w:rPr>
            </w:pPr>
          </w:p>
        </w:tc>
        <w:tc>
          <w:tcPr>
            <w:tcW w:w="6634" w:type="dxa"/>
          </w:tcPr>
          <w:p w14:paraId="2C46A0D7" w14:textId="229F6998" w:rsidR="00A52ED5" w:rsidRPr="007E0B31" w:rsidRDefault="00A52ED5" w:rsidP="00A52ED5">
            <w:pPr>
              <w:pStyle w:val="TableArial11"/>
              <w:rPr>
                <w:rFonts w:cs="Arial"/>
              </w:rPr>
            </w:pPr>
          </w:p>
        </w:tc>
      </w:tr>
      <w:tr w:rsidR="00A52ED5" w:rsidRPr="007E0B31" w14:paraId="6A64B863" w14:textId="77777777" w:rsidTr="00AB2570">
        <w:trPr>
          <w:cantSplit/>
        </w:trPr>
        <w:tc>
          <w:tcPr>
            <w:tcW w:w="2884" w:type="dxa"/>
          </w:tcPr>
          <w:p w14:paraId="702BBF4B" w14:textId="77777777" w:rsidR="00A52ED5" w:rsidRPr="007E0B31" w:rsidRDefault="00A52ED5" w:rsidP="00A52ED5">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A52ED5" w:rsidRPr="007E0B31" w:rsidRDefault="00A52ED5" w:rsidP="00A52ED5">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A52ED5" w:rsidRPr="007E0B31" w14:paraId="510136CA" w14:textId="77777777" w:rsidTr="00AB2570">
        <w:trPr>
          <w:cantSplit/>
        </w:trPr>
        <w:tc>
          <w:tcPr>
            <w:tcW w:w="2884" w:type="dxa"/>
          </w:tcPr>
          <w:p w14:paraId="35028F39" w14:textId="77777777" w:rsidR="00A52ED5" w:rsidRPr="007E0B31" w:rsidRDefault="00A52ED5" w:rsidP="00A52ED5">
            <w:pPr>
              <w:pStyle w:val="Arial11Bold"/>
              <w:rPr>
                <w:rFonts w:cs="Arial"/>
                <w:lang w:val="en-US"/>
              </w:rPr>
            </w:pPr>
            <w:r w:rsidRPr="007E0B31">
              <w:rPr>
                <w:rFonts w:cs="Arial"/>
                <w:lang w:val="en-US"/>
              </w:rPr>
              <w:t>SHETL</w:t>
            </w:r>
          </w:p>
        </w:tc>
        <w:tc>
          <w:tcPr>
            <w:tcW w:w="6634" w:type="dxa"/>
          </w:tcPr>
          <w:p w14:paraId="3E3D4EB4" w14:textId="77777777" w:rsidR="00A52ED5" w:rsidRPr="007E0B31" w:rsidRDefault="00A52ED5" w:rsidP="00A52ED5">
            <w:pPr>
              <w:pStyle w:val="TableArial11"/>
              <w:rPr>
                <w:rFonts w:cs="Arial"/>
              </w:rPr>
            </w:pPr>
            <w:r w:rsidRPr="007E0B31">
              <w:rPr>
                <w:rFonts w:cs="Arial"/>
              </w:rPr>
              <w:t>Scottish Hydro-Electric Transmission Limited</w:t>
            </w:r>
            <w:r>
              <w:rPr>
                <w:rFonts w:cs="Arial"/>
              </w:rPr>
              <w:t>.</w:t>
            </w:r>
          </w:p>
        </w:tc>
      </w:tr>
      <w:tr w:rsidR="00A52ED5" w:rsidRPr="007E0B31" w14:paraId="67FED673" w14:textId="77777777" w:rsidTr="00AB2570">
        <w:trPr>
          <w:cantSplit/>
        </w:trPr>
        <w:tc>
          <w:tcPr>
            <w:tcW w:w="2884" w:type="dxa"/>
          </w:tcPr>
          <w:p w14:paraId="369FD6B3" w14:textId="77777777" w:rsidR="00A52ED5" w:rsidRPr="007E0B31" w:rsidRDefault="00A52ED5" w:rsidP="00A52ED5">
            <w:pPr>
              <w:pStyle w:val="Arial11Bold"/>
              <w:rPr>
                <w:rFonts w:cs="Arial"/>
              </w:rPr>
            </w:pPr>
            <w:r w:rsidRPr="007E0B31">
              <w:rPr>
                <w:rFonts w:cs="Arial"/>
              </w:rPr>
              <w:t>Shutdown</w:t>
            </w:r>
          </w:p>
        </w:tc>
        <w:tc>
          <w:tcPr>
            <w:tcW w:w="6634" w:type="dxa"/>
          </w:tcPr>
          <w:p w14:paraId="6E389810" w14:textId="39840711" w:rsidR="00A52ED5" w:rsidRPr="000B675D" w:rsidRDefault="00A52ED5" w:rsidP="00A52ED5">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A52ED5" w:rsidRPr="00105C6E" w:rsidRDefault="00A52ED5" w:rsidP="00A52ED5">
            <w:pPr>
              <w:pStyle w:val="Default"/>
              <w:jc w:val="both"/>
              <w:rPr>
                <w:sz w:val="20"/>
                <w:szCs w:val="20"/>
              </w:rPr>
            </w:pPr>
          </w:p>
          <w:p w14:paraId="15309EA0" w14:textId="77777777" w:rsidR="00A52ED5" w:rsidRDefault="00A52ED5" w:rsidP="00A52ED5">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A52ED5" w:rsidRDefault="00A52ED5" w:rsidP="00A52ED5">
            <w:pPr>
              <w:pStyle w:val="Default"/>
              <w:jc w:val="both"/>
              <w:rPr>
                <w:sz w:val="20"/>
                <w:szCs w:val="20"/>
              </w:rPr>
            </w:pPr>
          </w:p>
          <w:p w14:paraId="6125EFD5" w14:textId="77777777" w:rsidR="00A52ED5" w:rsidRDefault="00A52ED5" w:rsidP="00A52ED5">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A52ED5" w:rsidRPr="002A73E9" w:rsidRDefault="00A52ED5" w:rsidP="00A52ED5">
            <w:pPr>
              <w:pStyle w:val="Default"/>
              <w:jc w:val="both"/>
              <w:rPr>
                <w:sz w:val="20"/>
              </w:rPr>
            </w:pPr>
          </w:p>
        </w:tc>
      </w:tr>
      <w:tr w:rsidR="00A52ED5" w:rsidRPr="007E0B31" w14:paraId="7BC2DAF6" w14:textId="77777777" w:rsidTr="00AB2570">
        <w:trPr>
          <w:cantSplit/>
        </w:trPr>
        <w:tc>
          <w:tcPr>
            <w:tcW w:w="2884" w:type="dxa"/>
          </w:tcPr>
          <w:p w14:paraId="3675FAA8" w14:textId="77777777" w:rsidR="00A52ED5" w:rsidRPr="007E0B31" w:rsidRDefault="00A52ED5" w:rsidP="00A52ED5">
            <w:pPr>
              <w:pStyle w:val="Arial11Bold"/>
              <w:rPr>
                <w:rFonts w:cs="Arial"/>
                <w:lang w:val="en-US"/>
              </w:rPr>
            </w:pPr>
            <w:r w:rsidRPr="007E0B31">
              <w:rPr>
                <w:rFonts w:cs="Arial"/>
                <w:lang w:val="en-US"/>
              </w:rPr>
              <w:t>Significant Code Review</w:t>
            </w:r>
          </w:p>
        </w:tc>
        <w:tc>
          <w:tcPr>
            <w:tcW w:w="6634" w:type="dxa"/>
          </w:tcPr>
          <w:p w14:paraId="671DC2B0" w14:textId="77777777" w:rsidR="00A52ED5" w:rsidRPr="007E0B31" w:rsidRDefault="00A52ED5" w:rsidP="00A52ED5">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A52ED5" w:rsidRPr="007E0B31" w14:paraId="1B5DF07B" w14:textId="77777777" w:rsidTr="00AB2570">
        <w:trPr>
          <w:cantSplit/>
          <w:trHeight w:val="844"/>
        </w:trPr>
        <w:tc>
          <w:tcPr>
            <w:tcW w:w="2884" w:type="dxa"/>
          </w:tcPr>
          <w:p w14:paraId="7D570753" w14:textId="77777777" w:rsidR="00A52ED5" w:rsidRPr="007E0B31" w:rsidRDefault="00A52ED5" w:rsidP="00A52ED5">
            <w:pPr>
              <w:pStyle w:val="Arial11Bold"/>
              <w:rPr>
                <w:rFonts w:cs="Arial"/>
                <w:lang w:val="en-US"/>
              </w:rPr>
            </w:pPr>
            <w:r w:rsidRPr="007E0B31">
              <w:rPr>
                <w:rFonts w:cs="Arial"/>
                <w:lang w:val="en-US"/>
              </w:rPr>
              <w:t>Significant Code Review Phase</w:t>
            </w:r>
          </w:p>
        </w:tc>
        <w:tc>
          <w:tcPr>
            <w:tcW w:w="6634" w:type="dxa"/>
          </w:tcPr>
          <w:p w14:paraId="0EC0F404" w14:textId="77777777" w:rsidR="00A52ED5" w:rsidRPr="007E0B31" w:rsidRDefault="00A52ED5" w:rsidP="00A52ED5">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A52ED5" w:rsidRPr="007E0B31" w14:paraId="5ADB841A" w14:textId="77777777" w:rsidTr="00AB2570">
        <w:trPr>
          <w:cantSplit/>
          <w:trHeight w:val="391"/>
        </w:trPr>
        <w:tc>
          <w:tcPr>
            <w:tcW w:w="2884" w:type="dxa"/>
          </w:tcPr>
          <w:p w14:paraId="7F34926A" w14:textId="77777777" w:rsidR="00A52ED5" w:rsidRPr="005A3DF9" w:rsidRDefault="00A52ED5" w:rsidP="00A52ED5">
            <w:pPr>
              <w:rPr>
                <w:b/>
                <w:bCs/>
              </w:rPr>
            </w:pPr>
            <w:r w:rsidRPr="005A3DF9">
              <w:rPr>
                <w:b/>
                <w:bCs/>
              </w:rPr>
              <w:t>Significant Event</w:t>
            </w:r>
          </w:p>
        </w:tc>
        <w:tc>
          <w:tcPr>
            <w:tcW w:w="6634" w:type="dxa"/>
          </w:tcPr>
          <w:p w14:paraId="1EE1E359" w14:textId="77777777" w:rsidR="00A52ED5" w:rsidRPr="005A3DF9" w:rsidRDefault="00A52ED5" w:rsidP="00A52ED5">
            <w:r w:rsidRPr="005A3DF9">
              <w:t xml:space="preserve">An </w:t>
            </w:r>
            <w:r w:rsidRPr="005A3DF9">
              <w:rPr>
                <w:b/>
                <w:bCs/>
              </w:rPr>
              <w:t>Event</w:t>
            </w:r>
            <w:r w:rsidRPr="005A3DF9">
              <w:t>, as defined in OC3.4.1.</w:t>
            </w:r>
          </w:p>
        </w:tc>
      </w:tr>
      <w:tr w:rsidR="00A52ED5" w:rsidRPr="007E0B31" w14:paraId="1BEA81BE" w14:textId="77777777" w:rsidTr="00AB2570">
        <w:trPr>
          <w:cantSplit/>
        </w:trPr>
        <w:tc>
          <w:tcPr>
            <w:tcW w:w="2884" w:type="dxa"/>
          </w:tcPr>
          <w:p w14:paraId="7DDF6CE8" w14:textId="77777777" w:rsidR="00A52ED5" w:rsidRPr="007E0B31" w:rsidRDefault="00A52ED5" w:rsidP="00A52ED5">
            <w:pPr>
              <w:pStyle w:val="Arial11Bold"/>
              <w:rPr>
                <w:rFonts w:cs="Arial"/>
              </w:rPr>
            </w:pPr>
            <w:r w:rsidRPr="007E0B31">
              <w:rPr>
                <w:rFonts w:cs="Arial"/>
              </w:rPr>
              <w:t>Significant Incident</w:t>
            </w:r>
          </w:p>
        </w:tc>
        <w:tc>
          <w:tcPr>
            <w:tcW w:w="6634" w:type="dxa"/>
          </w:tcPr>
          <w:p w14:paraId="7F61F265" w14:textId="77777777" w:rsidR="00A52ED5" w:rsidRPr="007E0B31" w:rsidRDefault="00A52ED5" w:rsidP="00A52ED5">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A52ED5" w:rsidRPr="007E0B31" w:rsidRDefault="00A52ED5" w:rsidP="00A52ED5">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A52ED5" w:rsidRPr="007E0B31" w:rsidRDefault="00A52ED5" w:rsidP="00A52ED5">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A52ED5" w:rsidRPr="007E0B31" w14:paraId="3E055DF2" w14:textId="77777777" w:rsidTr="00AB2570">
        <w:trPr>
          <w:cantSplit/>
        </w:trPr>
        <w:tc>
          <w:tcPr>
            <w:tcW w:w="2884" w:type="dxa"/>
          </w:tcPr>
          <w:p w14:paraId="0E800888" w14:textId="77777777" w:rsidR="00A52ED5" w:rsidRPr="007E0B31" w:rsidRDefault="00A52ED5" w:rsidP="00A52ED5">
            <w:pPr>
              <w:pStyle w:val="Arial11Bold"/>
              <w:rPr>
                <w:rFonts w:cs="Arial"/>
              </w:rPr>
            </w:pPr>
            <w:r w:rsidRPr="007E0B31">
              <w:rPr>
                <w:rFonts w:cs="Arial"/>
              </w:rPr>
              <w:lastRenderedPageBreak/>
              <w:t>Simultaneous Tap Change</w:t>
            </w:r>
          </w:p>
        </w:tc>
        <w:tc>
          <w:tcPr>
            <w:tcW w:w="6634" w:type="dxa"/>
          </w:tcPr>
          <w:p w14:paraId="60D3F25A" w14:textId="2377F85E" w:rsidR="00A52ED5" w:rsidRPr="007E0B31" w:rsidRDefault="00A52ED5" w:rsidP="00A52ED5">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A52ED5" w:rsidRPr="007E0B31" w14:paraId="328E6979" w14:textId="77777777" w:rsidTr="00AB2570">
        <w:trPr>
          <w:cantSplit/>
        </w:trPr>
        <w:tc>
          <w:tcPr>
            <w:tcW w:w="2884" w:type="dxa"/>
          </w:tcPr>
          <w:p w14:paraId="7DB29454" w14:textId="260E372C" w:rsidR="00A52ED5" w:rsidRPr="009A551F" w:rsidRDefault="00A52ED5" w:rsidP="00A52ED5">
            <w:pPr>
              <w:pStyle w:val="Arial11Bold"/>
              <w:rPr>
                <w:rFonts w:cs="Arial"/>
              </w:rPr>
            </w:pPr>
            <w:r w:rsidRPr="009A551F">
              <w:rPr>
                <w:lang w:val="en-US"/>
              </w:rPr>
              <w:t>Single Intraday Coupling</w:t>
            </w:r>
          </w:p>
        </w:tc>
        <w:tc>
          <w:tcPr>
            <w:tcW w:w="6634" w:type="dxa"/>
          </w:tcPr>
          <w:p w14:paraId="46F14FC7" w14:textId="686B1D19" w:rsidR="00A52ED5" w:rsidRPr="009A551F" w:rsidRDefault="00A52ED5" w:rsidP="00A52ED5">
            <w:pPr>
              <w:pStyle w:val="TableArial11"/>
              <w:rPr>
                <w:rFonts w:cs="Arial"/>
              </w:rPr>
            </w:pPr>
            <w:r w:rsidRPr="009A551F">
              <w:t>The continuous process where collected orders are matched and cross-zonal capacity is allocated simultaneously for different bidding zones in the intraday market.</w:t>
            </w:r>
          </w:p>
        </w:tc>
      </w:tr>
      <w:tr w:rsidR="00A52ED5" w:rsidRPr="007E0B31" w14:paraId="5AFB48FD" w14:textId="77777777" w:rsidTr="00AB2570">
        <w:trPr>
          <w:cantSplit/>
        </w:trPr>
        <w:tc>
          <w:tcPr>
            <w:tcW w:w="2884" w:type="dxa"/>
          </w:tcPr>
          <w:p w14:paraId="6EF1D6A4" w14:textId="77777777" w:rsidR="00A52ED5" w:rsidRPr="007E0B31" w:rsidRDefault="00A52ED5" w:rsidP="00A52ED5">
            <w:pPr>
              <w:pStyle w:val="Arial11Bold"/>
              <w:rPr>
                <w:rFonts w:cs="Arial"/>
              </w:rPr>
            </w:pPr>
            <w:r w:rsidRPr="007E0B31">
              <w:rPr>
                <w:rFonts w:cs="Arial"/>
              </w:rPr>
              <w:t>Single Line Diagram</w:t>
            </w:r>
          </w:p>
        </w:tc>
        <w:tc>
          <w:tcPr>
            <w:tcW w:w="6634" w:type="dxa"/>
          </w:tcPr>
          <w:p w14:paraId="4EC44797" w14:textId="77777777" w:rsidR="00A52ED5" w:rsidRPr="007E0B31" w:rsidRDefault="00A52ED5" w:rsidP="00A52ED5">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A52ED5" w:rsidRPr="007E0B31" w14:paraId="465C7113" w14:textId="77777777" w:rsidTr="00AB2570">
        <w:trPr>
          <w:cantSplit/>
        </w:trPr>
        <w:tc>
          <w:tcPr>
            <w:tcW w:w="2884" w:type="dxa"/>
          </w:tcPr>
          <w:p w14:paraId="752C09A5" w14:textId="77777777" w:rsidR="00A52ED5" w:rsidRPr="007E0B31" w:rsidRDefault="00A52ED5" w:rsidP="00A52ED5">
            <w:pPr>
              <w:pStyle w:val="Arial11Bold"/>
              <w:rPr>
                <w:rFonts w:cs="Arial"/>
              </w:rPr>
            </w:pPr>
            <w:r w:rsidRPr="007E0B31">
              <w:rPr>
                <w:rFonts w:cs="Arial"/>
              </w:rPr>
              <w:t>Single Point of Connection</w:t>
            </w:r>
          </w:p>
        </w:tc>
        <w:tc>
          <w:tcPr>
            <w:tcW w:w="6634" w:type="dxa"/>
          </w:tcPr>
          <w:p w14:paraId="357AE2D2" w14:textId="77777777" w:rsidR="00A52ED5" w:rsidRPr="007E0B31" w:rsidRDefault="00A52ED5" w:rsidP="00A52ED5">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A52ED5" w:rsidRPr="007E0B31" w14:paraId="6F54CDA0" w14:textId="77777777" w:rsidTr="00AB2570">
        <w:trPr>
          <w:cantSplit/>
        </w:trPr>
        <w:tc>
          <w:tcPr>
            <w:tcW w:w="2884" w:type="dxa"/>
          </w:tcPr>
          <w:p w14:paraId="636AB71F" w14:textId="77777777" w:rsidR="00A52ED5" w:rsidRPr="007E0B31" w:rsidRDefault="00A52ED5" w:rsidP="00A52ED5">
            <w:pPr>
              <w:pStyle w:val="Arial11Bold"/>
              <w:rPr>
                <w:rFonts w:cs="Arial"/>
              </w:rPr>
            </w:pPr>
            <w:r w:rsidRPr="007E0B31">
              <w:rPr>
                <w:rFonts w:cs="Arial"/>
              </w:rPr>
              <w:t>Site Common Drawings</w:t>
            </w:r>
          </w:p>
        </w:tc>
        <w:tc>
          <w:tcPr>
            <w:tcW w:w="6634" w:type="dxa"/>
          </w:tcPr>
          <w:p w14:paraId="10001C92" w14:textId="77777777" w:rsidR="00A52ED5" w:rsidRPr="007E0B31" w:rsidRDefault="00A52ED5" w:rsidP="00A52ED5">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A52ED5" w:rsidRPr="007E0B31" w14:paraId="5735D188" w14:textId="77777777" w:rsidTr="00AB2570">
        <w:trPr>
          <w:cantSplit/>
        </w:trPr>
        <w:tc>
          <w:tcPr>
            <w:tcW w:w="2884" w:type="dxa"/>
          </w:tcPr>
          <w:p w14:paraId="236162FF" w14:textId="77777777" w:rsidR="00A52ED5" w:rsidRPr="007E0B31" w:rsidRDefault="00A52ED5" w:rsidP="00A52ED5">
            <w:pPr>
              <w:pStyle w:val="Arial11Bold"/>
              <w:rPr>
                <w:rFonts w:cs="Arial"/>
              </w:rPr>
            </w:pPr>
            <w:r w:rsidRPr="007E0B31">
              <w:rPr>
                <w:rFonts w:cs="Arial"/>
              </w:rPr>
              <w:t xml:space="preserve">Site Responsibility Schedule </w:t>
            </w:r>
          </w:p>
        </w:tc>
        <w:tc>
          <w:tcPr>
            <w:tcW w:w="6634" w:type="dxa"/>
          </w:tcPr>
          <w:p w14:paraId="6A1F8B74" w14:textId="77777777" w:rsidR="00A52ED5" w:rsidRPr="007E0B31" w:rsidRDefault="00A52ED5" w:rsidP="00A52ED5">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A52ED5" w:rsidRPr="007E0B31" w14:paraId="45E94789" w14:textId="77777777" w:rsidTr="00AB2570">
        <w:trPr>
          <w:cantSplit/>
        </w:trPr>
        <w:tc>
          <w:tcPr>
            <w:tcW w:w="2884" w:type="dxa"/>
          </w:tcPr>
          <w:p w14:paraId="46B439EE" w14:textId="77777777" w:rsidR="00A52ED5" w:rsidRPr="007E0B31" w:rsidRDefault="00A52ED5" w:rsidP="00A52ED5">
            <w:pPr>
              <w:pStyle w:val="Arial11Bold"/>
              <w:rPr>
                <w:rFonts w:cs="Arial"/>
              </w:rPr>
            </w:pPr>
            <w:r w:rsidRPr="007E0B31">
              <w:rPr>
                <w:rFonts w:cs="Arial"/>
              </w:rPr>
              <w:t>Slope</w:t>
            </w:r>
          </w:p>
        </w:tc>
        <w:tc>
          <w:tcPr>
            <w:tcW w:w="6634" w:type="dxa"/>
          </w:tcPr>
          <w:p w14:paraId="0B1F2C0B" w14:textId="77777777" w:rsidR="00A52ED5" w:rsidRPr="007E0B31" w:rsidRDefault="00A52ED5" w:rsidP="00A52ED5">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A52ED5" w:rsidRPr="007E0B31" w14:paraId="37CB2940" w14:textId="77777777" w:rsidTr="00AB2570">
        <w:trPr>
          <w:cantSplit/>
        </w:trPr>
        <w:tc>
          <w:tcPr>
            <w:tcW w:w="2884" w:type="dxa"/>
          </w:tcPr>
          <w:p w14:paraId="216A2CB0" w14:textId="77777777" w:rsidR="00A52ED5" w:rsidRPr="007E0B31" w:rsidRDefault="00A52ED5" w:rsidP="00A52ED5">
            <w:pPr>
              <w:pStyle w:val="Arial11Bold"/>
              <w:rPr>
                <w:rFonts w:cs="Arial"/>
              </w:rPr>
            </w:pPr>
            <w:r w:rsidRPr="007E0B31">
              <w:rPr>
                <w:rFonts w:cs="Arial"/>
              </w:rPr>
              <w:t>Small Participant</w:t>
            </w:r>
          </w:p>
        </w:tc>
        <w:tc>
          <w:tcPr>
            <w:tcW w:w="6634" w:type="dxa"/>
          </w:tcPr>
          <w:p w14:paraId="01410E38" w14:textId="77777777" w:rsidR="00A52ED5" w:rsidRPr="007E0B31" w:rsidRDefault="00A52ED5" w:rsidP="00A52ED5">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A52ED5" w:rsidRPr="007E0B31" w14:paraId="1F395979" w14:textId="77777777" w:rsidTr="00AB2570">
        <w:trPr>
          <w:cantSplit/>
        </w:trPr>
        <w:tc>
          <w:tcPr>
            <w:tcW w:w="2884" w:type="dxa"/>
          </w:tcPr>
          <w:p w14:paraId="07FA4ADB" w14:textId="77777777" w:rsidR="00A52ED5" w:rsidRPr="007E0B31" w:rsidRDefault="00A52ED5" w:rsidP="00A52ED5">
            <w:pPr>
              <w:pStyle w:val="Arial11Bold"/>
              <w:rPr>
                <w:rFonts w:cs="Arial"/>
              </w:rPr>
            </w:pPr>
            <w:r w:rsidRPr="007E0B31">
              <w:rPr>
                <w:rFonts w:cs="Arial"/>
              </w:rPr>
              <w:lastRenderedPageBreak/>
              <w:t>Small Power Station</w:t>
            </w:r>
          </w:p>
        </w:tc>
        <w:tc>
          <w:tcPr>
            <w:tcW w:w="6634" w:type="dxa"/>
          </w:tcPr>
          <w:p w14:paraId="281660E4" w14:textId="77777777" w:rsidR="00A52ED5" w:rsidRPr="007E0B31" w:rsidRDefault="00A52ED5" w:rsidP="00A52ED5">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A52ED5" w:rsidRPr="007E0B31" w:rsidRDefault="00A52ED5" w:rsidP="00A52ED5">
            <w:pPr>
              <w:pStyle w:val="TableArial11"/>
              <w:ind w:left="567" w:hanging="567"/>
              <w:rPr>
                <w:rFonts w:cs="Arial"/>
              </w:rPr>
            </w:pPr>
            <w:r w:rsidRPr="007E0B31">
              <w:rPr>
                <w:rFonts w:cs="Arial"/>
              </w:rPr>
              <w:t>(a)</w:t>
            </w:r>
            <w:r w:rsidRPr="007E0B31">
              <w:rPr>
                <w:rFonts w:cs="Arial"/>
              </w:rPr>
              <w:tab/>
              <w:t>directly connected to:</w:t>
            </w:r>
          </w:p>
          <w:p w14:paraId="13A62CE9" w14:textId="4218E8A6" w:rsidR="00A52ED5" w:rsidRPr="007E0B31" w:rsidRDefault="00A52ED5" w:rsidP="00A52ED5">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A52ED5" w:rsidRPr="007E0B31" w:rsidRDefault="00A52ED5" w:rsidP="00A52ED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A52ED5" w:rsidRPr="007E0B31" w:rsidRDefault="00A52ED5" w:rsidP="00A52ED5">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A52ED5" w:rsidRPr="007E0B31" w:rsidRDefault="00A52ED5" w:rsidP="00A52ED5">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A52ED5" w:rsidRPr="007E0B31" w:rsidRDefault="00A52ED5" w:rsidP="00A52ED5">
            <w:pPr>
              <w:pStyle w:val="TableArial11"/>
              <w:ind w:left="567" w:hanging="567"/>
              <w:rPr>
                <w:rFonts w:cs="Arial"/>
              </w:rPr>
            </w:pPr>
            <w:r w:rsidRPr="007E0B31">
              <w:rPr>
                <w:rFonts w:cs="Arial"/>
              </w:rPr>
              <w:t>or,</w:t>
            </w:r>
          </w:p>
          <w:p w14:paraId="7EB0BBC3" w14:textId="77777777" w:rsidR="00A52ED5" w:rsidRPr="007E0B31" w:rsidRDefault="00A52ED5" w:rsidP="00A52ED5">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A52ED5" w:rsidRPr="007E0B31" w:rsidRDefault="00A52ED5" w:rsidP="00A52ED5">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A52ED5" w:rsidRPr="007E0B31" w:rsidRDefault="00A52ED5" w:rsidP="00A52ED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A52ED5" w:rsidRPr="007E0B31" w:rsidRDefault="00A52ED5" w:rsidP="00A52ED5">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A52ED5" w:rsidRPr="007E0B31" w:rsidRDefault="00A52ED5" w:rsidP="00A52ED5">
            <w:pPr>
              <w:pStyle w:val="TableArial11"/>
              <w:ind w:left="567" w:hanging="567"/>
              <w:rPr>
                <w:rFonts w:cs="Arial"/>
              </w:rPr>
            </w:pPr>
            <w:r w:rsidRPr="007E0B31">
              <w:rPr>
                <w:rFonts w:cs="Arial"/>
              </w:rPr>
              <w:t>or,</w:t>
            </w:r>
          </w:p>
          <w:p w14:paraId="6997783A" w14:textId="77777777" w:rsidR="00A52ED5" w:rsidRPr="007E0B31" w:rsidRDefault="00A52ED5" w:rsidP="00A52ED5">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A52ED5" w:rsidRPr="007E0B31" w:rsidRDefault="00A52ED5" w:rsidP="00A52ED5">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A52ED5" w:rsidRPr="007E0B31" w:rsidRDefault="00A52ED5" w:rsidP="00A52ED5">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A52ED5" w:rsidRPr="007E0B31" w:rsidRDefault="00A52ED5" w:rsidP="00A52ED5">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A52ED5" w:rsidRPr="007E0B31" w:rsidRDefault="00A52ED5" w:rsidP="00A52ED5">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A52ED5" w:rsidRPr="007E0B31" w14:paraId="7573FBB9" w14:textId="77777777" w:rsidTr="00AB2570">
        <w:trPr>
          <w:cantSplit/>
        </w:trPr>
        <w:tc>
          <w:tcPr>
            <w:tcW w:w="2884" w:type="dxa"/>
          </w:tcPr>
          <w:p w14:paraId="762A4B06" w14:textId="77777777" w:rsidR="00A52ED5" w:rsidRPr="007E0B31" w:rsidRDefault="00A52ED5" w:rsidP="00A52ED5">
            <w:pPr>
              <w:pStyle w:val="Arial11Bold"/>
              <w:rPr>
                <w:rFonts w:cs="Arial"/>
              </w:rPr>
            </w:pPr>
            <w:r w:rsidRPr="007E0B31">
              <w:rPr>
                <w:rFonts w:cs="Arial"/>
              </w:rPr>
              <w:t>Speeder Motor Setting Range</w:t>
            </w:r>
          </w:p>
        </w:tc>
        <w:tc>
          <w:tcPr>
            <w:tcW w:w="6634" w:type="dxa"/>
          </w:tcPr>
          <w:p w14:paraId="4F8D293D" w14:textId="77777777" w:rsidR="00A52ED5" w:rsidRPr="007E0B31" w:rsidRDefault="00A52ED5" w:rsidP="00A52ED5">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A52ED5" w:rsidRPr="007E0B31" w14:paraId="04280D98" w14:textId="77777777" w:rsidTr="00AB2570">
        <w:trPr>
          <w:cantSplit/>
        </w:trPr>
        <w:tc>
          <w:tcPr>
            <w:tcW w:w="2884" w:type="dxa"/>
          </w:tcPr>
          <w:p w14:paraId="7D8CDDFE" w14:textId="77777777" w:rsidR="00A52ED5" w:rsidRPr="007E0B31" w:rsidRDefault="00A52ED5" w:rsidP="00A52ED5">
            <w:pPr>
              <w:pStyle w:val="Arial11Bold"/>
              <w:rPr>
                <w:rFonts w:cs="Arial"/>
              </w:rPr>
            </w:pPr>
            <w:r w:rsidRPr="007E0B31">
              <w:rPr>
                <w:rFonts w:cs="Arial"/>
              </w:rPr>
              <w:t>SPT</w:t>
            </w:r>
          </w:p>
        </w:tc>
        <w:tc>
          <w:tcPr>
            <w:tcW w:w="6634" w:type="dxa"/>
          </w:tcPr>
          <w:p w14:paraId="202D47CC" w14:textId="77777777" w:rsidR="00A52ED5" w:rsidRPr="007E0B31" w:rsidRDefault="00A52ED5" w:rsidP="00A52ED5">
            <w:pPr>
              <w:pStyle w:val="TableArial11"/>
              <w:rPr>
                <w:rFonts w:cs="Arial"/>
              </w:rPr>
            </w:pPr>
            <w:r w:rsidRPr="007E0B31">
              <w:rPr>
                <w:rFonts w:cs="Arial"/>
              </w:rPr>
              <w:t>SP Transmission Limited</w:t>
            </w:r>
            <w:r>
              <w:rPr>
                <w:rFonts w:cs="Arial"/>
              </w:rPr>
              <w:t xml:space="preserve"> plc</w:t>
            </w:r>
          </w:p>
        </w:tc>
      </w:tr>
      <w:tr w:rsidR="00A52ED5" w:rsidRPr="007E0B31" w14:paraId="2DA67376" w14:textId="77777777" w:rsidTr="00AB2570">
        <w:trPr>
          <w:cantSplit/>
        </w:trPr>
        <w:tc>
          <w:tcPr>
            <w:tcW w:w="2884" w:type="dxa"/>
          </w:tcPr>
          <w:p w14:paraId="22F630E2" w14:textId="084D3F3B" w:rsidR="00A52ED5" w:rsidRPr="004F1DF0" w:rsidRDefault="00A52ED5" w:rsidP="00A52ED5">
            <w:pPr>
              <w:rPr>
                <w:b/>
              </w:rPr>
            </w:pPr>
            <w:r w:rsidRPr="004F1DF0">
              <w:rPr>
                <w:rFonts w:cs="Arial"/>
                <w:b/>
              </w:rPr>
              <w:t>Standard Contract Terms</w:t>
            </w:r>
          </w:p>
        </w:tc>
        <w:tc>
          <w:tcPr>
            <w:tcW w:w="6634" w:type="dxa"/>
          </w:tcPr>
          <w:p w14:paraId="5D840AFD" w14:textId="4E3A5439" w:rsidR="00A52ED5" w:rsidRPr="00DD7E1A" w:rsidRDefault="00A52ED5" w:rsidP="00A52ED5">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A52ED5" w:rsidRPr="007E0B31" w14:paraId="67A0366B" w14:textId="77777777" w:rsidTr="00AB2570">
        <w:trPr>
          <w:cantSplit/>
        </w:trPr>
        <w:tc>
          <w:tcPr>
            <w:tcW w:w="2884" w:type="dxa"/>
          </w:tcPr>
          <w:p w14:paraId="0F9E2157" w14:textId="5498E044" w:rsidR="00A52ED5" w:rsidRDefault="00A52ED5" w:rsidP="00A52ED5">
            <w:pPr>
              <w:pStyle w:val="Arial11Bold"/>
              <w:rPr>
                <w:rFonts w:cs="Arial"/>
              </w:rPr>
            </w:pPr>
            <w:r w:rsidRPr="007E0B31">
              <w:rPr>
                <w:rFonts w:cs="Arial"/>
              </w:rPr>
              <w:lastRenderedPageBreak/>
              <w:t>Standard Modifications</w:t>
            </w:r>
          </w:p>
          <w:p w14:paraId="07E084EC" w14:textId="7E4794BD" w:rsidR="00A52ED5" w:rsidRPr="00FB43E1" w:rsidRDefault="00A52ED5" w:rsidP="00A52ED5"/>
        </w:tc>
        <w:tc>
          <w:tcPr>
            <w:tcW w:w="6634" w:type="dxa"/>
          </w:tcPr>
          <w:p w14:paraId="46989946" w14:textId="77777777" w:rsidR="00A52ED5" w:rsidRPr="005C20E3" w:rsidRDefault="00A52ED5" w:rsidP="00A52ED5">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A52ED5" w:rsidRPr="007E0B31" w:rsidRDefault="00A52ED5" w:rsidP="00A52ED5">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A52ED5" w:rsidRPr="007E0B31" w14:paraId="0BE680B8" w14:textId="77777777" w:rsidTr="00AB2570">
        <w:trPr>
          <w:cantSplit/>
        </w:trPr>
        <w:tc>
          <w:tcPr>
            <w:tcW w:w="2884" w:type="dxa"/>
          </w:tcPr>
          <w:p w14:paraId="08548C67" w14:textId="77777777" w:rsidR="00A52ED5" w:rsidRPr="007E0B31" w:rsidRDefault="00A52ED5" w:rsidP="00A52ED5">
            <w:pPr>
              <w:pStyle w:val="Arial11Bold"/>
              <w:rPr>
                <w:rFonts w:cs="Arial"/>
              </w:rPr>
            </w:pPr>
            <w:r w:rsidRPr="007E0B31">
              <w:rPr>
                <w:rFonts w:cs="Arial"/>
              </w:rPr>
              <w:t>Standard Planning Data</w:t>
            </w:r>
          </w:p>
        </w:tc>
        <w:tc>
          <w:tcPr>
            <w:tcW w:w="6634" w:type="dxa"/>
          </w:tcPr>
          <w:p w14:paraId="2E9B039E" w14:textId="4F20BEE7" w:rsidR="00A52ED5" w:rsidRPr="007E0B31" w:rsidRDefault="00A52ED5" w:rsidP="00A52ED5">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A52ED5" w:rsidRPr="007E0B31" w14:paraId="50C48905" w14:textId="77777777" w:rsidTr="00AB2570">
        <w:trPr>
          <w:cantSplit/>
        </w:trPr>
        <w:tc>
          <w:tcPr>
            <w:tcW w:w="2884" w:type="dxa"/>
          </w:tcPr>
          <w:p w14:paraId="2AB06ACF" w14:textId="35A4C384" w:rsidR="00A52ED5" w:rsidRPr="007E0B31" w:rsidRDefault="00A52ED5" w:rsidP="00A52ED5">
            <w:pPr>
              <w:pStyle w:val="Arial11Bold"/>
              <w:rPr>
                <w:rFonts w:cs="Arial"/>
              </w:rPr>
            </w:pPr>
            <w:r>
              <w:rPr>
                <w:rFonts w:cs="Arial"/>
              </w:rPr>
              <w:t>Standard Product</w:t>
            </w:r>
          </w:p>
        </w:tc>
        <w:tc>
          <w:tcPr>
            <w:tcW w:w="6634" w:type="dxa"/>
          </w:tcPr>
          <w:p w14:paraId="4CFE3F05" w14:textId="3648906A" w:rsidR="00A52ED5" w:rsidRPr="007E0B31" w:rsidRDefault="00A52ED5" w:rsidP="00A52ED5">
            <w:pPr>
              <w:pStyle w:val="TableArial11"/>
              <w:rPr>
                <w:rFonts w:cs="Arial"/>
              </w:rPr>
            </w:pPr>
            <w:r>
              <w:rPr>
                <w:rFonts w:cs="Arial"/>
              </w:rPr>
              <w:t>Means a harmonised balancing product defined by all EU TSOs for the exchange of balance services.</w:t>
            </w:r>
          </w:p>
        </w:tc>
      </w:tr>
      <w:tr w:rsidR="00A52ED5" w:rsidRPr="007E0B31" w14:paraId="4044E3F1" w14:textId="77777777" w:rsidTr="00AB2570">
        <w:trPr>
          <w:cantSplit/>
        </w:trPr>
        <w:tc>
          <w:tcPr>
            <w:tcW w:w="2884" w:type="dxa"/>
          </w:tcPr>
          <w:p w14:paraId="1595BA77" w14:textId="0A36263B" w:rsidR="00A52ED5" w:rsidRPr="007E0B31" w:rsidRDefault="00A52ED5" w:rsidP="00A52ED5">
            <w:pPr>
              <w:pStyle w:val="Arial11Bold"/>
              <w:rPr>
                <w:rFonts w:cs="Arial"/>
              </w:rPr>
            </w:pPr>
            <w:r>
              <w:rPr>
                <w:rFonts w:cs="Arial"/>
              </w:rPr>
              <w:t>Specific Product</w:t>
            </w:r>
          </w:p>
        </w:tc>
        <w:tc>
          <w:tcPr>
            <w:tcW w:w="6634" w:type="dxa"/>
          </w:tcPr>
          <w:p w14:paraId="2C1F1A68" w14:textId="18D90CF3" w:rsidR="00A52ED5" w:rsidRPr="007E0B31" w:rsidRDefault="00A52ED5" w:rsidP="00A52ED5">
            <w:pPr>
              <w:pStyle w:val="TableArial11"/>
              <w:rPr>
                <w:rFonts w:cs="Arial"/>
              </w:rPr>
            </w:pPr>
            <w:r>
              <w:rPr>
                <w:rFonts w:cs="Arial"/>
              </w:rPr>
              <w:t>Means in the context of Balancing Services a product that is not a standard product.</w:t>
            </w:r>
          </w:p>
        </w:tc>
      </w:tr>
      <w:tr w:rsidR="00A52ED5" w:rsidRPr="007E0B31" w14:paraId="72218AE6" w14:textId="77777777" w:rsidTr="00AB2570">
        <w:trPr>
          <w:cantSplit/>
        </w:trPr>
        <w:tc>
          <w:tcPr>
            <w:tcW w:w="2884" w:type="dxa"/>
          </w:tcPr>
          <w:p w14:paraId="24E4CECA" w14:textId="77777777" w:rsidR="00A52ED5" w:rsidRPr="007E0B31" w:rsidRDefault="00A52ED5" w:rsidP="00A52ED5">
            <w:pPr>
              <w:pStyle w:val="Arial11Bold"/>
              <w:rPr>
                <w:rFonts w:cs="Arial"/>
              </w:rPr>
            </w:pPr>
            <w:r w:rsidRPr="007E0B31">
              <w:rPr>
                <w:rFonts w:cs="Arial"/>
              </w:rPr>
              <w:t>Start Time</w:t>
            </w:r>
          </w:p>
        </w:tc>
        <w:tc>
          <w:tcPr>
            <w:tcW w:w="6634" w:type="dxa"/>
          </w:tcPr>
          <w:p w14:paraId="78DDDAD8" w14:textId="508DFE7C" w:rsidR="00A52ED5" w:rsidRPr="007E0B31" w:rsidRDefault="00A52ED5" w:rsidP="00A52ED5">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A52ED5" w:rsidRPr="007E0B31" w14:paraId="763B02FF" w14:textId="77777777" w:rsidTr="00AB2570">
        <w:trPr>
          <w:cantSplit/>
        </w:trPr>
        <w:tc>
          <w:tcPr>
            <w:tcW w:w="2884" w:type="dxa"/>
          </w:tcPr>
          <w:p w14:paraId="0BDA9245" w14:textId="77777777" w:rsidR="00A52ED5" w:rsidRPr="007E0B31" w:rsidRDefault="00A52ED5" w:rsidP="00A52ED5">
            <w:pPr>
              <w:pStyle w:val="Arial11Bold"/>
              <w:rPr>
                <w:rFonts w:cs="Arial"/>
              </w:rPr>
            </w:pPr>
            <w:r w:rsidRPr="007E0B31">
              <w:rPr>
                <w:rFonts w:cs="Arial"/>
              </w:rPr>
              <w:t>Start-Up</w:t>
            </w:r>
          </w:p>
        </w:tc>
        <w:tc>
          <w:tcPr>
            <w:tcW w:w="6634" w:type="dxa"/>
          </w:tcPr>
          <w:p w14:paraId="4FEE3525" w14:textId="0B945479" w:rsidR="00A52ED5" w:rsidRPr="000B675D" w:rsidRDefault="00A52ED5" w:rsidP="00A52ED5">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A52ED5" w:rsidRPr="00020048" w:rsidRDefault="00A52ED5" w:rsidP="00A52ED5">
            <w:pPr>
              <w:pStyle w:val="Default"/>
              <w:jc w:val="both"/>
              <w:rPr>
                <w:sz w:val="20"/>
                <w:szCs w:val="20"/>
              </w:rPr>
            </w:pPr>
          </w:p>
          <w:p w14:paraId="5B2A0628" w14:textId="4DE42AEA" w:rsidR="00A52ED5" w:rsidRPr="00020048" w:rsidRDefault="00A52ED5" w:rsidP="00A52ED5">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A52ED5" w:rsidRPr="007E0B31" w14:paraId="62345A33" w14:textId="77777777" w:rsidTr="00AB2570">
        <w:trPr>
          <w:cantSplit/>
        </w:trPr>
        <w:tc>
          <w:tcPr>
            <w:tcW w:w="2884" w:type="dxa"/>
          </w:tcPr>
          <w:p w14:paraId="50EEE201" w14:textId="77777777" w:rsidR="00A52ED5" w:rsidRPr="007E0B31" w:rsidRDefault="00A52ED5" w:rsidP="00A52ED5">
            <w:pPr>
              <w:pStyle w:val="Arial11Bold"/>
              <w:rPr>
                <w:rFonts w:cs="Arial"/>
              </w:rPr>
            </w:pPr>
            <w:r w:rsidRPr="007E0B31">
              <w:rPr>
                <w:rFonts w:cs="Arial"/>
              </w:rPr>
              <w:t>Statement of Readiness</w:t>
            </w:r>
          </w:p>
        </w:tc>
        <w:tc>
          <w:tcPr>
            <w:tcW w:w="6634" w:type="dxa"/>
          </w:tcPr>
          <w:p w14:paraId="77611375" w14:textId="77777777" w:rsidR="00A52ED5" w:rsidRPr="007E0B31" w:rsidRDefault="00A52ED5" w:rsidP="00A52ED5">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A52ED5" w:rsidRPr="007E0B31" w14:paraId="1419E7F2" w14:textId="77777777" w:rsidTr="00AB2570">
        <w:trPr>
          <w:cantSplit/>
        </w:trPr>
        <w:tc>
          <w:tcPr>
            <w:tcW w:w="2884" w:type="dxa"/>
          </w:tcPr>
          <w:p w14:paraId="0D75498C" w14:textId="77777777" w:rsidR="00A52ED5" w:rsidRPr="007E0B31" w:rsidRDefault="00A52ED5" w:rsidP="00A52ED5">
            <w:pPr>
              <w:pStyle w:val="Arial11Bold"/>
              <w:rPr>
                <w:rFonts w:cs="Arial"/>
              </w:rPr>
            </w:pPr>
            <w:r w:rsidRPr="007E0B31">
              <w:rPr>
                <w:rFonts w:cs="Arial"/>
              </w:rPr>
              <w:t>Station Board</w:t>
            </w:r>
          </w:p>
        </w:tc>
        <w:tc>
          <w:tcPr>
            <w:tcW w:w="6634" w:type="dxa"/>
          </w:tcPr>
          <w:p w14:paraId="67932C5D" w14:textId="77777777" w:rsidR="00A52ED5" w:rsidRPr="007E0B31" w:rsidRDefault="00A52ED5" w:rsidP="00A52ED5">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A52ED5" w:rsidRPr="007E0B31" w14:paraId="600D28C8" w14:textId="77777777" w:rsidTr="00AB2570">
        <w:trPr>
          <w:cantSplit/>
        </w:trPr>
        <w:tc>
          <w:tcPr>
            <w:tcW w:w="2884" w:type="dxa"/>
          </w:tcPr>
          <w:p w14:paraId="40E3E191" w14:textId="77777777" w:rsidR="00A52ED5" w:rsidRPr="007E0B31" w:rsidRDefault="00A52ED5" w:rsidP="00A52ED5">
            <w:pPr>
              <w:pStyle w:val="Arial11Bold"/>
              <w:rPr>
                <w:rFonts w:cs="Arial"/>
              </w:rPr>
            </w:pPr>
            <w:r w:rsidRPr="007E0B31">
              <w:rPr>
                <w:rFonts w:cs="Arial"/>
              </w:rPr>
              <w:t>Station Transformer</w:t>
            </w:r>
          </w:p>
        </w:tc>
        <w:tc>
          <w:tcPr>
            <w:tcW w:w="6634" w:type="dxa"/>
          </w:tcPr>
          <w:p w14:paraId="0151496D" w14:textId="77777777" w:rsidR="00A52ED5" w:rsidRPr="007E0B31" w:rsidRDefault="00A52ED5" w:rsidP="00A52ED5">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A52ED5" w:rsidRPr="007E0B31" w:rsidRDefault="00A52ED5" w:rsidP="00A52ED5">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A52ED5" w:rsidRPr="007E0B31" w:rsidRDefault="00A52ED5" w:rsidP="00A52ED5">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A52ED5" w:rsidRPr="007E0B31" w14:paraId="7EF10FB5" w14:textId="77777777" w:rsidTr="00AB2570">
        <w:trPr>
          <w:cantSplit/>
        </w:trPr>
        <w:tc>
          <w:tcPr>
            <w:tcW w:w="2884" w:type="dxa"/>
          </w:tcPr>
          <w:p w14:paraId="73E257B8" w14:textId="77777777" w:rsidR="00A52ED5" w:rsidRPr="007E0B31" w:rsidRDefault="00A52ED5" w:rsidP="00A52ED5">
            <w:pPr>
              <w:pStyle w:val="Arial11Bold"/>
              <w:rPr>
                <w:rFonts w:cs="Arial"/>
              </w:rPr>
            </w:pPr>
            <w:r w:rsidRPr="007E0B31">
              <w:rPr>
                <w:rFonts w:cs="Arial"/>
              </w:rPr>
              <w:t>STC Committee</w:t>
            </w:r>
          </w:p>
        </w:tc>
        <w:tc>
          <w:tcPr>
            <w:tcW w:w="6634" w:type="dxa"/>
          </w:tcPr>
          <w:p w14:paraId="4D4C3098" w14:textId="77777777" w:rsidR="00A52ED5" w:rsidRPr="007E0B31" w:rsidRDefault="00A52ED5" w:rsidP="00A52ED5">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A52ED5" w:rsidRPr="007E0B31" w14:paraId="2E35A53F" w14:textId="77777777" w:rsidTr="00AB2570">
        <w:trPr>
          <w:cantSplit/>
        </w:trPr>
        <w:tc>
          <w:tcPr>
            <w:tcW w:w="2884" w:type="dxa"/>
          </w:tcPr>
          <w:p w14:paraId="00F48074" w14:textId="77777777" w:rsidR="00A52ED5" w:rsidRPr="007E0B31" w:rsidRDefault="00A52ED5" w:rsidP="00A52ED5">
            <w:pPr>
              <w:pStyle w:val="Arial11Bold"/>
              <w:rPr>
                <w:rFonts w:cs="Arial"/>
              </w:rPr>
            </w:pPr>
            <w:r w:rsidRPr="007E0B31">
              <w:rPr>
                <w:rFonts w:cs="Arial"/>
              </w:rPr>
              <w:t>Steam Unit</w:t>
            </w:r>
          </w:p>
        </w:tc>
        <w:tc>
          <w:tcPr>
            <w:tcW w:w="6634" w:type="dxa"/>
          </w:tcPr>
          <w:p w14:paraId="3EF0929F" w14:textId="77777777" w:rsidR="00A52ED5" w:rsidRPr="007E0B31" w:rsidRDefault="00A52ED5" w:rsidP="00A52ED5">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A52ED5" w:rsidRPr="007E0B31" w14:paraId="79BC204A" w14:textId="77777777" w:rsidTr="00AB2570">
        <w:trPr>
          <w:cantSplit/>
        </w:trPr>
        <w:tc>
          <w:tcPr>
            <w:tcW w:w="2884" w:type="dxa"/>
          </w:tcPr>
          <w:p w14:paraId="6442283E" w14:textId="77777777" w:rsidR="00A52ED5" w:rsidRPr="007E0B31" w:rsidRDefault="00A52ED5" w:rsidP="00A52ED5">
            <w:pPr>
              <w:pStyle w:val="Arial11Bold"/>
              <w:rPr>
                <w:rFonts w:cs="Arial"/>
              </w:rPr>
            </w:pPr>
            <w:r>
              <w:t>Storage User</w:t>
            </w:r>
          </w:p>
        </w:tc>
        <w:tc>
          <w:tcPr>
            <w:tcW w:w="6634" w:type="dxa"/>
          </w:tcPr>
          <w:p w14:paraId="590EC982" w14:textId="77777777" w:rsidR="00A52ED5" w:rsidRDefault="00A52ED5" w:rsidP="00A52ED5">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A52ED5" w:rsidRDefault="00A52ED5" w:rsidP="00A52ED5">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A52ED5" w:rsidRPr="007E0B31" w:rsidRDefault="00A52ED5" w:rsidP="00A52ED5">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A52ED5" w:rsidRPr="007E0B31" w14:paraId="00A4A935" w14:textId="77777777" w:rsidTr="00AB2570">
        <w:trPr>
          <w:cantSplit/>
        </w:trPr>
        <w:tc>
          <w:tcPr>
            <w:tcW w:w="2884" w:type="dxa"/>
          </w:tcPr>
          <w:p w14:paraId="5B112BC4" w14:textId="77777777" w:rsidR="00A52ED5" w:rsidRPr="007E0B31" w:rsidRDefault="00A52ED5" w:rsidP="00A52ED5">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A52ED5" w:rsidRPr="007E0B31" w:rsidRDefault="00A52ED5" w:rsidP="00A52ED5">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A52ED5" w:rsidRPr="007E0B31" w14:paraId="69833897" w14:textId="77777777" w:rsidTr="00AB2570">
        <w:trPr>
          <w:cantSplit/>
        </w:trPr>
        <w:tc>
          <w:tcPr>
            <w:tcW w:w="2884" w:type="dxa"/>
          </w:tcPr>
          <w:p w14:paraId="47FBFB0B" w14:textId="77777777" w:rsidR="00A52ED5" w:rsidRPr="007E0B31" w:rsidRDefault="00A52ED5" w:rsidP="00A52ED5">
            <w:pPr>
              <w:pStyle w:val="Arial11Bold"/>
              <w:rPr>
                <w:rFonts w:cs="Arial"/>
              </w:rPr>
            </w:pPr>
            <w:r w:rsidRPr="007E0B31">
              <w:rPr>
                <w:rFonts w:cs="Arial"/>
              </w:rPr>
              <w:t>Substantial Modification</w:t>
            </w:r>
          </w:p>
        </w:tc>
        <w:tc>
          <w:tcPr>
            <w:tcW w:w="6634" w:type="dxa"/>
          </w:tcPr>
          <w:p w14:paraId="28DAB5F5" w14:textId="1B8D727B" w:rsidR="00A52ED5" w:rsidRPr="007E0B31" w:rsidRDefault="00A52ED5" w:rsidP="00A52ED5">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A52ED5" w:rsidRPr="007E0B31" w14:paraId="3B41007D" w14:textId="77777777" w:rsidTr="00AB2570">
        <w:trPr>
          <w:cantSplit/>
        </w:trPr>
        <w:tc>
          <w:tcPr>
            <w:tcW w:w="2884" w:type="dxa"/>
          </w:tcPr>
          <w:p w14:paraId="6A1EE8B9" w14:textId="77777777" w:rsidR="00A52ED5" w:rsidRPr="007E0B31" w:rsidRDefault="00A52ED5" w:rsidP="00A52ED5">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A52ED5" w:rsidRPr="007E0B31" w:rsidRDefault="00A52ED5" w:rsidP="00A52ED5">
            <w:pPr>
              <w:pStyle w:val="TableArial11"/>
              <w:rPr>
                <w:rFonts w:cs="Arial"/>
              </w:rPr>
            </w:pPr>
            <w:r w:rsidRPr="007E0B31">
              <w:rPr>
                <w:rFonts w:cs="Arial"/>
              </w:rPr>
              <w:t>Any voltage greater than 200kV.</w:t>
            </w:r>
          </w:p>
        </w:tc>
      </w:tr>
      <w:tr w:rsidR="00A52ED5" w:rsidRPr="007E0B31" w14:paraId="207CFB67" w14:textId="77777777" w:rsidTr="00AB2570">
        <w:trPr>
          <w:cantSplit/>
        </w:trPr>
        <w:tc>
          <w:tcPr>
            <w:tcW w:w="2884" w:type="dxa"/>
          </w:tcPr>
          <w:p w14:paraId="47BC84B1" w14:textId="77777777" w:rsidR="00A52ED5" w:rsidRPr="007E0B31" w:rsidRDefault="00A52ED5" w:rsidP="00A52ED5">
            <w:pPr>
              <w:pStyle w:val="Arial11Bold"/>
              <w:rPr>
                <w:rFonts w:cs="Arial"/>
              </w:rPr>
            </w:pPr>
            <w:r w:rsidRPr="007E0B31">
              <w:rPr>
                <w:rFonts w:cs="Arial"/>
              </w:rPr>
              <w:t>Supplier</w:t>
            </w:r>
          </w:p>
        </w:tc>
        <w:tc>
          <w:tcPr>
            <w:tcW w:w="6634" w:type="dxa"/>
          </w:tcPr>
          <w:p w14:paraId="263B4681" w14:textId="77777777" w:rsidR="00A52ED5" w:rsidRPr="007E0B31" w:rsidRDefault="00A52ED5" w:rsidP="00A52ED5">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A52ED5" w:rsidRPr="007E0B31" w:rsidRDefault="00A52ED5" w:rsidP="00A52ED5">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A52ED5" w:rsidRPr="00EE567A" w:rsidRDefault="00A52ED5" w:rsidP="00A52ED5">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A52ED5" w:rsidRPr="007E0B31" w14:paraId="17F58A80" w14:textId="77777777" w:rsidTr="00AB2570">
        <w:trPr>
          <w:cantSplit/>
        </w:trPr>
        <w:tc>
          <w:tcPr>
            <w:tcW w:w="2884" w:type="dxa"/>
          </w:tcPr>
          <w:p w14:paraId="75C55EEE" w14:textId="77777777" w:rsidR="00A52ED5" w:rsidRPr="007E0B31" w:rsidRDefault="00A52ED5" w:rsidP="00A52ED5">
            <w:pPr>
              <w:pStyle w:val="Arial11Bold"/>
              <w:rPr>
                <w:rFonts w:cs="Arial"/>
              </w:rPr>
            </w:pPr>
            <w:r w:rsidRPr="007E0B31">
              <w:rPr>
                <w:rFonts w:cs="Arial"/>
              </w:rPr>
              <w:t>Surplus</w:t>
            </w:r>
          </w:p>
        </w:tc>
        <w:tc>
          <w:tcPr>
            <w:tcW w:w="6634" w:type="dxa"/>
          </w:tcPr>
          <w:p w14:paraId="2FD7B95D" w14:textId="421BC578" w:rsidR="00A52ED5" w:rsidRPr="007E0B31" w:rsidRDefault="00A52ED5" w:rsidP="00A52ED5">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A52ED5" w:rsidRPr="007E0B31" w:rsidRDefault="00A52ED5" w:rsidP="00A52ED5">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A52ED5" w:rsidRPr="007E0B31" w:rsidRDefault="00A52ED5" w:rsidP="00A52ED5">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A52ED5" w:rsidRPr="007E0B31" w14:paraId="7F14BA30" w14:textId="77777777" w:rsidTr="00AB2570">
        <w:trPr>
          <w:cantSplit/>
          <w:trHeight w:val="2631"/>
        </w:trPr>
        <w:tc>
          <w:tcPr>
            <w:tcW w:w="2884" w:type="dxa"/>
          </w:tcPr>
          <w:p w14:paraId="41CEFC1C" w14:textId="77777777" w:rsidR="00A52ED5" w:rsidRPr="007E0B31" w:rsidRDefault="00A52ED5" w:rsidP="00A52ED5">
            <w:pPr>
              <w:pStyle w:val="Arial11Bold"/>
              <w:rPr>
                <w:rFonts w:cs="Arial"/>
              </w:rPr>
            </w:pPr>
            <w:r w:rsidRPr="007E0B31">
              <w:rPr>
                <w:rFonts w:cs="Arial"/>
              </w:rPr>
              <w:t>Synchronised</w:t>
            </w:r>
          </w:p>
        </w:tc>
        <w:tc>
          <w:tcPr>
            <w:tcW w:w="6634" w:type="dxa"/>
          </w:tcPr>
          <w:p w14:paraId="3CAA8D12" w14:textId="77777777" w:rsidR="00A52ED5" w:rsidRPr="007E0B31" w:rsidRDefault="00A52ED5" w:rsidP="00A52ED5">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A52ED5" w:rsidRDefault="00A52ED5" w:rsidP="00A52ED5">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A52ED5" w:rsidRPr="000F734A" w:rsidRDefault="00A52ED5" w:rsidP="00A52ED5"/>
          <w:p w14:paraId="75F2CFA4" w14:textId="7AF4E47E" w:rsidR="00A52ED5" w:rsidRPr="000F734A" w:rsidRDefault="00A52ED5" w:rsidP="00A52ED5">
            <w:pPr>
              <w:jc w:val="center"/>
            </w:pPr>
          </w:p>
        </w:tc>
      </w:tr>
      <w:tr w:rsidR="00A52ED5" w:rsidRPr="007E0B31" w14:paraId="17661C2E" w14:textId="77777777" w:rsidTr="00AB2570">
        <w:trPr>
          <w:cantSplit/>
        </w:trPr>
        <w:tc>
          <w:tcPr>
            <w:tcW w:w="2884" w:type="dxa"/>
          </w:tcPr>
          <w:p w14:paraId="36D58C8A" w14:textId="77777777" w:rsidR="00A52ED5" w:rsidRPr="007E0B31" w:rsidRDefault="00A52ED5" w:rsidP="00A52ED5">
            <w:pPr>
              <w:pStyle w:val="Arial11Bold"/>
              <w:rPr>
                <w:rFonts w:cs="Arial"/>
              </w:rPr>
            </w:pPr>
            <w:r w:rsidRPr="00DB341C">
              <w:rPr>
                <w:rFonts w:cs="Arial"/>
              </w:rPr>
              <w:t>Synchronous Electricity Storage Module</w:t>
            </w:r>
          </w:p>
        </w:tc>
        <w:tc>
          <w:tcPr>
            <w:tcW w:w="6634" w:type="dxa"/>
          </w:tcPr>
          <w:p w14:paraId="397D4FAB" w14:textId="77777777" w:rsidR="00A52ED5" w:rsidRPr="007E0B31" w:rsidRDefault="00A52ED5" w:rsidP="00A52ED5">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A52ED5" w:rsidRPr="007E0B31" w14:paraId="52481EFC" w14:textId="77777777" w:rsidTr="00AB2570">
        <w:trPr>
          <w:cantSplit/>
        </w:trPr>
        <w:tc>
          <w:tcPr>
            <w:tcW w:w="2884" w:type="dxa"/>
          </w:tcPr>
          <w:p w14:paraId="4353C802" w14:textId="77777777" w:rsidR="00A52ED5" w:rsidRPr="007E0B31" w:rsidRDefault="00A52ED5" w:rsidP="00A52ED5">
            <w:pPr>
              <w:pStyle w:val="Arial11Bold"/>
              <w:rPr>
                <w:rFonts w:cs="Arial"/>
              </w:rPr>
            </w:pPr>
            <w:r w:rsidRPr="00DB341C">
              <w:rPr>
                <w:rFonts w:cs="Arial"/>
              </w:rPr>
              <w:t>Synchronous Electricity Storage Unit</w:t>
            </w:r>
          </w:p>
        </w:tc>
        <w:tc>
          <w:tcPr>
            <w:tcW w:w="6634" w:type="dxa"/>
          </w:tcPr>
          <w:p w14:paraId="002CD085" w14:textId="77777777" w:rsidR="00A52ED5" w:rsidRPr="007E0B31" w:rsidRDefault="00A52ED5" w:rsidP="00A52ED5">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A52ED5" w:rsidRPr="007E0B31" w14:paraId="07EE0535" w14:textId="77777777" w:rsidTr="00AB2570">
        <w:trPr>
          <w:cantSplit/>
        </w:trPr>
        <w:tc>
          <w:tcPr>
            <w:tcW w:w="2884" w:type="dxa"/>
          </w:tcPr>
          <w:p w14:paraId="5937CE21" w14:textId="77777777" w:rsidR="00A52ED5" w:rsidRPr="007E0B31" w:rsidRDefault="00A52ED5" w:rsidP="00A52ED5">
            <w:pPr>
              <w:pStyle w:val="Arial11Bold"/>
              <w:rPr>
                <w:rFonts w:cs="Arial"/>
              </w:rPr>
            </w:pPr>
            <w:r w:rsidRPr="007E0B31">
              <w:rPr>
                <w:rFonts w:cs="Arial"/>
              </w:rPr>
              <w:t>Synchronising Generation</w:t>
            </w:r>
          </w:p>
        </w:tc>
        <w:tc>
          <w:tcPr>
            <w:tcW w:w="6634" w:type="dxa"/>
          </w:tcPr>
          <w:p w14:paraId="4CEBAA38" w14:textId="77777777" w:rsidR="00A52ED5" w:rsidRPr="007E0B31" w:rsidRDefault="00A52ED5" w:rsidP="00A52ED5">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A52ED5" w:rsidRPr="007E0B31" w14:paraId="25ADF21B" w14:textId="77777777" w:rsidTr="00AB2570">
        <w:trPr>
          <w:cantSplit/>
        </w:trPr>
        <w:tc>
          <w:tcPr>
            <w:tcW w:w="2884" w:type="dxa"/>
          </w:tcPr>
          <w:p w14:paraId="514A7415" w14:textId="77777777" w:rsidR="00A52ED5" w:rsidRPr="007E0B31" w:rsidRDefault="00A52ED5" w:rsidP="00A52ED5">
            <w:pPr>
              <w:pStyle w:val="Arial11Bold"/>
              <w:rPr>
                <w:rFonts w:cs="Arial"/>
              </w:rPr>
            </w:pPr>
            <w:r w:rsidRPr="007E0B31">
              <w:rPr>
                <w:rFonts w:cs="Arial"/>
              </w:rPr>
              <w:t>Synchronising Group</w:t>
            </w:r>
          </w:p>
        </w:tc>
        <w:tc>
          <w:tcPr>
            <w:tcW w:w="6634" w:type="dxa"/>
          </w:tcPr>
          <w:p w14:paraId="30541B74" w14:textId="77777777" w:rsidR="00A52ED5" w:rsidRPr="007E0B31" w:rsidRDefault="00A52ED5" w:rsidP="00A52ED5">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A52ED5" w:rsidRPr="007E0B31" w14:paraId="15108730" w14:textId="77777777" w:rsidTr="00AB2570">
        <w:trPr>
          <w:cantSplit/>
        </w:trPr>
        <w:tc>
          <w:tcPr>
            <w:tcW w:w="2884" w:type="dxa"/>
          </w:tcPr>
          <w:p w14:paraId="1D2DBBCB" w14:textId="77777777" w:rsidR="00A52ED5" w:rsidRPr="007E0B31" w:rsidRDefault="00A52ED5" w:rsidP="00A52ED5">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A52ED5" w:rsidRPr="007E0B31" w:rsidRDefault="00A52ED5" w:rsidP="00A52ED5">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A52ED5" w:rsidRPr="007E0B31" w14:paraId="5C3BD77A" w14:textId="77777777" w:rsidTr="00AB2570">
        <w:trPr>
          <w:cantSplit/>
        </w:trPr>
        <w:tc>
          <w:tcPr>
            <w:tcW w:w="2884" w:type="dxa"/>
          </w:tcPr>
          <w:p w14:paraId="361EF41C" w14:textId="77777777" w:rsidR="00A52ED5" w:rsidRPr="007E0B31" w:rsidRDefault="00A52ED5" w:rsidP="00A52ED5">
            <w:pPr>
              <w:pStyle w:val="Arial11Bold"/>
              <w:rPr>
                <w:rFonts w:cs="Arial"/>
              </w:rPr>
            </w:pPr>
            <w:r w:rsidRPr="007E0B31">
              <w:rPr>
                <w:rFonts w:cs="Arial"/>
              </w:rPr>
              <w:lastRenderedPageBreak/>
              <w:t>Synchronous Compensation</w:t>
            </w:r>
          </w:p>
        </w:tc>
        <w:tc>
          <w:tcPr>
            <w:tcW w:w="6634" w:type="dxa"/>
          </w:tcPr>
          <w:p w14:paraId="5C87AE70" w14:textId="77777777" w:rsidR="00A52ED5" w:rsidRPr="007E0B31" w:rsidRDefault="00A52ED5" w:rsidP="00A52ED5">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A52ED5" w:rsidRPr="007E0B31" w14:paraId="09E76574" w14:textId="77777777" w:rsidTr="00AB2570">
        <w:trPr>
          <w:cantSplit/>
        </w:trPr>
        <w:tc>
          <w:tcPr>
            <w:tcW w:w="2884" w:type="dxa"/>
          </w:tcPr>
          <w:p w14:paraId="7AD1E9C5" w14:textId="20EE06FA" w:rsidR="00A52ED5" w:rsidRPr="007E0B31" w:rsidRDefault="00A52ED5" w:rsidP="00A52ED5">
            <w:pPr>
              <w:pStyle w:val="Arial11Bold"/>
              <w:rPr>
                <w:rFonts w:cs="Arial"/>
              </w:rPr>
            </w:pPr>
            <w:r>
              <w:t>Synchronous Compensation Equipment</w:t>
            </w:r>
          </w:p>
        </w:tc>
        <w:tc>
          <w:tcPr>
            <w:tcW w:w="6634" w:type="dxa"/>
          </w:tcPr>
          <w:p w14:paraId="6202363B" w14:textId="06D11D6B" w:rsidR="00A52ED5" w:rsidRPr="007E0B31" w:rsidRDefault="00A52ED5" w:rsidP="00A52ED5">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A52ED5" w:rsidRPr="007E0B31" w14:paraId="44891D1E" w14:textId="77777777" w:rsidTr="00AB2570">
        <w:trPr>
          <w:cantSplit/>
        </w:trPr>
        <w:tc>
          <w:tcPr>
            <w:tcW w:w="2884" w:type="dxa"/>
          </w:tcPr>
          <w:p w14:paraId="2C8F33FD" w14:textId="6717B83A" w:rsidR="00A52ED5" w:rsidRPr="007E0B31" w:rsidRDefault="00A52ED5" w:rsidP="00A52ED5">
            <w:pPr>
              <w:pStyle w:val="Arial11Bold"/>
              <w:rPr>
                <w:rFonts w:cs="Arial"/>
              </w:rPr>
            </w:pPr>
            <w:r>
              <w:t>Synchronous Electricity Storage Module</w:t>
            </w:r>
          </w:p>
        </w:tc>
        <w:tc>
          <w:tcPr>
            <w:tcW w:w="6634" w:type="dxa"/>
          </w:tcPr>
          <w:p w14:paraId="0CCA3613" w14:textId="3A085331" w:rsidR="00A52ED5" w:rsidRPr="007E0B31" w:rsidRDefault="00A52ED5" w:rsidP="00A52ED5">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A52ED5" w:rsidRPr="007E0B31" w14:paraId="2D43A999" w14:textId="77777777" w:rsidTr="00AB2570">
        <w:trPr>
          <w:cantSplit/>
        </w:trPr>
        <w:tc>
          <w:tcPr>
            <w:tcW w:w="2884" w:type="dxa"/>
          </w:tcPr>
          <w:p w14:paraId="4F1100D1" w14:textId="1B9A5EDA" w:rsidR="00A52ED5" w:rsidRPr="007E0B31" w:rsidRDefault="00A52ED5" w:rsidP="00A52ED5">
            <w:pPr>
              <w:pStyle w:val="Arial11Bold"/>
              <w:rPr>
                <w:rFonts w:cs="Arial"/>
              </w:rPr>
            </w:pPr>
            <w:r>
              <w:t>Synchronous Electricity Storage Unit</w:t>
            </w:r>
          </w:p>
        </w:tc>
        <w:tc>
          <w:tcPr>
            <w:tcW w:w="6634" w:type="dxa"/>
          </w:tcPr>
          <w:p w14:paraId="5A5941F1" w14:textId="7A431EFA" w:rsidR="00A52ED5" w:rsidRPr="007E0B31" w:rsidRDefault="00A52ED5" w:rsidP="00A52ED5">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A52ED5" w:rsidRPr="007E0B31" w14:paraId="7B664425" w14:textId="77777777" w:rsidTr="00AB2570">
        <w:trPr>
          <w:cantSplit/>
        </w:trPr>
        <w:tc>
          <w:tcPr>
            <w:tcW w:w="2884" w:type="dxa"/>
          </w:tcPr>
          <w:p w14:paraId="29B76C12" w14:textId="61773681" w:rsidR="00A52ED5" w:rsidRPr="007E0B31" w:rsidRDefault="00A52ED5" w:rsidP="00A52ED5">
            <w:pPr>
              <w:pStyle w:val="Arial11Bold"/>
              <w:rPr>
                <w:rFonts w:cs="Arial"/>
              </w:rPr>
            </w:pPr>
            <w:r>
              <w:t>Synchronous Flywheel</w:t>
            </w:r>
          </w:p>
        </w:tc>
        <w:tc>
          <w:tcPr>
            <w:tcW w:w="6634" w:type="dxa"/>
          </w:tcPr>
          <w:p w14:paraId="7CB9B51E" w14:textId="65FF6627" w:rsidR="00A52ED5" w:rsidRPr="007E0B31" w:rsidRDefault="00A52ED5" w:rsidP="00A52ED5">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A52ED5" w:rsidRPr="007E0B31" w14:paraId="019A8B7A" w14:textId="77777777" w:rsidTr="00AB2570">
        <w:trPr>
          <w:cantSplit/>
        </w:trPr>
        <w:tc>
          <w:tcPr>
            <w:tcW w:w="2884" w:type="dxa"/>
          </w:tcPr>
          <w:p w14:paraId="7EC64686" w14:textId="77777777" w:rsidR="00A52ED5" w:rsidRPr="007E0B31" w:rsidRDefault="00A52ED5" w:rsidP="00A52ED5">
            <w:pPr>
              <w:pStyle w:val="Arial11Bold"/>
              <w:rPr>
                <w:rFonts w:cs="Arial"/>
              </w:rPr>
            </w:pPr>
            <w:r w:rsidRPr="007E0B31">
              <w:rPr>
                <w:rFonts w:cs="Arial"/>
              </w:rPr>
              <w:t>Synchronous Generating Unit</w:t>
            </w:r>
          </w:p>
        </w:tc>
        <w:tc>
          <w:tcPr>
            <w:tcW w:w="6634" w:type="dxa"/>
          </w:tcPr>
          <w:p w14:paraId="178C6F67" w14:textId="77777777" w:rsidR="00A52ED5" w:rsidRPr="007E0B31" w:rsidRDefault="00A52ED5" w:rsidP="00A52ED5">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A52ED5" w:rsidRPr="007E0B31" w14:paraId="27E5B6F9" w14:textId="77777777" w:rsidTr="00AB2570">
        <w:trPr>
          <w:cantSplit/>
        </w:trPr>
        <w:tc>
          <w:tcPr>
            <w:tcW w:w="2884" w:type="dxa"/>
          </w:tcPr>
          <w:p w14:paraId="20E57E9F" w14:textId="77777777" w:rsidR="00A52ED5" w:rsidRPr="007E0B31" w:rsidRDefault="00A52ED5" w:rsidP="00A52ED5">
            <w:pPr>
              <w:pStyle w:val="Arial11Bold"/>
              <w:rPr>
                <w:rFonts w:cs="Arial"/>
              </w:rPr>
            </w:pPr>
            <w:r w:rsidRPr="007E0B31">
              <w:rPr>
                <w:rFonts w:cs="Arial"/>
              </w:rPr>
              <w:t>Synchronous Generating Unit Performance Chart</w:t>
            </w:r>
          </w:p>
        </w:tc>
        <w:tc>
          <w:tcPr>
            <w:tcW w:w="6634" w:type="dxa"/>
          </w:tcPr>
          <w:p w14:paraId="1F374F30" w14:textId="4EB5627D" w:rsidR="00A52ED5" w:rsidRPr="007E0B31" w:rsidRDefault="00A52ED5" w:rsidP="00A52ED5">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A52ED5" w:rsidRPr="007E0B31" w14:paraId="4145DF38" w14:textId="77777777" w:rsidTr="00AB2570">
        <w:trPr>
          <w:cantSplit/>
        </w:trPr>
        <w:tc>
          <w:tcPr>
            <w:tcW w:w="2884" w:type="dxa"/>
          </w:tcPr>
          <w:p w14:paraId="32A93813" w14:textId="77777777" w:rsidR="00A52ED5" w:rsidRPr="007E0B31" w:rsidRDefault="00A52ED5" w:rsidP="00A52ED5">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A52ED5" w:rsidRPr="007E0B31" w:rsidRDefault="00A52ED5" w:rsidP="00A52ED5">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A52ED5" w:rsidRPr="007E0B31" w14:paraId="4A56AE2F" w14:textId="77777777" w:rsidTr="00AB2570">
        <w:trPr>
          <w:cantSplit/>
        </w:trPr>
        <w:tc>
          <w:tcPr>
            <w:tcW w:w="2884" w:type="dxa"/>
          </w:tcPr>
          <w:p w14:paraId="30913130" w14:textId="77777777" w:rsidR="00A52ED5" w:rsidRPr="007E0B31" w:rsidRDefault="00A52ED5" w:rsidP="00A52ED5">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A52ED5" w:rsidRPr="007E0B31" w:rsidRDefault="00A52ED5" w:rsidP="00A52ED5">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A52ED5" w:rsidRPr="007E0B31" w14:paraId="580C9961" w14:textId="77777777" w:rsidTr="00AB2570">
        <w:trPr>
          <w:cantSplit/>
        </w:trPr>
        <w:tc>
          <w:tcPr>
            <w:tcW w:w="2884" w:type="dxa"/>
          </w:tcPr>
          <w:p w14:paraId="7A652147" w14:textId="77777777" w:rsidR="00A52ED5" w:rsidRPr="007E0B31" w:rsidRDefault="00A52ED5" w:rsidP="00A52ED5">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A52ED5" w:rsidRPr="007E0B31" w:rsidRDefault="00A52ED5" w:rsidP="00A52ED5">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A52ED5" w:rsidRPr="007E0B31" w14:paraId="2F063EF7" w14:textId="77777777" w:rsidTr="00AB2570">
        <w:trPr>
          <w:cantSplit/>
        </w:trPr>
        <w:tc>
          <w:tcPr>
            <w:tcW w:w="2884" w:type="dxa"/>
          </w:tcPr>
          <w:p w14:paraId="76651346" w14:textId="77777777" w:rsidR="00A52ED5" w:rsidRPr="007E0B31" w:rsidRDefault="00A52ED5" w:rsidP="00A52ED5">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A52ED5" w:rsidRPr="007E0B31" w:rsidRDefault="00A52ED5" w:rsidP="00A52ED5">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A52ED5" w:rsidRPr="007E0B31" w14:paraId="7CE97EC2" w14:textId="77777777" w:rsidTr="00AB2570">
        <w:trPr>
          <w:cantSplit/>
        </w:trPr>
        <w:tc>
          <w:tcPr>
            <w:tcW w:w="2884" w:type="dxa"/>
          </w:tcPr>
          <w:p w14:paraId="1DAA4D78" w14:textId="77777777" w:rsidR="00A52ED5" w:rsidRPr="007E0B31" w:rsidRDefault="00A52ED5" w:rsidP="00A52ED5">
            <w:pPr>
              <w:pStyle w:val="Arial11Bold"/>
              <w:rPr>
                <w:rFonts w:cs="Arial"/>
              </w:rPr>
            </w:pPr>
            <w:r w:rsidRPr="007E0B31">
              <w:rPr>
                <w:rFonts w:cs="Arial"/>
              </w:rPr>
              <w:t>Synchronous Speed</w:t>
            </w:r>
          </w:p>
        </w:tc>
        <w:tc>
          <w:tcPr>
            <w:tcW w:w="6634" w:type="dxa"/>
          </w:tcPr>
          <w:p w14:paraId="296AAFDD" w14:textId="77777777" w:rsidR="00A52ED5" w:rsidRPr="007E0B31" w:rsidRDefault="00A52ED5" w:rsidP="00A52ED5">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A52ED5" w:rsidRPr="007E0B31" w14:paraId="46A121A4" w14:textId="77777777" w:rsidTr="00AB2570">
        <w:trPr>
          <w:cantSplit/>
        </w:trPr>
        <w:tc>
          <w:tcPr>
            <w:tcW w:w="2884" w:type="dxa"/>
          </w:tcPr>
          <w:p w14:paraId="24B0D1A3" w14:textId="77777777" w:rsidR="00A52ED5" w:rsidRPr="007E0B31" w:rsidRDefault="00A52ED5" w:rsidP="00A52ED5">
            <w:pPr>
              <w:pStyle w:val="Arial11Bold"/>
              <w:rPr>
                <w:rFonts w:cs="Arial"/>
              </w:rPr>
            </w:pPr>
            <w:r w:rsidRPr="007E0B31">
              <w:rPr>
                <w:rFonts w:cs="Arial"/>
              </w:rPr>
              <w:lastRenderedPageBreak/>
              <w:t>System</w:t>
            </w:r>
          </w:p>
        </w:tc>
        <w:tc>
          <w:tcPr>
            <w:tcW w:w="6634" w:type="dxa"/>
          </w:tcPr>
          <w:p w14:paraId="2E67291E" w14:textId="77777777" w:rsidR="00A52ED5" w:rsidRPr="007E0B31" w:rsidRDefault="00A52ED5" w:rsidP="00A52ED5">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A52ED5" w:rsidRPr="007E0B31" w14:paraId="198C9C42" w14:textId="77777777" w:rsidTr="00AB2570">
        <w:trPr>
          <w:cantSplit/>
        </w:trPr>
        <w:tc>
          <w:tcPr>
            <w:tcW w:w="2884" w:type="dxa"/>
          </w:tcPr>
          <w:p w14:paraId="2E945DD5" w14:textId="77777777" w:rsidR="00A52ED5" w:rsidRPr="007E0B31" w:rsidRDefault="00A52ED5" w:rsidP="00A52ED5">
            <w:pPr>
              <w:pStyle w:val="Arial11Bold"/>
              <w:rPr>
                <w:rFonts w:cs="Arial"/>
              </w:rPr>
            </w:pPr>
            <w:r w:rsidRPr="007E0B31">
              <w:rPr>
                <w:rFonts w:cs="Arial"/>
              </w:rPr>
              <w:t>System Ancillary Services</w:t>
            </w:r>
          </w:p>
        </w:tc>
        <w:tc>
          <w:tcPr>
            <w:tcW w:w="6634" w:type="dxa"/>
          </w:tcPr>
          <w:p w14:paraId="0CE07246" w14:textId="77777777" w:rsidR="00A52ED5" w:rsidRPr="007E0B31" w:rsidRDefault="00A52ED5" w:rsidP="00A52ED5">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A52ED5" w:rsidRPr="007E0B31" w14:paraId="778725C7" w14:textId="77777777" w:rsidTr="00AB2570">
        <w:trPr>
          <w:cantSplit/>
        </w:trPr>
        <w:tc>
          <w:tcPr>
            <w:tcW w:w="2884" w:type="dxa"/>
          </w:tcPr>
          <w:p w14:paraId="425345A0" w14:textId="77777777" w:rsidR="00A52ED5" w:rsidRPr="007E0B31" w:rsidRDefault="00A52ED5" w:rsidP="00A52ED5">
            <w:pPr>
              <w:pStyle w:val="Arial11Bold"/>
              <w:rPr>
                <w:rFonts w:cs="Arial"/>
              </w:rPr>
            </w:pPr>
            <w:r w:rsidRPr="007E0B31">
              <w:rPr>
                <w:rFonts w:cs="Arial"/>
              </w:rPr>
              <w:t>System Constraint</w:t>
            </w:r>
          </w:p>
        </w:tc>
        <w:tc>
          <w:tcPr>
            <w:tcW w:w="6634" w:type="dxa"/>
          </w:tcPr>
          <w:p w14:paraId="0FA2E711" w14:textId="77777777" w:rsidR="00A52ED5" w:rsidRPr="007E0B31" w:rsidRDefault="00A52ED5" w:rsidP="00A52ED5">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A52ED5" w:rsidRPr="007E0B31" w14:paraId="6A6B0B8D" w14:textId="77777777" w:rsidTr="00AB2570">
        <w:trPr>
          <w:cantSplit/>
        </w:trPr>
        <w:tc>
          <w:tcPr>
            <w:tcW w:w="2884" w:type="dxa"/>
          </w:tcPr>
          <w:p w14:paraId="16C142C0" w14:textId="77777777" w:rsidR="00A52ED5" w:rsidRPr="007E0B31" w:rsidRDefault="00A52ED5" w:rsidP="00A52ED5">
            <w:pPr>
              <w:pStyle w:val="Arial11Bold"/>
              <w:rPr>
                <w:rFonts w:cs="Arial"/>
              </w:rPr>
            </w:pPr>
            <w:r w:rsidRPr="007E0B31">
              <w:rPr>
                <w:rFonts w:cs="Arial"/>
              </w:rPr>
              <w:t>System Constrained Capacity</w:t>
            </w:r>
          </w:p>
        </w:tc>
        <w:tc>
          <w:tcPr>
            <w:tcW w:w="6634" w:type="dxa"/>
          </w:tcPr>
          <w:p w14:paraId="0F2A722E" w14:textId="77777777" w:rsidR="00A52ED5" w:rsidRPr="007E0B31" w:rsidRDefault="00A52ED5" w:rsidP="00A52ED5">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A52ED5" w:rsidRPr="007E0B31" w14:paraId="2DCCEFE3" w14:textId="77777777" w:rsidTr="00AB2570">
        <w:trPr>
          <w:cantSplit/>
        </w:trPr>
        <w:tc>
          <w:tcPr>
            <w:tcW w:w="2884" w:type="dxa"/>
          </w:tcPr>
          <w:p w14:paraId="27A70CF2" w14:textId="77777777" w:rsidR="00A52ED5" w:rsidRPr="007E0B31" w:rsidRDefault="00A52ED5" w:rsidP="00A52ED5">
            <w:pPr>
              <w:pStyle w:val="Arial11Bold"/>
              <w:rPr>
                <w:rFonts w:cs="Arial"/>
              </w:rPr>
            </w:pPr>
            <w:r w:rsidRPr="007E0B31">
              <w:rPr>
                <w:rFonts w:cs="Arial"/>
              </w:rPr>
              <w:t>System Constraint Group</w:t>
            </w:r>
          </w:p>
        </w:tc>
        <w:tc>
          <w:tcPr>
            <w:tcW w:w="6634" w:type="dxa"/>
          </w:tcPr>
          <w:p w14:paraId="4EA868E5" w14:textId="77777777" w:rsidR="00A52ED5" w:rsidRPr="007E0B31" w:rsidRDefault="00A52ED5" w:rsidP="00A52ED5">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A52ED5" w:rsidRPr="007E0B31" w14:paraId="6A7E13AA" w14:textId="77777777" w:rsidTr="00AB2570">
        <w:trPr>
          <w:cantSplit/>
        </w:trPr>
        <w:tc>
          <w:tcPr>
            <w:tcW w:w="2884" w:type="dxa"/>
          </w:tcPr>
          <w:p w14:paraId="58BAEEED" w14:textId="182D3352" w:rsidR="00A52ED5" w:rsidRPr="007E0B31" w:rsidRDefault="00A52ED5" w:rsidP="00A52ED5">
            <w:pPr>
              <w:pStyle w:val="Arial11Bold"/>
              <w:rPr>
                <w:rFonts w:cs="Arial"/>
              </w:rPr>
            </w:pPr>
            <w:r w:rsidRPr="00636020">
              <w:rPr>
                <w:bCs/>
              </w:rPr>
              <w:t>System Defence Plan</w:t>
            </w:r>
          </w:p>
        </w:tc>
        <w:tc>
          <w:tcPr>
            <w:tcW w:w="6634" w:type="dxa"/>
          </w:tcPr>
          <w:p w14:paraId="166CE446" w14:textId="74BDBFD6" w:rsidR="00A52ED5" w:rsidRPr="007E0B31" w:rsidRDefault="00A52ED5" w:rsidP="00A52ED5">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A52ED5" w:rsidRPr="007E0B31" w14:paraId="4B0C4096" w14:textId="77777777" w:rsidTr="00AB2570">
        <w:trPr>
          <w:cantSplit/>
        </w:trPr>
        <w:tc>
          <w:tcPr>
            <w:tcW w:w="2884" w:type="dxa"/>
          </w:tcPr>
          <w:p w14:paraId="2A1B9103" w14:textId="77777777" w:rsidR="00A52ED5" w:rsidRPr="007E0B31" w:rsidRDefault="00A52ED5" w:rsidP="00A52ED5">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A52ED5" w:rsidRPr="007E0B31" w:rsidRDefault="00A52ED5" w:rsidP="00A52ED5">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A52ED5" w:rsidRPr="007E0B31" w:rsidRDefault="00A52ED5" w:rsidP="00A52ED5">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A52ED5" w:rsidRPr="007E0B31" w:rsidRDefault="00A52ED5" w:rsidP="00A52ED5">
            <w:pPr>
              <w:pStyle w:val="TableArial11"/>
              <w:rPr>
                <w:rFonts w:cs="Arial"/>
              </w:rPr>
            </w:pPr>
            <w:r w:rsidRPr="007E0B31">
              <w:rPr>
                <w:rFonts w:cs="Arial"/>
              </w:rPr>
              <w:t>Where:</w:t>
            </w:r>
          </w:p>
          <w:p w14:paraId="1D419929" w14:textId="77777777" w:rsidR="00A52ED5" w:rsidRPr="007E0B31" w:rsidRDefault="00A52ED5" w:rsidP="00A52ED5">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A52ED5" w:rsidRPr="007E0B31" w:rsidRDefault="00A52ED5" w:rsidP="00A52ED5">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A52ED5" w:rsidRPr="007E0B31" w14:paraId="4B14F526" w14:textId="77777777" w:rsidTr="00AB2570">
        <w:trPr>
          <w:cantSplit/>
          <w:trHeight w:val="552"/>
        </w:trPr>
        <w:tc>
          <w:tcPr>
            <w:tcW w:w="2884" w:type="dxa"/>
          </w:tcPr>
          <w:p w14:paraId="3549E3D2" w14:textId="77777777" w:rsidR="00A52ED5" w:rsidRPr="001231D8" w:rsidRDefault="00A52ED5" w:rsidP="00A52ED5">
            <w:pPr>
              <w:rPr>
                <w:b/>
                <w:bCs/>
              </w:rPr>
            </w:pPr>
            <w:r w:rsidRPr="001231D8">
              <w:rPr>
                <w:b/>
                <w:bCs/>
              </w:rPr>
              <w:t>System Incidents Report</w:t>
            </w:r>
          </w:p>
        </w:tc>
        <w:tc>
          <w:tcPr>
            <w:tcW w:w="6634" w:type="dxa"/>
          </w:tcPr>
          <w:p w14:paraId="6EB5AF5A" w14:textId="77777777" w:rsidR="00A52ED5" w:rsidRPr="001231D8" w:rsidRDefault="00A52ED5" w:rsidP="00A52ED5">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A52ED5" w:rsidRPr="007E0B31" w14:paraId="64E976F1" w14:textId="77777777" w:rsidTr="00AB2570">
        <w:trPr>
          <w:cantSplit/>
        </w:trPr>
        <w:tc>
          <w:tcPr>
            <w:tcW w:w="2884" w:type="dxa"/>
          </w:tcPr>
          <w:p w14:paraId="3016A7F7" w14:textId="77777777" w:rsidR="00A52ED5" w:rsidRPr="007E0B31" w:rsidRDefault="00A52ED5" w:rsidP="00A52ED5">
            <w:pPr>
              <w:pStyle w:val="Arial11Bold"/>
              <w:rPr>
                <w:rFonts w:cs="Arial"/>
              </w:rPr>
            </w:pPr>
            <w:r w:rsidRPr="007E0B31">
              <w:rPr>
                <w:rFonts w:cs="Arial"/>
              </w:rPr>
              <w:t>System Margin</w:t>
            </w:r>
          </w:p>
        </w:tc>
        <w:tc>
          <w:tcPr>
            <w:tcW w:w="6634" w:type="dxa"/>
          </w:tcPr>
          <w:p w14:paraId="703670AA" w14:textId="77777777" w:rsidR="00A52ED5" w:rsidRPr="007E0B31" w:rsidRDefault="00A52ED5" w:rsidP="00A52ED5">
            <w:pPr>
              <w:pStyle w:val="TableArial11"/>
              <w:rPr>
                <w:rFonts w:cs="Arial"/>
              </w:rPr>
            </w:pPr>
            <w:r w:rsidRPr="007E0B31">
              <w:rPr>
                <w:rFonts w:cs="Arial"/>
              </w:rPr>
              <w:t xml:space="preserve">The margin in any period between </w:t>
            </w:r>
          </w:p>
          <w:p w14:paraId="738D23F7" w14:textId="77777777" w:rsidR="00A52ED5" w:rsidRPr="007E0B31" w:rsidRDefault="00A52ED5" w:rsidP="00A52ED5">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A52ED5" w:rsidRPr="007E0B31" w:rsidRDefault="00A52ED5" w:rsidP="00A52ED5">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A52ED5" w:rsidRPr="007E0B31" w:rsidRDefault="00A52ED5" w:rsidP="00A52ED5">
            <w:pPr>
              <w:pStyle w:val="TableArial11"/>
              <w:rPr>
                <w:rFonts w:cs="Arial"/>
                <w:b/>
              </w:rPr>
            </w:pPr>
            <w:r w:rsidRPr="007E0B31">
              <w:rPr>
                <w:rFonts w:cs="Arial"/>
              </w:rPr>
              <w:t>for that period.</w:t>
            </w:r>
          </w:p>
        </w:tc>
      </w:tr>
      <w:tr w:rsidR="00A52ED5" w:rsidRPr="007E0B31" w14:paraId="3099E31F" w14:textId="77777777" w:rsidTr="00AB2570">
        <w:trPr>
          <w:cantSplit/>
        </w:trPr>
        <w:tc>
          <w:tcPr>
            <w:tcW w:w="2884" w:type="dxa"/>
          </w:tcPr>
          <w:p w14:paraId="6B84F741" w14:textId="77777777" w:rsidR="00A52ED5" w:rsidRPr="007E0B31" w:rsidRDefault="00A52ED5" w:rsidP="00A52ED5">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A52ED5" w:rsidRPr="007E0B31" w:rsidRDefault="00A52ED5" w:rsidP="00A52ED5">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A52ED5" w:rsidRPr="007E0B31" w14:paraId="3D29B4B3" w14:textId="77777777" w:rsidTr="00AB2570">
        <w:trPr>
          <w:cantSplit/>
        </w:trPr>
        <w:tc>
          <w:tcPr>
            <w:tcW w:w="2884" w:type="dxa"/>
          </w:tcPr>
          <w:p w14:paraId="1AAAE1F3" w14:textId="77777777" w:rsidR="00A52ED5" w:rsidRPr="007E0B31" w:rsidRDefault="00A52ED5" w:rsidP="00A52ED5">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A52ED5" w:rsidRPr="007E0B31" w:rsidRDefault="00A52ED5" w:rsidP="00A52ED5">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A52ED5" w:rsidRPr="007E0B31" w14:paraId="2E61AADE" w14:textId="77777777" w:rsidTr="00AB2570">
        <w:trPr>
          <w:cantSplit/>
        </w:trPr>
        <w:tc>
          <w:tcPr>
            <w:tcW w:w="2884" w:type="dxa"/>
          </w:tcPr>
          <w:p w14:paraId="7FAE100E" w14:textId="5C92C90A" w:rsidR="00A52ED5" w:rsidRPr="00636020" w:rsidRDefault="00A52ED5" w:rsidP="00A52ED5">
            <w:pPr>
              <w:pStyle w:val="Arial11Bold"/>
              <w:rPr>
                <w:bCs/>
              </w:rPr>
            </w:pPr>
            <w:r>
              <w:rPr>
                <w:rFonts w:cs="Arial"/>
              </w:rPr>
              <w:t>System Restoration</w:t>
            </w:r>
          </w:p>
        </w:tc>
        <w:tc>
          <w:tcPr>
            <w:tcW w:w="6634" w:type="dxa"/>
          </w:tcPr>
          <w:p w14:paraId="53AAEE62" w14:textId="15529814" w:rsidR="00A52ED5" w:rsidRPr="00E00BC7" w:rsidRDefault="00A52ED5" w:rsidP="00A52ED5">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A52ED5" w:rsidRPr="007E0B31" w14:paraId="2CF3A043" w14:textId="77777777" w:rsidTr="00AB2570">
        <w:trPr>
          <w:cantSplit/>
        </w:trPr>
        <w:tc>
          <w:tcPr>
            <w:tcW w:w="2884" w:type="dxa"/>
          </w:tcPr>
          <w:p w14:paraId="0120BCB8" w14:textId="3A83B8E2" w:rsidR="00A52ED5" w:rsidRDefault="00A52ED5" w:rsidP="00A52ED5">
            <w:pPr>
              <w:pStyle w:val="Arial11Bold"/>
              <w:rPr>
                <w:rFonts w:cs="Arial"/>
              </w:rPr>
            </w:pPr>
            <w:r>
              <w:rPr>
                <w:rFonts w:cs="Arial"/>
              </w:rPr>
              <w:t>System Restoration Region</w:t>
            </w:r>
          </w:p>
        </w:tc>
        <w:tc>
          <w:tcPr>
            <w:tcW w:w="6634" w:type="dxa"/>
          </w:tcPr>
          <w:p w14:paraId="5FF483DB" w14:textId="1B238D87" w:rsidR="00A52ED5" w:rsidRPr="007E0B31" w:rsidRDefault="00A52ED5" w:rsidP="00A52ED5">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A52ED5" w:rsidRPr="007E0B31" w14:paraId="3847C81E" w14:textId="77777777" w:rsidTr="00AB2570">
        <w:trPr>
          <w:cantSplit/>
        </w:trPr>
        <w:tc>
          <w:tcPr>
            <w:tcW w:w="2884" w:type="dxa"/>
          </w:tcPr>
          <w:p w14:paraId="7FC4DAB5" w14:textId="7005E6F4" w:rsidR="00A52ED5" w:rsidRPr="007E0B31" w:rsidRDefault="00A52ED5" w:rsidP="00A52ED5">
            <w:pPr>
              <w:pStyle w:val="Arial11Bold"/>
              <w:rPr>
                <w:rFonts w:cs="Arial"/>
              </w:rPr>
            </w:pPr>
            <w:r w:rsidRPr="00636020">
              <w:rPr>
                <w:bCs/>
              </w:rPr>
              <w:lastRenderedPageBreak/>
              <w:t>System Restoration Plan</w:t>
            </w:r>
          </w:p>
        </w:tc>
        <w:tc>
          <w:tcPr>
            <w:tcW w:w="6634" w:type="dxa"/>
          </w:tcPr>
          <w:p w14:paraId="3E074751" w14:textId="4AF36860" w:rsidR="00A52ED5" w:rsidRPr="007E0B31" w:rsidRDefault="00A52ED5" w:rsidP="00A52ED5">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A52ED5" w:rsidRPr="007E0B31" w14:paraId="6694953E" w14:textId="77777777" w:rsidTr="00AB2570">
        <w:trPr>
          <w:cantSplit/>
        </w:trPr>
        <w:tc>
          <w:tcPr>
            <w:tcW w:w="2884" w:type="dxa"/>
          </w:tcPr>
          <w:p w14:paraId="04061391" w14:textId="77777777" w:rsidR="00A52ED5" w:rsidRPr="007E0B31" w:rsidRDefault="00A52ED5" w:rsidP="00A52ED5">
            <w:pPr>
              <w:pStyle w:val="Arial11Bold"/>
              <w:rPr>
                <w:rFonts w:cs="Arial"/>
              </w:rPr>
            </w:pPr>
            <w:r w:rsidRPr="007E0B31">
              <w:rPr>
                <w:rFonts w:cs="Arial"/>
              </w:rPr>
              <w:t>System Telephony</w:t>
            </w:r>
          </w:p>
        </w:tc>
        <w:tc>
          <w:tcPr>
            <w:tcW w:w="6634" w:type="dxa"/>
          </w:tcPr>
          <w:p w14:paraId="782961A9" w14:textId="0DAB7FEF" w:rsidR="00A52ED5" w:rsidRPr="007E0B31" w:rsidRDefault="00A52ED5" w:rsidP="00A52ED5">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A52ED5" w:rsidRPr="007E0B31" w14:paraId="7CE86D0C" w14:textId="77777777" w:rsidTr="00AB2570">
        <w:trPr>
          <w:cantSplit/>
        </w:trPr>
        <w:tc>
          <w:tcPr>
            <w:tcW w:w="2884" w:type="dxa"/>
          </w:tcPr>
          <w:p w14:paraId="6D2E474F" w14:textId="77777777" w:rsidR="00A52ED5" w:rsidRPr="007E0B31" w:rsidRDefault="00A52ED5" w:rsidP="00A52ED5">
            <w:pPr>
              <w:pStyle w:val="Arial11Bold"/>
              <w:rPr>
                <w:rFonts w:cs="Arial"/>
              </w:rPr>
            </w:pPr>
            <w:r w:rsidRPr="007E0B31">
              <w:rPr>
                <w:rFonts w:cs="Arial"/>
              </w:rPr>
              <w:t>System Tests</w:t>
            </w:r>
          </w:p>
        </w:tc>
        <w:tc>
          <w:tcPr>
            <w:tcW w:w="6634" w:type="dxa"/>
          </w:tcPr>
          <w:p w14:paraId="23728F19" w14:textId="77777777" w:rsidR="00A52ED5" w:rsidRPr="007E0B31" w:rsidRDefault="00A52ED5" w:rsidP="00A52ED5">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A52ED5" w:rsidRPr="007E0B31" w14:paraId="08C1037D" w14:textId="77777777" w:rsidTr="00AB2570">
        <w:trPr>
          <w:cantSplit/>
        </w:trPr>
        <w:tc>
          <w:tcPr>
            <w:tcW w:w="2884" w:type="dxa"/>
          </w:tcPr>
          <w:p w14:paraId="7BAC63AF" w14:textId="77777777" w:rsidR="00A52ED5" w:rsidRPr="007E0B31" w:rsidRDefault="00A52ED5" w:rsidP="00A52ED5">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A52ED5" w:rsidRPr="007E0B31" w:rsidRDefault="00A52ED5" w:rsidP="00A52ED5">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A52ED5" w:rsidRPr="007E0B31" w14:paraId="0CFD31AD" w14:textId="77777777" w:rsidTr="00AB2570">
        <w:trPr>
          <w:cantSplit/>
        </w:trPr>
        <w:tc>
          <w:tcPr>
            <w:tcW w:w="2884" w:type="dxa"/>
          </w:tcPr>
          <w:p w14:paraId="6FAF95FE" w14:textId="77777777" w:rsidR="00A52ED5" w:rsidRPr="007E0B31" w:rsidRDefault="00A52ED5" w:rsidP="00A52ED5">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A52ED5" w:rsidRPr="007E0B31" w:rsidRDefault="00A52ED5" w:rsidP="00A52ED5">
            <w:pPr>
              <w:pStyle w:val="TableArial11"/>
              <w:rPr>
                <w:rFonts w:cs="Arial"/>
              </w:rPr>
            </w:pPr>
            <w:bookmarkStart w:id="98"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98"/>
            <w:r w:rsidRPr="007E0B31">
              <w:rPr>
                <w:rFonts w:cs="Arial"/>
              </w:rPr>
              <w:t>.</w:t>
            </w:r>
          </w:p>
        </w:tc>
      </w:tr>
      <w:tr w:rsidR="00A52ED5" w:rsidRPr="007E0B31" w14:paraId="1DA61D3F" w14:textId="77777777" w:rsidTr="00AB2570">
        <w:trPr>
          <w:cantSplit/>
        </w:trPr>
        <w:tc>
          <w:tcPr>
            <w:tcW w:w="2884" w:type="dxa"/>
          </w:tcPr>
          <w:p w14:paraId="68676C7F" w14:textId="77777777" w:rsidR="00A52ED5" w:rsidRPr="007E0B31" w:rsidRDefault="00A52ED5" w:rsidP="00A52ED5">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A52ED5" w:rsidRPr="007E0B31" w:rsidRDefault="00A52ED5" w:rsidP="00A52ED5">
            <w:pPr>
              <w:pStyle w:val="TableArial11"/>
              <w:rPr>
                <w:rFonts w:cs="Arial"/>
              </w:rPr>
            </w:pPr>
            <w:bookmarkStart w:id="99"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99"/>
          </w:p>
        </w:tc>
      </w:tr>
      <w:tr w:rsidR="00A52ED5" w:rsidRPr="007E0B31" w14:paraId="5E31ADD9" w14:textId="77777777" w:rsidTr="00AB2570">
        <w:trPr>
          <w:cantSplit/>
        </w:trPr>
        <w:tc>
          <w:tcPr>
            <w:tcW w:w="2884" w:type="dxa"/>
          </w:tcPr>
          <w:p w14:paraId="0CFAE3A8" w14:textId="77777777" w:rsidR="00A52ED5" w:rsidRPr="007E0B31" w:rsidRDefault="00A52ED5" w:rsidP="00A52ED5">
            <w:pPr>
              <w:pStyle w:val="Arial11Bold"/>
              <w:rPr>
                <w:rFonts w:cs="Arial"/>
              </w:rPr>
            </w:pPr>
            <w:r w:rsidRPr="0068623B">
              <w:rPr>
                <w:rFonts w:cs="Arial"/>
              </w:rPr>
              <w:t>Targe</w:t>
            </w:r>
            <w:r w:rsidRPr="00360F5B">
              <w:rPr>
                <w:rFonts w:cs="Arial"/>
              </w:rPr>
              <w:t>t Frequency</w:t>
            </w:r>
          </w:p>
        </w:tc>
        <w:tc>
          <w:tcPr>
            <w:tcW w:w="6634" w:type="dxa"/>
          </w:tcPr>
          <w:p w14:paraId="0FFC5410" w14:textId="4149A4DC" w:rsidR="00A52ED5" w:rsidRPr="007E0B31" w:rsidRDefault="00A52ED5" w:rsidP="00A52ED5">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A52ED5" w:rsidRPr="007E0B31" w14:paraId="33638CB5" w14:textId="77777777" w:rsidTr="00AB2570">
        <w:trPr>
          <w:cantSplit/>
        </w:trPr>
        <w:tc>
          <w:tcPr>
            <w:tcW w:w="2884" w:type="dxa"/>
          </w:tcPr>
          <w:p w14:paraId="32E734FA" w14:textId="77777777" w:rsidR="00A52ED5" w:rsidRPr="007E0B31" w:rsidRDefault="00A52ED5" w:rsidP="00A52ED5">
            <w:pPr>
              <w:pStyle w:val="Arial11Bold"/>
              <w:rPr>
                <w:rFonts w:cs="Arial"/>
              </w:rPr>
            </w:pPr>
            <w:r w:rsidRPr="007E0B31">
              <w:rPr>
                <w:rFonts w:cs="Arial"/>
              </w:rPr>
              <w:t>Technical Specification</w:t>
            </w:r>
          </w:p>
        </w:tc>
        <w:tc>
          <w:tcPr>
            <w:tcW w:w="6634" w:type="dxa"/>
          </w:tcPr>
          <w:p w14:paraId="6AE817CF" w14:textId="77777777" w:rsidR="00A52ED5" w:rsidRPr="007E0B31" w:rsidRDefault="00A52ED5" w:rsidP="00A52ED5">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A52ED5" w:rsidRPr="007E0B31" w:rsidRDefault="00A52ED5" w:rsidP="00A52ED5">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A52ED5" w:rsidRPr="007E0B31" w:rsidRDefault="00A52ED5" w:rsidP="00A52ED5">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A52ED5" w:rsidRPr="007E0B31" w14:paraId="4A337598" w14:textId="77777777" w:rsidTr="00AB2570">
        <w:trPr>
          <w:cantSplit/>
        </w:trPr>
        <w:tc>
          <w:tcPr>
            <w:tcW w:w="2884" w:type="dxa"/>
          </w:tcPr>
          <w:p w14:paraId="39FDCA0F" w14:textId="51FF5C89" w:rsidR="00A52ED5" w:rsidRPr="007E0B31" w:rsidRDefault="00A52ED5" w:rsidP="00A52ED5">
            <w:pPr>
              <w:pStyle w:val="Arial11Bold"/>
              <w:rPr>
                <w:rFonts w:cs="Arial"/>
              </w:rPr>
            </w:pPr>
            <w:r>
              <w:rPr>
                <w:rFonts w:cs="Arial"/>
              </w:rPr>
              <w:t>TERRE</w:t>
            </w:r>
          </w:p>
        </w:tc>
        <w:tc>
          <w:tcPr>
            <w:tcW w:w="6634" w:type="dxa"/>
          </w:tcPr>
          <w:p w14:paraId="583D7EB9" w14:textId="2F95AC51" w:rsidR="00A52ED5" w:rsidRPr="007E0B31" w:rsidRDefault="00A52ED5" w:rsidP="00A52ED5">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A52ED5" w:rsidRPr="007E0B31" w14:paraId="5926AD32" w14:textId="77777777" w:rsidTr="00AB2570">
        <w:trPr>
          <w:cantSplit/>
        </w:trPr>
        <w:tc>
          <w:tcPr>
            <w:tcW w:w="2884" w:type="dxa"/>
          </w:tcPr>
          <w:p w14:paraId="567E2BEF" w14:textId="695F4B81" w:rsidR="00A52ED5" w:rsidRDefault="00A52ED5" w:rsidP="00A52ED5">
            <w:pPr>
              <w:pStyle w:val="Arial11Bold"/>
              <w:rPr>
                <w:rFonts w:cs="Arial"/>
              </w:rPr>
            </w:pPr>
            <w:r w:rsidRPr="0081264E">
              <w:rPr>
                <w:rFonts w:cs="Arial"/>
              </w:rPr>
              <w:lastRenderedPageBreak/>
              <w:t>TERRE Activation Period</w:t>
            </w:r>
          </w:p>
        </w:tc>
        <w:tc>
          <w:tcPr>
            <w:tcW w:w="6634" w:type="dxa"/>
          </w:tcPr>
          <w:p w14:paraId="41684B89" w14:textId="1905B62B" w:rsidR="00A52ED5" w:rsidRPr="0081264E" w:rsidRDefault="00A52ED5" w:rsidP="00A52ED5">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A52ED5" w:rsidRPr="007E0B31" w14:paraId="49B52FEC" w14:textId="77777777" w:rsidTr="00AB2570">
        <w:trPr>
          <w:cantSplit/>
        </w:trPr>
        <w:tc>
          <w:tcPr>
            <w:tcW w:w="2884" w:type="dxa"/>
          </w:tcPr>
          <w:p w14:paraId="1FED211F" w14:textId="533B6423" w:rsidR="00A52ED5" w:rsidRPr="0081264E" w:rsidRDefault="00A52ED5" w:rsidP="00A52ED5">
            <w:pPr>
              <w:pStyle w:val="Arial11Bold"/>
              <w:rPr>
                <w:rFonts w:cs="Arial"/>
              </w:rPr>
            </w:pPr>
            <w:r w:rsidRPr="0081264E">
              <w:rPr>
                <w:rFonts w:cs="Arial"/>
              </w:rPr>
              <w:t>TERRE Auction Period</w:t>
            </w:r>
          </w:p>
        </w:tc>
        <w:tc>
          <w:tcPr>
            <w:tcW w:w="6634" w:type="dxa"/>
          </w:tcPr>
          <w:p w14:paraId="671C74AE" w14:textId="7274A881" w:rsidR="00A52ED5" w:rsidRPr="0081264E" w:rsidRDefault="00A52ED5" w:rsidP="00A52ED5">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A52ED5" w:rsidRPr="007E0B31" w14:paraId="65701A2F" w14:textId="77777777" w:rsidTr="00AB2570">
        <w:trPr>
          <w:cantSplit/>
        </w:trPr>
        <w:tc>
          <w:tcPr>
            <w:tcW w:w="2884" w:type="dxa"/>
          </w:tcPr>
          <w:p w14:paraId="7DA4E9BF" w14:textId="53EC5DBC" w:rsidR="00A52ED5" w:rsidRPr="0081264E" w:rsidRDefault="00A52ED5" w:rsidP="00A52ED5">
            <w:pPr>
              <w:pStyle w:val="Arial11Bold"/>
              <w:rPr>
                <w:rFonts w:cs="Arial"/>
              </w:rPr>
            </w:pPr>
            <w:r w:rsidRPr="0081264E">
              <w:rPr>
                <w:rFonts w:cs="Arial"/>
              </w:rPr>
              <w:t>TERRE Bid</w:t>
            </w:r>
          </w:p>
        </w:tc>
        <w:tc>
          <w:tcPr>
            <w:tcW w:w="6634" w:type="dxa"/>
          </w:tcPr>
          <w:p w14:paraId="3AA84BC8" w14:textId="59D282F8" w:rsidR="00A52ED5" w:rsidRPr="0081264E" w:rsidRDefault="00A52ED5" w:rsidP="00A52ED5">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A52ED5" w:rsidRPr="007E0B31" w14:paraId="55062C4A" w14:textId="77777777" w:rsidTr="00AB2570">
        <w:trPr>
          <w:cantSplit/>
        </w:trPr>
        <w:tc>
          <w:tcPr>
            <w:tcW w:w="2884" w:type="dxa"/>
          </w:tcPr>
          <w:p w14:paraId="0E3BA98F" w14:textId="3DE6A8A3" w:rsidR="00A52ED5" w:rsidRPr="0081264E" w:rsidRDefault="00A52ED5" w:rsidP="00A52ED5">
            <w:pPr>
              <w:pStyle w:val="Arial11Bold"/>
              <w:rPr>
                <w:rFonts w:cs="Arial"/>
              </w:rPr>
            </w:pPr>
            <w:r>
              <w:rPr>
                <w:rFonts w:cs="Arial"/>
              </w:rPr>
              <w:t>TERRE Central Platform</w:t>
            </w:r>
          </w:p>
        </w:tc>
        <w:tc>
          <w:tcPr>
            <w:tcW w:w="6634" w:type="dxa"/>
          </w:tcPr>
          <w:p w14:paraId="21E47917" w14:textId="46FA1734" w:rsidR="00A52ED5" w:rsidRPr="0081264E" w:rsidRDefault="00A52ED5" w:rsidP="00A52ED5">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A52ED5" w:rsidRPr="0079139F" w14:paraId="275B43EB" w14:textId="77777777" w:rsidTr="00AB2570">
        <w:trPr>
          <w:cantSplit/>
        </w:trPr>
        <w:tc>
          <w:tcPr>
            <w:tcW w:w="2884" w:type="dxa"/>
          </w:tcPr>
          <w:p w14:paraId="2CEC27FA" w14:textId="6D73E446" w:rsidR="00A52ED5" w:rsidRPr="0079139F" w:rsidRDefault="00A52ED5" w:rsidP="00A52ED5">
            <w:pPr>
              <w:pStyle w:val="Arial11Bold"/>
              <w:rPr>
                <w:rFonts w:cs="Arial"/>
              </w:rPr>
            </w:pPr>
            <w:r w:rsidRPr="0079139F">
              <w:rPr>
                <w:rFonts w:cs="Arial"/>
              </w:rPr>
              <w:t>TERRE Data Validation and Consistency Rules</w:t>
            </w:r>
          </w:p>
        </w:tc>
        <w:tc>
          <w:tcPr>
            <w:tcW w:w="6634" w:type="dxa"/>
          </w:tcPr>
          <w:p w14:paraId="7AC65FEF" w14:textId="12093011" w:rsidR="00A52ED5" w:rsidRDefault="00A52ED5" w:rsidP="00A52ED5">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A52ED5" w:rsidRPr="007E0B31" w14:paraId="377F57A2" w14:textId="77777777" w:rsidTr="00AB2570">
        <w:trPr>
          <w:cantSplit/>
        </w:trPr>
        <w:tc>
          <w:tcPr>
            <w:tcW w:w="2884" w:type="dxa"/>
          </w:tcPr>
          <w:p w14:paraId="150333DE" w14:textId="33A1157A" w:rsidR="00A52ED5" w:rsidRDefault="00A52ED5" w:rsidP="00A52ED5">
            <w:pPr>
              <w:pStyle w:val="Arial11Bold"/>
              <w:jc w:val="both"/>
              <w:rPr>
                <w:rFonts w:cs="Arial"/>
              </w:rPr>
            </w:pPr>
            <w:r w:rsidRPr="0081264E">
              <w:rPr>
                <w:rFonts w:cs="Arial"/>
              </w:rPr>
              <w:t>TERRE Gate Closure</w:t>
            </w:r>
          </w:p>
        </w:tc>
        <w:tc>
          <w:tcPr>
            <w:tcW w:w="6634" w:type="dxa"/>
          </w:tcPr>
          <w:p w14:paraId="36E98425" w14:textId="7BF742E0" w:rsidR="00A52ED5" w:rsidRPr="0081264E" w:rsidRDefault="00A52ED5" w:rsidP="00A52ED5">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A52ED5" w:rsidRPr="007E0B31" w14:paraId="162A65B2" w14:textId="77777777" w:rsidTr="00AB2570">
        <w:trPr>
          <w:cantSplit/>
        </w:trPr>
        <w:tc>
          <w:tcPr>
            <w:tcW w:w="2884" w:type="dxa"/>
          </w:tcPr>
          <w:p w14:paraId="1E8AEB6A" w14:textId="77777777" w:rsidR="00A52ED5" w:rsidRDefault="00A52ED5" w:rsidP="00A52ED5">
            <w:pPr>
              <w:pStyle w:val="Arial11Bold"/>
              <w:jc w:val="both"/>
              <w:rPr>
                <w:rFonts w:cs="Arial"/>
              </w:rPr>
            </w:pPr>
            <w:r>
              <w:rPr>
                <w:rFonts w:cs="Arial"/>
              </w:rPr>
              <w:t>TERRE Instruction</w:t>
            </w:r>
          </w:p>
          <w:p w14:paraId="6C90D26B" w14:textId="1F6FC951" w:rsidR="00A52ED5" w:rsidRPr="0081264E" w:rsidRDefault="00A52ED5" w:rsidP="00A52ED5">
            <w:pPr>
              <w:pStyle w:val="Arial11Bold"/>
              <w:jc w:val="both"/>
              <w:rPr>
                <w:rFonts w:cs="Arial"/>
              </w:rPr>
            </w:pPr>
            <w:r w:rsidRPr="0081264E">
              <w:rPr>
                <w:rFonts w:cs="Arial"/>
              </w:rPr>
              <w:t>Guide</w:t>
            </w:r>
          </w:p>
        </w:tc>
        <w:tc>
          <w:tcPr>
            <w:tcW w:w="6634" w:type="dxa"/>
          </w:tcPr>
          <w:p w14:paraId="0AE534E2" w14:textId="203C4D64" w:rsidR="00A52ED5" w:rsidRDefault="00A52ED5" w:rsidP="00A52ED5">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A52ED5" w:rsidRPr="007E0B31" w14:paraId="3B8258A7" w14:textId="77777777" w:rsidTr="00AB2570">
        <w:trPr>
          <w:cantSplit/>
        </w:trPr>
        <w:tc>
          <w:tcPr>
            <w:tcW w:w="2884" w:type="dxa"/>
          </w:tcPr>
          <w:p w14:paraId="0D19D080" w14:textId="77777777" w:rsidR="00A52ED5" w:rsidRPr="007E0B31" w:rsidRDefault="00A52ED5" w:rsidP="00A52ED5">
            <w:pPr>
              <w:pStyle w:val="Arial11Bold"/>
              <w:rPr>
                <w:rFonts w:cs="Arial"/>
              </w:rPr>
            </w:pPr>
            <w:r w:rsidRPr="007E0B31">
              <w:rPr>
                <w:rFonts w:cs="Arial"/>
              </w:rPr>
              <w:t>Test Co-ordinator</w:t>
            </w:r>
          </w:p>
        </w:tc>
        <w:tc>
          <w:tcPr>
            <w:tcW w:w="6634" w:type="dxa"/>
          </w:tcPr>
          <w:p w14:paraId="326082B0" w14:textId="77777777" w:rsidR="00A52ED5" w:rsidRPr="007E0B31" w:rsidRDefault="00A52ED5" w:rsidP="00A52ED5">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A52ED5" w:rsidRPr="007E0B31" w14:paraId="01488D17" w14:textId="77777777" w:rsidTr="00AB2570">
        <w:trPr>
          <w:cantSplit/>
        </w:trPr>
        <w:tc>
          <w:tcPr>
            <w:tcW w:w="2884" w:type="dxa"/>
          </w:tcPr>
          <w:p w14:paraId="128FD9C9" w14:textId="77777777" w:rsidR="00A52ED5" w:rsidRPr="007E0B31" w:rsidRDefault="00A52ED5" w:rsidP="00A52ED5">
            <w:pPr>
              <w:pStyle w:val="Arial11Bold"/>
              <w:rPr>
                <w:rFonts w:cs="Arial"/>
              </w:rPr>
            </w:pPr>
            <w:r w:rsidRPr="007E0B31">
              <w:rPr>
                <w:rFonts w:cs="Arial"/>
              </w:rPr>
              <w:t>Test Panel</w:t>
            </w:r>
          </w:p>
        </w:tc>
        <w:tc>
          <w:tcPr>
            <w:tcW w:w="6634" w:type="dxa"/>
          </w:tcPr>
          <w:p w14:paraId="33A2A2B3" w14:textId="77777777" w:rsidR="00A52ED5" w:rsidRPr="007E0B31" w:rsidRDefault="00A52ED5" w:rsidP="00A52ED5">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A52ED5" w:rsidRPr="007E0B31" w14:paraId="2164A4E4" w14:textId="77777777" w:rsidTr="00AB2570">
        <w:trPr>
          <w:cantSplit/>
        </w:trPr>
        <w:tc>
          <w:tcPr>
            <w:tcW w:w="2884" w:type="dxa"/>
          </w:tcPr>
          <w:p w14:paraId="1F60112F" w14:textId="41D5FEBC" w:rsidR="00A52ED5" w:rsidRPr="00875FA6" w:rsidRDefault="00A52ED5" w:rsidP="00A52ED5">
            <w:pPr>
              <w:pStyle w:val="Arial11Bold"/>
            </w:pPr>
            <w:r w:rsidRPr="00875FA6">
              <w:t>Test Plan</w:t>
            </w:r>
          </w:p>
        </w:tc>
        <w:tc>
          <w:tcPr>
            <w:tcW w:w="6634" w:type="dxa"/>
          </w:tcPr>
          <w:p w14:paraId="438005A0" w14:textId="76F7FBDF" w:rsidR="00A52ED5" w:rsidRPr="00875FA6" w:rsidRDefault="00A52ED5" w:rsidP="00A52ED5">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A52ED5" w:rsidRPr="007E0B31" w14:paraId="28AD5A3B" w14:textId="77777777" w:rsidTr="00AB2570">
        <w:trPr>
          <w:cantSplit/>
        </w:trPr>
        <w:tc>
          <w:tcPr>
            <w:tcW w:w="2884" w:type="dxa"/>
          </w:tcPr>
          <w:p w14:paraId="57595996" w14:textId="77777777" w:rsidR="00A52ED5" w:rsidRPr="007E0B31" w:rsidRDefault="00A52ED5" w:rsidP="00A52ED5">
            <w:pPr>
              <w:pStyle w:val="Arial11Bold"/>
              <w:rPr>
                <w:rFonts w:cs="Arial"/>
              </w:rPr>
            </w:pPr>
            <w:r w:rsidRPr="007E0B31">
              <w:rPr>
                <w:rFonts w:cs="Arial"/>
              </w:rPr>
              <w:t>Test Programme</w:t>
            </w:r>
          </w:p>
        </w:tc>
        <w:tc>
          <w:tcPr>
            <w:tcW w:w="6634" w:type="dxa"/>
          </w:tcPr>
          <w:p w14:paraId="19CEAC1B" w14:textId="77C128C1" w:rsidR="00A52ED5" w:rsidRPr="007E0B31" w:rsidRDefault="00A52ED5" w:rsidP="00A52ED5">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A52ED5" w:rsidRPr="007E0B31" w14:paraId="1328CFC6" w14:textId="77777777" w:rsidTr="00AB2570">
        <w:trPr>
          <w:cantSplit/>
        </w:trPr>
        <w:tc>
          <w:tcPr>
            <w:tcW w:w="2884" w:type="dxa"/>
          </w:tcPr>
          <w:p w14:paraId="1D6B5BC8" w14:textId="77777777" w:rsidR="00A52ED5" w:rsidRPr="007E0B31" w:rsidRDefault="00A52ED5" w:rsidP="00A52ED5">
            <w:pPr>
              <w:pStyle w:val="Arial11Bold"/>
              <w:rPr>
                <w:rFonts w:cs="Arial"/>
              </w:rPr>
            </w:pPr>
            <w:r w:rsidRPr="007E0B31">
              <w:rPr>
                <w:rFonts w:cs="Arial"/>
              </w:rPr>
              <w:t>Test Proposer</w:t>
            </w:r>
          </w:p>
        </w:tc>
        <w:tc>
          <w:tcPr>
            <w:tcW w:w="6634" w:type="dxa"/>
          </w:tcPr>
          <w:p w14:paraId="3AACD309" w14:textId="77777777" w:rsidR="00A52ED5" w:rsidRPr="007E0B31" w:rsidRDefault="00A52ED5" w:rsidP="00A52ED5">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A52ED5" w:rsidRPr="007E0B31" w14:paraId="316C92C8" w14:textId="77777777" w:rsidTr="00AB2570">
        <w:trPr>
          <w:cantSplit/>
        </w:trPr>
        <w:tc>
          <w:tcPr>
            <w:tcW w:w="2884" w:type="dxa"/>
          </w:tcPr>
          <w:p w14:paraId="06874C34" w14:textId="30838C72" w:rsidR="00A52ED5" w:rsidRPr="004C03CD" w:rsidRDefault="00A52ED5" w:rsidP="00A52ED5">
            <w:pPr>
              <w:pStyle w:val="Arial11Bold"/>
              <w:rPr>
                <w:rFonts w:cs="Arial"/>
              </w:rPr>
            </w:pPr>
            <w:r w:rsidRPr="002510FF">
              <w:rPr>
                <w:rFonts w:cs="Arial"/>
              </w:rPr>
              <w:t>Test Signal</w:t>
            </w:r>
          </w:p>
        </w:tc>
        <w:tc>
          <w:tcPr>
            <w:tcW w:w="6634" w:type="dxa"/>
          </w:tcPr>
          <w:p w14:paraId="0F830BE9" w14:textId="5C14D1D7" w:rsidR="00A52ED5" w:rsidRPr="004C03CD" w:rsidRDefault="00A52ED5" w:rsidP="00A52ED5">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A52ED5" w:rsidRPr="007E0B31" w14:paraId="1191920B" w14:textId="77777777" w:rsidTr="00AB2570">
        <w:trPr>
          <w:cantSplit/>
        </w:trPr>
        <w:tc>
          <w:tcPr>
            <w:tcW w:w="2884" w:type="dxa"/>
          </w:tcPr>
          <w:p w14:paraId="1A32535D" w14:textId="3657B7C0" w:rsidR="00A52ED5" w:rsidRPr="007E0B31" w:rsidRDefault="00A52ED5" w:rsidP="00A52ED5">
            <w:pPr>
              <w:pStyle w:val="Arial11Bold"/>
              <w:rPr>
                <w:rFonts w:cs="Arial"/>
              </w:rPr>
            </w:pPr>
            <w:r>
              <w:rPr>
                <w:rFonts w:cs="Arial"/>
              </w:rPr>
              <w:t>The Company</w:t>
            </w:r>
          </w:p>
        </w:tc>
        <w:tc>
          <w:tcPr>
            <w:tcW w:w="6634" w:type="dxa"/>
          </w:tcPr>
          <w:p w14:paraId="17B4E3BD" w14:textId="70ADDF76" w:rsidR="00A52ED5" w:rsidRPr="007E0B31" w:rsidRDefault="00A52ED5" w:rsidP="00A52ED5">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proofErr w:type="gramStart"/>
            <w:r w:rsidRPr="38E6A229">
              <w:rPr>
                <w:rFonts w:cs="Arial"/>
              </w:rPr>
              <w:t>. .</w:t>
            </w:r>
            <w:proofErr w:type="gramEnd"/>
            <w:r w:rsidRPr="38E6A229">
              <w:rPr>
                <w:rFonts w:cs="Arial"/>
              </w:rPr>
              <w:t xml:space="preserve"> </w:t>
            </w:r>
          </w:p>
        </w:tc>
      </w:tr>
      <w:tr w:rsidR="00A52ED5" w:rsidRPr="007E0B31" w14:paraId="100BAB28" w14:textId="77777777" w:rsidTr="00AB2570">
        <w:trPr>
          <w:cantSplit/>
        </w:trPr>
        <w:tc>
          <w:tcPr>
            <w:tcW w:w="2884" w:type="dxa"/>
          </w:tcPr>
          <w:p w14:paraId="4F575092" w14:textId="1BAAF1FB" w:rsidR="00A52ED5" w:rsidRPr="007E0B31" w:rsidRDefault="00A52ED5" w:rsidP="00A52ED5">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A52ED5" w:rsidRPr="007E0B31" w:rsidRDefault="00A52ED5" w:rsidP="00A52ED5">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A52ED5" w:rsidRPr="007E0B31" w14:paraId="07C21332" w14:textId="77777777" w:rsidTr="00AB2570">
        <w:trPr>
          <w:cantSplit/>
        </w:trPr>
        <w:tc>
          <w:tcPr>
            <w:tcW w:w="2884" w:type="dxa"/>
          </w:tcPr>
          <w:p w14:paraId="46DE90D6" w14:textId="315D2376" w:rsidR="00A52ED5" w:rsidRPr="007E0B31" w:rsidRDefault="00A52ED5" w:rsidP="00A52ED5">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A52ED5" w:rsidRPr="007E0B31" w:rsidRDefault="00A52ED5" w:rsidP="00A52ED5">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A52ED5" w:rsidRPr="007E0B31" w14:paraId="7E0C0F2F" w14:textId="77777777" w:rsidTr="00AB2570">
        <w:trPr>
          <w:cantSplit/>
        </w:trPr>
        <w:tc>
          <w:tcPr>
            <w:tcW w:w="2884" w:type="dxa"/>
          </w:tcPr>
          <w:p w14:paraId="1E0D9CB3" w14:textId="157BEEAF" w:rsidR="00A52ED5" w:rsidRPr="00A438EF" w:rsidRDefault="00A52ED5" w:rsidP="00A52ED5">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A52ED5" w:rsidRPr="00CE4CCF" w:rsidRDefault="00A52ED5" w:rsidP="00A52ED5">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A52ED5" w:rsidRPr="007E0B31" w14:paraId="051B9233" w14:textId="77777777" w:rsidTr="00AB2570">
        <w:trPr>
          <w:cantSplit/>
        </w:trPr>
        <w:tc>
          <w:tcPr>
            <w:tcW w:w="2884" w:type="dxa"/>
          </w:tcPr>
          <w:p w14:paraId="2A8B99B3" w14:textId="592766FF" w:rsidR="00A52ED5" w:rsidRPr="007E0B31" w:rsidRDefault="00A52ED5" w:rsidP="00A52ED5">
            <w:pPr>
              <w:pStyle w:val="Arial11Bold"/>
              <w:rPr>
                <w:rFonts w:cs="Arial"/>
              </w:rPr>
            </w:pPr>
            <w:r w:rsidRPr="0001102F">
              <w:rPr>
                <w:rFonts w:cs="Arial"/>
              </w:rPr>
              <w:t>Top Up Restoration Contract</w:t>
            </w:r>
          </w:p>
        </w:tc>
        <w:tc>
          <w:tcPr>
            <w:tcW w:w="6634" w:type="dxa"/>
          </w:tcPr>
          <w:p w14:paraId="48943893" w14:textId="224A59E7" w:rsidR="00A52ED5" w:rsidRPr="007E0B31" w:rsidRDefault="00A52ED5" w:rsidP="00A52ED5">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A52ED5" w:rsidRPr="007E0B31" w14:paraId="767E36DB" w14:textId="77777777" w:rsidTr="00AB2570">
        <w:trPr>
          <w:cantSplit/>
        </w:trPr>
        <w:tc>
          <w:tcPr>
            <w:tcW w:w="2884" w:type="dxa"/>
          </w:tcPr>
          <w:p w14:paraId="130A2E6E" w14:textId="3CD6AF48" w:rsidR="00A52ED5" w:rsidRPr="007E0B31" w:rsidRDefault="00A52ED5" w:rsidP="00A52ED5">
            <w:pPr>
              <w:pStyle w:val="Arial11Bold"/>
              <w:rPr>
                <w:rFonts w:cs="Arial"/>
              </w:rPr>
            </w:pPr>
            <w:r>
              <w:rPr>
                <w:rFonts w:cs="Arial"/>
              </w:rPr>
              <w:t>Top Up Restoration Contractor</w:t>
            </w:r>
          </w:p>
        </w:tc>
        <w:tc>
          <w:tcPr>
            <w:tcW w:w="6634" w:type="dxa"/>
          </w:tcPr>
          <w:p w14:paraId="08A3E597" w14:textId="5B2259FC" w:rsidR="00A52ED5" w:rsidRPr="007E0B31" w:rsidRDefault="00A52ED5" w:rsidP="00A52ED5">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A52ED5" w:rsidRPr="007E0B31" w14:paraId="7BDEB1D1" w14:textId="77777777" w:rsidTr="00AB2570">
        <w:trPr>
          <w:cantSplit/>
        </w:trPr>
        <w:tc>
          <w:tcPr>
            <w:tcW w:w="2884" w:type="dxa"/>
          </w:tcPr>
          <w:p w14:paraId="6AAC9811" w14:textId="3492013A" w:rsidR="00A52ED5" w:rsidRPr="007E0B31" w:rsidRDefault="00A52ED5" w:rsidP="00A52ED5">
            <w:pPr>
              <w:pStyle w:val="Arial11Bold"/>
              <w:rPr>
                <w:rFonts w:cs="Arial"/>
              </w:rPr>
            </w:pPr>
            <w:r>
              <w:rPr>
                <w:rFonts w:cs="Arial"/>
              </w:rPr>
              <w:t>Top Up Restoration Plant</w:t>
            </w:r>
          </w:p>
        </w:tc>
        <w:tc>
          <w:tcPr>
            <w:tcW w:w="6634" w:type="dxa"/>
          </w:tcPr>
          <w:p w14:paraId="7A52B53D" w14:textId="73F2688D" w:rsidR="00A52ED5" w:rsidRPr="007E0B31" w:rsidRDefault="00A52ED5" w:rsidP="00A52ED5">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A52ED5" w:rsidRPr="007E0B31" w14:paraId="616F93ED" w14:textId="77777777" w:rsidTr="00AB2570">
        <w:trPr>
          <w:cantSplit/>
        </w:trPr>
        <w:tc>
          <w:tcPr>
            <w:tcW w:w="2884" w:type="dxa"/>
          </w:tcPr>
          <w:p w14:paraId="24BE8F65" w14:textId="7F0CB3AF" w:rsidR="00A52ED5" w:rsidRPr="007E0B31" w:rsidRDefault="00A52ED5" w:rsidP="00A52ED5">
            <w:pPr>
              <w:pStyle w:val="Arial11Bold"/>
              <w:rPr>
                <w:rFonts w:cs="Arial"/>
              </w:rPr>
            </w:pPr>
            <w:r>
              <w:rPr>
                <w:rFonts w:cs="Arial"/>
              </w:rPr>
              <w:t>Top Up Restoration Plant Test</w:t>
            </w:r>
          </w:p>
        </w:tc>
        <w:tc>
          <w:tcPr>
            <w:tcW w:w="6634" w:type="dxa"/>
          </w:tcPr>
          <w:p w14:paraId="3D8FD0F6" w14:textId="218B9E06" w:rsidR="00A52ED5" w:rsidRPr="007E0B31" w:rsidRDefault="00A52ED5" w:rsidP="00A52ED5">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A52ED5" w:rsidRPr="007E0B31" w14:paraId="6E50222A" w14:textId="77777777" w:rsidTr="00AB2570">
        <w:trPr>
          <w:cantSplit/>
        </w:trPr>
        <w:tc>
          <w:tcPr>
            <w:tcW w:w="2884" w:type="dxa"/>
          </w:tcPr>
          <w:p w14:paraId="1FB787B1" w14:textId="77777777" w:rsidR="00A52ED5" w:rsidRPr="007E0B31" w:rsidRDefault="00A52ED5" w:rsidP="00A52ED5">
            <w:pPr>
              <w:pStyle w:val="Arial11Bold"/>
              <w:rPr>
                <w:rFonts w:cs="Arial"/>
              </w:rPr>
            </w:pPr>
            <w:r w:rsidRPr="007E0B31">
              <w:rPr>
                <w:rFonts w:cs="Arial"/>
              </w:rPr>
              <w:t>Total Shutdown</w:t>
            </w:r>
          </w:p>
        </w:tc>
        <w:tc>
          <w:tcPr>
            <w:tcW w:w="6634" w:type="dxa"/>
          </w:tcPr>
          <w:p w14:paraId="5EDD63F2" w14:textId="1C79CF52" w:rsidR="00A52ED5" w:rsidRPr="007E0B31" w:rsidRDefault="00A52ED5" w:rsidP="00A52ED5">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A52ED5" w:rsidRPr="007E0B31" w14:paraId="03665F8A" w14:textId="77777777" w:rsidTr="00AB2570">
        <w:trPr>
          <w:cantSplit/>
        </w:trPr>
        <w:tc>
          <w:tcPr>
            <w:tcW w:w="2884" w:type="dxa"/>
          </w:tcPr>
          <w:p w14:paraId="133B8AA4" w14:textId="77777777" w:rsidR="00A52ED5" w:rsidRPr="007E0B31" w:rsidRDefault="00A52ED5" w:rsidP="00A52ED5">
            <w:pPr>
              <w:pStyle w:val="Arial11Bold"/>
              <w:rPr>
                <w:rFonts w:cs="Arial"/>
              </w:rPr>
            </w:pPr>
            <w:r w:rsidRPr="007E0B31">
              <w:rPr>
                <w:rFonts w:cs="Arial"/>
              </w:rPr>
              <w:t>Total System</w:t>
            </w:r>
          </w:p>
        </w:tc>
        <w:tc>
          <w:tcPr>
            <w:tcW w:w="6634" w:type="dxa"/>
          </w:tcPr>
          <w:p w14:paraId="6E425FE9" w14:textId="77777777" w:rsidR="00A52ED5" w:rsidRPr="007E0B31" w:rsidRDefault="00A52ED5" w:rsidP="00A52ED5">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A52ED5" w:rsidRPr="007E0B31" w14:paraId="2CEA121D" w14:textId="77777777" w:rsidTr="00AB2570">
        <w:trPr>
          <w:cantSplit/>
        </w:trPr>
        <w:tc>
          <w:tcPr>
            <w:tcW w:w="2884" w:type="dxa"/>
          </w:tcPr>
          <w:p w14:paraId="096BE835" w14:textId="77777777" w:rsidR="00A52ED5" w:rsidRPr="007E0B31" w:rsidRDefault="00A52ED5" w:rsidP="00A52ED5">
            <w:pPr>
              <w:pStyle w:val="Arial11Bold"/>
              <w:rPr>
                <w:rFonts w:cs="Arial"/>
              </w:rPr>
            </w:pPr>
            <w:r w:rsidRPr="007E0B31">
              <w:rPr>
                <w:rFonts w:cs="Arial"/>
              </w:rPr>
              <w:t>Trading Point</w:t>
            </w:r>
          </w:p>
        </w:tc>
        <w:tc>
          <w:tcPr>
            <w:tcW w:w="6634" w:type="dxa"/>
          </w:tcPr>
          <w:p w14:paraId="0BB80024" w14:textId="6807865F" w:rsidR="00A52ED5" w:rsidRPr="007E0B31" w:rsidRDefault="00A52ED5" w:rsidP="00A52ED5">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A52ED5" w:rsidRPr="007E0B31" w14:paraId="6355B4EF" w14:textId="77777777" w:rsidTr="00AB2570">
        <w:trPr>
          <w:cantSplit/>
        </w:trPr>
        <w:tc>
          <w:tcPr>
            <w:tcW w:w="2884" w:type="dxa"/>
          </w:tcPr>
          <w:p w14:paraId="2AC59C62" w14:textId="77777777" w:rsidR="00A52ED5" w:rsidRPr="007E0B31" w:rsidRDefault="00A52ED5" w:rsidP="00A52ED5">
            <w:pPr>
              <w:pStyle w:val="Arial11Bold"/>
              <w:rPr>
                <w:rFonts w:cs="Arial"/>
              </w:rPr>
            </w:pPr>
            <w:r w:rsidRPr="007E0B31">
              <w:rPr>
                <w:rFonts w:cs="Arial"/>
              </w:rPr>
              <w:t>Transfer Date</w:t>
            </w:r>
          </w:p>
        </w:tc>
        <w:tc>
          <w:tcPr>
            <w:tcW w:w="6634" w:type="dxa"/>
          </w:tcPr>
          <w:p w14:paraId="7A0D17C4" w14:textId="77777777" w:rsidR="00A52ED5" w:rsidRPr="007E0B31" w:rsidRDefault="00A52ED5" w:rsidP="00A52ED5">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A52ED5" w:rsidRPr="007E0B31" w14:paraId="2FFD149D" w14:textId="77777777" w:rsidTr="00AB2570">
        <w:trPr>
          <w:cantSplit/>
        </w:trPr>
        <w:tc>
          <w:tcPr>
            <w:tcW w:w="2884" w:type="dxa"/>
          </w:tcPr>
          <w:p w14:paraId="6A0B230B" w14:textId="77777777" w:rsidR="00A52ED5" w:rsidRPr="007E0B31" w:rsidRDefault="00A52ED5" w:rsidP="00A52ED5">
            <w:pPr>
              <w:pStyle w:val="Arial11Bold"/>
              <w:rPr>
                <w:rFonts w:cs="Arial"/>
              </w:rPr>
            </w:pPr>
            <w:r w:rsidRPr="007E0B31">
              <w:rPr>
                <w:rFonts w:cs="Arial"/>
              </w:rPr>
              <w:lastRenderedPageBreak/>
              <w:t>Transmission</w:t>
            </w:r>
          </w:p>
        </w:tc>
        <w:tc>
          <w:tcPr>
            <w:tcW w:w="6634" w:type="dxa"/>
          </w:tcPr>
          <w:p w14:paraId="484C3E41" w14:textId="77777777" w:rsidR="00A52ED5" w:rsidRPr="007E0B31" w:rsidRDefault="00A52ED5" w:rsidP="00A52ED5">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A52ED5" w:rsidRPr="007E0B31" w14:paraId="369076F1" w14:textId="77777777" w:rsidTr="00AB2570">
        <w:trPr>
          <w:cantSplit/>
        </w:trPr>
        <w:tc>
          <w:tcPr>
            <w:tcW w:w="2884" w:type="dxa"/>
          </w:tcPr>
          <w:p w14:paraId="1B0C8C13" w14:textId="77777777" w:rsidR="00A52ED5" w:rsidRPr="007E0B31" w:rsidRDefault="00A52ED5" w:rsidP="00A52ED5">
            <w:pPr>
              <w:pStyle w:val="Arial11Bold"/>
              <w:rPr>
                <w:rFonts w:cs="Arial"/>
              </w:rPr>
            </w:pPr>
            <w:r w:rsidRPr="007E0B31">
              <w:rPr>
                <w:rFonts w:cs="Arial"/>
                <w:lang w:val="en-US"/>
              </w:rPr>
              <w:t>Transmission Area</w:t>
            </w:r>
          </w:p>
        </w:tc>
        <w:tc>
          <w:tcPr>
            <w:tcW w:w="6634" w:type="dxa"/>
          </w:tcPr>
          <w:p w14:paraId="4B6681DA" w14:textId="77777777" w:rsidR="00A52ED5" w:rsidRPr="007E0B31" w:rsidRDefault="00A52ED5" w:rsidP="00A52ED5">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A52ED5" w:rsidRPr="007E0B31" w14:paraId="052C965A" w14:textId="77777777" w:rsidTr="00AB2570">
        <w:trPr>
          <w:cantSplit/>
        </w:trPr>
        <w:tc>
          <w:tcPr>
            <w:tcW w:w="2884" w:type="dxa"/>
          </w:tcPr>
          <w:p w14:paraId="5F2FC0DC" w14:textId="77777777" w:rsidR="00A52ED5" w:rsidRPr="007E0B31" w:rsidRDefault="00A52ED5" w:rsidP="00A52ED5">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A52ED5" w:rsidRPr="007E0B31" w:rsidRDefault="00A52ED5" w:rsidP="00A52ED5">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A52ED5" w:rsidRPr="007E0B31" w14:paraId="0DDE5639" w14:textId="77777777" w:rsidTr="00AB2570">
        <w:trPr>
          <w:cantSplit/>
        </w:trPr>
        <w:tc>
          <w:tcPr>
            <w:tcW w:w="2884" w:type="dxa"/>
          </w:tcPr>
          <w:p w14:paraId="1A90AEFF" w14:textId="77777777" w:rsidR="00A52ED5" w:rsidRPr="007E0B31" w:rsidRDefault="00A52ED5" w:rsidP="00A52ED5">
            <w:pPr>
              <w:pStyle w:val="Arial11Bold"/>
              <w:rPr>
                <w:rFonts w:cs="Arial"/>
              </w:rPr>
            </w:pPr>
            <w:r w:rsidRPr="007E0B31">
              <w:rPr>
                <w:rFonts w:cs="Arial"/>
              </w:rPr>
              <w:t>Transmission DC Converter</w:t>
            </w:r>
          </w:p>
        </w:tc>
        <w:tc>
          <w:tcPr>
            <w:tcW w:w="6634" w:type="dxa"/>
          </w:tcPr>
          <w:p w14:paraId="3B963E3C" w14:textId="77777777" w:rsidR="00A52ED5" w:rsidRPr="007E0B31" w:rsidRDefault="00A52ED5" w:rsidP="00A52ED5">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A52ED5" w:rsidRPr="007E0B31" w14:paraId="5F8263B5" w14:textId="77777777" w:rsidTr="00AB2570">
        <w:trPr>
          <w:cantSplit/>
        </w:trPr>
        <w:tc>
          <w:tcPr>
            <w:tcW w:w="2884" w:type="dxa"/>
          </w:tcPr>
          <w:p w14:paraId="259E74B1" w14:textId="77777777" w:rsidR="00A52ED5" w:rsidRPr="007E0B31" w:rsidRDefault="00A52ED5" w:rsidP="00A52ED5">
            <w:pPr>
              <w:pStyle w:val="Arial11Bold"/>
              <w:rPr>
                <w:rFonts w:cs="Arial"/>
              </w:rPr>
            </w:pPr>
            <w:r w:rsidRPr="007E0B31">
              <w:rPr>
                <w:rFonts w:cs="Arial"/>
              </w:rPr>
              <w:t>Transmission Entry Capacity</w:t>
            </w:r>
          </w:p>
        </w:tc>
        <w:tc>
          <w:tcPr>
            <w:tcW w:w="6634" w:type="dxa"/>
          </w:tcPr>
          <w:p w14:paraId="4AEF75AE" w14:textId="77777777" w:rsidR="00A52ED5" w:rsidRPr="007E0B31" w:rsidRDefault="00A52ED5" w:rsidP="00A52ED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A52ED5" w:rsidRPr="007E0B31" w14:paraId="01834965" w14:textId="77777777" w:rsidTr="00AB2570">
        <w:trPr>
          <w:cantSplit/>
        </w:trPr>
        <w:tc>
          <w:tcPr>
            <w:tcW w:w="2884" w:type="dxa"/>
          </w:tcPr>
          <w:p w14:paraId="28380C3E" w14:textId="77777777" w:rsidR="00A52ED5" w:rsidRPr="007E0B31" w:rsidRDefault="00A52ED5" w:rsidP="00A52ED5">
            <w:pPr>
              <w:pStyle w:val="Arial11Bold"/>
              <w:rPr>
                <w:rFonts w:cs="Arial"/>
              </w:rPr>
            </w:pPr>
            <w:r w:rsidRPr="007E0B31">
              <w:rPr>
                <w:rFonts w:cs="Arial"/>
              </w:rPr>
              <w:t>Transmission Interface Circuit</w:t>
            </w:r>
          </w:p>
        </w:tc>
        <w:tc>
          <w:tcPr>
            <w:tcW w:w="6634" w:type="dxa"/>
          </w:tcPr>
          <w:p w14:paraId="093A792C" w14:textId="73A7926F" w:rsidR="00A52ED5" w:rsidRPr="007E0B31" w:rsidRDefault="00A52ED5" w:rsidP="00A52ED5">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A52ED5" w:rsidRPr="007E0B31" w:rsidRDefault="00A52ED5" w:rsidP="00A52ED5">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A52ED5" w:rsidRPr="007E0B31" w14:paraId="14A60B97" w14:textId="77777777" w:rsidTr="00AB2570">
        <w:trPr>
          <w:cantSplit/>
        </w:trPr>
        <w:tc>
          <w:tcPr>
            <w:tcW w:w="2884" w:type="dxa"/>
          </w:tcPr>
          <w:p w14:paraId="24A351F4" w14:textId="77777777" w:rsidR="00A52ED5" w:rsidRPr="007E0B31" w:rsidRDefault="00A52ED5" w:rsidP="00A52ED5">
            <w:pPr>
              <w:pStyle w:val="Arial11Bold"/>
              <w:rPr>
                <w:rFonts w:cs="Arial"/>
              </w:rPr>
            </w:pPr>
            <w:r w:rsidRPr="007E0B31">
              <w:rPr>
                <w:rFonts w:cs="Arial"/>
              </w:rPr>
              <w:t>Transmission Interface Point</w:t>
            </w:r>
          </w:p>
        </w:tc>
        <w:tc>
          <w:tcPr>
            <w:tcW w:w="6634" w:type="dxa"/>
          </w:tcPr>
          <w:p w14:paraId="288BC234" w14:textId="0940EB1B" w:rsidR="00A52ED5" w:rsidRPr="007E0B31" w:rsidRDefault="00A52ED5" w:rsidP="00A52ED5">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A52ED5" w:rsidRPr="007E0B31" w14:paraId="12E4E169" w14:textId="77777777" w:rsidTr="00AB2570">
        <w:trPr>
          <w:cantSplit/>
        </w:trPr>
        <w:tc>
          <w:tcPr>
            <w:tcW w:w="2884" w:type="dxa"/>
          </w:tcPr>
          <w:p w14:paraId="41174EA6" w14:textId="77777777" w:rsidR="00A52ED5" w:rsidRPr="007E0B31" w:rsidRDefault="00A52ED5" w:rsidP="00A52ED5">
            <w:pPr>
              <w:pStyle w:val="Arial11Bold"/>
              <w:rPr>
                <w:rFonts w:cs="Arial"/>
              </w:rPr>
            </w:pPr>
            <w:r w:rsidRPr="007E0B31">
              <w:rPr>
                <w:rFonts w:cs="Arial"/>
              </w:rPr>
              <w:t>Transmission Interface Site</w:t>
            </w:r>
          </w:p>
        </w:tc>
        <w:tc>
          <w:tcPr>
            <w:tcW w:w="6634" w:type="dxa"/>
          </w:tcPr>
          <w:p w14:paraId="36310DA2" w14:textId="1A88231F" w:rsidR="00A52ED5" w:rsidRPr="007E0B31" w:rsidRDefault="00A52ED5" w:rsidP="00A52ED5">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A52ED5" w:rsidRPr="007E0B31" w14:paraId="0B4F08F2" w14:textId="77777777" w:rsidTr="00AB2570">
        <w:trPr>
          <w:cantSplit/>
        </w:trPr>
        <w:tc>
          <w:tcPr>
            <w:tcW w:w="2884" w:type="dxa"/>
          </w:tcPr>
          <w:p w14:paraId="71A83FA6" w14:textId="77777777" w:rsidR="00A52ED5" w:rsidRPr="007E0B31" w:rsidRDefault="00A52ED5" w:rsidP="00A52ED5">
            <w:pPr>
              <w:pStyle w:val="Arial11Bold"/>
              <w:rPr>
                <w:rFonts w:cs="Arial"/>
              </w:rPr>
            </w:pPr>
            <w:r w:rsidRPr="007E0B31">
              <w:rPr>
                <w:rFonts w:cs="Arial"/>
              </w:rPr>
              <w:t>Transmission Licence</w:t>
            </w:r>
          </w:p>
        </w:tc>
        <w:tc>
          <w:tcPr>
            <w:tcW w:w="6634" w:type="dxa"/>
          </w:tcPr>
          <w:p w14:paraId="5E9EC095" w14:textId="77777777" w:rsidR="00A52ED5" w:rsidRPr="007E0B31" w:rsidRDefault="00A52ED5" w:rsidP="00A52ED5">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A52ED5" w:rsidRPr="007E0B31" w14:paraId="1F5A6A84" w14:textId="77777777" w:rsidTr="00AB2570">
        <w:trPr>
          <w:cantSplit/>
        </w:trPr>
        <w:tc>
          <w:tcPr>
            <w:tcW w:w="2884" w:type="dxa"/>
          </w:tcPr>
          <w:p w14:paraId="7216E635" w14:textId="77777777" w:rsidR="00A52ED5" w:rsidRPr="007E0B31" w:rsidRDefault="00A52ED5" w:rsidP="00A52ED5">
            <w:pPr>
              <w:pStyle w:val="Arial11Bold"/>
              <w:rPr>
                <w:rFonts w:cs="Arial"/>
              </w:rPr>
            </w:pPr>
            <w:r w:rsidRPr="007E0B31">
              <w:rPr>
                <w:rFonts w:cs="Arial"/>
              </w:rPr>
              <w:t>Transmission Licensee</w:t>
            </w:r>
          </w:p>
        </w:tc>
        <w:tc>
          <w:tcPr>
            <w:tcW w:w="6634" w:type="dxa"/>
          </w:tcPr>
          <w:p w14:paraId="738A653A" w14:textId="37035491" w:rsidR="00A52ED5" w:rsidRPr="007E0B31" w:rsidRDefault="00A52ED5" w:rsidP="00A52ED5">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A52ED5" w:rsidRPr="007E0B31" w14:paraId="6ED18EA3" w14:textId="77777777" w:rsidTr="00AB2570">
        <w:trPr>
          <w:cantSplit/>
        </w:trPr>
        <w:tc>
          <w:tcPr>
            <w:tcW w:w="2884" w:type="dxa"/>
          </w:tcPr>
          <w:p w14:paraId="6AB51AF3" w14:textId="77777777" w:rsidR="00A52ED5" w:rsidRPr="007E0B31" w:rsidRDefault="00A52ED5" w:rsidP="00A52ED5">
            <w:pPr>
              <w:pStyle w:val="Arial11Bold"/>
              <w:rPr>
                <w:rFonts w:cs="Arial"/>
              </w:rPr>
            </w:pPr>
            <w:r w:rsidRPr="007E0B31">
              <w:rPr>
                <w:rFonts w:cs="Arial"/>
              </w:rPr>
              <w:t>Transmission Site</w:t>
            </w:r>
          </w:p>
        </w:tc>
        <w:tc>
          <w:tcPr>
            <w:tcW w:w="6634" w:type="dxa"/>
          </w:tcPr>
          <w:p w14:paraId="307AB72A" w14:textId="46F51AFD" w:rsidR="00A52ED5" w:rsidRPr="007E0B31" w:rsidRDefault="00A52ED5" w:rsidP="00A52ED5">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A52ED5" w:rsidRPr="007E0B31" w14:paraId="6581C4CA" w14:textId="77777777" w:rsidTr="00AB2570">
        <w:trPr>
          <w:cantSplit/>
        </w:trPr>
        <w:tc>
          <w:tcPr>
            <w:tcW w:w="2884" w:type="dxa"/>
          </w:tcPr>
          <w:p w14:paraId="7859EEE2" w14:textId="77777777" w:rsidR="00A52ED5" w:rsidRPr="007E0B31" w:rsidRDefault="00A52ED5" w:rsidP="00A52ED5">
            <w:pPr>
              <w:pStyle w:val="Arial11Bold"/>
              <w:rPr>
                <w:rFonts w:cs="Arial"/>
              </w:rPr>
            </w:pPr>
            <w:r w:rsidRPr="007E0B31">
              <w:rPr>
                <w:rFonts w:cs="Arial"/>
              </w:rPr>
              <w:t>Transmission System</w:t>
            </w:r>
          </w:p>
        </w:tc>
        <w:tc>
          <w:tcPr>
            <w:tcW w:w="6634" w:type="dxa"/>
          </w:tcPr>
          <w:p w14:paraId="2D2E550E" w14:textId="77777777" w:rsidR="00A52ED5" w:rsidRPr="007E0B31" w:rsidRDefault="00A52ED5" w:rsidP="00A52ED5">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A52ED5" w:rsidRPr="007E0B31" w14:paraId="6D673E45" w14:textId="77777777" w:rsidTr="00AB2570">
        <w:trPr>
          <w:cantSplit/>
        </w:trPr>
        <w:tc>
          <w:tcPr>
            <w:tcW w:w="2884" w:type="dxa"/>
          </w:tcPr>
          <w:p w14:paraId="3E6756E5" w14:textId="77777777" w:rsidR="00A52ED5" w:rsidRPr="007E0B31" w:rsidRDefault="00A52ED5" w:rsidP="00A52ED5">
            <w:pPr>
              <w:pStyle w:val="Arial11Bold"/>
              <w:rPr>
                <w:rFonts w:cs="Arial"/>
              </w:rPr>
            </w:pPr>
            <w:r w:rsidRPr="007E0B31">
              <w:rPr>
                <w:rFonts w:cs="Arial"/>
              </w:rPr>
              <w:t>Turbine Time Constant</w:t>
            </w:r>
          </w:p>
        </w:tc>
        <w:tc>
          <w:tcPr>
            <w:tcW w:w="6634" w:type="dxa"/>
          </w:tcPr>
          <w:p w14:paraId="1D7D5D0B" w14:textId="77777777" w:rsidR="00A52ED5" w:rsidRPr="007E0B31" w:rsidRDefault="00A52ED5" w:rsidP="00A52ED5">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A52ED5" w:rsidRPr="007E0B31" w14:paraId="69758B0F" w14:textId="77777777" w:rsidTr="00AB2570">
        <w:trPr>
          <w:cantSplit/>
        </w:trPr>
        <w:tc>
          <w:tcPr>
            <w:tcW w:w="2884" w:type="dxa"/>
          </w:tcPr>
          <w:p w14:paraId="2CCCBDA7" w14:textId="77777777" w:rsidR="00A52ED5" w:rsidRPr="007E0B31" w:rsidRDefault="00A52ED5" w:rsidP="00A52ED5">
            <w:pPr>
              <w:pStyle w:val="Level1Text"/>
              <w:tabs>
                <w:tab w:val="left" w:pos="1701"/>
              </w:tabs>
              <w:spacing w:after="0" w:line="240" w:lineRule="auto"/>
              <w:ind w:left="0" w:firstLine="0"/>
              <w:rPr>
                <w:rFonts w:cs="Arial"/>
                <w:b/>
                <w:color w:val="auto"/>
                <w:lang w:val="en-GB"/>
              </w:rPr>
            </w:pPr>
            <w:r w:rsidRPr="007E0B31">
              <w:rPr>
                <w:rFonts w:cs="Arial"/>
                <w:b/>
                <w:color w:val="auto"/>
                <w:lang w:val="en-GB"/>
              </w:rPr>
              <w:lastRenderedPageBreak/>
              <w:t>Type A Power Generating Module</w:t>
            </w:r>
          </w:p>
        </w:tc>
        <w:tc>
          <w:tcPr>
            <w:tcW w:w="6634" w:type="dxa"/>
          </w:tcPr>
          <w:p w14:paraId="45946864" w14:textId="7F6B9525" w:rsidR="00A52ED5" w:rsidRPr="007E0B31" w:rsidRDefault="00A52ED5" w:rsidP="00A52ED5">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w:t>
            </w:r>
            <w:proofErr w:type="gramStart"/>
            <w:r w:rsidRPr="007E0B31">
              <w:rPr>
                <w:rFonts w:cs="Arial"/>
              </w:rPr>
              <w:t>1MW;</w:t>
            </w:r>
            <w:proofErr w:type="gramEnd"/>
          </w:p>
        </w:tc>
      </w:tr>
      <w:tr w:rsidR="00A52ED5" w:rsidRPr="007E0B31" w14:paraId="617806BC" w14:textId="77777777" w:rsidTr="00AB2570">
        <w:trPr>
          <w:cantSplit/>
        </w:trPr>
        <w:tc>
          <w:tcPr>
            <w:tcW w:w="2884" w:type="dxa"/>
          </w:tcPr>
          <w:p w14:paraId="5D64AA45" w14:textId="77777777" w:rsidR="00A52ED5" w:rsidRPr="007E0B31" w:rsidRDefault="00A52ED5" w:rsidP="00A52ED5">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A52ED5" w:rsidRPr="007E0B31" w:rsidRDefault="00A52ED5" w:rsidP="00A52ED5">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w:t>
            </w:r>
            <w:proofErr w:type="gramStart"/>
            <w:r w:rsidRPr="007E0B31">
              <w:rPr>
                <w:rFonts w:cs="Arial"/>
                <w:color w:val="auto"/>
              </w:rPr>
              <w:t>10MW;</w:t>
            </w:r>
            <w:proofErr w:type="gramEnd"/>
          </w:p>
        </w:tc>
      </w:tr>
      <w:tr w:rsidR="00A52ED5" w:rsidRPr="007E0B31" w14:paraId="4DC46CF3" w14:textId="77777777" w:rsidTr="00AB2570">
        <w:trPr>
          <w:cantSplit/>
        </w:trPr>
        <w:tc>
          <w:tcPr>
            <w:tcW w:w="2884" w:type="dxa"/>
          </w:tcPr>
          <w:p w14:paraId="54A735C9" w14:textId="77777777" w:rsidR="00A52ED5" w:rsidRPr="007E0B31" w:rsidRDefault="00A52ED5" w:rsidP="00A52ED5">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A52ED5" w:rsidRPr="007E0B31" w:rsidRDefault="00A52ED5" w:rsidP="00A52ED5">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w:t>
            </w:r>
            <w:proofErr w:type="gramStart"/>
            <w:r w:rsidRPr="007E0B31">
              <w:rPr>
                <w:rFonts w:cs="Arial"/>
                <w:color w:val="auto"/>
              </w:rPr>
              <w:t>50MW;</w:t>
            </w:r>
            <w:proofErr w:type="gramEnd"/>
          </w:p>
        </w:tc>
      </w:tr>
      <w:tr w:rsidR="00A52ED5" w:rsidRPr="007E0B31" w14:paraId="04971D97" w14:textId="77777777" w:rsidTr="00AB2570">
        <w:trPr>
          <w:cantSplit/>
        </w:trPr>
        <w:tc>
          <w:tcPr>
            <w:tcW w:w="2884" w:type="dxa"/>
          </w:tcPr>
          <w:p w14:paraId="03947CC0" w14:textId="77777777" w:rsidR="00A52ED5" w:rsidRPr="007E0B31" w:rsidRDefault="00A52ED5" w:rsidP="00A52ED5">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A52ED5" w:rsidRPr="007E0B31" w:rsidRDefault="00A52ED5" w:rsidP="00A52ED5">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A52ED5" w:rsidRPr="007E0B31" w:rsidRDefault="00A52ED5" w:rsidP="00A52ED5">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A52ED5" w:rsidRPr="007E0B31" w:rsidRDefault="00A52ED5" w:rsidP="00A52ED5">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A52ED5" w:rsidRPr="007E0B31" w14:paraId="23E68C54" w14:textId="77777777" w:rsidTr="00AB2570">
        <w:trPr>
          <w:cantSplit/>
        </w:trPr>
        <w:tc>
          <w:tcPr>
            <w:tcW w:w="2884" w:type="dxa"/>
          </w:tcPr>
          <w:p w14:paraId="3456D5FD" w14:textId="77777777" w:rsidR="00A52ED5" w:rsidRPr="007E0B31" w:rsidRDefault="00A52ED5" w:rsidP="00A52ED5">
            <w:pPr>
              <w:pStyle w:val="Arial11Bold"/>
              <w:rPr>
                <w:rFonts w:cs="Arial"/>
              </w:rPr>
            </w:pPr>
            <w:r w:rsidRPr="007E0B31">
              <w:rPr>
                <w:rFonts w:cs="Arial"/>
              </w:rPr>
              <w:t>Unbalanced Load</w:t>
            </w:r>
          </w:p>
        </w:tc>
        <w:tc>
          <w:tcPr>
            <w:tcW w:w="6634" w:type="dxa"/>
          </w:tcPr>
          <w:p w14:paraId="025C243B" w14:textId="77777777" w:rsidR="00A52ED5" w:rsidRPr="007E0B31" w:rsidRDefault="00A52ED5" w:rsidP="00A52ED5">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A52ED5" w:rsidRPr="007E0B31" w14:paraId="6D642429" w14:textId="77777777" w:rsidTr="00AB2570">
        <w:trPr>
          <w:cantSplit/>
        </w:trPr>
        <w:tc>
          <w:tcPr>
            <w:tcW w:w="2884" w:type="dxa"/>
          </w:tcPr>
          <w:p w14:paraId="5EA24264" w14:textId="77777777" w:rsidR="00A52ED5" w:rsidRPr="007E0B31" w:rsidRDefault="00A52ED5" w:rsidP="00A52ED5">
            <w:pPr>
              <w:pStyle w:val="Arial11Bold"/>
              <w:rPr>
                <w:rFonts w:cs="Arial"/>
              </w:rPr>
            </w:pPr>
            <w:r w:rsidRPr="007E0B31">
              <w:rPr>
                <w:rFonts w:cs="Arial"/>
              </w:rPr>
              <w:t>Under-excitation Limiter</w:t>
            </w:r>
          </w:p>
        </w:tc>
        <w:tc>
          <w:tcPr>
            <w:tcW w:w="6634" w:type="dxa"/>
          </w:tcPr>
          <w:p w14:paraId="11D9D8F0" w14:textId="73B80FD9" w:rsidR="00A52ED5" w:rsidRPr="007E0B31" w:rsidRDefault="00A52ED5" w:rsidP="00A52ED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A52ED5" w:rsidRPr="007E0B31" w14:paraId="0050BCB9" w14:textId="77777777" w:rsidTr="00AB2570">
        <w:trPr>
          <w:cantSplit/>
        </w:trPr>
        <w:tc>
          <w:tcPr>
            <w:tcW w:w="2884" w:type="dxa"/>
          </w:tcPr>
          <w:p w14:paraId="35CC22D8" w14:textId="77777777" w:rsidR="00A52ED5" w:rsidRPr="007E0B31" w:rsidRDefault="00A52ED5" w:rsidP="00A52ED5">
            <w:pPr>
              <w:pStyle w:val="Arial11Bold"/>
              <w:rPr>
                <w:rFonts w:cs="Arial"/>
              </w:rPr>
            </w:pPr>
            <w:r w:rsidRPr="007E0B31">
              <w:rPr>
                <w:rFonts w:cs="Arial"/>
              </w:rPr>
              <w:t>Under Frequency Relay</w:t>
            </w:r>
          </w:p>
        </w:tc>
        <w:tc>
          <w:tcPr>
            <w:tcW w:w="6634" w:type="dxa"/>
          </w:tcPr>
          <w:p w14:paraId="73618C50" w14:textId="77777777" w:rsidR="00A52ED5" w:rsidRPr="007E0B31" w:rsidRDefault="00A52ED5" w:rsidP="00A52ED5">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A52ED5" w:rsidRPr="007E0B31" w14:paraId="38841ED8" w14:textId="77777777" w:rsidTr="00AB2570">
        <w:trPr>
          <w:cantSplit/>
        </w:trPr>
        <w:tc>
          <w:tcPr>
            <w:tcW w:w="2884" w:type="dxa"/>
          </w:tcPr>
          <w:p w14:paraId="3464A8CD" w14:textId="77777777" w:rsidR="00A52ED5" w:rsidRPr="007E0B31" w:rsidRDefault="00A52ED5" w:rsidP="00A52ED5">
            <w:pPr>
              <w:pStyle w:val="Arial11Bold"/>
              <w:rPr>
                <w:rFonts w:cs="Arial"/>
              </w:rPr>
            </w:pPr>
            <w:r w:rsidRPr="007E0B31">
              <w:rPr>
                <w:rFonts w:cs="Arial"/>
              </w:rPr>
              <w:t>Unit Board</w:t>
            </w:r>
          </w:p>
        </w:tc>
        <w:tc>
          <w:tcPr>
            <w:tcW w:w="6634" w:type="dxa"/>
          </w:tcPr>
          <w:p w14:paraId="14AC7EAB" w14:textId="77777777" w:rsidR="00A52ED5" w:rsidRPr="007E0B31" w:rsidRDefault="00A52ED5" w:rsidP="00A52ED5">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 xml:space="preserve">Generating </w:t>
            </w:r>
            <w:proofErr w:type="gramStart"/>
            <w:r w:rsidRPr="007E0B31">
              <w:rPr>
                <w:rFonts w:cs="Arial"/>
                <w:b/>
              </w:rPr>
              <w:t>Unit</w:t>
            </w:r>
            <w:proofErr w:type="gramEnd"/>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A52ED5" w:rsidRPr="007E0B31" w14:paraId="50BA31C8" w14:textId="77777777" w:rsidTr="00AB2570">
        <w:trPr>
          <w:cantSplit/>
        </w:trPr>
        <w:tc>
          <w:tcPr>
            <w:tcW w:w="2884" w:type="dxa"/>
          </w:tcPr>
          <w:p w14:paraId="3FA00B34" w14:textId="77777777" w:rsidR="00A52ED5" w:rsidRPr="007E0B31" w:rsidRDefault="00A52ED5" w:rsidP="00A52ED5">
            <w:pPr>
              <w:pStyle w:val="Arial11Bold"/>
              <w:rPr>
                <w:rFonts w:cs="Arial"/>
              </w:rPr>
            </w:pPr>
            <w:r w:rsidRPr="007E0B31">
              <w:rPr>
                <w:rFonts w:cs="Arial"/>
              </w:rPr>
              <w:t>Unit Transformer</w:t>
            </w:r>
          </w:p>
        </w:tc>
        <w:tc>
          <w:tcPr>
            <w:tcW w:w="6634" w:type="dxa"/>
          </w:tcPr>
          <w:p w14:paraId="79DA8F59" w14:textId="7744E723" w:rsidR="00A52ED5" w:rsidRPr="007E0B31" w:rsidRDefault="00A52ED5" w:rsidP="00A52ED5">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A52ED5" w:rsidRPr="007E0B31" w14:paraId="423C36C8" w14:textId="77777777" w:rsidTr="00AB2570">
        <w:trPr>
          <w:cantSplit/>
        </w:trPr>
        <w:tc>
          <w:tcPr>
            <w:tcW w:w="2884" w:type="dxa"/>
          </w:tcPr>
          <w:p w14:paraId="1214A797" w14:textId="77777777" w:rsidR="00A52ED5" w:rsidRPr="007E0B31" w:rsidRDefault="00A52ED5" w:rsidP="00A52ED5">
            <w:pPr>
              <w:pStyle w:val="Arial11Bold"/>
              <w:rPr>
                <w:rFonts w:cs="Arial"/>
              </w:rPr>
            </w:pPr>
            <w:r w:rsidRPr="007E0B31">
              <w:rPr>
                <w:rFonts w:cs="Arial"/>
              </w:rPr>
              <w:t>Unit Load Controller Response Time Constant</w:t>
            </w:r>
          </w:p>
        </w:tc>
        <w:tc>
          <w:tcPr>
            <w:tcW w:w="6634" w:type="dxa"/>
          </w:tcPr>
          <w:p w14:paraId="3D6E0ED8" w14:textId="77777777" w:rsidR="00A52ED5" w:rsidRPr="007E0B31" w:rsidRDefault="00A52ED5" w:rsidP="00A52ED5">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A52ED5" w:rsidRPr="007E0B31" w14:paraId="720B1B79" w14:textId="77777777" w:rsidTr="00AB2570">
        <w:trPr>
          <w:cantSplit/>
        </w:trPr>
        <w:tc>
          <w:tcPr>
            <w:tcW w:w="2884" w:type="dxa"/>
          </w:tcPr>
          <w:p w14:paraId="1B0E66FB" w14:textId="4F0E4CAC" w:rsidR="00A52ED5" w:rsidRPr="007E0B31" w:rsidRDefault="00A52ED5" w:rsidP="00A52ED5">
            <w:pPr>
              <w:pStyle w:val="Arial11Bold"/>
              <w:rPr>
                <w:rFonts w:cs="Arial"/>
              </w:rPr>
            </w:pPr>
            <w:bookmarkStart w:id="100" w:name="_DV_C47"/>
            <w:r w:rsidRPr="007E0B31">
              <w:rPr>
                <w:rFonts w:cs="Arial"/>
              </w:rPr>
              <w:t>Unresolved Issues</w:t>
            </w:r>
            <w:bookmarkEnd w:id="100"/>
          </w:p>
        </w:tc>
        <w:tc>
          <w:tcPr>
            <w:tcW w:w="6634" w:type="dxa"/>
          </w:tcPr>
          <w:p w14:paraId="12917A3C" w14:textId="564B64BE" w:rsidR="00A52ED5" w:rsidRPr="007E0B31" w:rsidRDefault="00A52ED5" w:rsidP="00A52ED5">
            <w:pPr>
              <w:pStyle w:val="TableArial11"/>
              <w:rPr>
                <w:rFonts w:cs="Arial"/>
              </w:rPr>
            </w:pPr>
            <w:bookmarkStart w:id="101"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01"/>
          </w:p>
        </w:tc>
      </w:tr>
      <w:tr w:rsidR="00A52ED5" w:rsidRPr="007E0B31" w14:paraId="4EF10D55" w14:textId="77777777" w:rsidTr="00AB2570">
        <w:trPr>
          <w:cantSplit/>
        </w:trPr>
        <w:tc>
          <w:tcPr>
            <w:tcW w:w="2884" w:type="dxa"/>
          </w:tcPr>
          <w:p w14:paraId="2F29DC55" w14:textId="77777777" w:rsidR="00A52ED5" w:rsidRPr="007E0B31" w:rsidRDefault="00A52ED5" w:rsidP="00A52ED5">
            <w:pPr>
              <w:pStyle w:val="Arial11Bold"/>
              <w:rPr>
                <w:rFonts w:cs="Arial"/>
              </w:rPr>
            </w:pPr>
            <w:r w:rsidRPr="007E0B31">
              <w:rPr>
                <w:rFonts w:cs="Arial"/>
              </w:rPr>
              <w:t>Urgent Modification</w:t>
            </w:r>
          </w:p>
        </w:tc>
        <w:tc>
          <w:tcPr>
            <w:tcW w:w="6634" w:type="dxa"/>
          </w:tcPr>
          <w:p w14:paraId="73F66797" w14:textId="77777777" w:rsidR="00A52ED5" w:rsidRPr="007E0B31" w:rsidRDefault="00A52ED5" w:rsidP="00A52ED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A52ED5" w:rsidRPr="007E0B31" w14:paraId="0EBC8358" w14:textId="77777777" w:rsidTr="00AB2570">
        <w:trPr>
          <w:cantSplit/>
        </w:trPr>
        <w:tc>
          <w:tcPr>
            <w:tcW w:w="2884" w:type="dxa"/>
          </w:tcPr>
          <w:p w14:paraId="10994AED" w14:textId="77777777" w:rsidR="00A52ED5" w:rsidRPr="007E0B31" w:rsidRDefault="00A52ED5" w:rsidP="00A52ED5">
            <w:pPr>
              <w:pStyle w:val="Arial11Bold"/>
              <w:rPr>
                <w:rFonts w:cs="Arial"/>
              </w:rPr>
            </w:pPr>
            <w:r w:rsidRPr="007E0B31">
              <w:rPr>
                <w:rFonts w:cs="Arial"/>
              </w:rPr>
              <w:t>User</w:t>
            </w:r>
          </w:p>
        </w:tc>
        <w:tc>
          <w:tcPr>
            <w:tcW w:w="6634" w:type="dxa"/>
          </w:tcPr>
          <w:p w14:paraId="63DC1FCA" w14:textId="70173463" w:rsidR="00A52ED5" w:rsidRPr="007E0B31" w:rsidRDefault="00A52ED5" w:rsidP="00A52ED5">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A52ED5" w:rsidRPr="007E0B31" w14:paraId="1F55286A" w14:textId="77777777" w:rsidTr="00AB2570">
        <w:trPr>
          <w:cantSplit/>
        </w:trPr>
        <w:tc>
          <w:tcPr>
            <w:tcW w:w="2884" w:type="dxa"/>
          </w:tcPr>
          <w:p w14:paraId="71077D37" w14:textId="33CFD5CB" w:rsidR="00A52ED5" w:rsidRPr="007E0B31" w:rsidRDefault="00A52ED5" w:rsidP="00A52ED5">
            <w:pPr>
              <w:pStyle w:val="Arial11Bold"/>
              <w:rPr>
                <w:rFonts w:cs="Arial"/>
                <w:u w:val="single"/>
              </w:rPr>
            </w:pPr>
            <w:bookmarkStart w:id="102" w:name="_DV_C49"/>
            <w:r w:rsidRPr="007E0B31">
              <w:rPr>
                <w:rFonts w:cs="Arial"/>
              </w:rPr>
              <w:lastRenderedPageBreak/>
              <w:t>User Data File Structure</w:t>
            </w:r>
            <w:bookmarkEnd w:id="102"/>
          </w:p>
        </w:tc>
        <w:tc>
          <w:tcPr>
            <w:tcW w:w="6634" w:type="dxa"/>
          </w:tcPr>
          <w:p w14:paraId="475B944D" w14:textId="77258ADD" w:rsidR="00A52ED5" w:rsidRPr="007E0B31" w:rsidRDefault="00A52ED5" w:rsidP="00A52ED5">
            <w:pPr>
              <w:pStyle w:val="TableArial11"/>
              <w:rPr>
                <w:rFonts w:cs="Arial"/>
              </w:rPr>
            </w:pPr>
            <w:bookmarkStart w:id="103"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03"/>
          </w:p>
        </w:tc>
      </w:tr>
      <w:tr w:rsidR="00A52ED5" w:rsidRPr="007E0B31" w14:paraId="24C40449" w14:textId="77777777" w:rsidTr="00AB2570">
        <w:trPr>
          <w:cantSplit/>
        </w:trPr>
        <w:tc>
          <w:tcPr>
            <w:tcW w:w="2884" w:type="dxa"/>
          </w:tcPr>
          <w:p w14:paraId="20FC2734" w14:textId="77777777" w:rsidR="00A52ED5" w:rsidRPr="007E0B31" w:rsidRDefault="00A52ED5" w:rsidP="00A52ED5">
            <w:pPr>
              <w:pStyle w:val="Arial11Bold"/>
              <w:rPr>
                <w:rFonts w:cs="Arial"/>
              </w:rPr>
            </w:pPr>
            <w:r w:rsidRPr="007E0B31">
              <w:rPr>
                <w:rFonts w:cs="Arial"/>
              </w:rPr>
              <w:t>User Development</w:t>
            </w:r>
          </w:p>
        </w:tc>
        <w:tc>
          <w:tcPr>
            <w:tcW w:w="6634" w:type="dxa"/>
          </w:tcPr>
          <w:p w14:paraId="0478AE51" w14:textId="77777777" w:rsidR="00A52ED5" w:rsidRPr="007E0B31" w:rsidRDefault="00A52ED5" w:rsidP="00A52ED5">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A52ED5" w:rsidRPr="007E0B31" w14:paraId="3332ECCB" w14:textId="77777777" w:rsidTr="00AB2570">
        <w:trPr>
          <w:cantSplit/>
        </w:trPr>
        <w:tc>
          <w:tcPr>
            <w:tcW w:w="2884" w:type="dxa"/>
          </w:tcPr>
          <w:p w14:paraId="0EE53A77" w14:textId="02AE4348" w:rsidR="00A52ED5" w:rsidRPr="007E0B31" w:rsidRDefault="00A52ED5" w:rsidP="00A52ED5">
            <w:pPr>
              <w:pStyle w:val="Arial11Bold"/>
              <w:rPr>
                <w:rFonts w:cs="Arial"/>
              </w:rPr>
            </w:pPr>
            <w:bookmarkStart w:id="104" w:name="_DV_C51"/>
            <w:r w:rsidRPr="007E0B31">
              <w:rPr>
                <w:rFonts w:cs="Arial"/>
              </w:rPr>
              <w:t>User Self Certification of Compliance</w:t>
            </w:r>
            <w:bookmarkEnd w:id="104"/>
          </w:p>
        </w:tc>
        <w:tc>
          <w:tcPr>
            <w:tcW w:w="6634" w:type="dxa"/>
          </w:tcPr>
          <w:p w14:paraId="0B00A7D2" w14:textId="77777777" w:rsidR="00A52ED5" w:rsidRPr="007E0B31" w:rsidRDefault="00A52ED5" w:rsidP="00A52ED5">
            <w:pPr>
              <w:pStyle w:val="TableArial11"/>
              <w:rPr>
                <w:rFonts w:cs="Arial"/>
              </w:rPr>
            </w:pPr>
            <w:bookmarkStart w:id="105" w:name="_DV_C52"/>
            <w:r w:rsidRPr="007E0B31">
              <w:rPr>
                <w:rFonts w:cs="Arial"/>
              </w:rPr>
              <w:t>A certificate, in the form attached at CP.A.2</w:t>
            </w:r>
            <w:bookmarkStart w:id="106" w:name="_DV_C53"/>
            <w:bookmarkEnd w:id="105"/>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07" w:name="_DV_C56"/>
            <w:bookmarkEnd w:id="106"/>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07"/>
          </w:p>
        </w:tc>
      </w:tr>
      <w:tr w:rsidR="00A52ED5" w:rsidRPr="007E0B31" w14:paraId="1875D733" w14:textId="77777777" w:rsidTr="00AB2570">
        <w:trPr>
          <w:cantSplit/>
        </w:trPr>
        <w:tc>
          <w:tcPr>
            <w:tcW w:w="2884" w:type="dxa"/>
          </w:tcPr>
          <w:p w14:paraId="43B308DA" w14:textId="77777777" w:rsidR="00A52ED5" w:rsidRPr="007E0B31" w:rsidRDefault="00A52ED5" w:rsidP="00A52ED5">
            <w:pPr>
              <w:pStyle w:val="Arial11Bold"/>
              <w:rPr>
                <w:rFonts w:cs="Arial"/>
              </w:rPr>
            </w:pPr>
            <w:r w:rsidRPr="007E0B31">
              <w:rPr>
                <w:rFonts w:cs="Arial"/>
              </w:rPr>
              <w:t>User Site</w:t>
            </w:r>
          </w:p>
        </w:tc>
        <w:tc>
          <w:tcPr>
            <w:tcW w:w="6634" w:type="dxa"/>
          </w:tcPr>
          <w:p w14:paraId="0B24A90C" w14:textId="7ABB869F" w:rsidR="00A52ED5" w:rsidRPr="007E0B31" w:rsidRDefault="00A52ED5" w:rsidP="00A52ED5">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A52ED5" w:rsidRPr="007E0B31" w14:paraId="12D3AE6B" w14:textId="77777777" w:rsidTr="00AB2570">
        <w:trPr>
          <w:cantSplit/>
        </w:trPr>
        <w:tc>
          <w:tcPr>
            <w:tcW w:w="2884" w:type="dxa"/>
          </w:tcPr>
          <w:p w14:paraId="7BCD8EF3" w14:textId="77777777" w:rsidR="00A52ED5" w:rsidRPr="007E0B31" w:rsidRDefault="00A52ED5" w:rsidP="00A52ED5">
            <w:pPr>
              <w:pStyle w:val="Arial11Bold"/>
              <w:rPr>
                <w:rFonts w:cs="Arial"/>
              </w:rPr>
            </w:pPr>
            <w:r w:rsidRPr="007E0B31">
              <w:rPr>
                <w:rFonts w:cs="Arial"/>
              </w:rPr>
              <w:t>User System</w:t>
            </w:r>
          </w:p>
        </w:tc>
        <w:tc>
          <w:tcPr>
            <w:tcW w:w="6634" w:type="dxa"/>
          </w:tcPr>
          <w:p w14:paraId="17F1EECD" w14:textId="77777777" w:rsidR="00A52ED5" w:rsidRPr="007E0B31" w:rsidRDefault="00A52ED5" w:rsidP="00A52ED5">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A52ED5" w:rsidRPr="007E0B31" w:rsidRDefault="00A52ED5" w:rsidP="00A52ED5">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A52ED5" w:rsidRPr="007E0B31" w:rsidRDefault="00A52ED5" w:rsidP="00A52ED5">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A52ED5" w:rsidRPr="007E0B31" w:rsidRDefault="00A52ED5" w:rsidP="00A52ED5">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A52ED5" w:rsidRPr="007E0B31" w:rsidRDefault="00A52ED5" w:rsidP="00A52ED5">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A52ED5" w:rsidRPr="007E0B31" w:rsidRDefault="00A52ED5" w:rsidP="00A52ED5">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A52ED5" w:rsidRPr="007E0B31" w:rsidRDefault="00A52ED5" w:rsidP="00A52ED5">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A52ED5" w:rsidRPr="007E0B31" w:rsidRDefault="00A52ED5" w:rsidP="00A52ED5">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A52ED5" w:rsidRPr="007E0B31" w14:paraId="2DEDB843" w14:textId="77777777" w:rsidTr="00AB2570">
        <w:trPr>
          <w:cantSplit/>
        </w:trPr>
        <w:tc>
          <w:tcPr>
            <w:tcW w:w="2884" w:type="dxa"/>
          </w:tcPr>
          <w:p w14:paraId="5DD6FE55" w14:textId="77777777" w:rsidR="00A52ED5" w:rsidRPr="007E0B31" w:rsidRDefault="00A52ED5" w:rsidP="00A52ED5">
            <w:pPr>
              <w:pStyle w:val="Arial11Bold"/>
              <w:rPr>
                <w:rFonts w:cs="Arial"/>
              </w:rPr>
            </w:pPr>
            <w:r w:rsidRPr="007E0B31">
              <w:rPr>
                <w:rFonts w:cs="Arial"/>
              </w:rPr>
              <w:lastRenderedPageBreak/>
              <w:t>User System Entry Point</w:t>
            </w:r>
          </w:p>
        </w:tc>
        <w:tc>
          <w:tcPr>
            <w:tcW w:w="6634" w:type="dxa"/>
          </w:tcPr>
          <w:p w14:paraId="6382FA56" w14:textId="266D53CF" w:rsidR="00A52ED5" w:rsidRDefault="00A52ED5" w:rsidP="00A52ED5">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A52ED5" w:rsidRDefault="00A52ED5" w:rsidP="00A52ED5">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A52ED5" w:rsidRDefault="00A52ED5" w:rsidP="00A52ED5">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A52ED5" w:rsidRDefault="00A52ED5" w:rsidP="00A52ED5">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A52ED5" w:rsidRDefault="00A52ED5" w:rsidP="00A52ED5">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A52ED5" w:rsidRDefault="00A52ED5" w:rsidP="00A52ED5">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A52ED5" w:rsidRDefault="00A52ED5" w:rsidP="00A52ED5">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A52ED5" w:rsidRDefault="00A52ED5" w:rsidP="00A52ED5">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A52ED5" w:rsidRDefault="00A52ED5" w:rsidP="00A52ED5">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A52ED5" w:rsidRPr="002A73E9" w:rsidRDefault="00A52ED5" w:rsidP="00A52ED5">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A52ED5" w:rsidRPr="007E0B31" w14:paraId="71382D54" w14:textId="77777777" w:rsidTr="00AB2570">
        <w:trPr>
          <w:cantSplit/>
        </w:trPr>
        <w:tc>
          <w:tcPr>
            <w:tcW w:w="2884" w:type="dxa"/>
          </w:tcPr>
          <w:p w14:paraId="648F4727" w14:textId="0C0E36FB" w:rsidR="00A52ED5" w:rsidRPr="003A2637" w:rsidRDefault="00A52ED5" w:rsidP="00A52ED5">
            <w:pPr>
              <w:pStyle w:val="Arial11Bold"/>
            </w:pPr>
            <w:r w:rsidRPr="003A2637">
              <w:t>Virtual Lead Party</w:t>
            </w:r>
          </w:p>
        </w:tc>
        <w:tc>
          <w:tcPr>
            <w:tcW w:w="6634" w:type="dxa"/>
          </w:tcPr>
          <w:p w14:paraId="67A99EA6" w14:textId="583435A8" w:rsidR="00A52ED5" w:rsidRPr="003A2637" w:rsidRDefault="00A52ED5" w:rsidP="00A52ED5">
            <w:pPr>
              <w:pStyle w:val="TableArial11"/>
            </w:pPr>
            <w:r w:rsidRPr="003A2637">
              <w:t xml:space="preserve">As defined in the </w:t>
            </w:r>
            <w:r w:rsidRPr="003A2637">
              <w:rPr>
                <w:b/>
              </w:rPr>
              <w:t>BSC</w:t>
            </w:r>
            <w:r w:rsidRPr="003A2637">
              <w:t>.</w:t>
            </w:r>
          </w:p>
        </w:tc>
      </w:tr>
      <w:tr w:rsidR="00A52ED5" w:rsidRPr="00C45ED9" w14:paraId="2DBF5F7B" w14:textId="77777777" w:rsidTr="00AB2570">
        <w:trPr>
          <w:cantSplit/>
        </w:trPr>
        <w:tc>
          <w:tcPr>
            <w:tcW w:w="2884" w:type="dxa"/>
          </w:tcPr>
          <w:p w14:paraId="70F12CA8" w14:textId="3CBA11F6" w:rsidR="00A52ED5" w:rsidRPr="00C45ED9" w:rsidRDefault="00A52ED5" w:rsidP="00A52ED5">
            <w:pPr>
              <w:pStyle w:val="Arial11Bold"/>
              <w:rPr>
                <w:rFonts w:cs="Arial"/>
              </w:rPr>
            </w:pPr>
            <w:r w:rsidRPr="002510FF">
              <w:rPr>
                <w:rFonts w:cs="Arial"/>
              </w:rPr>
              <w:t>Voltage Jump Reactive Power</w:t>
            </w:r>
          </w:p>
        </w:tc>
        <w:tc>
          <w:tcPr>
            <w:tcW w:w="6634" w:type="dxa"/>
          </w:tcPr>
          <w:p w14:paraId="494FF092" w14:textId="77777777" w:rsidR="00A52ED5" w:rsidRPr="002510FF" w:rsidRDefault="00A52ED5" w:rsidP="00A52ED5">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A52ED5" w:rsidRPr="002510FF" w:rsidRDefault="00A52ED5" w:rsidP="00A52ED5">
            <w:pPr>
              <w:pStyle w:val="Default"/>
              <w:jc w:val="both"/>
              <w:rPr>
                <w:color w:val="auto"/>
                <w:sz w:val="20"/>
                <w:szCs w:val="20"/>
              </w:rPr>
            </w:pPr>
          </w:p>
          <w:p w14:paraId="6F4B105B" w14:textId="40F71B72" w:rsidR="00A52ED5" w:rsidRPr="00C45ED9" w:rsidRDefault="00A52ED5" w:rsidP="00A52ED5">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A52ED5" w:rsidRPr="007E0B31" w14:paraId="28BB7E6E" w14:textId="77777777" w:rsidTr="00AB2570">
        <w:trPr>
          <w:cantSplit/>
        </w:trPr>
        <w:tc>
          <w:tcPr>
            <w:tcW w:w="2884" w:type="dxa"/>
          </w:tcPr>
          <w:p w14:paraId="13C29FC9" w14:textId="77777777" w:rsidR="00A52ED5" w:rsidRPr="007E0B31" w:rsidRDefault="00A52ED5" w:rsidP="00A52ED5">
            <w:pPr>
              <w:pStyle w:val="Arial11Bold"/>
              <w:rPr>
                <w:rFonts w:cs="Arial"/>
              </w:rPr>
            </w:pPr>
            <w:r w:rsidRPr="007E0B31">
              <w:rPr>
                <w:rFonts w:cs="Arial"/>
              </w:rPr>
              <w:t>Water Time Constant</w:t>
            </w:r>
          </w:p>
        </w:tc>
        <w:tc>
          <w:tcPr>
            <w:tcW w:w="6634" w:type="dxa"/>
          </w:tcPr>
          <w:p w14:paraId="2C789366" w14:textId="77777777" w:rsidR="00A52ED5" w:rsidRPr="007E0B31" w:rsidRDefault="00A52ED5" w:rsidP="00A52ED5">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A52ED5" w:rsidRPr="007E0B31" w14:paraId="10B4E60E" w14:textId="77777777" w:rsidTr="00AB2570">
        <w:trPr>
          <w:cantSplit/>
        </w:trPr>
        <w:tc>
          <w:tcPr>
            <w:tcW w:w="2884" w:type="dxa"/>
          </w:tcPr>
          <w:p w14:paraId="3BEE1BA7" w14:textId="77777777" w:rsidR="00A52ED5" w:rsidRPr="007E0B31" w:rsidRDefault="00A52ED5" w:rsidP="00A52ED5">
            <w:pPr>
              <w:pStyle w:val="Arial11Bold"/>
              <w:rPr>
                <w:rFonts w:cs="Arial"/>
              </w:rPr>
            </w:pPr>
            <w:r w:rsidRPr="007E0B31">
              <w:rPr>
                <w:rFonts w:cs="Arial"/>
              </w:rPr>
              <w:t>Website</w:t>
            </w:r>
          </w:p>
        </w:tc>
        <w:tc>
          <w:tcPr>
            <w:tcW w:w="6634" w:type="dxa"/>
          </w:tcPr>
          <w:p w14:paraId="38A79967" w14:textId="68B9F503" w:rsidR="00A52ED5" w:rsidRPr="007E0B31" w:rsidRDefault="00A52ED5" w:rsidP="00A52ED5">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A52ED5" w:rsidRPr="007E0B31" w14:paraId="16BFB7FB" w14:textId="77777777" w:rsidTr="00AB2570">
        <w:trPr>
          <w:cantSplit/>
        </w:trPr>
        <w:tc>
          <w:tcPr>
            <w:tcW w:w="2884" w:type="dxa"/>
          </w:tcPr>
          <w:p w14:paraId="06EA4E34" w14:textId="77777777" w:rsidR="00A52ED5" w:rsidRPr="007E0B31" w:rsidRDefault="00A52ED5" w:rsidP="00A52ED5">
            <w:pPr>
              <w:pStyle w:val="Arial11Bold"/>
              <w:rPr>
                <w:rFonts w:cs="Arial"/>
              </w:rPr>
            </w:pPr>
            <w:r w:rsidRPr="007E0B31">
              <w:rPr>
                <w:rFonts w:cs="Arial"/>
              </w:rPr>
              <w:t>Weekly ACS Conditions</w:t>
            </w:r>
          </w:p>
        </w:tc>
        <w:tc>
          <w:tcPr>
            <w:tcW w:w="6634" w:type="dxa"/>
          </w:tcPr>
          <w:p w14:paraId="65C6CD52" w14:textId="77777777" w:rsidR="00A52ED5" w:rsidRPr="007E0B31" w:rsidRDefault="00A52ED5" w:rsidP="00A52ED5">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A52ED5" w:rsidRPr="007E0B31" w14:paraId="52CA6CC1" w14:textId="77777777" w:rsidTr="00AB2570">
        <w:trPr>
          <w:cantSplit/>
        </w:trPr>
        <w:tc>
          <w:tcPr>
            <w:tcW w:w="2884" w:type="dxa"/>
          </w:tcPr>
          <w:p w14:paraId="5401CEF5" w14:textId="77777777" w:rsidR="00A52ED5" w:rsidRPr="007E0B31" w:rsidRDefault="00A52ED5" w:rsidP="00A52ED5">
            <w:pPr>
              <w:pStyle w:val="Arial11Bold"/>
              <w:rPr>
                <w:rFonts w:cs="Arial"/>
              </w:rPr>
            </w:pPr>
            <w:r w:rsidRPr="007E0B31">
              <w:rPr>
                <w:rFonts w:cs="Arial"/>
              </w:rPr>
              <w:t>WG Consultation Alternative Request</w:t>
            </w:r>
          </w:p>
        </w:tc>
        <w:tc>
          <w:tcPr>
            <w:tcW w:w="6634" w:type="dxa"/>
          </w:tcPr>
          <w:p w14:paraId="646D5E60" w14:textId="0ED4CB18" w:rsidR="00A52ED5" w:rsidRPr="007E0B31" w:rsidRDefault="00A52ED5" w:rsidP="00A52ED5">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A52ED5" w:rsidRPr="007E0B31" w14:paraId="77D7428B" w14:textId="77777777" w:rsidTr="00AB2570">
        <w:trPr>
          <w:cantSplit/>
        </w:trPr>
        <w:tc>
          <w:tcPr>
            <w:tcW w:w="2884" w:type="dxa"/>
          </w:tcPr>
          <w:p w14:paraId="3ABB06D3" w14:textId="77777777" w:rsidR="00A52ED5" w:rsidRPr="007E0B31" w:rsidRDefault="00A52ED5" w:rsidP="00A52ED5">
            <w:pPr>
              <w:pStyle w:val="Arial11Bold"/>
              <w:rPr>
                <w:rFonts w:cs="Arial"/>
              </w:rPr>
            </w:pPr>
            <w:r w:rsidRPr="007E0B31">
              <w:rPr>
                <w:rFonts w:cs="Arial"/>
              </w:rPr>
              <w:t>Workgroup</w:t>
            </w:r>
          </w:p>
        </w:tc>
        <w:tc>
          <w:tcPr>
            <w:tcW w:w="6634" w:type="dxa"/>
          </w:tcPr>
          <w:p w14:paraId="3C071C58" w14:textId="3E96F164" w:rsidR="00A52ED5" w:rsidRPr="007E0B31" w:rsidRDefault="00A52ED5" w:rsidP="00A52ED5">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A52ED5" w:rsidRPr="007E0B31" w14:paraId="0DB5431E" w14:textId="77777777" w:rsidTr="00AB2570">
        <w:trPr>
          <w:cantSplit/>
        </w:trPr>
        <w:tc>
          <w:tcPr>
            <w:tcW w:w="2884" w:type="dxa"/>
          </w:tcPr>
          <w:p w14:paraId="1820C1E3" w14:textId="77777777" w:rsidR="00A52ED5" w:rsidRPr="007E0B31" w:rsidRDefault="00A52ED5" w:rsidP="00A52ED5">
            <w:pPr>
              <w:pStyle w:val="Arial11Bold"/>
              <w:rPr>
                <w:rFonts w:cs="Arial"/>
              </w:rPr>
            </w:pPr>
            <w:r w:rsidRPr="007E0B31">
              <w:rPr>
                <w:rFonts w:cs="Arial"/>
              </w:rPr>
              <w:lastRenderedPageBreak/>
              <w:t>Workgroup Consultation</w:t>
            </w:r>
          </w:p>
        </w:tc>
        <w:tc>
          <w:tcPr>
            <w:tcW w:w="6634" w:type="dxa"/>
          </w:tcPr>
          <w:p w14:paraId="3BBAF0D1" w14:textId="4A8FF3F0" w:rsidR="00A52ED5" w:rsidRPr="007E0B31" w:rsidRDefault="00A52ED5" w:rsidP="00A52ED5">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A52ED5" w:rsidRPr="007E0B31" w14:paraId="5FE213B7" w14:textId="77777777" w:rsidTr="00AB2570">
        <w:trPr>
          <w:cantSplit/>
        </w:trPr>
        <w:tc>
          <w:tcPr>
            <w:tcW w:w="2884" w:type="dxa"/>
          </w:tcPr>
          <w:p w14:paraId="7DDC8A6B" w14:textId="77777777" w:rsidR="00A52ED5" w:rsidRPr="007E0B31" w:rsidRDefault="00A52ED5" w:rsidP="00A52ED5">
            <w:pPr>
              <w:pStyle w:val="Arial11Bold"/>
              <w:rPr>
                <w:rFonts w:cs="Arial"/>
              </w:rPr>
            </w:pPr>
            <w:r w:rsidRPr="007E0B31">
              <w:rPr>
                <w:rFonts w:cs="Arial"/>
              </w:rPr>
              <w:t>Workgroup Alternative Grid Code Modification</w:t>
            </w:r>
          </w:p>
        </w:tc>
        <w:tc>
          <w:tcPr>
            <w:tcW w:w="6634" w:type="dxa"/>
          </w:tcPr>
          <w:p w14:paraId="10B737BD" w14:textId="58EA8ECE" w:rsidR="00A52ED5" w:rsidRPr="007E0B31" w:rsidRDefault="00A52ED5" w:rsidP="00A52ED5">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A52ED5" w:rsidRPr="007E0B31" w14:paraId="0C414BA6" w14:textId="77777777" w:rsidTr="00AB2570">
        <w:trPr>
          <w:cantSplit/>
        </w:trPr>
        <w:tc>
          <w:tcPr>
            <w:tcW w:w="2884" w:type="dxa"/>
          </w:tcPr>
          <w:p w14:paraId="7F1B4D4F" w14:textId="77777777" w:rsidR="00A52ED5" w:rsidRPr="007E0B31" w:rsidRDefault="00A52ED5" w:rsidP="00A52ED5">
            <w:pPr>
              <w:pStyle w:val="Arial11Bold"/>
              <w:rPr>
                <w:rFonts w:cs="Arial"/>
              </w:rPr>
            </w:pPr>
            <w:r w:rsidRPr="007E0B31">
              <w:rPr>
                <w:rFonts w:cs="Arial"/>
              </w:rPr>
              <w:t>Zonal System Security Requirements</w:t>
            </w:r>
          </w:p>
        </w:tc>
        <w:tc>
          <w:tcPr>
            <w:tcW w:w="6634" w:type="dxa"/>
          </w:tcPr>
          <w:p w14:paraId="5571DD3D" w14:textId="77777777" w:rsidR="00A52ED5" w:rsidRPr="007E0B31" w:rsidRDefault="00A52ED5" w:rsidP="00A52ED5">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lastRenderedPageBreak/>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08"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08"/>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1"/>
      <w:headerReference w:type="default" r:id="rId12"/>
      <w:footerReference w:type="even" r:id="rId13"/>
      <w:footerReference w:type="default" r:id="rId14"/>
      <w:headerReference w:type="first" r:id="rId15"/>
      <w:footerReference w:type="first" r:id="rId16"/>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E00A5" w14:textId="77777777" w:rsidR="000922B6" w:rsidRDefault="000922B6" w:rsidP="008F1F3E">
      <w:pPr>
        <w:pStyle w:val="Header"/>
      </w:pPr>
      <w:r>
        <w:separator/>
      </w:r>
    </w:p>
  </w:endnote>
  <w:endnote w:type="continuationSeparator" w:id="0">
    <w:p w14:paraId="130B3BAD" w14:textId="77777777" w:rsidR="000922B6" w:rsidRDefault="000922B6" w:rsidP="008F1F3E">
      <w:pPr>
        <w:pStyle w:val="Header"/>
      </w:pPr>
      <w:r>
        <w:continuationSeparator/>
      </w:r>
    </w:p>
  </w:endnote>
  <w:endnote w:type="continuationNotice" w:id="1">
    <w:p w14:paraId="7A9A4E48" w14:textId="77777777" w:rsidR="000922B6" w:rsidRDefault="00092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AF04E" w14:textId="77777777" w:rsidR="00897F09" w:rsidRDefault="00897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963EC" w14:textId="77777777" w:rsidR="00897F09" w:rsidRDefault="0089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44BDF" w14:textId="77777777" w:rsidR="000922B6" w:rsidRDefault="000922B6" w:rsidP="008F1F3E">
      <w:pPr>
        <w:pStyle w:val="Header"/>
      </w:pPr>
      <w:r>
        <w:separator/>
      </w:r>
    </w:p>
  </w:footnote>
  <w:footnote w:type="continuationSeparator" w:id="0">
    <w:p w14:paraId="2833CF79" w14:textId="77777777" w:rsidR="000922B6" w:rsidRDefault="000922B6" w:rsidP="008F1F3E">
      <w:pPr>
        <w:pStyle w:val="Header"/>
      </w:pPr>
      <w:r>
        <w:continuationSeparator/>
      </w:r>
    </w:p>
  </w:footnote>
  <w:footnote w:type="continuationNotice" w:id="1">
    <w:p w14:paraId="4C5DC5C0" w14:textId="77777777" w:rsidR="000922B6" w:rsidRDefault="000922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FD85A" w14:textId="77777777" w:rsidR="00897F09" w:rsidRDefault="00897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5462D" w14:textId="77777777" w:rsidR="00897F09" w:rsidRDefault="00897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becca Scott (NESO)">
    <w15:presenceInfo w15:providerId="AD" w15:userId="S::Rebecca.Scott1@uk.nationalgrid.com::2158a1eb-9348-498b-b19b-c05f144b7b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22B6"/>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074"/>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660"/>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369"/>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2DBA"/>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39D0"/>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833"/>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2D99"/>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0CB"/>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EF30C"/>
    <w:rsid w:val="006F0921"/>
    <w:rsid w:val="006F0B17"/>
    <w:rsid w:val="006F0BFE"/>
    <w:rsid w:val="006F2148"/>
    <w:rsid w:val="006F21A8"/>
    <w:rsid w:val="006F2525"/>
    <w:rsid w:val="006F35C3"/>
    <w:rsid w:val="006F4B30"/>
    <w:rsid w:val="006F4BF1"/>
    <w:rsid w:val="006F50AF"/>
    <w:rsid w:val="006F57A3"/>
    <w:rsid w:val="006F5F8E"/>
    <w:rsid w:val="006F6EE3"/>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2B81"/>
    <w:rsid w:val="007531EB"/>
    <w:rsid w:val="00753A74"/>
    <w:rsid w:val="007540F1"/>
    <w:rsid w:val="00754D00"/>
    <w:rsid w:val="00755172"/>
    <w:rsid w:val="0075579A"/>
    <w:rsid w:val="007557CA"/>
    <w:rsid w:val="00756550"/>
    <w:rsid w:val="0075782A"/>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0BD9"/>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B54"/>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78C"/>
    <w:rsid w:val="008F5ECD"/>
    <w:rsid w:val="00901962"/>
    <w:rsid w:val="00901BEC"/>
    <w:rsid w:val="00902B0F"/>
    <w:rsid w:val="00902D1A"/>
    <w:rsid w:val="0090424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373CB"/>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646"/>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1F69"/>
    <w:rsid w:val="00A5223D"/>
    <w:rsid w:val="00A52ED5"/>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570"/>
    <w:rsid w:val="00AB27DD"/>
    <w:rsid w:val="00AB4225"/>
    <w:rsid w:val="00AB486D"/>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6C75"/>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1C52"/>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938"/>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9ED"/>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4967"/>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2E0"/>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4BF4"/>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FCDACED-E3B3-453B-89D9-8AC9E612A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uiPriority w:val="99"/>
    <w:rsid w:val="00627976"/>
  </w:style>
  <w:style w:type="character" w:customStyle="1" w:styleId="CommentTextChar">
    <w:name w:val="Comment Text Char"/>
    <w:link w:val="CommentText"/>
    <w:uiPriority w:val="99"/>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2e3132a0-aaf2-4326-8928-c084593c093d"/>
    <ds:schemaRef ds:uri="6032ed8b-3e71-4b2f-ab7b-020545ac21c9"/>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3DAEE25D-A02D-46CB-B066-33D7120C877A}"/>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89</Pages>
  <Words>33827</Words>
  <Characters>192815</Characters>
  <Application>Microsoft Office Word</Application>
  <DocSecurity>0</DocSecurity>
  <Lines>1606</Lines>
  <Paragraphs>452</Paragraphs>
  <ScaleCrop>false</ScaleCrop>
  <Company>National Grid</Company>
  <LinksUpToDate>false</LinksUpToDate>
  <CharactersWithSpaces>226190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Rebecca Scott (NESO)</cp:lastModifiedBy>
  <cp:revision>59</cp:revision>
  <cp:lastPrinted>2024-09-24T07:39:00Z</cp:lastPrinted>
  <dcterms:created xsi:type="dcterms:W3CDTF">2024-08-08T16:37:00Z</dcterms:created>
  <dcterms:modified xsi:type="dcterms:W3CDTF">2025-03-18T17:21:00Z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