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0" w:author="Lizzie Timmins (NESO)" w:date="2025-03-18T15:21:00Z" w16du:dateUtc="2025-03-18T15:21: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884"/>
        <w:gridCol w:w="6634"/>
        <w:tblGridChange w:id="1">
          <w:tblGrid>
            <w:gridCol w:w="2884"/>
            <w:gridCol w:w="6634"/>
          </w:tblGrid>
        </w:tblGridChange>
      </w:tblGrid>
      <w:tr w:rsidR="00046274" w:rsidRPr="007E0B31" w14:paraId="0CCA512A" w14:textId="77777777" w:rsidTr="00CD30E6">
        <w:trPr>
          <w:cantSplit/>
          <w:trHeight w:val="2332"/>
          <w:trPrChange w:id="2" w:author="Lizzie Timmins (NESO)" w:date="2025-03-18T15:21:00Z" w16du:dateUtc="2025-03-18T15:21:00Z">
            <w:trPr>
              <w:cantSplit/>
              <w:trHeight w:val="2332"/>
            </w:trPr>
          </w:trPrChange>
        </w:trPr>
        <w:tc>
          <w:tcPr>
            <w:tcW w:w="2884" w:type="dxa"/>
            <w:tcPrChange w:id="3" w:author="Lizzie Timmins (NESO)" w:date="2025-03-18T15:21:00Z" w16du:dateUtc="2025-03-18T15:21:00Z">
              <w:tcPr>
                <w:tcW w:w="2297" w:type="dxa"/>
              </w:tcPr>
            </w:tcPrChange>
          </w:tcPr>
          <w:p w14:paraId="7B89EE24" w14:textId="7920D8EB" w:rsidR="00C9274C" w:rsidRPr="007E0B31" w:rsidRDefault="00C9274C" w:rsidP="00510F5E">
            <w:pPr>
              <w:pStyle w:val="Arial11Bold"/>
              <w:rPr>
                <w:rFonts w:cs="Arial"/>
              </w:rPr>
            </w:pPr>
            <w:r w:rsidRPr="59D618CD">
              <w:rPr>
                <w:rFonts w:cs="Arial"/>
              </w:rPr>
              <w:t xml:space="preserve">Access </w:t>
            </w:r>
          </w:p>
        </w:tc>
        <w:tc>
          <w:tcPr>
            <w:tcW w:w="6634" w:type="dxa"/>
            <w:tcPrChange w:id="4" w:author="Lizzie Timmins (NESO)" w:date="2025-03-18T15:21:00Z" w16du:dateUtc="2025-03-18T15:21:00Z">
              <w:tcPr>
                <w:tcW w:w="7221" w:type="dxa"/>
              </w:tcPr>
            </w:tcPrChange>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D30E6">
        <w:trPr>
          <w:cantSplit/>
          <w:trPrChange w:id="5" w:author="Lizzie Timmins (NESO)" w:date="2025-03-18T15:21:00Z" w16du:dateUtc="2025-03-18T15:21:00Z">
            <w:trPr>
              <w:cantSplit/>
            </w:trPr>
          </w:trPrChange>
        </w:trPr>
        <w:tc>
          <w:tcPr>
            <w:tcW w:w="2884" w:type="dxa"/>
            <w:tcPrChange w:id="6" w:author="Lizzie Timmins (NESO)" w:date="2025-03-18T15:21:00Z" w16du:dateUtc="2025-03-18T15:21:00Z">
              <w:tcPr>
                <w:tcW w:w="2297" w:type="dxa"/>
              </w:tcPr>
            </w:tcPrChange>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Change w:id="7" w:author="Lizzie Timmins (NESO)" w:date="2025-03-18T15:21:00Z" w16du:dateUtc="2025-03-18T15:21:00Z">
              <w:tcPr>
                <w:tcW w:w="7221" w:type="dxa"/>
              </w:tcPr>
            </w:tcPrChange>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D30E6">
        <w:trPr>
          <w:cantSplit/>
          <w:trPrChange w:id="8" w:author="Lizzie Timmins (NESO)" w:date="2025-03-18T15:21:00Z" w16du:dateUtc="2025-03-18T15:21:00Z">
            <w:trPr>
              <w:cantSplit/>
            </w:trPr>
          </w:trPrChange>
        </w:trPr>
        <w:tc>
          <w:tcPr>
            <w:tcW w:w="2884" w:type="dxa"/>
            <w:tcPrChange w:id="9" w:author="Lizzie Timmins (NESO)" w:date="2025-03-18T15:21:00Z" w16du:dateUtc="2025-03-18T15:21:00Z">
              <w:tcPr>
                <w:tcW w:w="2297" w:type="dxa"/>
              </w:tcPr>
            </w:tcPrChange>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Change w:id="10" w:author="Lizzie Timmins (NESO)" w:date="2025-03-18T15:21:00Z" w16du:dateUtc="2025-03-18T15:21:00Z">
              <w:tcPr>
                <w:tcW w:w="7221" w:type="dxa"/>
              </w:tcPr>
            </w:tcPrChange>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CD30E6">
        <w:trPr>
          <w:cantSplit/>
          <w:trHeight w:val="2225"/>
          <w:trPrChange w:id="11" w:author="Lizzie Timmins (NESO)" w:date="2025-03-18T15:21:00Z" w16du:dateUtc="2025-03-18T15:21:00Z">
            <w:trPr>
              <w:cantSplit/>
              <w:trHeight w:val="2225"/>
            </w:trPr>
          </w:trPrChange>
        </w:trPr>
        <w:tc>
          <w:tcPr>
            <w:tcW w:w="2884" w:type="dxa"/>
            <w:tcPrChange w:id="12" w:author="Lizzie Timmins (NESO)" w:date="2025-03-18T15:21:00Z" w16du:dateUtc="2025-03-18T15:21:00Z">
              <w:tcPr>
                <w:tcW w:w="2297" w:type="dxa"/>
              </w:tcPr>
            </w:tcPrChange>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6634" w:type="dxa"/>
            <w:tcPrChange w:id="13" w:author="Lizzie Timmins (NESO)" w:date="2025-03-18T15:21:00Z" w16du:dateUtc="2025-03-18T15:21:00Z">
              <w:tcPr>
                <w:tcW w:w="7221" w:type="dxa"/>
              </w:tcPr>
            </w:tcPrChange>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CD30E6">
        <w:trPr>
          <w:cantSplit/>
          <w:trPrChange w:id="14" w:author="Lizzie Timmins (NESO)" w:date="2025-03-18T15:21:00Z" w16du:dateUtc="2025-03-18T15:21:00Z">
            <w:trPr>
              <w:cantSplit/>
            </w:trPr>
          </w:trPrChange>
        </w:trPr>
        <w:tc>
          <w:tcPr>
            <w:tcW w:w="2884" w:type="dxa"/>
            <w:tcPrChange w:id="15" w:author="Lizzie Timmins (NESO)" w:date="2025-03-18T15:21:00Z" w16du:dateUtc="2025-03-18T15:21:00Z">
              <w:tcPr>
                <w:tcW w:w="2297" w:type="dxa"/>
              </w:tcPr>
            </w:tcPrChange>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Change w:id="16" w:author="Lizzie Timmins (NESO)" w:date="2025-03-18T15:21:00Z" w16du:dateUtc="2025-03-18T15:21:00Z">
              <w:tcPr>
                <w:tcW w:w="7221" w:type="dxa"/>
              </w:tcPr>
            </w:tcPrChange>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D30E6">
        <w:trPr>
          <w:cantSplit/>
          <w:trPrChange w:id="17" w:author="Lizzie Timmins (NESO)" w:date="2025-03-18T15:21:00Z" w16du:dateUtc="2025-03-18T15:21:00Z">
            <w:trPr>
              <w:cantSplit/>
            </w:trPr>
          </w:trPrChange>
        </w:trPr>
        <w:tc>
          <w:tcPr>
            <w:tcW w:w="2884" w:type="dxa"/>
            <w:tcPrChange w:id="18" w:author="Lizzie Timmins (NESO)" w:date="2025-03-18T15:21:00Z" w16du:dateUtc="2025-03-18T15:21:00Z">
              <w:tcPr>
                <w:tcW w:w="2297" w:type="dxa"/>
              </w:tcPr>
            </w:tcPrChange>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Change w:id="19" w:author="Lizzie Timmins (NESO)" w:date="2025-03-18T15:21:00Z" w16du:dateUtc="2025-03-18T15:21:00Z">
              <w:tcPr>
                <w:tcW w:w="7221" w:type="dxa"/>
              </w:tcPr>
            </w:tcPrChange>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D30E6">
        <w:trPr>
          <w:cantSplit/>
          <w:trPrChange w:id="20" w:author="Lizzie Timmins (NESO)" w:date="2025-03-18T15:21:00Z" w16du:dateUtc="2025-03-18T15:21:00Z">
            <w:trPr>
              <w:cantSplit/>
            </w:trPr>
          </w:trPrChange>
        </w:trPr>
        <w:tc>
          <w:tcPr>
            <w:tcW w:w="2884" w:type="dxa"/>
            <w:tcPrChange w:id="21" w:author="Lizzie Timmins (NESO)" w:date="2025-03-18T15:21:00Z" w16du:dateUtc="2025-03-18T15:21:00Z">
              <w:tcPr>
                <w:tcW w:w="2297" w:type="dxa"/>
              </w:tcPr>
            </w:tcPrChange>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Change w:id="22" w:author="Lizzie Timmins (NESO)" w:date="2025-03-18T15:21:00Z" w16du:dateUtc="2025-03-18T15:21:00Z">
              <w:tcPr>
                <w:tcW w:w="7221" w:type="dxa"/>
              </w:tcPr>
            </w:tcPrChange>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CD30E6">
        <w:trPr>
          <w:cantSplit/>
          <w:trPrChange w:id="23" w:author="Lizzie Timmins (NESO)" w:date="2025-03-18T15:21:00Z" w16du:dateUtc="2025-03-18T15:21:00Z">
            <w:trPr>
              <w:cantSplit/>
            </w:trPr>
          </w:trPrChange>
        </w:trPr>
        <w:tc>
          <w:tcPr>
            <w:tcW w:w="2884" w:type="dxa"/>
            <w:tcPrChange w:id="24" w:author="Lizzie Timmins (NESO)" w:date="2025-03-18T15:21:00Z" w16du:dateUtc="2025-03-18T15:21:00Z">
              <w:tcPr>
                <w:tcW w:w="2297" w:type="dxa"/>
              </w:tcPr>
            </w:tcPrChange>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Change w:id="25" w:author="Lizzie Timmins (NESO)" w:date="2025-03-18T15:21:00Z" w16du:dateUtc="2025-03-18T15:21:00Z">
              <w:tcPr>
                <w:tcW w:w="7221" w:type="dxa"/>
              </w:tcPr>
            </w:tcPrChange>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D30E6">
        <w:trPr>
          <w:cantSplit/>
          <w:trPrChange w:id="26" w:author="Lizzie Timmins (NESO)" w:date="2025-03-18T15:21:00Z" w16du:dateUtc="2025-03-18T15:21:00Z">
            <w:trPr>
              <w:cantSplit/>
            </w:trPr>
          </w:trPrChange>
        </w:trPr>
        <w:tc>
          <w:tcPr>
            <w:tcW w:w="2884" w:type="dxa"/>
            <w:tcPrChange w:id="27" w:author="Lizzie Timmins (NESO)" w:date="2025-03-18T15:21:00Z" w16du:dateUtc="2025-03-18T15:21:00Z">
              <w:tcPr>
                <w:tcW w:w="2297" w:type="dxa"/>
              </w:tcPr>
            </w:tcPrChange>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Change w:id="28" w:author="Lizzie Timmins (NESO)" w:date="2025-03-18T15:21:00Z" w16du:dateUtc="2025-03-18T15:21:00Z">
              <w:tcPr>
                <w:tcW w:w="7221" w:type="dxa"/>
              </w:tcPr>
            </w:tcPrChange>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D30E6">
        <w:trPr>
          <w:cantSplit/>
          <w:trPrChange w:id="29" w:author="Lizzie Timmins (NESO)" w:date="2025-03-18T15:21:00Z" w16du:dateUtc="2025-03-18T15:21:00Z">
            <w:trPr>
              <w:cantSplit/>
            </w:trPr>
          </w:trPrChange>
        </w:trPr>
        <w:tc>
          <w:tcPr>
            <w:tcW w:w="2884" w:type="dxa"/>
            <w:tcPrChange w:id="30" w:author="Lizzie Timmins (NESO)" w:date="2025-03-18T15:21:00Z" w16du:dateUtc="2025-03-18T15:21:00Z">
              <w:tcPr>
                <w:tcW w:w="2297" w:type="dxa"/>
              </w:tcPr>
            </w:tcPrChange>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Change w:id="31" w:author="Lizzie Timmins (NESO)" w:date="2025-03-18T15:21:00Z" w16du:dateUtc="2025-03-18T15:21:00Z">
              <w:tcPr>
                <w:tcW w:w="7221" w:type="dxa"/>
              </w:tcPr>
            </w:tcPrChange>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CD30E6">
        <w:trPr>
          <w:cantSplit/>
          <w:trPrChange w:id="32" w:author="Lizzie Timmins (NESO)" w:date="2025-03-18T15:21:00Z" w16du:dateUtc="2025-03-18T15:21:00Z">
            <w:trPr>
              <w:cantSplit/>
            </w:trPr>
          </w:trPrChange>
        </w:trPr>
        <w:tc>
          <w:tcPr>
            <w:tcW w:w="2884" w:type="dxa"/>
            <w:tcPrChange w:id="33" w:author="Lizzie Timmins (NESO)" w:date="2025-03-18T15:21:00Z" w16du:dateUtc="2025-03-18T15:21:00Z">
              <w:tcPr>
                <w:tcW w:w="2297" w:type="dxa"/>
              </w:tcPr>
            </w:tcPrChange>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Change w:id="34" w:author="Lizzie Timmins (NESO)" w:date="2025-03-18T15:21:00Z" w16du:dateUtc="2025-03-18T15:21:00Z">
              <w:tcPr>
                <w:tcW w:w="7221" w:type="dxa"/>
              </w:tcPr>
            </w:tcPrChange>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D30E6">
        <w:trPr>
          <w:cantSplit/>
          <w:trPrChange w:id="35" w:author="Lizzie Timmins (NESO)" w:date="2025-03-18T15:21:00Z" w16du:dateUtc="2025-03-18T15:21:00Z">
            <w:trPr>
              <w:cantSplit/>
            </w:trPr>
          </w:trPrChange>
        </w:trPr>
        <w:tc>
          <w:tcPr>
            <w:tcW w:w="2884" w:type="dxa"/>
            <w:tcPrChange w:id="36" w:author="Lizzie Timmins (NESO)" w:date="2025-03-18T15:21:00Z" w16du:dateUtc="2025-03-18T15:21:00Z">
              <w:tcPr>
                <w:tcW w:w="2297" w:type="dxa"/>
              </w:tcPr>
            </w:tcPrChange>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Change w:id="37" w:author="Lizzie Timmins (NESO)" w:date="2025-03-18T15:21:00Z" w16du:dateUtc="2025-03-18T15:21:00Z">
              <w:tcPr>
                <w:tcW w:w="7221" w:type="dxa"/>
              </w:tcPr>
            </w:tcPrChange>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CD30E6">
        <w:trPr>
          <w:cantSplit/>
          <w:trPrChange w:id="38" w:author="Lizzie Timmins (NESO)" w:date="2025-03-18T15:21:00Z" w16du:dateUtc="2025-03-18T15:21:00Z">
            <w:trPr>
              <w:cantSplit/>
            </w:trPr>
          </w:trPrChange>
        </w:trPr>
        <w:tc>
          <w:tcPr>
            <w:tcW w:w="2884" w:type="dxa"/>
            <w:tcPrChange w:id="39" w:author="Lizzie Timmins (NESO)" w:date="2025-03-18T15:21:00Z" w16du:dateUtc="2025-03-18T15:21:00Z">
              <w:tcPr>
                <w:tcW w:w="2297" w:type="dxa"/>
              </w:tcPr>
            </w:tcPrChange>
          </w:tcPr>
          <w:p w14:paraId="216D3C09" w14:textId="4C24AFA7" w:rsidR="0012256D" w:rsidRPr="007E0B31" w:rsidRDefault="0012256D" w:rsidP="00ED5885">
            <w:pPr>
              <w:pStyle w:val="Arial11Bold"/>
              <w:rPr>
                <w:rFonts w:cs="Arial"/>
              </w:rPr>
            </w:pPr>
            <w:r>
              <w:rPr>
                <w:rFonts w:cs="Arial"/>
              </w:rPr>
              <w:t>Additional BM Unit</w:t>
            </w:r>
          </w:p>
        </w:tc>
        <w:tc>
          <w:tcPr>
            <w:tcW w:w="6634" w:type="dxa"/>
            <w:tcPrChange w:id="40" w:author="Lizzie Timmins (NESO)" w:date="2025-03-18T15:21:00Z" w16du:dateUtc="2025-03-18T15:21:00Z">
              <w:tcPr>
                <w:tcW w:w="7221" w:type="dxa"/>
              </w:tcPr>
            </w:tcPrChange>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D30E6">
        <w:trPr>
          <w:cantSplit/>
          <w:trPrChange w:id="41" w:author="Lizzie Timmins (NESO)" w:date="2025-03-18T15:21:00Z" w16du:dateUtc="2025-03-18T15:21:00Z">
            <w:trPr>
              <w:cantSplit/>
            </w:trPr>
          </w:trPrChange>
        </w:trPr>
        <w:tc>
          <w:tcPr>
            <w:tcW w:w="2884" w:type="dxa"/>
            <w:tcPrChange w:id="42" w:author="Lizzie Timmins (NESO)" w:date="2025-03-18T15:21:00Z" w16du:dateUtc="2025-03-18T15:21:00Z">
              <w:tcPr>
                <w:tcW w:w="2297" w:type="dxa"/>
              </w:tcPr>
            </w:tcPrChange>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Change w:id="43" w:author="Lizzie Timmins (NESO)" w:date="2025-03-18T15:21:00Z" w16du:dateUtc="2025-03-18T15:21:00Z">
              <w:tcPr>
                <w:tcW w:w="7221" w:type="dxa"/>
              </w:tcPr>
            </w:tcPrChange>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D30E6">
        <w:trPr>
          <w:cantSplit/>
          <w:trPrChange w:id="44" w:author="Lizzie Timmins (NESO)" w:date="2025-03-18T15:21:00Z" w16du:dateUtc="2025-03-18T15:21:00Z">
            <w:trPr>
              <w:cantSplit/>
            </w:trPr>
          </w:trPrChange>
        </w:trPr>
        <w:tc>
          <w:tcPr>
            <w:tcW w:w="2884" w:type="dxa"/>
            <w:tcPrChange w:id="45" w:author="Lizzie Timmins (NESO)" w:date="2025-03-18T15:21:00Z" w16du:dateUtc="2025-03-18T15:21:00Z">
              <w:tcPr>
                <w:tcW w:w="2297" w:type="dxa"/>
              </w:tcPr>
            </w:tcPrChange>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Change w:id="46" w:author="Lizzie Timmins (NESO)" w:date="2025-03-18T15:21:00Z" w16du:dateUtc="2025-03-18T15:21:00Z">
              <w:tcPr>
                <w:tcW w:w="7221" w:type="dxa"/>
              </w:tcPr>
            </w:tcPrChange>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D30E6">
        <w:trPr>
          <w:cantSplit/>
          <w:trPrChange w:id="47" w:author="Lizzie Timmins (NESO)" w:date="2025-03-18T15:21:00Z" w16du:dateUtc="2025-03-18T15:21:00Z">
            <w:trPr>
              <w:cantSplit/>
            </w:trPr>
          </w:trPrChange>
        </w:trPr>
        <w:tc>
          <w:tcPr>
            <w:tcW w:w="2884" w:type="dxa"/>
            <w:tcPrChange w:id="48" w:author="Lizzie Timmins (NESO)" w:date="2025-03-18T15:21:00Z" w16du:dateUtc="2025-03-18T15:21:00Z">
              <w:tcPr>
                <w:tcW w:w="2297" w:type="dxa"/>
              </w:tcPr>
            </w:tcPrChange>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Change w:id="49" w:author="Lizzie Timmins (NESO)" w:date="2025-03-18T15:21:00Z" w16du:dateUtc="2025-03-18T15:21:00Z">
              <w:tcPr>
                <w:tcW w:w="7221" w:type="dxa"/>
              </w:tcPr>
            </w:tcPrChange>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CD30E6">
        <w:trPr>
          <w:cantSplit/>
          <w:trPrChange w:id="50" w:author="Lizzie Timmins (NESO)" w:date="2025-03-18T15:21:00Z" w16du:dateUtc="2025-03-18T15:21:00Z">
            <w:trPr>
              <w:cantSplit/>
            </w:trPr>
          </w:trPrChange>
        </w:trPr>
        <w:tc>
          <w:tcPr>
            <w:tcW w:w="2884" w:type="dxa"/>
            <w:tcPrChange w:id="51" w:author="Lizzie Timmins (NESO)" w:date="2025-03-18T15:21:00Z" w16du:dateUtc="2025-03-18T15:21:00Z">
              <w:tcPr>
                <w:tcW w:w="2297" w:type="dxa"/>
              </w:tcPr>
            </w:tcPrChange>
          </w:tcPr>
          <w:p w14:paraId="45E3E005" w14:textId="0FFD71EE" w:rsidR="0012256D" w:rsidRPr="007E0B31" w:rsidRDefault="0012256D" w:rsidP="002335A5">
            <w:pPr>
              <w:pStyle w:val="Arial11Bold"/>
              <w:rPr>
                <w:rFonts w:cs="Arial"/>
              </w:rPr>
            </w:pPr>
            <w:r>
              <w:rPr>
                <w:rFonts w:cs="Arial"/>
              </w:rPr>
              <w:t>Aggregator</w:t>
            </w:r>
          </w:p>
        </w:tc>
        <w:tc>
          <w:tcPr>
            <w:tcW w:w="6634" w:type="dxa"/>
            <w:tcPrChange w:id="52" w:author="Lizzie Timmins (NESO)" w:date="2025-03-18T15:21:00Z" w16du:dateUtc="2025-03-18T15:21:00Z">
              <w:tcPr>
                <w:tcW w:w="7221" w:type="dxa"/>
              </w:tcPr>
            </w:tcPrChange>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D30E6">
        <w:trPr>
          <w:cantSplit/>
          <w:trPrChange w:id="53" w:author="Lizzie Timmins (NESO)" w:date="2025-03-18T15:21:00Z" w16du:dateUtc="2025-03-18T15:21:00Z">
            <w:trPr>
              <w:cantSplit/>
            </w:trPr>
          </w:trPrChange>
        </w:trPr>
        <w:tc>
          <w:tcPr>
            <w:tcW w:w="2884" w:type="dxa"/>
            <w:tcPrChange w:id="54" w:author="Lizzie Timmins (NESO)" w:date="2025-03-18T15:21:00Z" w16du:dateUtc="2025-03-18T15:21:00Z">
              <w:tcPr>
                <w:tcW w:w="2297" w:type="dxa"/>
              </w:tcPr>
            </w:tcPrChange>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Change w:id="55" w:author="Lizzie Timmins (NESO)" w:date="2025-03-18T15:21:00Z" w16du:dateUtc="2025-03-18T15:21:00Z">
              <w:tcPr>
                <w:tcW w:w="7221" w:type="dxa"/>
              </w:tcPr>
            </w:tcPrChange>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CD30E6">
        <w:trPr>
          <w:cantSplit/>
          <w:trPrChange w:id="56" w:author="Lizzie Timmins (NESO)" w:date="2025-03-18T15:21:00Z" w16du:dateUtc="2025-03-18T15:21:00Z">
            <w:trPr>
              <w:cantSplit/>
            </w:trPr>
          </w:trPrChange>
        </w:trPr>
        <w:tc>
          <w:tcPr>
            <w:tcW w:w="2884" w:type="dxa"/>
            <w:tcPrChange w:id="57" w:author="Lizzie Timmins (NESO)" w:date="2025-03-18T15:21:00Z" w16du:dateUtc="2025-03-18T15:21:00Z">
              <w:tcPr>
                <w:tcW w:w="2297" w:type="dxa"/>
              </w:tcPr>
            </w:tcPrChange>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Change w:id="58" w:author="Lizzie Timmins (NESO)" w:date="2025-03-18T15:21:00Z" w16du:dateUtc="2025-03-18T15:21:00Z">
              <w:tcPr>
                <w:tcW w:w="7221" w:type="dxa"/>
              </w:tcPr>
            </w:tcPrChange>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CD30E6">
        <w:trPr>
          <w:cantSplit/>
          <w:trPrChange w:id="59" w:author="Lizzie Timmins (NESO)" w:date="2025-03-18T15:21:00Z" w16du:dateUtc="2025-03-18T15:21:00Z">
            <w:trPr>
              <w:cantSplit/>
            </w:trPr>
          </w:trPrChange>
        </w:trPr>
        <w:tc>
          <w:tcPr>
            <w:tcW w:w="2884" w:type="dxa"/>
            <w:tcPrChange w:id="60" w:author="Lizzie Timmins (NESO)" w:date="2025-03-18T15:21:00Z" w16du:dateUtc="2025-03-18T15:21:00Z">
              <w:tcPr>
                <w:tcW w:w="2297" w:type="dxa"/>
              </w:tcPr>
            </w:tcPrChange>
          </w:tcPr>
          <w:p w14:paraId="6308BAB9" w14:textId="4CAF962A" w:rsidR="001B6BDF" w:rsidRPr="0079361D" w:rsidRDefault="001B6BDF" w:rsidP="002335A5">
            <w:pPr>
              <w:pStyle w:val="Arial11Bold"/>
              <w:rPr>
                <w:rFonts w:cs="Arial"/>
              </w:rPr>
            </w:pPr>
            <w:r>
              <w:rPr>
                <w:rFonts w:cs="Arial"/>
              </w:rPr>
              <w:t>Anchor</w:t>
            </w:r>
          </w:p>
        </w:tc>
        <w:tc>
          <w:tcPr>
            <w:tcW w:w="6634" w:type="dxa"/>
            <w:tcPrChange w:id="61" w:author="Lizzie Timmins (NESO)" w:date="2025-03-18T15:21:00Z" w16du:dateUtc="2025-03-18T15:21:00Z">
              <w:tcPr>
                <w:tcW w:w="7221" w:type="dxa"/>
              </w:tcPr>
            </w:tcPrChange>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CD30E6">
        <w:trPr>
          <w:cantSplit/>
          <w:trPrChange w:id="62" w:author="Lizzie Timmins (NESO)" w:date="2025-03-18T15:21:00Z" w16du:dateUtc="2025-03-18T15:21:00Z">
            <w:trPr>
              <w:cantSplit/>
            </w:trPr>
          </w:trPrChange>
        </w:trPr>
        <w:tc>
          <w:tcPr>
            <w:tcW w:w="2884" w:type="dxa"/>
            <w:tcPrChange w:id="63" w:author="Lizzie Timmins (NESO)" w:date="2025-03-18T15:21:00Z" w16du:dateUtc="2025-03-18T15:21:00Z">
              <w:tcPr>
                <w:tcW w:w="2297" w:type="dxa"/>
              </w:tcPr>
            </w:tcPrChange>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Change w:id="64" w:author="Lizzie Timmins (NESO)" w:date="2025-03-18T15:21:00Z" w16du:dateUtc="2025-03-18T15:21:00Z">
              <w:tcPr>
                <w:tcW w:w="7221" w:type="dxa"/>
              </w:tcPr>
            </w:tcPrChange>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CD30E6">
        <w:trPr>
          <w:cantSplit/>
          <w:trPrChange w:id="65" w:author="Lizzie Timmins (NESO)" w:date="2025-03-18T15:21:00Z" w16du:dateUtc="2025-03-18T15:21:00Z">
            <w:trPr>
              <w:cantSplit/>
            </w:trPr>
          </w:trPrChange>
        </w:trPr>
        <w:tc>
          <w:tcPr>
            <w:tcW w:w="2884" w:type="dxa"/>
            <w:tcPrChange w:id="66" w:author="Lizzie Timmins (NESO)" w:date="2025-03-18T15:21:00Z" w16du:dateUtc="2025-03-18T15:21:00Z">
              <w:tcPr>
                <w:tcW w:w="2297" w:type="dxa"/>
              </w:tcPr>
            </w:tcPrChange>
          </w:tcPr>
          <w:p w14:paraId="7CF35B85" w14:textId="6A97E0E8" w:rsidR="00463FCE" w:rsidRPr="003301CE" w:rsidRDefault="00463FCE" w:rsidP="00463FCE">
            <w:pPr>
              <w:pStyle w:val="Arial11Bold"/>
            </w:pPr>
            <w:r w:rsidRPr="003301CE">
              <w:rPr>
                <w:bCs/>
              </w:rPr>
              <w:t>Anchor Generating Unit Test</w:t>
            </w:r>
          </w:p>
        </w:tc>
        <w:tc>
          <w:tcPr>
            <w:tcW w:w="6634" w:type="dxa"/>
            <w:tcPrChange w:id="67" w:author="Lizzie Timmins (NESO)" w:date="2025-03-18T15:21:00Z" w16du:dateUtc="2025-03-18T15:21:00Z">
              <w:tcPr>
                <w:tcW w:w="7221" w:type="dxa"/>
              </w:tcPr>
            </w:tcPrChange>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CD30E6">
        <w:trPr>
          <w:cantSplit/>
          <w:trPrChange w:id="68" w:author="Lizzie Timmins (NESO)" w:date="2025-03-18T15:21:00Z" w16du:dateUtc="2025-03-18T15:21:00Z">
            <w:trPr>
              <w:cantSplit/>
            </w:trPr>
          </w:trPrChange>
        </w:trPr>
        <w:tc>
          <w:tcPr>
            <w:tcW w:w="2884" w:type="dxa"/>
            <w:tcPrChange w:id="69" w:author="Lizzie Timmins (NESO)" w:date="2025-03-18T15:21:00Z" w16du:dateUtc="2025-03-18T15:21:00Z">
              <w:tcPr>
                <w:tcW w:w="2297" w:type="dxa"/>
              </w:tcPr>
            </w:tcPrChange>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Change w:id="70" w:author="Lizzie Timmins (NESO)" w:date="2025-03-18T15:21:00Z" w16du:dateUtc="2025-03-18T15:21:00Z">
              <w:tcPr>
                <w:tcW w:w="7221" w:type="dxa"/>
              </w:tcPr>
            </w:tcPrChange>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CD30E6">
        <w:trPr>
          <w:cantSplit/>
          <w:trPrChange w:id="71" w:author="Lizzie Timmins (NESO)" w:date="2025-03-18T15:21:00Z" w16du:dateUtc="2025-03-18T15:21:00Z">
            <w:trPr>
              <w:cantSplit/>
            </w:trPr>
          </w:trPrChange>
        </w:trPr>
        <w:tc>
          <w:tcPr>
            <w:tcW w:w="2884" w:type="dxa"/>
            <w:tcPrChange w:id="72" w:author="Lizzie Timmins (NESO)" w:date="2025-03-18T15:21:00Z" w16du:dateUtc="2025-03-18T15:21:00Z">
              <w:tcPr>
                <w:tcW w:w="2297" w:type="dxa"/>
              </w:tcPr>
            </w:tcPrChange>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Change w:id="73" w:author="Lizzie Timmins (NESO)" w:date="2025-03-18T15:21:00Z" w16du:dateUtc="2025-03-18T15:21:00Z">
              <w:tcPr>
                <w:tcW w:w="7221" w:type="dxa"/>
              </w:tcPr>
            </w:tcPrChange>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CD30E6">
        <w:trPr>
          <w:cantSplit/>
          <w:trPrChange w:id="74" w:author="Lizzie Timmins (NESO)" w:date="2025-03-18T15:21:00Z" w16du:dateUtc="2025-03-18T15:21:00Z">
            <w:trPr>
              <w:cantSplit/>
            </w:trPr>
          </w:trPrChange>
        </w:trPr>
        <w:tc>
          <w:tcPr>
            <w:tcW w:w="2884" w:type="dxa"/>
            <w:tcPrChange w:id="75" w:author="Lizzie Timmins (NESO)" w:date="2025-03-18T15:21:00Z" w16du:dateUtc="2025-03-18T15:21:00Z">
              <w:tcPr>
                <w:tcW w:w="2297" w:type="dxa"/>
              </w:tcPr>
            </w:tcPrChange>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Change w:id="76" w:author="Lizzie Timmins (NESO)" w:date="2025-03-18T15:21:00Z" w16du:dateUtc="2025-03-18T15:21:00Z">
              <w:tcPr>
                <w:tcW w:w="7221" w:type="dxa"/>
              </w:tcPr>
            </w:tcPrChange>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CD30E6">
        <w:trPr>
          <w:cantSplit/>
          <w:trPrChange w:id="77" w:author="Lizzie Timmins (NESO)" w:date="2025-03-18T15:21:00Z" w16du:dateUtc="2025-03-18T15:21:00Z">
            <w:trPr>
              <w:cantSplit/>
            </w:trPr>
          </w:trPrChange>
        </w:trPr>
        <w:tc>
          <w:tcPr>
            <w:tcW w:w="2884" w:type="dxa"/>
            <w:tcPrChange w:id="78" w:author="Lizzie Timmins (NESO)" w:date="2025-03-18T15:21:00Z" w16du:dateUtc="2025-03-18T15:21:00Z">
              <w:tcPr>
                <w:tcW w:w="2297" w:type="dxa"/>
              </w:tcPr>
            </w:tcPrChange>
          </w:tcPr>
          <w:p w14:paraId="07001B77" w14:textId="435942F8" w:rsidR="007B6F4F" w:rsidRPr="007E0B31" w:rsidRDefault="007B6F4F" w:rsidP="007B6F4F">
            <w:pPr>
              <w:pStyle w:val="Arial11Bold"/>
              <w:rPr>
                <w:rFonts w:cs="Arial"/>
              </w:rPr>
            </w:pPr>
            <w:r w:rsidRPr="003301CE">
              <w:t>Anchor Power Station Test</w:t>
            </w:r>
          </w:p>
        </w:tc>
        <w:tc>
          <w:tcPr>
            <w:tcW w:w="6634" w:type="dxa"/>
            <w:tcPrChange w:id="79" w:author="Lizzie Timmins (NESO)" w:date="2025-03-18T15:21:00Z" w16du:dateUtc="2025-03-18T15:21:00Z">
              <w:tcPr>
                <w:tcW w:w="7221" w:type="dxa"/>
              </w:tcPr>
            </w:tcPrChange>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CD30E6">
        <w:trPr>
          <w:cantSplit/>
          <w:trPrChange w:id="80" w:author="Lizzie Timmins (NESO)" w:date="2025-03-18T15:21:00Z" w16du:dateUtc="2025-03-18T15:21:00Z">
            <w:trPr>
              <w:cantSplit/>
            </w:trPr>
          </w:trPrChange>
        </w:trPr>
        <w:tc>
          <w:tcPr>
            <w:tcW w:w="2884" w:type="dxa"/>
            <w:tcPrChange w:id="81" w:author="Lizzie Timmins (NESO)" w:date="2025-03-18T15:21:00Z" w16du:dateUtc="2025-03-18T15:21:00Z">
              <w:tcPr>
                <w:tcW w:w="2297" w:type="dxa"/>
              </w:tcPr>
            </w:tcPrChange>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Change w:id="82" w:author="Lizzie Timmins (NESO)" w:date="2025-03-18T15:21:00Z" w16du:dateUtc="2025-03-18T15:21:00Z">
              <w:tcPr>
                <w:tcW w:w="7221" w:type="dxa"/>
              </w:tcPr>
            </w:tcPrChange>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CD30E6">
        <w:trPr>
          <w:cantSplit/>
          <w:trPrChange w:id="83" w:author="Lizzie Timmins (NESO)" w:date="2025-03-18T15:21:00Z" w16du:dateUtc="2025-03-18T15:21:00Z">
            <w:trPr>
              <w:cantSplit/>
            </w:trPr>
          </w:trPrChange>
        </w:trPr>
        <w:tc>
          <w:tcPr>
            <w:tcW w:w="2884" w:type="dxa"/>
            <w:tcPrChange w:id="84" w:author="Lizzie Timmins (NESO)" w:date="2025-03-18T15:21:00Z" w16du:dateUtc="2025-03-18T15:21:00Z">
              <w:tcPr>
                <w:tcW w:w="2297" w:type="dxa"/>
              </w:tcPr>
            </w:tcPrChange>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Change w:id="85" w:author="Lizzie Timmins (NESO)" w:date="2025-03-18T15:21:00Z" w16du:dateUtc="2025-03-18T15:21:00Z">
              <w:tcPr>
                <w:tcW w:w="7221" w:type="dxa"/>
              </w:tcPr>
            </w:tcPrChange>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CD30E6">
        <w:trPr>
          <w:cantSplit/>
          <w:trPrChange w:id="86" w:author="Lizzie Timmins (NESO)" w:date="2025-03-18T15:21:00Z" w16du:dateUtc="2025-03-18T15:21:00Z">
            <w:trPr>
              <w:cantSplit/>
            </w:trPr>
          </w:trPrChange>
        </w:trPr>
        <w:tc>
          <w:tcPr>
            <w:tcW w:w="2884" w:type="dxa"/>
            <w:tcPrChange w:id="87" w:author="Lizzie Timmins (NESO)" w:date="2025-03-18T15:21:00Z" w16du:dateUtc="2025-03-18T15:21:00Z">
              <w:tcPr>
                <w:tcW w:w="2297" w:type="dxa"/>
              </w:tcPr>
            </w:tcPrChange>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Change w:id="88" w:author="Lizzie Timmins (NESO)" w:date="2025-03-18T15:21:00Z" w16du:dateUtc="2025-03-18T15:21:00Z">
              <w:tcPr>
                <w:tcW w:w="7221" w:type="dxa"/>
              </w:tcPr>
            </w:tcPrChange>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CD30E6">
        <w:trPr>
          <w:cantSplit/>
          <w:trPrChange w:id="89" w:author="Lizzie Timmins (NESO)" w:date="2025-03-18T15:21:00Z" w16du:dateUtc="2025-03-18T15:21:00Z">
            <w:trPr>
              <w:cantSplit/>
            </w:trPr>
          </w:trPrChange>
        </w:trPr>
        <w:tc>
          <w:tcPr>
            <w:tcW w:w="2884" w:type="dxa"/>
            <w:tcPrChange w:id="90" w:author="Lizzie Timmins (NESO)" w:date="2025-03-18T15:21:00Z" w16du:dateUtc="2025-03-18T15:21:00Z">
              <w:tcPr>
                <w:tcW w:w="2297" w:type="dxa"/>
              </w:tcPr>
            </w:tcPrChange>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Change w:id="91" w:author="Lizzie Timmins (NESO)" w:date="2025-03-18T15:21:00Z" w16du:dateUtc="2025-03-18T15:21:00Z">
              <w:tcPr>
                <w:tcW w:w="7221" w:type="dxa"/>
              </w:tcPr>
            </w:tcPrChange>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CD30E6">
        <w:trPr>
          <w:cantSplit/>
          <w:trPrChange w:id="92" w:author="Lizzie Timmins (NESO)" w:date="2025-03-18T15:21:00Z" w16du:dateUtc="2025-03-18T15:21:00Z">
            <w:trPr>
              <w:cantSplit/>
            </w:trPr>
          </w:trPrChange>
        </w:trPr>
        <w:tc>
          <w:tcPr>
            <w:tcW w:w="2884" w:type="dxa"/>
            <w:tcPrChange w:id="93" w:author="Lizzie Timmins (NESO)" w:date="2025-03-18T15:21:00Z" w16du:dateUtc="2025-03-18T15:21:00Z">
              <w:tcPr>
                <w:tcW w:w="2297" w:type="dxa"/>
              </w:tcPr>
            </w:tcPrChange>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Change w:id="94" w:author="Lizzie Timmins (NESO)" w:date="2025-03-18T15:21:00Z" w16du:dateUtc="2025-03-18T15:21:00Z">
              <w:tcPr>
                <w:tcW w:w="7221" w:type="dxa"/>
              </w:tcPr>
            </w:tcPrChange>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CD30E6">
        <w:trPr>
          <w:cantSplit/>
          <w:trPrChange w:id="95" w:author="Lizzie Timmins (NESO)" w:date="2025-03-18T15:21:00Z" w16du:dateUtc="2025-03-18T15:21:00Z">
            <w:trPr>
              <w:cantSplit/>
            </w:trPr>
          </w:trPrChange>
        </w:trPr>
        <w:tc>
          <w:tcPr>
            <w:tcW w:w="2884" w:type="dxa"/>
            <w:tcPrChange w:id="96" w:author="Lizzie Timmins (NESO)" w:date="2025-03-18T15:21:00Z" w16du:dateUtc="2025-03-18T15:21:00Z">
              <w:tcPr>
                <w:tcW w:w="2297" w:type="dxa"/>
              </w:tcPr>
            </w:tcPrChange>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Change w:id="97" w:author="Lizzie Timmins (NESO)" w:date="2025-03-18T15:21:00Z" w16du:dateUtc="2025-03-18T15:21:00Z">
              <w:tcPr>
                <w:tcW w:w="7221" w:type="dxa"/>
              </w:tcPr>
            </w:tcPrChange>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CD30E6">
        <w:trPr>
          <w:cantSplit/>
          <w:trPrChange w:id="98" w:author="Lizzie Timmins (NESO)" w:date="2025-03-18T15:21:00Z" w16du:dateUtc="2025-03-18T15:21:00Z">
            <w:trPr>
              <w:cantSplit/>
            </w:trPr>
          </w:trPrChange>
        </w:trPr>
        <w:tc>
          <w:tcPr>
            <w:tcW w:w="2884" w:type="dxa"/>
            <w:tcPrChange w:id="99" w:author="Lizzie Timmins (NESO)" w:date="2025-03-18T15:21:00Z" w16du:dateUtc="2025-03-18T15:21:00Z">
              <w:tcPr>
                <w:tcW w:w="2297" w:type="dxa"/>
              </w:tcPr>
            </w:tcPrChange>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Change w:id="100" w:author="Lizzie Timmins (NESO)" w:date="2025-03-18T15:21:00Z" w16du:dateUtc="2025-03-18T15:21:00Z">
              <w:tcPr>
                <w:tcW w:w="7221" w:type="dxa"/>
              </w:tcPr>
            </w:tcPrChange>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CD30E6">
        <w:trPr>
          <w:cantSplit/>
          <w:trPrChange w:id="101" w:author="Lizzie Timmins (NESO)" w:date="2025-03-18T15:21:00Z" w16du:dateUtc="2025-03-18T15:21:00Z">
            <w:trPr>
              <w:cantSplit/>
            </w:trPr>
          </w:trPrChange>
        </w:trPr>
        <w:tc>
          <w:tcPr>
            <w:tcW w:w="2884" w:type="dxa"/>
            <w:tcPrChange w:id="102" w:author="Lizzie Timmins (NESO)" w:date="2025-03-18T15:21:00Z" w16du:dateUtc="2025-03-18T15:21:00Z">
              <w:tcPr>
                <w:tcW w:w="2297" w:type="dxa"/>
              </w:tcPr>
            </w:tcPrChange>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Change w:id="103" w:author="Lizzie Timmins (NESO)" w:date="2025-03-18T15:21:00Z" w16du:dateUtc="2025-03-18T15:21:00Z">
              <w:tcPr>
                <w:tcW w:w="7221" w:type="dxa"/>
              </w:tcPr>
            </w:tcPrChange>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CD30E6">
        <w:trPr>
          <w:cantSplit/>
          <w:trPrChange w:id="104" w:author="Lizzie Timmins (NESO)" w:date="2025-03-18T15:21:00Z" w16du:dateUtc="2025-03-18T15:21:00Z">
            <w:trPr>
              <w:cantSplit/>
            </w:trPr>
          </w:trPrChange>
        </w:trPr>
        <w:tc>
          <w:tcPr>
            <w:tcW w:w="2884" w:type="dxa"/>
            <w:tcPrChange w:id="105" w:author="Lizzie Timmins (NESO)" w:date="2025-03-18T15:21:00Z" w16du:dateUtc="2025-03-18T15:21:00Z">
              <w:tcPr>
                <w:tcW w:w="2297" w:type="dxa"/>
              </w:tcPr>
            </w:tcPrChange>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Change w:id="106" w:author="Lizzie Timmins (NESO)" w:date="2025-03-18T15:21:00Z" w16du:dateUtc="2025-03-18T15:21:00Z">
              <w:tcPr>
                <w:tcW w:w="7221" w:type="dxa"/>
              </w:tcPr>
            </w:tcPrChange>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D30E6">
        <w:trPr>
          <w:cantSplit/>
          <w:trPrChange w:id="107" w:author="Lizzie Timmins (NESO)" w:date="2025-03-18T15:21:00Z" w16du:dateUtc="2025-03-18T15:21:00Z">
            <w:trPr>
              <w:cantSplit/>
            </w:trPr>
          </w:trPrChange>
        </w:trPr>
        <w:tc>
          <w:tcPr>
            <w:tcW w:w="2884" w:type="dxa"/>
            <w:tcPrChange w:id="108" w:author="Lizzie Timmins (NESO)" w:date="2025-03-18T15:21:00Z" w16du:dateUtc="2025-03-18T15:21:00Z">
              <w:tcPr>
                <w:tcW w:w="2297" w:type="dxa"/>
              </w:tcPr>
            </w:tcPrChange>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Change w:id="109" w:author="Lizzie Timmins (NESO)" w:date="2025-03-18T15:21:00Z" w16du:dateUtc="2025-03-18T15:21:00Z">
              <w:tcPr>
                <w:tcW w:w="7221" w:type="dxa"/>
              </w:tcPr>
            </w:tcPrChange>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D30E6">
        <w:trPr>
          <w:cantSplit/>
          <w:trPrChange w:id="110" w:author="Lizzie Timmins (NESO)" w:date="2025-03-18T15:21:00Z" w16du:dateUtc="2025-03-18T15:21:00Z">
            <w:trPr>
              <w:cantSplit/>
            </w:trPr>
          </w:trPrChange>
        </w:trPr>
        <w:tc>
          <w:tcPr>
            <w:tcW w:w="2884" w:type="dxa"/>
            <w:tcPrChange w:id="111" w:author="Lizzie Timmins (NESO)" w:date="2025-03-18T15:21:00Z" w16du:dateUtc="2025-03-18T15:21:00Z">
              <w:tcPr>
                <w:tcW w:w="2297" w:type="dxa"/>
              </w:tcPr>
            </w:tcPrChange>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Change w:id="112" w:author="Lizzie Timmins (NESO)" w:date="2025-03-18T15:21:00Z" w16du:dateUtc="2025-03-18T15:21:00Z">
              <w:tcPr>
                <w:tcW w:w="7221" w:type="dxa"/>
              </w:tcPr>
            </w:tcPrChange>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CD30E6">
        <w:trPr>
          <w:cantSplit/>
          <w:trHeight w:val="300"/>
          <w:trPrChange w:id="113" w:author="Lizzie Timmins (NESO)" w:date="2025-03-18T15:21:00Z" w16du:dateUtc="2025-03-18T15:21:00Z">
            <w:trPr>
              <w:cantSplit/>
              <w:trHeight w:val="300"/>
            </w:trPr>
          </w:trPrChange>
        </w:trPr>
        <w:tc>
          <w:tcPr>
            <w:tcW w:w="2884" w:type="dxa"/>
            <w:tcPrChange w:id="114" w:author="Lizzie Timmins (NESO)" w:date="2025-03-18T15:21:00Z" w16du:dateUtc="2025-03-18T15:21:00Z">
              <w:tcPr>
                <w:tcW w:w="2297" w:type="dxa"/>
              </w:tcPr>
            </w:tcPrChange>
          </w:tcPr>
          <w:p w14:paraId="253D9F8E" w14:textId="3FA43B01" w:rsidR="291EB386" w:rsidRDefault="291EB386" w:rsidP="004E64E8">
            <w:pPr>
              <w:pStyle w:val="Arial11Bold"/>
              <w:rPr>
                <w:rFonts w:cs="Arial"/>
              </w:rPr>
            </w:pPr>
            <w:r w:rsidRPr="7356A9C9">
              <w:rPr>
                <w:rFonts w:cs="Arial"/>
              </w:rPr>
              <w:t>Assimilated Law</w:t>
            </w:r>
          </w:p>
        </w:tc>
        <w:tc>
          <w:tcPr>
            <w:tcW w:w="6634" w:type="dxa"/>
            <w:tcPrChange w:id="115" w:author="Lizzie Timmins (NESO)" w:date="2025-03-18T15:21:00Z" w16du:dateUtc="2025-03-18T15:21:00Z">
              <w:tcPr>
                <w:tcW w:w="7221" w:type="dxa"/>
              </w:tcPr>
            </w:tcPrChange>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CD30E6">
        <w:trPr>
          <w:cantSplit/>
          <w:trPrChange w:id="116" w:author="Lizzie Timmins (NESO)" w:date="2025-03-18T15:21:00Z" w16du:dateUtc="2025-03-18T15:21:00Z">
            <w:trPr>
              <w:cantSplit/>
            </w:trPr>
          </w:trPrChange>
        </w:trPr>
        <w:tc>
          <w:tcPr>
            <w:tcW w:w="2884" w:type="dxa"/>
            <w:tcPrChange w:id="117" w:author="Lizzie Timmins (NESO)" w:date="2025-03-18T15:21:00Z" w16du:dateUtc="2025-03-18T15:21:00Z">
              <w:tcPr>
                <w:tcW w:w="2297" w:type="dxa"/>
              </w:tcPr>
            </w:tcPrChange>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Change w:id="118" w:author="Lizzie Timmins (NESO)" w:date="2025-03-18T15:21:00Z" w16du:dateUtc="2025-03-18T15:21:00Z">
              <w:tcPr>
                <w:tcW w:w="7221" w:type="dxa"/>
              </w:tcPr>
            </w:tcPrChange>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CD30E6">
        <w:trPr>
          <w:cantSplit/>
          <w:trPrChange w:id="119" w:author="Lizzie Timmins (NESO)" w:date="2025-03-18T15:21:00Z" w16du:dateUtc="2025-03-18T15:21:00Z">
            <w:trPr>
              <w:cantSplit/>
            </w:trPr>
          </w:trPrChange>
        </w:trPr>
        <w:tc>
          <w:tcPr>
            <w:tcW w:w="2884" w:type="dxa"/>
            <w:tcPrChange w:id="120" w:author="Lizzie Timmins (NESO)" w:date="2025-03-18T15:21:00Z" w16du:dateUtc="2025-03-18T15:21:00Z">
              <w:tcPr>
                <w:tcW w:w="2297" w:type="dxa"/>
              </w:tcPr>
            </w:tcPrChange>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Change w:id="121" w:author="Lizzie Timmins (NESO)" w:date="2025-03-18T15:21:00Z" w16du:dateUtc="2025-03-18T15:21:00Z">
              <w:tcPr>
                <w:tcW w:w="7221" w:type="dxa"/>
              </w:tcPr>
            </w:tcPrChange>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CD30E6">
        <w:trPr>
          <w:cantSplit/>
          <w:trPrChange w:id="122" w:author="Lizzie Timmins (NESO)" w:date="2025-03-18T15:21:00Z" w16du:dateUtc="2025-03-18T15:21:00Z">
            <w:trPr>
              <w:cantSplit/>
            </w:trPr>
          </w:trPrChange>
        </w:trPr>
        <w:tc>
          <w:tcPr>
            <w:tcW w:w="2884" w:type="dxa"/>
            <w:tcPrChange w:id="123" w:author="Lizzie Timmins (NESO)" w:date="2025-03-18T15:21:00Z" w16du:dateUtc="2025-03-18T15:21:00Z">
              <w:tcPr>
                <w:tcW w:w="2297" w:type="dxa"/>
              </w:tcPr>
            </w:tcPrChange>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Change w:id="124" w:author="Lizzie Timmins (NESO)" w:date="2025-03-18T15:21:00Z" w16du:dateUtc="2025-03-18T15:21:00Z">
              <w:tcPr>
                <w:tcW w:w="7221" w:type="dxa"/>
              </w:tcPr>
            </w:tcPrChange>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D30E6">
        <w:trPr>
          <w:cantSplit/>
          <w:trPrChange w:id="125" w:author="Lizzie Timmins (NESO)" w:date="2025-03-18T15:21:00Z" w16du:dateUtc="2025-03-18T15:21:00Z">
            <w:trPr>
              <w:cantSplit/>
            </w:trPr>
          </w:trPrChange>
        </w:trPr>
        <w:tc>
          <w:tcPr>
            <w:tcW w:w="2884" w:type="dxa"/>
            <w:tcPrChange w:id="126" w:author="Lizzie Timmins (NESO)" w:date="2025-03-18T15:21:00Z" w16du:dateUtc="2025-03-18T15:21:00Z">
              <w:tcPr>
                <w:tcW w:w="2297" w:type="dxa"/>
              </w:tcPr>
            </w:tcPrChange>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Change w:id="127" w:author="Lizzie Timmins (NESO)" w:date="2025-03-18T15:21:00Z" w16du:dateUtc="2025-03-18T15:21:00Z">
              <w:tcPr>
                <w:tcW w:w="7221" w:type="dxa"/>
              </w:tcPr>
            </w:tcPrChange>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CD30E6">
        <w:trPr>
          <w:cantSplit/>
          <w:trPrChange w:id="128" w:author="Lizzie Timmins (NESO)" w:date="2025-03-18T15:21:00Z" w16du:dateUtc="2025-03-18T15:21:00Z">
            <w:trPr>
              <w:cantSplit/>
            </w:trPr>
          </w:trPrChange>
        </w:trPr>
        <w:tc>
          <w:tcPr>
            <w:tcW w:w="2884" w:type="dxa"/>
            <w:tcPrChange w:id="129" w:author="Lizzie Timmins (NESO)" w:date="2025-03-18T15:21:00Z" w16du:dateUtc="2025-03-18T15:21:00Z">
              <w:tcPr>
                <w:tcW w:w="2297" w:type="dxa"/>
              </w:tcPr>
            </w:tcPrChange>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Change w:id="130" w:author="Lizzie Timmins (NESO)" w:date="2025-03-18T15:21:00Z" w16du:dateUtc="2025-03-18T15:21:00Z">
              <w:tcPr>
                <w:tcW w:w="7221" w:type="dxa"/>
              </w:tcPr>
            </w:tcPrChange>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CD30E6">
        <w:trPr>
          <w:cantSplit/>
          <w:trPrChange w:id="131" w:author="Lizzie Timmins (NESO)" w:date="2025-03-18T15:21:00Z" w16du:dateUtc="2025-03-18T15:21:00Z">
            <w:trPr>
              <w:cantSplit/>
            </w:trPr>
          </w:trPrChange>
        </w:trPr>
        <w:tc>
          <w:tcPr>
            <w:tcW w:w="2884" w:type="dxa"/>
            <w:tcPrChange w:id="132" w:author="Lizzie Timmins (NESO)" w:date="2025-03-18T15:21:00Z" w16du:dateUtc="2025-03-18T15:21:00Z">
              <w:tcPr>
                <w:tcW w:w="2297" w:type="dxa"/>
              </w:tcPr>
            </w:tcPrChange>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Change w:id="133" w:author="Lizzie Timmins (NESO)" w:date="2025-03-18T15:21:00Z" w16du:dateUtc="2025-03-18T15:21:00Z">
              <w:tcPr>
                <w:tcW w:w="7221" w:type="dxa"/>
              </w:tcPr>
            </w:tcPrChange>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CD30E6">
        <w:trPr>
          <w:cantSplit/>
          <w:trPrChange w:id="134" w:author="Lizzie Timmins (NESO)" w:date="2025-03-18T15:21:00Z" w16du:dateUtc="2025-03-18T15:21:00Z">
            <w:trPr>
              <w:cantSplit/>
            </w:trPr>
          </w:trPrChange>
        </w:trPr>
        <w:tc>
          <w:tcPr>
            <w:tcW w:w="2884" w:type="dxa"/>
            <w:tcPrChange w:id="135" w:author="Lizzie Timmins (NESO)" w:date="2025-03-18T15:21:00Z" w16du:dateUtc="2025-03-18T15:21:00Z">
              <w:tcPr>
                <w:tcW w:w="2297" w:type="dxa"/>
              </w:tcPr>
            </w:tcPrChange>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Change w:id="136" w:author="Lizzie Timmins (NESO)" w:date="2025-03-18T15:21:00Z" w16du:dateUtc="2025-03-18T15:21:00Z">
              <w:tcPr>
                <w:tcW w:w="7221" w:type="dxa"/>
              </w:tcPr>
            </w:tcPrChange>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CD30E6">
        <w:trPr>
          <w:cantSplit/>
          <w:trPrChange w:id="137" w:author="Lizzie Timmins (NESO)" w:date="2025-03-18T15:21:00Z" w16du:dateUtc="2025-03-18T15:21:00Z">
            <w:trPr>
              <w:cantSplit/>
            </w:trPr>
          </w:trPrChange>
        </w:trPr>
        <w:tc>
          <w:tcPr>
            <w:tcW w:w="2884" w:type="dxa"/>
            <w:tcPrChange w:id="138" w:author="Lizzie Timmins (NESO)" w:date="2025-03-18T15:21:00Z" w16du:dateUtc="2025-03-18T15:21:00Z">
              <w:tcPr>
                <w:tcW w:w="2297" w:type="dxa"/>
              </w:tcPr>
            </w:tcPrChange>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Change w:id="139" w:author="Lizzie Timmins (NESO)" w:date="2025-03-18T15:21:00Z" w16du:dateUtc="2025-03-18T15:21:00Z">
              <w:tcPr>
                <w:tcW w:w="7221" w:type="dxa"/>
              </w:tcPr>
            </w:tcPrChange>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D30E6">
        <w:trPr>
          <w:cantSplit/>
          <w:trPrChange w:id="140" w:author="Lizzie Timmins (NESO)" w:date="2025-03-18T15:21:00Z" w16du:dateUtc="2025-03-18T15:21:00Z">
            <w:trPr>
              <w:cantSplit/>
            </w:trPr>
          </w:trPrChange>
        </w:trPr>
        <w:tc>
          <w:tcPr>
            <w:tcW w:w="2884" w:type="dxa"/>
            <w:tcPrChange w:id="141" w:author="Lizzie Timmins (NESO)" w:date="2025-03-18T15:21:00Z" w16du:dateUtc="2025-03-18T15:21:00Z">
              <w:tcPr>
                <w:tcW w:w="2297" w:type="dxa"/>
              </w:tcPr>
            </w:tcPrChange>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Change w:id="142" w:author="Lizzie Timmins (NESO)" w:date="2025-03-18T15:21:00Z" w16du:dateUtc="2025-03-18T15:21:00Z">
              <w:tcPr>
                <w:tcW w:w="7221" w:type="dxa"/>
              </w:tcPr>
            </w:tcPrChange>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CD30E6">
        <w:trPr>
          <w:cantSplit/>
          <w:trPrChange w:id="143" w:author="Lizzie Timmins (NESO)" w:date="2025-03-18T15:21:00Z" w16du:dateUtc="2025-03-18T15:21:00Z">
            <w:trPr>
              <w:cantSplit/>
            </w:trPr>
          </w:trPrChange>
        </w:trPr>
        <w:tc>
          <w:tcPr>
            <w:tcW w:w="2884" w:type="dxa"/>
            <w:tcPrChange w:id="144" w:author="Lizzie Timmins (NESO)" w:date="2025-03-18T15:21:00Z" w16du:dateUtc="2025-03-18T15:21:00Z">
              <w:tcPr>
                <w:tcW w:w="2297" w:type="dxa"/>
              </w:tcPr>
            </w:tcPrChange>
          </w:tcPr>
          <w:p w14:paraId="73B830C1" w14:textId="14177899" w:rsidR="00C72736" w:rsidRPr="007E0B31" w:rsidRDefault="00C72736" w:rsidP="00C72736">
            <w:pPr>
              <w:pStyle w:val="Arial11Bold"/>
              <w:rPr>
                <w:rFonts w:cs="Arial"/>
              </w:rPr>
            </w:pPr>
            <w:r w:rsidRPr="001006C1">
              <w:t>Auxiliary Energy Supplies</w:t>
            </w:r>
          </w:p>
        </w:tc>
        <w:tc>
          <w:tcPr>
            <w:tcW w:w="6634" w:type="dxa"/>
            <w:tcPrChange w:id="145" w:author="Lizzie Timmins (NESO)" w:date="2025-03-18T15:21:00Z" w16du:dateUtc="2025-03-18T15:21:00Z">
              <w:tcPr>
                <w:tcW w:w="7221" w:type="dxa"/>
              </w:tcPr>
            </w:tcPrChange>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CD30E6">
        <w:trPr>
          <w:cantSplit/>
          <w:trPrChange w:id="146" w:author="Lizzie Timmins (NESO)" w:date="2025-03-18T15:21:00Z" w16du:dateUtc="2025-03-18T15:21:00Z">
            <w:trPr>
              <w:cantSplit/>
            </w:trPr>
          </w:trPrChange>
        </w:trPr>
        <w:tc>
          <w:tcPr>
            <w:tcW w:w="2884" w:type="dxa"/>
            <w:tcPrChange w:id="147" w:author="Lizzie Timmins (NESO)" w:date="2025-03-18T15:21:00Z" w16du:dateUtc="2025-03-18T15:21:00Z">
              <w:tcPr>
                <w:tcW w:w="2297" w:type="dxa"/>
              </w:tcPr>
            </w:tcPrChange>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Change w:id="148" w:author="Lizzie Timmins (NESO)" w:date="2025-03-18T15:21:00Z" w16du:dateUtc="2025-03-18T15:21:00Z">
              <w:tcPr>
                <w:tcW w:w="7221" w:type="dxa"/>
              </w:tcPr>
            </w:tcPrChange>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D30E6">
        <w:trPr>
          <w:cantSplit/>
          <w:trPrChange w:id="149" w:author="Lizzie Timmins (NESO)" w:date="2025-03-18T15:21:00Z" w16du:dateUtc="2025-03-18T15:21:00Z">
            <w:trPr>
              <w:cantSplit/>
            </w:trPr>
          </w:trPrChange>
        </w:trPr>
        <w:tc>
          <w:tcPr>
            <w:tcW w:w="2884" w:type="dxa"/>
            <w:tcPrChange w:id="150" w:author="Lizzie Timmins (NESO)" w:date="2025-03-18T15:21:00Z" w16du:dateUtc="2025-03-18T15:21:00Z">
              <w:tcPr>
                <w:tcW w:w="2297" w:type="dxa"/>
              </w:tcPr>
            </w:tcPrChange>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Change w:id="151" w:author="Lizzie Timmins (NESO)" w:date="2025-03-18T15:21:00Z" w16du:dateUtc="2025-03-18T15:21:00Z">
              <w:tcPr>
                <w:tcW w:w="7221" w:type="dxa"/>
              </w:tcPr>
            </w:tcPrChange>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CD30E6">
        <w:trPr>
          <w:cantSplit/>
          <w:trPrChange w:id="152" w:author="Lizzie Timmins (NESO)" w:date="2025-03-18T15:21:00Z" w16du:dateUtc="2025-03-18T15:21:00Z">
            <w:trPr>
              <w:cantSplit/>
            </w:trPr>
          </w:trPrChange>
        </w:trPr>
        <w:tc>
          <w:tcPr>
            <w:tcW w:w="2884" w:type="dxa"/>
            <w:tcPrChange w:id="153" w:author="Lizzie Timmins (NESO)" w:date="2025-03-18T15:21:00Z" w16du:dateUtc="2025-03-18T15:21:00Z">
              <w:tcPr>
                <w:tcW w:w="2297" w:type="dxa"/>
              </w:tcPr>
            </w:tcPrChange>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Change w:id="154" w:author="Lizzie Timmins (NESO)" w:date="2025-03-18T15:21:00Z" w16du:dateUtc="2025-03-18T15:21:00Z">
              <w:tcPr>
                <w:tcW w:w="7221" w:type="dxa"/>
              </w:tcPr>
            </w:tcPrChange>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CD30E6">
        <w:trPr>
          <w:cantSplit/>
          <w:trPrChange w:id="155" w:author="Lizzie Timmins (NESO)" w:date="2025-03-18T15:21:00Z" w16du:dateUtc="2025-03-18T15:21:00Z">
            <w:trPr>
              <w:cantSplit/>
            </w:trPr>
          </w:trPrChange>
        </w:trPr>
        <w:tc>
          <w:tcPr>
            <w:tcW w:w="2884" w:type="dxa"/>
            <w:tcPrChange w:id="156" w:author="Lizzie Timmins (NESO)" w:date="2025-03-18T15:21:00Z" w16du:dateUtc="2025-03-18T15:21:00Z">
              <w:tcPr>
                <w:tcW w:w="2297" w:type="dxa"/>
              </w:tcPr>
            </w:tcPrChange>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Change w:id="157" w:author="Lizzie Timmins (NESO)" w:date="2025-03-18T15:21:00Z" w16du:dateUtc="2025-03-18T15:21:00Z">
              <w:tcPr>
                <w:tcW w:w="7221" w:type="dxa"/>
              </w:tcPr>
            </w:tcPrChange>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D30E6">
        <w:trPr>
          <w:cantSplit/>
          <w:trPrChange w:id="158" w:author="Lizzie Timmins (NESO)" w:date="2025-03-18T15:21:00Z" w16du:dateUtc="2025-03-18T15:21:00Z">
            <w:trPr>
              <w:cantSplit/>
            </w:trPr>
          </w:trPrChange>
        </w:trPr>
        <w:tc>
          <w:tcPr>
            <w:tcW w:w="2884" w:type="dxa"/>
            <w:tcPrChange w:id="159" w:author="Lizzie Timmins (NESO)" w:date="2025-03-18T15:21:00Z" w16du:dateUtc="2025-03-18T15:21:00Z">
              <w:tcPr>
                <w:tcW w:w="2297" w:type="dxa"/>
              </w:tcPr>
            </w:tcPrChange>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Change w:id="160" w:author="Lizzie Timmins (NESO)" w:date="2025-03-18T15:21:00Z" w16du:dateUtc="2025-03-18T15:21:00Z">
              <w:tcPr>
                <w:tcW w:w="7221" w:type="dxa"/>
              </w:tcPr>
            </w:tcPrChange>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D30E6">
        <w:trPr>
          <w:cantSplit/>
          <w:trPrChange w:id="161" w:author="Lizzie Timmins (NESO)" w:date="2025-03-18T15:21:00Z" w16du:dateUtc="2025-03-18T15:21:00Z">
            <w:trPr>
              <w:cantSplit/>
            </w:trPr>
          </w:trPrChange>
        </w:trPr>
        <w:tc>
          <w:tcPr>
            <w:tcW w:w="2884" w:type="dxa"/>
            <w:tcPrChange w:id="162" w:author="Lizzie Timmins (NESO)" w:date="2025-03-18T15:21:00Z" w16du:dateUtc="2025-03-18T15:21:00Z">
              <w:tcPr>
                <w:tcW w:w="2297" w:type="dxa"/>
              </w:tcPr>
            </w:tcPrChange>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Change w:id="163" w:author="Lizzie Timmins (NESO)" w:date="2025-03-18T15:21:00Z" w16du:dateUtc="2025-03-18T15:21:00Z">
              <w:tcPr>
                <w:tcW w:w="7221" w:type="dxa"/>
              </w:tcPr>
            </w:tcPrChange>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CD30E6">
        <w:trPr>
          <w:cantSplit/>
          <w:trPrChange w:id="164" w:author="Lizzie Timmins (NESO)" w:date="2025-03-18T15:21:00Z" w16du:dateUtc="2025-03-18T15:21:00Z">
            <w:trPr>
              <w:cantSplit/>
            </w:trPr>
          </w:trPrChange>
        </w:trPr>
        <w:tc>
          <w:tcPr>
            <w:tcW w:w="2884" w:type="dxa"/>
            <w:tcPrChange w:id="165" w:author="Lizzie Timmins (NESO)" w:date="2025-03-18T15:21:00Z" w16du:dateUtc="2025-03-18T15:21:00Z">
              <w:tcPr>
                <w:tcW w:w="2297" w:type="dxa"/>
              </w:tcPr>
            </w:tcPrChange>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Change w:id="166" w:author="Lizzie Timmins (NESO)" w:date="2025-03-18T15:21:00Z" w16du:dateUtc="2025-03-18T15:21:00Z">
              <w:tcPr>
                <w:tcW w:w="7221" w:type="dxa"/>
              </w:tcPr>
            </w:tcPrChange>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D30E6">
        <w:trPr>
          <w:cantSplit/>
          <w:trPrChange w:id="167" w:author="Lizzie Timmins (NESO)" w:date="2025-03-18T15:21:00Z" w16du:dateUtc="2025-03-18T15:21:00Z">
            <w:trPr>
              <w:cantSplit/>
            </w:trPr>
          </w:trPrChange>
        </w:trPr>
        <w:tc>
          <w:tcPr>
            <w:tcW w:w="2884" w:type="dxa"/>
            <w:tcPrChange w:id="168" w:author="Lizzie Timmins (NESO)" w:date="2025-03-18T15:21:00Z" w16du:dateUtc="2025-03-18T15:21:00Z">
              <w:tcPr>
                <w:tcW w:w="2297" w:type="dxa"/>
              </w:tcPr>
            </w:tcPrChange>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Change w:id="169" w:author="Lizzie Timmins (NESO)" w:date="2025-03-18T15:21:00Z" w16du:dateUtc="2025-03-18T15:21:00Z">
              <w:tcPr>
                <w:tcW w:w="7221" w:type="dxa"/>
              </w:tcPr>
            </w:tcPrChange>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D30E6">
        <w:trPr>
          <w:cantSplit/>
          <w:trPrChange w:id="170" w:author="Lizzie Timmins (NESO)" w:date="2025-03-18T15:21:00Z" w16du:dateUtc="2025-03-18T15:21:00Z">
            <w:trPr>
              <w:cantSplit/>
            </w:trPr>
          </w:trPrChange>
        </w:trPr>
        <w:tc>
          <w:tcPr>
            <w:tcW w:w="2884" w:type="dxa"/>
            <w:tcPrChange w:id="171" w:author="Lizzie Timmins (NESO)" w:date="2025-03-18T15:21:00Z" w16du:dateUtc="2025-03-18T15:21:00Z">
              <w:tcPr>
                <w:tcW w:w="2297" w:type="dxa"/>
              </w:tcPr>
            </w:tcPrChange>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Change w:id="172" w:author="Lizzie Timmins (NESO)" w:date="2025-03-18T15:21:00Z" w16du:dateUtc="2025-03-18T15:21:00Z">
              <w:tcPr>
                <w:tcW w:w="7221" w:type="dxa"/>
              </w:tcPr>
            </w:tcPrChange>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CD30E6">
        <w:trPr>
          <w:cantSplit/>
          <w:trPrChange w:id="173" w:author="Lizzie Timmins (NESO)" w:date="2025-03-18T15:21:00Z" w16du:dateUtc="2025-03-18T15:21:00Z">
            <w:trPr>
              <w:cantSplit/>
            </w:trPr>
          </w:trPrChange>
        </w:trPr>
        <w:tc>
          <w:tcPr>
            <w:tcW w:w="2884" w:type="dxa"/>
            <w:tcPrChange w:id="174" w:author="Lizzie Timmins (NESO)" w:date="2025-03-18T15:21:00Z" w16du:dateUtc="2025-03-18T15:21:00Z">
              <w:tcPr>
                <w:tcW w:w="2297" w:type="dxa"/>
              </w:tcPr>
            </w:tcPrChange>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Change w:id="175" w:author="Lizzie Timmins (NESO)" w:date="2025-03-18T15:21:00Z" w16du:dateUtc="2025-03-18T15:21:00Z">
              <w:tcPr>
                <w:tcW w:w="7221" w:type="dxa"/>
              </w:tcPr>
            </w:tcPrChange>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CD30E6">
        <w:trPr>
          <w:cantSplit/>
          <w:trPrChange w:id="176" w:author="Lizzie Timmins (NESO)" w:date="2025-03-18T15:21:00Z" w16du:dateUtc="2025-03-18T15:21:00Z">
            <w:trPr>
              <w:cantSplit/>
            </w:trPr>
          </w:trPrChange>
        </w:trPr>
        <w:tc>
          <w:tcPr>
            <w:tcW w:w="2884" w:type="dxa"/>
            <w:tcPrChange w:id="177" w:author="Lizzie Timmins (NESO)" w:date="2025-03-18T15:21:00Z" w16du:dateUtc="2025-03-18T15:21:00Z">
              <w:tcPr>
                <w:tcW w:w="2297" w:type="dxa"/>
              </w:tcPr>
            </w:tcPrChange>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Change w:id="178" w:author="Lizzie Timmins (NESO)" w:date="2025-03-18T15:21:00Z" w16du:dateUtc="2025-03-18T15:21:00Z">
              <w:tcPr>
                <w:tcW w:w="7221" w:type="dxa"/>
              </w:tcPr>
            </w:tcPrChange>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D30E6">
        <w:trPr>
          <w:cantSplit/>
          <w:trPrChange w:id="179" w:author="Lizzie Timmins (NESO)" w:date="2025-03-18T15:21:00Z" w16du:dateUtc="2025-03-18T15:21:00Z">
            <w:trPr>
              <w:cantSplit/>
            </w:trPr>
          </w:trPrChange>
        </w:trPr>
        <w:tc>
          <w:tcPr>
            <w:tcW w:w="2884" w:type="dxa"/>
            <w:tcPrChange w:id="180" w:author="Lizzie Timmins (NESO)" w:date="2025-03-18T15:21:00Z" w16du:dateUtc="2025-03-18T15:21:00Z">
              <w:tcPr>
                <w:tcW w:w="2297" w:type="dxa"/>
              </w:tcPr>
            </w:tcPrChange>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Change w:id="181" w:author="Lizzie Timmins (NESO)" w:date="2025-03-18T15:21:00Z" w16du:dateUtc="2025-03-18T15:21:00Z">
              <w:tcPr>
                <w:tcW w:w="7221" w:type="dxa"/>
              </w:tcPr>
            </w:tcPrChange>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CD30E6">
        <w:trPr>
          <w:cantSplit/>
          <w:trPrChange w:id="182" w:author="Lizzie Timmins (NESO)" w:date="2025-03-18T15:21:00Z" w16du:dateUtc="2025-03-18T15:21:00Z">
            <w:trPr>
              <w:cantSplit/>
            </w:trPr>
          </w:trPrChange>
        </w:trPr>
        <w:tc>
          <w:tcPr>
            <w:tcW w:w="2884" w:type="dxa"/>
            <w:tcPrChange w:id="183" w:author="Lizzie Timmins (NESO)" w:date="2025-03-18T15:21:00Z" w16du:dateUtc="2025-03-18T15:21:00Z">
              <w:tcPr>
                <w:tcW w:w="2297" w:type="dxa"/>
              </w:tcPr>
            </w:tcPrChange>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Change w:id="184" w:author="Lizzie Timmins (NESO)" w:date="2025-03-18T15:21:00Z" w16du:dateUtc="2025-03-18T15:21:00Z">
              <w:tcPr>
                <w:tcW w:w="7221" w:type="dxa"/>
              </w:tcPr>
            </w:tcPrChange>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CD30E6">
        <w:trPr>
          <w:cantSplit/>
          <w:trPrChange w:id="185" w:author="Lizzie Timmins (NESO)" w:date="2025-03-18T15:21:00Z" w16du:dateUtc="2025-03-18T15:21:00Z">
            <w:trPr>
              <w:cantSplit/>
            </w:trPr>
          </w:trPrChange>
        </w:trPr>
        <w:tc>
          <w:tcPr>
            <w:tcW w:w="2884" w:type="dxa"/>
            <w:tcPrChange w:id="186" w:author="Lizzie Timmins (NESO)" w:date="2025-03-18T15:21:00Z" w16du:dateUtc="2025-03-18T15:21:00Z">
              <w:tcPr>
                <w:tcW w:w="2297" w:type="dxa"/>
              </w:tcPr>
            </w:tcPrChange>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Change w:id="187" w:author="Lizzie Timmins (NESO)" w:date="2025-03-18T15:21:00Z" w16du:dateUtc="2025-03-18T15:21:00Z">
              <w:tcPr>
                <w:tcW w:w="7221" w:type="dxa"/>
              </w:tcPr>
            </w:tcPrChange>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CD30E6">
        <w:trPr>
          <w:cantSplit/>
          <w:trPrChange w:id="188" w:author="Lizzie Timmins (NESO)" w:date="2025-03-18T15:21:00Z" w16du:dateUtc="2025-03-18T15:21:00Z">
            <w:trPr>
              <w:cantSplit/>
            </w:trPr>
          </w:trPrChange>
        </w:trPr>
        <w:tc>
          <w:tcPr>
            <w:tcW w:w="2884" w:type="dxa"/>
            <w:tcPrChange w:id="189" w:author="Lizzie Timmins (NESO)" w:date="2025-03-18T15:21:00Z" w16du:dateUtc="2025-03-18T15:21:00Z">
              <w:tcPr>
                <w:tcW w:w="2297" w:type="dxa"/>
              </w:tcPr>
            </w:tcPrChange>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Change w:id="190" w:author="Lizzie Timmins (NESO)" w:date="2025-03-18T15:21:00Z" w16du:dateUtc="2025-03-18T15:21:00Z">
              <w:tcPr>
                <w:tcW w:w="7221" w:type="dxa"/>
              </w:tcPr>
            </w:tcPrChange>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CD30E6">
        <w:trPr>
          <w:cantSplit/>
          <w:trPrChange w:id="191" w:author="Lizzie Timmins (NESO)" w:date="2025-03-18T15:21:00Z" w16du:dateUtc="2025-03-18T15:21:00Z">
            <w:trPr>
              <w:cantSplit/>
            </w:trPr>
          </w:trPrChange>
        </w:trPr>
        <w:tc>
          <w:tcPr>
            <w:tcW w:w="2884" w:type="dxa"/>
            <w:tcPrChange w:id="192" w:author="Lizzie Timmins (NESO)" w:date="2025-03-18T15:21:00Z" w16du:dateUtc="2025-03-18T15:21:00Z">
              <w:tcPr>
                <w:tcW w:w="2297" w:type="dxa"/>
              </w:tcPr>
            </w:tcPrChange>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Change w:id="193" w:author="Lizzie Timmins (NESO)" w:date="2025-03-18T15:21:00Z" w16du:dateUtc="2025-03-18T15:21:00Z">
              <w:tcPr>
                <w:tcW w:w="7221" w:type="dxa"/>
              </w:tcPr>
            </w:tcPrChange>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D30E6">
        <w:trPr>
          <w:cantSplit/>
          <w:trPrChange w:id="194" w:author="Lizzie Timmins (NESO)" w:date="2025-03-18T15:21:00Z" w16du:dateUtc="2025-03-18T15:21:00Z">
            <w:trPr>
              <w:cantSplit/>
            </w:trPr>
          </w:trPrChange>
        </w:trPr>
        <w:tc>
          <w:tcPr>
            <w:tcW w:w="2884" w:type="dxa"/>
            <w:tcPrChange w:id="195" w:author="Lizzie Timmins (NESO)" w:date="2025-03-18T15:21:00Z" w16du:dateUtc="2025-03-18T15:21:00Z">
              <w:tcPr>
                <w:tcW w:w="2297" w:type="dxa"/>
              </w:tcPr>
            </w:tcPrChange>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Change w:id="196" w:author="Lizzie Timmins (NESO)" w:date="2025-03-18T15:21:00Z" w16du:dateUtc="2025-03-18T15:21:00Z">
              <w:tcPr>
                <w:tcW w:w="7221" w:type="dxa"/>
              </w:tcPr>
            </w:tcPrChange>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D30E6">
        <w:trPr>
          <w:cantSplit/>
          <w:trPrChange w:id="197" w:author="Lizzie Timmins (NESO)" w:date="2025-03-18T15:21:00Z" w16du:dateUtc="2025-03-18T15:21:00Z">
            <w:trPr>
              <w:cantSplit/>
            </w:trPr>
          </w:trPrChange>
        </w:trPr>
        <w:tc>
          <w:tcPr>
            <w:tcW w:w="2884" w:type="dxa"/>
            <w:tcPrChange w:id="198" w:author="Lizzie Timmins (NESO)" w:date="2025-03-18T15:21:00Z" w16du:dateUtc="2025-03-18T15:21:00Z">
              <w:tcPr>
                <w:tcW w:w="2297" w:type="dxa"/>
              </w:tcPr>
            </w:tcPrChange>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Change w:id="199" w:author="Lizzie Timmins (NESO)" w:date="2025-03-18T15:21:00Z" w16du:dateUtc="2025-03-18T15:21:00Z">
              <w:tcPr>
                <w:tcW w:w="7221" w:type="dxa"/>
              </w:tcPr>
            </w:tcPrChange>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D30E6">
        <w:trPr>
          <w:cantSplit/>
          <w:trPrChange w:id="200" w:author="Lizzie Timmins (NESO)" w:date="2025-03-18T15:21:00Z" w16du:dateUtc="2025-03-18T15:21:00Z">
            <w:trPr>
              <w:cantSplit/>
            </w:trPr>
          </w:trPrChange>
        </w:trPr>
        <w:tc>
          <w:tcPr>
            <w:tcW w:w="2884" w:type="dxa"/>
            <w:tcPrChange w:id="201" w:author="Lizzie Timmins (NESO)" w:date="2025-03-18T15:21:00Z" w16du:dateUtc="2025-03-18T15:21:00Z">
              <w:tcPr>
                <w:tcW w:w="2297" w:type="dxa"/>
              </w:tcPr>
            </w:tcPrChange>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Change w:id="202" w:author="Lizzie Timmins (NESO)" w:date="2025-03-18T15:21:00Z" w16du:dateUtc="2025-03-18T15:21:00Z">
              <w:tcPr>
                <w:tcW w:w="7221" w:type="dxa"/>
              </w:tcPr>
            </w:tcPrChange>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D30E6">
        <w:trPr>
          <w:cantSplit/>
          <w:trPrChange w:id="203" w:author="Lizzie Timmins (NESO)" w:date="2025-03-18T15:21:00Z" w16du:dateUtc="2025-03-18T15:21:00Z">
            <w:trPr>
              <w:cantSplit/>
            </w:trPr>
          </w:trPrChange>
        </w:trPr>
        <w:tc>
          <w:tcPr>
            <w:tcW w:w="2884" w:type="dxa"/>
            <w:tcPrChange w:id="204" w:author="Lizzie Timmins (NESO)" w:date="2025-03-18T15:21:00Z" w16du:dateUtc="2025-03-18T15:21:00Z">
              <w:tcPr>
                <w:tcW w:w="2297" w:type="dxa"/>
              </w:tcPr>
            </w:tcPrChange>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Change w:id="205" w:author="Lizzie Timmins (NESO)" w:date="2025-03-18T15:21:00Z" w16du:dateUtc="2025-03-18T15:21:00Z">
              <w:tcPr>
                <w:tcW w:w="7221" w:type="dxa"/>
              </w:tcPr>
            </w:tcPrChange>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D30E6">
        <w:trPr>
          <w:cantSplit/>
          <w:trPrChange w:id="206" w:author="Lizzie Timmins (NESO)" w:date="2025-03-18T15:21:00Z" w16du:dateUtc="2025-03-18T15:21:00Z">
            <w:trPr>
              <w:cantSplit/>
            </w:trPr>
          </w:trPrChange>
        </w:trPr>
        <w:tc>
          <w:tcPr>
            <w:tcW w:w="2884" w:type="dxa"/>
            <w:tcPrChange w:id="207" w:author="Lizzie Timmins (NESO)" w:date="2025-03-18T15:21:00Z" w16du:dateUtc="2025-03-18T15:21:00Z">
              <w:tcPr>
                <w:tcW w:w="2297" w:type="dxa"/>
              </w:tcPr>
            </w:tcPrChange>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Change w:id="208" w:author="Lizzie Timmins (NESO)" w:date="2025-03-18T15:21:00Z" w16du:dateUtc="2025-03-18T15:21:00Z">
              <w:tcPr>
                <w:tcW w:w="7221" w:type="dxa"/>
              </w:tcPr>
            </w:tcPrChange>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D30E6">
        <w:trPr>
          <w:cantSplit/>
          <w:trPrChange w:id="209" w:author="Lizzie Timmins (NESO)" w:date="2025-03-18T15:21:00Z" w16du:dateUtc="2025-03-18T15:21:00Z">
            <w:trPr>
              <w:cantSplit/>
            </w:trPr>
          </w:trPrChange>
        </w:trPr>
        <w:tc>
          <w:tcPr>
            <w:tcW w:w="2884" w:type="dxa"/>
            <w:tcPrChange w:id="210" w:author="Lizzie Timmins (NESO)" w:date="2025-03-18T15:21:00Z" w16du:dateUtc="2025-03-18T15:21:00Z">
              <w:tcPr>
                <w:tcW w:w="2297" w:type="dxa"/>
              </w:tcPr>
            </w:tcPrChange>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Change w:id="211" w:author="Lizzie Timmins (NESO)" w:date="2025-03-18T15:21:00Z" w16du:dateUtc="2025-03-18T15:21:00Z">
              <w:tcPr>
                <w:tcW w:w="7221" w:type="dxa"/>
              </w:tcPr>
            </w:tcPrChange>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CD30E6">
        <w:trPr>
          <w:cantSplit/>
          <w:trPrChange w:id="212" w:author="Lizzie Timmins (NESO)" w:date="2025-03-18T15:21:00Z" w16du:dateUtc="2025-03-18T15:21:00Z">
            <w:trPr>
              <w:cantSplit/>
            </w:trPr>
          </w:trPrChange>
        </w:trPr>
        <w:tc>
          <w:tcPr>
            <w:tcW w:w="2884" w:type="dxa"/>
            <w:tcPrChange w:id="213" w:author="Lizzie Timmins (NESO)" w:date="2025-03-18T15:21:00Z" w16du:dateUtc="2025-03-18T15:21:00Z">
              <w:tcPr>
                <w:tcW w:w="2297" w:type="dxa"/>
              </w:tcPr>
            </w:tcPrChange>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Change w:id="214" w:author="Lizzie Timmins (NESO)" w:date="2025-03-18T15:21:00Z" w16du:dateUtc="2025-03-18T15:21:00Z">
              <w:tcPr>
                <w:tcW w:w="7221" w:type="dxa"/>
              </w:tcPr>
            </w:tcPrChange>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CD30E6">
        <w:trPr>
          <w:cantSplit/>
          <w:trPrChange w:id="215" w:author="Lizzie Timmins (NESO)" w:date="2025-03-18T15:21:00Z" w16du:dateUtc="2025-03-18T15:21:00Z">
            <w:trPr>
              <w:cantSplit/>
            </w:trPr>
          </w:trPrChange>
        </w:trPr>
        <w:tc>
          <w:tcPr>
            <w:tcW w:w="2884" w:type="dxa"/>
            <w:tcPrChange w:id="216" w:author="Lizzie Timmins (NESO)" w:date="2025-03-18T15:21:00Z" w16du:dateUtc="2025-03-18T15:21:00Z">
              <w:tcPr>
                <w:tcW w:w="2297" w:type="dxa"/>
              </w:tcPr>
            </w:tcPrChange>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Change w:id="217" w:author="Lizzie Timmins (NESO)" w:date="2025-03-18T15:21:00Z" w16du:dateUtc="2025-03-18T15:21:00Z">
              <w:tcPr>
                <w:tcW w:w="7221" w:type="dxa"/>
              </w:tcPr>
            </w:tcPrChange>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D30E6">
        <w:trPr>
          <w:cantSplit/>
          <w:trPrChange w:id="218" w:author="Lizzie Timmins (NESO)" w:date="2025-03-18T15:21:00Z" w16du:dateUtc="2025-03-18T15:21:00Z">
            <w:trPr>
              <w:cantSplit/>
            </w:trPr>
          </w:trPrChange>
        </w:trPr>
        <w:tc>
          <w:tcPr>
            <w:tcW w:w="2884" w:type="dxa"/>
            <w:tcPrChange w:id="219" w:author="Lizzie Timmins (NESO)" w:date="2025-03-18T15:21:00Z" w16du:dateUtc="2025-03-18T15:21:00Z">
              <w:tcPr>
                <w:tcW w:w="2297" w:type="dxa"/>
              </w:tcPr>
            </w:tcPrChange>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Change w:id="220" w:author="Lizzie Timmins (NESO)" w:date="2025-03-18T15:21:00Z" w16du:dateUtc="2025-03-18T15:21:00Z">
              <w:tcPr>
                <w:tcW w:w="7221" w:type="dxa"/>
              </w:tcPr>
            </w:tcPrChange>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CD30E6">
        <w:trPr>
          <w:cantSplit/>
          <w:trPrChange w:id="221" w:author="Lizzie Timmins (NESO)" w:date="2025-03-18T15:21:00Z" w16du:dateUtc="2025-03-18T15:21:00Z">
            <w:trPr>
              <w:cantSplit/>
            </w:trPr>
          </w:trPrChange>
        </w:trPr>
        <w:tc>
          <w:tcPr>
            <w:tcW w:w="2884" w:type="dxa"/>
            <w:tcPrChange w:id="222" w:author="Lizzie Timmins (NESO)" w:date="2025-03-18T15:21:00Z" w16du:dateUtc="2025-03-18T15:21:00Z">
              <w:tcPr>
                <w:tcW w:w="2297" w:type="dxa"/>
              </w:tcPr>
            </w:tcPrChange>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Change w:id="223" w:author="Lizzie Timmins (NESO)" w:date="2025-03-18T15:21:00Z" w16du:dateUtc="2025-03-18T15:21:00Z">
              <w:tcPr>
                <w:tcW w:w="7221" w:type="dxa"/>
              </w:tcPr>
            </w:tcPrChange>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D30E6">
        <w:trPr>
          <w:cantSplit/>
          <w:trPrChange w:id="224" w:author="Lizzie Timmins (NESO)" w:date="2025-03-18T15:21:00Z" w16du:dateUtc="2025-03-18T15:21:00Z">
            <w:trPr>
              <w:cantSplit/>
            </w:trPr>
          </w:trPrChange>
        </w:trPr>
        <w:tc>
          <w:tcPr>
            <w:tcW w:w="2884" w:type="dxa"/>
            <w:tcPrChange w:id="225" w:author="Lizzie Timmins (NESO)" w:date="2025-03-18T15:21:00Z" w16du:dateUtc="2025-03-18T15:21:00Z">
              <w:tcPr>
                <w:tcW w:w="2297" w:type="dxa"/>
              </w:tcPr>
            </w:tcPrChange>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Change w:id="226" w:author="Lizzie Timmins (NESO)" w:date="2025-03-18T15:21:00Z" w16du:dateUtc="2025-03-18T15:21:00Z">
              <w:tcPr>
                <w:tcW w:w="7221" w:type="dxa"/>
              </w:tcPr>
            </w:tcPrChange>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D30E6">
        <w:trPr>
          <w:cantSplit/>
          <w:trPrChange w:id="227" w:author="Lizzie Timmins (NESO)" w:date="2025-03-18T15:21:00Z" w16du:dateUtc="2025-03-18T15:21:00Z">
            <w:trPr>
              <w:cantSplit/>
            </w:trPr>
          </w:trPrChange>
        </w:trPr>
        <w:tc>
          <w:tcPr>
            <w:tcW w:w="2884" w:type="dxa"/>
            <w:tcPrChange w:id="228" w:author="Lizzie Timmins (NESO)" w:date="2025-03-18T15:21:00Z" w16du:dateUtc="2025-03-18T15:21:00Z">
              <w:tcPr>
                <w:tcW w:w="2297" w:type="dxa"/>
              </w:tcPr>
            </w:tcPrChange>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Change w:id="229" w:author="Lizzie Timmins (NESO)" w:date="2025-03-18T15:21:00Z" w16du:dateUtc="2025-03-18T15:21:00Z">
              <w:tcPr>
                <w:tcW w:w="7221" w:type="dxa"/>
              </w:tcPr>
            </w:tcPrChange>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CD30E6">
        <w:trPr>
          <w:cantSplit/>
          <w:trPrChange w:id="230" w:author="Lizzie Timmins (NESO)" w:date="2025-03-18T15:21:00Z" w16du:dateUtc="2025-03-18T15:21:00Z">
            <w:trPr>
              <w:cantSplit/>
            </w:trPr>
          </w:trPrChange>
        </w:trPr>
        <w:tc>
          <w:tcPr>
            <w:tcW w:w="2884" w:type="dxa"/>
            <w:tcPrChange w:id="231" w:author="Lizzie Timmins (NESO)" w:date="2025-03-18T15:21:00Z" w16du:dateUtc="2025-03-18T15:21:00Z">
              <w:tcPr>
                <w:tcW w:w="2297" w:type="dxa"/>
              </w:tcPr>
            </w:tcPrChange>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Change w:id="232" w:author="Lizzie Timmins (NESO)" w:date="2025-03-18T15:21:00Z" w16du:dateUtc="2025-03-18T15:21:00Z">
              <w:tcPr>
                <w:tcW w:w="7221" w:type="dxa"/>
              </w:tcPr>
            </w:tcPrChange>
          </w:tcPr>
          <w:p w14:paraId="1A03CB14" w14:textId="77777777" w:rsidR="00CB3A44" w:rsidRPr="007E0B31" w:rsidRDefault="00CB3A44" w:rsidP="00D82AFC">
            <w:pPr>
              <w:pStyle w:val="TableArial11"/>
              <w:rPr>
                <w:rFonts w:cs="Arial"/>
              </w:rPr>
            </w:pPr>
            <w:bookmarkStart w:id="233"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33"/>
            <w:r w:rsidRPr="007E0B31">
              <w:rPr>
                <w:rFonts w:cs="Arial"/>
              </w:rPr>
              <w:t>.</w:t>
            </w:r>
          </w:p>
        </w:tc>
      </w:tr>
      <w:tr w:rsidR="00046274" w:rsidRPr="007E0B31" w14:paraId="4F54E2D5" w14:textId="77777777" w:rsidTr="00CD30E6">
        <w:trPr>
          <w:cantSplit/>
          <w:trPrChange w:id="234" w:author="Lizzie Timmins (NESO)" w:date="2025-03-18T15:21:00Z" w16du:dateUtc="2025-03-18T15:21:00Z">
            <w:trPr>
              <w:cantSplit/>
            </w:trPr>
          </w:trPrChange>
        </w:trPr>
        <w:tc>
          <w:tcPr>
            <w:tcW w:w="2884" w:type="dxa"/>
            <w:tcPrChange w:id="235" w:author="Lizzie Timmins (NESO)" w:date="2025-03-18T15:21:00Z" w16du:dateUtc="2025-03-18T15:21:00Z">
              <w:tcPr>
                <w:tcW w:w="2297" w:type="dxa"/>
              </w:tcPr>
            </w:tcPrChange>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Change w:id="236" w:author="Lizzie Timmins (NESO)" w:date="2025-03-18T15:21:00Z" w16du:dateUtc="2025-03-18T15:21:00Z">
              <w:tcPr>
                <w:tcW w:w="7221" w:type="dxa"/>
              </w:tcPr>
            </w:tcPrChange>
          </w:tcPr>
          <w:p w14:paraId="61F2D68E" w14:textId="77777777" w:rsidR="00CB3A44" w:rsidRPr="007E0B31" w:rsidRDefault="00CB3A44" w:rsidP="00D82AFC">
            <w:pPr>
              <w:pStyle w:val="TableArial11"/>
              <w:rPr>
                <w:rFonts w:cs="Arial"/>
              </w:rPr>
            </w:pPr>
            <w:bookmarkStart w:id="237"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237"/>
            <w:proofErr w:type="gramEnd"/>
          </w:p>
          <w:p w14:paraId="3C1DF7DA" w14:textId="77777777" w:rsidR="00CB3A44" w:rsidRPr="007E0B31" w:rsidRDefault="00CB3A44" w:rsidP="00D94463">
            <w:pPr>
              <w:pStyle w:val="TableArial11"/>
              <w:ind w:left="567" w:hanging="567"/>
              <w:rPr>
                <w:rFonts w:cs="Arial"/>
              </w:rPr>
            </w:pPr>
            <w:bookmarkStart w:id="238"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38"/>
          </w:p>
          <w:p w14:paraId="64BA401B" w14:textId="77777777" w:rsidR="00CB3A44" w:rsidRPr="007E0B31" w:rsidRDefault="00CB3A44" w:rsidP="00D94463">
            <w:pPr>
              <w:pStyle w:val="TableArial11"/>
              <w:ind w:left="567" w:hanging="567"/>
              <w:rPr>
                <w:rFonts w:cs="Arial"/>
              </w:rPr>
            </w:pPr>
            <w:bookmarkStart w:id="23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39"/>
          </w:p>
          <w:p w14:paraId="583A4AD0" w14:textId="77777777" w:rsidR="00CB3A44" w:rsidRPr="007E0B31" w:rsidRDefault="00CB3A44" w:rsidP="00D82AFC">
            <w:pPr>
              <w:pStyle w:val="TableArial11"/>
              <w:rPr>
                <w:rFonts w:cs="Arial"/>
              </w:rPr>
            </w:pPr>
            <w:bookmarkStart w:id="24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240"/>
            <w:r w:rsidRPr="007E0B31">
              <w:rPr>
                <w:rFonts w:cs="Arial"/>
              </w:rPr>
              <w:t>.</w:t>
            </w:r>
          </w:p>
        </w:tc>
      </w:tr>
      <w:tr w:rsidR="00046274" w:rsidRPr="007E0B31" w14:paraId="7C541C3D" w14:textId="77777777" w:rsidTr="00CD30E6">
        <w:trPr>
          <w:cantSplit/>
          <w:trPrChange w:id="241" w:author="Lizzie Timmins (NESO)" w:date="2025-03-18T15:21:00Z" w16du:dateUtc="2025-03-18T15:21:00Z">
            <w:trPr>
              <w:cantSplit/>
            </w:trPr>
          </w:trPrChange>
        </w:trPr>
        <w:tc>
          <w:tcPr>
            <w:tcW w:w="2884" w:type="dxa"/>
            <w:tcPrChange w:id="242" w:author="Lizzie Timmins (NESO)" w:date="2025-03-18T15:21:00Z" w16du:dateUtc="2025-03-18T15:21:00Z">
              <w:tcPr>
                <w:tcW w:w="2297" w:type="dxa"/>
              </w:tcPr>
            </w:tcPrChange>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Change w:id="243" w:author="Lizzie Timmins (NESO)" w:date="2025-03-18T15:21:00Z" w16du:dateUtc="2025-03-18T15:21:00Z">
              <w:tcPr>
                <w:tcW w:w="7221" w:type="dxa"/>
              </w:tcPr>
            </w:tcPrChange>
          </w:tcPr>
          <w:p w14:paraId="30670C6A" w14:textId="7124D3E8" w:rsidR="00CB3A44" w:rsidRPr="007E0B31" w:rsidRDefault="00CB3A44" w:rsidP="001750CE">
            <w:pPr>
              <w:pStyle w:val="TableArial11"/>
              <w:rPr>
                <w:rFonts w:cs="Arial"/>
              </w:rPr>
            </w:pPr>
            <w:bookmarkStart w:id="244"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44"/>
            <w:r w:rsidRPr="007E0B31">
              <w:rPr>
                <w:rFonts w:cs="Arial"/>
              </w:rPr>
              <w:t>.</w:t>
            </w:r>
          </w:p>
        </w:tc>
      </w:tr>
      <w:tr w:rsidR="00046274" w:rsidRPr="007E0B31" w14:paraId="5FB8479F" w14:textId="77777777" w:rsidTr="00CD30E6">
        <w:trPr>
          <w:cantSplit/>
          <w:trPrChange w:id="245" w:author="Lizzie Timmins (NESO)" w:date="2025-03-18T15:21:00Z" w16du:dateUtc="2025-03-18T15:21:00Z">
            <w:trPr>
              <w:cantSplit/>
            </w:trPr>
          </w:trPrChange>
        </w:trPr>
        <w:tc>
          <w:tcPr>
            <w:tcW w:w="2884" w:type="dxa"/>
            <w:tcPrChange w:id="246" w:author="Lizzie Timmins (NESO)" w:date="2025-03-18T15:21:00Z" w16du:dateUtc="2025-03-18T15:21:00Z">
              <w:tcPr>
                <w:tcW w:w="2297" w:type="dxa"/>
              </w:tcPr>
            </w:tcPrChange>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Change w:id="247" w:author="Lizzie Timmins (NESO)" w:date="2025-03-18T15:21:00Z" w16du:dateUtc="2025-03-18T15:21:00Z">
              <w:tcPr>
                <w:tcW w:w="7221" w:type="dxa"/>
              </w:tcPr>
            </w:tcPrChange>
          </w:tcPr>
          <w:p w14:paraId="5789E237" w14:textId="77777777" w:rsidR="00CB3A44" w:rsidRPr="007E0B31" w:rsidRDefault="00CB3A44" w:rsidP="001750CE">
            <w:pPr>
              <w:pStyle w:val="TableArial11"/>
              <w:rPr>
                <w:rFonts w:cs="Arial"/>
              </w:rPr>
            </w:pPr>
            <w:bookmarkStart w:id="248"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248"/>
            <w:r w:rsidRPr="007E0B31">
              <w:rPr>
                <w:rFonts w:cs="Arial"/>
              </w:rPr>
              <w:t>.</w:t>
            </w:r>
          </w:p>
        </w:tc>
      </w:tr>
      <w:tr w:rsidR="00091D8D" w:rsidRPr="0079139F" w14:paraId="691ECA40" w14:textId="77777777" w:rsidTr="00CD30E6">
        <w:trPr>
          <w:cantSplit/>
          <w:trPrChange w:id="249" w:author="Lizzie Timmins (NESO)" w:date="2025-03-18T15:21:00Z" w16du:dateUtc="2025-03-18T15:21:00Z">
            <w:trPr>
              <w:cantSplit/>
            </w:trPr>
          </w:trPrChange>
        </w:trPr>
        <w:tc>
          <w:tcPr>
            <w:tcW w:w="2884" w:type="dxa"/>
            <w:tcPrChange w:id="250" w:author="Lizzie Timmins (NESO)" w:date="2025-03-18T15:21:00Z" w16du:dateUtc="2025-03-18T15:21:00Z">
              <w:tcPr>
                <w:tcW w:w="2297" w:type="dxa"/>
              </w:tcPr>
            </w:tcPrChange>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Change w:id="251" w:author="Lizzie Timmins (NESO)" w:date="2025-03-18T15:21:00Z" w16du:dateUtc="2025-03-18T15:21:00Z">
              <w:tcPr>
                <w:tcW w:w="7221" w:type="dxa"/>
              </w:tcPr>
            </w:tcPrChange>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CD30E6">
        <w:trPr>
          <w:cantSplit/>
          <w:trPrChange w:id="252" w:author="Lizzie Timmins (NESO)" w:date="2025-03-18T15:21:00Z" w16du:dateUtc="2025-03-18T15:21:00Z">
            <w:trPr>
              <w:cantSplit/>
            </w:trPr>
          </w:trPrChange>
        </w:trPr>
        <w:tc>
          <w:tcPr>
            <w:tcW w:w="2884" w:type="dxa"/>
            <w:tcPrChange w:id="253" w:author="Lizzie Timmins (NESO)" w:date="2025-03-18T15:21:00Z" w16du:dateUtc="2025-03-18T15:21:00Z">
              <w:tcPr>
                <w:tcW w:w="2297" w:type="dxa"/>
              </w:tcPr>
            </w:tcPrChange>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Change w:id="254" w:author="Lizzie Timmins (NESO)" w:date="2025-03-18T15:21:00Z" w16du:dateUtc="2025-03-18T15:21:00Z">
              <w:tcPr>
                <w:tcW w:w="7221" w:type="dxa"/>
              </w:tcPr>
            </w:tcPrChange>
          </w:tcPr>
          <w:p w14:paraId="19F412F1" w14:textId="77777777" w:rsidR="00CB3A44" w:rsidRPr="007E0B31" w:rsidRDefault="00CB3A44" w:rsidP="00B53F5E">
            <w:pPr>
              <w:pStyle w:val="TableArial11"/>
              <w:rPr>
                <w:rFonts w:cs="Arial"/>
              </w:rPr>
            </w:pPr>
            <w:r w:rsidRPr="007E0B31">
              <w:rPr>
                <w:rFonts w:cs="Arial"/>
              </w:rPr>
              <w:t>E</w:t>
            </w:r>
            <w:bookmarkStart w:id="255" w:name="OLE_LINK2"/>
            <w:bookmarkStart w:id="256" w:name="OLE_LINK3"/>
            <w:r w:rsidRPr="007E0B31">
              <w:rPr>
                <w:rFonts w:cs="Arial"/>
              </w:rPr>
              <w:t>uropean Committee for Electrotechnical Standardisation.</w:t>
            </w:r>
            <w:bookmarkEnd w:id="255"/>
            <w:bookmarkEnd w:id="256"/>
          </w:p>
        </w:tc>
      </w:tr>
      <w:tr w:rsidR="00046274" w:rsidRPr="007E0B31" w14:paraId="693DA241" w14:textId="77777777" w:rsidTr="00CD30E6">
        <w:trPr>
          <w:cantSplit/>
          <w:trPrChange w:id="257" w:author="Lizzie Timmins (NESO)" w:date="2025-03-18T15:21:00Z" w16du:dateUtc="2025-03-18T15:21:00Z">
            <w:trPr>
              <w:cantSplit/>
            </w:trPr>
          </w:trPrChange>
        </w:trPr>
        <w:tc>
          <w:tcPr>
            <w:tcW w:w="2884" w:type="dxa"/>
            <w:tcPrChange w:id="258" w:author="Lizzie Timmins (NESO)" w:date="2025-03-18T15:21:00Z" w16du:dateUtc="2025-03-18T15:21:00Z">
              <w:tcPr>
                <w:tcW w:w="2297" w:type="dxa"/>
              </w:tcPr>
            </w:tcPrChange>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Change w:id="259" w:author="Lizzie Timmins (NESO)" w:date="2025-03-18T15:21:00Z" w16du:dateUtc="2025-03-18T15:21:00Z">
              <w:tcPr>
                <w:tcW w:w="7221" w:type="dxa"/>
              </w:tcPr>
            </w:tcPrChange>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CD30E6">
        <w:trPr>
          <w:cantSplit/>
          <w:trPrChange w:id="260" w:author="Lizzie Timmins (NESO)" w:date="2025-03-18T15:21:00Z" w16du:dateUtc="2025-03-18T15:21:00Z">
            <w:trPr>
              <w:cantSplit/>
            </w:trPr>
          </w:trPrChange>
        </w:trPr>
        <w:tc>
          <w:tcPr>
            <w:tcW w:w="2884" w:type="dxa"/>
            <w:tcPrChange w:id="261" w:author="Lizzie Timmins (NESO)" w:date="2025-03-18T15:21:00Z" w16du:dateUtc="2025-03-18T15:21:00Z">
              <w:tcPr>
                <w:tcW w:w="2297" w:type="dxa"/>
              </w:tcPr>
            </w:tcPrChange>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Change w:id="262" w:author="Lizzie Timmins (NESO)" w:date="2025-03-18T15:21:00Z" w16du:dateUtc="2025-03-18T15:21:00Z">
              <w:tcPr>
                <w:tcW w:w="7221" w:type="dxa"/>
              </w:tcPr>
            </w:tcPrChange>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CD30E6">
        <w:trPr>
          <w:cantSplit/>
          <w:trPrChange w:id="263" w:author="Lizzie Timmins (NESO)" w:date="2025-03-18T15:21:00Z" w16du:dateUtc="2025-03-18T15:21:00Z">
            <w:trPr>
              <w:cantSplit/>
            </w:trPr>
          </w:trPrChange>
        </w:trPr>
        <w:tc>
          <w:tcPr>
            <w:tcW w:w="2884" w:type="dxa"/>
            <w:tcPrChange w:id="264" w:author="Lizzie Timmins (NESO)" w:date="2025-03-18T15:21:00Z" w16du:dateUtc="2025-03-18T15:21:00Z">
              <w:tcPr>
                <w:tcW w:w="2297" w:type="dxa"/>
              </w:tcPr>
            </w:tcPrChange>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Change w:id="265" w:author="Lizzie Timmins (NESO)" w:date="2025-03-18T15:21:00Z" w16du:dateUtc="2025-03-18T15:21:00Z">
              <w:tcPr>
                <w:tcW w:w="7221" w:type="dxa"/>
              </w:tcPr>
            </w:tcPrChange>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CD30E6">
        <w:trPr>
          <w:cantSplit/>
          <w:trPrChange w:id="266" w:author="Lizzie Timmins (NESO)" w:date="2025-03-18T15:21:00Z" w16du:dateUtc="2025-03-18T15:21:00Z">
            <w:trPr>
              <w:cantSplit/>
            </w:trPr>
          </w:trPrChange>
        </w:trPr>
        <w:tc>
          <w:tcPr>
            <w:tcW w:w="2884" w:type="dxa"/>
            <w:tcPrChange w:id="267" w:author="Lizzie Timmins (NESO)" w:date="2025-03-18T15:21:00Z" w16du:dateUtc="2025-03-18T15:21:00Z">
              <w:tcPr>
                <w:tcW w:w="2297" w:type="dxa"/>
              </w:tcPr>
            </w:tcPrChange>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Change w:id="268" w:author="Lizzie Timmins (NESO)" w:date="2025-03-18T15:21:00Z" w16du:dateUtc="2025-03-18T15:21:00Z">
              <w:tcPr>
                <w:tcW w:w="7221" w:type="dxa"/>
              </w:tcPr>
            </w:tcPrChange>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D30E6">
        <w:trPr>
          <w:cantSplit/>
          <w:trPrChange w:id="269" w:author="Lizzie Timmins (NESO)" w:date="2025-03-18T15:21:00Z" w16du:dateUtc="2025-03-18T15:21:00Z">
            <w:trPr>
              <w:cantSplit/>
            </w:trPr>
          </w:trPrChange>
        </w:trPr>
        <w:tc>
          <w:tcPr>
            <w:tcW w:w="2884" w:type="dxa"/>
            <w:tcPrChange w:id="270" w:author="Lizzie Timmins (NESO)" w:date="2025-03-18T15:21:00Z" w16du:dateUtc="2025-03-18T15:21:00Z">
              <w:tcPr>
                <w:tcW w:w="2297" w:type="dxa"/>
              </w:tcPr>
            </w:tcPrChange>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Change w:id="271" w:author="Lizzie Timmins (NESO)" w:date="2025-03-18T15:21:00Z" w16du:dateUtc="2025-03-18T15:21:00Z">
              <w:tcPr>
                <w:tcW w:w="7221" w:type="dxa"/>
              </w:tcPr>
            </w:tcPrChange>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D30E6">
        <w:trPr>
          <w:cantSplit/>
          <w:trPrChange w:id="272" w:author="Lizzie Timmins (NESO)" w:date="2025-03-18T15:21:00Z" w16du:dateUtc="2025-03-18T15:21:00Z">
            <w:trPr>
              <w:cantSplit/>
            </w:trPr>
          </w:trPrChange>
        </w:trPr>
        <w:tc>
          <w:tcPr>
            <w:tcW w:w="2884" w:type="dxa"/>
            <w:tcPrChange w:id="273" w:author="Lizzie Timmins (NESO)" w:date="2025-03-18T15:21:00Z" w16du:dateUtc="2025-03-18T15:21:00Z">
              <w:tcPr>
                <w:tcW w:w="2297" w:type="dxa"/>
              </w:tcPr>
            </w:tcPrChange>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Change w:id="274" w:author="Lizzie Timmins (NESO)" w:date="2025-03-18T15:21:00Z" w16du:dateUtc="2025-03-18T15:21:00Z">
              <w:tcPr>
                <w:tcW w:w="7221" w:type="dxa"/>
              </w:tcPr>
            </w:tcPrChange>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D30E6">
        <w:trPr>
          <w:cantSplit/>
          <w:trPrChange w:id="275" w:author="Lizzie Timmins (NESO)" w:date="2025-03-18T15:21:00Z" w16du:dateUtc="2025-03-18T15:21:00Z">
            <w:trPr>
              <w:cantSplit/>
            </w:trPr>
          </w:trPrChange>
        </w:trPr>
        <w:tc>
          <w:tcPr>
            <w:tcW w:w="2884" w:type="dxa"/>
            <w:tcPrChange w:id="276" w:author="Lizzie Timmins (NESO)" w:date="2025-03-18T15:21:00Z" w16du:dateUtc="2025-03-18T15:21:00Z">
              <w:tcPr>
                <w:tcW w:w="2297" w:type="dxa"/>
              </w:tcPr>
            </w:tcPrChange>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Change w:id="277" w:author="Lizzie Timmins (NESO)" w:date="2025-03-18T15:21:00Z" w16du:dateUtc="2025-03-18T15:21:00Z">
              <w:tcPr>
                <w:tcW w:w="7221" w:type="dxa"/>
              </w:tcPr>
            </w:tcPrChange>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D30E6">
        <w:trPr>
          <w:cantSplit/>
          <w:trPrChange w:id="278" w:author="Lizzie Timmins (NESO)" w:date="2025-03-18T15:21:00Z" w16du:dateUtc="2025-03-18T15:21:00Z">
            <w:trPr>
              <w:cantSplit/>
            </w:trPr>
          </w:trPrChange>
        </w:trPr>
        <w:tc>
          <w:tcPr>
            <w:tcW w:w="2884" w:type="dxa"/>
            <w:tcPrChange w:id="279" w:author="Lizzie Timmins (NESO)" w:date="2025-03-18T15:21:00Z" w16du:dateUtc="2025-03-18T15:21:00Z">
              <w:tcPr>
                <w:tcW w:w="2297" w:type="dxa"/>
              </w:tcPr>
            </w:tcPrChange>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Change w:id="280" w:author="Lizzie Timmins (NESO)" w:date="2025-03-18T15:21:00Z" w16du:dateUtc="2025-03-18T15:21:00Z">
              <w:tcPr>
                <w:tcW w:w="7221" w:type="dxa"/>
              </w:tcPr>
            </w:tcPrChange>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CD30E6">
        <w:trPr>
          <w:cantSplit/>
          <w:trPrChange w:id="281" w:author="Lizzie Timmins (NESO)" w:date="2025-03-18T15:21:00Z" w16du:dateUtc="2025-03-18T15:21:00Z">
            <w:trPr>
              <w:cantSplit/>
            </w:trPr>
          </w:trPrChange>
        </w:trPr>
        <w:tc>
          <w:tcPr>
            <w:tcW w:w="2884" w:type="dxa"/>
            <w:tcPrChange w:id="282" w:author="Lizzie Timmins (NESO)" w:date="2025-03-18T15:21:00Z" w16du:dateUtc="2025-03-18T15:21:00Z">
              <w:tcPr>
                <w:tcW w:w="2297" w:type="dxa"/>
              </w:tcPr>
            </w:tcPrChange>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Change w:id="283" w:author="Lizzie Timmins (NESO)" w:date="2025-03-18T15:21:00Z" w16du:dateUtc="2025-03-18T15:21:00Z">
              <w:tcPr>
                <w:tcW w:w="7221" w:type="dxa"/>
              </w:tcPr>
            </w:tcPrChange>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D30E6">
        <w:trPr>
          <w:cantSplit/>
          <w:trPrChange w:id="284" w:author="Lizzie Timmins (NESO)" w:date="2025-03-18T15:21:00Z" w16du:dateUtc="2025-03-18T15:21:00Z">
            <w:trPr>
              <w:cantSplit/>
            </w:trPr>
          </w:trPrChange>
        </w:trPr>
        <w:tc>
          <w:tcPr>
            <w:tcW w:w="2884" w:type="dxa"/>
            <w:tcPrChange w:id="285" w:author="Lizzie Timmins (NESO)" w:date="2025-03-18T15:21:00Z" w16du:dateUtc="2025-03-18T15:21:00Z">
              <w:tcPr>
                <w:tcW w:w="2297" w:type="dxa"/>
              </w:tcPr>
            </w:tcPrChange>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Change w:id="286" w:author="Lizzie Timmins (NESO)" w:date="2025-03-18T15:21:00Z" w16du:dateUtc="2025-03-18T15:21:00Z">
              <w:tcPr>
                <w:tcW w:w="7221" w:type="dxa"/>
              </w:tcPr>
            </w:tcPrChange>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D30E6">
        <w:trPr>
          <w:cantSplit/>
          <w:trPrChange w:id="287" w:author="Lizzie Timmins (NESO)" w:date="2025-03-18T15:21:00Z" w16du:dateUtc="2025-03-18T15:21:00Z">
            <w:trPr>
              <w:cantSplit/>
            </w:trPr>
          </w:trPrChange>
        </w:trPr>
        <w:tc>
          <w:tcPr>
            <w:tcW w:w="2884" w:type="dxa"/>
            <w:tcPrChange w:id="288" w:author="Lizzie Timmins (NESO)" w:date="2025-03-18T15:21:00Z" w16du:dateUtc="2025-03-18T15:21:00Z">
              <w:tcPr>
                <w:tcW w:w="2297" w:type="dxa"/>
              </w:tcPr>
            </w:tcPrChange>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Change w:id="289" w:author="Lizzie Timmins (NESO)" w:date="2025-03-18T15:21:00Z" w16du:dateUtc="2025-03-18T15:21:00Z">
              <w:tcPr>
                <w:tcW w:w="7221" w:type="dxa"/>
              </w:tcPr>
            </w:tcPrChange>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D30E6">
        <w:trPr>
          <w:cantSplit/>
          <w:trPrChange w:id="290" w:author="Lizzie Timmins (NESO)" w:date="2025-03-18T15:21:00Z" w16du:dateUtc="2025-03-18T15:21:00Z">
            <w:trPr>
              <w:cantSplit/>
            </w:trPr>
          </w:trPrChange>
        </w:trPr>
        <w:tc>
          <w:tcPr>
            <w:tcW w:w="2884" w:type="dxa"/>
            <w:tcPrChange w:id="291" w:author="Lizzie Timmins (NESO)" w:date="2025-03-18T15:21:00Z" w16du:dateUtc="2025-03-18T15:21:00Z">
              <w:tcPr>
                <w:tcW w:w="2297" w:type="dxa"/>
              </w:tcPr>
            </w:tcPrChange>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Change w:id="292" w:author="Lizzie Timmins (NESO)" w:date="2025-03-18T15:21:00Z" w16du:dateUtc="2025-03-18T15:21:00Z">
              <w:tcPr>
                <w:tcW w:w="7221" w:type="dxa"/>
              </w:tcPr>
            </w:tcPrChange>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D30E6">
        <w:trPr>
          <w:cantSplit/>
          <w:trPrChange w:id="293" w:author="Lizzie Timmins (NESO)" w:date="2025-03-18T15:21:00Z" w16du:dateUtc="2025-03-18T15:21:00Z">
            <w:trPr>
              <w:cantSplit/>
            </w:trPr>
          </w:trPrChange>
        </w:trPr>
        <w:tc>
          <w:tcPr>
            <w:tcW w:w="2884" w:type="dxa"/>
            <w:tcPrChange w:id="294" w:author="Lizzie Timmins (NESO)" w:date="2025-03-18T15:21:00Z" w16du:dateUtc="2025-03-18T15:21:00Z">
              <w:tcPr>
                <w:tcW w:w="2297" w:type="dxa"/>
              </w:tcPr>
            </w:tcPrChange>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Change w:id="295" w:author="Lizzie Timmins (NESO)" w:date="2025-03-18T15:21:00Z" w16du:dateUtc="2025-03-18T15:21:00Z">
              <w:tcPr>
                <w:tcW w:w="7221" w:type="dxa"/>
              </w:tcPr>
            </w:tcPrChange>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D30E6">
        <w:trPr>
          <w:cantSplit/>
          <w:trPrChange w:id="296" w:author="Lizzie Timmins (NESO)" w:date="2025-03-18T15:21:00Z" w16du:dateUtc="2025-03-18T15:21:00Z">
            <w:trPr>
              <w:cantSplit/>
            </w:trPr>
          </w:trPrChange>
        </w:trPr>
        <w:tc>
          <w:tcPr>
            <w:tcW w:w="2884" w:type="dxa"/>
            <w:tcPrChange w:id="297" w:author="Lizzie Timmins (NESO)" w:date="2025-03-18T15:21:00Z" w16du:dateUtc="2025-03-18T15:21:00Z">
              <w:tcPr>
                <w:tcW w:w="2297" w:type="dxa"/>
              </w:tcPr>
            </w:tcPrChange>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Change w:id="298" w:author="Lizzie Timmins (NESO)" w:date="2025-03-18T15:21:00Z" w16du:dateUtc="2025-03-18T15:21:00Z">
              <w:tcPr>
                <w:tcW w:w="7221" w:type="dxa"/>
              </w:tcPr>
            </w:tcPrChange>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D30E6">
        <w:trPr>
          <w:cantSplit/>
          <w:trPrChange w:id="299" w:author="Lizzie Timmins (NESO)" w:date="2025-03-18T15:21:00Z" w16du:dateUtc="2025-03-18T15:21:00Z">
            <w:trPr>
              <w:cantSplit/>
            </w:trPr>
          </w:trPrChange>
        </w:trPr>
        <w:tc>
          <w:tcPr>
            <w:tcW w:w="2884" w:type="dxa"/>
            <w:tcPrChange w:id="300" w:author="Lizzie Timmins (NESO)" w:date="2025-03-18T15:21:00Z" w16du:dateUtc="2025-03-18T15:21:00Z">
              <w:tcPr>
                <w:tcW w:w="2297" w:type="dxa"/>
              </w:tcPr>
            </w:tcPrChange>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Change w:id="301" w:author="Lizzie Timmins (NESO)" w:date="2025-03-18T15:21:00Z" w16du:dateUtc="2025-03-18T15:21:00Z">
              <w:tcPr>
                <w:tcW w:w="7221" w:type="dxa"/>
              </w:tcPr>
            </w:tcPrChange>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D30E6">
        <w:trPr>
          <w:cantSplit/>
          <w:trPrChange w:id="302" w:author="Lizzie Timmins (NESO)" w:date="2025-03-18T15:21:00Z" w16du:dateUtc="2025-03-18T15:21:00Z">
            <w:trPr>
              <w:cantSplit/>
            </w:trPr>
          </w:trPrChange>
        </w:trPr>
        <w:tc>
          <w:tcPr>
            <w:tcW w:w="2884" w:type="dxa"/>
            <w:tcPrChange w:id="303" w:author="Lizzie Timmins (NESO)" w:date="2025-03-18T15:21:00Z" w16du:dateUtc="2025-03-18T15:21:00Z">
              <w:tcPr>
                <w:tcW w:w="2297" w:type="dxa"/>
              </w:tcPr>
            </w:tcPrChange>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Change w:id="304" w:author="Lizzie Timmins (NESO)" w:date="2025-03-18T15:21:00Z" w16du:dateUtc="2025-03-18T15:21:00Z">
              <w:tcPr>
                <w:tcW w:w="7221" w:type="dxa"/>
              </w:tcPr>
            </w:tcPrChange>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D30E6">
        <w:trPr>
          <w:cantSplit/>
          <w:trPrChange w:id="305" w:author="Lizzie Timmins (NESO)" w:date="2025-03-18T15:21:00Z" w16du:dateUtc="2025-03-18T15:21:00Z">
            <w:trPr>
              <w:cantSplit/>
            </w:trPr>
          </w:trPrChange>
        </w:trPr>
        <w:tc>
          <w:tcPr>
            <w:tcW w:w="2884" w:type="dxa"/>
            <w:tcPrChange w:id="306" w:author="Lizzie Timmins (NESO)" w:date="2025-03-18T15:21:00Z" w16du:dateUtc="2025-03-18T15:21:00Z">
              <w:tcPr>
                <w:tcW w:w="2297" w:type="dxa"/>
              </w:tcPr>
            </w:tcPrChange>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Change w:id="307" w:author="Lizzie Timmins (NESO)" w:date="2025-03-18T15:21:00Z" w16du:dateUtc="2025-03-18T15:21:00Z">
              <w:tcPr>
                <w:tcW w:w="7221" w:type="dxa"/>
              </w:tcPr>
            </w:tcPrChange>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D30E6">
        <w:trPr>
          <w:cantSplit/>
          <w:trPrChange w:id="308" w:author="Lizzie Timmins (NESO)" w:date="2025-03-18T15:21:00Z" w16du:dateUtc="2025-03-18T15:21:00Z">
            <w:trPr>
              <w:cantSplit/>
            </w:trPr>
          </w:trPrChange>
        </w:trPr>
        <w:tc>
          <w:tcPr>
            <w:tcW w:w="2884" w:type="dxa"/>
            <w:tcPrChange w:id="309" w:author="Lizzie Timmins (NESO)" w:date="2025-03-18T15:21:00Z" w16du:dateUtc="2025-03-18T15:21:00Z">
              <w:tcPr>
                <w:tcW w:w="2297" w:type="dxa"/>
              </w:tcPr>
            </w:tcPrChange>
          </w:tcPr>
          <w:p w14:paraId="6314FD8D" w14:textId="1347C9AB" w:rsidR="004B6F56" w:rsidRPr="007E0B31" w:rsidRDefault="004B6F56" w:rsidP="00ED5885">
            <w:pPr>
              <w:pStyle w:val="Arial11Bold"/>
              <w:rPr>
                <w:rFonts w:cs="Arial"/>
              </w:rPr>
            </w:pPr>
            <w:r>
              <w:rPr>
                <w:rFonts w:cs="Arial"/>
              </w:rPr>
              <w:t>Committed Level</w:t>
            </w:r>
          </w:p>
        </w:tc>
        <w:tc>
          <w:tcPr>
            <w:tcW w:w="6634" w:type="dxa"/>
            <w:tcPrChange w:id="310" w:author="Lizzie Timmins (NESO)" w:date="2025-03-18T15:21:00Z" w16du:dateUtc="2025-03-18T15:21:00Z">
              <w:tcPr>
                <w:tcW w:w="7221" w:type="dxa"/>
              </w:tcPr>
            </w:tcPrChange>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CD30E6">
        <w:trPr>
          <w:cantSplit/>
          <w:trPrChange w:id="311" w:author="Lizzie Timmins (NESO)" w:date="2025-03-18T15:21:00Z" w16du:dateUtc="2025-03-18T15:21:00Z">
            <w:trPr>
              <w:cantSplit/>
            </w:trPr>
          </w:trPrChange>
        </w:trPr>
        <w:tc>
          <w:tcPr>
            <w:tcW w:w="2884" w:type="dxa"/>
            <w:tcPrChange w:id="312" w:author="Lizzie Timmins (NESO)" w:date="2025-03-18T15:21:00Z" w16du:dateUtc="2025-03-18T15:21:00Z">
              <w:tcPr>
                <w:tcW w:w="2297" w:type="dxa"/>
              </w:tcPr>
            </w:tcPrChange>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Change w:id="313" w:author="Lizzie Timmins (NESO)" w:date="2025-03-18T15:21:00Z" w16du:dateUtc="2025-03-18T15:21:00Z">
              <w:tcPr>
                <w:tcW w:w="7221" w:type="dxa"/>
              </w:tcPr>
            </w:tcPrChange>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D30E6">
        <w:trPr>
          <w:cantSplit/>
          <w:trPrChange w:id="314" w:author="Lizzie Timmins (NESO)" w:date="2025-03-18T15:21:00Z" w16du:dateUtc="2025-03-18T15:21:00Z">
            <w:trPr>
              <w:cantSplit/>
            </w:trPr>
          </w:trPrChange>
        </w:trPr>
        <w:tc>
          <w:tcPr>
            <w:tcW w:w="2884" w:type="dxa"/>
            <w:tcPrChange w:id="315" w:author="Lizzie Timmins (NESO)" w:date="2025-03-18T15:21:00Z" w16du:dateUtc="2025-03-18T15:21:00Z">
              <w:tcPr>
                <w:tcW w:w="2297" w:type="dxa"/>
              </w:tcPr>
            </w:tcPrChange>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Change w:id="316" w:author="Lizzie Timmins (NESO)" w:date="2025-03-18T15:21:00Z" w16du:dateUtc="2025-03-18T15:21:00Z">
              <w:tcPr>
                <w:tcW w:w="7221" w:type="dxa"/>
              </w:tcPr>
            </w:tcPrChange>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CD30E6">
        <w:trPr>
          <w:cantSplit/>
          <w:trPrChange w:id="317" w:author="Lizzie Timmins (NESO)" w:date="2025-03-18T15:21:00Z" w16du:dateUtc="2025-03-18T15:21:00Z">
            <w:trPr>
              <w:cantSplit/>
            </w:trPr>
          </w:trPrChange>
        </w:trPr>
        <w:tc>
          <w:tcPr>
            <w:tcW w:w="2884" w:type="dxa"/>
            <w:tcPrChange w:id="318" w:author="Lizzie Timmins (NESO)" w:date="2025-03-18T15:21:00Z" w16du:dateUtc="2025-03-18T15:21:00Z">
              <w:tcPr>
                <w:tcW w:w="2297" w:type="dxa"/>
              </w:tcPr>
            </w:tcPrChange>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Change w:id="319" w:author="Lizzie Timmins (NESO)" w:date="2025-03-18T15:21:00Z" w16du:dateUtc="2025-03-18T15:21:00Z">
              <w:tcPr>
                <w:tcW w:w="7221" w:type="dxa"/>
              </w:tcPr>
            </w:tcPrChange>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D30E6">
        <w:trPr>
          <w:cantSplit/>
          <w:trPrChange w:id="320" w:author="Lizzie Timmins (NESO)" w:date="2025-03-18T15:21:00Z" w16du:dateUtc="2025-03-18T15:21:00Z">
            <w:trPr>
              <w:cantSplit/>
            </w:trPr>
          </w:trPrChange>
        </w:trPr>
        <w:tc>
          <w:tcPr>
            <w:tcW w:w="2884" w:type="dxa"/>
            <w:tcPrChange w:id="321" w:author="Lizzie Timmins (NESO)" w:date="2025-03-18T15:21:00Z" w16du:dateUtc="2025-03-18T15:21:00Z">
              <w:tcPr>
                <w:tcW w:w="2297" w:type="dxa"/>
              </w:tcPr>
            </w:tcPrChange>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Change w:id="322" w:author="Lizzie Timmins (NESO)" w:date="2025-03-18T15:21:00Z" w16du:dateUtc="2025-03-18T15:21:00Z">
              <w:tcPr>
                <w:tcW w:w="7221" w:type="dxa"/>
              </w:tcPr>
            </w:tcPrChange>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D30E6">
        <w:trPr>
          <w:cantSplit/>
          <w:trPrChange w:id="323" w:author="Lizzie Timmins (NESO)" w:date="2025-03-18T15:21:00Z" w16du:dateUtc="2025-03-18T15:21:00Z">
            <w:trPr>
              <w:cantSplit/>
            </w:trPr>
          </w:trPrChange>
        </w:trPr>
        <w:tc>
          <w:tcPr>
            <w:tcW w:w="2884" w:type="dxa"/>
            <w:tcPrChange w:id="324" w:author="Lizzie Timmins (NESO)" w:date="2025-03-18T15:21:00Z" w16du:dateUtc="2025-03-18T15:21:00Z">
              <w:tcPr>
                <w:tcW w:w="2297" w:type="dxa"/>
              </w:tcPr>
            </w:tcPrChange>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Change w:id="325" w:author="Lizzie Timmins (NESO)" w:date="2025-03-18T15:21:00Z" w16du:dateUtc="2025-03-18T15:21:00Z">
              <w:tcPr>
                <w:tcW w:w="7221" w:type="dxa"/>
              </w:tcPr>
            </w:tcPrChange>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D30E6">
        <w:trPr>
          <w:cantSplit/>
          <w:trPrChange w:id="326" w:author="Lizzie Timmins (NESO)" w:date="2025-03-18T15:21:00Z" w16du:dateUtc="2025-03-18T15:21:00Z">
            <w:trPr>
              <w:cantSplit/>
            </w:trPr>
          </w:trPrChange>
        </w:trPr>
        <w:tc>
          <w:tcPr>
            <w:tcW w:w="2884" w:type="dxa"/>
            <w:tcPrChange w:id="327" w:author="Lizzie Timmins (NESO)" w:date="2025-03-18T15:21:00Z" w16du:dateUtc="2025-03-18T15:21:00Z">
              <w:tcPr>
                <w:tcW w:w="2297" w:type="dxa"/>
              </w:tcPr>
            </w:tcPrChange>
          </w:tcPr>
          <w:p w14:paraId="20BD27CC" w14:textId="5B7DE624" w:rsidR="00C40DC8" w:rsidRPr="007E0B31" w:rsidRDefault="00C40DC8" w:rsidP="00ED5885">
            <w:pPr>
              <w:pStyle w:val="Arial11Bold"/>
              <w:rPr>
                <w:rFonts w:cs="Arial"/>
              </w:rPr>
            </w:pPr>
            <w:bookmarkStart w:id="328" w:name="_DV_C9"/>
            <w:r w:rsidRPr="007E0B31">
              <w:rPr>
                <w:rFonts w:cs="Arial"/>
              </w:rPr>
              <w:t>Compliance Statement</w:t>
            </w:r>
            <w:bookmarkEnd w:id="328"/>
          </w:p>
        </w:tc>
        <w:tc>
          <w:tcPr>
            <w:tcW w:w="6634" w:type="dxa"/>
            <w:tcPrChange w:id="329" w:author="Lizzie Timmins (NESO)" w:date="2025-03-18T15:21:00Z" w16du:dateUtc="2025-03-18T15:21:00Z">
              <w:tcPr>
                <w:tcW w:w="7221" w:type="dxa"/>
              </w:tcPr>
            </w:tcPrChange>
          </w:tcPr>
          <w:p w14:paraId="13AC6FB0" w14:textId="77777777" w:rsidR="00C40DC8" w:rsidRPr="00E61A96" w:rsidRDefault="00C40DC8" w:rsidP="00BB3C86">
            <w:pPr>
              <w:pStyle w:val="TableArial11"/>
              <w:rPr>
                <w:rFonts w:cs="Arial"/>
              </w:rPr>
            </w:pPr>
            <w:bookmarkStart w:id="33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330"/>
          </w:p>
          <w:p w14:paraId="59457DB7" w14:textId="77777777" w:rsidR="00C40DC8" w:rsidRPr="00E61A96" w:rsidRDefault="00C40DC8" w:rsidP="00BB3C86">
            <w:pPr>
              <w:pStyle w:val="TableArial11"/>
              <w:rPr>
                <w:rFonts w:cs="Arial"/>
              </w:rPr>
            </w:pPr>
            <w:bookmarkStart w:id="331" w:name="_DV_C11"/>
            <w:r w:rsidRPr="00E61A96">
              <w:rPr>
                <w:rFonts w:cs="Arial"/>
                <w:b/>
              </w:rPr>
              <w:t>Generating Unit(s)</w:t>
            </w:r>
            <w:r w:rsidRPr="00E61A96">
              <w:rPr>
                <w:rFonts w:cs="Arial"/>
              </w:rPr>
              <w:t xml:space="preserve">; or, </w:t>
            </w:r>
            <w:bookmarkEnd w:id="33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332" w:name="_DV_C12"/>
            <w:r w:rsidRPr="00E61A96">
              <w:rPr>
                <w:rFonts w:cs="Arial"/>
                <w:b/>
              </w:rPr>
              <w:t>CCGT Module(s)</w:t>
            </w:r>
            <w:r w:rsidRPr="00E61A96">
              <w:rPr>
                <w:rFonts w:cs="Arial"/>
              </w:rPr>
              <w:t xml:space="preserve">; or, </w:t>
            </w:r>
            <w:bookmarkEnd w:id="332"/>
          </w:p>
          <w:p w14:paraId="2F9E7ABB" w14:textId="77777777" w:rsidR="00C40DC8" w:rsidRPr="00E61A96" w:rsidRDefault="00C40DC8" w:rsidP="00BB3C86">
            <w:pPr>
              <w:pStyle w:val="TableArial11"/>
              <w:rPr>
                <w:rFonts w:cs="Arial"/>
              </w:rPr>
            </w:pPr>
            <w:bookmarkStart w:id="333" w:name="_DV_C13"/>
            <w:r w:rsidRPr="00E61A96">
              <w:rPr>
                <w:rFonts w:cs="Arial"/>
                <w:b/>
              </w:rPr>
              <w:t>Power Park Module(s)</w:t>
            </w:r>
            <w:r w:rsidRPr="00E61A96">
              <w:rPr>
                <w:rFonts w:cs="Arial"/>
              </w:rPr>
              <w:t xml:space="preserve">; or, </w:t>
            </w:r>
            <w:bookmarkEnd w:id="333"/>
          </w:p>
          <w:p w14:paraId="6DD734FE" w14:textId="77777777" w:rsidR="00C40DC8" w:rsidRPr="00E61A96" w:rsidRDefault="00C40DC8" w:rsidP="00BB3C86">
            <w:pPr>
              <w:pStyle w:val="TableArial11"/>
              <w:rPr>
                <w:rFonts w:cs="Arial"/>
                <w:b/>
              </w:rPr>
            </w:pPr>
            <w:bookmarkStart w:id="33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335" w:name="_DV_C15"/>
            <w:bookmarkEnd w:id="33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335"/>
          </w:p>
        </w:tc>
      </w:tr>
      <w:tr w:rsidR="00C40DC8" w:rsidRPr="007E0B31" w14:paraId="06D87C8F" w14:textId="77777777" w:rsidTr="00CD30E6">
        <w:trPr>
          <w:cantSplit/>
          <w:trPrChange w:id="336" w:author="Lizzie Timmins (NESO)" w:date="2025-03-18T15:21:00Z" w16du:dateUtc="2025-03-18T15:21:00Z">
            <w:trPr>
              <w:cantSplit/>
            </w:trPr>
          </w:trPrChange>
        </w:trPr>
        <w:tc>
          <w:tcPr>
            <w:tcW w:w="2884" w:type="dxa"/>
            <w:tcPrChange w:id="337" w:author="Lizzie Timmins (NESO)" w:date="2025-03-18T15:21:00Z" w16du:dateUtc="2025-03-18T15:21:00Z">
              <w:tcPr>
                <w:tcW w:w="2297" w:type="dxa"/>
              </w:tcPr>
            </w:tcPrChange>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Change w:id="338" w:author="Lizzie Timmins (NESO)" w:date="2025-03-18T15:21:00Z" w16du:dateUtc="2025-03-18T15:21:00Z">
              <w:tcPr>
                <w:tcW w:w="7221" w:type="dxa"/>
              </w:tcPr>
            </w:tcPrChange>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CD30E6">
        <w:trPr>
          <w:cantSplit/>
          <w:trPrChange w:id="339" w:author="Lizzie Timmins (NESO)" w:date="2025-03-18T15:21:00Z" w16du:dateUtc="2025-03-18T15:21:00Z">
            <w:trPr>
              <w:cantSplit/>
            </w:trPr>
          </w:trPrChange>
        </w:trPr>
        <w:tc>
          <w:tcPr>
            <w:tcW w:w="2884" w:type="dxa"/>
            <w:tcPrChange w:id="340" w:author="Lizzie Timmins (NESO)" w:date="2025-03-18T15:21:00Z" w16du:dateUtc="2025-03-18T15:21:00Z">
              <w:tcPr>
                <w:tcW w:w="2297" w:type="dxa"/>
              </w:tcPr>
            </w:tcPrChange>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Change w:id="341" w:author="Lizzie Timmins (NESO)" w:date="2025-03-18T15:21:00Z" w16du:dateUtc="2025-03-18T15:21:00Z">
              <w:tcPr>
                <w:tcW w:w="7221" w:type="dxa"/>
              </w:tcPr>
            </w:tcPrChange>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D30E6">
        <w:trPr>
          <w:cantSplit/>
          <w:trPrChange w:id="342" w:author="Lizzie Timmins (NESO)" w:date="2025-03-18T15:21:00Z" w16du:dateUtc="2025-03-18T15:21:00Z">
            <w:trPr>
              <w:cantSplit/>
            </w:trPr>
          </w:trPrChange>
        </w:trPr>
        <w:tc>
          <w:tcPr>
            <w:tcW w:w="2884" w:type="dxa"/>
            <w:tcPrChange w:id="343" w:author="Lizzie Timmins (NESO)" w:date="2025-03-18T15:21:00Z" w16du:dateUtc="2025-03-18T15:21:00Z">
              <w:tcPr>
                <w:tcW w:w="2297" w:type="dxa"/>
              </w:tcPr>
            </w:tcPrChange>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Change w:id="344" w:author="Lizzie Timmins (NESO)" w:date="2025-03-18T15:21:00Z" w16du:dateUtc="2025-03-18T15:21:00Z">
              <w:tcPr>
                <w:tcW w:w="7221" w:type="dxa"/>
              </w:tcPr>
            </w:tcPrChange>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CD30E6">
        <w:trPr>
          <w:cantSplit/>
          <w:trPrChange w:id="345" w:author="Lizzie Timmins (NESO)" w:date="2025-03-18T15:21:00Z" w16du:dateUtc="2025-03-18T15:21:00Z">
            <w:trPr>
              <w:cantSplit/>
            </w:trPr>
          </w:trPrChange>
        </w:trPr>
        <w:tc>
          <w:tcPr>
            <w:tcW w:w="2884" w:type="dxa"/>
            <w:tcPrChange w:id="346" w:author="Lizzie Timmins (NESO)" w:date="2025-03-18T15:21:00Z" w16du:dateUtc="2025-03-18T15:21:00Z">
              <w:tcPr>
                <w:tcW w:w="2297" w:type="dxa"/>
              </w:tcPr>
            </w:tcPrChange>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Change w:id="347" w:author="Lizzie Timmins (NESO)" w:date="2025-03-18T15:21:00Z" w16du:dateUtc="2025-03-18T15:21:00Z">
              <w:tcPr>
                <w:tcW w:w="7221" w:type="dxa"/>
              </w:tcPr>
            </w:tcPrChange>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D30E6">
        <w:trPr>
          <w:cantSplit/>
          <w:trPrChange w:id="348" w:author="Lizzie Timmins (NESO)" w:date="2025-03-18T15:21:00Z" w16du:dateUtc="2025-03-18T15:21:00Z">
            <w:trPr>
              <w:cantSplit/>
            </w:trPr>
          </w:trPrChange>
        </w:trPr>
        <w:tc>
          <w:tcPr>
            <w:tcW w:w="2884" w:type="dxa"/>
            <w:tcPrChange w:id="349" w:author="Lizzie Timmins (NESO)" w:date="2025-03-18T15:21:00Z" w16du:dateUtc="2025-03-18T15:21:00Z">
              <w:tcPr>
                <w:tcW w:w="2297" w:type="dxa"/>
              </w:tcPr>
            </w:tcPrChange>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Change w:id="350" w:author="Lizzie Timmins (NESO)" w:date="2025-03-18T15:21:00Z" w16du:dateUtc="2025-03-18T15:21:00Z">
              <w:tcPr>
                <w:tcW w:w="7221" w:type="dxa"/>
              </w:tcPr>
            </w:tcPrChange>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CD30E6">
        <w:trPr>
          <w:cantSplit/>
          <w:trPrChange w:id="351" w:author="Lizzie Timmins (NESO)" w:date="2025-03-18T15:21:00Z" w16du:dateUtc="2025-03-18T15:21:00Z">
            <w:trPr>
              <w:cantSplit/>
            </w:trPr>
          </w:trPrChange>
        </w:trPr>
        <w:tc>
          <w:tcPr>
            <w:tcW w:w="2884" w:type="dxa"/>
            <w:tcPrChange w:id="352" w:author="Lizzie Timmins (NESO)" w:date="2025-03-18T15:21:00Z" w16du:dateUtc="2025-03-18T15:21:00Z">
              <w:tcPr>
                <w:tcW w:w="2297" w:type="dxa"/>
              </w:tcPr>
            </w:tcPrChange>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Change w:id="353" w:author="Lizzie Timmins (NESO)" w:date="2025-03-18T15:21:00Z" w16du:dateUtc="2025-03-18T15:21:00Z">
              <w:tcPr>
                <w:tcW w:w="7221" w:type="dxa"/>
              </w:tcPr>
            </w:tcPrChange>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CD30E6">
        <w:trPr>
          <w:cantSplit/>
          <w:trPrChange w:id="354" w:author="Lizzie Timmins (NESO)" w:date="2025-03-18T15:21:00Z" w16du:dateUtc="2025-03-18T15:21:00Z">
            <w:trPr>
              <w:cantSplit/>
            </w:trPr>
          </w:trPrChange>
        </w:trPr>
        <w:tc>
          <w:tcPr>
            <w:tcW w:w="2884" w:type="dxa"/>
            <w:tcPrChange w:id="355" w:author="Lizzie Timmins (NESO)" w:date="2025-03-18T15:21:00Z" w16du:dateUtc="2025-03-18T15:21:00Z">
              <w:tcPr>
                <w:tcW w:w="2297" w:type="dxa"/>
              </w:tcPr>
            </w:tcPrChange>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Change w:id="356" w:author="Lizzie Timmins (NESO)" w:date="2025-03-18T15:21:00Z" w16du:dateUtc="2025-03-18T15:21:00Z">
              <w:tcPr>
                <w:tcW w:w="7221" w:type="dxa"/>
              </w:tcPr>
            </w:tcPrChange>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D30E6">
        <w:trPr>
          <w:cantSplit/>
          <w:trPrChange w:id="357" w:author="Lizzie Timmins (NESO)" w:date="2025-03-18T15:21:00Z" w16du:dateUtc="2025-03-18T15:21:00Z">
            <w:trPr>
              <w:cantSplit/>
            </w:trPr>
          </w:trPrChange>
        </w:trPr>
        <w:tc>
          <w:tcPr>
            <w:tcW w:w="2884" w:type="dxa"/>
            <w:tcPrChange w:id="358" w:author="Lizzie Timmins (NESO)" w:date="2025-03-18T15:21:00Z" w16du:dateUtc="2025-03-18T15:21:00Z">
              <w:tcPr>
                <w:tcW w:w="2297" w:type="dxa"/>
              </w:tcPr>
            </w:tcPrChange>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Change w:id="359" w:author="Lizzie Timmins (NESO)" w:date="2025-03-18T15:21:00Z" w16du:dateUtc="2025-03-18T15:21:00Z">
              <w:tcPr>
                <w:tcW w:w="7221" w:type="dxa"/>
              </w:tcPr>
            </w:tcPrChange>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D30E6">
        <w:trPr>
          <w:cantSplit/>
          <w:trPrChange w:id="360" w:author="Lizzie Timmins (NESO)" w:date="2025-03-18T15:21:00Z" w16du:dateUtc="2025-03-18T15:21:00Z">
            <w:trPr>
              <w:cantSplit/>
            </w:trPr>
          </w:trPrChange>
        </w:trPr>
        <w:tc>
          <w:tcPr>
            <w:tcW w:w="2884" w:type="dxa"/>
            <w:tcPrChange w:id="361" w:author="Lizzie Timmins (NESO)" w:date="2025-03-18T15:21:00Z" w16du:dateUtc="2025-03-18T15:21:00Z">
              <w:tcPr>
                <w:tcW w:w="2297" w:type="dxa"/>
              </w:tcPr>
            </w:tcPrChange>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Change w:id="362" w:author="Lizzie Timmins (NESO)" w:date="2025-03-18T15:21:00Z" w16du:dateUtc="2025-03-18T15:21:00Z">
              <w:tcPr>
                <w:tcW w:w="7221" w:type="dxa"/>
              </w:tcPr>
            </w:tcPrChange>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D30E6">
        <w:trPr>
          <w:cantSplit/>
          <w:trPrChange w:id="363" w:author="Lizzie Timmins (NESO)" w:date="2025-03-18T15:21:00Z" w16du:dateUtc="2025-03-18T15:21:00Z">
            <w:trPr>
              <w:cantSplit/>
            </w:trPr>
          </w:trPrChange>
        </w:trPr>
        <w:tc>
          <w:tcPr>
            <w:tcW w:w="2884" w:type="dxa"/>
            <w:tcPrChange w:id="364" w:author="Lizzie Timmins (NESO)" w:date="2025-03-18T15:21:00Z" w16du:dateUtc="2025-03-18T15:21:00Z">
              <w:tcPr>
                <w:tcW w:w="2297" w:type="dxa"/>
              </w:tcPr>
            </w:tcPrChange>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Change w:id="365" w:author="Lizzie Timmins (NESO)" w:date="2025-03-18T15:21:00Z" w16du:dateUtc="2025-03-18T15:21:00Z">
              <w:tcPr>
                <w:tcW w:w="7221" w:type="dxa"/>
              </w:tcPr>
            </w:tcPrChange>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D30E6">
        <w:trPr>
          <w:cantSplit/>
          <w:trPrChange w:id="366" w:author="Lizzie Timmins (NESO)" w:date="2025-03-18T15:21:00Z" w16du:dateUtc="2025-03-18T15:21:00Z">
            <w:trPr>
              <w:cantSplit/>
            </w:trPr>
          </w:trPrChange>
        </w:trPr>
        <w:tc>
          <w:tcPr>
            <w:tcW w:w="2884" w:type="dxa"/>
            <w:tcPrChange w:id="367" w:author="Lizzie Timmins (NESO)" w:date="2025-03-18T15:21:00Z" w16du:dateUtc="2025-03-18T15:21:00Z">
              <w:tcPr>
                <w:tcW w:w="2297" w:type="dxa"/>
              </w:tcPr>
            </w:tcPrChange>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Change w:id="368" w:author="Lizzie Timmins (NESO)" w:date="2025-03-18T15:21:00Z" w16du:dateUtc="2025-03-18T15:21:00Z">
              <w:tcPr>
                <w:tcW w:w="7221" w:type="dxa"/>
              </w:tcPr>
            </w:tcPrChange>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D30E6">
        <w:trPr>
          <w:cantSplit/>
          <w:trPrChange w:id="369" w:author="Lizzie Timmins (NESO)" w:date="2025-03-18T15:21:00Z" w16du:dateUtc="2025-03-18T15:21:00Z">
            <w:trPr>
              <w:cantSplit/>
            </w:trPr>
          </w:trPrChange>
        </w:trPr>
        <w:tc>
          <w:tcPr>
            <w:tcW w:w="2884" w:type="dxa"/>
            <w:tcPrChange w:id="370" w:author="Lizzie Timmins (NESO)" w:date="2025-03-18T15:21:00Z" w16du:dateUtc="2025-03-18T15:21:00Z">
              <w:tcPr>
                <w:tcW w:w="2297" w:type="dxa"/>
              </w:tcPr>
            </w:tcPrChange>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Change w:id="371" w:author="Lizzie Timmins (NESO)" w:date="2025-03-18T15:21:00Z" w16du:dateUtc="2025-03-18T15:21:00Z">
              <w:tcPr>
                <w:tcW w:w="7221" w:type="dxa"/>
              </w:tcPr>
            </w:tcPrChange>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CD30E6">
        <w:trPr>
          <w:cantSplit/>
          <w:trPrChange w:id="372" w:author="Lizzie Timmins (NESO)" w:date="2025-03-18T15:21:00Z" w16du:dateUtc="2025-03-18T15:21:00Z">
            <w:trPr>
              <w:cantSplit/>
            </w:trPr>
          </w:trPrChange>
        </w:trPr>
        <w:tc>
          <w:tcPr>
            <w:tcW w:w="2884" w:type="dxa"/>
            <w:tcPrChange w:id="373" w:author="Lizzie Timmins (NESO)" w:date="2025-03-18T15:21:00Z" w16du:dateUtc="2025-03-18T15:21:00Z">
              <w:tcPr>
                <w:tcW w:w="2297" w:type="dxa"/>
              </w:tcPr>
            </w:tcPrChange>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Change w:id="374" w:author="Lizzie Timmins (NESO)" w:date="2025-03-18T15:21:00Z" w16du:dateUtc="2025-03-18T15:21:00Z">
              <w:tcPr>
                <w:tcW w:w="7221" w:type="dxa"/>
              </w:tcPr>
            </w:tcPrChange>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CD30E6">
        <w:trPr>
          <w:cantSplit/>
          <w:trPrChange w:id="375" w:author="Lizzie Timmins (NESO)" w:date="2025-03-18T15:21:00Z" w16du:dateUtc="2025-03-18T15:21:00Z">
            <w:trPr>
              <w:cantSplit/>
            </w:trPr>
          </w:trPrChange>
        </w:trPr>
        <w:tc>
          <w:tcPr>
            <w:tcW w:w="2884" w:type="dxa"/>
            <w:tcPrChange w:id="376" w:author="Lizzie Timmins (NESO)" w:date="2025-03-18T15:21:00Z" w16du:dateUtc="2025-03-18T15:21:00Z">
              <w:tcPr>
                <w:tcW w:w="2297" w:type="dxa"/>
              </w:tcPr>
            </w:tcPrChange>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Change w:id="377" w:author="Lizzie Timmins (NESO)" w:date="2025-03-18T15:21:00Z" w16du:dateUtc="2025-03-18T15:21:00Z">
              <w:tcPr>
                <w:tcW w:w="7221" w:type="dxa"/>
              </w:tcPr>
            </w:tcPrChange>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0CD30E6">
        <w:trPr>
          <w:cantSplit/>
          <w:trPrChange w:id="378" w:author="Lizzie Timmins (NESO)" w:date="2025-03-18T15:21:00Z" w16du:dateUtc="2025-03-18T15:21:00Z">
            <w:trPr>
              <w:cantSplit/>
            </w:trPr>
          </w:trPrChange>
        </w:trPr>
        <w:tc>
          <w:tcPr>
            <w:tcW w:w="2884" w:type="dxa"/>
            <w:tcPrChange w:id="379" w:author="Lizzie Timmins (NESO)" w:date="2025-03-18T15:21:00Z" w16du:dateUtc="2025-03-18T15:21:00Z">
              <w:tcPr>
                <w:tcW w:w="2297" w:type="dxa"/>
              </w:tcPr>
            </w:tcPrChange>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Change w:id="380" w:author="Lizzie Timmins (NESO)" w:date="2025-03-18T15:21:00Z" w16du:dateUtc="2025-03-18T15:21:00Z">
              <w:tcPr>
                <w:tcW w:w="7221" w:type="dxa"/>
              </w:tcPr>
            </w:tcPrChange>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CD30E6">
        <w:trPr>
          <w:cantSplit/>
          <w:trPrChange w:id="381" w:author="Lizzie Timmins (NESO)" w:date="2025-03-18T15:21:00Z" w16du:dateUtc="2025-03-18T15:21:00Z">
            <w:trPr>
              <w:cantSplit/>
            </w:trPr>
          </w:trPrChange>
        </w:trPr>
        <w:tc>
          <w:tcPr>
            <w:tcW w:w="2884" w:type="dxa"/>
            <w:tcPrChange w:id="382" w:author="Lizzie Timmins (NESO)" w:date="2025-03-18T15:21:00Z" w16du:dateUtc="2025-03-18T15:21:00Z">
              <w:tcPr>
                <w:tcW w:w="2297" w:type="dxa"/>
              </w:tcPr>
            </w:tcPrChange>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Change w:id="383" w:author="Lizzie Timmins (NESO)" w:date="2025-03-18T15:21:00Z" w16du:dateUtc="2025-03-18T15:21:00Z">
              <w:tcPr>
                <w:tcW w:w="7221" w:type="dxa"/>
              </w:tcPr>
            </w:tcPrChange>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CD30E6">
        <w:trPr>
          <w:cantSplit/>
          <w:trPrChange w:id="384" w:author="Lizzie Timmins (NESO)" w:date="2025-03-18T15:21:00Z" w16du:dateUtc="2025-03-18T15:21:00Z">
            <w:trPr>
              <w:cantSplit/>
            </w:trPr>
          </w:trPrChange>
        </w:trPr>
        <w:tc>
          <w:tcPr>
            <w:tcW w:w="2884" w:type="dxa"/>
            <w:tcPrChange w:id="385" w:author="Lizzie Timmins (NESO)" w:date="2025-03-18T15:21:00Z" w16du:dateUtc="2025-03-18T15:21:00Z">
              <w:tcPr>
                <w:tcW w:w="2297" w:type="dxa"/>
              </w:tcPr>
            </w:tcPrChange>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Change w:id="386" w:author="Lizzie Timmins (NESO)" w:date="2025-03-18T15:21:00Z" w16du:dateUtc="2025-03-18T15:21:00Z">
              <w:tcPr>
                <w:tcW w:w="7221" w:type="dxa"/>
              </w:tcPr>
            </w:tcPrChange>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CD30E6">
        <w:trPr>
          <w:cantSplit/>
          <w:trPrChange w:id="387" w:author="Lizzie Timmins (NESO)" w:date="2025-03-18T15:21:00Z" w16du:dateUtc="2025-03-18T15:21:00Z">
            <w:trPr>
              <w:cantSplit/>
            </w:trPr>
          </w:trPrChange>
        </w:trPr>
        <w:tc>
          <w:tcPr>
            <w:tcW w:w="2884" w:type="dxa"/>
            <w:tcPrChange w:id="388" w:author="Lizzie Timmins (NESO)" w:date="2025-03-18T15:21:00Z" w16du:dateUtc="2025-03-18T15:21:00Z">
              <w:tcPr>
                <w:tcW w:w="2297" w:type="dxa"/>
              </w:tcPr>
            </w:tcPrChange>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Change w:id="389" w:author="Lizzie Timmins (NESO)" w:date="2025-03-18T15:21:00Z" w16du:dateUtc="2025-03-18T15:21:00Z">
              <w:tcPr>
                <w:tcW w:w="7221" w:type="dxa"/>
              </w:tcPr>
            </w:tcPrChange>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CD30E6">
        <w:trPr>
          <w:cantSplit/>
          <w:trPrChange w:id="390" w:author="Lizzie Timmins (NESO)" w:date="2025-03-18T15:21:00Z" w16du:dateUtc="2025-03-18T15:21:00Z">
            <w:trPr>
              <w:cantSplit/>
            </w:trPr>
          </w:trPrChange>
        </w:trPr>
        <w:tc>
          <w:tcPr>
            <w:tcW w:w="2884" w:type="dxa"/>
            <w:tcPrChange w:id="391" w:author="Lizzie Timmins (NESO)" w:date="2025-03-18T15:21:00Z" w16du:dateUtc="2025-03-18T15:21:00Z">
              <w:tcPr>
                <w:tcW w:w="2297" w:type="dxa"/>
              </w:tcPr>
            </w:tcPrChange>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Change w:id="392" w:author="Lizzie Timmins (NESO)" w:date="2025-03-18T15:21:00Z" w16du:dateUtc="2025-03-18T15:21:00Z">
              <w:tcPr>
                <w:tcW w:w="7221" w:type="dxa"/>
              </w:tcPr>
            </w:tcPrChange>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CD30E6">
        <w:trPr>
          <w:cantSplit/>
          <w:trPrChange w:id="393" w:author="Lizzie Timmins (NESO)" w:date="2025-03-18T15:21:00Z" w16du:dateUtc="2025-03-18T15:21:00Z">
            <w:trPr>
              <w:cantSplit/>
            </w:trPr>
          </w:trPrChange>
        </w:trPr>
        <w:tc>
          <w:tcPr>
            <w:tcW w:w="2884" w:type="dxa"/>
            <w:tcPrChange w:id="394" w:author="Lizzie Timmins (NESO)" w:date="2025-03-18T15:21:00Z" w16du:dateUtc="2025-03-18T15:21:00Z">
              <w:tcPr>
                <w:tcW w:w="2297" w:type="dxa"/>
              </w:tcPr>
            </w:tcPrChange>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Change w:id="395" w:author="Lizzie Timmins (NESO)" w:date="2025-03-18T15:21:00Z" w16du:dateUtc="2025-03-18T15:21:00Z">
              <w:tcPr>
                <w:tcW w:w="7221" w:type="dxa"/>
              </w:tcPr>
            </w:tcPrChange>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CD30E6">
        <w:trPr>
          <w:cantSplit/>
          <w:trPrChange w:id="396" w:author="Lizzie Timmins (NESO)" w:date="2025-03-18T15:21:00Z" w16du:dateUtc="2025-03-18T15:21:00Z">
            <w:trPr>
              <w:cantSplit/>
            </w:trPr>
          </w:trPrChange>
        </w:trPr>
        <w:tc>
          <w:tcPr>
            <w:tcW w:w="2884" w:type="dxa"/>
            <w:tcPrChange w:id="397" w:author="Lizzie Timmins (NESO)" w:date="2025-03-18T15:21:00Z" w16du:dateUtc="2025-03-18T15:21:00Z">
              <w:tcPr>
                <w:tcW w:w="2297" w:type="dxa"/>
              </w:tcPr>
            </w:tcPrChange>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Change w:id="398" w:author="Lizzie Timmins (NESO)" w:date="2025-03-18T15:21:00Z" w16du:dateUtc="2025-03-18T15:21:00Z">
              <w:tcPr>
                <w:tcW w:w="7221" w:type="dxa"/>
              </w:tcPr>
            </w:tcPrChange>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CD30E6">
        <w:trPr>
          <w:cantSplit/>
          <w:trPrChange w:id="399" w:author="Lizzie Timmins (NESO)" w:date="2025-03-18T15:21:00Z" w16du:dateUtc="2025-03-18T15:21:00Z">
            <w:trPr>
              <w:cantSplit/>
            </w:trPr>
          </w:trPrChange>
        </w:trPr>
        <w:tc>
          <w:tcPr>
            <w:tcW w:w="2884" w:type="dxa"/>
            <w:tcPrChange w:id="400" w:author="Lizzie Timmins (NESO)" w:date="2025-03-18T15:21:00Z" w16du:dateUtc="2025-03-18T15:21:00Z">
              <w:tcPr>
                <w:tcW w:w="2297" w:type="dxa"/>
              </w:tcPr>
            </w:tcPrChange>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Change w:id="401" w:author="Lizzie Timmins (NESO)" w:date="2025-03-18T15:21:00Z" w16du:dateUtc="2025-03-18T15:21:00Z">
              <w:tcPr>
                <w:tcW w:w="7221" w:type="dxa"/>
              </w:tcPr>
            </w:tcPrChange>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CD30E6">
        <w:trPr>
          <w:cantSplit/>
          <w:trPrChange w:id="402" w:author="Lizzie Timmins (NESO)" w:date="2025-03-18T15:21:00Z" w16du:dateUtc="2025-03-18T15:21:00Z">
            <w:trPr>
              <w:cantSplit/>
            </w:trPr>
          </w:trPrChange>
        </w:trPr>
        <w:tc>
          <w:tcPr>
            <w:tcW w:w="2884" w:type="dxa"/>
            <w:tcPrChange w:id="403" w:author="Lizzie Timmins (NESO)" w:date="2025-03-18T15:21:00Z" w16du:dateUtc="2025-03-18T15:21:00Z">
              <w:tcPr>
                <w:tcW w:w="2297" w:type="dxa"/>
              </w:tcPr>
            </w:tcPrChange>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Change w:id="404" w:author="Lizzie Timmins (NESO)" w:date="2025-03-18T15:21:00Z" w16du:dateUtc="2025-03-18T15:21:00Z">
              <w:tcPr>
                <w:tcW w:w="7221" w:type="dxa"/>
              </w:tcPr>
            </w:tcPrChange>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CD30E6">
        <w:trPr>
          <w:cantSplit/>
          <w:trPrChange w:id="405" w:author="Lizzie Timmins (NESO)" w:date="2025-03-18T15:21:00Z" w16du:dateUtc="2025-03-18T15:21:00Z">
            <w:trPr>
              <w:cantSplit/>
            </w:trPr>
          </w:trPrChange>
        </w:trPr>
        <w:tc>
          <w:tcPr>
            <w:tcW w:w="2884" w:type="dxa"/>
            <w:tcPrChange w:id="406" w:author="Lizzie Timmins (NESO)" w:date="2025-03-18T15:21:00Z" w16du:dateUtc="2025-03-18T15:21:00Z">
              <w:tcPr>
                <w:tcW w:w="2297" w:type="dxa"/>
              </w:tcPr>
            </w:tcPrChange>
          </w:tcPr>
          <w:p w14:paraId="1E287F9A" w14:textId="77777777" w:rsidR="00213EC2" w:rsidRPr="007E0B31" w:rsidRDefault="00213EC2" w:rsidP="00213EC2">
            <w:pPr>
              <w:pStyle w:val="Arial11Bold"/>
              <w:rPr>
                <w:rFonts w:cs="Arial"/>
              </w:rPr>
            </w:pPr>
            <w:r w:rsidRPr="001801CA">
              <w:rPr>
                <w:rFonts w:cs="Arial"/>
              </w:rPr>
              <w:t>CUSC</w:t>
            </w:r>
          </w:p>
        </w:tc>
        <w:tc>
          <w:tcPr>
            <w:tcW w:w="6634" w:type="dxa"/>
            <w:tcPrChange w:id="407" w:author="Lizzie Timmins (NESO)" w:date="2025-03-18T15:21:00Z" w16du:dateUtc="2025-03-18T15:21:00Z">
              <w:tcPr>
                <w:tcW w:w="7221" w:type="dxa"/>
              </w:tcPr>
            </w:tcPrChange>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CD30E6">
        <w:trPr>
          <w:cantSplit/>
          <w:trPrChange w:id="408" w:author="Lizzie Timmins (NESO)" w:date="2025-03-18T15:21:00Z" w16du:dateUtc="2025-03-18T15:21:00Z">
            <w:trPr>
              <w:cantSplit/>
            </w:trPr>
          </w:trPrChange>
        </w:trPr>
        <w:tc>
          <w:tcPr>
            <w:tcW w:w="2884" w:type="dxa"/>
            <w:tcPrChange w:id="409" w:author="Lizzie Timmins (NESO)" w:date="2025-03-18T15:21:00Z" w16du:dateUtc="2025-03-18T15:21:00Z">
              <w:tcPr>
                <w:tcW w:w="2297" w:type="dxa"/>
              </w:tcPr>
            </w:tcPrChange>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Change w:id="410" w:author="Lizzie Timmins (NESO)" w:date="2025-03-18T15:21:00Z" w16du:dateUtc="2025-03-18T15:21:00Z">
              <w:tcPr>
                <w:tcW w:w="7221" w:type="dxa"/>
              </w:tcPr>
            </w:tcPrChange>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CD30E6">
        <w:trPr>
          <w:cantSplit/>
          <w:trPrChange w:id="411" w:author="Lizzie Timmins (NESO)" w:date="2025-03-18T15:21:00Z" w16du:dateUtc="2025-03-18T15:21:00Z">
            <w:trPr>
              <w:cantSplit/>
            </w:trPr>
          </w:trPrChange>
        </w:trPr>
        <w:tc>
          <w:tcPr>
            <w:tcW w:w="2884" w:type="dxa"/>
            <w:tcPrChange w:id="412" w:author="Lizzie Timmins (NESO)" w:date="2025-03-18T15:21:00Z" w16du:dateUtc="2025-03-18T15:21:00Z">
              <w:tcPr>
                <w:tcW w:w="2297" w:type="dxa"/>
              </w:tcPr>
            </w:tcPrChange>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Change w:id="413" w:author="Lizzie Timmins (NESO)" w:date="2025-03-18T15:21:00Z" w16du:dateUtc="2025-03-18T15:21:00Z">
              <w:tcPr>
                <w:tcW w:w="7221" w:type="dxa"/>
              </w:tcPr>
            </w:tcPrChange>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CD30E6">
        <w:trPr>
          <w:cantSplit/>
          <w:trPrChange w:id="414" w:author="Lizzie Timmins (NESO)" w:date="2025-03-18T15:21:00Z" w16du:dateUtc="2025-03-18T15:21:00Z">
            <w:trPr>
              <w:cantSplit/>
            </w:trPr>
          </w:trPrChange>
        </w:trPr>
        <w:tc>
          <w:tcPr>
            <w:tcW w:w="2884" w:type="dxa"/>
            <w:tcPrChange w:id="415" w:author="Lizzie Timmins (NESO)" w:date="2025-03-18T15:21:00Z" w16du:dateUtc="2025-03-18T15:21:00Z">
              <w:tcPr>
                <w:tcW w:w="2297" w:type="dxa"/>
              </w:tcPr>
            </w:tcPrChange>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Change w:id="416" w:author="Lizzie Timmins (NESO)" w:date="2025-03-18T15:21:00Z" w16du:dateUtc="2025-03-18T15:21:00Z">
              <w:tcPr>
                <w:tcW w:w="7221" w:type="dxa"/>
              </w:tcPr>
            </w:tcPrChange>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CD30E6">
        <w:trPr>
          <w:cantSplit/>
          <w:trPrChange w:id="417" w:author="Lizzie Timmins (NESO)" w:date="2025-03-18T15:21:00Z" w16du:dateUtc="2025-03-18T15:21:00Z">
            <w:trPr>
              <w:cantSplit/>
            </w:trPr>
          </w:trPrChange>
        </w:trPr>
        <w:tc>
          <w:tcPr>
            <w:tcW w:w="2884" w:type="dxa"/>
            <w:tcPrChange w:id="418" w:author="Lizzie Timmins (NESO)" w:date="2025-03-18T15:21:00Z" w16du:dateUtc="2025-03-18T15:21:00Z">
              <w:tcPr>
                <w:tcW w:w="2297" w:type="dxa"/>
              </w:tcPr>
            </w:tcPrChange>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Change w:id="419" w:author="Lizzie Timmins (NESO)" w:date="2025-03-18T15:21:00Z" w16du:dateUtc="2025-03-18T15:21:00Z">
              <w:tcPr>
                <w:tcW w:w="7221" w:type="dxa"/>
              </w:tcPr>
            </w:tcPrChange>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CD30E6">
        <w:trPr>
          <w:cantSplit/>
          <w:trPrChange w:id="420" w:author="Lizzie Timmins (NESO)" w:date="2025-03-18T15:21:00Z" w16du:dateUtc="2025-03-18T15:21:00Z">
            <w:trPr>
              <w:cantSplit/>
            </w:trPr>
          </w:trPrChange>
        </w:trPr>
        <w:tc>
          <w:tcPr>
            <w:tcW w:w="2884" w:type="dxa"/>
            <w:tcPrChange w:id="421" w:author="Lizzie Timmins (NESO)" w:date="2025-03-18T15:21:00Z" w16du:dateUtc="2025-03-18T15:21:00Z">
              <w:tcPr>
                <w:tcW w:w="2297" w:type="dxa"/>
              </w:tcPr>
            </w:tcPrChange>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Change w:id="422" w:author="Lizzie Timmins (NESO)" w:date="2025-03-18T15:21:00Z" w16du:dateUtc="2025-03-18T15:21:00Z">
              <w:tcPr>
                <w:tcW w:w="7221" w:type="dxa"/>
              </w:tcPr>
            </w:tcPrChange>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CD30E6">
        <w:trPr>
          <w:cantSplit/>
          <w:trPrChange w:id="423" w:author="Lizzie Timmins (NESO)" w:date="2025-03-18T15:21:00Z" w16du:dateUtc="2025-03-18T15:21:00Z">
            <w:trPr>
              <w:cantSplit/>
            </w:trPr>
          </w:trPrChange>
        </w:trPr>
        <w:tc>
          <w:tcPr>
            <w:tcW w:w="2884" w:type="dxa"/>
            <w:tcPrChange w:id="424" w:author="Lizzie Timmins (NESO)" w:date="2025-03-18T15:21:00Z" w16du:dateUtc="2025-03-18T15:21:00Z">
              <w:tcPr>
                <w:tcW w:w="2297" w:type="dxa"/>
              </w:tcPr>
            </w:tcPrChange>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Change w:id="425" w:author="Lizzie Timmins (NESO)" w:date="2025-03-18T15:21:00Z" w16du:dateUtc="2025-03-18T15:21:00Z">
              <w:tcPr>
                <w:tcW w:w="7221" w:type="dxa"/>
              </w:tcPr>
            </w:tcPrChange>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CD30E6">
        <w:trPr>
          <w:cantSplit/>
          <w:trPrChange w:id="426" w:author="Lizzie Timmins (NESO)" w:date="2025-03-18T15:21:00Z" w16du:dateUtc="2025-03-18T15:21:00Z">
            <w:trPr>
              <w:cantSplit/>
            </w:trPr>
          </w:trPrChange>
        </w:trPr>
        <w:tc>
          <w:tcPr>
            <w:tcW w:w="2884" w:type="dxa"/>
            <w:tcPrChange w:id="427" w:author="Lizzie Timmins (NESO)" w:date="2025-03-18T15:21:00Z" w16du:dateUtc="2025-03-18T15:21:00Z">
              <w:tcPr>
                <w:tcW w:w="2297" w:type="dxa"/>
              </w:tcPr>
            </w:tcPrChange>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Change w:id="428" w:author="Lizzie Timmins (NESO)" w:date="2025-03-18T15:21:00Z" w16du:dateUtc="2025-03-18T15:21:00Z">
              <w:tcPr>
                <w:tcW w:w="7221" w:type="dxa"/>
              </w:tcPr>
            </w:tcPrChange>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CD30E6">
        <w:trPr>
          <w:cantSplit/>
          <w:trPrChange w:id="429" w:author="Lizzie Timmins (NESO)" w:date="2025-03-18T15:21:00Z" w16du:dateUtc="2025-03-18T15:21:00Z">
            <w:trPr>
              <w:cantSplit/>
            </w:trPr>
          </w:trPrChange>
        </w:trPr>
        <w:tc>
          <w:tcPr>
            <w:tcW w:w="2884" w:type="dxa"/>
            <w:tcPrChange w:id="430" w:author="Lizzie Timmins (NESO)" w:date="2025-03-18T15:21:00Z" w16du:dateUtc="2025-03-18T15:21:00Z">
              <w:tcPr>
                <w:tcW w:w="2297" w:type="dxa"/>
              </w:tcPr>
            </w:tcPrChange>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Change w:id="431" w:author="Lizzie Timmins (NESO)" w:date="2025-03-18T15:21:00Z" w16du:dateUtc="2025-03-18T15:21:00Z">
              <w:tcPr>
                <w:tcW w:w="7221" w:type="dxa"/>
              </w:tcPr>
            </w:tcPrChange>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CD30E6">
        <w:trPr>
          <w:cantSplit/>
          <w:trPrChange w:id="432" w:author="Lizzie Timmins (NESO)" w:date="2025-03-18T15:21:00Z" w16du:dateUtc="2025-03-18T15:21:00Z">
            <w:trPr>
              <w:cantSplit/>
            </w:trPr>
          </w:trPrChange>
        </w:trPr>
        <w:tc>
          <w:tcPr>
            <w:tcW w:w="2884" w:type="dxa"/>
            <w:tcPrChange w:id="433" w:author="Lizzie Timmins (NESO)" w:date="2025-03-18T15:21:00Z" w16du:dateUtc="2025-03-18T15:21:00Z">
              <w:tcPr>
                <w:tcW w:w="2297" w:type="dxa"/>
              </w:tcPr>
            </w:tcPrChange>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Change w:id="434" w:author="Lizzie Timmins (NESO)" w:date="2025-03-18T15:21:00Z" w16du:dateUtc="2025-03-18T15:21:00Z">
              <w:tcPr>
                <w:tcW w:w="7221" w:type="dxa"/>
              </w:tcPr>
            </w:tcPrChange>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CD30E6">
        <w:trPr>
          <w:cantSplit/>
          <w:trPrChange w:id="435" w:author="Lizzie Timmins (NESO)" w:date="2025-03-18T15:21:00Z" w16du:dateUtc="2025-03-18T15:21:00Z">
            <w:trPr>
              <w:cantSplit/>
            </w:trPr>
          </w:trPrChange>
        </w:trPr>
        <w:tc>
          <w:tcPr>
            <w:tcW w:w="2884" w:type="dxa"/>
            <w:tcPrChange w:id="436" w:author="Lizzie Timmins (NESO)" w:date="2025-03-18T15:21:00Z" w16du:dateUtc="2025-03-18T15:21:00Z">
              <w:tcPr>
                <w:tcW w:w="2297" w:type="dxa"/>
              </w:tcPr>
            </w:tcPrChange>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Change w:id="437" w:author="Lizzie Timmins (NESO)" w:date="2025-03-18T15:21:00Z" w16du:dateUtc="2025-03-18T15:21:00Z">
              <w:tcPr>
                <w:tcW w:w="7221" w:type="dxa"/>
              </w:tcPr>
            </w:tcPrChange>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CD30E6">
        <w:trPr>
          <w:cantSplit/>
          <w:trPrChange w:id="438" w:author="Lizzie Timmins (NESO)" w:date="2025-03-18T15:21:00Z" w16du:dateUtc="2025-03-18T15:21:00Z">
            <w:trPr>
              <w:cantSplit/>
            </w:trPr>
          </w:trPrChange>
        </w:trPr>
        <w:tc>
          <w:tcPr>
            <w:tcW w:w="2884" w:type="dxa"/>
            <w:tcPrChange w:id="439" w:author="Lizzie Timmins (NESO)" w:date="2025-03-18T15:21:00Z" w16du:dateUtc="2025-03-18T15:21:00Z">
              <w:tcPr>
                <w:tcW w:w="2297" w:type="dxa"/>
              </w:tcPr>
            </w:tcPrChange>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Change w:id="440" w:author="Lizzie Timmins (NESO)" w:date="2025-03-18T15:21:00Z" w16du:dateUtc="2025-03-18T15:21:00Z">
              <w:tcPr>
                <w:tcW w:w="7221" w:type="dxa"/>
              </w:tcPr>
            </w:tcPrChange>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CD30E6">
        <w:trPr>
          <w:cantSplit/>
          <w:trPrChange w:id="441" w:author="Lizzie Timmins (NESO)" w:date="2025-03-18T15:21:00Z" w16du:dateUtc="2025-03-18T15:21:00Z">
            <w:trPr>
              <w:cantSplit/>
            </w:trPr>
          </w:trPrChange>
        </w:trPr>
        <w:tc>
          <w:tcPr>
            <w:tcW w:w="2884" w:type="dxa"/>
            <w:tcPrChange w:id="442" w:author="Lizzie Timmins (NESO)" w:date="2025-03-18T15:21:00Z" w16du:dateUtc="2025-03-18T15:21:00Z">
              <w:tcPr>
                <w:tcW w:w="2297" w:type="dxa"/>
              </w:tcPr>
            </w:tcPrChange>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Change w:id="443" w:author="Lizzie Timmins (NESO)" w:date="2025-03-18T15:21:00Z" w16du:dateUtc="2025-03-18T15:21:00Z">
              <w:tcPr>
                <w:tcW w:w="7221" w:type="dxa"/>
              </w:tcPr>
            </w:tcPrChange>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CD30E6">
        <w:trPr>
          <w:cantSplit/>
          <w:trPrChange w:id="444" w:author="Lizzie Timmins (NESO)" w:date="2025-03-18T15:21:00Z" w16du:dateUtc="2025-03-18T15:21:00Z">
            <w:trPr>
              <w:cantSplit/>
            </w:trPr>
          </w:trPrChange>
        </w:trPr>
        <w:tc>
          <w:tcPr>
            <w:tcW w:w="2884" w:type="dxa"/>
            <w:tcPrChange w:id="445" w:author="Lizzie Timmins (NESO)" w:date="2025-03-18T15:21:00Z" w16du:dateUtc="2025-03-18T15:21:00Z">
              <w:tcPr>
                <w:tcW w:w="2297" w:type="dxa"/>
              </w:tcPr>
            </w:tcPrChange>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Change w:id="446" w:author="Lizzie Timmins (NESO)" w:date="2025-03-18T15:21:00Z" w16du:dateUtc="2025-03-18T15:21:00Z">
              <w:tcPr>
                <w:tcW w:w="7221" w:type="dxa"/>
              </w:tcPr>
            </w:tcPrChange>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CD30E6">
        <w:trPr>
          <w:cantSplit/>
          <w:trPrChange w:id="447" w:author="Lizzie Timmins (NESO)" w:date="2025-03-18T15:21:00Z" w16du:dateUtc="2025-03-18T15:21:00Z">
            <w:trPr>
              <w:cantSplit/>
            </w:trPr>
          </w:trPrChange>
        </w:trPr>
        <w:tc>
          <w:tcPr>
            <w:tcW w:w="2884" w:type="dxa"/>
            <w:tcPrChange w:id="448" w:author="Lizzie Timmins (NESO)" w:date="2025-03-18T15:21:00Z" w16du:dateUtc="2025-03-18T15:21:00Z">
              <w:tcPr>
                <w:tcW w:w="2297" w:type="dxa"/>
              </w:tcPr>
            </w:tcPrChange>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Change w:id="449" w:author="Lizzie Timmins (NESO)" w:date="2025-03-18T15:21:00Z" w16du:dateUtc="2025-03-18T15:21:00Z">
              <w:tcPr>
                <w:tcW w:w="7221" w:type="dxa"/>
              </w:tcPr>
            </w:tcPrChange>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CD30E6">
        <w:trPr>
          <w:cantSplit/>
          <w:trPrChange w:id="450" w:author="Lizzie Timmins (NESO)" w:date="2025-03-18T15:21:00Z" w16du:dateUtc="2025-03-18T15:21:00Z">
            <w:trPr>
              <w:cantSplit/>
            </w:trPr>
          </w:trPrChange>
        </w:trPr>
        <w:tc>
          <w:tcPr>
            <w:tcW w:w="2884" w:type="dxa"/>
            <w:tcPrChange w:id="451" w:author="Lizzie Timmins (NESO)" w:date="2025-03-18T15:21:00Z" w16du:dateUtc="2025-03-18T15:21:00Z">
              <w:tcPr>
                <w:tcW w:w="2297" w:type="dxa"/>
              </w:tcPr>
            </w:tcPrChange>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Change w:id="452" w:author="Lizzie Timmins (NESO)" w:date="2025-03-18T15:21:00Z" w16du:dateUtc="2025-03-18T15:21:00Z">
              <w:tcPr>
                <w:tcW w:w="7221" w:type="dxa"/>
              </w:tcPr>
            </w:tcPrChange>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CD30E6">
        <w:trPr>
          <w:cantSplit/>
          <w:trPrChange w:id="453" w:author="Lizzie Timmins (NESO)" w:date="2025-03-18T15:21:00Z" w16du:dateUtc="2025-03-18T15:21:00Z">
            <w:trPr>
              <w:cantSplit/>
            </w:trPr>
          </w:trPrChange>
        </w:trPr>
        <w:tc>
          <w:tcPr>
            <w:tcW w:w="2884" w:type="dxa"/>
            <w:tcPrChange w:id="454" w:author="Lizzie Timmins (NESO)" w:date="2025-03-18T15:21:00Z" w16du:dateUtc="2025-03-18T15:21:00Z">
              <w:tcPr>
                <w:tcW w:w="2297" w:type="dxa"/>
              </w:tcPr>
            </w:tcPrChange>
          </w:tcPr>
          <w:p w14:paraId="28B46EC0" w14:textId="6EB233EA" w:rsidR="00213EC2" w:rsidRPr="007E0B31" w:rsidRDefault="00213EC2" w:rsidP="00213EC2">
            <w:pPr>
              <w:pStyle w:val="Arial11Bold"/>
              <w:rPr>
                <w:rFonts w:cs="Arial"/>
              </w:rPr>
            </w:pPr>
            <w:bookmarkStart w:id="455" w:name="_DV_C16"/>
            <w:r w:rsidRPr="007E0B31">
              <w:rPr>
                <w:rFonts w:cs="Arial"/>
              </w:rPr>
              <w:t>DCUSA</w:t>
            </w:r>
            <w:bookmarkEnd w:id="455"/>
          </w:p>
        </w:tc>
        <w:tc>
          <w:tcPr>
            <w:tcW w:w="6634" w:type="dxa"/>
            <w:tcPrChange w:id="456" w:author="Lizzie Timmins (NESO)" w:date="2025-03-18T15:21:00Z" w16du:dateUtc="2025-03-18T15:21:00Z">
              <w:tcPr>
                <w:tcW w:w="7221" w:type="dxa"/>
              </w:tcPr>
            </w:tcPrChange>
          </w:tcPr>
          <w:p w14:paraId="2D09966A" w14:textId="77777777" w:rsidR="00213EC2" w:rsidRPr="007E0B31" w:rsidRDefault="00213EC2" w:rsidP="00213EC2">
            <w:pPr>
              <w:pStyle w:val="TableArial11"/>
              <w:rPr>
                <w:rFonts w:cs="Arial"/>
              </w:rPr>
            </w:pPr>
            <w:bookmarkStart w:id="45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457"/>
          </w:p>
        </w:tc>
      </w:tr>
      <w:tr w:rsidR="00213EC2" w:rsidRPr="007E0B31" w14:paraId="1606AF94" w14:textId="77777777" w:rsidTr="00CD30E6">
        <w:trPr>
          <w:cantSplit/>
          <w:trPrChange w:id="458" w:author="Lizzie Timmins (NESO)" w:date="2025-03-18T15:21:00Z" w16du:dateUtc="2025-03-18T15:21:00Z">
            <w:trPr>
              <w:cantSplit/>
            </w:trPr>
          </w:trPrChange>
        </w:trPr>
        <w:tc>
          <w:tcPr>
            <w:tcW w:w="2884" w:type="dxa"/>
            <w:tcPrChange w:id="459" w:author="Lizzie Timmins (NESO)" w:date="2025-03-18T15:21:00Z" w16du:dateUtc="2025-03-18T15:21:00Z">
              <w:tcPr>
                <w:tcW w:w="2297" w:type="dxa"/>
              </w:tcPr>
            </w:tcPrChange>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Change w:id="460" w:author="Lizzie Timmins (NESO)" w:date="2025-03-18T15:21:00Z" w16du:dateUtc="2025-03-18T15:21:00Z">
              <w:tcPr>
                <w:tcW w:w="7221" w:type="dxa"/>
              </w:tcPr>
            </w:tcPrChange>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CD30E6">
        <w:trPr>
          <w:cantSplit/>
          <w:trPrChange w:id="461" w:author="Lizzie Timmins (NESO)" w:date="2025-03-18T15:21:00Z" w16du:dateUtc="2025-03-18T15:21:00Z">
            <w:trPr>
              <w:cantSplit/>
            </w:trPr>
          </w:trPrChange>
        </w:trPr>
        <w:tc>
          <w:tcPr>
            <w:tcW w:w="2884" w:type="dxa"/>
            <w:tcPrChange w:id="462" w:author="Lizzie Timmins (NESO)" w:date="2025-03-18T15:21:00Z" w16du:dateUtc="2025-03-18T15:21:00Z">
              <w:tcPr>
                <w:tcW w:w="2297" w:type="dxa"/>
              </w:tcPr>
            </w:tcPrChange>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Change w:id="463" w:author="Lizzie Timmins (NESO)" w:date="2025-03-18T15:21:00Z" w16du:dateUtc="2025-03-18T15:21:00Z">
              <w:tcPr>
                <w:tcW w:w="7221" w:type="dxa"/>
              </w:tcPr>
            </w:tcPrChange>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CD30E6">
        <w:trPr>
          <w:cantSplit/>
          <w:trPrChange w:id="464" w:author="Lizzie Timmins (NESO)" w:date="2025-03-18T15:21:00Z" w16du:dateUtc="2025-03-18T15:21:00Z">
            <w:trPr>
              <w:cantSplit/>
            </w:trPr>
          </w:trPrChange>
        </w:trPr>
        <w:tc>
          <w:tcPr>
            <w:tcW w:w="2884" w:type="dxa"/>
            <w:tcPrChange w:id="465" w:author="Lizzie Timmins (NESO)" w:date="2025-03-18T15:21:00Z" w16du:dateUtc="2025-03-18T15:21:00Z">
              <w:tcPr>
                <w:tcW w:w="2297" w:type="dxa"/>
              </w:tcPr>
            </w:tcPrChange>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Change w:id="466" w:author="Lizzie Timmins (NESO)" w:date="2025-03-18T15:21:00Z" w16du:dateUtc="2025-03-18T15:21:00Z">
              <w:tcPr>
                <w:tcW w:w="7221" w:type="dxa"/>
              </w:tcPr>
            </w:tcPrChange>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CD30E6">
        <w:trPr>
          <w:cantSplit/>
          <w:trPrChange w:id="467" w:author="Lizzie Timmins (NESO)" w:date="2025-03-18T15:21:00Z" w16du:dateUtc="2025-03-18T15:21:00Z">
            <w:trPr>
              <w:cantSplit/>
            </w:trPr>
          </w:trPrChange>
        </w:trPr>
        <w:tc>
          <w:tcPr>
            <w:tcW w:w="2884" w:type="dxa"/>
            <w:tcPrChange w:id="468" w:author="Lizzie Timmins (NESO)" w:date="2025-03-18T15:21:00Z" w16du:dateUtc="2025-03-18T15:21:00Z">
              <w:tcPr>
                <w:tcW w:w="2297" w:type="dxa"/>
              </w:tcPr>
            </w:tcPrChange>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Change w:id="469" w:author="Lizzie Timmins (NESO)" w:date="2025-03-18T15:21:00Z" w16du:dateUtc="2025-03-18T15:21:00Z">
              <w:tcPr>
                <w:tcW w:w="7221" w:type="dxa"/>
              </w:tcPr>
            </w:tcPrChange>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CD30E6">
        <w:trPr>
          <w:cantSplit/>
          <w:trPrChange w:id="470" w:author="Lizzie Timmins (NESO)" w:date="2025-03-18T15:21:00Z" w16du:dateUtc="2025-03-18T15:21:00Z">
            <w:trPr>
              <w:cantSplit/>
            </w:trPr>
          </w:trPrChange>
        </w:trPr>
        <w:tc>
          <w:tcPr>
            <w:tcW w:w="2884" w:type="dxa"/>
            <w:tcPrChange w:id="471" w:author="Lizzie Timmins (NESO)" w:date="2025-03-18T15:21:00Z" w16du:dateUtc="2025-03-18T15:21:00Z">
              <w:tcPr>
                <w:tcW w:w="2297" w:type="dxa"/>
              </w:tcPr>
            </w:tcPrChange>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Change w:id="472" w:author="Lizzie Timmins (NESO)" w:date="2025-03-18T15:21:00Z" w16du:dateUtc="2025-03-18T15:21:00Z">
              <w:tcPr>
                <w:tcW w:w="7221" w:type="dxa"/>
              </w:tcPr>
            </w:tcPrChange>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CD30E6">
        <w:trPr>
          <w:cantSplit/>
          <w:trPrChange w:id="473" w:author="Lizzie Timmins (NESO)" w:date="2025-03-18T15:21:00Z" w16du:dateUtc="2025-03-18T15:21:00Z">
            <w:trPr>
              <w:cantSplit/>
            </w:trPr>
          </w:trPrChange>
        </w:trPr>
        <w:tc>
          <w:tcPr>
            <w:tcW w:w="2884" w:type="dxa"/>
            <w:tcPrChange w:id="474" w:author="Lizzie Timmins (NESO)" w:date="2025-03-18T15:21:00Z" w16du:dateUtc="2025-03-18T15:21:00Z">
              <w:tcPr>
                <w:tcW w:w="2297" w:type="dxa"/>
              </w:tcPr>
            </w:tcPrChange>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Change w:id="475" w:author="Lizzie Timmins (NESO)" w:date="2025-03-18T15:21:00Z" w16du:dateUtc="2025-03-18T15:21:00Z">
              <w:tcPr>
                <w:tcW w:w="7221" w:type="dxa"/>
              </w:tcPr>
            </w:tcPrChange>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CD30E6">
        <w:trPr>
          <w:cantSplit/>
          <w:trPrChange w:id="476" w:author="Lizzie Timmins (NESO)" w:date="2025-03-18T15:21:00Z" w16du:dateUtc="2025-03-18T15:21:00Z">
            <w:trPr>
              <w:cantSplit/>
            </w:trPr>
          </w:trPrChange>
        </w:trPr>
        <w:tc>
          <w:tcPr>
            <w:tcW w:w="2884" w:type="dxa"/>
            <w:tcPrChange w:id="477" w:author="Lizzie Timmins (NESO)" w:date="2025-03-18T15:21:00Z" w16du:dateUtc="2025-03-18T15:21:00Z">
              <w:tcPr>
                <w:tcW w:w="2297" w:type="dxa"/>
              </w:tcPr>
            </w:tcPrChange>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Change w:id="478" w:author="Lizzie Timmins (NESO)" w:date="2025-03-18T15:21:00Z" w16du:dateUtc="2025-03-18T15:21:00Z">
              <w:tcPr>
                <w:tcW w:w="7221" w:type="dxa"/>
              </w:tcPr>
            </w:tcPrChange>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CD30E6">
        <w:trPr>
          <w:cantSplit/>
          <w:trPrChange w:id="479" w:author="Lizzie Timmins (NESO)" w:date="2025-03-18T15:21:00Z" w16du:dateUtc="2025-03-18T15:21:00Z">
            <w:trPr>
              <w:cantSplit/>
            </w:trPr>
          </w:trPrChange>
        </w:trPr>
        <w:tc>
          <w:tcPr>
            <w:tcW w:w="2884" w:type="dxa"/>
            <w:tcPrChange w:id="480" w:author="Lizzie Timmins (NESO)" w:date="2025-03-18T15:21:00Z" w16du:dateUtc="2025-03-18T15:21:00Z">
              <w:tcPr>
                <w:tcW w:w="2297" w:type="dxa"/>
              </w:tcPr>
            </w:tcPrChange>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Change w:id="481" w:author="Lizzie Timmins (NESO)" w:date="2025-03-18T15:21:00Z" w16du:dateUtc="2025-03-18T15:21:00Z">
              <w:tcPr>
                <w:tcW w:w="7221" w:type="dxa"/>
              </w:tcPr>
            </w:tcPrChange>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CD30E6">
        <w:trPr>
          <w:cantSplit/>
          <w:trPrChange w:id="482" w:author="Lizzie Timmins (NESO)" w:date="2025-03-18T15:21:00Z" w16du:dateUtc="2025-03-18T15:21:00Z">
            <w:trPr>
              <w:cantSplit/>
            </w:trPr>
          </w:trPrChange>
        </w:trPr>
        <w:tc>
          <w:tcPr>
            <w:tcW w:w="2884" w:type="dxa"/>
            <w:tcPrChange w:id="483" w:author="Lizzie Timmins (NESO)" w:date="2025-03-18T15:21:00Z" w16du:dateUtc="2025-03-18T15:21:00Z">
              <w:tcPr>
                <w:tcW w:w="2297" w:type="dxa"/>
              </w:tcPr>
            </w:tcPrChange>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Change w:id="484" w:author="Lizzie Timmins (NESO)" w:date="2025-03-18T15:21:00Z" w16du:dateUtc="2025-03-18T15:21:00Z">
              <w:tcPr>
                <w:tcW w:w="7221" w:type="dxa"/>
              </w:tcPr>
            </w:tcPrChange>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CD30E6">
        <w:trPr>
          <w:cantSplit/>
          <w:trPrChange w:id="485" w:author="Lizzie Timmins (NESO)" w:date="2025-03-18T15:21:00Z" w16du:dateUtc="2025-03-18T15:21:00Z">
            <w:trPr>
              <w:cantSplit/>
            </w:trPr>
          </w:trPrChange>
        </w:trPr>
        <w:tc>
          <w:tcPr>
            <w:tcW w:w="2884" w:type="dxa"/>
            <w:tcPrChange w:id="486" w:author="Lizzie Timmins (NESO)" w:date="2025-03-18T15:21:00Z" w16du:dateUtc="2025-03-18T15:21:00Z">
              <w:tcPr>
                <w:tcW w:w="2297" w:type="dxa"/>
              </w:tcPr>
            </w:tcPrChange>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Change w:id="487" w:author="Lizzie Timmins (NESO)" w:date="2025-03-18T15:21:00Z" w16du:dateUtc="2025-03-18T15:21:00Z">
              <w:tcPr>
                <w:tcW w:w="7221" w:type="dxa"/>
              </w:tcPr>
            </w:tcPrChange>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CD30E6">
        <w:trPr>
          <w:cantSplit/>
          <w:trPrChange w:id="488" w:author="Lizzie Timmins (NESO)" w:date="2025-03-18T15:21:00Z" w16du:dateUtc="2025-03-18T15:21:00Z">
            <w:trPr>
              <w:cantSplit/>
            </w:trPr>
          </w:trPrChange>
        </w:trPr>
        <w:tc>
          <w:tcPr>
            <w:tcW w:w="2884" w:type="dxa"/>
            <w:tcPrChange w:id="489" w:author="Lizzie Timmins (NESO)" w:date="2025-03-18T15:21:00Z" w16du:dateUtc="2025-03-18T15:21:00Z">
              <w:tcPr>
                <w:tcW w:w="2297" w:type="dxa"/>
              </w:tcPr>
            </w:tcPrChange>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Change w:id="490" w:author="Lizzie Timmins (NESO)" w:date="2025-03-18T15:21:00Z" w16du:dateUtc="2025-03-18T15:21:00Z">
              <w:tcPr>
                <w:tcW w:w="7221" w:type="dxa"/>
              </w:tcPr>
            </w:tcPrChange>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CD30E6">
        <w:trPr>
          <w:cantSplit/>
          <w:trPrChange w:id="491" w:author="Lizzie Timmins (NESO)" w:date="2025-03-18T15:21:00Z" w16du:dateUtc="2025-03-18T15:21:00Z">
            <w:trPr>
              <w:cantSplit/>
            </w:trPr>
          </w:trPrChange>
        </w:trPr>
        <w:tc>
          <w:tcPr>
            <w:tcW w:w="2884" w:type="dxa"/>
            <w:tcPrChange w:id="492" w:author="Lizzie Timmins (NESO)" w:date="2025-03-18T15:21:00Z" w16du:dateUtc="2025-03-18T15:21:00Z">
              <w:tcPr>
                <w:tcW w:w="2297" w:type="dxa"/>
              </w:tcPr>
            </w:tcPrChange>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Change w:id="493" w:author="Lizzie Timmins (NESO)" w:date="2025-03-18T15:21:00Z" w16du:dateUtc="2025-03-18T15:21:00Z">
              <w:tcPr>
                <w:tcW w:w="7221" w:type="dxa"/>
              </w:tcPr>
            </w:tcPrChange>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CD30E6">
        <w:trPr>
          <w:cantSplit/>
          <w:trPrChange w:id="494" w:author="Lizzie Timmins (NESO)" w:date="2025-03-18T15:21:00Z" w16du:dateUtc="2025-03-18T15:21:00Z">
            <w:trPr>
              <w:cantSplit/>
            </w:trPr>
          </w:trPrChange>
        </w:trPr>
        <w:tc>
          <w:tcPr>
            <w:tcW w:w="2884" w:type="dxa"/>
            <w:tcPrChange w:id="495" w:author="Lizzie Timmins (NESO)" w:date="2025-03-18T15:21:00Z" w16du:dateUtc="2025-03-18T15:21:00Z">
              <w:tcPr>
                <w:tcW w:w="2297" w:type="dxa"/>
              </w:tcPr>
            </w:tcPrChange>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Change w:id="496" w:author="Lizzie Timmins (NESO)" w:date="2025-03-18T15:21:00Z" w16du:dateUtc="2025-03-18T15:21:00Z">
              <w:tcPr>
                <w:tcW w:w="7221" w:type="dxa"/>
              </w:tcPr>
            </w:tcPrChange>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CD30E6">
        <w:trPr>
          <w:cantSplit/>
          <w:trPrChange w:id="497" w:author="Lizzie Timmins (NESO)" w:date="2025-03-18T15:21:00Z" w16du:dateUtc="2025-03-18T15:21:00Z">
            <w:trPr>
              <w:cantSplit/>
            </w:trPr>
          </w:trPrChange>
        </w:trPr>
        <w:tc>
          <w:tcPr>
            <w:tcW w:w="2884" w:type="dxa"/>
            <w:tcPrChange w:id="498" w:author="Lizzie Timmins (NESO)" w:date="2025-03-18T15:21:00Z" w16du:dateUtc="2025-03-18T15:21:00Z">
              <w:tcPr>
                <w:tcW w:w="2297" w:type="dxa"/>
              </w:tcPr>
            </w:tcPrChange>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Change w:id="499" w:author="Lizzie Timmins (NESO)" w:date="2025-03-18T15:21:00Z" w16du:dateUtc="2025-03-18T15:21:00Z">
              <w:tcPr>
                <w:tcW w:w="7221" w:type="dxa"/>
              </w:tcPr>
            </w:tcPrChange>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CD30E6">
        <w:trPr>
          <w:cantSplit/>
          <w:trPrChange w:id="500" w:author="Lizzie Timmins (NESO)" w:date="2025-03-18T15:21:00Z" w16du:dateUtc="2025-03-18T15:21:00Z">
            <w:trPr>
              <w:cantSplit/>
            </w:trPr>
          </w:trPrChange>
        </w:trPr>
        <w:tc>
          <w:tcPr>
            <w:tcW w:w="2884" w:type="dxa"/>
            <w:tcPrChange w:id="501" w:author="Lizzie Timmins (NESO)" w:date="2025-03-18T15:21:00Z" w16du:dateUtc="2025-03-18T15:21:00Z">
              <w:tcPr>
                <w:tcW w:w="2297" w:type="dxa"/>
              </w:tcPr>
            </w:tcPrChange>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Change w:id="502" w:author="Lizzie Timmins (NESO)" w:date="2025-03-18T15:21:00Z" w16du:dateUtc="2025-03-18T15:21:00Z">
              <w:tcPr>
                <w:tcW w:w="7221" w:type="dxa"/>
              </w:tcPr>
            </w:tcPrChange>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CD30E6">
        <w:trPr>
          <w:cantSplit/>
          <w:trPrChange w:id="503" w:author="Lizzie Timmins (NESO)" w:date="2025-03-18T15:21:00Z" w16du:dateUtc="2025-03-18T15:21:00Z">
            <w:trPr>
              <w:cantSplit/>
            </w:trPr>
          </w:trPrChange>
        </w:trPr>
        <w:tc>
          <w:tcPr>
            <w:tcW w:w="2884" w:type="dxa"/>
            <w:tcPrChange w:id="504" w:author="Lizzie Timmins (NESO)" w:date="2025-03-18T15:21:00Z" w16du:dateUtc="2025-03-18T15:21:00Z">
              <w:tcPr>
                <w:tcW w:w="2297" w:type="dxa"/>
              </w:tcPr>
            </w:tcPrChange>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Change w:id="505" w:author="Lizzie Timmins (NESO)" w:date="2025-03-18T15:21:00Z" w16du:dateUtc="2025-03-18T15:21:00Z">
              <w:tcPr>
                <w:tcW w:w="7221" w:type="dxa"/>
              </w:tcPr>
            </w:tcPrChange>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CD30E6">
        <w:trPr>
          <w:cantSplit/>
          <w:trPrChange w:id="506" w:author="Lizzie Timmins (NESO)" w:date="2025-03-18T15:21:00Z" w16du:dateUtc="2025-03-18T15:21:00Z">
            <w:trPr>
              <w:cantSplit/>
            </w:trPr>
          </w:trPrChange>
        </w:trPr>
        <w:tc>
          <w:tcPr>
            <w:tcW w:w="2884" w:type="dxa"/>
            <w:tcPrChange w:id="507" w:author="Lizzie Timmins (NESO)" w:date="2025-03-18T15:21:00Z" w16du:dateUtc="2025-03-18T15:21:00Z">
              <w:tcPr>
                <w:tcW w:w="2297" w:type="dxa"/>
              </w:tcPr>
            </w:tcPrChange>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Change w:id="508" w:author="Lizzie Timmins (NESO)" w:date="2025-03-18T15:21:00Z" w16du:dateUtc="2025-03-18T15:21:00Z">
              <w:tcPr>
                <w:tcW w:w="7221" w:type="dxa"/>
              </w:tcPr>
            </w:tcPrChange>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CD30E6">
        <w:trPr>
          <w:cantSplit/>
          <w:trPrChange w:id="509" w:author="Lizzie Timmins (NESO)" w:date="2025-03-18T15:21:00Z" w16du:dateUtc="2025-03-18T15:21:00Z">
            <w:trPr>
              <w:cantSplit/>
            </w:trPr>
          </w:trPrChange>
        </w:trPr>
        <w:tc>
          <w:tcPr>
            <w:tcW w:w="2884" w:type="dxa"/>
            <w:tcPrChange w:id="510" w:author="Lizzie Timmins (NESO)" w:date="2025-03-18T15:21:00Z" w16du:dateUtc="2025-03-18T15:21:00Z">
              <w:tcPr>
                <w:tcW w:w="2297" w:type="dxa"/>
              </w:tcPr>
            </w:tcPrChange>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Change w:id="511" w:author="Lizzie Timmins (NESO)" w:date="2025-03-18T15:21:00Z" w16du:dateUtc="2025-03-18T15:21:00Z">
              <w:tcPr>
                <w:tcW w:w="7221" w:type="dxa"/>
              </w:tcPr>
            </w:tcPrChange>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CD30E6">
        <w:trPr>
          <w:cantSplit/>
          <w:trPrChange w:id="512" w:author="Lizzie Timmins (NESO)" w:date="2025-03-18T15:21:00Z" w16du:dateUtc="2025-03-18T15:21:00Z">
            <w:trPr>
              <w:cantSplit/>
            </w:trPr>
          </w:trPrChange>
        </w:trPr>
        <w:tc>
          <w:tcPr>
            <w:tcW w:w="2884" w:type="dxa"/>
            <w:tcPrChange w:id="513" w:author="Lizzie Timmins (NESO)" w:date="2025-03-18T15:21:00Z" w16du:dateUtc="2025-03-18T15:21:00Z">
              <w:tcPr>
                <w:tcW w:w="2297" w:type="dxa"/>
              </w:tcPr>
            </w:tcPrChange>
          </w:tcPr>
          <w:p w14:paraId="608821CD" w14:textId="2F24A7A4" w:rsidR="00213EC2" w:rsidRPr="007E0B31" w:rsidRDefault="00213EC2" w:rsidP="00213EC2">
            <w:pPr>
              <w:rPr>
                <w:rFonts w:cs="Arial"/>
                <w:b/>
              </w:rPr>
            </w:pPr>
            <w:r w:rsidRPr="005C20E3">
              <w:rPr>
                <w:b/>
              </w:rPr>
              <w:t>Demand Response Unit Document (DRUD)</w:t>
            </w:r>
          </w:p>
        </w:tc>
        <w:tc>
          <w:tcPr>
            <w:tcW w:w="6634" w:type="dxa"/>
            <w:tcPrChange w:id="514" w:author="Lizzie Timmins (NESO)" w:date="2025-03-18T15:21:00Z" w16du:dateUtc="2025-03-18T15:21:00Z">
              <w:tcPr>
                <w:tcW w:w="7221" w:type="dxa"/>
              </w:tcPr>
            </w:tcPrChange>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CD30E6">
        <w:trPr>
          <w:cantSplit/>
          <w:trPrChange w:id="515" w:author="Lizzie Timmins (NESO)" w:date="2025-03-18T15:21:00Z" w16du:dateUtc="2025-03-18T15:21:00Z">
            <w:trPr>
              <w:cantSplit/>
            </w:trPr>
          </w:trPrChange>
        </w:trPr>
        <w:tc>
          <w:tcPr>
            <w:tcW w:w="2884" w:type="dxa"/>
            <w:tcPrChange w:id="516" w:author="Lizzie Timmins (NESO)" w:date="2025-03-18T15:21:00Z" w16du:dateUtc="2025-03-18T15:21:00Z">
              <w:tcPr>
                <w:tcW w:w="2297" w:type="dxa"/>
              </w:tcPr>
            </w:tcPrChange>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Change w:id="517" w:author="Lizzie Timmins (NESO)" w:date="2025-03-18T15:21:00Z" w16du:dateUtc="2025-03-18T15:21:00Z">
              <w:tcPr>
                <w:tcW w:w="7221" w:type="dxa"/>
              </w:tcPr>
            </w:tcPrChange>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CD30E6">
        <w:trPr>
          <w:cantSplit/>
          <w:trPrChange w:id="518" w:author="Lizzie Timmins (NESO)" w:date="2025-03-18T15:21:00Z" w16du:dateUtc="2025-03-18T15:21:00Z">
            <w:trPr>
              <w:cantSplit/>
            </w:trPr>
          </w:trPrChange>
        </w:trPr>
        <w:tc>
          <w:tcPr>
            <w:tcW w:w="2884" w:type="dxa"/>
            <w:tcPrChange w:id="519" w:author="Lizzie Timmins (NESO)" w:date="2025-03-18T15:21:00Z" w16du:dateUtc="2025-03-18T15:21:00Z">
              <w:tcPr>
                <w:tcW w:w="2297" w:type="dxa"/>
              </w:tcPr>
            </w:tcPrChange>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Change w:id="520" w:author="Lizzie Timmins (NESO)" w:date="2025-03-18T15:21:00Z" w16du:dateUtc="2025-03-18T15:21:00Z">
              <w:tcPr>
                <w:tcW w:w="7221" w:type="dxa"/>
              </w:tcPr>
            </w:tcPrChange>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CD30E6">
        <w:trPr>
          <w:cantSplit/>
          <w:trPrChange w:id="521" w:author="Lizzie Timmins (NESO)" w:date="2025-03-18T15:21:00Z" w16du:dateUtc="2025-03-18T15:21:00Z">
            <w:trPr>
              <w:cantSplit/>
            </w:trPr>
          </w:trPrChange>
        </w:trPr>
        <w:tc>
          <w:tcPr>
            <w:tcW w:w="2884" w:type="dxa"/>
            <w:tcPrChange w:id="522" w:author="Lizzie Timmins (NESO)" w:date="2025-03-18T15:21:00Z" w16du:dateUtc="2025-03-18T15:21:00Z">
              <w:tcPr>
                <w:tcW w:w="2297" w:type="dxa"/>
              </w:tcPr>
            </w:tcPrChange>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Change w:id="523" w:author="Lizzie Timmins (NESO)" w:date="2025-03-18T15:21:00Z" w16du:dateUtc="2025-03-18T15:21:00Z">
              <w:tcPr>
                <w:tcW w:w="7221" w:type="dxa"/>
              </w:tcPr>
            </w:tcPrChange>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CD30E6">
        <w:trPr>
          <w:cantSplit/>
          <w:trPrChange w:id="524" w:author="Lizzie Timmins (NESO)" w:date="2025-03-18T15:21:00Z" w16du:dateUtc="2025-03-18T15:21:00Z">
            <w:trPr>
              <w:cantSplit/>
            </w:trPr>
          </w:trPrChange>
        </w:trPr>
        <w:tc>
          <w:tcPr>
            <w:tcW w:w="2884" w:type="dxa"/>
            <w:tcPrChange w:id="525" w:author="Lizzie Timmins (NESO)" w:date="2025-03-18T15:21:00Z" w16du:dateUtc="2025-03-18T15:21:00Z">
              <w:tcPr>
                <w:tcW w:w="2297" w:type="dxa"/>
              </w:tcPr>
            </w:tcPrChange>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Change w:id="526" w:author="Lizzie Timmins (NESO)" w:date="2025-03-18T15:21:00Z" w16du:dateUtc="2025-03-18T15:21:00Z">
              <w:tcPr>
                <w:tcW w:w="7221" w:type="dxa"/>
              </w:tcPr>
            </w:tcPrChange>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CD30E6">
        <w:trPr>
          <w:cantSplit/>
          <w:trPrChange w:id="527" w:author="Lizzie Timmins (NESO)" w:date="2025-03-18T15:21:00Z" w16du:dateUtc="2025-03-18T15:21:00Z">
            <w:trPr>
              <w:cantSplit/>
            </w:trPr>
          </w:trPrChange>
        </w:trPr>
        <w:tc>
          <w:tcPr>
            <w:tcW w:w="2884" w:type="dxa"/>
            <w:tcPrChange w:id="528" w:author="Lizzie Timmins (NESO)" w:date="2025-03-18T15:21:00Z" w16du:dateUtc="2025-03-18T15:21:00Z">
              <w:tcPr>
                <w:tcW w:w="2297" w:type="dxa"/>
              </w:tcPr>
            </w:tcPrChange>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Change w:id="529" w:author="Lizzie Timmins (NESO)" w:date="2025-03-18T15:21:00Z" w16du:dateUtc="2025-03-18T15:21:00Z">
              <w:tcPr>
                <w:tcW w:w="7221" w:type="dxa"/>
              </w:tcPr>
            </w:tcPrChange>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CD30E6">
        <w:trPr>
          <w:cantSplit/>
          <w:trPrChange w:id="530" w:author="Lizzie Timmins (NESO)" w:date="2025-03-18T15:21:00Z" w16du:dateUtc="2025-03-18T15:21:00Z">
            <w:trPr>
              <w:cantSplit/>
            </w:trPr>
          </w:trPrChange>
        </w:trPr>
        <w:tc>
          <w:tcPr>
            <w:tcW w:w="2884" w:type="dxa"/>
            <w:tcPrChange w:id="531" w:author="Lizzie Timmins (NESO)" w:date="2025-03-18T15:21:00Z" w16du:dateUtc="2025-03-18T15:21:00Z">
              <w:tcPr>
                <w:tcW w:w="2297" w:type="dxa"/>
              </w:tcPr>
            </w:tcPrChange>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Change w:id="532" w:author="Lizzie Timmins (NESO)" w:date="2025-03-18T15:21:00Z" w16du:dateUtc="2025-03-18T15:21:00Z">
              <w:tcPr>
                <w:tcW w:w="7221" w:type="dxa"/>
              </w:tcPr>
            </w:tcPrChange>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CD30E6">
        <w:trPr>
          <w:cantSplit/>
          <w:trPrChange w:id="533" w:author="Lizzie Timmins (NESO)" w:date="2025-03-18T15:21:00Z" w16du:dateUtc="2025-03-18T15:21:00Z">
            <w:trPr>
              <w:cantSplit/>
            </w:trPr>
          </w:trPrChange>
        </w:trPr>
        <w:tc>
          <w:tcPr>
            <w:tcW w:w="2884" w:type="dxa"/>
            <w:tcPrChange w:id="534" w:author="Lizzie Timmins (NESO)" w:date="2025-03-18T15:21:00Z" w16du:dateUtc="2025-03-18T15:21:00Z">
              <w:tcPr>
                <w:tcW w:w="2297" w:type="dxa"/>
              </w:tcPr>
            </w:tcPrChange>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Change w:id="535" w:author="Lizzie Timmins (NESO)" w:date="2025-03-18T15:21:00Z" w16du:dateUtc="2025-03-18T15:21:00Z">
              <w:tcPr>
                <w:tcW w:w="7221" w:type="dxa"/>
              </w:tcPr>
            </w:tcPrChange>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CD30E6">
        <w:trPr>
          <w:cantSplit/>
          <w:trPrChange w:id="536" w:author="Lizzie Timmins (NESO)" w:date="2025-03-18T15:21:00Z" w16du:dateUtc="2025-03-18T15:21:00Z">
            <w:trPr>
              <w:cantSplit/>
            </w:trPr>
          </w:trPrChange>
        </w:trPr>
        <w:tc>
          <w:tcPr>
            <w:tcW w:w="2884" w:type="dxa"/>
            <w:tcPrChange w:id="537" w:author="Lizzie Timmins (NESO)" w:date="2025-03-18T15:21:00Z" w16du:dateUtc="2025-03-18T15:21:00Z">
              <w:tcPr>
                <w:tcW w:w="2297" w:type="dxa"/>
              </w:tcPr>
            </w:tcPrChange>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Change w:id="538" w:author="Lizzie Timmins (NESO)" w:date="2025-03-18T15:21:00Z" w16du:dateUtc="2025-03-18T15:21:00Z">
              <w:tcPr>
                <w:tcW w:w="7221" w:type="dxa"/>
              </w:tcPr>
            </w:tcPrChange>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CD30E6">
        <w:trPr>
          <w:cantSplit/>
          <w:trPrChange w:id="539" w:author="Lizzie Timmins (NESO)" w:date="2025-03-18T15:21:00Z" w16du:dateUtc="2025-03-18T15:21:00Z">
            <w:trPr>
              <w:cantSplit/>
            </w:trPr>
          </w:trPrChange>
        </w:trPr>
        <w:tc>
          <w:tcPr>
            <w:tcW w:w="2884" w:type="dxa"/>
            <w:tcPrChange w:id="540" w:author="Lizzie Timmins (NESO)" w:date="2025-03-18T15:21:00Z" w16du:dateUtc="2025-03-18T15:21:00Z">
              <w:tcPr>
                <w:tcW w:w="2297" w:type="dxa"/>
              </w:tcPr>
            </w:tcPrChange>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Change w:id="541" w:author="Lizzie Timmins (NESO)" w:date="2025-03-18T15:21:00Z" w16du:dateUtc="2025-03-18T15:21:00Z">
              <w:tcPr>
                <w:tcW w:w="7221" w:type="dxa"/>
              </w:tcPr>
            </w:tcPrChange>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CD30E6">
        <w:trPr>
          <w:cantSplit/>
          <w:trPrChange w:id="542" w:author="Lizzie Timmins (NESO)" w:date="2025-03-18T15:21:00Z" w16du:dateUtc="2025-03-18T15:21:00Z">
            <w:trPr>
              <w:cantSplit/>
            </w:trPr>
          </w:trPrChange>
        </w:trPr>
        <w:tc>
          <w:tcPr>
            <w:tcW w:w="2884" w:type="dxa"/>
            <w:tcPrChange w:id="543" w:author="Lizzie Timmins (NESO)" w:date="2025-03-18T15:21:00Z" w16du:dateUtc="2025-03-18T15:21:00Z">
              <w:tcPr>
                <w:tcW w:w="2297" w:type="dxa"/>
              </w:tcPr>
            </w:tcPrChange>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Change w:id="544" w:author="Lizzie Timmins (NESO)" w:date="2025-03-18T15:21:00Z" w16du:dateUtc="2025-03-18T15:21:00Z">
              <w:tcPr>
                <w:tcW w:w="7221" w:type="dxa"/>
              </w:tcPr>
            </w:tcPrChange>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CD30E6">
        <w:trPr>
          <w:cantSplit/>
          <w:trPrChange w:id="545" w:author="Lizzie Timmins (NESO)" w:date="2025-03-18T15:21:00Z" w16du:dateUtc="2025-03-18T15:21:00Z">
            <w:trPr>
              <w:cantSplit/>
            </w:trPr>
          </w:trPrChange>
        </w:trPr>
        <w:tc>
          <w:tcPr>
            <w:tcW w:w="2884" w:type="dxa"/>
            <w:tcPrChange w:id="546" w:author="Lizzie Timmins (NESO)" w:date="2025-03-18T15:21:00Z" w16du:dateUtc="2025-03-18T15:21:00Z">
              <w:tcPr>
                <w:tcW w:w="2297" w:type="dxa"/>
              </w:tcPr>
            </w:tcPrChange>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Change w:id="547" w:author="Lizzie Timmins (NESO)" w:date="2025-03-18T15:21:00Z" w16du:dateUtc="2025-03-18T15:21:00Z">
              <w:tcPr>
                <w:tcW w:w="7221" w:type="dxa"/>
              </w:tcPr>
            </w:tcPrChange>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CD30E6">
        <w:trPr>
          <w:cantSplit/>
          <w:trPrChange w:id="548" w:author="Lizzie Timmins (NESO)" w:date="2025-03-18T15:21:00Z" w16du:dateUtc="2025-03-18T15:21:00Z">
            <w:trPr>
              <w:cantSplit/>
            </w:trPr>
          </w:trPrChange>
        </w:trPr>
        <w:tc>
          <w:tcPr>
            <w:tcW w:w="2884" w:type="dxa"/>
            <w:tcPrChange w:id="549" w:author="Lizzie Timmins (NESO)" w:date="2025-03-18T15:21:00Z" w16du:dateUtc="2025-03-18T15:21:00Z">
              <w:tcPr>
                <w:tcW w:w="2297" w:type="dxa"/>
              </w:tcPr>
            </w:tcPrChange>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Change w:id="550" w:author="Lizzie Timmins (NESO)" w:date="2025-03-18T15:21:00Z" w16du:dateUtc="2025-03-18T15:21:00Z">
              <w:tcPr>
                <w:tcW w:w="7221" w:type="dxa"/>
              </w:tcPr>
            </w:tcPrChange>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CD30E6">
        <w:trPr>
          <w:cantSplit/>
          <w:trPrChange w:id="551" w:author="Lizzie Timmins (NESO)" w:date="2025-03-18T15:21:00Z" w16du:dateUtc="2025-03-18T15:21:00Z">
            <w:trPr>
              <w:cantSplit/>
            </w:trPr>
          </w:trPrChange>
        </w:trPr>
        <w:tc>
          <w:tcPr>
            <w:tcW w:w="2884" w:type="dxa"/>
            <w:tcPrChange w:id="552" w:author="Lizzie Timmins (NESO)" w:date="2025-03-18T15:21:00Z" w16du:dateUtc="2025-03-18T15:21:00Z">
              <w:tcPr>
                <w:tcW w:w="2297" w:type="dxa"/>
              </w:tcPr>
            </w:tcPrChange>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Change w:id="553" w:author="Lizzie Timmins (NESO)" w:date="2025-03-18T15:21:00Z" w16du:dateUtc="2025-03-18T15:21:00Z">
              <w:tcPr>
                <w:tcW w:w="7221" w:type="dxa"/>
              </w:tcPr>
            </w:tcPrChange>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CD30E6">
        <w:trPr>
          <w:cantSplit/>
          <w:trPrChange w:id="554" w:author="Lizzie Timmins (NESO)" w:date="2025-03-18T15:21:00Z" w16du:dateUtc="2025-03-18T15:21:00Z">
            <w:trPr>
              <w:cantSplit/>
            </w:trPr>
          </w:trPrChange>
        </w:trPr>
        <w:tc>
          <w:tcPr>
            <w:tcW w:w="2884" w:type="dxa"/>
            <w:tcPrChange w:id="555" w:author="Lizzie Timmins (NESO)" w:date="2025-03-18T15:21:00Z" w16du:dateUtc="2025-03-18T15:21:00Z">
              <w:tcPr>
                <w:tcW w:w="2297" w:type="dxa"/>
              </w:tcPr>
            </w:tcPrChange>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Change w:id="556" w:author="Lizzie Timmins (NESO)" w:date="2025-03-18T15:21:00Z" w16du:dateUtc="2025-03-18T15:21:00Z">
              <w:tcPr>
                <w:tcW w:w="7221" w:type="dxa"/>
              </w:tcPr>
            </w:tcPrChange>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CD30E6">
        <w:trPr>
          <w:cantSplit/>
          <w:trPrChange w:id="557" w:author="Lizzie Timmins (NESO)" w:date="2025-03-18T15:21:00Z" w16du:dateUtc="2025-03-18T15:21:00Z">
            <w:trPr>
              <w:cantSplit/>
            </w:trPr>
          </w:trPrChange>
        </w:trPr>
        <w:tc>
          <w:tcPr>
            <w:tcW w:w="2884" w:type="dxa"/>
            <w:tcPrChange w:id="558" w:author="Lizzie Timmins (NESO)" w:date="2025-03-18T15:21:00Z" w16du:dateUtc="2025-03-18T15:21:00Z">
              <w:tcPr>
                <w:tcW w:w="2297" w:type="dxa"/>
              </w:tcPr>
            </w:tcPrChange>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Change w:id="559" w:author="Lizzie Timmins (NESO)" w:date="2025-03-18T15:21:00Z" w16du:dateUtc="2025-03-18T15:21:00Z">
              <w:tcPr>
                <w:tcW w:w="7221" w:type="dxa"/>
              </w:tcPr>
            </w:tcPrChange>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CD30E6">
        <w:trPr>
          <w:cantSplit/>
          <w:trPrChange w:id="560" w:author="Lizzie Timmins (NESO)" w:date="2025-03-18T15:21:00Z" w16du:dateUtc="2025-03-18T15:21:00Z">
            <w:trPr>
              <w:cantSplit/>
            </w:trPr>
          </w:trPrChange>
        </w:trPr>
        <w:tc>
          <w:tcPr>
            <w:tcW w:w="2884" w:type="dxa"/>
            <w:tcPrChange w:id="561" w:author="Lizzie Timmins (NESO)" w:date="2025-03-18T15:21:00Z" w16du:dateUtc="2025-03-18T15:21:00Z">
              <w:tcPr>
                <w:tcW w:w="2297" w:type="dxa"/>
              </w:tcPr>
            </w:tcPrChange>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Change w:id="562" w:author="Lizzie Timmins (NESO)" w:date="2025-03-18T15:21:00Z" w16du:dateUtc="2025-03-18T15:21:00Z">
              <w:tcPr>
                <w:tcW w:w="7221" w:type="dxa"/>
              </w:tcPr>
            </w:tcPrChange>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CD30E6">
        <w:trPr>
          <w:cantSplit/>
          <w:trPrChange w:id="563" w:author="Lizzie Timmins (NESO)" w:date="2025-03-18T15:21:00Z" w16du:dateUtc="2025-03-18T15:21:00Z">
            <w:trPr>
              <w:cantSplit/>
            </w:trPr>
          </w:trPrChange>
        </w:trPr>
        <w:tc>
          <w:tcPr>
            <w:tcW w:w="2884" w:type="dxa"/>
            <w:tcPrChange w:id="564" w:author="Lizzie Timmins (NESO)" w:date="2025-03-18T15:21:00Z" w16du:dateUtc="2025-03-18T15:21:00Z">
              <w:tcPr>
                <w:tcW w:w="2297" w:type="dxa"/>
              </w:tcPr>
            </w:tcPrChange>
          </w:tcPr>
          <w:p w14:paraId="54987465" w14:textId="77777777" w:rsidR="009871B0" w:rsidRPr="007E0B31" w:rsidRDefault="009871B0" w:rsidP="009871B0">
            <w:pPr>
              <w:pStyle w:val="Arial11Bold"/>
              <w:rPr>
                <w:rFonts w:cs="Arial"/>
              </w:rPr>
            </w:pPr>
            <w:r w:rsidRPr="007E0B31">
              <w:rPr>
                <w:rFonts w:cs="Arial"/>
              </w:rPr>
              <w:t>Droop</w:t>
            </w:r>
          </w:p>
        </w:tc>
        <w:tc>
          <w:tcPr>
            <w:tcW w:w="6634" w:type="dxa"/>
            <w:tcPrChange w:id="565" w:author="Lizzie Timmins (NESO)" w:date="2025-03-18T15:21:00Z" w16du:dateUtc="2025-03-18T15:21:00Z">
              <w:tcPr>
                <w:tcW w:w="7221" w:type="dxa"/>
              </w:tcPr>
            </w:tcPrChange>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CD30E6">
        <w:trPr>
          <w:cantSplit/>
          <w:trPrChange w:id="566" w:author="Lizzie Timmins (NESO)" w:date="2025-03-18T15:21:00Z" w16du:dateUtc="2025-03-18T15:21:00Z">
            <w:trPr>
              <w:cantSplit/>
            </w:trPr>
          </w:trPrChange>
        </w:trPr>
        <w:tc>
          <w:tcPr>
            <w:tcW w:w="2884" w:type="dxa"/>
            <w:tcPrChange w:id="567" w:author="Lizzie Timmins (NESO)" w:date="2025-03-18T15:21:00Z" w16du:dateUtc="2025-03-18T15:21:00Z">
              <w:tcPr>
                <w:tcW w:w="2297" w:type="dxa"/>
              </w:tcPr>
            </w:tcPrChange>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Change w:id="568" w:author="Lizzie Timmins (NESO)" w:date="2025-03-18T15:21:00Z" w16du:dateUtc="2025-03-18T15:21:00Z">
              <w:tcPr>
                <w:tcW w:w="7221" w:type="dxa"/>
              </w:tcPr>
            </w:tcPrChange>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CD30E6">
        <w:trPr>
          <w:cantSplit/>
          <w:trPrChange w:id="569" w:author="Lizzie Timmins (NESO)" w:date="2025-03-18T15:21:00Z" w16du:dateUtc="2025-03-18T15:21:00Z">
            <w:trPr>
              <w:cantSplit/>
            </w:trPr>
          </w:trPrChange>
        </w:trPr>
        <w:tc>
          <w:tcPr>
            <w:tcW w:w="2884" w:type="dxa"/>
            <w:tcPrChange w:id="570" w:author="Lizzie Timmins (NESO)" w:date="2025-03-18T15:21:00Z" w16du:dateUtc="2025-03-18T15:21:00Z">
              <w:tcPr>
                <w:tcW w:w="2297" w:type="dxa"/>
              </w:tcPr>
            </w:tcPrChange>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Change w:id="571" w:author="Lizzie Timmins (NESO)" w:date="2025-03-18T15:21:00Z" w16du:dateUtc="2025-03-18T15:21:00Z">
              <w:tcPr>
                <w:tcW w:w="7221" w:type="dxa"/>
              </w:tcPr>
            </w:tcPrChange>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CD30E6">
        <w:trPr>
          <w:cantSplit/>
          <w:trPrChange w:id="572" w:author="Lizzie Timmins (NESO)" w:date="2025-03-18T15:21:00Z" w16du:dateUtc="2025-03-18T15:21:00Z">
            <w:trPr>
              <w:cantSplit/>
            </w:trPr>
          </w:trPrChange>
        </w:trPr>
        <w:tc>
          <w:tcPr>
            <w:tcW w:w="2884" w:type="dxa"/>
            <w:tcPrChange w:id="573" w:author="Lizzie Timmins (NESO)" w:date="2025-03-18T15:21:00Z" w16du:dateUtc="2025-03-18T15:21:00Z">
              <w:tcPr>
                <w:tcW w:w="2297" w:type="dxa"/>
              </w:tcPr>
            </w:tcPrChange>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Change w:id="574" w:author="Lizzie Timmins (NESO)" w:date="2025-03-18T15:21:00Z" w16du:dateUtc="2025-03-18T15:21:00Z">
              <w:tcPr>
                <w:tcW w:w="7221" w:type="dxa"/>
              </w:tcPr>
            </w:tcPrChange>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CD30E6">
        <w:trPr>
          <w:cantSplit/>
          <w:trPrChange w:id="575" w:author="Lizzie Timmins (NESO)" w:date="2025-03-18T15:21:00Z" w16du:dateUtc="2025-03-18T15:21:00Z">
            <w:trPr>
              <w:cantSplit/>
            </w:trPr>
          </w:trPrChange>
        </w:trPr>
        <w:tc>
          <w:tcPr>
            <w:tcW w:w="2884" w:type="dxa"/>
            <w:tcPrChange w:id="576" w:author="Lizzie Timmins (NESO)" w:date="2025-03-18T15:21:00Z" w16du:dateUtc="2025-03-18T15:21:00Z">
              <w:tcPr>
                <w:tcW w:w="2297" w:type="dxa"/>
              </w:tcPr>
            </w:tcPrChange>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Change w:id="577" w:author="Lizzie Timmins (NESO)" w:date="2025-03-18T15:21:00Z" w16du:dateUtc="2025-03-18T15:21:00Z">
              <w:tcPr>
                <w:tcW w:w="7221" w:type="dxa"/>
              </w:tcPr>
            </w:tcPrChange>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CD30E6">
        <w:trPr>
          <w:cantSplit/>
          <w:trPrChange w:id="578" w:author="Lizzie Timmins (NESO)" w:date="2025-03-18T15:21:00Z" w16du:dateUtc="2025-03-18T15:21:00Z">
            <w:trPr>
              <w:cantSplit/>
            </w:trPr>
          </w:trPrChange>
        </w:trPr>
        <w:tc>
          <w:tcPr>
            <w:tcW w:w="2884" w:type="dxa"/>
            <w:tcPrChange w:id="579" w:author="Lizzie Timmins (NESO)" w:date="2025-03-18T15:21:00Z" w16du:dateUtc="2025-03-18T15:21:00Z">
              <w:tcPr>
                <w:tcW w:w="2297" w:type="dxa"/>
              </w:tcPr>
            </w:tcPrChange>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Change w:id="580" w:author="Lizzie Timmins (NESO)" w:date="2025-03-18T15:21:00Z" w16du:dateUtc="2025-03-18T15:21:00Z">
              <w:tcPr>
                <w:tcW w:w="7221" w:type="dxa"/>
              </w:tcPr>
            </w:tcPrChange>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CD30E6">
        <w:trPr>
          <w:cantSplit/>
          <w:trPrChange w:id="581" w:author="Lizzie Timmins (NESO)" w:date="2025-03-18T15:21:00Z" w16du:dateUtc="2025-03-18T15:21:00Z">
            <w:trPr>
              <w:cantSplit/>
            </w:trPr>
          </w:trPrChange>
        </w:trPr>
        <w:tc>
          <w:tcPr>
            <w:tcW w:w="2884" w:type="dxa"/>
            <w:tcPrChange w:id="582" w:author="Lizzie Timmins (NESO)" w:date="2025-03-18T15:21:00Z" w16du:dateUtc="2025-03-18T15:21:00Z">
              <w:tcPr>
                <w:tcW w:w="2297" w:type="dxa"/>
              </w:tcPr>
            </w:tcPrChange>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Change w:id="583" w:author="Lizzie Timmins (NESO)" w:date="2025-03-18T15:21:00Z" w16du:dateUtc="2025-03-18T15:21:00Z">
              <w:tcPr>
                <w:tcW w:w="7221" w:type="dxa"/>
              </w:tcPr>
            </w:tcPrChange>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CD30E6">
        <w:trPr>
          <w:cantSplit/>
          <w:trPrChange w:id="584" w:author="Lizzie Timmins (NESO)" w:date="2025-03-18T15:21:00Z" w16du:dateUtc="2025-03-18T15:21:00Z">
            <w:trPr>
              <w:cantSplit/>
            </w:trPr>
          </w:trPrChange>
        </w:trPr>
        <w:tc>
          <w:tcPr>
            <w:tcW w:w="2884" w:type="dxa"/>
            <w:tcPrChange w:id="585" w:author="Lizzie Timmins (NESO)" w:date="2025-03-18T15:21:00Z" w16du:dateUtc="2025-03-18T15:21:00Z">
              <w:tcPr>
                <w:tcW w:w="2297" w:type="dxa"/>
              </w:tcPr>
            </w:tcPrChange>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Change w:id="586" w:author="Lizzie Timmins (NESO)" w:date="2025-03-18T15:21:00Z" w16du:dateUtc="2025-03-18T15:21:00Z">
              <w:tcPr>
                <w:tcW w:w="7221" w:type="dxa"/>
              </w:tcPr>
            </w:tcPrChange>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CD30E6">
        <w:trPr>
          <w:cantSplit/>
          <w:trPrChange w:id="587" w:author="Lizzie Timmins (NESO)" w:date="2025-03-18T15:21:00Z" w16du:dateUtc="2025-03-18T15:21:00Z">
            <w:trPr>
              <w:cantSplit/>
            </w:trPr>
          </w:trPrChange>
        </w:trPr>
        <w:tc>
          <w:tcPr>
            <w:tcW w:w="2884" w:type="dxa"/>
            <w:tcPrChange w:id="588" w:author="Lizzie Timmins (NESO)" w:date="2025-03-18T15:21:00Z" w16du:dateUtc="2025-03-18T15:21:00Z">
              <w:tcPr>
                <w:tcW w:w="2297" w:type="dxa"/>
              </w:tcPr>
            </w:tcPrChange>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Change w:id="589" w:author="Lizzie Timmins (NESO)" w:date="2025-03-18T15:21:00Z" w16du:dateUtc="2025-03-18T15:21:00Z">
              <w:tcPr>
                <w:tcW w:w="7221" w:type="dxa"/>
              </w:tcPr>
            </w:tcPrChange>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CD30E6">
        <w:trPr>
          <w:cantSplit/>
          <w:trPrChange w:id="590" w:author="Lizzie Timmins (NESO)" w:date="2025-03-18T15:21:00Z" w16du:dateUtc="2025-03-18T15:21:00Z">
            <w:trPr>
              <w:cantSplit/>
            </w:trPr>
          </w:trPrChange>
        </w:trPr>
        <w:tc>
          <w:tcPr>
            <w:tcW w:w="2884" w:type="dxa"/>
            <w:tcPrChange w:id="591" w:author="Lizzie Timmins (NESO)" w:date="2025-03-18T15:21:00Z" w16du:dateUtc="2025-03-18T15:21:00Z">
              <w:tcPr>
                <w:tcW w:w="2297" w:type="dxa"/>
              </w:tcPr>
            </w:tcPrChange>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Change w:id="592" w:author="Lizzie Timmins (NESO)" w:date="2025-03-18T15:21:00Z" w16du:dateUtc="2025-03-18T15:21:00Z">
              <w:tcPr>
                <w:tcW w:w="7221" w:type="dxa"/>
              </w:tcPr>
            </w:tcPrChange>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CD30E6">
        <w:trPr>
          <w:cantSplit/>
          <w:trPrChange w:id="593" w:author="Lizzie Timmins (NESO)" w:date="2025-03-18T15:21:00Z" w16du:dateUtc="2025-03-18T15:21:00Z">
            <w:trPr>
              <w:cantSplit/>
            </w:trPr>
          </w:trPrChange>
        </w:trPr>
        <w:tc>
          <w:tcPr>
            <w:tcW w:w="2884" w:type="dxa"/>
            <w:tcPrChange w:id="594" w:author="Lizzie Timmins (NESO)" w:date="2025-03-18T15:21:00Z" w16du:dateUtc="2025-03-18T15:21:00Z">
              <w:tcPr>
                <w:tcW w:w="2297" w:type="dxa"/>
              </w:tcPr>
            </w:tcPrChange>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Change w:id="595" w:author="Lizzie Timmins (NESO)" w:date="2025-03-18T15:21:00Z" w16du:dateUtc="2025-03-18T15:21:00Z">
              <w:tcPr>
                <w:tcW w:w="7221" w:type="dxa"/>
              </w:tcPr>
            </w:tcPrChange>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CD30E6">
        <w:trPr>
          <w:cantSplit/>
          <w:trPrChange w:id="596" w:author="Lizzie Timmins (NESO)" w:date="2025-03-18T15:21:00Z" w16du:dateUtc="2025-03-18T15:21:00Z">
            <w:trPr>
              <w:cantSplit/>
            </w:trPr>
          </w:trPrChange>
        </w:trPr>
        <w:tc>
          <w:tcPr>
            <w:tcW w:w="2884" w:type="dxa"/>
            <w:tcPrChange w:id="597" w:author="Lizzie Timmins (NESO)" w:date="2025-03-18T15:21:00Z" w16du:dateUtc="2025-03-18T15:21:00Z">
              <w:tcPr>
                <w:tcW w:w="2297" w:type="dxa"/>
              </w:tcPr>
            </w:tcPrChange>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Change w:id="598" w:author="Lizzie Timmins (NESO)" w:date="2025-03-18T15:21:00Z" w16du:dateUtc="2025-03-18T15:21:00Z">
              <w:tcPr>
                <w:tcW w:w="7221" w:type="dxa"/>
              </w:tcPr>
            </w:tcPrChange>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CD30E6">
        <w:trPr>
          <w:cantSplit/>
          <w:trPrChange w:id="599" w:author="Lizzie Timmins (NESO)" w:date="2025-03-18T15:21:00Z" w16du:dateUtc="2025-03-18T15:21:00Z">
            <w:trPr>
              <w:cantSplit/>
            </w:trPr>
          </w:trPrChange>
        </w:trPr>
        <w:tc>
          <w:tcPr>
            <w:tcW w:w="2884" w:type="dxa"/>
            <w:tcPrChange w:id="600" w:author="Lizzie Timmins (NESO)" w:date="2025-03-18T15:21:00Z" w16du:dateUtc="2025-03-18T15:21:00Z">
              <w:tcPr>
                <w:tcW w:w="2297" w:type="dxa"/>
              </w:tcPr>
            </w:tcPrChange>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Change w:id="601" w:author="Lizzie Timmins (NESO)" w:date="2025-03-18T15:21:00Z" w16du:dateUtc="2025-03-18T15:21:00Z">
              <w:tcPr>
                <w:tcW w:w="7221" w:type="dxa"/>
              </w:tcPr>
            </w:tcPrChange>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CD30E6">
        <w:trPr>
          <w:cantSplit/>
          <w:trPrChange w:id="602" w:author="Lizzie Timmins (NESO)" w:date="2025-03-18T15:21:00Z" w16du:dateUtc="2025-03-18T15:21:00Z">
            <w:trPr>
              <w:cantSplit/>
            </w:trPr>
          </w:trPrChange>
        </w:trPr>
        <w:tc>
          <w:tcPr>
            <w:tcW w:w="2884" w:type="dxa"/>
            <w:tcPrChange w:id="603" w:author="Lizzie Timmins (NESO)" w:date="2025-03-18T15:21:00Z" w16du:dateUtc="2025-03-18T15:21:00Z">
              <w:tcPr>
                <w:tcW w:w="2297" w:type="dxa"/>
              </w:tcPr>
            </w:tcPrChange>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Change w:id="604" w:author="Lizzie Timmins (NESO)" w:date="2025-03-18T15:21:00Z" w16du:dateUtc="2025-03-18T15:21:00Z">
              <w:tcPr>
                <w:tcW w:w="7221" w:type="dxa"/>
              </w:tcPr>
            </w:tcPrChange>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CD30E6">
        <w:trPr>
          <w:cantSplit/>
          <w:trPrChange w:id="605" w:author="Lizzie Timmins (NESO)" w:date="2025-03-18T15:21:00Z" w16du:dateUtc="2025-03-18T15:21:00Z">
            <w:trPr>
              <w:cantSplit/>
            </w:trPr>
          </w:trPrChange>
        </w:trPr>
        <w:tc>
          <w:tcPr>
            <w:tcW w:w="2884" w:type="dxa"/>
            <w:tcPrChange w:id="606" w:author="Lizzie Timmins (NESO)" w:date="2025-03-18T15:21:00Z" w16du:dateUtc="2025-03-18T15:21:00Z">
              <w:tcPr>
                <w:tcW w:w="2297" w:type="dxa"/>
              </w:tcPr>
            </w:tcPrChange>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Change w:id="607" w:author="Lizzie Timmins (NESO)" w:date="2025-03-18T15:21:00Z" w16du:dateUtc="2025-03-18T15:21:00Z">
              <w:tcPr>
                <w:tcW w:w="7221" w:type="dxa"/>
              </w:tcPr>
            </w:tcPrChange>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CD30E6">
        <w:trPr>
          <w:cantSplit/>
          <w:trPrChange w:id="608" w:author="Lizzie Timmins (NESO)" w:date="2025-03-18T15:21:00Z" w16du:dateUtc="2025-03-18T15:21:00Z">
            <w:trPr>
              <w:cantSplit/>
            </w:trPr>
          </w:trPrChange>
        </w:trPr>
        <w:tc>
          <w:tcPr>
            <w:tcW w:w="2884" w:type="dxa"/>
            <w:tcPrChange w:id="609" w:author="Lizzie Timmins (NESO)" w:date="2025-03-18T15:21:00Z" w16du:dateUtc="2025-03-18T15:21:00Z">
              <w:tcPr>
                <w:tcW w:w="2297" w:type="dxa"/>
              </w:tcPr>
            </w:tcPrChange>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Change w:id="610" w:author="Lizzie Timmins (NESO)" w:date="2025-03-18T15:21:00Z" w16du:dateUtc="2025-03-18T15:21:00Z">
              <w:tcPr>
                <w:tcW w:w="7221" w:type="dxa"/>
              </w:tcPr>
            </w:tcPrChange>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00CD30E6">
        <w:trPr>
          <w:cantSplit/>
          <w:trPrChange w:id="611" w:author="Lizzie Timmins (NESO)" w:date="2025-03-18T15:21:00Z" w16du:dateUtc="2025-03-18T15:21:00Z">
            <w:trPr>
              <w:cantSplit/>
            </w:trPr>
          </w:trPrChange>
        </w:trPr>
        <w:tc>
          <w:tcPr>
            <w:tcW w:w="2884" w:type="dxa"/>
            <w:tcPrChange w:id="612" w:author="Lizzie Timmins (NESO)" w:date="2025-03-18T15:21:00Z" w16du:dateUtc="2025-03-18T15:21:00Z">
              <w:tcPr>
                <w:tcW w:w="2297" w:type="dxa"/>
              </w:tcPr>
            </w:tcPrChange>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Change w:id="613" w:author="Lizzie Timmins (NESO)" w:date="2025-03-18T15:21:00Z" w16du:dateUtc="2025-03-18T15:21:00Z">
              <w:tcPr>
                <w:tcW w:w="7221" w:type="dxa"/>
              </w:tcPr>
            </w:tcPrChange>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CD30E6">
        <w:trPr>
          <w:cantSplit/>
          <w:trPrChange w:id="614" w:author="Lizzie Timmins (NESO)" w:date="2025-03-18T15:21:00Z" w16du:dateUtc="2025-03-18T15:21:00Z">
            <w:trPr>
              <w:cantSplit/>
            </w:trPr>
          </w:trPrChange>
        </w:trPr>
        <w:tc>
          <w:tcPr>
            <w:tcW w:w="2884" w:type="dxa"/>
            <w:tcPrChange w:id="615" w:author="Lizzie Timmins (NESO)" w:date="2025-03-18T15:21:00Z" w16du:dateUtc="2025-03-18T15:21:00Z">
              <w:tcPr>
                <w:tcW w:w="2297" w:type="dxa"/>
              </w:tcPr>
            </w:tcPrChange>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Change w:id="616" w:author="Lizzie Timmins (NESO)" w:date="2025-03-18T15:21:00Z" w16du:dateUtc="2025-03-18T15:21:00Z">
              <w:tcPr>
                <w:tcW w:w="7221" w:type="dxa"/>
              </w:tcPr>
            </w:tcPrChange>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CD30E6">
        <w:trPr>
          <w:cantSplit/>
          <w:trPrChange w:id="617" w:author="Lizzie Timmins (NESO)" w:date="2025-03-18T15:21:00Z" w16du:dateUtc="2025-03-18T15:21:00Z">
            <w:trPr>
              <w:cantSplit/>
            </w:trPr>
          </w:trPrChange>
        </w:trPr>
        <w:tc>
          <w:tcPr>
            <w:tcW w:w="2884" w:type="dxa"/>
            <w:tcPrChange w:id="618" w:author="Lizzie Timmins (NESO)" w:date="2025-03-18T15:21:00Z" w16du:dateUtc="2025-03-18T15:21:00Z">
              <w:tcPr>
                <w:tcW w:w="2297" w:type="dxa"/>
              </w:tcPr>
            </w:tcPrChange>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Change w:id="619" w:author="Lizzie Timmins (NESO)" w:date="2025-03-18T15:21:00Z" w16du:dateUtc="2025-03-18T15:21:00Z">
              <w:tcPr>
                <w:tcW w:w="7221" w:type="dxa"/>
              </w:tcPr>
            </w:tcPrChange>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CD30E6">
        <w:trPr>
          <w:cantSplit/>
          <w:trPrChange w:id="620" w:author="Lizzie Timmins (NESO)" w:date="2025-03-18T15:21:00Z" w16du:dateUtc="2025-03-18T15:21:00Z">
            <w:trPr>
              <w:cantSplit/>
            </w:trPr>
          </w:trPrChange>
        </w:trPr>
        <w:tc>
          <w:tcPr>
            <w:tcW w:w="2884" w:type="dxa"/>
            <w:tcPrChange w:id="621" w:author="Lizzie Timmins (NESO)" w:date="2025-03-18T15:21:00Z" w16du:dateUtc="2025-03-18T15:21:00Z">
              <w:tcPr>
                <w:tcW w:w="2297" w:type="dxa"/>
              </w:tcPr>
            </w:tcPrChange>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Change w:id="622" w:author="Lizzie Timmins (NESO)" w:date="2025-03-18T15:21:00Z" w16du:dateUtc="2025-03-18T15:21:00Z">
              <w:tcPr>
                <w:tcW w:w="7221" w:type="dxa"/>
              </w:tcPr>
            </w:tcPrChange>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CD30E6">
        <w:trPr>
          <w:cantSplit/>
          <w:trPrChange w:id="623" w:author="Lizzie Timmins (NESO)" w:date="2025-03-18T15:21:00Z" w16du:dateUtc="2025-03-18T15:21:00Z">
            <w:trPr>
              <w:cantSplit/>
            </w:trPr>
          </w:trPrChange>
        </w:trPr>
        <w:tc>
          <w:tcPr>
            <w:tcW w:w="2884" w:type="dxa"/>
            <w:tcPrChange w:id="624" w:author="Lizzie Timmins (NESO)" w:date="2025-03-18T15:21:00Z" w16du:dateUtc="2025-03-18T15:21:00Z">
              <w:tcPr>
                <w:tcW w:w="2297" w:type="dxa"/>
              </w:tcPr>
            </w:tcPrChange>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Change w:id="625" w:author="Lizzie Timmins (NESO)" w:date="2025-03-18T15:21:00Z" w16du:dateUtc="2025-03-18T15:21:00Z">
              <w:tcPr>
                <w:tcW w:w="7221" w:type="dxa"/>
              </w:tcPr>
            </w:tcPrChange>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CD30E6">
        <w:trPr>
          <w:cantSplit/>
          <w:trHeight w:val="300"/>
          <w:trPrChange w:id="626" w:author="Lizzie Timmins (NESO)" w:date="2025-03-18T15:21:00Z" w16du:dateUtc="2025-03-18T15:21:00Z">
            <w:trPr>
              <w:cantSplit/>
              <w:trHeight w:val="300"/>
            </w:trPr>
          </w:trPrChange>
        </w:trPr>
        <w:tc>
          <w:tcPr>
            <w:tcW w:w="2884" w:type="dxa"/>
            <w:tcPrChange w:id="627" w:author="Lizzie Timmins (NESO)" w:date="2025-03-18T15:21:00Z" w16du:dateUtc="2025-03-18T15:21:00Z">
              <w:tcPr>
                <w:tcW w:w="2297" w:type="dxa"/>
              </w:tcPr>
            </w:tcPrChange>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Change w:id="628" w:author="Lizzie Timmins (NESO)" w:date="2025-03-18T15:21:00Z" w16du:dateUtc="2025-03-18T15:21:00Z">
              <w:tcPr>
                <w:tcW w:w="7221" w:type="dxa"/>
              </w:tcPr>
            </w:tcPrChange>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00CD30E6">
        <w:trPr>
          <w:cantSplit/>
          <w:trPrChange w:id="629" w:author="Lizzie Timmins (NESO)" w:date="2025-03-18T15:21:00Z" w16du:dateUtc="2025-03-18T15:21:00Z">
            <w:trPr>
              <w:cantSplit/>
            </w:trPr>
          </w:trPrChange>
        </w:trPr>
        <w:tc>
          <w:tcPr>
            <w:tcW w:w="2884" w:type="dxa"/>
            <w:tcPrChange w:id="630" w:author="Lizzie Timmins (NESO)" w:date="2025-03-18T15:21:00Z" w16du:dateUtc="2025-03-18T15:21:00Z">
              <w:tcPr>
                <w:tcW w:w="2297" w:type="dxa"/>
              </w:tcPr>
            </w:tcPrChange>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Change w:id="631" w:author="Lizzie Timmins (NESO)" w:date="2025-03-18T15:21:00Z" w16du:dateUtc="2025-03-18T15:21:00Z">
              <w:tcPr>
                <w:tcW w:w="7221" w:type="dxa"/>
              </w:tcPr>
            </w:tcPrChange>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CD30E6">
        <w:trPr>
          <w:cantSplit/>
          <w:trHeight w:val="300"/>
          <w:trPrChange w:id="632" w:author="Lizzie Timmins (NESO)" w:date="2025-03-18T15:21:00Z" w16du:dateUtc="2025-03-18T15:21:00Z">
            <w:trPr>
              <w:cantSplit/>
              <w:trHeight w:val="300"/>
            </w:trPr>
          </w:trPrChange>
        </w:trPr>
        <w:tc>
          <w:tcPr>
            <w:tcW w:w="2884" w:type="dxa"/>
            <w:tcPrChange w:id="633" w:author="Lizzie Timmins (NESO)" w:date="2025-03-18T15:21:00Z" w16du:dateUtc="2025-03-18T15:21:00Z">
              <w:tcPr>
                <w:tcW w:w="2297" w:type="dxa"/>
              </w:tcPr>
            </w:tcPrChange>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Change w:id="634" w:author="Lizzie Timmins (NESO)" w:date="2025-03-18T15:21:00Z" w16du:dateUtc="2025-03-18T15:21:00Z">
              <w:tcPr>
                <w:tcW w:w="7221" w:type="dxa"/>
              </w:tcPr>
            </w:tcPrChange>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CD30E6">
        <w:trPr>
          <w:cantSplit/>
          <w:trPrChange w:id="635" w:author="Lizzie Timmins (NESO)" w:date="2025-03-18T15:21:00Z" w16du:dateUtc="2025-03-18T15:21:00Z">
            <w:trPr>
              <w:cantSplit/>
            </w:trPr>
          </w:trPrChange>
        </w:trPr>
        <w:tc>
          <w:tcPr>
            <w:tcW w:w="2884" w:type="dxa"/>
            <w:tcPrChange w:id="636" w:author="Lizzie Timmins (NESO)" w:date="2025-03-18T15:21:00Z" w16du:dateUtc="2025-03-18T15:21:00Z">
              <w:tcPr>
                <w:tcW w:w="2297" w:type="dxa"/>
              </w:tcPr>
            </w:tcPrChange>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Change w:id="637" w:author="Lizzie Timmins (NESO)" w:date="2025-03-18T15:21:00Z" w16du:dateUtc="2025-03-18T15:21:00Z">
              <w:tcPr>
                <w:tcW w:w="7221" w:type="dxa"/>
              </w:tcPr>
            </w:tcPrChange>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CD30E6">
        <w:trPr>
          <w:cantSplit/>
          <w:trPrChange w:id="638" w:author="Lizzie Timmins (NESO)" w:date="2025-03-18T15:21:00Z" w16du:dateUtc="2025-03-18T15:21:00Z">
            <w:trPr>
              <w:cantSplit/>
            </w:trPr>
          </w:trPrChange>
        </w:trPr>
        <w:tc>
          <w:tcPr>
            <w:tcW w:w="2884" w:type="dxa"/>
            <w:tcPrChange w:id="639" w:author="Lizzie Timmins (NESO)" w:date="2025-03-18T15:21:00Z" w16du:dateUtc="2025-03-18T15:21:00Z">
              <w:tcPr>
                <w:tcW w:w="2297" w:type="dxa"/>
              </w:tcPr>
            </w:tcPrChange>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Change w:id="640" w:author="Lizzie Timmins (NESO)" w:date="2025-03-18T15:21:00Z" w16du:dateUtc="2025-03-18T15:21:00Z">
              <w:tcPr>
                <w:tcW w:w="7221" w:type="dxa"/>
              </w:tcPr>
            </w:tcPrChange>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CD30E6">
        <w:trPr>
          <w:cantSplit/>
          <w:trPrChange w:id="641" w:author="Lizzie Timmins (NESO)" w:date="2025-03-18T15:21:00Z" w16du:dateUtc="2025-03-18T15:21:00Z">
            <w:trPr>
              <w:cantSplit/>
            </w:trPr>
          </w:trPrChange>
        </w:trPr>
        <w:tc>
          <w:tcPr>
            <w:tcW w:w="2884" w:type="dxa"/>
            <w:tcPrChange w:id="642" w:author="Lizzie Timmins (NESO)" w:date="2025-03-18T15:21:00Z" w16du:dateUtc="2025-03-18T15:21:00Z">
              <w:tcPr>
                <w:tcW w:w="2297" w:type="dxa"/>
              </w:tcPr>
            </w:tcPrChange>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Change w:id="643" w:author="Lizzie Timmins (NESO)" w:date="2025-03-18T15:21:00Z" w16du:dateUtc="2025-03-18T15:21:00Z">
              <w:tcPr>
                <w:tcW w:w="7221" w:type="dxa"/>
              </w:tcPr>
            </w:tcPrChange>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CD30E6">
        <w:trPr>
          <w:cantSplit/>
          <w:trPrChange w:id="644" w:author="Lizzie Timmins (NESO)" w:date="2025-03-18T15:21:00Z" w16du:dateUtc="2025-03-18T15:21:00Z">
            <w:trPr>
              <w:cantSplit/>
            </w:trPr>
          </w:trPrChange>
        </w:trPr>
        <w:tc>
          <w:tcPr>
            <w:tcW w:w="2884" w:type="dxa"/>
            <w:tcPrChange w:id="645" w:author="Lizzie Timmins (NESO)" w:date="2025-03-18T15:21:00Z" w16du:dateUtc="2025-03-18T15:21:00Z">
              <w:tcPr>
                <w:tcW w:w="2297" w:type="dxa"/>
              </w:tcPr>
            </w:tcPrChange>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Change w:id="646" w:author="Lizzie Timmins (NESO)" w:date="2025-03-18T15:21:00Z" w16du:dateUtc="2025-03-18T15:21:00Z">
              <w:tcPr>
                <w:tcW w:w="7221" w:type="dxa"/>
              </w:tcPr>
            </w:tcPrChange>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CD30E6">
        <w:trPr>
          <w:cantSplit/>
          <w:trPrChange w:id="647" w:author="Lizzie Timmins (NESO)" w:date="2025-03-18T15:21:00Z" w16du:dateUtc="2025-03-18T15:21:00Z">
            <w:trPr>
              <w:cantSplit/>
            </w:trPr>
          </w:trPrChange>
        </w:trPr>
        <w:tc>
          <w:tcPr>
            <w:tcW w:w="2884" w:type="dxa"/>
            <w:tcPrChange w:id="648" w:author="Lizzie Timmins (NESO)" w:date="2025-03-18T15:21:00Z" w16du:dateUtc="2025-03-18T15:21:00Z">
              <w:tcPr>
                <w:tcW w:w="2297" w:type="dxa"/>
              </w:tcPr>
            </w:tcPrChange>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Change w:id="649" w:author="Lizzie Timmins (NESO)" w:date="2025-03-18T15:21:00Z" w16du:dateUtc="2025-03-18T15:21:00Z">
              <w:tcPr>
                <w:tcW w:w="7221" w:type="dxa"/>
              </w:tcPr>
            </w:tcPrChange>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CD30E6">
        <w:trPr>
          <w:cantSplit/>
          <w:trPrChange w:id="650" w:author="Lizzie Timmins (NESO)" w:date="2025-03-18T15:21:00Z" w16du:dateUtc="2025-03-18T15:21:00Z">
            <w:trPr>
              <w:cantSplit/>
            </w:trPr>
          </w:trPrChange>
        </w:trPr>
        <w:tc>
          <w:tcPr>
            <w:tcW w:w="2884" w:type="dxa"/>
            <w:tcPrChange w:id="651" w:author="Lizzie Timmins (NESO)" w:date="2025-03-18T15:21:00Z" w16du:dateUtc="2025-03-18T15:21:00Z">
              <w:tcPr>
                <w:tcW w:w="2297" w:type="dxa"/>
              </w:tcPr>
            </w:tcPrChange>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Change w:id="652" w:author="Lizzie Timmins (NESO)" w:date="2025-03-18T15:21:00Z" w16du:dateUtc="2025-03-18T15:21:00Z">
              <w:tcPr>
                <w:tcW w:w="7221" w:type="dxa"/>
              </w:tcPr>
            </w:tcPrChange>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CD30E6">
        <w:trPr>
          <w:cantSplit/>
          <w:trPrChange w:id="653" w:author="Lizzie Timmins (NESO)" w:date="2025-03-18T15:21:00Z" w16du:dateUtc="2025-03-18T15:21:00Z">
            <w:trPr>
              <w:cantSplit/>
            </w:trPr>
          </w:trPrChange>
        </w:trPr>
        <w:tc>
          <w:tcPr>
            <w:tcW w:w="2884" w:type="dxa"/>
            <w:tcPrChange w:id="654" w:author="Lizzie Timmins (NESO)" w:date="2025-03-18T15:21:00Z" w16du:dateUtc="2025-03-18T15:21:00Z">
              <w:tcPr>
                <w:tcW w:w="2297" w:type="dxa"/>
              </w:tcPr>
            </w:tcPrChange>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Change w:id="655" w:author="Lizzie Timmins (NESO)" w:date="2025-03-18T15:21:00Z" w16du:dateUtc="2025-03-18T15:21:00Z">
              <w:tcPr>
                <w:tcW w:w="7221" w:type="dxa"/>
              </w:tcPr>
            </w:tcPrChange>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CD30E6">
        <w:trPr>
          <w:cantSplit/>
          <w:trPrChange w:id="656" w:author="Lizzie Timmins (NESO)" w:date="2025-03-18T15:21:00Z" w16du:dateUtc="2025-03-18T15:21:00Z">
            <w:trPr>
              <w:cantSplit/>
            </w:trPr>
          </w:trPrChange>
        </w:trPr>
        <w:tc>
          <w:tcPr>
            <w:tcW w:w="2884" w:type="dxa"/>
            <w:tcPrChange w:id="657" w:author="Lizzie Timmins (NESO)" w:date="2025-03-18T15:21:00Z" w16du:dateUtc="2025-03-18T15:21:00Z">
              <w:tcPr>
                <w:tcW w:w="2297" w:type="dxa"/>
              </w:tcPr>
            </w:tcPrChange>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Change w:id="658" w:author="Lizzie Timmins (NESO)" w:date="2025-03-18T15:21:00Z" w16du:dateUtc="2025-03-18T15:21:00Z">
              <w:tcPr>
                <w:tcW w:w="7221" w:type="dxa"/>
              </w:tcPr>
            </w:tcPrChange>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CD30E6">
        <w:trPr>
          <w:cantSplit/>
          <w:trPrChange w:id="659" w:author="Lizzie Timmins (NESO)" w:date="2025-03-18T15:21:00Z" w16du:dateUtc="2025-03-18T15:21:00Z">
            <w:trPr>
              <w:cantSplit/>
            </w:trPr>
          </w:trPrChange>
        </w:trPr>
        <w:tc>
          <w:tcPr>
            <w:tcW w:w="2884" w:type="dxa"/>
            <w:tcPrChange w:id="660" w:author="Lizzie Timmins (NESO)" w:date="2025-03-18T15:21:00Z" w16du:dateUtc="2025-03-18T15:21:00Z">
              <w:tcPr>
                <w:tcW w:w="2297" w:type="dxa"/>
              </w:tcPr>
            </w:tcPrChange>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Change w:id="661" w:author="Lizzie Timmins (NESO)" w:date="2025-03-18T15:21:00Z" w16du:dateUtc="2025-03-18T15:21:00Z">
              <w:tcPr>
                <w:tcW w:w="7221" w:type="dxa"/>
              </w:tcPr>
            </w:tcPrChange>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CD30E6">
        <w:trPr>
          <w:cantSplit/>
          <w:trPrChange w:id="662" w:author="Lizzie Timmins (NESO)" w:date="2025-03-18T15:21:00Z" w16du:dateUtc="2025-03-18T15:21:00Z">
            <w:trPr>
              <w:cantSplit/>
            </w:trPr>
          </w:trPrChange>
        </w:trPr>
        <w:tc>
          <w:tcPr>
            <w:tcW w:w="2884" w:type="dxa"/>
            <w:tcPrChange w:id="663" w:author="Lizzie Timmins (NESO)" w:date="2025-03-18T15:21:00Z" w16du:dateUtc="2025-03-18T15:21:00Z">
              <w:tcPr>
                <w:tcW w:w="2297" w:type="dxa"/>
              </w:tcPr>
            </w:tcPrChange>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Change w:id="664" w:author="Lizzie Timmins (NESO)" w:date="2025-03-18T15:21:00Z" w16du:dateUtc="2025-03-18T15:21:00Z">
              <w:tcPr>
                <w:tcW w:w="7221" w:type="dxa"/>
              </w:tcPr>
            </w:tcPrChange>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CD30E6">
        <w:trPr>
          <w:cantSplit/>
          <w:trPrChange w:id="665" w:author="Lizzie Timmins (NESO)" w:date="2025-03-18T15:21:00Z" w16du:dateUtc="2025-03-18T15:21:00Z">
            <w:trPr>
              <w:cantSplit/>
            </w:trPr>
          </w:trPrChange>
        </w:trPr>
        <w:tc>
          <w:tcPr>
            <w:tcW w:w="2884" w:type="dxa"/>
            <w:tcPrChange w:id="666" w:author="Lizzie Timmins (NESO)" w:date="2025-03-18T15:21:00Z" w16du:dateUtc="2025-03-18T15:21:00Z">
              <w:tcPr>
                <w:tcW w:w="2297" w:type="dxa"/>
              </w:tcPr>
            </w:tcPrChange>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Change w:id="667" w:author="Lizzie Timmins (NESO)" w:date="2025-03-18T15:21:00Z" w16du:dateUtc="2025-03-18T15:21:00Z">
              <w:tcPr>
                <w:tcW w:w="7221" w:type="dxa"/>
              </w:tcPr>
            </w:tcPrChange>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CD30E6">
        <w:trPr>
          <w:cantSplit/>
          <w:trPrChange w:id="668" w:author="Lizzie Timmins (NESO)" w:date="2025-03-18T15:21:00Z" w16du:dateUtc="2025-03-18T15:21:00Z">
            <w:trPr>
              <w:cantSplit/>
            </w:trPr>
          </w:trPrChange>
        </w:trPr>
        <w:tc>
          <w:tcPr>
            <w:tcW w:w="2884" w:type="dxa"/>
            <w:tcPrChange w:id="669" w:author="Lizzie Timmins (NESO)" w:date="2025-03-18T15:21:00Z" w16du:dateUtc="2025-03-18T15:21:00Z">
              <w:tcPr>
                <w:tcW w:w="2297" w:type="dxa"/>
              </w:tcPr>
            </w:tcPrChange>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Change w:id="670" w:author="Lizzie Timmins (NESO)" w:date="2025-03-18T15:21:00Z" w16du:dateUtc="2025-03-18T15:21:00Z">
              <w:tcPr>
                <w:tcW w:w="7221" w:type="dxa"/>
              </w:tcPr>
            </w:tcPrChange>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CD30E6">
        <w:trPr>
          <w:cantSplit/>
          <w:trPrChange w:id="671" w:author="Lizzie Timmins (NESO)" w:date="2025-03-18T15:21:00Z" w16du:dateUtc="2025-03-18T15:21:00Z">
            <w:trPr>
              <w:cantSplit/>
            </w:trPr>
          </w:trPrChange>
        </w:trPr>
        <w:tc>
          <w:tcPr>
            <w:tcW w:w="2884" w:type="dxa"/>
            <w:tcPrChange w:id="672" w:author="Lizzie Timmins (NESO)" w:date="2025-03-18T15:21:00Z" w16du:dateUtc="2025-03-18T15:21:00Z">
              <w:tcPr>
                <w:tcW w:w="2297" w:type="dxa"/>
              </w:tcPr>
            </w:tcPrChange>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Change w:id="673" w:author="Lizzie Timmins (NESO)" w:date="2025-03-18T15:21:00Z" w16du:dateUtc="2025-03-18T15:21:00Z">
              <w:tcPr>
                <w:tcW w:w="7221" w:type="dxa"/>
              </w:tcPr>
            </w:tcPrChange>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CD30E6">
        <w:trPr>
          <w:cantSplit/>
          <w:trPrChange w:id="674" w:author="Lizzie Timmins (NESO)" w:date="2025-03-18T15:21:00Z" w16du:dateUtc="2025-03-18T15:21:00Z">
            <w:trPr>
              <w:cantSplit/>
            </w:trPr>
          </w:trPrChange>
        </w:trPr>
        <w:tc>
          <w:tcPr>
            <w:tcW w:w="2884" w:type="dxa"/>
            <w:tcPrChange w:id="675" w:author="Lizzie Timmins (NESO)" w:date="2025-03-18T15:21:00Z" w16du:dateUtc="2025-03-18T15:21:00Z">
              <w:tcPr>
                <w:tcW w:w="2297" w:type="dxa"/>
              </w:tcPr>
            </w:tcPrChange>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Change w:id="676" w:author="Lizzie Timmins (NESO)" w:date="2025-03-18T15:21:00Z" w16du:dateUtc="2025-03-18T15:21:00Z">
              <w:tcPr>
                <w:tcW w:w="7221" w:type="dxa"/>
              </w:tcPr>
            </w:tcPrChange>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CD30E6">
        <w:trPr>
          <w:cantSplit/>
          <w:trPrChange w:id="677" w:author="Lizzie Timmins (NESO)" w:date="2025-03-18T15:21:00Z" w16du:dateUtc="2025-03-18T15:21:00Z">
            <w:trPr>
              <w:cantSplit/>
            </w:trPr>
          </w:trPrChange>
        </w:trPr>
        <w:tc>
          <w:tcPr>
            <w:tcW w:w="2884" w:type="dxa"/>
            <w:tcPrChange w:id="678" w:author="Lizzie Timmins (NESO)" w:date="2025-03-18T15:21:00Z" w16du:dateUtc="2025-03-18T15:21:00Z">
              <w:tcPr>
                <w:tcW w:w="2297" w:type="dxa"/>
              </w:tcPr>
            </w:tcPrChange>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Change w:id="679" w:author="Lizzie Timmins (NESO)" w:date="2025-03-18T15:21:00Z" w16du:dateUtc="2025-03-18T15:21:00Z">
              <w:tcPr>
                <w:tcW w:w="7221" w:type="dxa"/>
              </w:tcPr>
            </w:tcPrChange>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CD30E6">
        <w:trPr>
          <w:cantSplit/>
          <w:trPrChange w:id="680" w:author="Lizzie Timmins (NESO)" w:date="2025-03-18T15:21:00Z" w16du:dateUtc="2025-03-18T15:21:00Z">
            <w:trPr>
              <w:cantSplit/>
            </w:trPr>
          </w:trPrChange>
        </w:trPr>
        <w:tc>
          <w:tcPr>
            <w:tcW w:w="2884" w:type="dxa"/>
            <w:tcPrChange w:id="681" w:author="Lizzie Timmins (NESO)" w:date="2025-03-18T15:21:00Z" w16du:dateUtc="2025-03-18T15:21:00Z">
              <w:tcPr>
                <w:tcW w:w="2297" w:type="dxa"/>
              </w:tcPr>
            </w:tcPrChange>
          </w:tcPr>
          <w:p w14:paraId="5B18CA36" w14:textId="4AA74331" w:rsidR="009871B0" w:rsidRPr="007E0B31" w:rsidRDefault="009871B0" w:rsidP="009871B0">
            <w:pPr>
              <w:pStyle w:val="Arial11Bold"/>
              <w:rPr>
                <w:rFonts w:cs="Arial"/>
              </w:rPr>
            </w:pPr>
            <w:bookmarkStart w:id="682"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682"/>
          </w:p>
        </w:tc>
        <w:tc>
          <w:tcPr>
            <w:tcW w:w="6634" w:type="dxa"/>
            <w:tcPrChange w:id="683" w:author="Lizzie Timmins (NESO)" w:date="2025-03-18T15:21:00Z" w16du:dateUtc="2025-03-18T15:21:00Z">
              <w:tcPr>
                <w:tcW w:w="7221" w:type="dxa"/>
              </w:tcPr>
            </w:tcPrChange>
          </w:tcPr>
          <w:p w14:paraId="611268A9" w14:textId="49E96478" w:rsidR="009871B0" w:rsidRPr="007E0B31" w:rsidRDefault="009871B0" w:rsidP="009871B0">
            <w:pPr>
              <w:pStyle w:val="TableArial11"/>
              <w:rPr>
                <w:rFonts w:cs="Arial"/>
                <w:i/>
              </w:rPr>
            </w:pPr>
            <w:bookmarkStart w:id="68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684"/>
          </w:p>
        </w:tc>
      </w:tr>
      <w:tr w:rsidR="009871B0" w:rsidRPr="007E0B31" w14:paraId="2950C7E5" w14:textId="77777777" w:rsidTr="00CD30E6">
        <w:trPr>
          <w:cantSplit/>
          <w:trPrChange w:id="685" w:author="Lizzie Timmins (NESO)" w:date="2025-03-18T15:21:00Z" w16du:dateUtc="2025-03-18T15:21:00Z">
            <w:trPr>
              <w:cantSplit/>
            </w:trPr>
          </w:trPrChange>
        </w:trPr>
        <w:tc>
          <w:tcPr>
            <w:tcW w:w="2884" w:type="dxa"/>
            <w:tcPrChange w:id="686" w:author="Lizzie Timmins (NESO)" w:date="2025-03-18T15:21:00Z" w16du:dateUtc="2025-03-18T15:21:00Z">
              <w:tcPr>
                <w:tcW w:w="2297" w:type="dxa"/>
              </w:tcPr>
            </w:tcPrChange>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Change w:id="687" w:author="Lizzie Timmins (NESO)" w:date="2025-03-18T15:21:00Z" w16du:dateUtc="2025-03-18T15:21:00Z">
              <w:tcPr>
                <w:tcW w:w="7221" w:type="dxa"/>
              </w:tcPr>
            </w:tcPrChange>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CD30E6">
        <w:trPr>
          <w:cantSplit/>
          <w:trPrChange w:id="688" w:author="Lizzie Timmins (NESO)" w:date="2025-03-18T15:21:00Z" w16du:dateUtc="2025-03-18T15:21:00Z">
            <w:trPr>
              <w:cantSplit/>
            </w:trPr>
          </w:trPrChange>
        </w:trPr>
        <w:tc>
          <w:tcPr>
            <w:tcW w:w="2884" w:type="dxa"/>
            <w:tcPrChange w:id="689" w:author="Lizzie Timmins (NESO)" w:date="2025-03-18T15:21:00Z" w16du:dateUtc="2025-03-18T15:21:00Z">
              <w:tcPr>
                <w:tcW w:w="2297" w:type="dxa"/>
              </w:tcPr>
            </w:tcPrChange>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Change w:id="690" w:author="Lizzie Timmins (NESO)" w:date="2025-03-18T15:21:00Z" w16du:dateUtc="2025-03-18T15:21:00Z">
              <w:tcPr>
                <w:tcW w:w="7221" w:type="dxa"/>
              </w:tcPr>
            </w:tcPrChange>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CD30E6">
        <w:trPr>
          <w:cantSplit/>
          <w:trPrChange w:id="691" w:author="Lizzie Timmins (NESO)" w:date="2025-03-18T15:21:00Z" w16du:dateUtc="2025-03-18T15:21:00Z">
            <w:trPr>
              <w:cantSplit/>
            </w:trPr>
          </w:trPrChange>
        </w:trPr>
        <w:tc>
          <w:tcPr>
            <w:tcW w:w="2884" w:type="dxa"/>
            <w:tcPrChange w:id="692" w:author="Lizzie Timmins (NESO)" w:date="2025-03-18T15:21:00Z" w16du:dateUtc="2025-03-18T15:21:00Z">
              <w:tcPr>
                <w:tcW w:w="2297" w:type="dxa"/>
              </w:tcPr>
            </w:tcPrChange>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Change w:id="693" w:author="Lizzie Timmins (NESO)" w:date="2025-03-18T15:21:00Z" w16du:dateUtc="2025-03-18T15:21:00Z">
              <w:tcPr>
                <w:tcW w:w="7221" w:type="dxa"/>
              </w:tcPr>
            </w:tcPrChange>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CD30E6">
        <w:trPr>
          <w:cantSplit/>
          <w:trPrChange w:id="694" w:author="Lizzie Timmins (NESO)" w:date="2025-03-18T15:21:00Z" w16du:dateUtc="2025-03-18T15:21:00Z">
            <w:trPr>
              <w:cantSplit/>
            </w:trPr>
          </w:trPrChange>
        </w:trPr>
        <w:tc>
          <w:tcPr>
            <w:tcW w:w="2884" w:type="dxa"/>
            <w:tcPrChange w:id="695" w:author="Lizzie Timmins (NESO)" w:date="2025-03-18T15:21:00Z" w16du:dateUtc="2025-03-18T15:21:00Z">
              <w:tcPr>
                <w:tcW w:w="2297" w:type="dxa"/>
              </w:tcPr>
            </w:tcPrChange>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Change w:id="696" w:author="Lizzie Timmins (NESO)" w:date="2025-03-18T15:21:00Z" w16du:dateUtc="2025-03-18T15:21:00Z">
              <w:tcPr>
                <w:tcW w:w="7221" w:type="dxa"/>
              </w:tcPr>
            </w:tcPrChange>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CD30E6">
        <w:trPr>
          <w:cantSplit/>
          <w:trPrChange w:id="697" w:author="Lizzie Timmins (NESO)" w:date="2025-03-18T15:21:00Z" w16du:dateUtc="2025-03-18T15:21:00Z">
            <w:trPr>
              <w:cantSplit/>
            </w:trPr>
          </w:trPrChange>
        </w:trPr>
        <w:tc>
          <w:tcPr>
            <w:tcW w:w="2884" w:type="dxa"/>
            <w:tcPrChange w:id="698" w:author="Lizzie Timmins (NESO)" w:date="2025-03-18T15:21:00Z" w16du:dateUtc="2025-03-18T15:21:00Z">
              <w:tcPr>
                <w:tcW w:w="2297" w:type="dxa"/>
              </w:tcPr>
            </w:tcPrChange>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Change w:id="699" w:author="Lizzie Timmins (NESO)" w:date="2025-03-18T15:21:00Z" w16du:dateUtc="2025-03-18T15:21:00Z">
              <w:tcPr>
                <w:tcW w:w="7221" w:type="dxa"/>
              </w:tcPr>
            </w:tcPrChange>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CD30E6">
        <w:trPr>
          <w:cantSplit/>
          <w:trPrChange w:id="700" w:author="Lizzie Timmins (NESO)" w:date="2025-03-18T15:21:00Z" w16du:dateUtc="2025-03-18T15:21:00Z">
            <w:trPr>
              <w:cantSplit/>
            </w:trPr>
          </w:trPrChange>
        </w:trPr>
        <w:tc>
          <w:tcPr>
            <w:tcW w:w="2884" w:type="dxa"/>
            <w:tcPrChange w:id="701" w:author="Lizzie Timmins (NESO)" w:date="2025-03-18T15:21:00Z" w16du:dateUtc="2025-03-18T15:21:00Z">
              <w:tcPr>
                <w:tcW w:w="2297" w:type="dxa"/>
              </w:tcPr>
            </w:tcPrChange>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Change w:id="702" w:author="Lizzie Timmins (NESO)" w:date="2025-03-18T15:21:00Z" w16du:dateUtc="2025-03-18T15:21:00Z">
              <w:tcPr>
                <w:tcW w:w="7221" w:type="dxa"/>
              </w:tcPr>
            </w:tcPrChange>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CD30E6">
        <w:trPr>
          <w:cantSplit/>
          <w:trPrChange w:id="703" w:author="Lizzie Timmins (NESO)" w:date="2025-03-18T15:21:00Z" w16du:dateUtc="2025-03-18T15:21:00Z">
            <w:trPr>
              <w:cantSplit/>
            </w:trPr>
          </w:trPrChange>
        </w:trPr>
        <w:tc>
          <w:tcPr>
            <w:tcW w:w="2884" w:type="dxa"/>
            <w:tcPrChange w:id="704" w:author="Lizzie Timmins (NESO)" w:date="2025-03-18T15:21:00Z" w16du:dateUtc="2025-03-18T15:21:00Z">
              <w:tcPr>
                <w:tcW w:w="2297" w:type="dxa"/>
              </w:tcPr>
            </w:tcPrChange>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Change w:id="705" w:author="Lizzie Timmins (NESO)" w:date="2025-03-18T15:21:00Z" w16du:dateUtc="2025-03-18T15:21:00Z">
              <w:tcPr>
                <w:tcW w:w="7221" w:type="dxa"/>
              </w:tcPr>
            </w:tcPrChange>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CD30E6">
        <w:trPr>
          <w:cantSplit/>
          <w:trPrChange w:id="706" w:author="Lizzie Timmins (NESO)" w:date="2025-03-18T15:21:00Z" w16du:dateUtc="2025-03-18T15:21:00Z">
            <w:trPr>
              <w:cantSplit/>
            </w:trPr>
          </w:trPrChange>
        </w:trPr>
        <w:tc>
          <w:tcPr>
            <w:tcW w:w="2884" w:type="dxa"/>
            <w:tcPrChange w:id="707" w:author="Lizzie Timmins (NESO)" w:date="2025-03-18T15:21:00Z" w16du:dateUtc="2025-03-18T15:21:00Z">
              <w:tcPr>
                <w:tcW w:w="2297" w:type="dxa"/>
              </w:tcPr>
            </w:tcPrChange>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Change w:id="708" w:author="Lizzie Timmins (NESO)" w:date="2025-03-18T15:21:00Z" w16du:dateUtc="2025-03-18T15:21:00Z">
              <w:tcPr>
                <w:tcW w:w="7221" w:type="dxa"/>
              </w:tcPr>
            </w:tcPrChange>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CD30E6">
        <w:trPr>
          <w:cantSplit/>
          <w:trPrChange w:id="709" w:author="Lizzie Timmins (NESO)" w:date="2025-03-18T15:21:00Z" w16du:dateUtc="2025-03-18T15:21:00Z">
            <w:trPr>
              <w:cantSplit/>
            </w:trPr>
          </w:trPrChange>
        </w:trPr>
        <w:tc>
          <w:tcPr>
            <w:tcW w:w="2884" w:type="dxa"/>
            <w:tcPrChange w:id="710" w:author="Lizzie Timmins (NESO)" w:date="2025-03-18T15:21:00Z" w16du:dateUtc="2025-03-18T15:21:00Z">
              <w:tcPr>
                <w:tcW w:w="2297" w:type="dxa"/>
              </w:tcPr>
            </w:tcPrChange>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Change w:id="711" w:author="Lizzie Timmins (NESO)" w:date="2025-03-18T15:21:00Z" w16du:dateUtc="2025-03-18T15:21:00Z">
              <w:tcPr>
                <w:tcW w:w="7221" w:type="dxa"/>
              </w:tcPr>
            </w:tcPrChange>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CD30E6">
        <w:trPr>
          <w:cantSplit/>
          <w:trPrChange w:id="712" w:author="Lizzie Timmins (NESO)" w:date="2025-03-18T15:21:00Z" w16du:dateUtc="2025-03-18T15:21:00Z">
            <w:trPr>
              <w:cantSplit/>
            </w:trPr>
          </w:trPrChange>
        </w:trPr>
        <w:tc>
          <w:tcPr>
            <w:tcW w:w="2884" w:type="dxa"/>
            <w:tcPrChange w:id="713" w:author="Lizzie Timmins (NESO)" w:date="2025-03-18T15:21:00Z" w16du:dateUtc="2025-03-18T15:21:00Z">
              <w:tcPr>
                <w:tcW w:w="2297" w:type="dxa"/>
              </w:tcPr>
            </w:tcPrChange>
          </w:tcPr>
          <w:p w14:paraId="55045C79" w14:textId="77777777" w:rsidR="009871B0" w:rsidRPr="007E0B31" w:rsidRDefault="009871B0" w:rsidP="009871B0">
            <w:pPr>
              <w:pStyle w:val="Arial11Bold"/>
              <w:rPr>
                <w:rFonts w:cs="Arial"/>
              </w:rPr>
            </w:pPr>
            <w:r w:rsidRPr="007E0B31">
              <w:rPr>
                <w:rFonts w:cs="Arial"/>
              </w:rPr>
              <w:t>Event</w:t>
            </w:r>
          </w:p>
        </w:tc>
        <w:tc>
          <w:tcPr>
            <w:tcW w:w="6634" w:type="dxa"/>
            <w:tcPrChange w:id="714" w:author="Lizzie Timmins (NESO)" w:date="2025-03-18T15:21:00Z" w16du:dateUtc="2025-03-18T15:21:00Z">
              <w:tcPr>
                <w:tcW w:w="7221" w:type="dxa"/>
              </w:tcPr>
            </w:tcPrChange>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CD30E6">
        <w:trPr>
          <w:cantSplit/>
          <w:trPrChange w:id="715" w:author="Lizzie Timmins (NESO)" w:date="2025-03-18T15:21:00Z" w16du:dateUtc="2025-03-18T15:21:00Z">
            <w:trPr>
              <w:cantSplit/>
            </w:trPr>
          </w:trPrChange>
        </w:trPr>
        <w:tc>
          <w:tcPr>
            <w:tcW w:w="2884" w:type="dxa"/>
            <w:tcPrChange w:id="716" w:author="Lizzie Timmins (NESO)" w:date="2025-03-18T15:21:00Z" w16du:dateUtc="2025-03-18T15:21:00Z">
              <w:tcPr>
                <w:tcW w:w="2297" w:type="dxa"/>
              </w:tcPr>
            </w:tcPrChange>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Change w:id="717" w:author="Lizzie Timmins (NESO)" w:date="2025-03-18T15:21:00Z" w16du:dateUtc="2025-03-18T15:21:00Z">
              <w:tcPr>
                <w:tcW w:w="7221" w:type="dxa"/>
              </w:tcPr>
            </w:tcPrChange>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CD30E6">
        <w:trPr>
          <w:cantSplit/>
          <w:trPrChange w:id="718" w:author="Lizzie Timmins (NESO)" w:date="2025-03-18T15:21:00Z" w16du:dateUtc="2025-03-18T15:21:00Z">
            <w:trPr>
              <w:cantSplit/>
            </w:trPr>
          </w:trPrChange>
        </w:trPr>
        <w:tc>
          <w:tcPr>
            <w:tcW w:w="2884" w:type="dxa"/>
            <w:tcPrChange w:id="719" w:author="Lizzie Timmins (NESO)" w:date="2025-03-18T15:21:00Z" w16du:dateUtc="2025-03-18T15:21:00Z">
              <w:tcPr>
                <w:tcW w:w="2297" w:type="dxa"/>
              </w:tcPr>
            </w:tcPrChange>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Change w:id="720" w:author="Lizzie Timmins (NESO)" w:date="2025-03-18T15:21:00Z" w16du:dateUtc="2025-03-18T15:21:00Z">
              <w:tcPr>
                <w:tcW w:w="7221" w:type="dxa"/>
              </w:tcPr>
            </w:tcPrChange>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CD30E6">
        <w:trPr>
          <w:cantSplit/>
          <w:trPrChange w:id="721" w:author="Lizzie Timmins (NESO)" w:date="2025-03-18T15:21:00Z" w16du:dateUtc="2025-03-18T15:21:00Z">
            <w:trPr>
              <w:cantSplit/>
            </w:trPr>
          </w:trPrChange>
        </w:trPr>
        <w:tc>
          <w:tcPr>
            <w:tcW w:w="2884" w:type="dxa"/>
            <w:tcPrChange w:id="722" w:author="Lizzie Timmins (NESO)" w:date="2025-03-18T15:21:00Z" w16du:dateUtc="2025-03-18T15:21:00Z">
              <w:tcPr>
                <w:tcW w:w="2297" w:type="dxa"/>
              </w:tcPr>
            </w:tcPrChange>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Change w:id="723" w:author="Lizzie Timmins (NESO)" w:date="2025-03-18T15:21:00Z" w16du:dateUtc="2025-03-18T15:21:00Z">
              <w:tcPr>
                <w:tcW w:w="7221" w:type="dxa"/>
              </w:tcPr>
            </w:tcPrChange>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0CD30E6">
        <w:trPr>
          <w:cantSplit/>
          <w:trPrChange w:id="724" w:author="Lizzie Timmins (NESO)" w:date="2025-03-18T15:21:00Z" w16du:dateUtc="2025-03-18T15:21:00Z">
            <w:trPr>
              <w:cantSplit/>
            </w:trPr>
          </w:trPrChange>
        </w:trPr>
        <w:tc>
          <w:tcPr>
            <w:tcW w:w="2884" w:type="dxa"/>
            <w:tcPrChange w:id="725" w:author="Lizzie Timmins (NESO)" w:date="2025-03-18T15:21:00Z" w16du:dateUtc="2025-03-18T15:21:00Z">
              <w:tcPr>
                <w:tcW w:w="2297" w:type="dxa"/>
              </w:tcPr>
            </w:tcPrChange>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Change w:id="726" w:author="Lizzie Timmins (NESO)" w:date="2025-03-18T15:21:00Z" w16du:dateUtc="2025-03-18T15:21:00Z">
              <w:tcPr>
                <w:tcW w:w="7221" w:type="dxa"/>
              </w:tcPr>
            </w:tcPrChange>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CD30E6">
        <w:trPr>
          <w:cantSplit/>
          <w:trPrChange w:id="727" w:author="Lizzie Timmins (NESO)" w:date="2025-03-18T15:21:00Z" w16du:dateUtc="2025-03-18T15:21:00Z">
            <w:trPr>
              <w:cantSplit/>
            </w:trPr>
          </w:trPrChange>
        </w:trPr>
        <w:tc>
          <w:tcPr>
            <w:tcW w:w="2884" w:type="dxa"/>
            <w:tcPrChange w:id="728" w:author="Lizzie Timmins (NESO)" w:date="2025-03-18T15:21:00Z" w16du:dateUtc="2025-03-18T15:21:00Z">
              <w:tcPr>
                <w:tcW w:w="2297" w:type="dxa"/>
              </w:tcPr>
            </w:tcPrChange>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Change w:id="729" w:author="Lizzie Timmins (NESO)" w:date="2025-03-18T15:21:00Z" w16du:dateUtc="2025-03-18T15:21:00Z">
              <w:tcPr>
                <w:tcW w:w="7221" w:type="dxa"/>
              </w:tcPr>
            </w:tcPrChange>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CD30E6">
        <w:trPr>
          <w:cantSplit/>
          <w:trPrChange w:id="730" w:author="Lizzie Timmins (NESO)" w:date="2025-03-18T15:21:00Z" w16du:dateUtc="2025-03-18T15:21:00Z">
            <w:trPr>
              <w:cantSplit/>
            </w:trPr>
          </w:trPrChange>
        </w:trPr>
        <w:tc>
          <w:tcPr>
            <w:tcW w:w="2884" w:type="dxa"/>
            <w:tcPrChange w:id="731" w:author="Lizzie Timmins (NESO)" w:date="2025-03-18T15:21:00Z" w16du:dateUtc="2025-03-18T15:21:00Z">
              <w:tcPr>
                <w:tcW w:w="2297" w:type="dxa"/>
              </w:tcPr>
            </w:tcPrChange>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Change w:id="732" w:author="Lizzie Timmins (NESO)" w:date="2025-03-18T15:21:00Z" w16du:dateUtc="2025-03-18T15:21:00Z">
              <w:tcPr>
                <w:tcW w:w="7221" w:type="dxa"/>
              </w:tcPr>
            </w:tcPrChange>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CD30E6">
        <w:trPr>
          <w:cantSplit/>
          <w:trPrChange w:id="733" w:author="Lizzie Timmins (NESO)" w:date="2025-03-18T15:21:00Z" w16du:dateUtc="2025-03-18T15:21:00Z">
            <w:trPr>
              <w:cantSplit/>
            </w:trPr>
          </w:trPrChange>
        </w:trPr>
        <w:tc>
          <w:tcPr>
            <w:tcW w:w="2884" w:type="dxa"/>
            <w:tcPrChange w:id="734" w:author="Lizzie Timmins (NESO)" w:date="2025-03-18T15:21:00Z" w16du:dateUtc="2025-03-18T15:21:00Z">
              <w:tcPr>
                <w:tcW w:w="2297" w:type="dxa"/>
              </w:tcPr>
            </w:tcPrChange>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Change w:id="735" w:author="Lizzie Timmins (NESO)" w:date="2025-03-18T15:21:00Z" w16du:dateUtc="2025-03-18T15:21:00Z">
              <w:tcPr>
                <w:tcW w:w="7221" w:type="dxa"/>
              </w:tcPr>
            </w:tcPrChange>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CD30E6">
        <w:trPr>
          <w:cantSplit/>
          <w:trPrChange w:id="736" w:author="Lizzie Timmins (NESO)" w:date="2025-03-18T15:21:00Z" w16du:dateUtc="2025-03-18T15:21:00Z">
            <w:trPr>
              <w:cantSplit/>
            </w:trPr>
          </w:trPrChange>
        </w:trPr>
        <w:tc>
          <w:tcPr>
            <w:tcW w:w="2884" w:type="dxa"/>
            <w:tcPrChange w:id="737" w:author="Lizzie Timmins (NESO)" w:date="2025-03-18T15:21:00Z" w16du:dateUtc="2025-03-18T15:21:00Z">
              <w:tcPr>
                <w:tcW w:w="2297" w:type="dxa"/>
              </w:tcPr>
            </w:tcPrChange>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Change w:id="738" w:author="Lizzie Timmins (NESO)" w:date="2025-03-18T15:21:00Z" w16du:dateUtc="2025-03-18T15:21:00Z">
              <w:tcPr>
                <w:tcW w:w="7221" w:type="dxa"/>
              </w:tcPr>
            </w:tcPrChange>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CD30E6">
        <w:trPr>
          <w:cantSplit/>
          <w:trPrChange w:id="739" w:author="Lizzie Timmins (NESO)" w:date="2025-03-18T15:21:00Z" w16du:dateUtc="2025-03-18T15:21:00Z">
            <w:trPr>
              <w:cantSplit/>
            </w:trPr>
          </w:trPrChange>
        </w:trPr>
        <w:tc>
          <w:tcPr>
            <w:tcW w:w="2884" w:type="dxa"/>
            <w:tcPrChange w:id="740" w:author="Lizzie Timmins (NESO)" w:date="2025-03-18T15:21:00Z" w16du:dateUtc="2025-03-18T15:21:00Z">
              <w:tcPr>
                <w:tcW w:w="2297" w:type="dxa"/>
              </w:tcPr>
            </w:tcPrChange>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Change w:id="741" w:author="Lizzie Timmins (NESO)" w:date="2025-03-18T15:21:00Z" w16du:dateUtc="2025-03-18T15:21:00Z">
              <w:tcPr>
                <w:tcW w:w="7221" w:type="dxa"/>
              </w:tcPr>
            </w:tcPrChange>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CD30E6">
        <w:trPr>
          <w:cantSplit/>
          <w:trPrChange w:id="742" w:author="Lizzie Timmins (NESO)" w:date="2025-03-18T15:21:00Z" w16du:dateUtc="2025-03-18T15:21:00Z">
            <w:trPr>
              <w:cantSplit/>
            </w:trPr>
          </w:trPrChange>
        </w:trPr>
        <w:tc>
          <w:tcPr>
            <w:tcW w:w="2884" w:type="dxa"/>
            <w:tcPrChange w:id="743" w:author="Lizzie Timmins (NESO)" w:date="2025-03-18T15:21:00Z" w16du:dateUtc="2025-03-18T15:21:00Z">
              <w:tcPr>
                <w:tcW w:w="2297" w:type="dxa"/>
              </w:tcPr>
            </w:tcPrChange>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Change w:id="744" w:author="Lizzie Timmins (NESO)" w:date="2025-03-18T15:21:00Z" w16du:dateUtc="2025-03-18T15:21:00Z">
              <w:tcPr>
                <w:tcW w:w="7221" w:type="dxa"/>
              </w:tcPr>
            </w:tcPrChange>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CD30E6">
        <w:trPr>
          <w:cantSplit/>
          <w:trPrChange w:id="745" w:author="Lizzie Timmins (NESO)" w:date="2025-03-18T15:21:00Z" w16du:dateUtc="2025-03-18T15:21:00Z">
            <w:trPr>
              <w:cantSplit/>
            </w:trPr>
          </w:trPrChange>
        </w:trPr>
        <w:tc>
          <w:tcPr>
            <w:tcW w:w="2884" w:type="dxa"/>
            <w:tcPrChange w:id="746" w:author="Lizzie Timmins (NESO)" w:date="2025-03-18T15:21:00Z" w16du:dateUtc="2025-03-18T15:21:00Z">
              <w:tcPr>
                <w:tcW w:w="2297" w:type="dxa"/>
              </w:tcPr>
            </w:tcPrChange>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Change w:id="747" w:author="Lizzie Timmins (NESO)" w:date="2025-03-18T15:21:00Z" w16du:dateUtc="2025-03-18T15:21:00Z">
              <w:tcPr>
                <w:tcW w:w="7221" w:type="dxa"/>
              </w:tcPr>
            </w:tcPrChange>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CD30E6">
        <w:trPr>
          <w:cantSplit/>
          <w:trPrChange w:id="748" w:author="Lizzie Timmins (NESO)" w:date="2025-03-18T15:21:00Z" w16du:dateUtc="2025-03-18T15:21:00Z">
            <w:trPr>
              <w:cantSplit/>
            </w:trPr>
          </w:trPrChange>
        </w:trPr>
        <w:tc>
          <w:tcPr>
            <w:tcW w:w="2884" w:type="dxa"/>
            <w:tcPrChange w:id="749" w:author="Lizzie Timmins (NESO)" w:date="2025-03-18T15:21:00Z" w16du:dateUtc="2025-03-18T15:21:00Z">
              <w:tcPr>
                <w:tcW w:w="2297" w:type="dxa"/>
              </w:tcPr>
            </w:tcPrChange>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Change w:id="750" w:author="Lizzie Timmins (NESO)" w:date="2025-03-18T15:21:00Z" w16du:dateUtc="2025-03-18T15:21:00Z">
              <w:tcPr>
                <w:tcW w:w="7221" w:type="dxa"/>
              </w:tcPr>
            </w:tcPrChange>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CD30E6">
        <w:trPr>
          <w:cantSplit/>
          <w:trPrChange w:id="751" w:author="Lizzie Timmins (NESO)" w:date="2025-03-18T15:21:00Z" w16du:dateUtc="2025-03-18T15:21:00Z">
            <w:trPr>
              <w:cantSplit/>
            </w:trPr>
          </w:trPrChange>
        </w:trPr>
        <w:tc>
          <w:tcPr>
            <w:tcW w:w="2884" w:type="dxa"/>
            <w:tcPrChange w:id="752" w:author="Lizzie Timmins (NESO)" w:date="2025-03-18T15:21:00Z" w16du:dateUtc="2025-03-18T15:21:00Z">
              <w:tcPr>
                <w:tcW w:w="2297" w:type="dxa"/>
              </w:tcPr>
            </w:tcPrChange>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Change w:id="753" w:author="Lizzie Timmins (NESO)" w:date="2025-03-18T15:21:00Z" w16du:dateUtc="2025-03-18T15:21:00Z">
              <w:tcPr>
                <w:tcW w:w="7221" w:type="dxa"/>
              </w:tcPr>
            </w:tcPrChange>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CD30E6">
        <w:trPr>
          <w:cantSplit/>
          <w:trPrChange w:id="754" w:author="Lizzie Timmins (NESO)" w:date="2025-03-18T15:21:00Z" w16du:dateUtc="2025-03-18T15:21:00Z">
            <w:trPr>
              <w:cantSplit/>
            </w:trPr>
          </w:trPrChange>
        </w:trPr>
        <w:tc>
          <w:tcPr>
            <w:tcW w:w="2884" w:type="dxa"/>
            <w:tcPrChange w:id="755" w:author="Lizzie Timmins (NESO)" w:date="2025-03-18T15:21:00Z" w16du:dateUtc="2025-03-18T15:21:00Z">
              <w:tcPr>
                <w:tcW w:w="2297" w:type="dxa"/>
              </w:tcPr>
            </w:tcPrChange>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Change w:id="756" w:author="Lizzie Timmins (NESO)" w:date="2025-03-18T15:21:00Z" w16du:dateUtc="2025-03-18T15:21:00Z">
              <w:tcPr>
                <w:tcW w:w="7221" w:type="dxa"/>
              </w:tcPr>
            </w:tcPrChange>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CD30E6">
        <w:trPr>
          <w:cantSplit/>
          <w:trPrChange w:id="757" w:author="Lizzie Timmins (NESO)" w:date="2025-03-18T15:21:00Z" w16du:dateUtc="2025-03-18T15:21:00Z">
            <w:trPr>
              <w:cantSplit/>
            </w:trPr>
          </w:trPrChange>
        </w:trPr>
        <w:tc>
          <w:tcPr>
            <w:tcW w:w="2884" w:type="dxa"/>
            <w:tcPrChange w:id="758" w:author="Lizzie Timmins (NESO)" w:date="2025-03-18T15:21:00Z" w16du:dateUtc="2025-03-18T15:21:00Z">
              <w:tcPr>
                <w:tcW w:w="2297" w:type="dxa"/>
              </w:tcPr>
            </w:tcPrChange>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Change w:id="759" w:author="Lizzie Timmins (NESO)" w:date="2025-03-18T15:21:00Z" w16du:dateUtc="2025-03-18T15:21:00Z">
              <w:tcPr>
                <w:tcW w:w="7221" w:type="dxa"/>
              </w:tcPr>
            </w:tcPrChange>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CD30E6">
        <w:trPr>
          <w:cantSplit/>
          <w:trPrChange w:id="760" w:author="Lizzie Timmins (NESO)" w:date="2025-03-18T15:21:00Z" w16du:dateUtc="2025-03-18T15:21:00Z">
            <w:trPr>
              <w:cantSplit/>
            </w:trPr>
          </w:trPrChange>
        </w:trPr>
        <w:tc>
          <w:tcPr>
            <w:tcW w:w="2884" w:type="dxa"/>
            <w:tcPrChange w:id="761" w:author="Lizzie Timmins (NESO)" w:date="2025-03-18T15:21:00Z" w16du:dateUtc="2025-03-18T15:21:00Z">
              <w:tcPr>
                <w:tcW w:w="2297" w:type="dxa"/>
              </w:tcPr>
            </w:tcPrChange>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Change w:id="762" w:author="Lizzie Timmins (NESO)" w:date="2025-03-18T15:21:00Z" w16du:dateUtc="2025-03-18T15:21:00Z">
              <w:tcPr>
                <w:tcW w:w="7221" w:type="dxa"/>
              </w:tcPr>
            </w:tcPrChange>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CD30E6">
        <w:trPr>
          <w:cantSplit/>
          <w:trPrChange w:id="763" w:author="Lizzie Timmins (NESO)" w:date="2025-03-18T15:21:00Z" w16du:dateUtc="2025-03-18T15:21:00Z">
            <w:trPr>
              <w:cantSplit/>
            </w:trPr>
          </w:trPrChange>
        </w:trPr>
        <w:tc>
          <w:tcPr>
            <w:tcW w:w="2884" w:type="dxa"/>
            <w:tcPrChange w:id="764" w:author="Lizzie Timmins (NESO)" w:date="2025-03-18T15:21:00Z" w16du:dateUtc="2025-03-18T15:21:00Z">
              <w:tcPr>
                <w:tcW w:w="2297" w:type="dxa"/>
              </w:tcPr>
            </w:tcPrChange>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Change w:id="765" w:author="Lizzie Timmins (NESO)" w:date="2025-03-18T15:21:00Z" w16du:dateUtc="2025-03-18T15:21:00Z">
              <w:tcPr>
                <w:tcW w:w="7221" w:type="dxa"/>
              </w:tcPr>
            </w:tcPrChange>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CD30E6">
        <w:trPr>
          <w:cantSplit/>
          <w:trPrChange w:id="766" w:author="Lizzie Timmins (NESO)" w:date="2025-03-18T15:21:00Z" w16du:dateUtc="2025-03-18T15:21:00Z">
            <w:trPr>
              <w:cantSplit/>
            </w:trPr>
          </w:trPrChange>
        </w:trPr>
        <w:tc>
          <w:tcPr>
            <w:tcW w:w="2884" w:type="dxa"/>
            <w:tcPrChange w:id="767" w:author="Lizzie Timmins (NESO)" w:date="2025-03-18T15:21:00Z" w16du:dateUtc="2025-03-18T15:21:00Z">
              <w:tcPr>
                <w:tcW w:w="2297" w:type="dxa"/>
              </w:tcPr>
            </w:tcPrChange>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Change w:id="768" w:author="Lizzie Timmins (NESO)" w:date="2025-03-18T15:21:00Z" w16du:dateUtc="2025-03-18T15:21:00Z">
              <w:tcPr>
                <w:tcW w:w="7221" w:type="dxa"/>
              </w:tcPr>
            </w:tcPrChange>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CD30E6">
        <w:trPr>
          <w:cantSplit/>
          <w:trPrChange w:id="769" w:author="Lizzie Timmins (NESO)" w:date="2025-03-18T15:21:00Z" w16du:dateUtc="2025-03-18T15:21:00Z">
            <w:trPr>
              <w:cantSplit/>
            </w:trPr>
          </w:trPrChange>
        </w:trPr>
        <w:tc>
          <w:tcPr>
            <w:tcW w:w="2884" w:type="dxa"/>
            <w:tcPrChange w:id="770" w:author="Lizzie Timmins (NESO)" w:date="2025-03-18T15:21:00Z" w16du:dateUtc="2025-03-18T15:21:00Z">
              <w:tcPr>
                <w:tcW w:w="2297" w:type="dxa"/>
              </w:tcPr>
            </w:tcPrChange>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Change w:id="771" w:author="Lizzie Timmins (NESO)" w:date="2025-03-18T15:21:00Z" w16du:dateUtc="2025-03-18T15:21:00Z">
              <w:tcPr>
                <w:tcW w:w="7221" w:type="dxa"/>
              </w:tcPr>
            </w:tcPrChange>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CD30E6">
        <w:trPr>
          <w:cantSplit/>
          <w:trPrChange w:id="772" w:author="Lizzie Timmins (NESO)" w:date="2025-03-18T15:21:00Z" w16du:dateUtc="2025-03-18T15:21:00Z">
            <w:trPr>
              <w:cantSplit/>
            </w:trPr>
          </w:trPrChange>
        </w:trPr>
        <w:tc>
          <w:tcPr>
            <w:tcW w:w="2884" w:type="dxa"/>
            <w:tcPrChange w:id="773" w:author="Lizzie Timmins (NESO)" w:date="2025-03-18T15:21:00Z" w16du:dateUtc="2025-03-18T15:21:00Z">
              <w:tcPr>
                <w:tcW w:w="2297" w:type="dxa"/>
              </w:tcPr>
            </w:tcPrChange>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Change w:id="774" w:author="Lizzie Timmins (NESO)" w:date="2025-03-18T15:21:00Z" w16du:dateUtc="2025-03-18T15:21:00Z">
              <w:tcPr>
                <w:tcW w:w="7221" w:type="dxa"/>
              </w:tcPr>
            </w:tcPrChange>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CD30E6">
        <w:trPr>
          <w:cantSplit/>
          <w:trPrChange w:id="775" w:author="Lizzie Timmins (NESO)" w:date="2025-03-18T15:21:00Z" w16du:dateUtc="2025-03-18T15:21:00Z">
            <w:trPr>
              <w:cantSplit/>
            </w:trPr>
          </w:trPrChange>
        </w:trPr>
        <w:tc>
          <w:tcPr>
            <w:tcW w:w="2884" w:type="dxa"/>
            <w:tcPrChange w:id="776" w:author="Lizzie Timmins (NESO)" w:date="2025-03-18T15:21:00Z" w16du:dateUtc="2025-03-18T15:21:00Z">
              <w:tcPr>
                <w:tcW w:w="2297" w:type="dxa"/>
              </w:tcPr>
            </w:tcPrChange>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Change w:id="777" w:author="Lizzie Timmins (NESO)" w:date="2025-03-18T15:21:00Z" w16du:dateUtc="2025-03-18T15:21:00Z">
              <w:tcPr>
                <w:tcW w:w="7221" w:type="dxa"/>
              </w:tcPr>
            </w:tcPrChange>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CD30E6">
        <w:trPr>
          <w:cantSplit/>
          <w:trPrChange w:id="778" w:author="Lizzie Timmins (NESO)" w:date="2025-03-18T15:21:00Z" w16du:dateUtc="2025-03-18T15:21:00Z">
            <w:trPr>
              <w:cantSplit/>
            </w:trPr>
          </w:trPrChange>
        </w:trPr>
        <w:tc>
          <w:tcPr>
            <w:tcW w:w="2884" w:type="dxa"/>
            <w:tcPrChange w:id="779" w:author="Lizzie Timmins (NESO)" w:date="2025-03-18T15:21:00Z" w16du:dateUtc="2025-03-18T15:21:00Z">
              <w:tcPr>
                <w:tcW w:w="2297" w:type="dxa"/>
              </w:tcPr>
            </w:tcPrChange>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Change w:id="780" w:author="Lizzie Timmins (NESO)" w:date="2025-03-18T15:21:00Z" w16du:dateUtc="2025-03-18T15:21:00Z">
              <w:tcPr>
                <w:tcW w:w="7221" w:type="dxa"/>
              </w:tcPr>
            </w:tcPrChange>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CD30E6">
        <w:trPr>
          <w:cantSplit/>
          <w:trPrChange w:id="781" w:author="Lizzie Timmins (NESO)" w:date="2025-03-18T15:21:00Z" w16du:dateUtc="2025-03-18T15:21:00Z">
            <w:trPr>
              <w:cantSplit/>
            </w:trPr>
          </w:trPrChange>
        </w:trPr>
        <w:tc>
          <w:tcPr>
            <w:tcW w:w="2884" w:type="dxa"/>
            <w:tcPrChange w:id="782" w:author="Lizzie Timmins (NESO)" w:date="2025-03-18T15:21:00Z" w16du:dateUtc="2025-03-18T15:21:00Z">
              <w:tcPr>
                <w:tcW w:w="2297" w:type="dxa"/>
              </w:tcPr>
            </w:tcPrChange>
          </w:tcPr>
          <w:p w14:paraId="04BB9A43" w14:textId="52E74410" w:rsidR="009871B0" w:rsidRPr="00CB537D" w:rsidRDefault="009871B0" w:rsidP="009871B0">
            <w:pPr>
              <w:pStyle w:val="Arial11Bold"/>
            </w:pPr>
            <w:r w:rsidRPr="00CB537D">
              <w:t>Fault Current Interruption Time</w:t>
            </w:r>
          </w:p>
        </w:tc>
        <w:tc>
          <w:tcPr>
            <w:tcW w:w="6634" w:type="dxa"/>
            <w:tcPrChange w:id="783" w:author="Lizzie Timmins (NESO)" w:date="2025-03-18T15:21:00Z" w16du:dateUtc="2025-03-18T15:21:00Z">
              <w:tcPr>
                <w:tcW w:w="7221" w:type="dxa"/>
              </w:tcPr>
            </w:tcPrChange>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CD30E6">
        <w:trPr>
          <w:cantSplit/>
          <w:trPrChange w:id="784" w:author="Lizzie Timmins (NESO)" w:date="2025-03-18T15:21:00Z" w16du:dateUtc="2025-03-18T15:21:00Z">
            <w:trPr>
              <w:cantSplit/>
            </w:trPr>
          </w:trPrChange>
        </w:trPr>
        <w:tc>
          <w:tcPr>
            <w:tcW w:w="2884" w:type="dxa"/>
            <w:tcPrChange w:id="785" w:author="Lizzie Timmins (NESO)" w:date="2025-03-18T15:21:00Z" w16du:dateUtc="2025-03-18T15:21:00Z">
              <w:tcPr>
                <w:tcW w:w="2297" w:type="dxa"/>
              </w:tcPr>
            </w:tcPrChange>
          </w:tcPr>
          <w:p w14:paraId="07661B3C" w14:textId="5FE1A371" w:rsidR="009871B0" w:rsidRPr="00CB537D" w:rsidRDefault="009871B0" w:rsidP="009871B0">
            <w:pPr>
              <w:pStyle w:val="Arial11Bold"/>
            </w:pPr>
            <w:r w:rsidRPr="00CB537D">
              <w:t>Fault Ride Through</w:t>
            </w:r>
          </w:p>
        </w:tc>
        <w:tc>
          <w:tcPr>
            <w:tcW w:w="6634" w:type="dxa"/>
            <w:tcPrChange w:id="786" w:author="Lizzie Timmins (NESO)" w:date="2025-03-18T15:21:00Z" w16du:dateUtc="2025-03-18T15:21:00Z">
              <w:tcPr>
                <w:tcW w:w="7221" w:type="dxa"/>
              </w:tcPr>
            </w:tcPrChange>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CD30E6">
        <w:trPr>
          <w:cantSplit/>
          <w:trPrChange w:id="787" w:author="Lizzie Timmins (NESO)" w:date="2025-03-18T15:21:00Z" w16du:dateUtc="2025-03-18T15:21:00Z">
            <w:trPr>
              <w:cantSplit/>
            </w:trPr>
          </w:trPrChange>
        </w:trPr>
        <w:tc>
          <w:tcPr>
            <w:tcW w:w="2884" w:type="dxa"/>
            <w:tcPrChange w:id="788" w:author="Lizzie Timmins (NESO)" w:date="2025-03-18T15:21:00Z" w16du:dateUtc="2025-03-18T15:21:00Z">
              <w:tcPr>
                <w:tcW w:w="2297" w:type="dxa"/>
              </w:tcPr>
            </w:tcPrChange>
          </w:tcPr>
          <w:p w14:paraId="1AE62D52" w14:textId="0707DBC7" w:rsidR="00F81D7C" w:rsidRPr="00CB537D" w:rsidRDefault="00F81D7C" w:rsidP="00F81D7C">
            <w:pPr>
              <w:pStyle w:val="Arial11Bold"/>
            </w:pPr>
            <w:r w:rsidRPr="00C65C3A">
              <w:rPr>
                <w:bCs/>
              </w:rPr>
              <w:t>Final-Balancing Compliance Notification  </w:t>
            </w:r>
          </w:p>
        </w:tc>
        <w:tc>
          <w:tcPr>
            <w:tcW w:w="6634" w:type="dxa"/>
            <w:tcPrChange w:id="789" w:author="Lizzie Timmins (NESO)" w:date="2025-03-18T15:21:00Z" w16du:dateUtc="2025-03-18T15:21:00Z">
              <w:tcPr>
                <w:tcW w:w="7221" w:type="dxa"/>
              </w:tcPr>
            </w:tcPrChange>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CD30E6">
        <w:trPr>
          <w:cantSplit/>
          <w:trPrChange w:id="790" w:author="Lizzie Timmins (NESO)" w:date="2025-03-18T15:21:00Z" w16du:dateUtc="2025-03-18T15:21:00Z">
            <w:trPr>
              <w:cantSplit/>
            </w:trPr>
          </w:trPrChange>
        </w:trPr>
        <w:tc>
          <w:tcPr>
            <w:tcW w:w="2884" w:type="dxa"/>
            <w:tcPrChange w:id="791" w:author="Lizzie Timmins (NESO)" w:date="2025-03-18T15:21:00Z" w16du:dateUtc="2025-03-18T15:21:00Z">
              <w:tcPr>
                <w:tcW w:w="2297" w:type="dxa"/>
              </w:tcPr>
            </w:tcPrChange>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Change w:id="792" w:author="Lizzie Timmins (NESO)" w:date="2025-03-18T15:21:00Z" w16du:dateUtc="2025-03-18T15:21:00Z">
              <w:tcPr>
                <w:tcW w:w="7221" w:type="dxa"/>
              </w:tcPr>
            </w:tcPrChange>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CD30E6">
        <w:trPr>
          <w:cantSplit/>
          <w:trPrChange w:id="793" w:author="Lizzie Timmins (NESO)" w:date="2025-03-18T15:21:00Z" w16du:dateUtc="2025-03-18T15:21:00Z">
            <w:trPr>
              <w:cantSplit/>
            </w:trPr>
          </w:trPrChange>
        </w:trPr>
        <w:tc>
          <w:tcPr>
            <w:tcW w:w="2884" w:type="dxa"/>
            <w:tcPrChange w:id="794" w:author="Lizzie Timmins (NESO)" w:date="2025-03-18T15:21:00Z" w16du:dateUtc="2025-03-18T15:21:00Z">
              <w:tcPr>
                <w:tcW w:w="2297" w:type="dxa"/>
              </w:tcPr>
            </w:tcPrChange>
          </w:tcPr>
          <w:p w14:paraId="24A46B59" w14:textId="6EF2404B" w:rsidR="00F81D7C" w:rsidRPr="007E0B31" w:rsidRDefault="00F81D7C" w:rsidP="00F81D7C">
            <w:pPr>
              <w:pStyle w:val="Arial11Bold"/>
              <w:rPr>
                <w:rFonts w:cs="Arial"/>
              </w:rPr>
            </w:pPr>
            <w:bookmarkStart w:id="795" w:name="_DV_C20"/>
            <w:r w:rsidRPr="007E0B31">
              <w:rPr>
                <w:rFonts w:cs="Arial"/>
              </w:rPr>
              <w:t xml:space="preserve">Final Operational Notification </w:t>
            </w:r>
            <w:r w:rsidRPr="007E0B31">
              <w:rPr>
                <w:rFonts w:cs="Arial"/>
                <w:b w:val="0"/>
              </w:rPr>
              <w:t>or</w:t>
            </w:r>
            <w:r w:rsidRPr="007E0B31">
              <w:rPr>
                <w:rFonts w:cs="Arial"/>
              </w:rPr>
              <w:t xml:space="preserve"> FON </w:t>
            </w:r>
            <w:bookmarkEnd w:id="795"/>
          </w:p>
        </w:tc>
        <w:tc>
          <w:tcPr>
            <w:tcW w:w="6634" w:type="dxa"/>
            <w:tcPrChange w:id="796" w:author="Lizzie Timmins (NESO)" w:date="2025-03-18T15:21:00Z" w16du:dateUtc="2025-03-18T15:21:00Z">
              <w:tcPr>
                <w:tcW w:w="7221" w:type="dxa"/>
              </w:tcPr>
            </w:tcPrChange>
          </w:tcPr>
          <w:p w14:paraId="52B70B80" w14:textId="1AE703F3" w:rsidR="00F81D7C" w:rsidRPr="007E0B31" w:rsidRDefault="00F81D7C" w:rsidP="00F81D7C">
            <w:pPr>
              <w:pStyle w:val="TableArial11"/>
              <w:rPr>
                <w:rFonts w:cs="Arial"/>
              </w:rPr>
            </w:pPr>
            <w:bookmarkStart w:id="797"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797"/>
          </w:p>
          <w:p w14:paraId="534102FE" w14:textId="77777777" w:rsidR="00F81D7C" w:rsidRPr="007E0B31" w:rsidRDefault="00F81D7C" w:rsidP="00F81D7C">
            <w:pPr>
              <w:pStyle w:val="TableArial11"/>
              <w:ind w:left="567" w:hanging="567"/>
              <w:rPr>
                <w:rFonts w:cs="Arial"/>
              </w:rPr>
            </w:pPr>
            <w:bookmarkStart w:id="798" w:name="_DV_C22"/>
            <w:r w:rsidRPr="007E0B31">
              <w:rPr>
                <w:rFonts w:cs="Arial"/>
              </w:rPr>
              <w:t>(a)</w:t>
            </w:r>
            <w:r w:rsidRPr="007E0B31">
              <w:rPr>
                <w:rFonts w:cs="Arial"/>
              </w:rPr>
              <w:tab/>
              <w:t>with the Grid Code, (or where they apply, that relevant derogations have been granted), and</w:t>
            </w:r>
            <w:bookmarkEnd w:id="798"/>
          </w:p>
          <w:p w14:paraId="001CADC8" w14:textId="77777777" w:rsidR="00F81D7C" w:rsidRPr="007E0B31" w:rsidRDefault="00F81D7C" w:rsidP="00F81D7C">
            <w:pPr>
              <w:pStyle w:val="TableArial11"/>
              <w:ind w:left="567" w:hanging="567"/>
              <w:rPr>
                <w:rFonts w:cs="Arial"/>
              </w:rPr>
            </w:pPr>
            <w:bookmarkStart w:id="799"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799"/>
          </w:p>
          <w:p w14:paraId="67438D86" w14:textId="77777777" w:rsidR="00F81D7C" w:rsidRPr="007E0B31" w:rsidRDefault="00F81D7C" w:rsidP="00F81D7C">
            <w:pPr>
              <w:pStyle w:val="TableArial11"/>
              <w:rPr>
                <w:rFonts w:cs="Arial"/>
                <w:u w:val="single"/>
              </w:rPr>
            </w:pPr>
            <w:bookmarkStart w:id="800"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800"/>
          </w:p>
        </w:tc>
      </w:tr>
      <w:tr w:rsidR="00F81D7C" w:rsidRPr="007E0B31" w14:paraId="197251CB" w14:textId="77777777" w:rsidTr="00CD30E6">
        <w:trPr>
          <w:cantSplit/>
          <w:trPrChange w:id="801" w:author="Lizzie Timmins (NESO)" w:date="2025-03-18T15:21:00Z" w16du:dateUtc="2025-03-18T15:21:00Z">
            <w:trPr>
              <w:cantSplit/>
            </w:trPr>
          </w:trPrChange>
        </w:trPr>
        <w:tc>
          <w:tcPr>
            <w:tcW w:w="2884" w:type="dxa"/>
            <w:tcPrChange w:id="802" w:author="Lizzie Timmins (NESO)" w:date="2025-03-18T15:21:00Z" w16du:dateUtc="2025-03-18T15:21:00Z">
              <w:tcPr>
                <w:tcW w:w="2297" w:type="dxa"/>
              </w:tcPr>
            </w:tcPrChange>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Change w:id="803" w:author="Lizzie Timmins (NESO)" w:date="2025-03-18T15:21:00Z" w16du:dateUtc="2025-03-18T15:21:00Z">
              <w:tcPr>
                <w:tcW w:w="7221" w:type="dxa"/>
              </w:tcPr>
            </w:tcPrChange>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CD30E6">
        <w:trPr>
          <w:cantSplit/>
          <w:trPrChange w:id="804" w:author="Lizzie Timmins (NESO)" w:date="2025-03-18T15:21:00Z" w16du:dateUtc="2025-03-18T15:21:00Z">
            <w:trPr>
              <w:cantSplit/>
            </w:trPr>
          </w:trPrChange>
        </w:trPr>
        <w:tc>
          <w:tcPr>
            <w:tcW w:w="2884" w:type="dxa"/>
            <w:tcPrChange w:id="805" w:author="Lizzie Timmins (NESO)" w:date="2025-03-18T15:21:00Z" w16du:dateUtc="2025-03-18T15:21:00Z">
              <w:tcPr>
                <w:tcW w:w="2297" w:type="dxa"/>
              </w:tcPr>
            </w:tcPrChange>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Change w:id="806" w:author="Lizzie Timmins (NESO)" w:date="2025-03-18T15:21:00Z" w16du:dateUtc="2025-03-18T15:21:00Z">
              <w:tcPr>
                <w:tcW w:w="7221" w:type="dxa"/>
              </w:tcPr>
            </w:tcPrChange>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CD30E6">
        <w:trPr>
          <w:cantSplit/>
          <w:trPrChange w:id="807" w:author="Lizzie Timmins (NESO)" w:date="2025-03-18T15:21:00Z" w16du:dateUtc="2025-03-18T15:21:00Z">
            <w:trPr>
              <w:cantSplit/>
            </w:trPr>
          </w:trPrChange>
        </w:trPr>
        <w:tc>
          <w:tcPr>
            <w:tcW w:w="2884" w:type="dxa"/>
            <w:tcPrChange w:id="808" w:author="Lizzie Timmins (NESO)" w:date="2025-03-18T15:21:00Z" w16du:dateUtc="2025-03-18T15:21:00Z">
              <w:tcPr>
                <w:tcW w:w="2297" w:type="dxa"/>
              </w:tcPr>
            </w:tcPrChange>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Change w:id="809" w:author="Lizzie Timmins (NESO)" w:date="2025-03-18T15:21:00Z" w16du:dateUtc="2025-03-18T15:21:00Z">
              <w:tcPr>
                <w:tcW w:w="7221" w:type="dxa"/>
              </w:tcPr>
            </w:tcPrChange>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CD30E6">
        <w:trPr>
          <w:cantSplit/>
          <w:trPrChange w:id="810" w:author="Lizzie Timmins (NESO)" w:date="2025-03-18T15:21:00Z" w16du:dateUtc="2025-03-18T15:21:00Z">
            <w:trPr>
              <w:cantSplit/>
            </w:trPr>
          </w:trPrChange>
        </w:trPr>
        <w:tc>
          <w:tcPr>
            <w:tcW w:w="2884" w:type="dxa"/>
            <w:tcPrChange w:id="811" w:author="Lizzie Timmins (NESO)" w:date="2025-03-18T15:21:00Z" w16du:dateUtc="2025-03-18T15:21:00Z">
              <w:tcPr>
                <w:tcW w:w="2297" w:type="dxa"/>
              </w:tcPr>
            </w:tcPrChange>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Change w:id="812" w:author="Lizzie Timmins (NESO)" w:date="2025-03-18T15:21:00Z" w16du:dateUtc="2025-03-18T15:21:00Z">
              <w:tcPr>
                <w:tcW w:w="7221" w:type="dxa"/>
              </w:tcPr>
            </w:tcPrChange>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CD30E6">
        <w:trPr>
          <w:cantSplit/>
          <w:trPrChange w:id="813" w:author="Lizzie Timmins (NESO)" w:date="2025-03-18T15:21:00Z" w16du:dateUtc="2025-03-18T15:21:00Z">
            <w:trPr>
              <w:cantSplit/>
            </w:trPr>
          </w:trPrChange>
        </w:trPr>
        <w:tc>
          <w:tcPr>
            <w:tcW w:w="2884" w:type="dxa"/>
            <w:tcPrChange w:id="814" w:author="Lizzie Timmins (NESO)" w:date="2025-03-18T15:21:00Z" w16du:dateUtc="2025-03-18T15:21:00Z">
              <w:tcPr>
                <w:tcW w:w="2297" w:type="dxa"/>
              </w:tcPr>
            </w:tcPrChange>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Change w:id="815" w:author="Lizzie Timmins (NESO)" w:date="2025-03-18T15:21:00Z" w16du:dateUtc="2025-03-18T15:21:00Z">
              <w:tcPr>
                <w:tcW w:w="7221" w:type="dxa"/>
              </w:tcPr>
            </w:tcPrChange>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CD30E6">
        <w:trPr>
          <w:cantSplit/>
          <w:trPrChange w:id="816" w:author="Lizzie Timmins (NESO)" w:date="2025-03-18T15:21:00Z" w16du:dateUtc="2025-03-18T15:21:00Z">
            <w:trPr>
              <w:cantSplit/>
            </w:trPr>
          </w:trPrChange>
        </w:trPr>
        <w:tc>
          <w:tcPr>
            <w:tcW w:w="2884" w:type="dxa"/>
            <w:tcPrChange w:id="817" w:author="Lizzie Timmins (NESO)" w:date="2025-03-18T15:21:00Z" w16du:dateUtc="2025-03-18T15:21:00Z">
              <w:tcPr>
                <w:tcW w:w="2297" w:type="dxa"/>
              </w:tcPr>
            </w:tcPrChange>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Change w:id="818" w:author="Lizzie Timmins (NESO)" w:date="2025-03-18T15:21:00Z" w16du:dateUtc="2025-03-18T15:21:00Z">
              <w:tcPr>
                <w:tcW w:w="7221" w:type="dxa"/>
              </w:tcPr>
            </w:tcPrChange>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CD30E6">
        <w:trPr>
          <w:cantSplit/>
          <w:trPrChange w:id="819" w:author="Lizzie Timmins (NESO)" w:date="2025-03-18T15:21:00Z" w16du:dateUtc="2025-03-18T15:21:00Z">
            <w:trPr>
              <w:cantSplit/>
            </w:trPr>
          </w:trPrChange>
        </w:trPr>
        <w:tc>
          <w:tcPr>
            <w:tcW w:w="2884" w:type="dxa"/>
            <w:tcPrChange w:id="820" w:author="Lizzie Timmins (NESO)" w:date="2025-03-18T15:21:00Z" w16du:dateUtc="2025-03-18T15:21:00Z">
              <w:tcPr>
                <w:tcW w:w="2297" w:type="dxa"/>
              </w:tcPr>
            </w:tcPrChange>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Change w:id="821" w:author="Lizzie Timmins (NESO)" w:date="2025-03-18T15:21:00Z" w16du:dateUtc="2025-03-18T15:21:00Z">
              <w:tcPr>
                <w:tcW w:w="7221" w:type="dxa"/>
              </w:tcPr>
            </w:tcPrChange>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CD30E6">
        <w:trPr>
          <w:cantSplit/>
          <w:trPrChange w:id="822" w:author="Lizzie Timmins (NESO)" w:date="2025-03-18T15:21:00Z" w16du:dateUtc="2025-03-18T15:21:00Z">
            <w:trPr>
              <w:cantSplit/>
            </w:trPr>
          </w:trPrChange>
        </w:trPr>
        <w:tc>
          <w:tcPr>
            <w:tcW w:w="2884" w:type="dxa"/>
            <w:tcPrChange w:id="823" w:author="Lizzie Timmins (NESO)" w:date="2025-03-18T15:21:00Z" w16du:dateUtc="2025-03-18T15:21:00Z">
              <w:tcPr>
                <w:tcW w:w="2297" w:type="dxa"/>
              </w:tcPr>
            </w:tcPrChange>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Change w:id="824" w:author="Lizzie Timmins (NESO)" w:date="2025-03-18T15:21:00Z" w16du:dateUtc="2025-03-18T15:21:00Z">
              <w:tcPr>
                <w:tcW w:w="7221" w:type="dxa"/>
              </w:tcPr>
            </w:tcPrChange>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CD30E6">
        <w:trPr>
          <w:cantSplit/>
          <w:trPrChange w:id="825" w:author="Lizzie Timmins (NESO)" w:date="2025-03-18T15:21:00Z" w16du:dateUtc="2025-03-18T15:21:00Z">
            <w:trPr>
              <w:cantSplit/>
            </w:trPr>
          </w:trPrChange>
        </w:trPr>
        <w:tc>
          <w:tcPr>
            <w:tcW w:w="2884" w:type="dxa"/>
            <w:tcBorders>
              <w:top w:val="single" w:sz="4" w:space="0" w:color="auto"/>
              <w:left w:val="single" w:sz="4" w:space="0" w:color="auto"/>
              <w:bottom w:val="single" w:sz="4" w:space="0" w:color="auto"/>
              <w:right w:val="single" w:sz="4" w:space="0" w:color="auto"/>
            </w:tcBorders>
            <w:tcPrChange w:id="826" w:author="Lizzie Timmins (NESO)" w:date="2025-03-18T15:21:00Z" w16du:dateUtc="2025-03-18T15:21:00Z">
              <w:tcPr>
                <w:tcW w:w="2297" w:type="dxa"/>
                <w:tcBorders>
                  <w:top w:val="single" w:sz="4" w:space="0" w:color="auto"/>
                  <w:left w:val="single" w:sz="4" w:space="0" w:color="auto"/>
                  <w:bottom w:val="single" w:sz="4" w:space="0" w:color="auto"/>
                  <w:right w:val="single" w:sz="4" w:space="0" w:color="auto"/>
                </w:tcBorders>
              </w:tcPr>
            </w:tcPrChange>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Change w:id="827" w:author="Lizzie Timmins (NESO)" w:date="2025-03-18T15:21:00Z" w16du:dateUtc="2025-03-18T15:21:00Z">
              <w:tcPr>
                <w:tcW w:w="7221" w:type="dxa"/>
                <w:tcBorders>
                  <w:top w:val="single" w:sz="4" w:space="0" w:color="auto"/>
                  <w:left w:val="single" w:sz="4" w:space="0" w:color="auto"/>
                  <w:bottom w:val="single" w:sz="4" w:space="0" w:color="auto"/>
                  <w:right w:val="single" w:sz="4" w:space="0" w:color="auto"/>
                </w:tcBorders>
                <w:vAlign w:val="center"/>
              </w:tcPr>
            </w:tcPrChange>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CD30E6">
        <w:trPr>
          <w:cantSplit/>
          <w:trPrChange w:id="828" w:author="Lizzie Timmins (NESO)" w:date="2025-03-18T15:21:00Z" w16du:dateUtc="2025-03-18T15:21:00Z">
            <w:trPr>
              <w:cantSplit/>
            </w:trPr>
          </w:trPrChange>
        </w:trPr>
        <w:tc>
          <w:tcPr>
            <w:tcW w:w="2884" w:type="dxa"/>
            <w:tcPrChange w:id="829" w:author="Lizzie Timmins (NESO)" w:date="2025-03-18T15:21:00Z" w16du:dateUtc="2025-03-18T15:21:00Z">
              <w:tcPr>
                <w:tcW w:w="2297" w:type="dxa"/>
              </w:tcPr>
            </w:tcPrChange>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Change w:id="830" w:author="Lizzie Timmins (NESO)" w:date="2025-03-18T15:21:00Z" w16du:dateUtc="2025-03-18T15:21:00Z">
              <w:tcPr>
                <w:tcW w:w="7221" w:type="dxa"/>
              </w:tcPr>
            </w:tcPrChange>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CD30E6">
        <w:trPr>
          <w:cantSplit/>
          <w:trPrChange w:id="831" w:author="Lizzie Timmins (NESO)" w:date="2025-03-18T15:21:00Z" w16du:dateUtc="2025-03-18T15:21:00Z">
            <w:trPr>
              <w:cantSplit/>
            </w:trPr>
          </w:trPrChange>
        </w:trPr>
        <w:tc>
          <w:tcPr>
            <w:tcW w:w="2884" w:type="dxa"/>
            <w:tcPrChange w:id="832" w:author="Lizzie Timmins (NESO)" w:date="2025-03-18T15:21:00Z" w16du:dateUtc="2025-03-18T15:21:00Z">
              <w:tcPr>
                <w:tcW w:w="2297" w:type="dxa"/>
              </w:tcPr>
            </w:tcPrChange>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Change w:id="833" w:author="Lizzie Timmins (NESO)" w:date="2025-03-18T15:21:00Z" w16du:dateUtc="2025-03-18T15:21:00Z">
              <w:tcPr>
                <w:tcW w:w="7221" w:type="dxa"/>
              </w:tcPr>
            </w:tcPrChange>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CD30E6">
        <w:trPr>
          <w:cantSplit/>
          <w:trPrChange w:id="834" w:author="Lizzie Timmins (NESO)" w:date="2025-03-18T15:21:00Z" w16du:dateUtc="2025-03-18T15:21:00Z">
            <w:trPr>
              <w:cantSplit/>
            </w:trPr>
          </w:trPrChange>
        </w:trPr>
        <w:tc>
          <w:tcPr>
            <w:tcW w:w="2884" w:type="dxa"/>
            <w:tcPrChange w:id="835" w:author="Lizzie Timmins (NESO)" w:date="2025-03-18T15:21:00Z" w16du:dateUtc="2025-03-18T15:21:00Z">
              <w:tcPr>
                <w:tcW w:w="2297" w:type="dxa"/>
              </w:tcPr>
            </w:tcPrChange>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Change w:id="836" w:author="Lizzie Timmins (NESO)" w:date="2025-03-18T15:21:00Z" w16du:dateUtc="2025-03-18T15:21:00Z">
              <w:tcPr>
                <w:tcW w:w="7221" w:type="dxa"/>
              </w:tcPr>
            </w:tcPrChange>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CD30E6">
        <w:trPr>
          <w:cantSplit/>
          <w:trPrChange w:id="837" w:author="Lizzie Timmins (NESO)" w:date="2025-03-18T15:21:00Z" w16du:dateUtc="2025-03-18T15:21:00Z">
            <w:trPr>
              <w:cantSplit/>
            </w:trPr>
          </w:trPrChange>
        </w:trPr>
        <w:tc>
          <w:tcPr>
            <w:tcW w:w="2884" w:type="dxa"/>
            <w:tcPrChange w:id="838" w:author="Lizzie Timmins (NESO)" w:date="2025-03-18T15:21:00Z" w16du:dateUtc="2025-03-18T15:21:00Z">
              <w:tcPr>
                <w:tcW w:w="2297" w:type="dxa"/>
              </w:tcPr>
            </w:tcPrChange>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Change w:id="839" w:author="Lizzie Timmins (NESO)" w:date="2025-03-18T15:21:00Z" w16du:dateUtc="2025-03-18T15:21:00Z">
              <w:tcPr>
                <w:tcW w:w="7221" w:type="dxa"/>
              </w:tcPr>
            </w:tcPrChange>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00CD30E6">
        <w:trPr>
          <w:cantSplit/>
          <w:trPrChange w:id="840" w:author="Lizzie Timmins (NESO)" w:date="2025-03-18T15:21:00Z" w16du:dateUtc="2025-03-18T15:21:00Z">
            <w:trPr>
              <w:cantSplit/>
            </w:trPr>
          </w:trPrChange>
        </w:trPr>
        <w:tc>
          <w:tcPr>
            <w:tcW w:w="2884" w:type="dxa"/>
            <w:tcPrChange w:id="841" w:author="Lizzie Timmins (NESO)" w:date="2025-03-18T15:21:00Z" w16du:dateUtc="2025-03-18T15:21:00Z">
              <w:tcPr>
                <w:tcW w:w="2297" w:type="dxa"/>
              </w:tcPr>
            </w:tcPrChange>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Change w:id="842" w:author="Lizzie Timmins (NESO)" w:date="2025-03-18T15:21:00Z" w16du:dateUtc="2025-03-18T15:21:00Z">
              <w:tcPr>
                <w:tcW w:w="7221" w:type="dxa"/>
              </w:tcPr>
            </w:tcPrChange>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CD30E6">
        <w:trPr>
          <w:cantSplit/>
          <w:trPrChange w:id="843" w:author="Lizzie Timmins (NESO)" w:date="2025-03-18T15:21:00Z" w16du:dateUtc="2025-03-18T15:21:00Z">
            <w:trPr>
              <w:cantSplit/>
            </w:trPr>
          </w:trPrChange>
        </w:trPr>
        <w:tc>
          <w:tcPr>
            <w:tcW w:w="2884" w:type="dxa"/>
            <w:tcPrChange w:id="844" w:author="Lizzie Timmins (NESO)" w:date="2025-03-18T15:21:00Z" w16du:dateUtc="2025-03-18T15:21:00Z">
              <w:tcPr>
                <w:tcW w:w="2297" w:type="dxa"/>
              </w:tcPr>
            </w:tcPrChange>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Change w:id="845" w:author="Lizzie Timmins (NESO)" w:date="2025-03-18T15:21:00Z" w16du:dateUtc="2025-03-18T15:21:00Z">
              <w:tcPr>
                <w:tcW w:w="7221" w:type="dxa"/>
              </w:tcPr>
            </w:tcPrChange>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CD30E6">
        <w:trPr>
          <w:cantSplit/>
          <w:trPrChange w:id="846" w:author="Lizzie Timmins (NESO)" w:date="2025-03-18T15:21:00Z" w16du:dateUtc="2025-03-18T15:21:00Z">
            <w:trPr>
              <w:cantSplit/>
            </w:trPr>
          </w:trPrChange>
        </w:trPr>
        <w:tc>
          <w:tcPr>
            <w:tcW w:w="2884" w:type="dxa"/>
            <w:tcPrChange w:id="847" w:author="Lizzie Timmins (NESO)" w:date="2025-03-18T15:21:00Z" w16du:dateUtc="2025-03-18T15:21:00Z">
              <w:tcPr>
                <w:tcW w:w="2297" w:type="dxa"/>
              </w:tcPr>
            </w:tcPrChange>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Change w:id="848" w:author="Lizzie Timmins (NESO)" w:date="2025-03-18T15:21:00Z" w16du:dateUtc="2025-03-18T15:21:00Z">
              <w:tcPr>
                <w:tcW w:w="7221" w:type="dxa"/>
              </w:tcPr>
            </w:tcPrChange>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CD30E6">
        <w:trPr>
          <w:cantSplit/>
          <w:trHeight w:val="300"/>
          <w:trPrChange w:id="849" w:author="Lizzie Timmins (NESO)" w:date="2025-03-18T15:21:00Z" w16du:dateUtc="2025-03-18T15:21:00Z">
            <w:trPr>
              <w:cantSplit/>
              <w:trHeight w:val="300"/>
            </w:trPr>
          </w:trPrChange>
        </w:trPr>
        <w:tc>
          <w:tcPr>
            <w:tcW w:w="2884" w:type="dxa"/>
            <w:tcPrChange w:id="850" w:author="Lizzie Timmins (NESO)" w:date="2025-03-18T15:21:00Z" w16du:dateUtc="2025-03-18T15:21:00Z">
              <w:tcPr>
                <w:tcW w:w="2297" w:type="dxa"/>
              </w:tcPr>
            </w:tcPrChange>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Change w:id="851" w:author="Lizzie Timmins (NESO)" w:date="2025-03-18T15:21:00Z" w16du:dateUtc="2025-03-18T15:21:00Z">
              <w:tcPr>
                <w:tcW w:w="7221" w:type="dxa"/>
              </w:tcPr>
            </w:tcPrChange>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00CD30E6">
        <w:trPr>
          <w:cantSplit/>
          <w:trPrChange w:id="852" w:author="Lizzie Timmins (NESO)" w:date="2025-03-18T15:21:00Z" w16du:dateUtc="2025-03-18T15:21:00Z">
            <w:trPr>
              <w:cantSplit/>
            </w:trPr>
          </w:trPrChange>
        </w:trPr>
        <w:tc>
          <w:tcPr>
            <w:tcW w:w="2884" w:type="dxa"/>
            <w:tcPrChange w:id="853" w:author="Lizzie Timmins (NESO)" w:date="2025-03-18T15:21:00Z" w16du:dateUtc="2025-03-18T15:21:00Z">
              <w:tcPr>
                <w:tcW w:w="2297" w:type="dxa"/>
              </w:tcPr>
            </w:tcPrChange>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Change w:id="854" w:author="Lizzie Timmins (NESO)" w:date="2025-03-18T15:21:00Z" w16du:dateUtc="2025-03-18T15:21:00Z">
              <w:tcPr>
                <w:tcW w:w="7221" w:type="dxa"/>
              </w:tcPr>
            </w:tcPrChange>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0CD30E6">
        <w:trPr>
          <w:cantSplit/>
          <w:trPrChange w:id="855" w:author="Lizzie Timmins (NESO)" w:date="2025-03-18T15:21:00Z" w16du:dateUtc="2025-03-18T15:21:00Z">
            <w:trPr>
              <w:cantSplit/>
            </w:trPr>
          </w:trPrChange>
        </w:trPr>
        <w:tc>
          <w:tcPr>
            <w:tcW w:w="2884" w:type="dxa"/>
            <w:tcPrChange w:id="856" w:author="Lizzie Timmins (NESO)" w:date="2025-03-18T15:21:00Z" w16du:dateUtc="2025-03-18T15:21:00Z">
              <w:tcPr>
                <w:tcW w:w="2297" w:type="dxa"/>
              </w:tcPr>
            </w:tcPrChange>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Change w:id="857" w:author="Lizzie Timmins (NESO)" w:date="2025-03-18T15:21:00Z" w16du:dateUtc="2025-03-18T15:21:00Z">
              <w:tcPr>
                <w:tcW w:w="7221" w:type="dxa"/>
              </w:tcPr>
            </w:tcPrChange>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CD30E6">
        <w:trPr>
          <w:cantSplit/>
          <w:trPrChange w:id="858" w:author="Lizzie Timmins (NESO)" w:date="2025-03-18T15:21:00Z" w16du:dateUtc="2025-03-18T15:21:00Z">
            <w:trPr>
              <w:cantSplit/>
            </w:trPr>
          </w:trPrChange>
        </w:trPr>
        <w:tc>
          <w:tcPr>
            <w:tcW w:w="2884" w:type="dxa"/>
            <w:tcPrChange w:id="859" w:author="Lizzie Timmins (NESO)" w:date="2025-03-18T15:21:00Z" w16du:dateUtc="2025-03-18T15:21:00Z">
              <w:tcPr>
                <w:tcW w:w="2297" w:type="dxa"/>
              </w:tcPr>
            </w:tcPrChange>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Change w:id="860" w:author="Lizzie Timmins (NESO)" w:date="2025-03-18T15:21:00Z" w16du:dateUtc="2025-03-18T15:21:00Z">
              <w:tcPr>
                <w:tcW w:w="7221" w:type="dxa"/>
              </w:tcPr>
            </w:tcPrChange>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CD30E6">
        <w:trPr>
          <w:cantSplit/>
          <w:trPrChange w:id="861" w:author="Lizzie Timmins (NESO)" w:date="2025-03-18T15:21:00Z" w16du:dateUtc="2025-03-18T15:21:00Z">
            <w:trPr>
              <w:cantSplit/>
            </w:trPr>
          </w:trPrChange>
        </w:trPr>
        <w:tc>
          <w:tcPr>
            <w:tcW w:w="2884" w:type="dxa"/>
            <w:tcPrChange w:id="862" w:author="Lizzie Timmins (NESO)" w:date="2025-03-18T15:21:00Z" w16du:dateUtc="2025-03-18T15:21:00Z">
              <w:tcPr>
                <w:tcW w:w="2297" w:type="dxa"/>
              </w:tcPr>
            </w:tcPrChange>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Change w:id="863" w:author="Lizzie Timmins (NESO)" w:date="2025-03-18T15:21:00Z" w16du:dateUtc="2025-03-18T15:21:00Z">
              <w:tcPr>
                <w:tcW w:w="7221" w:type="dxa"/>
              </w:tcPr>
            </w:tcPrChange>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CD30E6">
        <w:trPr>
          <w:cantSplit/>
          <w:trPrChange w:id="864" w:author="Lizzie Timmins (NESO)" w:date="2025-03-18T15:21:00Z" w16du:dateUtc="2025-03-18T15:21:00Z">
            <w:trPr>
              <w:cantSplit/>
            </w:trPr>
          </w:trPrChange>
        </w:trPr>
        <w:tc>
          <w:tcPr>
            <w:tcW w:w="2884" w:type="dxa"/>
            <w:tcPrChange w:id="865" w:author="Lizzie Timmins (NESO)" w:date="2025-03-18T15:21:00Z" w16du:dateUtc="2025-03-18T15:21:00Z">
              <w:tcPr>
                <w:tcW w:w="2297" w:type="dxa"/>
              </w:tcPr>
            </w:tcPrChange>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Change w:id="866" w:author="Lizzie Timmins (NESO)" w:date="2025-03-18T15:21:00Z" w16du:dateUtc="2025-03-18T15:21:00Z">
              <w:tcPr>
                <w:tcW w:w="7221" w:type="dxa"/>
              </w:tcPr>
            </w:tcPrChange>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CD30E6">
        <w:trPr>
          <w:cantSplit/>
          <w:trPrChange w:id="867" w:author="Lizzie Timmins (NESO)" w:date="2025-03-18T15:21:00Z" w16du:dateUtc="2025-03-18T15:21:00Z">
            <w:trPr>
              <w:cantSplit/>
            </w:trPr>
          </w:trPrChange>
        </w:trPr>
        <w:tc>
          <w:tcPr>
            <w:tcW w:w="2884" w:type="dxa"/>
            <w:tcPrChange w:id="868" w:author="Lizzie Timmins (NESO)" w:date="2025-03-18T15:21:00Z" w16du:dateUtc="2025-03-18T15:21:00Z">
              <w:tcPr>
                <w:tcW w:w="2297" w:type="dxa"/>
              </w:tcPr>
            </w:tcPrChange>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Change w:id="869" w:author="Lizzie Timmins (NESO)" w:date="2025-03-18T15:21:00Z" w16du:dateUtc="2025-03-18T15:21:00Z">
              <w:tcPr>
                <w:tcW w:w="7221" w:type="dxa"/>
              </w:tcPr>
            </w:tcPrChange>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CD30E6">
        <w:trPr>
          <w:cantSplit/>
          <w:trPrChange w:id="870" w:author="Lizzie Timmins (NESO)" w:date="2025-03-18T15:21:00Z" w16du:dateUtc="2025-03-18T15:21:00Z">
            <w:trPr>
              <w:cantSplit/>
            </w:trPr>
          </w:trPrChange>
        </w:trPr>
        <w:tc>
          <w:tcPr>
            <w:tcW w:w="2884" w:type="dxa"/>
            <w:tcPrChange w:id="871" w:author="Lizzie Timmins (NESO)" w:date="2025-03-18T15:21:00Z" w16du:dateUtc="2025-03-18T15:21:00Z">
              <w:tcPr>
                <w:tcW w:w="2297" w:type="dxa"/>
              </w:tcPr>
            </w:tcPrChange>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Change w:id="872" w:author="Lizzie Timmins (NESO)" w:date="2025-03-18T15:21:00Z" w16du:dateUtc="2025-03-18T15:21:00Z">
              <w:tcPr>
                <w:tcW w:w="7221" w:type="dxa"/>
              </w:tcPr>
            </w:tcPrChange>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CD30E6">
        <w:trPr>
          <w:cantSplit/>
          <w:trPrChange w:id="873" w:author="Lizzie Timmins (NESO)" w:date="2025-03-18T15:21:00Z" w16du:dateUtc="2025-03-18T15:21:00Z">
            <w:trPr>
              <w:cantSplit/>
            </w:trPr>
          </w:trPrChange>
        </w:trPr>
        <w:tc>
          <w:tcPr>
            <w:tcW w:w="2884" w:type="dxa"/>
            <w:tcPrChange w:id="874" w:author="Lizzie Timmins (NESO)" w:date="2025-03-18T15:21:00Z" w16du:dateUtc="2025-03-18T15:21:00Z">
              <w:tcPr>
                <w:tcW w:w="2297" w:type="dxa"/>
              </w:tcPr>
            </w:tcPrChange>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Change w:id="875" w:author="Lizzie Timmins (NESO)" w:date="2025-03-18T15:21:00Z" w16du:dateUtc="2025-03-18T15:21:00Z">
              <w:tcPr>
                <w:tcW w:w="7221" w:type="dxa"/>
              </w:tcPr>
            </w:tcPrChange>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CD30E6">
        <w:trPr>
          <w:cantSplit/>
          <w:trPrChange w:id="876" w:author="Lizzie Timmins (NESO)" w:date="2025-03-18T15:21:00Z" w16du:dateUtc="2025-03-18T15:21:00Z">
            <w:trPr>
              <w:cantSplit/>
            </w:trPr>
          </w:trPrChange>
        </w:trPr>
        <w:tc>
          <w:tcPr>
            <w:tcW w:w="2884" w:type="dxa"/>
            <w:tcPrChange w:id="877" w:author="Lizzie Timmins (NESO)" w:date="2025-03-18T15:21:00Z" w16du:dateUtc="2025-03-18T15:21:00Z">
              <w:tcPr>
                <w:tcW w:w="2297" w:type="dxa"/>
              </w:tcPr>
            </w:tcPrChange>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Change w:id="878" w:author="Lizzie Timmins (NESO)" w:date="2025-03-18T15:21:00Z" w16du:dateUtc="2025-03-18T15:21:00Z">
              <w:tcPr>
                <w:tcW w:w="7221" w:type="dxa"/>
              </w:tcPr>
            </w:tcPrChange>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CD30E6">
        <w:trPr>
          <w:cantSplit/>
          <w:trPrChange w:id="879" w:author="Lizzie Timmins (NESO)" w:date="2025-03-18T15:21:00Z" w16du:dateUtc="2025-03-18T15:21:00Z">
            <w:trPr>
              <w:cantSplit/>
            </w:trPr>
          </w:trPrChange>
        </w:trPr>
        <w:tc>
          <w:tcPr>
            <w:tcW w:w="2884" w:type="dxa"/>
            <w:tcPrChange w:id="880" w:author="Lizzie Timmins (NESO)" w:date="2025-03-18T15:21:00Z" w16du:dateUtc="2025-03-18T15:21:00Z">
              <w:tcPr>
                <w:tcW w:w="2297" w:type="dxa"/>
              </w:tcPr>
            </w:tcPrChange>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Change w:id="881" w:author="Lizzie Timmins (NESO)" w:date="2025-03-18T15:21:00Z" w16du:dateUtc="2025-03-18T15:21:00Z">
              <w:tcPr>
                <w:tcW w:w="7221" w:type="dxa"/>
              </w:tcPr>
            </w:tcPrChange>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CD30E6">
        <w:trPr>
          <w:cantSplit/>
          <w:trPrChange w:id="882" w:author="Lizzie Timmins (NESO)" w:date="2025-03-18T15:21:00Z" w16du:dateUtc="2025-03-18T15:21:00Z">
            <w:trPr>
              <w:cantSplit/>
            </w:trPr>
          </w:trPrChange>
        </w:trPr>
        <w:tc>
          <w:tcPr>
            <w:tcW w:w="2884" w:type="dxa"/>
            <w:tcPrChange w:id="883" w:author="Lizzie Timmins (NESO)" w:date="2025-03-18T15:21:00Z" w16du:dateUtc="2025-03-18T15:21:00Z">
              <w:tcPr>
                <w:tcW w:w="2297" w:type="dxa"/>
              </w:tcPr>
            </w:tcPrChange>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Change w:id="884" w:author="Lizzie Timmins (NESO)" w:date="2025-03-18T15:21:00Z" w16du:dateUtc="2025-03-18T15:21:00Z">
              <w:tcPr>
                <w:tcW w:w="7221" w:type="dxa"/>
              </w:tcPr>
            </w:tcPrChange>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CD30E6">
        <w:trPr>
          <w:cantSplit/>
          <w:trPrChange w:id="885" w:author="Lizzie Timmins (NESO)" w:date="2025-03-18T15:21:00Z" w16du:dateUtc="2025-03-18T15:21:00Z">
            <w:trPr>
              <w:cantSplit/>
            </w:trPr>
          </w:trPrChange>
        </w:trPr>
        <w:tc>
          <w:tcPr>
            <w:tcW w:w="2884" w:type="dxa"/>
            <w:tcPrChange w:id="886" w:author="Lizzie Timmins (NESO)" w:date="2025-03-18T15:21:00Z" w16du:dateUtc="2025-03-18T15:21:00Z">
              <w:tcPr>
                <w:tcW w:w="2297" w:type="dxa"/>
              </w:tcPr>
            </w:tcPrChange>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Change w:id="887" w:author="Lizzie Timmins (NESO)" w:date="2025-03-18T15:21:00Z" w16du:dateUtc="2025-03-18T15:21:00Z">
              <w:tcPr>
                <w:tcW w:w="7221" w:type="dxa"/>
              </w:tcPr>
            </w:tcPrChange>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CD30E6">
        <w:trPr>
          <w:cantSplit/>
          <w:trPrChange w:id="888" w:author="Lizzie Timmins (NESO)" w:date="2025-03-18T15:21:00Z" w16du:dateUtc="2025-03-18T15:21:00Z">
            <w:trPr>
              <w:cantSplit/>
            </w:trPr>
          </w:trPrChange>
        </w:trPr>
        <w:tc>
          <w:tcPr>
            <w:tcW w:w="2884" w:type="dxa"/>
            <w:tcPrChange w:id="889" w:author="Lizzie Timmins (NESO)" w:date="2025-03-18T15:21:00Z" w16du:dateUtc="2025-03-18T15:21:00Z">
              <w:tcPr>
                <w:tcW w:w="2297" w:type="dxa"/>
              </w:tcPr>
            </w:tcPrChange>
          </w:tcPr>
          <w:p w14:paraId="236BDDC1" w14:textId="77777777" w:rsidR="00F81D7C" w:rsidRPr="007E0B31" w:rsidRDefault="00F81D7C" w:rsidP="00F81D7C">
            <w:pPr>
              <w:pStyle w:val="Arial11Bold"/>
              <w:rPr>
                <w:rFonts w:cs="Arial"/>
              </w:rPr>
            </w:pPr>
            <w:r w:rsidRPr="007E0B31">
              <w:rPr>
                <w:rFonts w:cs="Arial"/>
              </w:rPr>
              <w:t>GCDF</w:t>
            </w:r>
          </w:p>
        </w:tc>
        <w:tc>
          <w:tcPr>
            <w:tcW w:w="6634" w:type="dxa"/>
            <w:tcPrChange w:id="890" w:author="Lizzie Timmins (NESO)" w:date="2025-03-18T15:21:00Z" w16du:dateUtc="2025-03-18T15:21:00Z">
              <w:tcPr>
                <w:tcW w:w="7221" w:type="dxa"/>
              </w:tcPr>
            </w:tcPrChange>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CD30E6">
        <w:trPr>
          <w:cantSplit/>
          <w:trPrChange w:id="891" w:author="Lizzie Timmins (NESO)" w:date="2025-03-18T15:21:00Z" w16du:dateUtc="2025-03-18T15:21:00Z">
            <w:trPr>
              <w:cantSplit/>
            </w:trPr>
          </w:trPrChange>
        </w:trPr>
        <w:tc>
          <w:tcPr>
            <w:tcW w:w="2884" w:type="dxa"/>
            <w:tcPrChange w:id="892" w:author="Lizzie Timmins (NESO)" w:date="2025-03-18T15:21:00Z" w16du:dateUtc="2025-03-18T15:21:00Z">
              <w:tcPr>
                <w:tcW w:w="2297" w:type="dxa"/>
              </w:tcPr>
            </w:tcPrChange>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Change w:id="893" w:author="Lizzie Timmins (NESO)" w:date="2025-03-18T15:21:00Z" w16du:dateUtc="2025-03-18T15:21:00Z">
              <w:tcPr>
                <w:tcW w:w="7221" w:type="dxa"/>
              </w:tcPr>
            </w:tcPrChange>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CD30E6">
        <w:trPr>
          <w:cantSplit/>
          <w:trPrChange w:id="894" w:author="Lizzie Timmins (NESO)" w:date="2025-03-18T15:21:00Z" w16du:dateUtc="2025-03-18T15:21:00Z">
            <w:trPr>
              <w:cantSplit/>
            </w:trPr>
          </w:trPrChange>
        </w:trPr>
        <w:tc>
          <w:tcPr>
            <w:tcW w:w="2884" w:type="dxa"/>
            <w:tcPrChange w:id="895" w:author="Lizzie Timmins (NESO)" w:date="2025-03-18T15:21:00Z" w16du:dateUtc="2025-03-18T15:21:00Z">
              <w:tcPr>
                <w:tcW w:w="2297" w:type="dxa"/>
              </w:tcPr>
            </w:tcPrChange>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Change w:id="896" w:author="Lizzie Timmins (NESO)" w:date="2025-03-18T15:21:00Z" w16du:dateUtc="2025-03-18T15:21:00Z">
              <w:tcPr>
                <w:tcW w:w="7221" w:type="dxa"/>
              </w:tcPr>
            </w:tcPrChange>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CD30E6">
        <w:trPr>
          <w:cantSplit/>
          <w:trPrChange w:id="897" w:author="Lizzie Timmins (NESO)" w:date="2025-03-18T15:21:00Z" w16du:dateUtc="2025-03-18T15:21:00Z">
            <w:trPr>
              <w:cantSplit/>
            </w:trPr>
          </w:trPrChange>
        </w:trPr>
        <w:tc>
          <w:tcPr>
            <w:tcW w:w="2884" w:type="dxa"/>
            <w:tcPrChange w:id="898" w:author="Lizzie Timmins (NESO)" w:date="2025-03-18T15:21:00Z" w16du:dateUtc="2025-03-18T15:21:00Z">
              <w:tcPr>
                <w:tcW w:w="2297" w:type="dxa"/>
              </w:tcPr>
            </w:tcPrChange>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Change w:id="899" w:author="Lizzie Timmins (NESO)" w:date="2025-03-18T15:21:00Z" w16du:dateUtc="2025-03-18T15:21:00Z">
              <w:tcPr>
                <w:tcW w:w="7221" w:type="dxa"/>
              </w:tcPr>
            </w:tcPrChange>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CD30E6">
        <w:trPr>
          <w:cantSplit/>
          <w:trPrChange w:id="900" w:author="Lizzie Timmins (NESO)" w:date="2025-03-18T15:21:00Z" w16du:dateUtc="2025-03-18T15:21:00Z">
            <w:trPr>
              <w:cantSplit/>
            </w:trPr>
          </w:trPrChange>
        </w:trPr>
        <w:tc>
          <w:tcPr>
            <w:tcW w:w="2884" w:type="dxa"/>
            <w:tcPrChange w:id="901" w:author="Lizzie Timmins (NESO)" w:date="2025-03-18T15:21:00Z" w16du:dateUtc="2025-03-18T15:21:00Z">
              <w:tcPr>
                <w:tcW w:w="2297" w:type="dxa"/>
              </w:tcPr>
            </w:tcPrChange>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Change w:id="902" w:author="Lizzie Timmins (NESO)" w:date="2025-03-18T15:21:00Z" w16du:dateUtc="2025-03-18T15:21:00Z">
              <w:tcPr>
                <w:tcW w:w="7221" w:type="dxa"/>
              </w:tcPr>
            </w:tcPrChange>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CD30E6">
        <w:trPr>
          <w:cantSplit/>
          <w:trPrChange w:id="903" w:author="Lizzie Timmins (NESO)" w:date="2025-03-18T15:21:00Z" w16du:dateUtc="2025-03-18T15:21:00Z">
            <w:trPr>
              <w:cantSplit/>
            </w:trPr>
          </w:trPrChange>
        </w:trPr>
        <w:tc>
          <w:tcPr>
            <w:tcW w:w="2884" w:type="dxa"/>
            <w:tcPrChange w:id="904" w:author="Lizzie Timmins (NESO)" w:date="2025-03-18T15:21:00Z" w16du:dateUtc="2025-03-18T15:21:00Z">
              <w:tcPr>
                <w:tcW w:w="2297" w:type="dxa"/>
              </w:tcPr>
            </w:tcPrChange>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Change w:id="905" w:author="Lizzie Timmins (NESO)" w:date="2025-03-18T15:21:00Z" w16du:dateUtc="2025-03-18T15:21:00Z">
              <w:tcPr>
                <w:tcW w:w="7221" w:type="dxa"/>
              </w:tcPr>
            </w:tcPrChange>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CD30E6">
        <w:trPr>
          <w:cantSplit/>
          <w:trPrChange w:id="906" w:author="Lizzie Timmins (NESO)" w:date="2025-03-18T15:21:00Z" w16du:dateUtc="2025-03-18T15:21:00Z">
            <w:trPr>
              <w:cantSplit/>
            </w:trPr>
          </w:trPrChange>
        </w:trPr>
        <w:tc>
          <w:tcPr>
            <w:tcW w:w="2884" w:type="dxa"/>
            <w:tcPrChange w:id="907" w:author="Lizzie Timmins (NESO)" w:date="2025-03-18T15:21:00Z" w16du:dateUtc="2025-03-18T15:21:00Z">
              <w:tcPr>
                <w:tcW w:w="2297" w:type="dxa"/>
              </w:tcPr>
            </w:tcPrChange>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Change w:id="908" w:author="Lizzie Timmins (NESO)" w:date="2025-03-18T15:21:00Z" w16du:dateUtc="2025-03-18T15:21:00Z">
              <w:tcPr>
                <w:tcW w:w="7221" w:type="dxa"/>
              </w:tcPr>
            </w:tcPrChange>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CD30E6">
        <w:trPr>
          <w:cantSplit/>
          <w:trPrChange w:id="909" w:author="Lizzie Timmins (NESO)" w:date="2025-03-18T15:21:00Z" w16du:dateUtc="2025-03-18T15:21:00Z">
            <w:trPr>
              <w:cantSplit/>
            </w:trPr>
          </w:trPrChange>
        </w:trPr>
        <w:tc>
          <w:tcPr>
            <w:tcW w:w="2884" w:type="dxa"/>
            <w:tcPrChange w:id="910" w:author="Lizzie Timmins (NESO)" w:date="2025-03-18T15:21:00Z" w16du:dateUtc="2025-03-18T15:21:00Z">
              <w:tcPr>
                <w:tcW w:w="2297" w:type="dxa"/>
              </w:tcPr>
            </w:tcPrChange>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Change w:id="911" w:author="Lizzie Timmins (NESO)" w:date="2025-03-18T15:21:00Z" w16du:dateUtc="2025-03-18T15:21:00Z">
              <w:tcPr>
                <w:tcW w:w="7221" w:type="dxa"/>
              </w:tcPr>
            </w:tcPrChange>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CD30E6">
        <w:trPr>
          <w:cantSplit/>
          <w:trPrChange w:id="912" w:author="Lizzie Timmins (NESO)" w:date="2025-03-18T15:21:00Z" w16du:dateUtc="2025-03-18T15:21:00Z">
            <w:trPr>
              <w:cantSplit/>
            </w:trPr>
          </w:trPrChange>
        </w:trPr>
        <w:tc>
          <w:tcPr>
            <w:tcW w:w="2884" w:type="dxa"/>
            <w:tcPrChange w:id="913" w:author="Lizzie Timmins (NESO)" w:date="2025-03-18T15:21:00Z" w16du:dateUtc="2025-03-18T15:21:00Z">
              <w:tcPr>
                <w:tcW w:w="2297" w:type="dxa"/>
              </w:tcPr>
            </w:tcPrChange>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Change w:id="914" w:author="Lizzie Timmins (NESO)" w:date="2025-03-18T15:21:00Z" w16du:dateUtc="2025-03-18T15:21:00Z">
              <w:tcPr>
                <w:tcW w:w="7221" w:type="dxa"/>
              </w:tcPr>
            </w:tcPrChange>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CD30E6">
        <w:trPr>
          <w:cantSplit/>
          <w:trPrChange w:id="915" w:author="Lizzie Timmins (NESO)" w:date="2025-03-18T15:21:00Z" w16du:dateUtc="2025-03-18T15:21:00Z">
            <w:trPr>
              <w:cantSplit/>
            </w:trPr>
          </w:trPrChange>
        </w:trPr>
        <w:tc>
          <w:tcPr>
            <w:tcW w:w="2884" w:type="dxa"/>
            <w:tcPrChange w:id="916" w:author="Lizzie Timmins (NESO)" w:date="2025-03-18T15:21:00Z" w16du:dateUtc="2025-03-18T15:21:00Z">
              <w:tcPr>
                <w:tcW w:w="2297" w:type="dxa"/>
              </w:tcPr>
            </w:tcPrChange>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Change w:id="917" w:author="Lizzie Timmins (NESO)" w:date="2025-03-18T15:21:00Z" w16du:dateUtc="2025-03-18T15:21:00Z">
              <w:tcPr>
                <w:tcW w:w="7221" w:type="dxa"/>
              </w:tcPr>
            </w:tcPrChange>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CD30E6">
        <w:trPr>
          <w:cantSplit/>
          <w:trPrChange w:id="918" w:author="Lizzie Timmins (NESO)" w:date="2025-03-18T15:21:00Z" w16du:dateUtc="2025-03-18T15:21:00Z">
            <w:trPr>
              <w:cantSplit/>
            </w:trPr>
          </w:trPrChange>
        </w:trPr>
        <w:tc>
          <w:tcPr>
            <w:tcW w:w="2884" w:type="dxa"/>
            <w:tcPrChange w:id="919" w:author="Lizzie Timmins (NESO)" w:date="2025-03-18T15:21:00Z" w16du:dateUtc="2025-03-18T15:21:00Z">
              <w:tcPr>
                <w:tcW w:w="2297" w:type="dxa"/>
              </w:tcPr>
            </w:tcPrChange>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Change w:id="920" w:author="Lizzie Timmins (NESO)" w:date="2025-03-18T15:21:00Z" w16du:dateUtc="2025-03-18T15:21:00Z">
              <w:tcPr>
                <w:tcW w:w="7221" w:type="dxa"/>
              </w:tcPr>
            </w:tcPrChange>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CD30E6">
        <w:trPr>
          <w:cantSplit/>
          <w:trPrChange w:id="921" w:author="Lizzie Timmins (NESO)" w:date="2025-03-18T15:21:00Z" w16du:dateUtc="2025-03-18T15:21:00Z">
            <w:trPr>
              <w:cantSplit/>
            </w:trPr>
          </w:trPrChange>
        </w:trPr>
        <w:tc>
          <w:tcPr>
            <w:tcW w:w="2884" w:type="dxa"/>
            <w:tcPrChange w:id="922" w:author="Lizzie Timmins (NESO)" w:date="2025-03-18T15:21:00Z" w16du:dateUtc="2025-03-18T15:21:00Z">
              <w:tcPr>
                <w:tcW w:w="2297" w:type="dxa"/>
              </w:tcPr>
            </w:tcPrChange>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Change w:id="923" w:author="Lizzie Timmins (NESO)" w:date="2025-03-18T15:21:00Z" w16du:dateUtc="2025-03-18T15:21:00Z">
              <w:tcPr>
                <w:tcW w:w="7221" w:type="dxa"/>
              </w:tcPr>
            </w:tcPrChange>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CD30E6">
        <w:trPr>
          <w:cantSplit/>
          <w:trPrChange w:id="924" w:author="Lizzie Timmins (NESO)" w:date="2025-03-18T15:21:00Z" w16du:dateUtc="2025-03-18T15:21:00Z">
            <w:trPr>
              <w:cantSplit/>
            </w:trPr>
          </w:trPrChange>
        </w:trPr>
        <w:tc>
          <w:tcPr>
            <w:tcW w:w="2884" w:type="dxa"/>
            <w:tcPrChange w:id="925" w:author="Lizzie Timmins (NESO)" w:date="2025-03-18T15:21:00Z" w16du:dateUtc="2025-03-18T15:21:00Z">
              <w:tcPr>
                <w:tcW w:w="2297" w:type="dxa"/>
              </w:tcPr>
            </w:tcPrChange>
          </w:tcPr>
          <w:p w14:paraId="3EC6201C" w14:textId="34C4097C" w:rsidR="00F81D7C" w:rsidRPr="00A87826" w:rsidRDefault="00F81D7C" w:rsidP="00F81D7C">
            <w:pPr>
              <w:pStyle w:val="Arial11Bold"/>
            </w:pPr>
            <w:r w:rsidRPr="00A87826">
              <w:t>Governor Deadband</w:t>
            </w:r>
          </w:p>
        </w:tc>
        <w:tc>
          <w:tcPr>
            <w:tcW w:w="6634" w:type="dxa"/>
            <w:tcPrChange w:id="926" w:author="Lizzie Timmins (NESO)" w:date="2025-03-18T15:21:00Z" w16du:dateUtc="2025-03-18T15:21:00Z">
              <w:tcPr>
                <w:tcW w:w="7221" w:type="dxa"/>
              </w:tcPr>
            </w:tcPrChange>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CD30E6">
        <w:trPr>
          <w:cantSplit/>
          <w:trPrChange w:id="927" w:author="Lizzie Timmins (NESO)" w:date="2025-03-18T15:21:00Z" w16du:dateUtc="2025-03-18T15:21:00Z">
            <w:trPr>
              <w:cantSplit/>
            </w:trPr>
          </w:trPrChange>
        </w:trPr>
        <w:tc>
          <w:tcPr>
            <w:tcW w:w="2884" w:type="dxa"/>
            <w:tcPrChange w:id="928" w:author="Lizzie Timmins (NESO)" w:date="2025-03-18T15:21:00Z" w16du:dateUtc="2025-03-18T15:21:00Z">
              <w:tcPr>
                <w:tcW w:w="2297" w:type="dxa"/>
              </w:tcPr>
            </w:tcPrChange>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Change w:id="929" w:author="Lizzie Timmins (NESO)" w:date="2025-03-18T15:21:00Z" w16du:dateUtc="2025-03-18T15:21:00Z">
              <w:tcPr>
                <w:tcW w:w="7221" w:type="dxa"/>
              </w:tcPr>
            </w:tcPrChange>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CD30E6">
        <w:trPr>
          <w:cantSplit/>
          <w:trPrChange w:id="930" w:author="Lizzie Timmins (NESO)" w:date="2025-03-18T15:21:00Z" w16du:dateUtc="2025-03-18T15:21:00Z">
            <w:trPr>
              <w:cantSplit/>
            </w:trPr>
          </w:trPrChange>
        </w:trPr>
        <w:tc>
          <w:tcPr>
            <w:tcW w:w="2884" w:type="dxa"/>
            <w:tcPrChange w:id="931" w:author="Lizzie Timmins (NESO)" w:date="2025-03-18T15:21:00Z" w16du:dateUtc="2025-03-18T15:21:00Z">
              <w:tcPr>
                <w:tcW w:w="2297" w:type="dxa"/>
              </w:tcPr>
            </w:tcPrChange>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Change w:id="932" w:author="Lizzie Timmins (NESO)" w:date="2025-03-18T15:21:00Z" w16du:dateUtc="2025-03-18T15:21:00Z">
              <w:tcPr>
                <w:tcW w:w="7221" w:type="dxa"/>
              </w:tcPr>
            </w:tcPrChange>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CD30E6">
        <w:trPr>
          <w:cantSplit/>
          <w:trPrChange w:id="933" w:author="Lizzie Timmins (NESO)" w:date="2025-03-18T15:21:00Z" w16du:dateUtc="2025-03-18T15:21:00Z">
            <w:trPr>
              <w:cantSplit/>
            </w:trPr>
          </w:trPrChange>
        </w:trPr>
        <w:tc>
          <w:tcPr>
            <w:tcW w:w="2884" w:type="dxa"/>
            <w:tcPrChange w:id="934" w:author="Lizzie Timmins (NESO)" w:date="2025-03-18T15:21:00Z" w16du:dateUtc="2025-03-18T15:21:00Z">
              <w:tcPr>
                <w:tcW w:w="2297" w:type="dxa"/>
              </w:tcPr>
            </w:tcPrChange>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Change w:id="935" w:author="Lizzie Timmins (NESO)" w:date="2025-03-18T15:21:00Z" w16du:dateUtc="2025-03-18T15:21:00Z">
              <w:tcPr>
                <w:tcW w:w="7221" w:type="dxa"/>
              </w:tcPr>
            </w:tcPrChange>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CD30E6">
        <w:trPr>
          <w:cantSplit/>
          <w:trPrChange w:id="936" w:author="Lizzie Timmins (NESO)" w:date="2025-03-18T15:21:00Z" w16du:dateUtc="2025-03-18T15:21:00Z">
            <w:trPr>
              <w:cantSplit/>
            </w:trPr>
          </w:trPrChange>
        </w:trPr>
        <w:tc>
          <w:tcPr>
            <w:tcW w:w="2884" w:type="dxa"/>
            <w:tcPrChange w:id="937" w:author="Lizzie Timmins (NESO)" w:date="2025-03-18T15:21:00Z" w16du:dateUtc="2025-03-18T15:21:00Z">
              <w:tcPr>
                <w:tcW w:w="2297" w:type="dxa"/>
              </w:tcPr>
            </w:tcPrChange>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Change w:id="938" w:author="Lizzie Timmins (NESO)" w:date="2025-03-18T15:21:00Z" w16du:dateUtc="2025-03-18T15:21:00Z">
              <w:tcPr>
                <w:tcW w:w="7221" w:type="dxa"/>
              </w:tcPr>
            </w:tcPrChange>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CD30E6">
        <w:trPr>
          <w:cantSplit/>
          <w:trPrChange w:id="939" w:author="Lizzie Timmins (NESO)" w:date="2025-03-18T15:21:00Z" w16du:dateUtc="2025-03-18T15:21:00Z">
            <w:trPr>
              <w:cantSplit/>
            </w:trPr>
          </w:trPrChange>
        </w:trPr>
        <w:tc>
          <w:tcPr>
            <w:tcW w:w="2884" w:type="dxa"/>
            <w:tcPrChange w:id="940" w:author="Lizzie Timmins (NESO)" w:date="2025-03-18T15:21:00Z" w16du:dateUtc="2025-03-18T15:21:00Z">
              <w:tcPr>
                <w:tcW w:w="2297" w:type="dxa"/>
              </w:tcPr>
            </w:tcPrChange>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Change w:id="941" w:author="Lizzie Timmins (NESO)" w:date="2025-03-18T15:21:00Z" w16du:dateUtc="2025-03-18T15:21:00Z">
              <w:tcPr>
                <w:tcW w:w="7221" w:type="dxa"/>
              </w:tcPr>
            </w:tcPrChange>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CD30E6">
        <w:trPr>
          <w:cantSplit/>
          <w:trPrChange w:id="942" w:author="Lizzie Timmins (NESO)" w:date="2025-03-18T15:21:00Z" w16du:dateUtc="2025-03-18T15:21:00Z">
            <w:trPr>
              <w:cantSplit/>
            </w:trPr>
          </w:trPrChange>
        </w:trPr>
        <w:tc>
          <w:tcPr>
            <w:tcW w:w="2884" w:type="dxa"/>
            <w:tcPrChange w:id="943" w:author="Lizzie Timmins (NESO)" w:date="2025-03-18T15:21:00Z" w16du:dateUtc="2025-03-18T15:21:00Z">
              <w:tcPr>
                <w:tcW w:w="2297" w:type="dxa"/>
              </w:tcPr>
            </w:tcPrChange>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Change w:id="944" w:author="Lizzie Timmins (NESO)" w:date="2025-03-18T15:21:00Z" w16du:dateUtc="2025-03-18T15:21:00Z">
              <w:tcPr>
                <w:tcW w:w="7221" w:type="dxa"/>
              </w:tcPr>
            </w:tcPrChange>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CD30E6">
        <w:trPr>
          <w:cantSplit/>
          <w:trPrChange w:id="945" w:author="Lizzie Timmins (NESO)" w:date="2025-03-18T15:21:00Z" w16du:dateUtc="2025-03-18T15:21:00Z">
            <w:trPr>
              <w:cantSplit/>
            </w:trPr>
          </w:trPrChange>
        </w:trPr>
        <w:tc>
          <w:tcPr>
            <w:tcW w:w="2884" w:type="dxa"/>
            <w:tcPrChange w:id="946" w:author="Lizzie Timmins (NESO)" w:date="2025-03-18T15:21:00Z" w16du:dateUtc="2025-03-18T15:21:00Z">
              <w:tcPr>
                <w:tcW w:w="2297" w:type="dxa"/>
              </w:tcPr>
            </w:tcPrChange>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Change w:id="947" w:author="Lizzie Timmins (NESO)" w:date="2025-03-18T15:21:00Z" w16du:dateUtc="2025-03-18T15:21:00Z">
              <w:tcPr>
                <w:tcW w:w="7221" w:type="dxa"/>
              </w:tcPr>
            </w:tcPrChange>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CD30E6">
        <w:trPr>
          <w:cantSplit/>
          <w:trPrChange w:id="948" w:author="Lizzie Timmins (NESO)" w:date="2025-03-18T15:21:00Z" w16du:dateUtc="2025-03-18T15:21:00Z">
            <w:trPr>
              <w:cantSplit/>
            </w:trPr>
          </w:trPrChange>
        </w:trPr>
        <w:tc>
          <w:tcPr>
            <w:tcW w:w="2884" w:type="dxa"/>
            <w:tcPrChange w:id="949" w:author="Lizzie Timmins (NESO)" w:date="2025-03-18T15:21:00Z" w16du:dateUtc="2025-03-18T15:21:00Z">
              <w:tcPr>
                <w:tcW w:w="2297" w:type="dxa"/>
              </w:tcPr>
            </w:tcPrChange>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Change w:id="950" w:author="Lizzie Timmins (NESO)" w:date="2025-03-18T15:21:00Z" w16du:dateUtc="2025-03-18T15:21:00Z">
              <w:tcPr>
                <w:tcW w:w="7221" w:type="dxa"/>
              </w:tcPr>
            </w:tcPrChange>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CD30E6">
        <w:trPr>
          <w:cantSplit/>
          <w:trPrChange w:id="951" w:author="Lizzie Timmins (NESO)" w:date="2025-03-18T15:21:00Z" w16du:dateUtc="2025-03-18T15:21:00Z">
            <w:trPr>
              <w:cantSplit/>
            </w:trPr>
          </w:trPrChange>
        </w:trPr>
        <w:tc>
          <w:tcPr>
            <w:tcW w:w="2884" w:type="dxa"/>
            <w:tcPrChange w:id="952" w:author="Lizzie Timmins (NESO)" w:date="2025-03-18T15:21:00Z" w16du:dateUtc="2025-03-18T15:21:00Z">
              <w:tcPr>
                <w:tcW w:w="2297" w:type="dxa"/>
              </w:tcPr>
            </w:tcPrChange>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Change w:id="953" w:author="Lizzie Timmins (NESO)" w:date="2025-03-18T15:21:00Z" w16du:dateUtc="2025-03-18T15:21:00Z">
              <w:tcPr>
                <w:tcW w:w="7221" w:type="dxa"/>
              </w:tcPr>
            </w:tcPrChange>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CD30E6">
        <w:trPr>
          <w:cantSplit/>
          <w:trPrChange w:id="954" w:author="Lizzie Timmins (NESO)" w:date="2025-03-18T15:21:00Z" w16du:dateUtc="2025-03-18T15:21:00Z">
            <w:trPr>
              <w:cantSplit/>
            </w:trPr>
          </w:trPrChange>
        </w:trPr>
        <w:tc>
          <w:tcPr>
            <w:tcW w:w="2884" w:type="dxa"/>
            <w:tcPrChange w:id="955" w:author="Lizzie Timmins (NESO)" w:date="2025-03-18T15:21:00Z" w16du:dateUtc="2025-03-18T15:21:00Z">
              <w:tcPr>
                <w:tcW w:w="2297" w:type="dxa"/>
              </w:tcPr>
            </w:tcPrChange>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Change w:id="956" w:author="Lizzie Timmins (NESO)" w:date="2025-03-18T15:21:00Z" w16du:dateUtc="2025-03-18T15:21:00Z">
              <w:tcPr>
                <w:tcW w:w="7221" w:type="dxa"/>
              </w:tcPr>
            </w:tcPrChange>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CD30E6">
        <w:trPr>
          <w:cantSplit/>
          <w:trPrChange w:id="957" w:author="Lizzie Timmins (NESO)" w:date="2025-03-18T15:21:00Z" w16du:dateUtc="2025-03-18T15:21:00Z">
            <w:trPr>
              <w:cantSplit/>
            </w:trPr>
          </w:trPrChange>
        </w:trPr>
        <w:tc>
          <w:tcPr>
            <w:tcW w:w="2884" w:type="dxa"/>
            <w:tcPrChange w:id="958" w:author="Lizzie Timmins (NESO)" w:date="2025-03-18T15:21:00Z" w16du:dateUtc="2025-03-18T15:21:00Z">
              <w:tcPr>
                <w:tcW w:w="2297" w:type="dxa"/>
              </w:tcPr>
            </w:tcPrChange>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Change w:id="959" w:author="Lizzie Timmins (NESO)" w:date="2025-03-18T15:21:00Z" w16du:dateUtc="2025-03-18T15:21:00Z">
              <w:tcPr>
                <w:tcW w:w="7221" w:type="dxa"/>
              </w:tcPr>
            </w:tcPrChange>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CD30E6">
        <w:trPr>
          <w:cantSplit/>
          <w:trPrChange w:id="960" w:author="Lizzie Timmins (NESO)" w:date="2025-03-18T15:21:00Z" w16du:dateUtc="2025-03-18T15:21:00Z">
            <w:trPr>
              <w:cantSplit/>
            </w:trPr>
          </w:trPrChange>
        </w:trPr>
        <w:tc>
          <w:tcPr>
            <w:tcW w:w="2884" w:type="dxa"/>
            <w:tcPrChange w:id="961" w:author="Lizzie Timmins (NESO)" w:date="2025-03-18T15:21:00Z" w16du:dateUtc="2025-03-18T15:21:00Z">
              <w:tcPr>
                <w:tcW w:w="2297" w:type="dxa"/>
              </w:tcPr>
            </w:tcPrChange>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Change w:id="962" w:author="Lizzie Timmins (NESO)" w:date="2025-03-18T15:21:00Z" w16du:dateUtc="2025-03-18T15:21:00Z">
              <w:tcPr>
                <w:tcW w:w="7221" w:type="dxa"/>
              </w:tcPr>
            </w:tcPrChange>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CD30E6">
        <w:trPr>
          <w:cantSplit/>
          <w:trPrChange w:id="963" w:author="Lizzie Timmins (NESO)" w:date="2025-03-18T15:21:00Z" w16du:dateUtc="2025-03-18T15:21:00Z">
            <w:trPr>
              <w:cantSplit/>
            </w:trPr>
          </w:trPrChange>
        </w:trPr>
        <w:tc>
          <w:tcPr>
            <w:tcW w:w="2884" w:type="dxa"/>
            <w:tcPrChange w:id="964" w:author="Lizzie Timmins (NESO)" w:date="2025-03-18T15:21:00Z" w16du:dateUtc="2025-03-18T15:21:00Z">
              <w:tcPr>
                <w:tcW w:w="2297" w:type="dxa"/>
              </w:tcPr>
            </w:tcPrChange>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Change w:id="965" w:author="Lizzie Timmins (NESO)" w:date="2025-03-18T15:21:00Z" w16du:dateUtc="2025-03-18T15:21:00Z">
              <w:tcPr>
                <w:tcW w:w="7221" w:type="dxa"/>
              </w:tcPr>
            </w:tcPrChange>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CD30E6">
        <w:trPr>
          <w:cantSplit/>
          <w:trPrChange w:id="966" w:author="Lizzie Timmins (NESO)" w:date="2025-03-18T15:21:00Z" w16du:dateUtc="2025-03-18T15:21:00Z">
            <w:trPr>
              <w:cantSplit/>
            </w:trPr>
          </w:trPrChange>
        </w:trPr>
        <w:tc>
          <w:tcPr>
            <w:tcW w:w="2884" w:type="dxa"/>
            <w:tcPrChange w:id="967" w:author="Lizzie Timmins (NESO)" w:date="2025-03-18T15:21:00Z" w16du:dateUtc="2025-03-18T15:21:00Z">
              <w:tcPr>
                <w:tcW w:w="2297" w:type="dxa"/>
              </w:tcPr>
            </w:tcPrChange>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Change w:id="968" w:author="Lizzie Timmins (NESO)" w:date="2025-03-18T15:21:00Z" w16du:dateUtc="2025-03-18T15:21:00Z">
              <w:tcPr>
                <w:tcW w:w="7221" w:type="dxa"/>
              </w:tcPr>
            </w:tcPrChange>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CD30E6">
        <w:trPr>
          <w:cantSplit/>
          <w:trPrChange w:id="969" w:author="Lizzie Timmins (NESO)" w:date="2025-03-18T15:21:00Z" w16du:dateUtc="2025-03-18T15:21:00Z">
            <w:trPr>
              <w:cantSplit/>
            </w:trPr>
          </w:trPrChange>
        </w:trPr>
        <w:tc>
          <w:tcPr>
            <w:tcW w:w="2884" w:type="dxa"/>
            <w:tcPrChange w:id="970" w:author="Lizzie Timmins (NESO)" w:date="2025-03-18T15:21:00Z" w16du:dateUtc="2025-03-18T15:21:00Z">
              <w:tcPr>
                <w:tcW w:w="2297" w:type="dxa"/>
              </w:tcPr>
            </w:tcPrChange>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Change w:id="971" w:author="Lizzie Timmins (NESO)" w:date="2025-03-18T15:21:00Z" w16du:dateUtc="2025-03-18T15:21:00Z">
              <w:tcPr>
                <w:tcW w:w="7221" w:type="dxa"/>
              </w:tcPr>
            </w:tcPrChange>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CD30E6">
        <w:trPr>
          <w:cantSplit/>
          <w:trPrChange w:id="972" w:author="Lizzie Timmins (NESO)" w:date="2025-03-18T15:21:00Z" w16du:dateUtc="2025-03-18T15:21:00Z">
            <w:trPr>
              <w:cantSplit/>
            </w:trPr>
          </w:trPrChange>
        </w:trPr>
        <w:tc>
          <w:tcPr>
            <w:tcW w:w="2884" w:type="dxa"/>
            <w:tcPrChange w:id="973" w:author="Lizzie Timmins (NESO)" w:date="2025-03-18T15:21:00Z" w16du:dateUtc="2025-03-18T15:21:00Z">
              <w:tcPr>
                <w:tcW w:w="2297" w:type="dxa"/>
              </w:tcPr>
            </w:tcPrChange>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Change w:id="974" w:author="Lizzie Timmins (NESO)" w:date="2025-03-18T15:21:00Z" w16du:dateUtc="2025-03-18T15:21:00Z">
              <w:tcPr>
                <w:tcW w:w="7221" w:type="dxa"/>
              </w:tcPr>
            </w:tcPrChange>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CD30E6">
        <w:trPr>
          <w:cantSplit/>
          <w:trPrChange w:id="975" w:author="Lizzie Timmins (NESO)" w:date="2025-03-18T15:21:00Z" w16du:dateUtc="2025-03-18T15:21:00Z">
            <w:trPr>
              <w:cantSplit/>
            </w:trPr>
          </w:trPrChange>
        </w:trPr>
        <w:tc>
          <w:tcPr>
            <w:tcW w:w="2884" w:type="dxa"/>
            <w:tcPrChange w:id="976" w:author="Lizzie Timmins (NESO)" w:date="2025-03-18T15:21:00Z" w16du:dateUtc="2025-03-18T15:21:00Z">
              <w:tcPr>
                <w:tcW w:w="2297" w:type="dxa"/>
              </w:tcPr>
            </w:tcPrChange>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Change w:id="977" w:author="Lizzie Timmins (NESO)" w:date="2025-03-18T15:21:00Z" w16du:dateUtc="2025-03-18T15:21:00Z">
              <w:tcPr>
                <w:tcW w:w="7221" w:type="dxa"/>
              </w:tcPr>
            </w:tcPrChange>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CD30E6">
        <w:trPr>
          <w:cantSplit/>
          <w:trPrChange w:id="978" w:author="Lizzie Timmins (NESO)" w:date="2025-03-18T15:21:00Z" w16du:dateUtc="2025-03-18T15:21:00Z">
            <w:trPr>
              <w:cantSplit/>
            </w:trPr>
          </w:trPrChange>
        </w:trPr>
        <w:tc>
          <w:tcPr>
            <w:tcW w:w="2884" w:type="dxa"/>
            <w:tcPrChange w:id="979" w:author="Lizzie Timmins (NESO)" w:date="2025-03-18T15:21:00Z" w16du:dateUtc="2025-03-18T15:21:00Z">
              <w:tcPr>
                <w:tcW w:w="2297" w:type="dxa"/>
              </w:tcPr>
            </w:tcPrChange>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Change w:id="980" w:author="Lizzie Timmins (NESO)" w:date="2025-03-18T15:21:00Z" w16du:dateUtc="2025-03-18T15:21:00Z">
              <w:tcPr>
                <w:tcW w:w="7221" w:type="dxa"/>
              </w:tcPr>
            </w:tcPrChange>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CD30E6">
        <w:trPr>
          <w:cantSplit/>
          <w:trPrChange w:id="981" w:author="Lizzie Timmins (NESO)" w:date="2025-03-18T15:21:00Z" w16du:dateUtc="2025-03-18T15:21:00Z">
            <w:trPr>
              <w:cantSplit/>
            </w:trPr>
          </w:trPrChange>
        </w:trPr>
        <w:tc>
          <w:tcPr>
            <w:tcW w:w="2884" w:type="dxa"/>
            <w:tcPrChange w:id="982" w:author="Lizzie Timmins (NESO)" w:date="2025-03-18T15:21:00Z" w16du:dateUtc="2025-03-18T15:21:00Z">
              <w:tcPr>
                <w:tcW w:w="2297" w:type="dxa"/>
              </w:tcPr>
            </w:tcPrChange>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Change w:id="983" w:author="Lizzie Timmins (NESO)" w:date="2025-03-18T15:21:00Z" w16du:dateUtc="2025-03-18T15:21:00Z">
              <w:tcPr>
                <w:tcW w:w="7221" w:type="dxa"/>
              </w:tcPr>
            </w:tcPrChange>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CD30E6">
        <w:trPr>
          <w:cantSplit/>
          <w:trPrChange w:id="984" w:author="Lizzie Timmins (NESO)" w:date="2025-03-18T15:21:00Z" w16du:dateUtc="2025-03-18T15:21:00Z">
            <w:trPr>
              <w:cantSplit/>
            </w:trPr>
          </w:trPrChange>
        </w:trPr>
        <w:tc>
          <w:tcPr>
            <w:tcW w:w="2884" w:type="dxa"/>
            <w:tcPrChange w:id="985" w:author="Lizzie Timmins (NESO)" w:date="2025-03-18T15:21:00Z" w16du:dateUtc="2025-03-18T15:21:00Z">
              <w:tcPr>
                <w:tcW w:w="2297" w:type="dxa"/>
              </w:tcPr>
            </w:tcPrChange>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Change w:id="986" w:author="Lizzie Timmins (NESO)" w:date="2025-03-18T15:21:00Z" w16du:dateUtc="2025-03-18T15:21:00Z">
              <w:tcPr>
                <w:tcW w:w="7221" w:type="dxa"/>
              </w:tcPr>
            </w:tcPrChange>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CD30E6">
        <w:trPr>
          <w:cantSplit/>
          <w:trPrChange w:id="987" w:author="Lizzie Timmins (NESO)" w:date="2025-03-18T15:21:00Z" w16du:dateUtc="2025-03-18T15:21:00Z">
            <w:trPr>
              <w:cantSplit/>
            </w:trPr>
          </w:trPrChange>
        </w:trPr>
        <w:tc>
          <w:tcPr>
            <w:tcW w:w="2884" w:type="dxa"/>
            <w:tcPrChange w:id="988" w:author="Lizzie Timmins (NESO)" w:date="2025-03-18T15:21:00Z" w16du:dateUtc="2025-03-18T15:21:00Z">
              <w:tcPr>
                <w:tcW w:w="2297" w:type="dxa"/>
              </w:tcPr>
            </w:tcPrChange>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Change w:id="989" w:author="Lizzie Timmins (NESO)" w:date="2025-03-18T15:21:00Z" w16du:dateUtc="2025-03-18T15:21:00Z">
              <w:tcPr>
                <w:tcW w:w="7221" w:type="dxa"/>
              </w:tcPr>
            </w:tcPrChange>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CD30E6">
        <w:trPr>
          <w:cantSplit/>
          <w:trPrChange w:id="990" w:author="Lizzie Timmins (NESO)" w:date="2025-03-18T15:21:00Z" w16du:dateUtc="2025-03-18T15:21:00Z">
            <w:trPr>
              <w:cantSplit/>
            </w:trPr>
          </w:trPrChange>
        </w:trPr>
        <w:tc>
          <w:tcPr>
            <w:tcW w:w="2884" w:type="dxa"/>
            <w:tcPrChange w:id="991" w:author="Lizzie Timmins (NESO)" w:date="2025-03-18T15:21:00Z" w16du:dateUtc="2025-03-18T15:21:00Z">
              <w:tcPr>
                <w:tcW w:w="2297" w:type="dxa"/>
              </w:tcPr>
            </w:tcPrChange>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Change w:id="992" w:author="Lizzie Timmins (NESO)" w:date="2025-03-18T15:21:00Z" w16du:dateUtc="2025-03-18T15:21:00Z">
              <w:tcPr>
                <w:tcW w:w="7221" w:type="dxa"/>
              </w:tcPr>
            </w:tcPrChange>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CD30E6">
        <w:trPr>
          <w:cantSplit/>
          <w:trPrChange w:id="993" w:author="Lizzie Timmins (NESO)" w:date="2025-03-18T15:21:00Z" w16du:dateUtc="2025-03-18T15:21:00Z">
            <w:trPr>
              <w:cantSplit/>
            </w:trPr>
          </w:trPrChange>
        </w:trPr>
        <w:tc>
          <w:tcPr>
            <w:tcW w:w="2884" w:type="dxa"/>
            <w:tcPrChange w:id="994" w:author="Lizzie Timmins (NESO)" w:date="2025-03-18T15:21:00Z" w16du:dateUtc="2025-03-18T15:21:00Z">
              <w:tcPr>
                <w:tcW w:w="2297" w:type="dxa"/>
              </w:tcPr>
            </w:tcPrChange>
          </w:tcPr>
          <w:p w14:paraId="20405FC8" w14:textId="77777777" w:rsidR="00F81D7C" w:rsidRPr="007E0B31" w:rsidRDefault="00F81D7C" w:rsidP="00F81D7C">
            <w:pPr>
              <w:pStyle w:val="Arial11Bold"/>
              <w:rPr>
                <w:rFonts w:cs="Arial"/>
              </w:rPr>
            </w:pPr>
            <w:r w:rsidRPr="007E0B31">
              <w:rPr>
                <w:rFonts w:cs="Arial"/>
              </w:rPr>
              <w:t>Group</w:t>
            </w:r>
          </w:p>
        </w:tc>
        <w:tc>
          <w:tcPr>
            <w:tcW w:w="6634" w:type="dxa"/>
            <w:tcPrChange w:id="995" w:author="Lizzie Timmins (NESO)" w:date="2025-03-18T15:21:00Z" w16du:dateUtc="2025-03-18T15:21:00Z">
              <w:tcPr>
                <w:tcW w:w="7221" w:type="dxa"/>
              </w:tcPr>
            </w:tcPrChange>
          </w:tcPr>
          <w:p w14:paraId="60A73BA5" w14:textId="77777777" w:rsidR="00F81D7C" w:rsidRPr="007E0B31" w:rsidRDefault="00F81D7C" w:rsidP="00F81D7C">
            <w:pPr>
              <w:pStyle w:val="TableArial11"/>
              <w:rPr>
                <w:rFonts w:cs="Arial"/>
              </w:rPr>
            </w:pPr>
            <w:bookmarkStart w:id="99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996"/>
          </w:p>
        </w:tc>
      </w:tr>
      <w:tr w:rsidR="00F81D7C" w:rsidRPr="0079139F" w14:paraId="5A25DA6A" w14:textId="77777777" w:rsidTr="00CD30E6">
        <w:trPr>
          <w:cantSplit/>
          <w:trPrChange w:id="997" w:author="Lizzie Timmins (NESO)" w:date="2025-03-18T15:21:00Z" w16du:dateUtc="2025-03-18T15:21:00Z">
            <w:trPr>
              <w:cantSplit/>
            </w:trPr>
          </w:trPrChange>
        </w:trPr>
        <w:tc>
          <w:tcPr>
            <w:tcW w:w="2884" w:type="dxa"/>
            <w:tcPrChange w:id="998" w:author="Lizzie Timmins (NESO)" w:date="2025-03-18T15:21:00Z" w16du:dateUtc="2025-03-18T15:21:00Z">
              <w:tcPr>
                <w:tcW w:w="2297" w:type="dxa"/>
              </w:tcPr>
            </w:tcPrChange>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Change w:id="999" w:author="Lizzie Timmins (NESO)" w:date="2025-03-18T15:21:00Z" w16du:dateUtc="2025-03-18T15:21:00Z">
              <w:tcPr>
                <w:tcW w:w="7221" w:type="dxa"/>
              </w:tcPr>
            </w:tcPrChange>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CD30E6">
        <w:trPr>
          <w:cantSplit/>
          <w:trPrChange w:id="1000" w:author="Lizzie Timmins (NESO)" w:date="2025-03-18T15:21:00Z" w16du:dateUtc="2025-03-18T15:21:00Z">
            <w:trPr>
              <w:cantSplit/>
            </w:trPr>
          </w:trPrChange>
        </w:trPr>
        <w:tc>
          <w:tcPr>
            <w:tcW w:w="2884" w:type="dxa"/>
            <w:tcPrChange w:id="1001" w:author="Lizzie Timmins (NESO)" w:date="2025-03-18T15:21:00Z" w16du:dateUtc="2025-03-18T15:21:00Z">
              <w:tcPr>
                <w:tcW w:w="2297" w:type="dxa"/>
              </w:tcPr>
            </w:tcPrChange>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Change w:id="1002" w:author="Lizzie Timmins (NESO)" w:date="2025-03-18T15:21:00Z" w16du:dateUtc="2025-03-18T15:21:00Z">
              <w:tcPr>
                <w:tcW w:w="7221" w:type="dxa"/>
              </w:tcPr>
            </w:tcPrChange>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CD30E6">
        <w:trPr>
          <w:cantSplit/>
          <w:trPrChange w:id="1003" w:author="Lizzie Timmins (NESO)" w:date="2025-03-18T15:21:00Z" w16du:dateUtc="2025-03-18T15:21:00Z">
            <w:trPr>
              <w:cantSplit/>
            </w:trPr>
          </w:trPrChange>
        </w:trPr>
        <w:tc>
          <w:tcPr>
            <w:tcW w:w="2884" w:type="dxa"/>
            <w:tcPrChange w:id="1004" w:author="Lizzie Timmins (NESO)" w:date="2025-03-18T15:21:00Z" w16du:dateUtc="2025-03-18T15:21:00Z">
              <w:tcPr>
                <w:tcW w:w="2297" w:type="dxa"/>
              </w:tcPr>
            </w:tcPrChange>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Change w:id="1005" w:author="Lizzie Timmins (NESO)" w:date="2025-03-18T15:21:00Z" w16du:dateUtc="2025-03-18T15:21:00Z">
              <w:tcPr>
                <w:tcW w:w="7221" w:type="dxa"/>
              </w:tcPr>
            </w:tcPrChange>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CD30E6">
        <w:trPr>
          <w:cantSplit/>
          <w:trPrChange w:id="1006" w:author="Lizzie Timmins (NESO)" w:date="2025-03-18T15:21:00Z" w16du:dateUtc="2025-03-18T15:21:00Z">
            <w:trPr>
              <w:cantSplit/>
            </w:trPr>
          </w:trPrChange>
        </w:trPr>
        <w:tc>
          <w:tcPr>
            <w:tcW w:w="2884" w:type="dxa"/>
            <w:tcPrChange w:id="1007" w:author="Lizzie Timmins (NESO)" w:date="2025-03-18T15:21:00Z" w16du:dateUtc="2025-03-18T15:21:00Z">
              <w:tcPr>
                <w:tcW w:w="2297" w:type="dxa"/>
              </w:tcPr>
            </w:tcPrChange>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Change w:id="1008" w:author="Lizzie Timmins (NESO)" w:date="2025-03-18T15:21:00Z" w16du:dateUtc="2025-03-18T15:21:00Z">
              <w:tcPr>
                <w:tcW w:w="7221" w:type="dxa"/>
              </w:tcPr>
            </w:tcPrChange>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CD30E6">
        <w:trPr>
          <w:cantSplit/>
          <w:trHeight w:val="524"/>
          <w:trPrChange w:id="1009" w:author="Lizzie Timmins (NESO)" w:date="2025-03-18T15:21:00Z" w16du:dateUtc="2025-03-18T15:21:00Z">
            <w:trPr>
              <w:cantSplit/>
              <w:trHeight w:val="524"/>
            </w:trPr>
          </w:trPrChange>
        </w:trPr>
        <w:tc>
          <w:tcPr>
            <w:tcW w:w="2884" w:type="dxa"/>
            <w:tcPrChange w:id="1010" w:author="Lizzie Timmins (NESO)" w:date="2025-03-18T15:21:00Z" w16du:dateUtc="2025-03-18T15:21:00Z">
              <w:tcPr>
                <w:tcW w:w="2297" w:type="dxa"/>
              </w:tcPr>
            </w:tcPrChange>
          </w:tcPr>
          <w:p w14:paraId="243671CC" w14:textId="5CC5CA8B" w:rsidR="00F81D7C" w:rsidRPr="009D4B8D" w:rsidRDefault="00F81D7C" w:rsidP="00F81D7C">
            <w:pPr>
              <w:rPr>
                <w:b/>
                <w:bCs/>
              </w:rPr>
            </w:pPr>
            <w:r w:rsidRPr="009D4B8D">
              <w:rPr>
                <w:b/>
                <w:bCs/>
              </w:rPr>
              <w:t>Historic Frequency Data</w:t>
            </w:r>
          </w:p>
        </w:tc>
        <w:tc>
          <w:tcPr>
            <w:tcW w:w="6634" w:type="dxa"/>
            <w:tcPrChange w:id="1011" w:author="Lizzie Timmins (NESO)" w:date="2025-03-18T15:21:00Z" w16du:dateUtc="2025-03-18T15:21:00Z">
              <w:tcPr>
                <w:tcW w:w="7221" w:type="dxa"/>
              </w:tcPr>
            </w:tcPrChange>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CD30E6">
        <w:trPr>
          <w:cantSplit/>
          <w:trPrChange w:id="1012" w:author="Lizzie Timmins (NESO)" w:date="2025-03-18T15:21:00Z" w16du:dateUtc="2025-03-18T15:21:00Z">
            <w:trPr>
              <w:cantSplit/>
            </w:trPr>
          </w:trPrChange>
        </w:trPr>
        <w:tc>
          <w:tcPr>
            <w:tcW w:w="2884" w:type="dxa"/>
            <w:tcPrChange w:id="1013" w:author="Lizzie Timmins (NESO)" w:date="2025-03-18T15:21:00Z" w16du:dateUtc="2025-03-18T15:21:00Z">
              <w:tcPr>
                <w:tcW w:w="2297" w:type="dxa"/>
              </w:tcPr>
            </w:tcPrChange>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Change w:id="1014" w:author="Lizzie Timmins (NESO)" w:date="2025-03-18T15:21:00Z" w16du:dateUtc="2025-03-18T15:21:00Z">
              <w:tcPr>
                <w:tcW w:w="7221" w:type="dxa"/>
              </w:tcPr>
            </w:tcPrChange>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CD30E6">
        <w:trPr>
          <w:cantSplit/>
          <w:trPrChange w:id="1015" w:author="Lizzie Timmins (NESO)" w:date="2025-03-18T15:21:00Z" w16du:dateUtc="2025-03-18T15:21:00Z">
            <w:trPr>
              <w:cantSplit/>
            </w:trPr>
          </w:trPrChange>
        </w:trPr>
        <w:tc>
          <w:tcPr>
            <w:tcW w:w="2884" w:type="dxa"/>
            <w:tcPrChange w:id="1016" w:author="Lizzie Timmins (NESO)" w:date="2025-03-18T15:21:00Z" w16du:dateUtc="2025-03-18T15:21:00Z">
              <w:tcPr>
                <w:tcW w:w="2297" w:type="dxa"/>
              </w:tcPr>
            </w:tcPrChange>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Change w:id="1017" w:author="Lizzie Timmins (NESO)" w:date="2025-03-18T15:21:00Z" w16du:dateUtc="2025-03-18T15:21:00Z">
              <w:tcPr>
                <w:tcW w:w="7221" w:type="dxa"/>
              </w:tcPr>
            </w:tcPrChange>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CD30E6">
        <w:trPr>
          <w:cantSplit/>
          <w:trPrChange w:id="1018" w:author="Lizzie Timmins (NESO)" w:date="2025-03-18T15:21:00Z" w16du:dateUtc="2025-03-18T15:21:00Z">
            <w:trPr>
              <w:cantSplit/>
            </w:trPr>
          </w:trPrChange>
        </w:trPr>
        <w:tc>
          <w:tcPr>
            <w:tcW w:w="2884" w:type="dxa"/>
            <w:tcPrChange w:id="1019" w:author="Lizzie Timmins (NESO)" w:date="2025-03-18T15:21:00Z" w16du:dateUtc="2025-03-18T15:21:00Z">
              <w:tcPr>
                <w:tcW w:w="2297" w:type="dxa"/>
              </w:tcPr>
            </w:tcPrChange>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Change w:id="1020" w:author="Lizzie Timmins (NESO)" w:date="2025-03-18T15:21:00Z" w16du:dateUtc="2025-03-18T15:21:00Z">
              <w:tcPr>
                <w:tcW w:w="7221" w:type="dxa"/>
              </w:tcPr>
            </w:tcPrChange>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CD30E6">
        <w:trPr>
          <w:cantSplit/>
          <w:trPrChange w:id="1021" w:author="Lizzie Timmins (NESO)" w:date="2025-03-18T15:21:00Z" w16du:dateUtc="2025-03-18T15:21:00Z">
            <w:trPr>
              <w:cantSplit/>
            </w:trPr>
          </w:trPrChange>
        </w:trPr>
        <w:tc>
          <w:tcPr>
            <w:tcW w:w="2884" w:type="dxa"/>
            <w:tcPrChange w:id="1022" w:author="Lizzie Timmins (NESO)" w:date="2025-03-18T15:21:00Z" w16du:dateUtc="2025-03-18T15:21:00Z">
              <w:tcPr>
                <w:tcW w:w="2297" w:type="dxa"/>
              </w:tcPr>
            </w:tcPrChange>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Change w:id="1023" w:author="Lizzie Timmins (NESO)" w:date="2025-03-18T15:21:00Z" w16du:dateUtc="2025-03-18T15:21:00Z">
              <w:tcPr>
                <w:tcW w:w="7221" w:type="dxa"/>
              </w:tcPr>
            </w:tcPrChange>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CD30E6">
        <w:trPr>
          <w:cantSplit/>
          <w:trPrChange w:id="1024" w:author="Lizzie Timmins (NESO)" w:date="2025-03-18T15:21:00Z" w16du:dateUtc="2025-03-18T15:21:00Z">
            <w:trPr>
              <w:cantSplit/>
            </w:trPr>
          </w:trPrChange>
        </w:trPr>
        <w:tc>
          <w:tcPr>
            <w:tcW w:w="2884" w:type="dxa"/>
            <w:tcPrChange w:id="1025" w:author="Lizzie Timmins (NESO)" w:date="2025-03-18T15:21:00Z" w16du:dateUtc="2025-03-18T15:21:00Z">
              <w:tcPr>
                <w:tcW w:w="2297" w:type="dxa"/>
              </w:tcPr>
            </w:tcPrChange>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Change w:id="1026" w:author="Lizzie Timmins (NESO)" w:date="2025-03-18T15:21:00Z" w16du:dateUtc="2025-03-18T15:21:00Z">
              <w:tcPr>
                <w:tcW w:w="7221" w:type="dxa"/>
              </w:tcPr>
            </w:tcPrChange>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CD30E6">
        <w:trPr>
          <w:cantSplit/>
          <w:trPrChange w:id="1027" w:author="Lizzie Timmins (NESO)" w:date="2025-03-18T15:21:00Z" w16du:dateUtc="2025-03-18T15:21:00Z">
            <w:trPr>
              <w:cantSplit/>
            </w:trPr>
          </w:trPrChange>
        </w:trPr>
        <w:tc>
          <w:tcPr>
            <w:tcW w:w="2884" w:type="dxa"/>
            <w:tcPrChange w:id="1028" w:author="Lizzie Timmins (NESO)" w:date="2025-03-18T15:21:00Z" w16du:dateUtc="2025-03-18T15:21:00Z">
              <w:tcPr>
                <w:tcW w:w="2297" w:type="dxa"/>
              </w:tcPr>
            </w:tcPrChange>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Change w:id="1029" w:author="Lizzie Timmins (NESO)" w:date="2025-03-18T15:21:00Z" w16du:dateUtc="2025-03-18T15:21:00Z">
              <w:tcPr>
                <w:tcW w:w="7221" w:type="dxa"/>
              </w:tcPr>
            </w:tcPrChange>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CD30E6">
        <w:trPr>
          <w:cantSplit/>
          <w:trPrChange w:id="1030" w:author="Lizzie Timmins (NESO)" w:date="2025-03-18T15:21:00Z" w16du:dateUtc="2025-03-18T15:21:00Z">
            <w:trPr>
              <w:cantSplit/>
            </w:trPr>
          </w:trPrChange>
        </w:trPr>
        <w:tc>
          <w:tcPr>
            <w:tcW w:w="2884" w:type="dxa"/>
            <w:tcPrChange w:id="1031" w:author="Lizzie Timmins (NESO)" w:date="2025-03-18T15:21:00Z" w16du:dateUtc="2025-03-18T15:21:00Z">
              <w:tcPr>
                <w:tcW w:w="2297" w:type="dxa"/>
              </w:tcPr>
            </w:tcPrChange>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Change w:id="1032" w:author="Lizzie Timmins (NESO)" w:date="2025-03-18T15:21:00Z" w16du:dateUtc="2025-03-18T15:21:00Z">
              <w:tcPr>
                <w:tcW w:w="7221" w:type="dxa"/>
              </w:tcPr>
            </w:tcPrChange>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CD30E6">
        <w:trPr>
          <w:cantSplit/>
          <w:trPrChange w:id="1033" w:author="Lizzie Timmins (NESO)" w:date="2025-03-18T15:21:00Z" w16du:dateUtc="2025-03-18T15:21:00Z">
            <w:trPr>
              <w:cantSplit/>
            </w:trPr>
          </w:trPrChange>
        </w:trPr>
        <w:tc>
          <w:tcPr>
            <w:tcW w:w="2884" w:type="dxa"/>
            <w:tcPrChange w:id="1034" w:author="Lizzie Timmins (NESO)" w:date="2025-03-18T15:21:00Z" w16du:dateUtc="2025-03-18T15:21:00Z">
              <w:tcPr>
                <w:tcW w:w="2297" w:type="dxa"/>
              </w:tcPr>
            </w:tcPrChange>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Change w:id="1035" w:author="Lizzie Timmins (NESO)" w:date="2025-03-18T15:21:00Z" w16du:dateUtc="2025-03-18T15:21:00Z">
              <w:tcPr>
                <w:tcW w:w="7221" w:type="dxa"/>
              </w:tcPr>
            </w:tcPrChange>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CD30E6">
        <w:trPr>
          <w:cantSplit/>
          <w:trPrChange w:id="1036" w:author="Lizzie Timmins (NESO)" w:date="2025-03-18T15:21:00Z" w16du:dateUtc="2025-03-18T15:21:00Z">
            <w:trPr>
              <w:cantSplit/>
            </w:trPr>
          </w:trPrChange>
        </w:trPr>
        <w:tc>
          <w:tcPr>
            <w:tcW w:w="2884" w:type="dxa"/>
            <w:tcPrChange w:id="1037" w:author="Lizzie Timmins (NESO)" w:date="2025-03-18T15:21:00Z" w16du:dateUtc="2025-03-18T15:21:00Z">
              <w:tcPr>
                <w:tcW w:w="2297" w:type="dxa"/>
              </w:tcPr>
            </w:tcPrChange>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Change w:id="1038" w:author="Lizzie Timmins (NESO)" w:date="2025-03-18T15:21:00Z" w16du:dateUtc="2025-03-18T15:21:00Z">
              <w:tcPr>
                <w:tcW w:w="7221" w:type="dxa"/>
              </w:tcPr>
            </w:tcPrChange>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CD30E6">
        <w:trPr>
          <w:cantSplit/>
          <w:trPrChange w:id="1039" w:author="Lizzie Timmins (NESO)" w:date="2025-03-18T15:21:00Z" w16du:dateUtc="2025-03-18T15:21:00Z">
            <w:trPr>
              <w:cantSplit/>
            </w:trPr>
          </w:trPrChange>
        </w:trPr>
        <w:tc>
          <w:tcPr>
            <w:tcW w:w="2884" w:type="dxa"/>
            <w:tcPrChange w:id="1040" w:author="Lizzie Timmins (NESO)" w:date="2025-03-18T15:21:00Z" w16du:dateUtc="2025-03-18T15:21:00Z">
              <w:tcPr>
                <w:tcW w:w="2297" w:type="dxa"/>
              </w:tcPr>
            </w:tcPrChange>
          </w:tcPr>
          <w:p w14:paraId="0863E908" w14:textId="77777777" w:rsidR="00F81D7C" w:rsidRPr="007E0B31" w:rsidRDefault="00F81D7C" w:rsidP="00F81D7C">
            <w:pPr>
              <w:pStyle w:val="Arial11Bold"/>
              <w:rPr>
                <w:rFonts w:cs="Arial"/>
              </w:rPr>
            </w:pPr>
            <w:r w:rsidRPr="007E0B31">
              <w:rPr>
                <w:rFonts w:cs="Arial"/>
              </w:rPr>
              <w:t>IEC</w:t>
            </w:r>
          </w:p>
        </w:tc>
        <w:tc>
          <w:tcPr>
            <w:tcW w:w="6634" w:type="dxa"/>
            <w:tcPrChange w:id="1041" w:author="Lizzie Timmins (NESO)" w:date="2025-03-18T15:21:00Z" w16du:dateUtc="2025-03-18T15:21:00Z">
              <w:tcPr>
                <w:tcW w:w="7221" w:type="dxa"/>
              </w:tcPr>
            </w:tcPrChange>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CD30E6">
        <w:trPr>
          <w:cantSplit/>
          <w:trPrChange w:id="1042" w:author="Lizzie Timmins (NESO)" w:date="2025-03-18T15:21:00Z" w16du:dateUtc="2025-03-18T15:21:00Z">
            <w:trPr>
              <w:cantSplit/>
            </w:trPr>
          </w:trPrChange>
        </w:trPr>
        <w:tc>
          <w:tcPr>
            <w:tcW w:w="2884" w:type="dxa"/>
            <w:tcPrChange w:id="1043" w:author="Lizzie Timmins (NESO)" w:date="2025-03-18T15:21:00Z" w16du:dateUtc="2025-03-18T15:21:00Z">
              <w:tcPr>
                <w:tcW w:w="2297" w:type="dxa"/>
              </w:tcPr>
            </w:tcPrChange>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Change w:id="1044" w:author="Lizzie Timmins (NESO)" w:date="2025-03-18T15:21:00Z" w16du:dateUtc="2025-03-18T15:21:00Z">
              <w:tcPr>
                <w:tcW w:w="7221" w:type="dxa"/>
              </w:tcPr>
            </w:tcPrChange>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CD30E6">
        <w:trPr>
          <w:cantSplit/>
          <w:trPrChange w:id="1045" w:author="Lizzie Timmins (NESO)" w:date="2025-03-18T15:21:00Z" w16du:dateUtc="2025-03-18T15:21:00Z">
            <w:trPr>
              <w:cantSplit/>
            </w:trPr>
          </w:trPrChange>
        </w:trPr>
        <w:tc>
          <w:tcPr>
            <w:tcW w:w="2884" w:type="dxa"/>
            <w:tcPrChange w:id="1046" w:author="Lizzie Timmins (NESO)" w:date="2025-03-18T15:21:00Z" w16du:dateUtc="2025-03-18T15:21:00Z">
              <w:tcPr>
                <w:tcW w:w="2297" w:type="dxa"/>
              </w:tcPr>
            </w:tcPrChange>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Change w:id="1047" w:author="Lizzie Timmins (NESO)" w:date="2025-03-18T15:21:00Z" w16du:dateUtc="2025-03-18T15:21:00Z">
              <w:tcPr>
                <w:tcW w:w="7221" w:type="dxa"/>
              </w:tcPr>
            </w:tcPrChange>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CD30E6">
        <w:trPr>
          <w:cantSplit/>
          <w:trPrChange w:id="1048" w:author="Lizzie Timmins (NESO)" w:date="2025-03-18T15:21:00Z" w16du:dateUtc="2025-03-18T15:21:00Z">
            <w:trPr>
              <w:cantSplit/>
            </w:trPr>
          </w:trPrChange>
        </w:trPr>
        <w:tc>
          <w:tcPr>
            <w:tcW w:w="2884" w:type="dxa"/>
            <w:tcPrChange w:id="1049" w:author="Lizzie Timmins (NESO)" w:date="2025-03-18T15:21:00Z" w16du:dateUtc="2025-03-18T15:21:00Z">
              <w:tcPr>
                <w:tcW w:w="2297" w:type="dxa"/>
              </w:tcPr>
            </w:tcPrChange>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Change w:id="1050" w:author="Lizzie Timmins (NESO)" w:date="2025-03-18T15:21:00Z" w16du:dateUtc="2025-03-18T15:21:00Z">
              <w:tcPr>
                <w:tcW w:w="7221" w:type="dxa"/>
              </w:tcPr>
            </w:tcPrChange>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CD30E6">
        <w:trPr>
          <w:cantSplit/>
          <w:trPrChange w:id="1051" w:author="Lizzie Timmins (NESO)" w:date="2025-03-18T15:21:00Z" w16du:dateUtc="2025-03-18T15:21:00Z">
            <w:trPr>
              <w:cantSplit/>
            </w:trPr>
          </w:trPrChange>
        </w:trPr>
        <w:tc>
          <w:tcPr>
            <w:tcW w:w="2884" w:type="dxa"/>
            <w:tcPrChange w:id="1052" w:author="Lizzie Timmins (NESO)" w:date="2025-03-18T15:21:00Z" w16du:dateUtc="2025-03-18T15:21:00Z">
              <w:tcPr>
                <w:tcW w:w="2297" w:type="dxa"/>
              </w:tcPr>
            </w:tcPrChange>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Change w:id="1053" w:author="Lizzie Timmins (NESO)" w:date="2025-03-18T15:21:00Z" w16du:dateUtc="2025-03-18T15:21:00Z">
              <w:tcPr>
                <w:tcW w:w="7221" w:type="dxa"/>
              </w:tcPr>
            </w:tcPrChange>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0CD30E6">
        <w:trPr>
          <w:cantSplit/>
          <w:trPrChange w:id="1054" w:author="Lizzie Timmins (NESO)" w:date="2025-03-18T15:21:00Z" w16du:dateUtc="2025-03-18T15:21:00Z">
            <w:trPr>
              <w:cantSplit/>
            </w:trPr>
          </w:trPrChange>
        </w:trPr>
        <w:tc>
          <w:tcPr>
            <w:tcW w:w="2884" w:type="dxa"/>
            <w:tcPrChange w:id="1055" w:author="Lizzie Timmins (NESO)" w:date="2025-03-18T15:21:00Z" w16du:dateUtc="2025-03-18T15:21:00Z">
              <w:tcPr>
                <w:tcW w:w="2297" w:type="dxa"/>
              </w:tcPr>
            </w:tcPrChange>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Change w:id="1056" w:author="Lizzie Timmins (NESO)" w:date="2025-03-18T15:21:00Z" w16du:dateUtc="2025-03-18T15:21:00Z">
              <w:tcPr>
                <w:tcW w:w="7221" w:type="dxa"/>
              </w:tcPr>
            </w:tcPrChange>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CD30E6">
        <w:trPr>
          <w:cantSplit/>
          <w:trPrChange w:id="1057" w:author="Lizzie Timmins (NESO)" w:date="2025-03-18T15:21:00Z" w16du:dateUtc="2025-03-18T15:21:00Z">
            <w:trPr>
              <w:cantSplit/>
            </w:trPr>
          </w:trPrChange>
        </w:trPr>
        <w:tc>
          <w:tcPr>
            <w:tcW w:w="2884" w:type="dxa"/>
            <w:tcPrChange w:id="1058" w:author="Lizzie Timmins (NESO)" w:date="2025-03-18T15:21:00Z" w16du:dateUtc="2025-03-18T15:21:00Z">
              <w:tcPr>
                <w:tcW w:w="2297" w:type="dxa"/>
              </w:tcPr>
            </w:tcPrChange>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Change w:id="1059" w:author="Lizzie Timmins (NESO)" w:date="2025-03-18T15:21:00Z" w16du:dateUtc="2025-03-18T15:21:00Z">
              <w:tcPr>
                <w:tcW w:w="7221" w:type="dxa"/>
              </w:tcPr>
            </w:tcPrChange>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CD30E6">
        <w:trPr>
          <w:cantSplit/>
          <w:trPrChange w:id="1060" w:author="Lizzie Timmins (NESO)" w:date="2025-03-18T15:21:00Z" w16du:dateUtc="2025-03-18T15:21:00Z">
            <w:trPr>
              <w:cantSplit/>
            </w:trPr>
          </w:trPrChange>
        </w:trPr>
        <w:tc>
          <w:tcPr>
            <w:tcW w:w="2884" w:type="dxa"/>
            <w:tcPrChange w:id="1061" w:author="Lizzie Timmins (NESO)" w:date="2025-03-18T15:21:00Z" w16du:dateUtc="2025-03-18T15:21:00Z">
              <w:tcPr>
                <w:tcW w:w="2297" w:type="dxa"/>
              </w:tcPr>
            </w:tcPrChange>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Change w:id="1062" w:author="Lizzie Timmins (NESO)" w:date="2025-03-18T15:21:00Z" w16du:dateUtc="2025-03-18T15:21:00Z">
              <w:tcPr>
                <w:tcW w:w="7221" w:type="dxa"/>
              </w:tcPr>
            </w:tcPrChange>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CD30E6">
        <w:trPr>
          <w:cantSplit/>
          <w:trPrChange w:id="1063" w:author="Lizzie Timmins (NESO)" w:date="2025-03-18T15:21:00Z" w16du:dateUtc="2025-03-18T15:21:00Z">
            <w:trPr>
              <w:cantSplit/>
            </w:trPr>
          </w:trPrChange>
        </w:trPr>
        <w:tc>
          <w:tcPr>
            <w:tcW w:w="2884" w:type="dxa"/>
            <w:tcPrChange w:id="1064" w:author="Lizzie Timmins (NESO)" w:date="2025-03-18T15:21:00Z" w16du:dateUtc="2025-03-18T15:21:00Z">
              <w:tcPr>
                <w:tcW w:w="2297" w:type="dxa"/>
              </w:tcPr>
            </w:tcPrChange>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Change w:id="1065" w:author="Lizzie Timmins (NESO)" w:date="2025-03-18T15:21:00Z" w16du:dateUtc="2025-03-18T15:21:00Z">
              <w:tcPr>
                <w:tcW w:w="7221" w:type="dxa"/>
              </w:tcPr>
            </w:tcPrChange>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CD30E6">
        <w:trPr>
          <w:cantSplit/>
          <w:trPrChange w:id="1066" w:author="Lizzie Timmins (NESO)" w:date="2025-03-18T15:21:00Z" w16du:dateUtc="2025-03-18T15:21:00Z">
            <w:trPr>
              <w:cantSplit/>
            </w:trPr>
          </w:trPrChange>
        </w:trPr>
        <w:tc>
          <w:tcPr>
            <w:tcW w:w="2884" w:type="dxa"/>
            <w:tcPrChange w:id="1067" w:author="Lizzie Timmins (NESO)" w:date="2025-03-18T15:21:00Z" w16du:dateUtc="2025-03-18T15:21:00Z">
              <w:tcPr>
                <w:tcW w:w="2297" w:type="dxa"/>
              </w:tcPr>
            </w:tcPrChange>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Change w:id="1068" w:author="Lizzie Timmins (NESO)" w:date="2025-03-18T15:21:00Z" w16du:dateUtc="2025-03-18T15:21:00Z">
              <w:tcPr>
                <w:tcW w:w="7221" w:type="dxa"/>
              </w:tcPr>
            </w:tcPrChange>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CD30E6">
        <w:trPr>
          <w:cantSplit/>
          <w:trPrChange w:id="1069" w:author="Lizzie Timmins (NESO)" w:date="2025-03-18T15:21:00Z" w16du:dateUtc="2025-03-18T15:21:00Z">
            <w:trPr>
              <w:cantSplit/>
            </w:trPr>
          </w:trPrChange>
        </w:trPr>
        <w:tc>
          <w:tcPr>
            <w:tcW w:w="2884" w:type="dxa"/>
            <w:tcPrChange w:id="1070" w:author="Lizzie Timmins (NESO)" w:date="2025-03-18T15:21:00Z" w16du:dateUtc="2025-03-18T15:21:00Z">
              <w:tcPr>
                <w:tcW w:w="2297" w:type="dxa"/>
              </w:tcPr>
            </w:tcPrChange>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Change w:id="1071" w:author="Lizzie Timmins (NESO)" w:date="2025-03-18T15:21:00Z" w16du:dateUtc="2025-03-18T15:21:00Z">
              <w:tcPr>
                <w:tcW w:w="7221" w:type="dxa"/>
              </w:tcPr>
            </w:tcPrChange>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CD30E6">
        <w:trPr>
          <w:cantSplit/>
          <w:trPrChange w:id="1072" w:author="Lizzie Timmins (NESO)" w:date="2025-03-18T15:21:00Z" w16du:dateUtc="2025-03-18T15:21:00Z">
            <w:trPr>
              <w:cantSplit/>
            </w:trPr>
          </w:trPrChange>
        </w:trPr>
        <w:tc>
          <w:tcPr>
            <w:tcW w:w="2884" w:type="dxa"/>
            <w:tcPrChange w:id="1073" w:author="Lizzie Timmins (NESO)" w:date="2025-03-18T15:21:00Z" w16du:dateUtc="2025-03-18T15:21:00Z">
              <w:tcPr>
                <w:tcW w:w="2297" w:type="dxa"/>
              </w:tcPr>
            </w:tcPrChange>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Change w:id="1074" w:author="Lizzie Timmins (NESO)" w:date="2025-03-18T15:21:00Z" w16du:dateUtc="2025-03-18T15:21:00Z">
              <w:tcPr>
                <w:tcW w:w="7221" w:type="dxa"/>
              </w:tcPr>
            </w:tcPrChange>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0CD30E6">
        <w:trPr>
          <w:cantSplit/>
          <w:trPrChange w:id="1075" w:author="Lizzie Timmins (NESO)" w:date="2025-03-18T15:21:00Z" w16du:dateUtc="2025-03-18T15:21:00Z">
            <w:trPr>
              <w:cantSplit/>
            </w:trPr>
          </w:trPrChange>
        </w:trPr>
        <w:tc>
          <w:tcPr>
            <w:tcW w:w="2884" w:type="dxa"/>
            <w:tcPrChange w:id="1076" w:author="Lizzie Timmins (NESO)" w:date="2025-03-18T15:21:00Z" w16du:dateUtc="2025-03-18T15:21:00Z">
              <w:tcPr>
                <w:tcW w:w="2297" w:type="dxa"/>
              </w:tcPr>
            </w:tcPrChange>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Change w:id="1077" w:author="Lizzie Timmins (NESO)" w:date="2025-03-18T15:21:00Z" w16du:dateUtc="2025-03-18T15:21:00Z">
              <w:tcPr>
                <w:tcW w:w="7221" w:type="dxa"/>
              </w:tcPr>
            </w:tcPrChange>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CD30E6">
        <w:trPr>
          <w:cantSplit/>
          <w:trHeight w:val="300"/>
          <w:trPrChange w:id="1078" w:author="Lizzie Timmins (NESO)" w:date="2025-03-18T15:21:00Z" w16du:dateUtc="2025-03-18T15:21:00Z">
            <w:trPr>
              <w:cantSplit/>
              <w:trHeight w:val="300"/>
            </w:trPr>
          </w:trPrChange>
        </w:trPr>
        <w:tc>
          <w:tcPr>
            <w:tcW w:w="2884" w:type="dxa"/>
            <w:tcPrChange w:id="1079" w:author="Lizzie Timmins (NESO)" w:date="2025-03-18T15:21:00Z" w16du:dateUtc="2025-03-18T15:21:00Z">
              <w:tcPr>
                <w:tcW w:w="2297" w:type="dxa"/>
              </w:tcPr>
            </w:tcPrChange>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Change w:id="1080" w:author="Lizzie Timmins (NESO)" w:date="2025-03-18T15:21:00Z" w16du:dateUtc="2025-03-18T15:21:00Z">
              <w:tcPr>
                <w:tcW w:w="7221" w:type="dxa"/>
              </w:tcPr>
            </w:tcPrChange>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CD30E6">
        <w:trPr>
          <w:cantSplit/>
          <w:trHeight w:val="300"/>
          <w:trPrChange w:id="1081" w:author="Lizzie Timmins (NESO)" w:date="2025-03-18T15:21:00Z" w16du:dateUtc="2025-03-18T15:21:00Z">
            <w:trPr>
              <w:cantSplit/>
              <w:trHeight w:val="300"/>
            </w:trPr>
          </w:trPrChange>
        </w:trPr>
        <w:tc>
          <w:tcPr>
            <w:tcW w:w="2884" w:type="dxa"/>
            <w:tcPrChange w:id="1082" w:author="Lizzie Timmins (NESO)" w:date="2025-03-18T15:21:00Z" w16du:dateUtc="2025-03-18T15:21:00Z">
              <w:tcPr>
                <w:tcW w:w="2297" w:type="dxa"/>
              </w:tcPr>
            </w:tcPrChange>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Change w:id="1083" w:author="Lizzie Timmins (NESO)" w:date="2025-03-18T15:21:00Z" w16du:dateUtc="2025-03-18T15:21:00Z">
              <w:tcPr>
                <w:tcW w:w="7221" w:type="dxa"/>
              </w:tcPr>
            </w:tcPrChange>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CD30E6">
        <w:trPr>
          <w:cantSplit/>
          <w:trPrChange w:id="1084" w:author="Lizzie Timmins (NESO)" w:date="2025-03-18T15:21:00Z" w16du:dateUtc="2025-03-18T15:21:00Z">
            <w:trPr>
              <w:cantSplit/>
            </w:trPr>
          </w:trPrChange>
        </w:trPr>
        <w:tc>
          <w:tcPr>
            <w:tcW w:w="2884" w:type="dxa"/>
            <w:tcPrChange w:id="1085" w:author="Lizzie Timmins (NESO)" w:date="2025-03-18T15:21:00Z" w16du:dateUtc="2025-03-18T15:21:00Z">
              <w:tcPr>
                <w:tcW w:w="2297" w:type="dxa"/>
              </w:tcPr>
            </w:tcPrChange>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Change w:id="1086" w:author="Lizzie Timmins (NESO)" w:date="2025-03-18T15:21:00Z" w16du:dateUtc="2025-03-18T15:21:00Z">
              <w:tcPr>
                <w:tcW w:w="7221" w:type="dxa"/>
              </w:tcPr>
            </w:tcPrChange>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CD30E6">
        <w:trPr>
          <w:cantSplit/>
          <w:trPrChange w:id="1087" w:author="Lizzie Timmins (NESO)" w:date="2025-03-18T15:21:00Z" w16du:dateUtc="2025-03-18T15:21:00Z">
            <w:trPr>
              <w:cantSplit/>
            </w:trPr>
          </w:trPrChange>
        </w:trPr>
        <w:tc>
          <w:tcPr>
            <w:tcW w:w="2884" w:type="dxa"/>
            <w:tcPrChange w:id="1088" w:author="Lizzie Timmins (NESO)" w:date="2025-03-18T15:21:00Z" w16du:dateUtc="2025-03-18T15:21:00Z">
              <w:tcPr>
                <w:tcW w:w="2297" w:type="dxa"/>
              </w:tcPr>
            </w:tcPrChange>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Change w:id="1089" w:author="Lizzie Timmins (NESO)" w:date="2025-03-18T15:21:00Z" w16du:dateUtc="2025-03-18T15:21:00Z">
              <w:tcPr>
                <w:tcW w:w="7221" w:type="dxa"/>
              </w:tcPr>
            </w:tcPrChange>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CD30E6">
        <w:trPr>
          <w:cantSplit/>
          <w:trPrChange w:id="1090" w:author="Lizzie Timmins (NESO)" w:date="2025-03-18T15:21:00Z" w16du:dateUtc="2025-03-18T15:21:00Z">
            <w:trPr>
              <w:cantSplit/>
            </w:trPr>
          </w:trPrChange>
        </w:trPr>
        <w:tc>
          <w:tcPr>
            <w:tcW w:w="2884" w:type="dxa"/>
            <w:tcPrChange w:id="1091" w:author="Lizzie Timmins (NESO)" w:date="2025-03-18T15:21:00Z" w16du:dateUtc="2025-03-18T15:21:00Z">
              <w:tcPr>
                <w:tcW w:w="2297" w:type="dxa"/>
              </w:tcPr>
            </w:tcPrChange>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Change w:id="1092" w:author="Lizzie Timmins (NESO)" w:date="2025-03-18T15:21:00Z" w16du:dateUtc="2025-03-18T15:21:00Z">
              <w:tcPr>
                <w:tcW w:w="7221" w:type="dxa"/>
              </w:tcPr>
            </w:tcPrChange>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CD30E6">
        <w:trPr>
          <w:cantSplit/>
          <w:trPrChange w:id="1093" w:author="Lizzie Timmins (NESO)" w:date="2025-03-18T15:21:00Z" w16du:dateUtc="2025-03-18T15:21:00Z">
            <w:trPr>
              <w:cantSplit/>
            </w:trPr>
          </w:trPrChange>
        </w:trPr>
        <w:tc>
          <w:tcPr>
            <w:tcW w:w="2884" w:type="dxa"/>
            <w:tcPrChange w:id="1094" w:author="Lizzie Timmins (NESO)" w:date="2025-03-18T15:21:00Z" w16du:dateUtc="2025-03-18T15:21:00Z">
              <w:tcPr>
                <w:tcW w:w="2297" w:type="dxa"/>
              </w:tcPr>
            </w:tcPrChange>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Change w:id="1095" w:author="Lizzie Timmins (NESO)" w:date="2025-03-18T15:21:00Z" w16du:dateUtc="2025-03-18T15:21:00Z">
              <w:tcPr>
                <w:tcW w:w="7221" w:type="dxa"/>
              </w:tcPr>
            </w:tcPrChange>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CD30E6">
        <w:trPr>
          <w:cantSplit/>
          <w:trPrChange w:id="1096" w:author="Lizzie Timmins (NESO)" w:date="2025-03-18T15:21:00Z" w16du:dateUtc="2025-03-18T15:21:00Z">
            <w:trPr>
              <w:cantSplit/>
            </w:trPr>
          </w:trPrChange>
        </w:trPr>
        <w:tc>
          <w:tcPr>
            <w:tcW w:w="2884" w:type="dxa"/>
            <w:tcPrChange w:id="1097" w:author="Lizzie Timmins (NESO)" w:date="2025-03-18T15:21:00Z" w16du:dateUtc="2025-03-18T15:21:00Z">
              <w:tcPr>
                <w:tcW w:w="2297" w:type="dxa"/>
              </w:tcPr>
            </w:tcPrChange>
          </w:tcPr>
          <w:p w14:paraId="5A3DE7CB" w14:textId="647F140D" w:rsidR="00F81D7C" w:rsidRPr="007E0B31" w:rsidRDefault="00F81D7C" w:rsidP="00F81D7C">
            <w:pPr>
              <w:pStyle w:val="Arial11Bold"/>
              <w:rPr>
                <w:rFonts w:cs="Arial"/>
              </w:rPr>
            </w:pPr>
            <w:r>
              <w:rPr>
                <w:rFonts w:cs="Arial"/>
              </w:rPr>
              <w:t>Interconnector</w:t>
            </w:r>
          </w:p>
        </w:tc>
        <w:tc>
          <w:tcPr>
            <w:tcW w:w="6634" w:type="dxa"/>
            <w:tcPrChange w:id="1098" w:author="Lizzie Timmins (NESO)" w:date="2025-03-18T15:21:00Z" w16du:dateUtc="2025-03-18T15:21:00Z">
              <w:tcPr>
                <w:tcW w:w="7221" w:type="dxa"/>
              </w:tcPr>
            </w:tcPrChange>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CD30E6">
        <w:trPr>
          <w:cantSplit/>
          <w:trPrChange w:id="1099" w:author="Lizzie Timmins (NESO)" w:date="2025-03-18T15:21:00Z" w16du:dateUtc="2025-03-18T15:21:00Z">
            <w:trPr>
              <w:cantSplit/>
            </w:trPr>
          </w:trPrChange>
        </w:trPr>
        <w:tc>
          <w:tcPr>
            <w:tcW w:w="2884" w:type="dxa"/>
            <w:tcPrChange w:id="1100" w:author="Lizzie Timmins (NESO)" w:date="2025-03-18T15:21:00Z" w16du:dateUtc="2025-03-18T15:21:00Z">
              <w:tcPr>
                <w:tcW w:w="2297" w:type="dxa"/>
              </w:tcPr>
            </w:tcPrChange>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Change w:id="1101" w:author="Lizzie Timmins (NESO)" w:date="2025-03-18T15:21:00Z" w16du:dateUtc="2025-03-18T15:21:00Z">
              <w:tcPr>
                <w:tcW w:w="7221" w:type="dxa"/>
              </w:tcPr>
            </w:tcPrChange>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CD30E6">
        <w:trPr>
          <w:cantSplit/>
          <w:trPrChange w:id="1102" w:author="Lizzie Timmins (NESO)" w:date="2025-03-18T15:21:00Z" w16du:dateUtc="2025-03-18T15:21:00Z">
            <w:trPr>
              <w:cantSplit/>
            </w:trPr>
          </w:trPrChange>
        </w:trPr>
        <w:tc>
          <w:tcPr>
            <w:tcW w:w="2884" w:type="dxa"/>
            <w:tcPrChange w:id="1103" w:author="Lizzie Timmins (NESO)" w:date="2025-03-18T15:21:00Z" w16du:dateUtc="2025-03-18T15:21:00Z">
              <w:tcPr>
                <w:tcW w:w="2297" w:type="dxa"/>
              </w:tcPr>
            </w:tcPrChange>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Change w:id="1104" w:author="Lizzie Timmins (NESO)" w:date="2025-03-18T15:21:00Z" w16du:dateUtc="2025-03-18T15:21:00Z">
              <w:tcPr>
                <w:tcW w:w="7221" w:type="dxa"/>
              </w:tcPr>
            </w:tcPrChange>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CD30E6">
        <w:trPr>
          <w:cantSplit/>
          <w:trPrChange w:id="1105" w:author="Lizzie Timmins (NESO)" w:date="2025-03-18T15:21:00Z" w16du:dateUtc="2025-03-18T15:21:00Z">
            <w:trPr>
              <w:cantSplit/>
            </w:trPr>
          </w:trPrChange>
        </w:trPr>
        <w:tc>
          <w:tcPr>
            <w:tcW w:w="2884" w:type="dxa"/>
            <w:tcPrChange w:id="1106" w:author="Lizzie Timmins (NESO)" w:date="2025-03-18T15:21:00Z" w16du:dateUtc="2025-03-18T15:21:00Z">
              <w:tcPr>
                <w:tcW w:w="2297" w:type="dxa"/>
              </w:tcPr>
            </w:tcPrChange>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Change w:id="1107" w:author="Lizzie Timmins (NESO)" w:date="2025-03-18T15:21:00Z" w16du:dateUtc="2025-03-18T15:21:00Z">
              <w:tcPr>
                <w:tcW w:w="7221" w:type="dxa"/>
              </w:tcPr>
            </w:tcPrChange>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CD30E6">
        <w:trPr>
          <w:cantSplit/>
          <w:trPrChange w:id="1108" w:author="Lizzie Timmins (NESO)" w:date="2025-03-18T15:21:00Z" w16du:dateUtc="2025-03-18T15:21:00Z">
            <w:trPr>
              <w:cantSplit/>
            </w:trPr>
          </w:trPrChange>
        </w:trPr>
        <w:tc>
          <w:tcPr>
            <w:tcW w:w="2884" w:type="dxa"/>
            <w:tcPrChange w:id="1109" w:author="Lizzie Timmins (NESO)" w:date="2025-03-18T15:21:00Z" w16du:dateUtc="2025-03-18T15:21:00Z">
              <w:tcPr>
                <w:tcW w:w="2297" w:type="dxa"/>
              </w:tcPr>
            </w:tcPrChange>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Change w:id="1110" w:author="Lizzie Timmins (NESO)" w:date="2025-03-18T15:21:00Z" w16du:dateUtc="2025-03-18T15:21:00Z">
              <w:tcPr>
                <w:tcW w:w="7221" w:type="dxa"/>
              </w:tcPr>
            </w:tcPrChange>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CD30E6">
        <w:trPr>
          <w:cantSplit/>
          <w:trPrChange w:id="1111" w:author="Lizzie Timmins (NESO)" w:date="2025-03-18T15:21:00Z" w16du:dateUtc="2025-03-18T15:21:00Z">
            <w:trPr>
              <w:cantSplit/>
            </w:trPr>
          </w:trPrChange>
        </w:trPr>
        <w:tc>
          <w:tcPr>
            <w:tcW w:w="2884" w:type="dxa"/>
            <w:tcPrChange w:id="1112" w:author="Lizzie Timmins (NESO)" w:date="2025-03-18T15:21:00Z" w16du:dateUtc="2025-03-18T15:21:00Z">
              <w:tcPr>
                <w:tcW w:w="2297" w:type="dxa"/>
              </w:tcPr>
            </w:tcPrChange>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Change w:id="1113" w:author="Lizzie Timmins (NESO)" w:date="2025-03-18T15:21:00Z" w16du:dateUtc="2025-03-18T15:21:00Z">
              <w:tcPr>
                <w:tcW w:w="7221" w:type="dxa"/>
              </w:tcPr>
            </w:tcPrChange>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00CD30E6">
        <w:trPr>
          <w:cantSplit/>
          <w:trPrChange w:id="1114" w:author="Lizzie Timmins (NESO)" w:date="2025-03-18T15:21:00Z" w16du:dateUtc="2025-03-18T15:21:00Z">
            <w:trPr>
              <w:cantSplit/>
            </w:trPr>
          </w:trPrChange>
        </w:trPr>
        <w:tc>
          <w:tcPr>
            <w:tcW w:w="2884" w:type="dxa"/>
            <w:tcPrChange w:id="1115" w:author="Lizzie Timmins (NESO)" w:date="2025-03-18T15:21:00Z" w16du:dateUtc="2025-03-18T15:21:00Z">
              <w:tcPr>
                <w:tcW w:w="2297" w:type="dxa"/>
              </w:tcPr>
            </w:tcPrChange>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Change w:id="1116" w:author="Lizzie Timmins (NESO)" w:date="2025-03-18T15:21:00Z" w16du:dateUtc="2025-03-18T15:21:00Z">
              <w:tcPr>
                <w:tcW w:w="7221" w:type="dxa"/>
              </w:tcPr>
            </w:tcPrChange>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CD30E6">
        <w:trPr>
          <w:cantSplit/>
          <w:trPrChange w:id="1117" w:author="Lizzie Timmins (NESO)" w:date="2025-03-18T15:21:00Z" w16du:dateUtc="2025-03-18T15:21:00Z">
            <w:trPr>
              <w:cantSplit/>
            </w:trPr>
          </w:trPrChange>
        </w:trPr>
        <w:tc>
          <w:tcPr>
            <w:tcW w:w="2884" w:type="dxa"/>
            <w:tcPrChange w:id="1118" w:author="Lizzie Timmins (NESO)" w:date="2025-03-18T15:21:00Z" w16du:dateUtc="2025-03-18T15:21:00Z">
              <w:tcPr>
                <w:tcW w:w="2297" w:type="dxa"/>
              </w:tcPr>
            </w:tcPrChange>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Change w:id="1119" w:author="Lizzie Timmins (NESO)" w:date="2025-03-18T15:21:00Z" w16du:dateUtc="2025-03-18T15:21:00Z">
              <w:tcPr>
                <w:tcW w:w="7221" w:type="dxa"/>
              </w:tcPr>
            </w:tcPrChange>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CD30E6">
        <w:trPr>
          <w:cantSplit/>
          <w:trPrChange w:id="1120" w:author="Lizzie Timmins (NESO)" w:date="2025-03-18T15:21:00Z" w16du:dateUtc="2025-03-18T15:21:00Z">
            <w:trPr>
              <w:cantSplit/>
            </w:trPr>
          </w:trPrChange>
        </w:trPr>
        <w:tc>
          <w:tcPr>
            <w:tcW w:w="2884" w:type="dxa"/>
            <w:tcPrChange w:id="1121" w:author="Lizzie Timmins (NESO)" w:date="2025-03-18T15:21:00Z" w16du:dateUtc="2025-03-18T15:21:00Z">
              <w:tcPr>
                <w:tcW w:w="2297" w:type="dxa"/>
              </w:tcPr>
            </w:tcPrChange>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Change w:id="1122" w:author="Lizzie Timmins (NESO)" w:date="2025-03-18T15:21:00Z" w16du:dateUtc="2025-03-18T15:21:00Z">
              <w:tcPr>
                <w:tcW w:w="7221" w:type="dxa"/>
              </w:tcPr>
            </w:tcPrChange>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CD30E6">
        <w:trPr>
          <w:cantSplit/>
          <w:trPrChange w:id="1123" w:author="Lizzie Timmins (NESO)" w:date="2025-03-18T15:21:00Z" w16du:dateUtc="2025-03-18T15:21:00Z">
            <w:trPr>
              <w:cantSplit/>
            </w:trPr>
          </w:trPrChange>
        </w:trPr>
        <w:tc>
          <w:tcPr>
            <w:tcW w:w="2884" w:type="dxa"/>
            <w:tcPrChange w:id="1124" w:author="Lizzie Timmins (NESO)" w:date="2025-03-18T15:21:00Z" w16du:dateUtc="2025-03-18T15:21:00Z">
              <w:tcPr>
                <w:tcW w:w="2297" w:type="dxa"/>
              </w:tcPr>
            </w:tcPrChange>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Change w:id="1125" w:author="Lizzie Timmins (NESO)" w:date="2025-03-18T15:21:00Z" w16du:dateUtc="2025-03-18T15:21:00Z">
              <w:tcPr>
                <w:tcW w:w="7221" w:type="dxa"/>
              </w:tcPr>
            </w:tcPrChange>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CD30E6">
        <w:trPr>
          <w:cantSplit/>
          <w:trPrChange w:id="1126" w:author="Lizzie Timmins (NESO)" w:date="2025-03-18T15:21:00Z" w16du:dateUtc="2025-03-18T15:21:00Z">
            <w:trPr>
              <w:cantSplit/>
            </w:trPr>
          </w:trPrChange>
        </w:trPr>
        <w:tc>
          <w:tcPr>
            <w:tcW w:w="2884" w:type="dxa"/>
            <w:tcPrChange w:id="1127" w:author="Lizzie Timmins (NESO)" w:date="2025-03-18T15:21:00Z" w16du:dateUtc="2025-03-18T15:21:00Z">
              <w:tcPr>
                <w:tcW w:w="2297" w:type="dxa"/>
              </w:tcPr>
            </w:tcPrChange>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Change w:id="1128" w:author="Lizzie Timmins (NESO)" w:date="2025-03-18T15:21:00Z" w16du:dateUtc="2025-03-18T15:21:00Z">
              <w:tcPr>
                <w:tcW w:w="7221" w:type="dxa"/>
              </w:tcPr>
            </w:tcPrChange>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CD30E6">
        <w:trPr>
          <w:cantSplit/>
          <w:trPrChange w:id="1129" w:author="Lizzie Timmins (NESO)" w:date="2025-03-18T15:21:00Z" w16du:dateUtc="2025-03-18T15:21:00Z">
            <w:trPr>
              <w:cantSplit/>
            </w:trPr>
          </w:trPrChange>
        </w:trPr>
        <w:tc>
          <w:tcPr>
            <w:tcW w:w="2884" w:type="dxa"/>
            <w:tcPrChange w:id="1130" w:author="Lizzie Timmins (NESO)" w:date="2025-03-18T15:21:00Z" w16du:dateUtc="2025-03-18T15:21:00Z">
              <w:tcPr>
                <w:tcW w:w="2297" w:type="dxa"/>
              </w:tcPr>
            </w:tcPrChange>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Change w:id="1131" w:author="Lizzie Timmins (NESO)" w:date="2025-03-18T15:21:00Z" w16du:dateUtc="2025-03-18T15:21:00Z">
              <w:tcPr>
                <w:tcW w:w="7221" w:type="dxa"/>
              </w:tcPr>
            </w:tcPrChange>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CD30E6">
        <w:trPr>
          <w:cantSplit/>
          <w:trPrChange w:id="1132" w:author="Lizzie Timmins (NESO)" w:date="2025-03-18T15:21:00Z" w16du:dateUtc="2025-03-18T15:21:00Z">
            <w:trPr>
              <w:cantSplit/>
            </w:trPr>
          </w:trPrChange>
        </w:trPr>
        <w:tc>
          <w:tcPr>
            <w:tcW w:w="2884" w:type="dxa"/>
            <w:tcPrChange w:id="1133" w:author="Lizzie Timmins (NESO)" w:date="2025-03-18T15:21:00Z" w16du:dateUtc="2025-03-18T15:21:00Z">
              <w:tcPr>
                <w:tcW w:w="2297" w:type="dxa"/>
              </w:tcPr>
            </w:tcPrChange>
          </w:tcPr>
          <w:p w14:paraId="133A5B7C" w14:textId="36D70465" w:rsidR="00F81D7C" w:rsidRPr="007E0B31" w:rsidRDefault="00F81D7C" w:rsidP="00F81D7C">
            <w:pPr>
              <w:pStyle w:val="Arial11Bold"/>
              <w:rPr>
                <w:rFonts w:cs="Arial"/>
              </w:rPr>
            </w:pPr>
            <w:bookmarkStart w:id="1134" w:name="_DV_C25"/>
            <w:r w:rsidRPr="007E0B31">
              <w:rPr>
                <w:rFonts w:cs="Arial"/>
              </w:rPr>
              <w:t xml:space="preserve">Interim Operational Notification </w:t>
            </w:r>
            <w:r w:rsidRPr="007E0B31">
              <w:rPr>
                <w:rFonts w:cs="Arial"/>
                <w:b w:val="0"/>
              </w:rPr>
              <w:t>or</w:t>
            </w:r>
            <w:r w:rsidRPr="007E0B31">
              <w:rPr>
                <w:rFonts w:cs="Arial"/>
              </w:rPr>
              <w:t xml:space="preserve"> ION </w:t>
            </w:r>
            <w:bookmarkEnd w:id="1134"/>
          </w:p>
        </w:tc>
        <w:tc>
          <w:tcPr>
            <w:tcW w:w="6634" w:type="dxa"/>
            <w:tcPrChange w:id="1135" w:author="Lizzie Timmins (NESO)" w:date="2025-03-18T15:21:00Z" w16du:dateUtc="2025-03-18T15:21:00Z">
              <w:tcPr>
                <w:tcW w:w="7221" w:type="dxa"/>
              </w:tcPr>
            </w:tcPrChange>
          </w:tcPr>
          <w:p w14:paraId="40D45ABF" w14:textId="409DC57C" w:rsidR="00F81D7C" w:rsidRPr="007E0B31" w:rsidRDefault="00F81D7C" w:rsidP="00F81D7C">
            <w:pPr>
              <w:pStyle w:val="TableArial11"/>
              <w:rPr>
                <w:rFonts w:cs="Arial"/>
              </w:rPr>
            </w:pPr>
            <w:bookmarkStart w:id="1136"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1136"/>
            <w:proofErr w:type="gramEnd"/>
          </w:p>
          <w:p w14:paraId="2DAA1BCB" w14:textId="77777777" w:rsidR="00F81D7C" w:rsidRPr="007E0B31" w:rsidRDefault="00F81D7C" w:rsidP="00F81D7C">
            <w:pPr>
              <w:pStyle w:val="TableArial11"/>
              <w:ind w:left="567" w:hanging="567"/>
              <w:rPr>
                <w:rFonts w:cs="Arial"/>
              </w:rPr>
            </w:pPr>
            <w:bookmarkStart w:id="1137" w:name="_DV_C27"/>
            <w:r w:rsidRPr="007E0B31">
              <w:rPr>
                <w:rFonts w:cs="Arial"/>
              </w:rPr>
              <w:t>(a)</w:t>
            </w:r>
            <w:r w:rsidRPr="007E0B31">
              <w:rPr>
                <w:rFonts w:cs="Arial"/>
              </w:rPr>
              <w:tab/>
              <w:t xml:space="preserve">with the Grid Code, and </w:t>
            </w:r>
            <w:bookmarkEnd w:id="1137"/>
          </w:p>
          <w:p w14:paraId="71F8FC61" w14:textId="77777777" w:rsidR="00F81D7C" w:rsidRPr="007E0B31" w:rsidRDefault="00F81D7C" w:rsidP="00F81D7C">
            <w:pPr>
              <w:pStyle w:val="TableArial11"/>
              <w:ind w:left="567" w:hanging="567"/>
              <w:rPr>
                <w:rFonts w:cs="Arial"/>
              </w:rPr>
            </w:pPr>
            <w:bookmarkStart w:id="1138"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138"/>
          </w:p>
          <w:p w14:paraId="77F719EF" w14:textId="77777777" w:rsidR="00F81D7C" w:rsidRPr="007E0B31" w:rsidRDefault="00F81D7C" w:rsidP="00F81D7C">
            <w:pPr>
              <w:pStyle w:val="TableArial11"/>
              <w:rPr>
                <w:rFonts w:cs="Arial"/>
                <w:u w:val="single"/>
              </w:rPr>
            </w:pPr>
            <w:bookmarkStart w:id="1139"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139"/>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CD30E6">
        <w:trPr>
          <w:cantSplit/>
          <w:trPrChange w:id="1140" w:author="Lizzie Timmins (NESO)" w:date="2025-03-18T15:21:00Z" w16du:dateUtc="2025-03-18T15:21:00Z">
            <w:trPr>
              <w:cantSplit/>
            </w:trPr>
          </w:trPrChange>
        </w:trPr>
        <w:tc>
          <w:tcPr>
            <w:tcW w:w="2884" w:type="dxa"/>
            <w:tcPrChange w:id="1141" w:author="Lizzie Timmins (NESO)" w:date="2025-03-18T15:21:00Z" w16du:dateUtc="2025-03-18T15:21:00Z">
              <w:tcPr>
                <w:tcW w:w="2297" w:type="dxa"/>
              </w:tcPr>
            </w:tcPrChange>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Change w:id="1142" w:author="Lizzie Timmins (NESO)" w:date="2025-03-18T15:21:00Z" w16du:dateUtc="2025-03-18T15:21:00Z">
              <w:tcPr>
                <w:tcW w:w="7221" w:type="dxa"/>
              </w:tcPr>
            </w:tcPrChange>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00CD30E6">
        <w:trPr>
          <w:cantSplit/>
          <w:trPrChange w:id="1143" w:author="Lizzie Timmins (NESO)" w:date="2025-03-18T15:21:00Z" w16du:dateUtc="2025-03-18T15:21:00Z">
            <w:trPr>
              <w:cantSplit/>
            </w:trPr>
          </w:trPrChange>
        </w:trPr>
        <w:tc>
          <w:tcPr>
            <w:tcW w:w="2884" w:type="dxa"/>
            <w:tcPrChange w:id="1144" w:author="Lizzie Timmins (NESO)" w:date="2025-03-18T15:21:00Z" w16du:dateUtc="2025-03-18T15:21:00Z">
              <w:tcPr>
                <w:tcW w:w="2297" w:type="dxa"/>
              </w:tcPr>
            </w:tcPrChange>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Change w:id="1145" w:author="Lizzie Timmins (NESO)" w:date="2025-03-18T15:21:00Z" w16du:dateUtc="2025-03-18T15:21:00Z">
              <w:tcPr>
                <w:tcW w:w="7221" w:type="dxa"/>
              </w:tcPr>
            </w:tcPrChange>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CD30E6">
        <w:trPr>
          <w:cantSplit/>
          <w:trPrChange w:id="1146" w:author="Lizzie Timmins (NESO)" w:date="2025-03-18T15:21:00Z" w16du:dateUtc="2025-03-18T15:21:00Z">
            <w:trPr>
              <w:cantSplit/>
            </w:trPr>
          </w:trPrChange>
        </w:trPr>
        <w:tc>
          <w:tcPr>
            <w:tcW w:w="2884" w:type="dxa"/>
            <w:tcPrChange w:id="1147" w:author="Lizzie Timmins (NESO)" w:date="2025-03-18T15:21:00Z" w16du:dateUtc="2025-03-18T15:21:00Z">
              <w:tcPr>
                <w:tcW w:w="2297" w:type="dxa"/>
              </w:tcPr>
            </w:tcPrChange>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Change w:id="1148" w:author="Lizzie Timmins (NESO)" w:date="2025-03-18T15:21:00Z" w16du:dateUtc="2025-03-18T15:21:00Z">
              <w:tcPr>
                <w:tcW w:w="7221" w:type="dxa"/>
              </w:tcPr>
            </w:tcPrChange>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0CD30E6">
        <w:trPr>
          <w:cantSplit/>
          <w:trPrChange w:id="1149" w:author="Lizzie Timmins (NESO)" w:date="2025-03-18T15:21:00Z" w16du:dateUtc="2025-03-18T15:21:00Z">
            <w:trPr>
              <w:cantSplit/>
            </w:trPr>
          </w:trPrChange>
        </w:trPr>
        <w:tc>
          <w:tcPr>
            <w:tcW w:w="2884" w:type="dxa"/>
            <w:tcPrChange w:id="1150" w:author="Lizzie Timmins (NESO)" w:date="2025-03-18T15:21:00Z" w16du:dateUtc="2025-03-18T15:21:00Z">
              <w:tcPr>
                <w:tcW w:w="2297" w:type="dxa"/>
              </w:tcPr>
            </w:tcPrChange>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Change w:id="1151" w:author="Lizzie Timmins (NESO)" w:date="2025-03-18T15:21:00Z" w16du:dateUtc="2025-03-18T15:21:00Z">
              <w:tcPr>
                <w:tcW w:w="7221" w:type="dxa"/>
              </w:tcPr>
            </w:tcPrChange>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0CD30E6">
        <w:trPr>
          <w:cantSplit/>
          <w:trPrChange w:id="1152" w:author="Lizzie Timmins (NESO)" w:date="2025-03-18T15:21:00Z" w16du:dateUtc="2025-03-18T15:21:00Z">
            <w:trPr>
              <w:cantSplit/>
            </w:trPr>
          </w:trPrChange>
        </w:trPr>
        <w:tc>
          <w:tcPr>
            <w:tcW w:w="2884" w:type="dxa"/>
            <w:tcPrChange w:id="1153" w:author="Lizzie Timmins (NESO)" w:date="2025-03-18T15:21:00Z" w16du:dateUtc="2025-03-18T15:21:00Z">
              <w:tcPr>
                <w:tcW w:w="2297" w:type="dxa"/>
              </w:tcPr>
            </w:tcPrChange>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Change w:id="1154" w:author="Lizzie Timmins (NESO)" w:date="2025-03-18T15:21:00Z" w16du:dateUtc="2025-03-18T15:21:00Z">
              <w:tcPr>
                <w:tcW w:w="7221" w:type="dxa"/>
              </w:tcPr>
            </w:tcPrChange>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CD30E6">
        <w:trPr>
          <w:cantSplit/>
          <w:trPrChange w:id="1155" w:author="Lizzie Timmins (NESO)" w:date="2025-03-18T15:21:00Z" w16du:dateUtc="2025-03-18T15:21:00Z">
            <w:trPr>
              <w:cantSplit/>
            </w:trPr>
          </w:trPrChange>
        </w:trPr>
        <w:tc>
          <w:tcPr>
            <w:tcW w:w="2884" w:type="dxa"/>
            <w:tcPrChange w:id="1156" w:author="Lizzie Timmins (NESO)" w:date="2025-03-18T15:21:00Z" w16du:dateUtc="2025-03-18T15:21:00Z">
              <w:tcPr>
                <w:tcW w:w="2297" w:type="dxa"/>
              </w:tcPr>
            </w:tcPrChange>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Change w:id="1157" w:author="Lizzie Timmins (NESO)" w:date="2025-03-18T15:21:00Z" w16du:dateUtc="2025-03-18T15:21:00Z">
              <w:tcPr>
                <w:tcW w:w="7221" w:type="dxa"/>
              </w:tcPr>
            </w:tcPrChange>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CD30E6">
        <w:trPr>
          <w:cantSplit/>
          <w:trPrChange w:id="1158" w:author="Lizzie Timmins (NESO)" w:date="2025-03-18T15:21:00Z" w16du:dateUtc="2025-03-18T15:21:00Z">
            <w:trPr>
              <w:cantSplit/>
            </w:trPr>
          </w:trPrChange>
        </w:trPr>
        <w:tc>
          <w:tcPr>
            <w:tcW w:w="2884" w:type="dxa"/>
            <w:tcPrChange w:id="1159" w:author="Lizzie Timmins (NESO)" w:date="2025-03-18T15:21:00Z" w16du:dateUtc="2025-03-18T15:21:00Z">
              <w:tcPr>
                <w:tcW w:w="2297" w:type="dxa"/>
              </w:tcPr>
            </w:tcPrChange>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Change w:id="1160" w:author="Lizzie Timmins (NESO)" w:date="2025-03-18T15:21:00Z" w16du:dateUtc="2025-03-18T15:21:00Z">
              <w:tcPr>
                <w:tcW w:w="7221" w:type="dxa"/>
              </w:tcPr>
            </w:tcPrChange>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CD30E6">
        <w:trPr>
          <w:cantSplit/>
          <w:trPrChange w:id="1161" w:author="Lizzie Timmins (NESO)" w:date="2025-03-18T15:21:00Z" w16du:dateUtc="2025-03-18T15:21:00Z">
            <w:trPr>
              <w:cantSplit/>
            </w:trPr>
          </w:trPrChange>
        </w:trPr>
        <w:tc>
          <w:tcPr>
            <w:tcW w:w="2884" w:type="dxa"/>
            <w:tcPrChange w:id="1162" w:author="Lizzie Timmins (NESO)" w:date="2025-03-18T15:21:00Z" w16du:dateUtc="2025-03-18T15:21:00Z">
              <w:tcPr>
                <w:tcW w:w="2297" w:type="dxa"/>
              </w:tcPr>
            </w:tcPrChange>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Change w:id="1163" w:author="Lizzie Timmins (NESO)" w:date="2025-03-18T15:21:00Z" w16du:dateUtc="2025-03-18T15:21:00Z">
              <w:tcPr>
                <w:tcW w:w="7221" w:type="dxa"/>
              </w:tcPr>
            </w:tcPrChange>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CD30E6">
        <w:trPr>
          <w:cantSplit/>
          <w:trHeight w:val="300"/>
          <w:trPrChange w:id="1164" w:author="Lizzie Timmins (NESO)" w:date="2025-03-18T15:21:00Z" w16du:dateUtc="2025-03-18T15:21:00Z">
            <w:trPr>
              <w:cantSplit/>
              <w:trHeight w:val="300"/>
            </w:trPr>
          </w:trPrChange>
        </w:trPr>
        <w:tc>
          <w:tcPr>
            <w:tcW w:w="2884" w:type="dxa"/>
            <w:tcPrChange w:id="1165" w:author="Lizzie Timmins (NESO)" w:date="2025-03-18T15:21:00Z" w16du:dateUtc="2025-03-18T15:21:00Z">
              <w:tcPr>
                <w:tcW w:w="2297" w:type="dxa"/>
              </w:tcPr>
            </w:tcPrChange>
          </w:tcPr>
          <w:p w14:paraId="06466E56" w14:textId="5AF24962" w:rsidR="0DBEC8F6" w:rsidRDefault="0DBEC8F6" w:rsidP="004E64E8">
            <w:pPr>
              <w:pStyle w:val="Arial11Bold"/>
              <w:rPr>
                <w:rFonts w:cs="Arial"/>
              </w:rPr>
            </w:pPr>
            <w:r w:rsidRPr="38E6A229">
              <w:rPr>
                <w:rFonts w:cs="Arial"/>
              </w:rPr>
              <w:t>ISOP</w:t>
            </w:r>
          </w:p>
        </w:tc>
        <w:tc>
          <w:tcPr>
            <w:tcW w:w="6634" w:type="dxa"/>
            <w:tcPrChange w:id="1166" w:author="Lizzie Timmins (NESO)" w:date="2025-03-18T15:21:00Z" w16du:dateUtc="2025-03-18T15:21:00Z">
              <w:tcPr>
                <w:tcW w:w="7221" w:type="dxa"/>
              </w:tcPr>
            </w:tcPrChange>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CD30E6">
        <w:trPr>
          <w:cantSplit/>
          <w:trPrChange w:id="1167" w:author="Lizzie Timmins (NESO)" w:date="2025-03-18T15:21:00Z" w16du:dateUtc="2025-03-18T15:21:00Z">
            <w:trPr>
              <w:cantSplit/>
            </w:trPr>
          </w:trPrChange>
        </w:trPr>
        <w:tc>
          <w:tcPr>
            <w:tcW w:w="2884" w:type="dxa"/>
            <w:tcPrChange w:id="1168" w:author="Lizzie Timmins (NESO)" w:date="2025-03-18T15:21:00Z" w16du:dateUtc="2025-03-18T15:21:00Z">
              <w:tcPr>
                <w:tcW w:w="2297" w:type="dxa"/>
              </w:tcPr>
            </w:tcPrChange>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Change w:id="1169" w:author="Lizzie Timmins (NESO)" w:date="2025-03-18T15:21:00Z" w16du:dateUtc="2025-03-18T15:21:00Z">
              <w:tcPr>
                <w:tcW w:w="7221" w:type="dxa"/>
              </w:tcPr>
            </w:tcPrChange>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CD30E6">
        <w:trPr>
          <w:cantSplit/>
          <w:trPrChange w:id="1170" w:author="Lizzie Timmins (NESO)" w:date="2025-03-18T15:21:00Z" w16du:dateUtc="2025-03-18T15:21:00Z">
            <w:trPr>
              <w:cantSplit/>
            </w:trPr>
          </w:trPrChange>
        </w:trPr>
        <w:tc>
          <w:tcPr>
            <w:tcW w:w="2884" w:type="dxa"/>
            <w:tcPrChange w:id="1171" w:author="Lizzie Timmins (NESO)" w:date="2025-03-18T15:21:00Z" w16du:dateUtc="2025-03-18T15:21:00Z">
              <w:tcPr>
                <w:tcW w:w="2297" w:type="dxa"/>
              </w:tcPr>
            </w:tcPrChange>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Change w:id="1172" w:author="Lizzie Timmins (NESO)" w:date="2025-03-18T15:21:00Z" w16du:dateUtc="2025-03-18T15:21:00Z">
              <w:tcPr>
                <w:tcW w:w="7221" w:type="dxa"/>
              </w:tcPr>
            </w:tcPrChange>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CD30E6">
        <w:trPr>
          <w:cantSplit/>
          <w:trPrChange w:id="1173" w:author="Lizzie Timmins (NESO)" w:date="2025-03-18T15:21:00Z" w16du:dateUtc="2025-03-18T15:21:00Z">
            <w:trPr>
              <w:cantSplit/>
            </w:trPr>
          </w:trPrChange>
        </w:trPr>
        <w:tc>
          <w:tcPr>
            <w:tcW w:w="2884" w:type="dxa"/>
            <w:tcPrChange w:id="1174" w:author="Lizzie Timmins (NESO)" w:date="2025-03-18T15:21:00Z" w16du:dateUtc="2025-03-18T15:21:00Z">
              <w:tcPr>
                <w:tcW w:w="2297" w:type="dxa"/>
              </w:tcPr>
            </w:tcPrChange>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Change w:id="1175" w:author="Lizzie Timmins (NESO)" w:date="2025-03-18T15:21:00Z" w16du:dateUtc="2025-03-18T15:21:00Z">
              <w:tcPr>
                <w:tcW w:w="7221" w:type="dxa"/>
              </w:tcPr>
            </w:tcPrChange>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CD30E6">
        <w:trPr>
          <w:cantSplit/>
          <w:trPrChange w:id="1176" w:author="Lizzie Timmins (NESO)" w:date="2025-03-18T15:21:00Z" w16du:dateUtc="2025-03-18T15:21:00Z">
            <w:trPr>
              <w:cantSplit/>
            </w:trPr>
          </w:trPrChange>
        </w:trPr>
        <w:tc>
          <w:tcPr>
            <w:tcW w:w="2884" w:type="dxa"/>
            <w:tcPrChange w:id="1177" w:author="Lizzie Timmins (NESO)" w:date="2025-03-18T15:21:00Z" w16du:dateUtc="2025-03-18T15:21:00Z">
              <w:tcPr>
                <w:tcW w:w="2297" w:type="dxa"/>
              </w:tcPr>
            </w:tcPrChange>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Change w:id="1178" w:author="Lizzie Timmins (NESO)" w:date="2025-03-18T15:21:00Z" w16du:dateUtc="2025-03-18T15:21:00Z">
              <w:tcPr>
                <w:tcW w:w="7221" w:type="dxa"/>
              </w:tcPr>
            </w:tcPrChange>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CD30E6">
        <w:trPr>
          <w:cantSplit/>
          <w:trPrChange w:id="1179" w:author="Lizzie Timmins (NESO)" w:date="2025-03-18T15:21:00Z" w16du:dateUtc="2025-03-18T15:21:00Z">
            <w:trPr>
              <w:cantSplit/>
            </w:trPr>
          </w:trPrChange>
        </w:trPr>
        <w:tc>
          <w:tcPr>
            <w:tcW w:w="2884" w:type="dxa"/>
            <w:tcPrChange w:id="1180" w:author="Lizzie Timmins (NESO)" w:date="2025-03-18T15:21:00Z" w16du:dateUtc="2025-03-18T15:21:00Z">
              <w:tcPr>
                <w:tcW w:w="2297" w:type="dxa"/>
              </w:tcPr>
            </w:tcPrChange>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Change w:id="1181" w:author="Lizzie Timmins (NESO)" w:date="2025-03-18T15:21:00Z" w16du:dateUtc="2025-03-18T15:21:00Z">
              <w:tcPr>
                <w:tcW w:w="7221" w:type="dxa"/>
              </w:tcPr>
            </w:tcPrChange>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CD30E6">
        <w:trPr>
          <w:cantSplit/>
          <w:trPrChange w:id="1182" w:author="Lizzie Timmins (NESO)" w:date="2025-03-18T15:21:00Z" w16du:dateUtc="2025-03-18T15:21:00Z">
            <w:trPr>
              <w:cantSplit/>
            </w:trPr>
          </w:trPrChange>
        </w:trPr>
        <w:tc>
          <w:tcPr>
            <w:tcW w:w="2884" w:type="dxa"/>
            <w:tcPrChange w:id="1183" w:author="Lizzie Timmins (NESO)" w:date="2025-03-18T15:21:00Z" w16du:dateUtc="2025-03-18T15:21:00Z">
              <w:tcPr>
                <w:tcW w:w="2297" w:type="dxa"/>
              </w:tcPr>
            </w:tcPrChange>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Change w:id="1184" w:author="Lizzie Timmins (NESO)" w:date="2025-03-18T15:21:00Z" w16du:dateUtc="2025-03-18T15:21:00Z">
              <w:tcPr>
                <w:tcW w:w="7221" w:type="dxa"/>
              </w:tcPr>
            </w:tcPrChange>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CD30E6">
        <w:trPr>
          <w:cantSplit/>
          <w:trPrChange w:id="1185" w:author="Lizzie Timmins (NESO)" w:date="2025-03-18T15:21:00Z" w16du:dateUtc="2025-03-18T15:21:00Z">
            <w:trPr>
              <w:cantSplit/>
            </w:trPr>
          </w:trPrChange>
        </w:trPr>
        <w:tc>
          <w:tcPr>
            <w:tcW w:w="2884" w:type="dxa"/>
            <w:tcPrChange w:id="1186" w:author="Lizzie Timmins (NESO)" w:date="2025-03-18T15:21:00Z" w16du:dateUtc="2025-03-18T15:21:00Z">
              <w:tcPr>
                <w:tcW w:w="2297" w:type="dxa"/>
              </w:tcPr>
            </w:tcPrChange>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Change w:id="1187" w:author="Lizzie Timmins (NESO)" w:date="2025-03-18T15:21:00Z" w16du:dateUtc="2025-03-18T15:21:00Z">
              <w:tcPr>
                <w:tcW w:w="7221" w:type="dxa"/>
              </w:tcPr>
            </w:tcPrChange>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CD30E6">
        <w:trPr>
          <w:cantSplit/>
          <w:trPrChange w:id="1188" w:author="Lizzie Timmins (NESO)" w:date="2025-03-18T15:21:00Z" w16du:dateUtc="2025-03-18T15:21:00Z">
            <w:trPr>
              <w:cantSplit/>
            </w:trPr>
          </w:trPrChange>
        </w:trPr>
        <w:tc>
          <w:tcPr>
            <w:tcW w:w="2884" w:type="dxa"/>
            <w:tcPrChange w:id="1189" w:author="Lizzie Timmins (NESO)" w:date="2025-03-18T15:21:00Z" w16du:dateUtc="2025-03-18T15:21:00Z">
              <w:tcPr>
                <w:tcW w:w="2297" w:type="dxa"/>
              </w:tcPr>
            </w:tcPrChange>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Change w:id="1190" w:author="Lizzie Timmins (NESO)" w:date="2025-03-18T15:21:00Z" w16du:dateUtc="2025-03-18T15:21:00Z">
              <w:tcPr>
                <w:tcW w:w="7221" w:type="dxa"/>
              </w:tcPr>
            </w:tcPrChange>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CD30E6">
        <w:trPr>
          <w:cantSplit/>
          <w:trPrChange w:id="1191" w:author="Lizzie Timmins (NESO)" w:date="2025-03-18T15:21:00Z" w16du:dateUtc="2025-03-18T15:21:00Z">
            <w:trPr>
              <w:cantSplit/>
            </w:trPr>
          </w:trPrChange>
        </w:trPr>
        <w:tc>
          <w:tcPr>
            <w:tcW w:w="2884" w:type="dxa"/>
            <w:tcPrChange w:id="1192" w:author="Lizzie Timmins (NESO)" w:date="2025-03-18T15:21:00Z" w16du:dateUtc="2025-03-18T15:21:00Z">
              <w:tcPr>
                <w:tcW w:w="2297" w:type="dxa"/>
              </w:tcPr>
            </w:tcPrChange>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Change w:id="1193" w:author="Lizzie Timmins (NESO)" w:date="2025-03-18T15:21:00Z" w16du:dateUtc="2025-03-18T15:21:00Z">
              <w:tcPr>
                <w:tcW w:w="7221" w:type="dxa"/>
              </w:tcPr>
            </w:tcPrChange>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CD30E6">
        <w:trPr>
          <w:cantSplit/>
          <w:trPrChange w:id="1194" w:author="Lizzie Timmins (NESO)" w:date="2025-03-18T15:21:00Z" w16du:dateUtc="2025-03-18T15:21:00Z">
            <w:trPr>
              <w:cantSplit/>
            </w:trPr>
          </w:trPrChange>
        </w:trPr>
        <w:tc>
          <w:tcPr>
            <w:tcW w:w="2884" w:type="dxa"/>
            <w:tcPrChange w:id="1195" w:author="Lizzie Timmins (NESO)" w:date="2025-03-18T15:21:00Z" w16du:dateUtc="2025-03-18T15:21:00Z">
              <w:tcPr>
                <w:tcW w:w="2297" w:type="dxa"/>
              </w:tcPr>
            </w:tcPrChange>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Change w:id="1196" w:author="Lizzie Timmins (NESO)" w:date="2025-03-18T15:21:00Z" w16du:dateUtc="2025-03-18T15:21:00Z">
              <w:tcPr>
                <w:tcW w:w="7221" w:type="dxa"/>
              </w:tcPr>
            </w:tcPrChange>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CD30E6">
        <w:trPr>
          <w:cantSplit/>
          <w:trPrChange w:id="1197" w:author="Lizzie Timmins (NESO)" w:date="2025-03-18T15:21:00Z" w16du:dateUtc="2025-03-18T15:21:00Z">
            <w:trPr>
              <w:cantSplit/>
            </w:trPr>
          </w:trPrChange>
        </w:trPr>
        <w:tc>
          <w:tcPr>
            <w:tcW w:w="2884" w:type="dxa"/>
            <w:tcPrChange w:id="1198" w:author="Lizzie Timmins (NESO)" w:date="2025-03-18T15:21:00Z" w16du:dateUtc="2025-03-18T15:21:00Z">
              <w:tcPr>
                <w:tcW w:w="2297" w:type="dxa"/>
              </w:tcPr>
            </w:tcPrChange>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Change w:id="1199" w:author="Lizzie Timmins (NESO)" w:date="2025-03-18T15:21:00Z" w16du:dateUtc="2025-03-18T15:21:00Z">
              <w:tcPr>
                <w:tcW w:w="7221" w:type="dxa"/>
              </w:tcPr>
            </w:tcPrChange>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CD30E6">
        <w:trPr>
          <w:cantSplit/>
          <w:trPrChange w:id="1200" w:author="Lizzie Timmins (NESO)" w:date="2025-03-18T15:21:00Z" w16du:dateUtc="2025-03-18T15:21:00Z">
            <w:trPr>
              <w:cantSplit/>
            </w:trPr>
          </w:trPrChange>
        </w:trPr>
        <w:tc>
          <w:tcPr>
            <w:tcW w:w="2884" w:type="dxa"/>
            <w:tcPrChange w:id="1201" w:author="Lizzie Timmins (NESO)" w:date="2025-03-18T15:21:00Z" w16du:dateUtc="2025-03-18T15:21:00Z">
              <w:tcPr>
                <w:tcW w:w="2297" w:type="dxa"/>
              </w:tcPr>
            </w:tcPrChange>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Change w:id="1202" w:author="Lizzie Timmins (NESO)" w:date="2025-03-18T15:21:00Z" w16du:dateUtc="2025-03-18T15:21:00Z">
              <w:tcPr>
                <w:tcW w:w="7221" w:type="dxa"/>
              </w:tcPr>
            </w:tcPrChange>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CD30E6">
        <w:trPr>
          <w:cantSplit/>
          <w:trPrChange w:id="1203" w:author="Lizzie Timmins (NESO)" w:date="2025-03-18T15:21:00Z" w16du:dateUtc="2025-03-18T15:21:00Z">
            <w:trPr>
              <w:cantSplit/>
            </w:trPr>
          </w:trPrChange>
        </w:trPr>
        <w:tc>
          <w:tcPr>
            <w:tcW w:w="2884" w:type="dxa"/>
            <w:tcPrChange w:id="1204" w:author="Lizzie Timmins (NESO)" w:date="2025-03-18T15:21:00Z" w16du:dateUtc="2025-03-18T15:21:00Z">
              <w:tcPr>
                <w:tcW w:w="2297" w:type="dxa"/>
              </w:tcPr>
            </w:tcPrChange>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Change w:id="1205" w:author="Lizzie Timmins (NESO)" w:date="2025-03-18T15:21:00Z" w16du:dateUtc="2025-03-18T15:21:00Z">
              <w:tcPr>
                <w:tcW w:w="7221" w:type="dxa"/>
              </w:tcPr>
            </w:tcPrChange>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CD30E6">
        <w:trPr>
          <w:cantSplit/>
          <w:trPrChange w:id="1206" w:author="Lizzie Timmins (NESO)" w:date="2025-03-18T15:21:00Z" w16du:dateUtc="2025-03-18T15:21:00Z">
            <w:trPr>
              <w:cantSplit/>
            </w:trPr>
          </w:trPrChange>
        </w:trPr>
        <w:tc>
          <w:tcPr>
            <w:tcW w:w="2884" w:type="dxa"/>
            <w:tcPrChange w:id="1207" w:author="Lizzie Timmins (NESO)" w:date="2025-03-18T15:21:00Z" w16du:dateUtc="2025-03-18T15:21:00Z">
              <w:tcPr>
                <w:tcW w:w="2297" w:type="dxa"/>
              </w:tcPr>
            </w:tcPrChange>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Change w:id="1208" w:author="Lizzie Timmins (NESO)" w:date="2025-03-18T15:21:00Z" w16du:dateUtc="2025-03-18T15:21:00Z">
              <w:tcPr>
                <w:tcW w:w="7221" w:type="dxa"/>
              </w:tcPr>
            </w:tcPrChange>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CD30E6">
        <w:trPr>
          <w:cantSplit/>
          <w:trPrChange w:id="1209" w:author="Lizzie Timmins (NESO)" w:date="2025-03-18T15:21:00Z" w16du:dateUtc="2025-03-18T15:21:00Z">
            <w:trPr>
              <w:cantSplit/>
            </w:trPr>
          </w:trPrChange>
        </w:trPr>
        <w:tc>
          <w:tcPr>
            <w:tcW w:w="2884" w:type="dxa"/>
            <w:tcPrChange w:id="1210" w:author="Lizzie Timmins (NESO)" w:date="2025-03-18T15:21:00Z" w16du:dateUtc="2025-03-18T15:21:00Z">
              <w:tcPr>
                <w:tcW w:w="2297" w:type="dxa"/>
              </w:tcPr>
            </w:tcPrChange>
          </w:tcPr>
          <w:p w14:paraId="2347B7F7" w14:textId="702E5CB5" w:rsidR="00F81D7C" w:rsidRPr="007E0B31" w:rsidRDefault="00F81D7C" w:rsidP="00F81D7C">
            <w:pPr>
              <w:pStyle w:val="Arial11Bold"/>
              <w:rPr>
                <w:rFonts w:cs="Arial"/>
              </w:rPr>
            </w:pPr>
            <w:bookmarkStart w:id="1211" w:name="_DV_C34"/>
            <w:r w:rsidRPr="007E0B31">
              <w:rPr>
                <w:rFonts w:cs="Arial"/>
              </w:rPr>
              <w:t xml:space="preserve">Limited Operational Notification </w:t>
            </w:r>
            <w:r w:rsidRPr="007E0B31">
              <w:rPr>
                <w:rFonts w:cs="Arial"/>
                <w:b w:val="0"/>
              </w:rPr>
              <w:t>or</w:t>
            </w:r>
            <w:r w:rsidRPr="007E0B31">
              <w:rPr>
                <w:rFonts w:cs="Arial"/>
              </w:rPr>
              <w:t xml:space="preserve"> LON</w:t>
            </w:r>
            <w:bookmarkEnd w:id="1211"/>
          </w:p>
        </w:tc>
        <w:tc>
          <w:tcPr>
            <w:tcW w:w="6634" w:type="dxa"/>
            <w:tcPrChange w:id="1212" w:author="Lizzie Timmins (NESO)" w:date="2025-03-18T15:21:00Z" w16du:dateUtc="2025-03-18T15:21:00Z">
              <w:tcPr>
                <w:tcW w:w="7221" w:type="dxa"/>
              </w:tcPr>
            </w:tcPrChange>
          </w:tcPr>
          <w:p w14:paraId="116937FB" w14:textId="55A25BAD" w:rsidR="00F81D7C" w:rsidRPr="007E0B31" w:rsidRDefault="00F81D7C" w:rsidP="00F81D7C">
            <w:pPr>
              <w:pStyle w:val="TableArial11"/>
              <w:rPr>
                <w:rFonts w:cs="Arial"/>
              </w:rPr>
            </w:pPr>
            <w:bookmarkStart w:id="121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213"/>
          </w:p>
          <w:p w14:paraId="0C9542F9" w14:textId="77777777" w:rsidR="00F81D7C" w:rsidRPr="007E0B31" w:rsidRDefault="00F81D7C" w:rsidP="00F81D7C">
            <w:pPr>
              <w:pStyle w:val="TableArial11"/>
              <w:ind w:left="567" w:hanging="567"/>
              <w:rPr>
                <w:rFonts w:cs="Arial"/>
              </w:rPr>
            </w:pPr>
            <w:bookmarkStart w:id="1214" w:name="_DV_C36"/>
            <w:r w:rsidRPr="007E0B31">
              <w:rPr>
                <w:rFonts w:cs="Arial"/>
              </w:rPr>
              <w:t>(a)</w:t>
            </w:r>
            <w:r w:rsidRPr="007E0B31">
              <w:rPr>
                <w:rFonts w:cs="Arial"/>
              </w:rPr>
              <w:tab/>
              <w:t xml:space="preserve">with the provisions of the Grid Code specified in the notice, and </w:t>
            </w:r>
            <w:bookmarkEnd w:id="1214"/>
          </w:p>
          <w:p w14:paraId="5536F311" w14:textId="77777777" w:rsidR="00F81D7C" w:rsidRPr="007E0B31" w:rsidRDefault="00F81D7C" w:rsidP="00F81D7C">
            <w:pPr>
              <w:pStyle w:val="TableArial11"/>
              <w:ind w:left="567" w:hanging="567"/>
              <w:rPr>
                <w:rFonts w:cs="Arial"/>
              </w:rPr>
            </w:pPr>
            <w:bookmarkStart w:id="121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1215"/>
            <w:proofErr w:type="gramEnd"/>
          </w:p>
          <w:p w14:paraId="3817BE40" w14:textId="77777777" w:rsidR="00F81D7C" w:rsidRPr="007E0B31" w:rsidRDefault="00F81D7C" w:rsidP="00F81D7C">
            <w:pPr>
              <w:pStyle w:val="TableArial11"/>
              <w:rPr>
                <w:rFonts w:cs="Arial"/>
              </w:rPr>
            </w:pPr>
            <w:bookmarkStart w:id="1216" w:name="_DV_C38"/>
            <w:r w:rsidRPr="007E0B31">
              <w:rPr>
                <w:rFonts w:cs="Arial"/>
              </w:rPr>
              <w:t xml:space="preserve">and specifying the </w:t>
            </w:r>
            <w:r w:rsidRPr="007E0B31">
              <w:rPr>
                <w:rFonts w:cs="Arial"/>
                <w:b/>
              </w:rPr>
              <w:t>Unresolved Issues</w:t>
            </w:r>
            <w:r w:rsidRPr="007E0B31">
              <w:rPr>
                <w:rFonts w:cs="Arial"/>
              </w:rPr>
              <w:t xml:space="preserve">. </w:t>
            </w:r>
            <w:bookmarkEnd w:id="1216"/>
          </w:p>
        </w:tc>
      </w:tr>
      <w:tr w:rsidR="00F81D7C" w:rsidRPr="007E0B31" w14:paraId="6946C0D5" w14:textId="77777777" w:rsidTr="00CD30E6">
        <w:trPr>
          <w:cantSplit/>
          <w:trPrChange w:id="1217" w:author="Lizzie Timmins (NESO)" w:date="2025-03-18T15:21:00Z" w16du:dateUtc="2025-03-18T15:21:00Z">
            <w:trPr>
              <w:cantSplit/>
            </w:trPr>
          </w:trPrChange>
        </w:trPr>
        <w:tc>
          <w:tcPr>
            <w:tcW w:w="2884" w:type="dxa"/>
            <w:tcPrChange w:id="1218" w:author="Lizzie Timmins (NESO)" w:date="2025-03-18T15:21:00Z" w16du:dateUtc="2025-03-18T15:21:00Z">
              <w:tcPr>
                <w:tcW w:w="2297" w:type="dxa"/>
              </w:tcPr>
            </w:tcPrChange>
          </w:tcPr>
          <w:p w14:paraId="18667BDF" w14:textId="77777777" w:rsidR="00F81D7C" w:rsidRPr="007E0B31" w:rsidRDefault="00F81D7C" w:rsidP="00F81D7C">
            <w:pPr>
              <w:pStyle w:val="Arial11Bold"/>
              <w:rPr>
                <w:rFonts w:cs="Arial"/>
              </w:rPr>
            </w:pPr>
            <w:r w:rsidRPr="007E0B31">
              <w:rPr>
                <w:rFonts w:cs="Arial"/>
              </w:rPr>
              <w:t>Load</w:t>
            </w:r>
          </w:p>
        </w:tc>
        <w:tc>
          <w:tcPr>
            <w:tcW w:w="6634" w:type="dxa"/>
            <w:tcPrChange w:id="1219" w:author="Lizzie Timmins (NESO)" w:date="2025-03-18T15:21:00Z" w16du:dateUtc="2025-03-18T15:21:00Z">
              <w:tcPr>
                <w:tcW w:w="7221" w:type="dxa"/>
              </w:tcPr>
            </w:tcPrChange>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CD30E6">
        <w:trPr>
          <w:cantSplit/>
          <w:trPrChange w:id="1220" w:author="Lizzie Timmins (NESO)" w:date="2025-03-18T15:21:00Z" w16du:dateUtc="2025-03-18T15:21:00Z">
            <w:trPr>
              <w:cantSplit/>
            </w:trPr>
          </w:trPrChange>
        </w:trPr>
        <w:tc>
          <w:tcPr>
            <w:tcW w:w="2884" w:type="dxa"/>
            <w:tcPrChange w:id="1221" w:author="Lizzie Timmins (NESO)" w:date="2025-03-18T15:21:00Z" w16du:dateUtc="2025-03-18T15:21:00Z">
              <w:tcPr>
                <w:tcW w:w="2297" w:type="dxa"/>
              </w:tcPr>
            </w:tcPrChange>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Change w:id="1222" w:author="Lizzie Timmins (NESO)" w:date="2025-03-18T15:21:00Z" w16du:dateUtc="2025-03-18T15:21:00Z">
              <w:tcPr>
                <w:tcW w:w="7221" w:type="dxa"/>
              </w:tcPr>
            </w:tcPrChange>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CD30E6">
        <w:trPr>
          <w:cantSplit/>
          <w:trPrChange w:id="1223" w:author="Lizzie Timmins (NESO)" w:date="2025-03-18T15:21:00Z" w16du:dateUtc="2025-03-18T15:21:00Z">
            <w:trPr>
              <w:cantSplit/>
            </w:trPr>
          </w:trPrChange>
        </w:trPr>
        <w:tc>
          <w:tcPr>
            <w:tcW w:w="2884" w:type="dxa"/>
            <w:tcPrChange w:id="1224" w:author="Lizzie Timmins (NESO)" w:date="2025-03-18T15:21:00Z" w16du:dateUtc="2025-03-18T15:21:00Z">
              <w:tcPr>
                <w:tcW w:w="2297" w:type="dxa"/>
              </w:tcPr>
            </w:tcPrChange>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Change w:id="1225" w:author="Lizzie Timmins (NESO)" w:date="2025-03-18T15:21:00Z" w16du:dateUtc="2025-03-18T15:21:00Z">
              <w:tcPr>
                <w:tcW w:w="7221" w:type="dxa"/>
              </w:tcPr>
            </w:tcPrChange>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CD30E6">
        <w:trPr>
          <w:cantSplit/>
          <w:trPrChange w:id="1226" w:author="Lizzie Timmins (NESO)" w:date="2025-03-18T15:21:00Z" w16du:dateUtc="2025-03-18T15:21:00Z">
            <w:trPr>
              <w:cantSplit/>
            </w:trPr>
          </w:trPrChange>
        </w:trPr>
        <w:tc>
          <w:tcPr>
            <w:tcW w:w="2884" w:type="dxa"/>
            <w:tcPrChange w:id="1227" w:author="Lizzie Timmins (NESO)" w:date="2025-03-18T15:21:00Z" w16du:dateUtc="2025-03-18T15:21:00Z">
              <w:tcPr>
                <w:tcW w:w="2297" w:type="dxa"/>
              </w:tcPr>
            </w:tcPrChange>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Change w:id="1228" w:author="Lizzie Timmins (NESO)" w:date="2025-03-18T15:21:00Z" w16du:dateUtc="2025-03-18T15:21:00Z">
              <w:tcPr>
                <w:tcW w:w="7221" w:type="dxa"/>
              </w:tcPr>
            </w:tcPrChange>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CD30E6">
        <w:trPr>
          <w:cantSplit/>
          <w:trPrChange w:id="1229" w:author="Lizzie Timmins (NESO)" w:date="2025-03-18T15:21:00Z" w16du:dateUtc="2025-03-18T15:21:00Z">
            <w:trPr>
              <w:cantSplit/>
            </w:trPr>
          </w:trPrChange>
        </w:trPr>
        <w:tc>
          <w:tcPr>
            <w:tcW w:w="2884" w:type="dxa"/>
            <w:tcPrChange w:id="1230" w:author="Lizzie Timmins (NESO)" w:date="2025-03-18T15:21:00Z" w16du:dateUtc="2025-03-18T15:21:00Z">
              <w:tcPr>
                <w:tcW w:w="2297" w:type="dxa"/>
              </w:tcPr>
            </w:tcPrChange>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Change w:id="1231" w:author="Lizzie Timmins (NESO)" w:date="2025-03-18T15:21:00Z" w16du:dateUtc="2025-03-18T15:21:00Z">
              <w:tcPr>
                <w:tcW w:w="7221" w:type="dxa"/>
              </w:tcPr>
            </w:tcPrChange>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0CD30E6">
        <w:trPr>
          <w:cantSplit/>
          <w:trPrChange w:id="1232" w:author="Lizzie Timmins (NESO)" w:date="2025-03-18T15:21:00Z" w16du:dateUtc="2025-03-18T15:21:00Z">
            <w:trPr>
              <w:cantSplit/>
            </w:trPr>
          </w:trPrChange>
        </w:trPr>
        <w:tc>
          <w:tcPr>
            <w:tcW w:w="2884" w:type="dxa"/>
            <w:tcPrChange w:id="1233" w:author="Lizzie Timmins (NESO)" w:date="2025-03-18T15:21:00Z" w16du:dateUtc="2025-03-18T15:21:00Z">
              <w:tcPr>
                <w:tcW w:w="2297" w:type="dxa"/>
              </w:tcPr>
            </w:tcPrChange>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Change w:id="1234" w:author="Lizzie Timmins (NESO)" w:date="2025-03-18T15:21:00Z" w16du:dateUtc="2025-03-18T15:21:00Z">
              <w:tcPr>
                <w:tcW w:w="7221" w:type="dxa"/>
              </w:tcPr>
            </w:tcPrChange>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CD30E6">
        <w:trPr>
          <w:cantSplit/>
          <w:trPrChange w:id="1235" w:author="Lizzie Timmins (NESO)" w:date="2025-03-18T15:21:00Z" w16du:dateUtc="2025-03-18T15:21:00Z">
            <w:trPr>
              <w:cantSplit/>
            </w:trPr>
          </w:trPrChange>
        </w:trPr>
        <w:tc>
          <w:tcPr>
            <w:tcW w:w="2884" w:type="dxa"/>
            <w:tcPrChange w:id="1236" w:author="Lizzie Timmins (NESO)" w:date="2025-03-18T15:21:00Z" w16du:dateUtc="2025-03-18T15:21:00Z">
              <w:tcPr>
                <w:tcW w:w="2297" w:type="dxa"/>
              </w:tcPr>
            </w:tcPrChange>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Change w:id="1237" w:author="Lizzie Timmins (NESO)" w:date="2025-03-18T15:21:00Z" w16du:dateUtc="2025-03-18T15:21:00Z">
              <w:tcPr>
                <w:tcW w:w="7221" w:type="dxa"/>
              </w:tcPr>
            </w:tcPrChange>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CD30E6">
        <w:trPr>
          <w:cantSplit/>
          <w:trPrChange w:id="1238" w:author="Lizzie Timmins (NESO)" w:date="2025-03-18T15:21:00Z" w16du:dateUtc="2025-03-18T15:21:00Z">
            <w:trPr>
              <w:cantSplit/>
            </w:trPr>
          </w:trPrChange>
        </w:trPr>
        <w:tc>
          <w:tcPr>
            <w:tcW w:w="2884" w:type="dxa"/>
            <w:tcPrChange w:id="1239" w:author="Lizzie Timmins (NESO)" w:date="2025-03-18T15:21:00Z" w16du:dateUtc="2025-03-18T15:21:00Z">
              <w:tcPr>
                <w:tcW w:w="2297" w:type="dxa"/>
              </w:tcPr>
            </w:tcPrChange>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Change w:id="1240" w:author="Lizzie Timmins (NESO)" w:date="2025-03-18T15:21:00Z" w16du:dateUtc="2025-03-18T15:21:00Z">
              <w:tcPr>
                <w:tcW w:w="7221" w:type="dxa"/>
              </w:tcPr>
            </w:tcPrChange>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CD30E6">
        <w:trPr>
          <w:cantSplit/>
          <w:trPrChange w:id="1241" w:author="Lizzie Timmins (NESO)" w:date="2025-03-18T15:21:00Z" w16du:dateUtc="2025-03-18T15:21:00Z">
            <w:trPr>
              <w:cantSplit/>
            </w:trPr>
          </w:trPrChange>
        </w:trPr>
        <w:tc>
          <w:tcPr>
            <w:tcW w:w="2884" w:type="dxa"/>
            <w:tcPrChange w:id="1242" w:author="Lizzie Timmins (NESO)" w:date="2025-03-18T15:21:00Z" w16du:dateUtc="2025-03-18T15:21:00Z">
              <w:tcPr>
                <w:tcW w:w="2297" w:type="dxa"/>
              </w:tcPr>
            </w:tcPrChange>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Change w:id="1243" w:author="Lizzie Timmins (NESO)" w:date="2025-03-18T15:21:00Z" w16du:dateUtc="2025-03-18T15:21:00Z">
              <w:tcPr>
                <w:tcW w:w="7221" w:type="dxa"/>
              </w:tcPr>
            </w:tcPrChange>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CD30E6">
        <w:trPr>
          <w:cantSplit/>
          <w:trPrChange w:id="1244" w:author="Lizzie Timmins (NESO)" w:date="2025-03-18T15:21:00Z" w16du:dateUtc="2025-03-18T15:21:00Z">
            <w:trPr>
              <w:cantSplit/>
            </w:trPr>
          </w:trPrChange>
        </w:trPr>
        <w:tc>
          <w:tcPr>
            <w:tcW w:w="2884" w:type="dxa"/>
            <w:tcPrChange w:id="1245" w:author="Lizzie Timmins (NESO)" w:date="2025-03-18T15:21:00Z" w16du:dateUtc="2025-03-18T15:21:00Z">
              <w:tcPr>
                <w:tcW w:w="2297" w:type="dxa"/>
              </w:tcPr>
            </w:tcPrChange>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Change w:id="1246" w:author="Lizzie Timmins (NESO)" w:date="2025-03-18T15:21:00Z" w16du:dateUtc="2025-03-18T15:21:00Z">
              <w:tcPr>
                <w:tcW w:w="7221" w:type="dxa"/>
              </w:tcPr>
            </w:tcPrChange>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CD30E6">
        <w:trPr>
          <w:cantSplit/>
          <w:trPrChange w:id="1247" w:author="Lizzie Timmins (NESO)" w:date="2025-03-18T15:21:00Z" w16du:dateUtc="2025-03-18T15:21:00Z">
            <w:trPr>
              <w:cantSplit/>
            </w:trPr>
          </w:trPrChange>
        </w:trPr>
        <w:tc>
          <w:tcPr>
            <w:tcW w:w="2884" w:type="dxa"/>
            <w:tcPrChange w:id="1248" w:author="Lizzie Timmins (NESO)" w:date="2025-03-18T15:21:00Z" w16du:dateUtc="2025-03-18T15:21:00Z">
              <w:tcPr>
                <w:tcW w:w="2297" w:type="dxa"/>
              </w:tcPr>
            </w:tcPrChange>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Change w:id="1249" w:author="Lizzie Timmins (NESO)" w:date="2025-03-18T15:21:00Z" w16du:dateUtc="2025-03-18T15:21:00Z">
              <w:tcPr>
                <w:tcW w:w="7221" w:type="dxa"/>
              </w:tcPr>
            </w:tcPrChange>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CD30E6">
        <w:trPr>
          <w:cantSplit/>
          <w:trPrChange w:id="1250" w:author="Lizzie Timmins (NESO)" w:date="2025-03-18T15:21:00Z" w16du:dateUtc="2025-03-18T15:21:00Z">
            <w:trPr>
              <w:cantSplit/>
            </w:trPr>
          </w:trPrChange>
        </w:trPr>
        <w:tc>
          <w:tcPr>
            <w:tcW w:w="2884" w:type="dxa"/>
            <w:tcPrChange w:id="1251" w:author="Lizzie Timmins (NESO)" w:date="2025-03-18T15:21:00Z" w16du:dateUtc="2025-03-18T15:21:00Z">
              <w:tcPr>
                <w:tcW w:w="2297" w:type="dxa"/>
              </w:tcPr>
            </w:tcPrChange>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Change w:id="1252" w:author="Lizzie Timmins (NESO)" w:date="2025-03-18T15:21:00Z" w16du:dateUtc="2025-03-18T15:21:00Z">
              <w:tcPr>
                <w:tcW w:w="7221" w:type="dxa"/>
              </w:tcPr>
            </w:tcPrChange>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CD30E6">
        <w:trPr>
          <w:cantSplit/>
          <w:trPrChange w:id="1253" w:author="Lizzie Timmins (NESO)" w:date="2025-03-18T15:21:00Z" w16du:dateUtc="2025-03-18T15:21:00Z">
            <w:trPr>
              <w:cantSplit/>
            </w:trPr>
          </w:trPrChange>
        </w:trPr>
        <w:tc>
          <w:tcPr>
            <w:tcW w:w="2884" w:type="dxa"/>
            <w:tcPrChange w:id="1254" w:author="Lizzie Timmins (NESO)" w:date="2025-03-18T15:21:00Z" w16du:dateUtc="2025-03-18T15:21:00Z">
              <w:tcPr>
                <w:tcW w:w="2297" w:type="dxa"/>
              </w:tcPr>
            </w:tcPrChange>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Change w:id="1255" w:author="Lizzie Timmins (NESO)" w:date="2025-03-18T15:21:00Z" w16du:dateUtc="2025-03-18T15:21:00Z">
              <w:tcPr>
                <w:tcW w:w="7221" w:type="dxa"/>
              </w:tcPr>
            </w:tcPrChange>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CD30E6">
        <w:trPr>
          <w:cantSplit/>
          <w:trPrChange w:id="1256" w:author="Lizzie Timmins (NESO)" w:date="2025-03-18T15:21:00Z" w16du:dateUtc="2025-03-18T15:21:00Z">
            <w:trPr>
              <w:cantSplit/>
            </w:trPr>
          </w:trPrChange>
        </w:trPr>
        <w:tc>
          <w:tcPr>
            <w:tcW w:w="2884" w:type="dxa"/>
            <w:tcPrChange w:id="1257" w:author="Lizzie Timmins (NESO)" w:date="2025-03-18T15:21:00Z" w16du:dateUtc="2025-03-18T15:21:00Z">
              <w:tcPr>
                <w:tcW w:w="2297" w:type="dxa"/>
              </w:tcPr>
            </w:tcPrChange>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Change w:id="1258" w:author="Lizzie Timmins (NESO)" w:date="2025-03-18T15:21:00Z" w16du:dateUtc="2025-03-18T15:21:00Z">
              <w:tcPr>
                <w:tcW w:w="7221" w:type="dxa"/>
              </w:tcPr>
            </w:tcPrChange>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CD30E6">
        <w:trPr>
          <w:cantSplit/>
          <w:trPrChange w:id="1259" w:author="Lizzie Timmins (NESO)" w:date="2025-03-18T15:21:00Z" w16du:dateUtc="2025-03-18T15:21:00Z">
            <w:trPr>
              <w:cantSplit/>
            </w:trPr>
          </w:trPrChange>
        </w:trPr>
        <w:tc>
          <w:tcPr>
            <w:tcW w:w="2884" w:type="dxa"/>
            <w:tcPrChange w:id="1260" w:author="Lizzie Timmins (NESO)" w:date="2025-03-18T15:21:00Z" w16du:dateUtc="2025-03-18T15:21:00Z">
              <w:tcPr>
                <w:tcW w:w="2297" w:type="dxa"/>
              </w:tcPr>
            </w:tcPrChange>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Change w:id="1261" w:author="Lizzie Timmins (NESO)" w:date="2025-03-18T15:21:00Z" w16du:dateUtc="2025-03-18T15:21:00Z">
              <w:tcPr>
                <w:tcW w:w="7221" w:type="dxa"/>
              </w:tcPr>
            </w:tcPrChange>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CD30E6">
        <w:trPr>
          <w:cantSplit/>
          <w:trPrChange w:id="1262" w:author="Lizzie Timmins (NESO)" w:date="2025-03-18T15:21:00Z" w16du:dateUtc="2025-03-18T15:21:00Z">
            <w:trPr>
              <w:cantSplit/>
            </w:trPr>
          </w:trPrChange>
        </w:trPr>
        <w:tc>
          <w:tcPr>
            <w:tcW w:w="2884" w:type="dxa"/>
            <w:tcPrChange w:id="1263" w:author="Lizzie Timmins (NESO)" w:date="2025-03-18T15:21:00Z" w16du:dateUtc="2025-03-18T15:21:00Z">
              <w:tcPr>
                <w:tcW w:w="2297" w:type="dxa"/>
              </w:tcPr>
            </w:tcPrChange>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Change w:id="1264" w:author="Lizzie Timmins (NESO)" w:date="2025-03-18T15:21:00Z" w16du:dateUtc="2025-03-18T15:21:00Z">
              <w:tcPr>
                <w:tcW w:w="7221" w:type="dxa"/>
              </w:tcPr>
            </w:tcPrChange>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CD30E6">
        <w:trPr>
          <w:cantSplit/>
          <w:trPrChange w:id="1265" w:author="Lizzie Timmins (NESO)" w:date="2025-03-18T15:21:00Z" w16du:dateUtc="2025-03-18T15:21:00Z">
            <w:trPr>
              <w:cantSplit/>
            </w:trPr>
          </w:trPrChange>
        </w:trPr>
        <w:tc>
          <w:tcPr>
            <w:tcW w:w="2884" w:type="dxa"/>
            <w:tcPrChange w:id="1266" w:author="Lizzie Timmins (NESO)" w:date="2025-03-18T15:21:00Z" w16du:dateUtc="2025-03-18T15:21:00Z">
              <w:tcPr>
                <w:tcW w:w="2297" w:type="dxa"/>
              </w:tcPr>
            </w:tcPrChange>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Change w:id="1267" w:author="Lizzie Timmins (NESO)" w:date="2025-03-18T15:21:00Z" w16du:dateUtc="2025-03-18T15:21:00Z">
              <w:tcPr>
                <w:tcW w:w="7221" w:type="dxa"/>
              </w:tcPr>
            </w:tcPrChange>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CD30E6">
        <w:trPr>
          <w:cantSplit/>
          <w:trPrChange w:id="1268" w:author="Lizzie Timmins (NESO)" w:date="2025-03-18T15:21:00Z" w16du:dateUtc="2025-03-18T15:21:00Z">
            <w:trPr>
              <w:cantSplit/>
            </w:trPr>
          </w:trPrChange>
        </w:trPr>
        <w:tc>
          <w:tcPr>
            <w:tcW w:w="2884" w:type="dxa"/>
            <w:tcPrChange w:id="1269" w:author="Lizzie Timmins (NESO)" w:date="2025-03-18T15:21:00Z" w16du:dateUtc="2025-03-18T15:21:00Z">
              <w:tcPr>
                <w:tcW w:w="2297" w:type="dxa"/>
              </w:tcPr>
            </w:tcPrChange>
          </w:tcPr>
          <w:p w14:paraId="331C7E14" w14:textId="380252E6" w:rsidR="00F81D7C" w:rsidRPr="007E0B31" w:rsidRDefault="00F81D7C" w:rsidP="00F81D7C">
            <w:pPr>
              <w:pStyle w:val="Arial11Bold"/>
              <w:rPr>
                <w:rFonts w:cs="Arial"/>
              </w:rPr>
            </w:pPr>
            <w:bookmarkStart w:id="1270" w:name="_DV_C39"/>
            <w:r w:rsidRPr="007E0B31">
              <w:rPr>
                <w:rFonts w:cs="Arial"/>
              </w:rPr>
              <w:t>Manufacturer’s Data &amp; Performance Report</w:t>
            </w:r>
            <w:bookmarkEnd w:id="1270"/>
          </w:p>
        </w:tc>
        <w:tc>
          <w:tcPr>
            <w:tcW w:w="6634" w:type="dxa"/>
            <w:tcPrChange w:id="1271" w:author="Lizzie Timmins (NESO)" w:date="2025-03-18T15:21:00Z" w16du:dateUtc="2025-03-18T15:21:00Z">
              <w:tcPr>
                <w:tcW w:w="7221" w:type="dxa"/>
              </w:tcPr>
            </w:tcPrChange>
          </w:tcPr>
          <w:p w14:paraId="671DA193" w14:textId="02EFD935" w:rsidR="00F81D7C" w:rsidRPr="007E0B31" w:rsidRDefault="00F81D7C" w:rsidP="00F81D7C">
            <w:pPr>
              <w:pStyle w:val="TableArial11"/>
              <w:rPr>
                <w:rFonts w:cs="Arial"/>
              </w:rPr>
            </w:pPr>
            <w:bookmarkStart w:id="1272"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272"/>
          </w:p>
        </w:tc>
      </w:tr>
      <w:tr w:rsidR="00F81D7C" w:rsidRPr="007E0B31" w14:paraId="0E2893AA" w14:textId="77777777" w:rsidTr="00CD30E6">
        <w:trPr>
          <w:cantSplit/>
          <w:trPrChange w:id="1273" w:author="Lizzie Timmins (NESO)" w:date="2025-03-18T15:21:00Z" w16du:dateUtc="2025-03-18T15:21:00Z">
            <w:trPr>
              <w:cantSplit/>
            </w:trPr>
          </w:trPrChange>
        </w:trPr>
        <w:tc>
          <w:tcPr>
            <w:tcW w:w="2884" w:type="dxa"/>
            <w:tcPrChange w:id="1274" w:author="Lizzie Timmins (NESO)" w:date="2025-03-18T15:21:00Z" w16du:dateUtc="2025-03-18T15:21:00Z">
              <w:tcPr>
                <w:tcW w:w="2297" w:type="dxa"/>
              </w:tcPr>
            </w:tcPrChange>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Change w:id="1275" w:author="Lizzie Timmins (NESO)" w:date="2025-03-18T15:21:00Z" w16du:dateUtc="2025-03-18T15:21:00Z">
              <w:tcPr>
                <w:tcW w:w="7221" w:type="dxa"/>
              </w:tcPr>
            </w:tcPrChange>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CD30E6">
        <w:trPr>
          <w:cantSplit/>
          <w:trPrChange w:id="1276" w:author="Lizzie Timmins (NESO)" w:date="2025-03-18T15:21:00Z" w16du:dateUtc="2025-03-18T15:21:00Z">
            <w:trPr>
              <w:cantSplit/>
            </w:trPr>
          </w:trPrChange>
        </w:trPr>
        <w:tc>
          <w:tcPr>
            <w:tcW w:w="2884" w:type="dxa"/>
            <w:tcPrChange w:id="1277" w:author="Lizzie Timmins (NESO)" w:date="2025-03-18T15:21:00Z" w16du:dateUtc="2025-03-18T15:21:00Z">
              <w:tcPr>
                <w:tcW w:w="2297" w:type="dxa"/>
              </w:tcPr>
            </w:tcPrChange>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Change w:id="1278" w:author="Lizzie Timmins (NESO)" w:date="2025-03-18T15:21:00Z" w16du:dateUtc="2025-03-18T15:21:00Z">
              <w:tcPr>
                <w:tcW w:w="7221" w:type="dxa"/>
              </w:tcPr>
            </w:tcPrChange>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CD30E6">
        <w:trPr>
          <w:cantSplit/>
          <w:trPrChange w:id="1279" w:author="Lizzie Timmins (NESO)" w:date="2025-03-18T15:21:00Z" w16du:dateUtc="2025-03-18T15:21:00Z">
            <w:trPr>
              <w:cantSplit/>
            </w:trPr>
          </w:trPrChange>
        </w:trPr>
        <w:tc>
          <w:tcPr>
            <w:tcW w:w="2884" w:type="dxa"/>
            <w:tcPrChange w:id="1280" w:author="Lizzie Timmins (NESO)" w:date="2025-03-18T15:21:00Z" w16du:dateUtc="2025-03-18T15:21:00Z">
              <w:tcPr>
                <w:tcW w:w="2297" w:type="dxa"/>
              </w:tcPr>
            </w:tcPrChange>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Change w:id="1281" w:author="Lizzie Timmins (NESO)" w:date="2025-03-18T15:21:00Z" w16du:dateUtc="2025-03-18T15:21:00Z">
              <w:tcPr>
                <w:tcW w:w="7221" w:type="dxa"/>
              </w:tcPr>
            </w:tcPrChange>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CD30E6">
        <w:trPr>
          <w:cantSplit/>
          <w:trPrChange w:id="1282" w:author="Lizzie Timmins (NESO)" w:date="2025-03-18T15:21:00Z" w16du:dateUtc="2025-03-18T15:21:00Z">
            <w:trPr>
              <w:cantSplit/>
            </w:trPr>
          </w:trPrChange>
        </w:trPr>
        <w:tc>
          <w:tcPr>
            <w:tcW w:w="2884" w:type="dxa"/>
            <w:tcPrChange w:id="1283" w:author="Lizzie Timmins (NESO)" w:date="2025-03-18T15:21:00Z" w16du:dateUtc="2025-03-18T15:21:00Z">
              <w:tcPr>
                <w:tcW w:w="2297" w:type="dxa"/>
              </w:tcPr>
            </w:tcPrChange>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Change w:id="1284" w:author="Lizzie Timmins (NESO)" w:date="2025-03-18T15:21:00Z" w16du:dateUtc="2025-03-18T15:21:00Z">
              <w:tcPr>
                <w:tcW w:w="7221" w:type="dxa"/>
              </w:tcPr>
            </w:tcPrChange>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CD30E6">
        <w:trPr>
          <w:cantSplit/>
          <w:trPrChange w:id="1285" w:author="Lizzie Timmins (NESO)" w:date="2025-03-18T15:21:00Z" w16du:dateUtc="2025-03-18T15:21:00Z">
            <w:trPr>
              <w:cantSplit/>
            </w:trPr>
          </w:trPrChange>
        </w:trPr>
        <w:tc>
          <w:tcPr>
            <w:tcW w:w="2884" w:type="dxa"/>
            <w:tcPrChange w:id="1286" w:author="Lizzie Timmins (NESO)" w:date="2025-03-18T15:21:00Z" w16du:dateUtc="2025-03-18T15:21:00Z">
              <w:tcPr>
                <w:tcW w:w="2297" w:type="dxa"/>
              </w:tcPr>
            </w:tcPrChange>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Change w:id="1287" w:author="Lizzie Timmins (NESO)" w:date="2025-03-18T15:21:00Z" w16du:dateUtc="2025-03-18T15:21:00Z">
              <w:tcPr>
                <w:tcW w:w="7221" w:type="dxa"/>
              </w:tcPr>
            </w:tcPrChange>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CD30E6">
        <w:trPr>
          <w:cantSplit/>
          <w:trPrChange w:id="1288" w:author="Lizzie Timmins (NESO)" w:date="2025-03-18T15:21:00Z" w16du:dateUtc="2025-03-18T15:21:00Z">
            <w:trPr>
              <w:cantSplit/>
            </w:trPr>
          </w:trPrChange>
        </w:trPr>
        <w:tc>
          <w:tcPr>
            <w:tcW w:w="2884" w:type="dxa"/>
            <w:tcPrChange w:id="1289" w:author="Lizzie Timmins (NESO)" w:date="2025-03-18T15:21:00Z" w16du:dateUtc="2025-03-18T15:21:00Z">
              <w:tcPr>
                <w:tcW w:w="2297" w:type="dxa"/>
              </w:tcPr>
            </w:tcPrChange>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Change w:id="1290" w:author="Lizzie Timmins (NESO)" w:date="2025-03-18T15:21:00Z" w16du:dateUtc="2025-03-18T15:21:00Z">
              <w:tcPr>
                <w:tcW w:w="7221" w:type="dxa"/>
              </w:tcPr>
            </w:tcPrChange>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CD30E6">
        <w:trPr>
          <w:cantSplit/>
          <w:trPrChange w:id="1291" w:author="Lizzie Timmins (NESO)" w:date="2025-03-18T15:21:00Z" w16du:dateUtc="2025-03-18T15:21:00Z">
            <w:trPr>
              <w:cantSplit/>
            </w:trPr>
          </w:trPrChange>
        </w:trPr>
        <w:tc>
          <w:tcPr>
            <w:tcW w:w="2884" w:type="dxa"/>
            <w:tcPrChange w:id="1292" w:author="Lizzie Timmins (NESO)" w:date="2025-03-18T15:21:00Z" w16du:dateUtc="2025-03-18T15:21:00Z">
              <w:tcPr>
                <w:tcW w:w="2297" w:type="dxa"/>
              </w:tcPr>
            </w:tcPrChange>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Change w:id="1293" w:author="Lizzie Timmins (NESO)" w:date="2025-03-18T15:21:00Z" w16du:dateUtc="2025-03-18T15:21:00Z">
              <w:tcPr>
                <w:tcW w:w="7221" w:type="dxa"/>
              </w:tcPr>
            </w:tcPrChange>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CD30E6">
        <w:trPr>
          <w:cantSplit/>
          <w:trPrChange w:id="1294" w:author="Lizzie Timmins (NESO)" w:date="2025-03-18T15:21:00Z" w16du:dateUtc="2025-03-18T15:21:00Z">
            <w:trPr>
              <w:cantSplit/>
            </w:trPr>
          </w:trPrChange>
        </w:trPr>
        <w:tc>
          <w:tcPr>
            <w:tcW w:w="2884" w:type="dxa"/>
            <w:tcPrChange w:id="1295" w:author="Lizzie Timmins (NESO)" w:date="2025-03-18T15:21:00Z" w16du:dateUtc="2025-03-18T15:21:00Z">
              <w:tcPr>
                <w:tcW w:w="2297" w:type="dxa"/>
              </w:tcPr>
            </w:tcPrChange>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Change w:id="1296" w:author="Lizzie Timmins (NESO)" w:date="2025-03-18T15:21:00Z" w16du:dateUtc="2025-03-18T15:21:00Z">
              <w:tcPr>
                <w:tcW w:w="7221" w:type="dxa"/>
              </w:tcPr>
            </w:tcPrChange>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CD30E6">
        <w:trPr>
          <w:cantSplit/>
          <w:trPrChange w:id="1297" w:author="Lizzie Timmins (NESO)" w:date="2025-03-18T15:21:00Z" w16du:dateUtc="2025-03-18T15:21:00Z">
            <w:trPr>
              <w:cantSplit/>
            </w:trPr>
          </w:trPrChange>
        </w:trPr>
        <w:tc>
          <w:tcPr>
            <w:tcW w:w="2884" w:type="dxa"/>
            <w:tcPrChange w:id="1298" w:author="Lizzie Timmins (NESO)" w:date="2025-03-18T15:21:00Z" w16du:dateUtc="2025-03-18T15:21:00Z">
              <w:tcPr>
                <w:tcW w:w="2297" w:type="dxa"/>
              </w:tcPr>
            </w:tcPrChange>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Change w:id="1299" w:author="Lizzie Timmins (NESO)" w:date="2025-03-18T15:21:00Z" w16du:dateUtc="2025-03-18T15:21:00Z">
              <w:tcPr>
                <w:tcW w:w="7221" w:type="dxa"/>
              </w:tcPr>
            </w:tcPrChange>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CD30E6">
        <w:trPr>
          <w:cantSplit/>
          <w:trPrChange w:id="1300" w:author="Lizzie Timmins (NESO)" w:date="2025-03-18T15:21:00Z" w16du:dateUtc="2025-03-18T15:21:00Z">
            <w:trPr>
              <w:cantSplit/>
            </w:trPr>
          </w:trPrChange>
        </w:trPr>
        <w:tc>
          <w:tcPr>
            <w:tcW w:w="2884" w:type="dxa"/>
            <w:tcPrChange w:id="1301" w:author="Lizzie Timmins (NESO)" w:date="2025-03-18T15:21:00Z" w16du:dateUtc="2025-03-18T15:21:00Z">
              <w:tcPr>
                <w:tcW w:w="2297" w:type="dxa"/>
              </w:tcPr>
            </w:tcPrChange>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Change w:id="1302" w:author="Lizzie Timmins (NESO)" w:date="2025-03-18T15:21:00Z" w16du:dateUtc="2025-03-18T15:21:00Z">
              <w:tcPr>
                <w:tcW w:w="7221" w:type="dxa"/>
              </w:tcPr>
            </w:tcPrChange>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CD30E6">
        <w:trPr>
          <w:cantSplit/>
          <w:trPrChange w:id="1303" w:author="Lizzie Timmins (NESO)" w:date="2025-03-18T15:21:00Z" w16du:dateUtc="2025-03-18T15:21:00Z">
            <w:trPr>
              <w:cantSplit/>
            </w:trPr>
          </w:trPrChange>
        </w:trPr>
        <w:tc>
          <w:tcPr>
            <w:tcW w:w="2884" w:type="dxa"/>
            <w:tcPrChange w:id="1304" w:author="Lizzie Timmins (NESO)" w:date="2025-03-18T15:21:00Z" w16du:dateUtc="2025-03-18T15:21:00Z">
              <w:tcPr>
                <w:tcW w:w="2297" w:type="dxa"/>
              </w:tcPr>
            </w:tcPrChange>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Change w:id="1305" w:author="Lizzie Timmins (NESO)" w:date="2025-03-18T15:21:00Z" w16du:dateUtc="2025-03-18T15:21:00Z">
              <w:tcPr>
                <w:tcW w:w="7221" w:type="dxa"/>
              </w:tcPr>
            </w:tcPrChange>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CD30E6">
        <w:trPr>
          <w:cantSplit/>
          <w:trPrChange w:id="1306" w:author="Lizzie Timmins (NESO)" w:date="2025-03-18T15:21:00Z" w16du:dateUtc="2025-03-18T15:21:00Z">
            <w:trPr>
              <w:cantSplit/>
            </w:trPr>
          </w:trPrChange>
        </w:trPr>
        <w:tc>
          <w:tcPr>
            <w:tcW w:w="2884" w:type="dxa"/>
            <w:tcPrChange w:id="1307" w:author="Lizzie Timmins (NESO)" w:date="2025-03-18T15:21:00Z" w16du:dateUtc="2025-03-18T15:21:00Z">
              <w:tcPr>
                <w:tcW w:w="2297" w:type="dxa"/>
              </w:tcPr>
            </w:tcPrChange>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Change w:id="1308" w:author="Lizzie Timmins (NESO)" w:date="2025-03-18T15:21:00Z" w16du:dateUtc="2025-03-18T15:21:00Z">
              <w:tcPr>
                <w:tcW w:w="7221" w:type="dxa"/>
              </w:tcPr>
            </w:tcPrChange>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CD30E6">
        <w:trPr>
          <w:cantSplit/>
          <w:trPrChange w:id="1309" w:author="Lizzie Timmins (NESO)" w:date="2025-03-18T15:21:00Z" w16du:dateUtc="2025-03-18T15:21:00Z">
            <w:trPr>
              <w:cantSplit/>
            </w:trPr>
          </w:trPrChange>
        </w:trPr>
        <w:tc>
          <w:tcPr>
            <w:tcW w:w="2884" w:type="dxa"/>
            <w:tcPrChange w:id="1310" w:author="Lizzie Timmins (NESO)" w:date="2025-03-18T15:21:00Z" w16du:dateUtc="2025-03-18T15:21:00Z">
              <w:tcPr>
                <w:tcW w:w="2297" w:type="dxa"/>
              </w:tcPr>
            </w:tcPrChange>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Change w:id="1311" w:author="Lizzie Timmins (NESO)" w:date="2025-03-18T15:21:00Z" w16du:dateUtc="2025-03-18T15:21:00Z">
              <w:tcPr>
                <w:tcW w:w="7221" w:type="dxa"/>
              </w:tcPr>
            </w:tcPrChange>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CD30E6">
        <w:trPr>
          <w:cantSplit/>
          <w:trPrChange w:id="1312" w:author="Lizzie Timmins (NESO)" w:date="2025-03-18T15:21:00Z" w16du:dateUtc="2025-03-18T15:21:00Z">
            <w:trPr>
              <w:cantSplit/>
            </w:trPr>
          </w:trPrChange>
        </w:trPr>
        <w:tc>
          <w:tcPr>
            <w:tcW w:w="2884" w:type="dxa"/>
            <w:tcPrChange w:id="1313" w:author="Lizzie Timmins (NESO)" w:date="2025-03-18T15:21:00Z" w16du:dateUtc="2025-03-18T15:21:00Z">
              <w:tcPr>
                <w:tcW w:w="2297" w:type="dxa"/>
              </w:tcPr>
            </w:tcPrChange>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Change w:id="1314" w:author="Lizzie Timmins (NESO)" w:date="2025-03-18T15:21:00Z" w16du:dateUtc="2025-03-18T15:21:00Z">
              <w:tcPr>
                <w:tcW w:w="7221" w:type="dxa"/>
              </w:tcPr>
            </w:tcPrChange>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CD30E6">
        <w:trPr>
          <w:cantSplit/>
          <w:trPrChange w:id="1315" w:author="Lizzie Timmins (NESO)" w:date="2025-03-18T15:21:00Z" w16du:dateUtc="2025-03-18T15:21:00Z">
            <w:trPr>
              <w:cantSplit/>
            </w:trPr>
          </w:trPrChange>
        </w:trPr>
        <w:tc>
          <w:tcPr>
            <w:tcW w:w="2884" w:type="dxa"/>
            <w:tcPrChange w:id="1316" w:author="Lizzie Timmins (NESO)" w:date="2025-03-18T15:21:00Z" w16du:dateUtc="2025-03-18T15:21:00Z">
              <w:tcPr>
                <w:tcW w:w="2297" w:type="dxa"/>
              </w:tcPr>
            </w:tcPrChange>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Change w:id="1317" w:author="Lizzie Timmins (NESO)" w:date="2025-03-18T15:21:00Z" w16du:dateUtc="2025-03-18T15:21:00Z">
              <w:tcPr>
                <w:tcW w:w="7221" w:type="dxa"/>
              </w:tcPr>
            </w:tcPrChange>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CD30E6">
        <w:trPr>
          <w:cantSplit/>
          <w:trPrChange w:id="1318" w:author="Lizzie Timmins (NESO)" w:date="2025-03-18T15:21:00Z" w16du:dateUtc="2025-03-18T15:21:00Z">
            <w:trPr>
              <w:cantSplit/>
            </w:trPr>
          </w:trPrChange>
        </w:trPr>
        <w:tc>
          <w:tcPr>
            <w:tcW w:w="2884" w:type="dxa"/>
            <w:tcPrChange w:id="1319" w:author="Lizzie Timmins (NESO)" w:date="2025-03-18T15:21:00Z" w16du:dateUtc="2025-03-18T15:21:00Z">
              <w:tcPr>
                <w:tcW w:w="2297" w:type="dxa"/>
              </w:tcPr>
            </w:tcPrChange>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Change w:id="1320" w:author="Lizzie Timmins (NESO)" w:date="2025-03-18T15:21:00Z" w16du:dateUtc="2025-03-18T15:21:00Z">
              <w:tcPr>
                <w:tcW w:w="7221" w:type="dxa"/>
              </w:tcPr>
            </w:tcPrChange>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CD30E6">
        <w:trPr>
          <w:cantSplit/>
          <w:trPrChange w:id="1321" w:author="Lizzie Timmins (NESO)" w:date="2025-03-18T15:21:00Z" w16du:dateUtc="2025-03-18T15:21:00Z">
            <w:trPr>
              <w:cantSplit/>
            </w:trPr>
          </w:trPrChange>
        </w:trPr>
        <w:tc>
          <w:tcPr>
            <w:tcW w:w="2884" w:type="dxa"/>
            <w:tcPrChange w:id="1322" w:author="Lizzie Timmins (NESO)" w:date="2025-03-18T15:21:00Z" w16du:dateUtc="2025-03-18T15:21:00Z">
              <w:tcPr>
                <w:tcW w:w="2297" w:type="dxa"/>
              </w:tcPr>
            </w:tcPrChange>
          </w:tcPr>
          <w:p w14:paraId="55008996" w14:textId="77777777" w:rsidR="00F81D7C" w:rsidRPr="007E0B31" w:rsidRDefault="00F81D7C" w:rsidP="00F81D7C">
            <w:pPr>
              <w:pStyle w:val="Arial11Bold"/>
              <w:rPr>
                <w:rFonts w:cs="Arial"/>
              </w:rPr>
            </w:pPr>
            <w:r w:rsidRPr="007E0B31">
              <w:rPr>
                <w:rFonts w:cs="Arial"/>
              </w:rPr>
              <w:t>Mills</w:t>
            </w:r>
          </w:p>
        </w:tc>
        <w:tc>
          <w:tcPr>
            <w:tcW w:w="6634" w:type="dxa"/>
            <w:tcPrChange w:id="1323" w:author="Lizzie Timmins (NESO)" w:date="2025-03-18T15:21:00Z" w16du:dateUtc="2025-03-18T15:21:00Z">
              <w:tcPr>
                <w:tcW w:w="7221" w:type="dxa"/>
              </w:tcPr>
            </w:tcPrChange>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CD30E6">
        <w:trPr>
          <w:cantSplit/>
          <w:trPrChange w:id="1324" w:author="Lizzie Timmins (NESO)" w:date="2025-03-18T15:21:00Z" w16du:dateUtc="2025-03-18T15:21:00Z">
            <w:trPr>
              <w:cantSplit/>
            </w:trPr>
          </w:trPrChange>
        </w:trPr>
        <w:tc>
          <w:tcPr>
            <w:tcW w:w="2884" w:type="dxa"/>
            <w:tcPrChange w:id="1325" w:author="Lizzie Timmins (NESO)" w:date="2025-03-18T15:21:00Z" w16du:dateUtc="2025-03-18T15:21:00Z">
              <w:tcPr>
                <w:tcW w:w="2297" w:type="dxa"/>
              </w:tcPr>
            </w:tcPrChange>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Change w:id="1326" w:author="Lizzie Timmins (NESO)" w:date="2025-03-18T15:21:00Z" w16du:dateUtc="2025-03-18T15:21:00Z">
              <w:tcPr>
                <w:tcW w:w="7221" w:type="dxa"/>
              </w:tcPr>
            </w:tcPrChange>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00CD30E6">
        <w:trPr>
          <w:cantSplit/>
          <w:trPrChange w:id="1327" w:author="Lizzie Timmins (NESO)" w:date="2025-03-18T15:21:00Z" w16du:dateUtc="2025-03-18T15:21:00Z">
            <w:trPr>
              <w:cantSplit/>
            </w:trPr>
          </w:trPrChange>
        </w:trPr>
        <w:tc>
          <w:tcPr>
            <w:tcW w:w="2884" w:type="dxa"/>
            <w:tcPrChange w:id="1328" w:author="Lizzie Timmins (NESO)" w:date="2025-03-18T15:21:00Z" w16du:dateUtc="2025-03-18T15:21:00Z">
              <w:tcPr>
                <w:tcW w:w="2297" w:type="dxa"/>
              </w:tcPr>
            </w:tcPrChange>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Change w:id="1329" w:author="Lizzie Timmins (NESO)" w:date="2025-03-18T15:21:00Z" w16du:dateUtc="2025-03-18T15:21:00Z">
              <w:tcPr>
                <w:tcW w:w="7221" w:type="dxa"/>
              </w:tcPr>
            </w:tcPrChange>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CD30E6">
        <w:trPr>
          <w:cantSplit/>
          <w:trPrChange w:id="1330" w:author="Lizzie Timmins (NESO)" w:date="2025-03-18T15:21:00Z" w16du:dateUtc="2025-03-18T15:21:00Z">
            <w:trPr>
              <w:cantSplit/>
            </w:trPr>
          </w:trPrChange>
        </w:trPr>
        <w:tc>
          <w:tcPr>
            <w:tcW w:w="2884" w:type="dxa"/>
            <w:tcPrChange w:id="1331" w:author="Lizzie Timmins (NESO)" w:date="2025-03-18T15:21:00Z" w16du:dateUtc="2025-03-18T15:21:00Z">
              <w:tcPr>
                <w:tcW w:w="2297" w:type="dxa"/>
              </w:tcPr>
            </w:tcPrChange>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Change w:id="1332" w:author="Lizzie Timmins (NESO)" w:date="2025-03-18T15:21:00Z" w16du:dateUtc="2025-03-18T15:21:00Z">
              <w:tcPr>
                <w:tcW w:w="7221" w:type="dxa"/>
              </w:tcPr>
            </w:tcPrChange>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CD30E6">
        <w:trPr>
          <w:cantSplit/>
          <w:trPrChange w:id="1333" w:author="Lizzie Timmins (NESO)" w:date="2025-03-18T15:21:00Z" w16du:dateUtc="2025-03-18T15:21:00Z">
            <w:trPr>
              <w:cantSplit/>
            </w:trPr>
          </w:trPrChange>
        </w:trPr>
        <w:tc>
          <w:tcPr>
            <w:tcW w:w="2884" w:type="dxa"/>
            <w:tcPrChange w:id="1334" w:author="Lizzie Timmins (NESO)" w:date="2025-03-18T15:21:00Z" w16du:dateUtc="2025-03-18T15:21:00Z">
              <w:tcPr>
                <w:tcW w:w="2297" w:type="dxa"/>
              </w:tcPr>
            </w:tcPrChange>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Change w:id="1335" w:author="Lizzie Timmins (NESO)" w:date="2025-03-18T15:21:00Z" w16du:dateUtc="2025-03-18T15:21:00Z">
              <w:tcPr>
                <w:tcW w:w="7221" w:type="dxa"/>
              </w:tcPr>
            </w:tcPrChange>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CD30E6">
        <w:trPr>
          <w:cantSplit/>
          <w:trPrChange w:id="1336" w:author="Lizzie Timmins (NESO)" w:date="2025-03-18T15:21:00Z" w16du:dateUtc="2025-03-18T15:21:00Z">
            <w:trPr>
              <w:cantSplit/>
            </w:trPr>
          </w:trPrChange>
        </w:trPr>
        <w:tc>
          <w:tcPr>
            <w:tcW w:w="2884" w:type="dxa"/>
            <w:tcPrChange w:id="1337" w:author="Lizzie Timmins (NESO)" w:date="2025-03-18T15:21:00Z" w16du:dateUtc="2025-03-18T15:21:00Z">
              <w:tcPr>
                <w:tcW w:w="2297" w:type="dxa"/>
              </w:tcPr>
            </w:tcPrChange>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Change w:id="1338" w:author="Lizzie Timmins (NESO)" w:date="2025-03-18T15:21:00Z" w16du:dateUtc="2025-03-18T15:21:00Z">
              <w:tcPr>
                <w:tcW w:w="7221" w:type="dxa"/>
              </w:tcPr>
            </w:tcPrChange>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CD30E6">
        <w:trPr>
          <w:cantSplit/>
          <w:trHeight w:val="300"/>
          <w:trPrChange w:id="1339" w:author="Lizzie Timmins (NESO)" w:date="2025-03-18T15:21:00Z" w16du:dateUtc="2025-03-18T15:21:00Z">
            <w:trPr>
              <w:cantSplit/>
              <w:trHeight w:val="300"/>
            </w:trPr>
          </w:trPrChange>
        </w:trPr>
        <w:tc>
          <w:tcPr>
            <w:tcW w:w="2884" w:type="dxa"/>
            <w:tcPrChange w:id="1340" w:author="Lizzie Timmins (NESO)" w:date="2025-03-18T15:21:00Z" w16du:dateUtc="2025-03-18T15:21:00Z">
              <w:tcPr>
                <w:tcW w:w="2297" w:type="dxa"/>
              </w:tcPr>
            </w:tcPrChange>
          </w:tcPr>
          <w:p w14:paraId="7BA7B8C0" w14:textId="7A279A7A" w:rsidR="1E6C4A0A" w:rsidRDefault="1E6C4A0A" w:rsidP="004E64E8">
            <w:pPr>
              <w:pStyle w:val="Arial11Bold"/>
              <w:rPr>
                <w:rFonts w:cs="Arial"/>
              </w:rPr>
            </w:pPr>
            <w:r w:rsidRPr="38E6A229">
              <w:rPr>
                <w:rFonts w:cs="Arial"/>
              </w:rPr>
              <w:t>Minister of the Crown</w:t>
            </w:r>
          </w:p>
        </w:tc>
        <w:tc>
          <w:tcPr>
            <w:tcW w:w="6634" w:type="dxa"/>
            <w:tcPrChange w:id="1341" w:author="Lizzie Timmins (NESO)" w:date="2025-03-18T15:21:00Z" w16du:dateUtc="2025-03-18T15:21:00Z">
              <w:tcPr>
                <w:tcW w:w="7221" w:type="dxa"/>
              </w:tcPr>
            </w:tcPrChange>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CD30E6">
        <w:trPr>
          <w:cantSplit/>
          <w:trPrChange w:id="1342" w:author="Lizzie Timmins (NESO)" w:date="2025-03-18T15:21:00Z" w16du:dateUtc="2025-03-18T15:21:00Z">
            <w:trPr>
              <w:cantSplit/>
            </w:trPr>
          </w:trPrChange>
        </w:trPr>
        <w:tc>
          <w:tcPr>
            <w:tcW w:w="2884" w:type="dxa"/>
            <w:tcPrChange w:id="1343" w:author="Lizzie Timmins (NESO)" w:date="2025-03-18T15:21:00Z" w16du:dateUtc="2025-03-18T15:21:00Z">
              <w:tcPr>
                <w:tcW w:w="2297" w:type="dxa"/>
              </w:tcPr>
            </w:tcPrChange>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Change w:id="1344" w:author="Lizzie Timmins (NESO)" w:date="2025-03-18T15:21:00Z" w16du:dateUtc="2025-03-18T15:21:00Z">
              <w:tcPr>
                <w:tcW w:w="7221" w:type="dxa"/>
              </w:tcPr>
            </w:tcPrChange>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CD30E6">
        <w:trPr>
          <w:cantSplit/>
          <w:trPrChange w:id="1345" w:author="Lizzie Timmins (NESO)" w:date="2025-03-18T15:21:00Z" w16du:dateUtc="2025-03-18T15:21:00Z">
            <w:trPr>
              <w:cantSplit/>
            </w:trPr>
          </w:trPrChange>
        </w:trPr>
        <w:tc>
          <w:tcPr>
            <w:tcW w:w="2884" w:type="dxa"/>
            <w:tcPrChange w:id="1346" w:author="Lizzie Timmins (NESO)" w:date="2025-03-18T15:21:00Z" w16du:dateUtc="2025-03-18T15:21:00Z">
              <w:tcPr>
                <w:tcW w:w="2297" w:type="dxa"/>
              </w:tcPr>
            </w:tcPrChange>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Change w:id="1347" w:author="Lizzie Timmins (NESO)" w:date="2025-03-18T15:21:00Z" w16du:dateUtc="2025-03-18T15:21:00Z">
              <w:tcPr>
                <w:tcW w:w="7221" w:type="dxa"/>
              </w:tcPr>
            </w:tcPrChange>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00CD30E6">
        <w:trPr>
          <w:cantSplit/>
          <w:trPrChange w:id="1348" w:author="Lizzie Timmins (NESO)" w:date="2025-03-18T15:21:00Z" w16du:dateUtc="2025-03-18T15:21:00Z">
            <w:trPr>
              <w:cantSplit/>
            </w:trPr>
          </w:trPrChange>
        </w:trPr>
        <w:tc>
          <w:tcPr>
            <w:tcW w:w="2884" w:type="dxa"/>
            <w:tcPrChange w:id="1349" w:author="Lizzie Timmins (NESO)" w:date="2025-03-18T15:21:00Z" w16du:dateUtc="2025-03-18T15:21:00Z">
              <w:tcPr>
                <w:tcW w:w="2297" w:type="dxa"/>
              </w:tcPr>
            </w:tcPrChange>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Change w:id="1350" w:author="Lizzie Timmins (NESO)" w:date="2025-03-18T15:21:00Z" w16du:dateUtc="2025-03-18T15:21:00Z">
              <w:tcPr>
                <w:tcW w:w="7221" w:type="dxa"/>
              </w:tcPr>
            </w:tcPrChange>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00CD30E6">
        <w:trPr>
          <w:cantSplit/>
          <w:trPrChange w:id="1351" w:author="Lizzie Timmins (NESO)" w:date="2025-03-18T15:21:00Z" w16du:dateUtc="2025-03-18T15:21:00Z">
            <w:trPr>
              <w:cantSplit/>
            </w:trPr>
          </w:trPrChange>
        </w:trPr>
        <w:tc>
          <w:tcPr>
            <w:tcW w:w="2884" w:type="dxa"/>
            <w:tcPrChange w:id="1352" w:author="Lizzie Timmins (NESO)" w:date="2025-03-18T15:21:00Z" w16du:dateUtc="2025-03-18T15:21:00Z">
              <w:tcPr>
                <w:tcW w:w="2297" w:type="dxa"/>
              </w:tcPr>
            </w:tcPrChange>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Change w:id="1353" w:author="Lizzie Timmins (NESO)" w:date="2025-03-18T15:21:00Z" w16du:dateUtc="2025-03-18T15:21:00Z">
              <w:tcPr>
                <w:tcW w:w="7221" w:type="dxa"/>
              </w:tcPr>
            </w:tcPrChange>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00CD30E6">
        <w:trPr>
          <w:cantSplit/>
          <w:trPrChange w:id="1354" w:author="Lizzie Timmins (NESO)" w:date="2025-03-18T15:21:00Z" w16du:dateUtc="2025-03-18T15:21:00Z">
            <w:trPr>
              <w:cantSplit/>
            </w:trPr>
          </w:trPrChange>
        </w:trPr>
        <w:tc>
          <w:tcPr>
            <w:tcW w:w="2884" w:type="dxa"/>
            <w:tcPrChange w:id="1355" w:author="Lizzie Timmins (NESO)" w:date="2025-03-18T15:21:00Z" w16du:dateUtc="2025-03-18T15:21:00Z">
              <w:tcPr>
                <w:tcW w:w="2297" w:type="dxa"/>
              </w:tcPr>
            </w:tcPrChange>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Change w:id="1356" w:author="Lizzie Timmins (NESO)" w:date="2025-03-18T15:21:00Z" w16du:dateUtc="2025-03-18T15:21:00Z">
              <w:tcPr>
                <w:tcW w:w="7221" w:type="dxa"/>
              </w:tcPr>
            </w:tcPrChange>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00CD30E6">
        <w:trPr>
          <w:cantSplit/>
          <w:trPrChange w:id="1357" w:author="Lizzie Timmins (NESO)" w:date="2025-03-18T15:21:00Z" w16du:dateUtc="2025-03-18T15:21:00Z">
            <w:trPr>
              <w:cantSplit/>
            </w:trPr>
          </w:trPrChange>
        </w:trPr>
        <w:tc>
          <w:tcPr>
            <w:tcW w:w="2884" w:type="dxa"/>
            <w:tcPrChange w:id="1358" w:author="Lizzie Timmins (NESO)" w:date="2025-03-18T15:21:00Z" w16du:dateUtc="2025-03-18T15:21:00Z">
              <w:tcPr>
                <w:tcW w:w="2297" w:type="dxa"/>
              </w:tcPr>
            </w:tcPrChange>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Change w:id="1359" w:author="Lizzie Timmins (NESO)" w:date="2025-03-18T15:21:00Z" w16du:dateUtc="2025-03-18T15:21:00Z">
              <w:tcPr>
                <w:tcW w:w="7221" w:type="dxa"/>
              </w:tcPr>
            </w:tcPrChange>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CD30E6">
        <w:trPr>
          <w:cantSplit/>
          <w:trPrChange w:id="1360" w:author="Lizzie Timmins (NESO)" w:date="2025-03-18T15:21:00Z" w16du:dateUtc="2025-03-18T15:21:00Z">
            <w:trPr>
              <w:cantSplit/>
            </w:trPr>
          </w:trPrChange>
        </w:trPr>
        <w:tc>
          <w:tcPr>
            <w:tcW w:w="2884" w:type="dxa"/>
            <w:tcPrChange w:id="1361" w:author="Lizzie Timmins (NESO)" w:date="2025-03-18T15:21:00Z" w16du:dateUtc="2025-03-18T15:21:00Z">
              <w:tcPr>
                <w:tcW w:w="2297" w:type="dxa"/>
              </w:tcPr>
            </w:tcPrChange>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Change w:id="1362" w:author="Lizzie Timmins (NESO)" w:date="2025-03-18T15:21:00Z" w16du:dateUtc="2025-03-18T15:21:00Z">
              <w:tcPr>
                <w:tcW w:w="7221" w:type="dxa"/>
              </w:tcPr>
            </w:tcPrChange>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00CD30E6">
        <w:trPr>
          <w:cantSplit/>
          <w:trPrChange w:id="1363" w:author="Lizzie Timmins (NESO)" w:date="2025-03-18T15:21:00Z" w16du:dateUtc="2025-03-18T15:21:00Z">
            <w:trPr>
              <w:cantSplit/>
            </w:trPr>
          </w:trPrChange>
        </w:trPr>
        <w:tc>
          <w:tcPr>
            <w:tcW w:w="2884" w:type="dxa"/>
            <w:tcPrChange w:id="1364" w:author="Lizzie Timmins (NESO)" w:date="2025-03-18T15:21:00Z" w16du:dateUtc="2025-03-18T15:21:00Z">
              <w:tcPr>
                <w:tcW w:w="2297" w:type="dxa"/>
              </w:tcPr>
            </w:tcPrChange>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Change w:id="1365" w:author="Lizzie Timmins (NESO)" w:date="2025-03-18T15:21:00Z" w16du:dateUtc="2025-03-18T15:21:00Z">
              <w:tcPr>
                <w:tcW w:w="7221" w:type="dxa"/>
              </w:tcPr>
            </w:tcPrChange>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00CD30E6">
        <w:trPr>
          <w:cantSplit/>
          <w:trPrChange w:id="1366" w:author="Lizzie Timmins (NESO)" w:date="2025-03-18T15:21:00Z" w16du:dateUtc="2025-03-18T15:21:00Z">
            <w:trPr>
              <w:cantSplit/>
            </w:trPr>
          </w:trPrChange>
        </w:trPr>
        <w:tc>
          <w:tcPr>
            <w:tcW w:w="2884" w:type="dxa"/>
            <w:tcPrChange w:id="1367" w:author="Lizzie Timmins (NESO)" w:date="2025-03-18T15:21:00Z" w16du:dateUtc="2025-03-18T15:21:00Z">
              <w:tcPr>
                <w:tcW w:w="2297" w:type="dxa"/>
              </w:tcPr>
            </w:tcPrChange>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Change w:id="1368" w:author="Lizzie Timmins (NESO)" w:date="2025-03-18T15:21:00Z" w16du:dateUtc="2025-03-18T15:21:00Z">
              <w:tcPr>
                <w:tcW w:w="7221" w:type="dxa"/>
              </w:tcPr>
            </w:tcPrChange>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CD30E6">
        <w:trPr>
          <w:cantSplit/>
          <w:trPrChange w:id="1369" w:author="Lizzie Timmins (NESO)" w:date="2025-03-18T15:21:00Z" w16du:dateUtc="2025-03-18T15:21:00Z">
            <w:trPr>
              <w:cantSplit/>
            </w:trPr>
          </w:trPrChange>
        </w:trPr>
        <w:tc>
          <w:tcPr>
            <w:tcW w:w="2884" w:type="dxa"/>
            <w:tcPrChange w:id="1370" w:author="Lizzie Timmins (NESO)" w:date="2025-03-18T15:21:00Z" w16du:dateUtc="2025-03-18T15:21:00Z">
              <w:tcPr>
                <w:tcW w:w="2297" w:type="dxa"/>
              </w:tcPr>
            </w:tcPrChange>
          </w:tcPr>
          <w:p w14:paraId="3F92EF01" w14:textId="472B5B92" w:rsidR="00F81D7C" w:rsidRPr="007E0B31" w:rsidRDefault="00F81D7C" w:rsidP="00F81D7C">
            <w:pPr>
              <w:pStyle w:val="Arial11Bold"/>
              <w:rPr>
                <w:rFonts w:cs="Arial"/>
              </w:rPr>
            </w:pPr>
            <w:r>
              <w:rPr>
                <w:rFonts w:cs="Arial"/>
              </w:rPr>
              <w:t>MSID</w:t>
            </w:r>
          </w:p>
        </w:tc>
        <w:tc>
          <w:tcPr>
            <w:tcW w:w="6634" w:type="dxa"/>
            <w:tcPrChange w:id="1371" w:author="Lizzie Timmins (NESO)" w:date="2025-03-18T15:21:00Z" w16du:dateUtc="2025-03-18T15:21:00Z">
              <w:tcPr>
                <w:tcW w:w="7221" w:type="dxa"/>
              </w:tcPr>
            </w:tcPrChange>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CD30E6">
        <w:trPr>
          <w:cantSplit/>
          <w:trPrChange w:id="1372" w:author="Lizzie Timmins (NESO)" w:date="2025-03-18T15:21:00Z" w16du:dateUtc="2025-03-18T15:21:00Z">
            <w:trPr>
              <w:cantSplit/>
            </w:trPr>
          </w:trPrChange>
        </w:trPr>
        <w:tc>
          <w:tcPr>
            <w:tcW w:w="2884" w:type="dxa"/>
            <w:tcPrChange w:id="1373" w:author="Lizzie Timmins (NESO)" w:date="2025-03-18T15:21:00Z" w16du:dateUtc="2025-03-18T15:21:00Z">
              <w:tcPr>
                <w:tcW w:w="2297" w:type="dxa"/>
              </w:tcPr>
            </w:tcPrChange>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Change w:id="1374" w:author="Lizzie Timmins (NESO)" w:date="2025-03-18T15:21:00Z" w16du:dateUtc="2025-03-18T15:21:00Z">
              <w:tcPr>
                <w:tcW w:w="7221" w:type="dxa"/>
              </w:tcPr>
            </w:tcPrChange>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CD30E6">
        <w:trPr>
          <w:cantSplit/>
          <w:trPrChange w:id="1375" w:author="Lizzie Timmins (NESO)" w:date="2025-03-18T15:21:00Z" w16du:dateUtc="2025-03-18T15:21:00Z">
            <w:trPr>
              <w:cantSplit/>
            </w:trPr>
          </w:trPrChange>
        </w:trPr>
        <w:tc>
          <w:tcPr>
            <w:tcW w:w="2884" w:type="dxa"/>
            <w:tcPrChange w:id="1376" w:author="Lizzie Timmins (NESO)" w:date="2025-03-18T15:21:00Z" w16du:dateUtc="2025-03-18T15:21:00Z">
              <w:tcPr>
                <w:tcW w:w="2297" w:type="dxa"/>
              </w:tcPr>
            </w:tcPrChange>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Change w:id="1377" w:author="Lizzie Timmins (NESO)" w:date="2025-03-18T15:21:00Z" w16du:dateUtc="2025-03-18T15:21:00Z">
              <w:tcPr>
                <w:tcW w:w="7221" w:type="dxa"/>
              </w:tcPr>
            </w:tcPrChange>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CD30E6">
        <w:trPr>
          <w:cantSplit/>
          <w:trPrChange w:id="1378" w:author="Lizzie Timmins (NESO)" w:date="2025-03-18T15:21:00Z" w16du:dateUtc="2025-03-18T15:21:00Z">
            <w:trPr>
              <w:cantSplit/>
            </w:trPr>
          </w:trPrChange>
        </w:trPr>
        <w:tc>
          <w:tcPr>
            <w:tcW w:w="2884" w:type="dxa"/>
            <w:tcPrChange w:id="1379" w:author="Lizzie Timmins (NESO)" w:date="2025-03-18T15:21:00Z" w16du:dateUtc="2025-03-18T15:21:00Z">
              <w:tcPr>
                <w:tcW w:w="2297" w:type="dxa"/>
              </w:tcPr>
            </w:tcPrChange>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Change w:id="1380" w:author="Lizzie Timmins (NESO)" w:date="2025-03-18T15:21:00Z" w16du:dateUtc="2025-03-18T15:21:00Z">
              <w:tcPr>
                <w:tcW w:w="7221" w:type="dxa"/>
              </w:tcPr>
            </w:tcPrChange>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CD30E6">
        <w:trPr>
          <w:cantSplit/>
          <w:trPrChange w:id="1381" w:author="Lizzie Timmins (NESO)" w:date="2025-03-18T15:21:00Z" w16du:dateUtc="2025-03-18T15:21:00Z">
            <w:trPr>
              <w:cantSplit/>
            </w:trPr>
          </w:trPrChange>
        </w:trPr>
        <w:tc>
          <w:tcPr>
            <w:tcW w:w="2884" w:type="dxa"/>
            <w:tcPrChange w:id="1382" w:author="Lizzie Timmins (NESO)" w:date="2025-03-18T15:21:00Z" w16du:dateUtc="2025-03-18T15:21:00Z">
              <w:tcPr>
                <w:tcW w:w="2297" w:type="dxa"/>
              </w:tcPr>
            </w:tcPrChange>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Change w:id="1383" w:author="Lizzie Timmins (NESO)" w:date="2025-03-18T15:21:00Z" w16du:dateUtc="2025-03-18T15:21:00Z">
              <w:tcPr>
                <w:tcW w:w="7221" w:type="dxa"/>
              </w:tcPr>
            </w:tcPrChange>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CD30E6">
        <w:trPr>
          <w:cantSplit/>
          <w:trPrChange w:id="1384" w:author="Lizzie Timmins (NESO)" w:date="2025-03-18T15:21:00Z" w16du:dateUtc="2025-03-18T15:21:00Z">
            <w:trPr>
              <w:cantSplit/>
            </w:trPr>
          </w:trPrChange>
        </w:trPr>
        <w:tc>
          <w:tcPr>
            <w:tcW w:w="2884" w:type="dxa"/>
            <w:tcPrChange w:id="1385" w:author="Lizzie Timmins (NESO)" w:date="2025-03-18T15:21:00Z" w16du:dateUtc="2025-03-18T15:21:00Z">
              <w:tcPr>
                <w:tcW w:w="2297" w:type="dxa"/>
              </w:tcPr>
            </w:tcPrChange>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Change w:id="1386" w:author="Lizzie Timmins (NESO)" w:date="2025-03-18T15:21:00Z" w16du:dateUtc="2025-03-18T15:21:00Z">
              <w:tcPr>
                <w:tcW w:w="7221" w:type="dxa"/>
              </w:tcPr>
            </w:tcPrChange>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CD30E6">
        <w:trPr>
          <w:cantSplit/>
          <w:trPrChange w:id="1387" w:author="Lizzie Timmins (NESO)" w:date="2025-03-18T15:21:00Z" w16du:dateUtc="2025-03-18T15:21:00Z">
            <w:trPr>
              <w:cantSplit/>
            </w:trPr>
          </w:trPrChange>
        </w:trPr>
        <w:tc>
          <w:tcPr>
            <w:tcW w:w="2884" w:type="dxa"/>
            <w:tcPrChange w:id="1388" w:author="Lizzie Timmins (NESO)" w:date="2025-03-18T15:21:00Z" w16du:dateUtc="2025-03-18T15:21:00Z">
              <w:tcPr>
                <w:tcW w:w="2297" w:type="dxa"/>
              </w:tcPr>
            </w:tcPrChange>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Change w:id="1389" w:author="Lizzie Timmins (NESO)" w:date="2025-03-18T15:21:00Z" w16du:dateUtc="2025-03-18T15:21:00Z">
              <w:tcPr>
                <w:tcW w:w="7221" w:type="dxa"/>
              </w:tcPr>
            </w:tcPrChange>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CD30E6">
        <w:trPr>
          <w:cantSplit/>
          <w:trPrChange w:id="1390" w:author="Lizzie Timmins (NESO)" w:date="2025-03-18T15:21:00Z" w16du:dateUtc="2025-03-18T15:21:00Z">
            <w:trPr>
              <w:cantSplit/>
            </w:trPr>
          </w:trPrChange>
        </w:trPr>
        <w:tc>
          <w:tcPr>
            <w:tcW w:w="2884" w:type="dxa"/>
            <w:tcPrChange w:id="1391" w:author="Lizzie Timmins (NESO)" w:date="2025-03-18T15:21:00Z" w16du:dateUtc="2025-03-18T15:21:00Z">
              <w:tcPr>
                <w:tcW w:w="2297" w:type="dxa"/>
              </w:tcPr>
            </w:tcPrChange>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6634" w:type="dxa"/>
            <w:tcPrChange w:id="1392" w:author="Lizzie Timmins (NESO)" w:date="2025-03-18T15:21:00Z" w16du:dateUtc="2025-03-18T15:21:00Z">
              <w:tcPr>
                <w:tcW w:w="7221" w:type="dxa"/>
              </w:tcPr>
            </w:tcPrChange>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CD30E6">
        <w:trPr>
          <w:cantSplit/>
          <w:trPrChange w:id="1393" w:author="Lizzie Timmins (NESO)" w:date="2025-03-18T15:21:00Z" w16du:dateUtc="2025-03-18T15:21:00Z">
            <w:trPr>
              <w:cantSplit/>
            </w:trPr>
          </w:trPrChange>
        </w:trPr>
        <w:tc>
          <w:tcPr>
            <w:tcW w:w="2884" w:type="dxa"/>
            <w:tcPrChange w:id="1394" w:author="Lizzie Timmins (NESO)" w:date="2025-03-18T15:21:00Z" w16du:dateUtc="2025-03-18T15:21:00Z">
              <w:tcPr>
                <w:tcW w:w="2297" w:type="dxa"/>
              </w:tcPr>
            </w:tcPrChange>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Change w:id="1395" w:author="Lizzie Timmins (NESO)" w:date="2025-03-18T15:21:00Z" w16du:dateUtc="2025-03-18T15:21:00Z">
              <w:tcPr>
                <w:tcW w:w="7221" w:type="dxa"/>
              </w:tcPr>
            </w:tcPrChange>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CD30E6">
        <w:trPr>
          <w:cantSplit/>
          <w:trPrChange w:id="1396" w:author="Lizzie Timmins (NESO)" w:date="2025-03-18T15:21:00Z" w16du:dateUtc="2025-03-18T15:21:00Z">
            <w:trPr>
              <w:cantSplit/>
            </w:trPr>
          </w:trPrChange>
        </w:trPr>
        <w:tc>
          <w:tcPr>
            <w:tcW w:w="2884" w:type="dxa"/>
            <w:tcPrChange w:id="1397" w:author="Lizzie Timmins (NESO)" w:date="2025-03-18T15:21:00Z" w16du:dateUtc="2025-03-18T15:21:00Z">
              <w:tcPr>
                <w:tcW w:w="2297" w:type="dxa"/>
              </w:tcPr>
            </w:tcPrChange>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Change w:id="1398" w:author="Lizzie Timmins (NESO)" w:date="2025-03-18T15:21:00Z" w16du:dateUtc="2025-03-18T15:21:00Z">
              <w:tcPr>
                <w:tcW w:w="7221" w:type="dxa"/>
              </w:tcPr>
            </w:tcPrChange>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CD30E6">
        <w:trPr>
          <w:cantSplit/>
          <w:trPrChange w:id="1399" w:author="Lizzie Timmins (NESO)" w:date="2025-03-18T15:21:00Z" w16du:dateUtc="2025-03-18T15:21:00Z">
            <w:trPr>
              <w:cantSplit/>
            </w:trPr>
          </w:trPrChange>
        </w:trPr>
        <w:tc>
          <w:tcPr>
            <w:tcW w:w="2884" w:type="dxa"/>
            <w:tcBorders>
              <w:top w:val="single" w:sz="4" w:space="0" w:color="auto"/>
              <w:left w:val="single" w:sz="4" w:space="0" w:color="auto"/>
              <w:bottom w:val="single" w:sz="4" w:space="0" w:color="auto"/>
              <w:right w:val="single" w:sz="4" w:space="0" w:color="auto"/>
            </w:tcBorders>
            <w:shd w:val="clear" w:color="auto" w:fill="auto"/>
            <w:tcPrChange w:id="1400" w:author="Lizzie Timmins (NESO)" w:date="2025-03-18T15:21:00Z" w16du:dateUtc="2025-03-18T15:21:00Z">
              <w:tcPr>
                <w:tcW w:w="2297" w:type="dxa"/>
                <w:tcBorders>
                  <w:top w:val="single" w:sz="4" w:space="0" w:color="auto"/>
                  <w:left w:val="single" w:sz="4" w:space="0" w:color="auto"/>
                  <w:bottom w:val="single" w:sz="4" w:space="0" w:color="auto"/>
                  <w:right w:val="single" w:sz="4" w:space="0" w:color="auto"/>
                </w:tcBorders>
                <w:shd w:val="clear" w:color="auto" w:fill="auto"/>
              </w:tcPr>
            </w:tcPrChange>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Change w:id="1401" w:author="Lizzie Timmins (NESO)" w:date="2025-03-18T15:21:00Z" w16du:dateUtc="2025-03-18T15:21:00Z">
              <w:tcPr>
                <w:tcW w:w="7221" w:type="dxa"/>
                <w:tcBorders>
                  <w:top w:val="single" w:sz="4" w:space="0" w:color="auto"/>
                  <w:left w:val="single" w:sz="4" w:space="0" w:color="auto"/>
                  <w:bottom w:val="single" w:sz="4" w:space="0" w:color="auto"/>
                  <w:right w:val="single" w:sz="4" w:space="0" w:color="auto"/>
                </w:tcBorders>
                <w:shd w:val="clear" w:color="auto" w:fill="auto"/>
              </w:tcPr>
            </w:tcPrChange>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CD30E6">
        <w:trPr>
          <w:cantSplit/>
          <w:trPrChange w:id="1402" w:author="Lizzie Timmins (NESO)" w:date="2025-03-18T15:21:00Z" w16du:dateUtc="2025-03-18T15:21:00Z">
            <w:trPr>
              <w:cantSplit/>
            </w:trPr>
          </w:trPrChange>
        </w:trPr>
        <w:tc>
          <w:tcPr>
            <w:tcW w:w="2884" w:type="dxa"/>
            <w:tcPrChange w:id="1403" w:author="Lizzie Timmins (NESO)" w:date="2025-03-18T15:21:00Z" w16du:dateUtc="2025-03-18T15:21:00Z">
              <w:tcPr>
                <w:tcW w:w="2297" w:type="dxa"/>
              </w:tcPr>
            </w:tcPrChange>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Change w:id="1404" w:author="Lizzie Timmins (NESO)" w:date="2025-03-18T15:21:00Z" w16du:dateUtc="2025-03-18T15:21:00Z">
              <w:tcPr>
                <w:tcW w:w="7221" w:type="dxa"/>
              </w:tcPr>
            </w:tcPrChange>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CD30E6">
        <w:trPr>
          <w:cantSplit/>
          <w:trPrChange w:id="1405" w:author="Lizzie Timmins (NESO)" w:date="2025-03-18T15:21:00Z" w16du:dateUtc="2025-03-18T15:21:00Z">
            <w:trPr>
              <w:cantSplit/>
            </w:trPr>
          </w:trPrChange>
        </w:trPr>
        <w:tc>
          <w:tcPr>
            <w:tcW w:w="2884" w:type="dxa"/>
            <w:tcBorders>
              <w:top w:val="single" w:sz="4" w:space="0" w:color="auto"/>
              <w:left w:val="single" w:sz="4" w:space="0" w:color="auto"/>
              <w:bottom w:val="single" w:sz="4" w:space="0" w:color="auto"/>
              <w:right w:val="single" w:sz="4" w:space="0" w:color="auto"/>
            </w:tcBorders>
            <w:shd w:val="clear" w:color="auto" w:fill="auto"/>
            <w:tcPrChange w:id="1406" w:author="Lizzie Timmins (NESO)" w:date="2025-03-18T15:21:00Z" w16du:dateUtc="2025-03-18T15:21:00Z">
              <w:tcPr>
                <w:tcW w:w="2297" w:type="dxa"/>
                <w:tcBorders>
                  <w:top w:val="single" w:sz="4" w:space="0" w:color="auto"/>
                  <w:left w:val="single" w:sz="4" w:space="0" w:color="auto"/>
                  <w:bottom w:val="single" w:sz="4" w:space="0" w:color="auto"/>
                  <w:right w:val="single" w:sz="4" w:space="0" w:color="auto"/>
                </w:tcBorders>
                <w:shd w:val="clear" w:color="auto" w:fill="auto"/>
              </w:tcPr>
            </w:tcPrChange>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Change w:id="1407" w:author="Lizzie Timmins (NESO)" w:date="2025-03-18T15:21:00Z" w16du:dateUtc="2025-03-18T15:21:00Z">
              <w:tcPr>
                <w:tcW w:w="7221" w:type="dxa"/>
                <w:tcBorders>
                  <w:top w:val="single" w:sz="4" w:space="0" w:color="auto"/>
                  <w:left w:val="single" w:sz="4" w:space="0" w:color="auto"/>
                  <w:bottom w:val="single" w:sz="4" w:space="0" w:color="auto"/>
                  <w:right w:val="single" w:sz="4" w:space="0" w:color="auto"/>
                </w:tcBorders>
                <w:shd w:val="clear" w:color="auto" w:fill="auto"/>
              </w:tcPr>
            </w:tcPrChange>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CD30E6">
        <w:trPr>
          <w:cantSplit/>
          <w:trPrChange w:id="1408" w:author="Lizzie Timmins (NESO)" w:date="2025-03-18T15:21:00Z" w16du:dateUtc="2025-03-18T15:21:00Z">
            <w:trPr>
              <w:cantSplit/>
            </w:trPr>
          </w:trPrChange>
        </w:trPr>
        <w:tc>
          <w:tcPr>
            <w:tcW w:w="2884" w:type="dxa"/>
            <w:tcPrChange w:id="1409" w:author="Lizzie Timmins (NESO)" w:date="2025-03-18T15:21:00Z" w16du:dateUtc="2025-03-18T15:21:00Z">
              <w:tcPr>
                <w:tcW w:w="2297" w:type="dxa"/>
              </w:tcPr>
            </w:tcPrChange>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Change w:id="1410" w:author="Lizzie Timmins (NESO)" w:date="2025-03-18T15:21:00Z" w16du:dateUtc="2025-03-18T15:21:00Z">
              <w:tcPr>
                <w:tcW w:w="7221" w:type="dxa"/>
              </w:tcPr>
            </w:tcPrChange>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CD30E6">
        <w:trPr>
          <w:cantSplit/>
          <w:trPrChange w:id="1411" w:author="Lizzie Timmins (NESO)" w:date="2025-03-18T15:21:00Z" w16du:dateUtc="2025-03-18T15:21:00Z">
            <w:trPr>
              <w:cantSplit/>
            </w:trPr>
          </w:trPrChange>
        </w:trPr>
        <w:tc>
          <w:tcPr>
            <w:tcW w:w="2884" w:type="dxa"/>
            <w:tcPrChange w:id="1412" w:author="Lizzie Timmins (NESO)" w:date="2025-03-18T15:21:00Z" w16du:dateUtc="2025-03-18T15:21:00Z">
              <w:tcPr>
                <w:tcW w:w="2297" w:type="dxa"/>
              </w:tcPr>
            </w:tcPrChange>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Change w:id="1413" w:author="Lizzie Timmins (NESO)" w:date="2025-03-18T15:21:00Z" w16du:dateUtc="2025-03-18T15:21:00Z">
              <w:tcPr>
                <w:tcW w:w="7221" w:type="dxa"/>
              </w:tcPr>
            </w:tcPrChange>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CD30E6">
        <w:trPr>
          <w:cantSplit/>
          <w:trPrChange w:id="1414" w:author="Lizzie Timmins (NESO)" w:date="2025-03-18T15:21:00Z" w16du:dateUtc="2025-03-18T15:21:00Z">
            <w:trPr>
              <w:cantSplit/>
            </w:trPr>
          </w:trPrChange>
        </w:trPr>
        <w:tc>
          <w:tcPr>
            <w:tcW w:w="2884" w:type="dxa"/>
            <w:tcPrChange w:id="1415" w:author="Lizzie Timmins (NESO)" w:date="2025-03-18T15:21:00Z" w16du:dateUtc="2025-03-18T15:21:00Z">
              <w:tcPr>
                <w:tcW w:w="2297" w:type="dxa"/>
              </w:tcPr>
            </w:tcPrChange>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Change w:id="1416" w:author="Lizzie Timmins (NESO)" w:date="2025-03-18T15:21:00Z" w16du:dateUtc="2025-03-18T15:21:00Z">
              <w:tcPr>
                <w:tcW w:w="7221" w:type="dxa"/>
              </w:tcPr>
            </w:tcPrChange>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CD30E6">
        <w:trPr>
          <w:cantSplit/>
          <w:trHeight w:val="300"/>
          <w:trPrChange w:id="1417" w:author="Lizzie Timmins (NESO)" w:date="2025-03-18T15:21:00Z" w16du:dateUtc="2025-03-18T15:21:00Z">
            <w:trPr>
              <w:cantSplit/>
              <w:trHeight w:val="300"/>
            </w:trPr>
          </w:trPrChange>
        </w:trPr>
        <w:tc>
          <w:tcPr>
            <w:tcW w:w="2884" w:type="dxa"/>
            <w:tcPrChange w:id="1418" w:author="Lizzie Timmins (NESO)" w:date="2025-03-18T15:21:00Z" w16du:dateUtc="2025-03-18T15:21:00Z">
              <w:tcPr>
                <w:tcW w:w="2297" w:type="dxa"/>
              </w:tcPr>
            </w:tcPrChange>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Change w:id="1419" w:author="Lizzie Timmins (NESO)" w:date="2025-03-18T15:21:00Z" w16du:dateUtc="2025-03-18T15:21:00Z">
              <w:tcPr>
                <w:tcW w:w="7221" w:type="dxa"/>
              </w:tcPr>
            </w:tcPrChange>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CD30E6">
        <w:trPr>
          <w:cantSplit/>
          <w:trPrChange w:id="1420" w:author="Lizzie Timmins (NESO)" w:date="2025-03-18T15:21:00Z" w16du:dateUtc="2025-03-18T15:21:00Z">
            <w:trPr>
              <w:cantSplit/>
            </w:trPr>
          </w:trPrChange>
        </w:trPr>
        <w:tc>
          <w:tcPr>
            <w:tcW w:w="2884" w:type="dxa"/>
            <w:tcPrChange w:id="1421" w:author="Lizzie Timmins (NESO)" w:date="2025-03-18T15:21:00Z" w16du:dateUtc="2025-03-18T15:21:00Z">
              <w:tcPr>
                <w:tcW w:w="2297" w:type="dxa"/>
              </w:tcPr>
            </w:tcPrChange>
          </w:tcPr>
          <w:p w14:paraId="37FB682E" w14:textId="77777777" w:rsidR="00F81D7C" w:rsidRPr="007E0B31" w:rsidRDefault="00F81D7C" w:rsidP="00F81D7C">
            <w:pPr>
              <w:pStyle w:val="Arial11Bold"/>
              <w:rPr>
                <w:rFonts w:cs="Arial"/>
              </w:rPr>
            </w:pPr>
            <w:r w:rsidRPr="007E0B31">
              <w:rPr>
                <w:rFonts w:cs="Arial"/>
              </w:rPr>
              <w:t>Network Data</w:t>
            </w:r>
          </w:p>
        </w:tc>
        <w:tc>
          <w:tcPr>
            <w:tcW w:w="6634" w:type="dxa"/>
            <w:tcPrChange w:id="1422" w:author="Lizzie Timmins (NESO)" w:date="2025-03-18T15:21:00Z" w16du:dateUtc="2025-03-18T15:21:00Z">
              <w:tcPr>
                <w:tcW w:w="7221" w:type="dxa"/>
              </w:tcPr>
            </w:tcPrChange>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CD30E6">
        <w:trPr>
          <w:cantSplit/>
          <w:trPrChange w:id="1423" w:author="Lizzie Timmins (NESO)" w:date="2025-03-18T15:21:00Z" w16du:dateUtc="2025-03-18T15:21:00Z">
            <w:trPr>
              <w:cantSplit/>
            </w:trPr>
          </w:trPrChange>
        </w:trPr>
        <w:tc>
          <w:tcPr>
            <w:tcW w:w="2884" w:type="dxa"/>
            <w:tcPrChange w:id="1424" w:author="Lizzie Timmins (NESO)" w:date="2025-03-18T15:21:00Z" w16du:dateUtc="2025-03-18T15:21:00Z">
              <w:tcPr>
                <w:tcW w:w="2297" w:type="dxa"/>
              </w:tcPr>
            </w:tcPrChange>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Change w:id="1425" w:author="Lizzie Timmins (NESO)" w:date="2025-03-18T15:21:00Z" w16du:dateUtc="2025-03-18T15:21:00Z">
              <w:tcPr>
                <w:tcW w:w="7221" w:type="dxa"/>
              </w:tcPr>
            </w:tcPrChange>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CD30E6">
        <w:trPr>
          <w:cantSplit/>
          <w:trPrChange w:id="1426" w:author="Lizzie Timmins (NESO)" w:date="2025-03-18T15:21:00Z" w16du:dateUtc="2025-03-18T15:21:00Z">
            <w:trPr>
              <w:cantSplit/>
            </w:trPr>
          </w:trPrChange>
        </w:trPr>
        <w:tc>
          <w:tcPr>
            <w:tcW w:w="2884" w:type="dxa"/>
            <w:tcPrChange w:id="1427" w:author="Lizzie Timmins (NESO)" w:date="2025-03-18T15:21:00Z" w16du:dateUtc="2025-03-18T15:21:00Z">
              <w:tcPr>
                <w:tcW w:w="2297" w:type="dxa"/>
              </w:tcPr>
            </w:tcPrChange>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Change w:id="1428" w:author="Lizzie Timmins (NESO)" w:date="2025-03-18T15:21:00Z" w16du:dateUtc="2025-03-18T15:21:00Z">
              <w:tcPr>
                <w:tcW w:w="7221" w:type="dxa"/>
              </w:tcPr>
            </w:tcPrChange>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CD30E6">
        <w:trPr>
          <w:cantSplit/>
          <w:trPrChange w:id="1429" w:author="Lizzie Timmins (NESO)" w:date="2025-03-18T15:21:00Z" w16du:dateUtc="2025-03-18T15:21:00Z">
            <w:trPr>
              <w:cantSplit/>
            </w:trPr>
          </w:trPrChange>
        </w:trPr>
        <w:tc>
          <w:tcPr>
            <w:tcW w:w="2884" w:type="dxa"/>
            <w:tcPrChange w:id="1430" w:author="Lizzie Timmins (NESO)" w:date="2025-03-18T15:21:00Z" w16du:dateUtc="2025-03-18T15:21:00Z">
              <w:tcPr>
                <w:tcW w:w="2297" w:type="dxa"/>
              </w:tcPr>
            </w:tcPrChange>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Change w:id="1431" w:author="Lizzie Timmins (NESO)" w:date="2025-03-18T15:21:00Z" w16du:dateUtc="2025-03-18T15:21:00Z">
              <w:tcPr>
                <w:tcW w:w="7221" w:type="dxa"/>
              </w:tcPr>
            </w:tcPrChange>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CD30E6">
        <w:trPr>
          <w:cantSplit/>
          <w:trPrChange w:id="1432" w:author="Lizzie Timmins (NESO)" w:date="2025-03-18T15:21:00Z" w16du:dateUtc="2025-03-18T15:21:00Z">
            <w:trPr>
              <w:cantSplit/>
            </w:trPr>
          </w:trPrChange>
        </w:trPr>
        <w:tc>
          <w:tcPr>
            <w:tcW w:w="2884" w:type="dxa"/>
            <w:tcPrChange w:id="1433" w:author="Lizzie Timmins (NESO)" w:date="2025-03-18T15:21:00Z" w16du:dateUtc="2025-03-18T15:21:00Z">
              <w:tcPr>
                <w:tcW w:w="2297" w:type="dxa"/>
              </w:tcPr>
            </w:tcPrChange>
          </w:tcPr>
          <w:p w14:paraId="6140C6D1" w14:textId="78E67F2C" w:rsidR="00F81D7C" w:rsidRPr="00803955" w:rsidRDefault="00F81D7C" w:rsidP="00F81D7C">
            <w:pPr>
              <w:pStyle w:val="Arial11Bold"/>
              <w:rPr>
                <w:rFonts w:cs="Arial"/>
              </w:rPr>
            </w:pPr>
            <w:r w:rsidRPr="00803955">
              <w:rPr>
                <w:rFonts w:cs="Arial"/>
              </w:rPr>
              <w:t>NGET</w:t>
            </w:r>
          </w:p>
        </w:tc>
        <w:tc>
          <w:tcPr>
            <w:tcW w:w="6634" w:type="dxa"/>
            <w:tcPrChange w:id="1434" w:author="Lizzie Timmins (NESO)" w:date="2025-03-18T15:21:00Z" w16du:dateUtc="2025-03-18T15:21:00Z">
              <w:tcPr>
                <w:tcW w:w="7221" w:type="dxa"/>
              </w:tcPr>
            </w:tcPrChange>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CD30E6">
        <w:trPr>
          <w:cantSplit/>
          <w:trPrChange w:id="1435" w:author="Lizzie Timmins (NESO)" w:date="2025-03-18T15:21:00Z" w16du:dateUtc="2025-03-18T15:21:00Z">
            <w:trPr>
              <w:cantSplit/>
            </w:trPr>
          </w:trPrChange>
        </w:trPr>
        <w:tc>
          <w:tcPr>
            <w:tcW w:w="2884" w:type="dxa"/>
            <w:tcPrChange w:id="1436" w:author="Lizzie Timmins (NESO)" w:date="2025-03-18T15:21:00Z" w16du:dateUtc="2025-03-18T15:21:00Z">
              <w:tcPr>
                <w:tcW w:w="2297" w:type="dxa"/>
              </w:tcPr>
            </w:tcPrChange>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Change w:id="1437" w:author="Lizzie Timmins (NESO)" w:date="2025-03-18T15:21:00Z" w16du:dateUtc="2025-03-18T15:21:00Z">
              <w:tcPr>
                <w:tcW w:w="7221" w:type="dxa"/>
              </w:tcPr>
            </w:tcPrChange>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CD30E6">
        <w:trPr>
          <w:cantSplit/>
          <w:trPrChange w:id="1438" w:author="Lizzie Timmins (NESO)" w:date="2025-03-18T15:21:00Z" w16du:dateUtc="2025-03-18T15:21:00Z">
            <w:trPr>
              <w:cantSplit/>
            </w:trPr>
          </w:trPrChange>
        </w:trPr>
        <w:tc>
          <w:tcPr>
            <w:tcW w:w="2884" w:type="dxa"/>
            <w:tcPrChange w:id="1439" w:author="Lizzie Timmins (NESO)" w:date="2025-03-18T15:21:00Z" w16du:dateUtc="2025-03-18T15:21:00Z">
              <w:tcPr>
                <w:tcW w:w="2297" w:type="dxa"/>
              </w:tcPr>
            </w:tcPrChange>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Change w:id="1440" w:author="Lizzie Timmins (NESO)" w:date="2025-03-18T15:21:00Z" w16du:dateUtc="2025-03-18T15:21:00Z">
              <w:tcPr>
                <w:tcW w:w="7221" w:type="dxa"/>
              </w:tcPr>
            </w:tcPrChange>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00CD30E6">
        <w:trPr>
          <w:cantSplit/>
          <w:trPrChange w:id="1441" w:author="Lizzie Timmins (NESO)" w:date="2025-03-18T15:21:00Z" w16du:dateUtc="2025-03-18T15:21:00Z">
            <w:trPr>
              <w:cantSplit/>
            </w:trPr>
          </w:trPrChange>
        </w:trPr>
        <w:tc>
          <w:tcPr>
            <w:tcW w:w="2884" w:type="dxa"/>
            <w:tcPrChange w:id="1442" w:author="Lizzie Timmins (NESO)" w:date="2025-03-18T15:21:00Z" w16du:dateUtc="2025-03-18T15:21:00Z">
              <w:tcPr>
                <w:tcW w:w="2297" w:type="dxa"/>
              </w:tcPr>
            </w:tcPrChange>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Change w:id="1443" w:author="Lizzie Timmins (NESO)" w:date="2025-03-18T15:21:00Z" w16du:dateUtc="2025-03-18T15:21:00Z">
              <w:tcPr>
                <w:tcW w:w="7221" w:type="dxa"/>
              </w:tcPr>
            </w:tcPrChange>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CD30E6">
        <w:trPr>
          <w:cantSplit/>
          <w:trPrChange w:id="1444" w:author="Lizzie Timmins (NESO)" w:date="2025-03-18T15:21:00Z" w16du:dateUtc="2025-03-18T15:21:00Z">
            <w:trPr>
              <w:cantSplit/>
            </w:trPr>
          </w:trPrChange>
        </w:trPr>
        <w:tc>
          <w:tcPr>
            <w:tcW w:w="2884" w:type="dxa"/>
            <w:tcPrChange w:id="1445" w:author="Lizzie Timmins (NESO)" w:date="2025-03-18T15:21:00Z" w16du:dateUtc="2025-03-18T15:21:00Z">
              <w:tcPr>
                <w:tcW w:w="2297" w:type="dxa"/>
              </w:tcPr>
            </w:tcPrChange>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Change w:id="1446" w:author="Lizzie Timmins (NESO)" w:date="2025-03-18T15:21:00Z" w16du:dateUtc="2025-03-18T15:21:00Z">
              <w:tcPr>
                <w:tcW w:w="7221" w:type="dxa"/>
              </w:tcPr>
            </w:tcPrChange>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CD30E6">
        <w:trPr>
          <w:cantSplit/>
          <w:trPrChange w:id="1447" w:author="Lizzie Timmins (NESO)" w:date="2025-03-18T15:21:00Z" w16du:dateUtc="2025-03-18T15:21:00Z">
            <w:trPr>
              <w:cantSplit/>
            </w:trPr>
          </w:trPrChange>
        </w:trPr>
        <w:tc>
          <w:tcPr>
            <w:tcW w:w="2884" w:type="dxa"/>
            <w:tcPrChange w:id="1448" w:author="Lizzie Timmins (NESO)" w:date="2025-03-18T15:21:00Z" w16du:dateUtc="2025-03-18T15:21:00Z">
              <w:tcPr>
                <w:tcW w:w="2297" w:type="dxa"/>
              </w:tcPr>
            </w:tcPrChange>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Change w:id="1449" w:author="Lizzie Timmins (NESO)" w:date="2025-03-18T15:21:00Z" w16du:dateUtc="2025-03-18T15:21:00Z">
              <w:tcPr>
                <w:tcW w:w="7221" w:type="dxa"/>
              </w:tcPr>
            </w:tcPrChange>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0CD30E6">
        <w:trPr>
          <w:cantSplit/>
          <w:trPrChange w:id="1450" w:author="Lizzie Timmins (NESO)" w:date="2025-03-18T15:21:00Z" w16du:dateUtc="2025-03-18T15:21:00Z">
            <w:trPr>
              <w:cantSplit/>
            </w:trPr>
          </w:trPrChange>
        </w:trPr>
        <w:tc>
          <w:tcPr>
            <w:tcW w:w="2884" w:type="dxa"/>
            <w:tcPrChange w:id="1451" w:author="Lizzie Timmins (NESO)" w:date="2025-03-18T15:21:00Z" w16du:dateUtc="2025-03-18T15:21:00Z">
              <w:tcPr>
                <w:tcW w:w="2297" w:type="dxa"/>
              </w:tcPr>
            </w:tcPrChange>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Change w:id="1452" w:author="Lizzie Timmins (NESO)" w:date="2025-03-18T15:21:00Z" w16du:dateUtc="2025-03-18T15:21:00Z">
              <w:tcPr>
                <w:tcW w:w="7221" w:type="dxa"/>
              </w:tcPr>
            </w:tcPrChange>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CD30E6">
        <w:trPr>
          <w:cantSplit/>
          <w:trPrChange w:id="1453" w:author="Lizzie Timmins (NESO)" w:date="2025-03-18T15:21:00Z" w16du:dateUtc="2025-03-18T15:21:00Z">
            <w:trPr>
              <w:cantSplit/>
            </w:trPr>
          </w:trPrChange>
        </w:trPr>
        <w:tc>
          <w:tcPr>
            <w:tcW w:w="2884" w:type="dxa"/>
            <w:tcPrChange w:id="1454" w:author="Lizzie Timmins (NESO)" w:date="2025-03-18T15:21:00Z" w16du:dateUtc="2025-03-18T15:21:00Z">
              <w:tcPr>
                <w:tcW w:w="2297" w:type="dxa"/>
              </w:tcPr>
            </w:tcPrChange>
          </w:tcPr>
          <w:p w14:paraId="0B1CCC78" w14:textId="675E426A" w:rsidR="00F81D7C" w:rsidRPr="007E0B31" w:rsidRDefault="00F81D7C" w:rsidP="00F81D7C">
            <w:pPr>
              <w:pStyle w:val="Arial11Bold"/>
              <w:rPr>
                <w:rFonts w:cs="Arial"/>
              </w:rPr>
            </w:pPr>
            <w:bookmarkStart w:id="1455" w:name="_DV_C45"/>
            <w:r w:rsidRPr="007E0B31">
              <w:rPr>
                <w:rFonts w:cs="Arial"/>
              </w:rPr>
              <w:t>Notification of User’s Intention to Synchronise</w:t>
            </w:r>
            <w:bookmarkEnd w:id="1455"/>
          </w:p>
        </w:tc>
        <w:tc>
          <w:tcPr>
            <w:tcW w:w="6634" w:type="dxa"/>
            <w:tcPrChange w:id="1456" w:author="Lizzie Timmins (NESO)" w:date="2025-03-18T15:21:00Z" w16du:dateUtc="2025-03-18T15:21:00Z">
              <w:tcPr>
                <w:tcW w:w="7221" w:type="dxa"/>
              </w:tcPr>
            </w:tcPrChange>
          </w:tcPr>
          <w:p w14:paraId="6ADCBD35" w14:textId="0DA3F6C9" w:rsidR="00F81D7C" w:rsidRPr="007E0B31" w:rsidRDefault="00F81D7C" w:rsidP="00F81D7C">
            <w:pPr>
              <w:pStyle w:val="TableArial11"/>
              <w:rPr>
                <w:rFonts w:cs="Arial"/>
              </w:rPr>
            </w:pPr>
            <w:bookmarkStart w:id="145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457"/>
          </w:p>
        </w:tc>
      </w:tr>
      <w:tr w:rsidR="00F81D7C" w:rsidRPr="007E0B31" w14:paraId="6F3AAFE1" w14:textId="77777777" w:rsidTr="00CD30E6">
        <w:trPr>
          <w:cantSplit/>
          <w:trPrChange w:id="1458" w:author="Lizzie Timmins (NESO)" w:date="2025-03-18T15:21:00Z" w16du:dateUtc="2025-03-18T15:21:00Z">
            <w:trPr>
              <w:cantSplit/>
            </w:trPr>
          </w:trPrChange>
        </w:trPr>
        <w:tc>
          <w:tcPr>
            <w:tcW w:w="2884" w:type="dxa"/>
            <w:tcPrChange w:id="1459" w:author="Lizzie Timmins (NESO)" w:date="2025-03-18T15:21:00Z" w16du:dateUtc="2025-03-18T15:21:00Z">
              <w:tcPr>
                <w:tcW w:w="2297" w:type="dxa"/>
              </w:tcPr>
            </w:tcPrChange>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Change w:id="1460" w:author="Lizzie Timmins (NESO)" w:date="2025-03-18T15:21:00Z" w16du:dateUtc="2025-03-18T15:21:00Z">
              <w:tcPr>
                <w:tcW w:w="7221" w:type="dxa"/>
              </w:tcPr>
            </w:tcPrChange>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CD30E6">
        <w:trPr>
          <w:cantSplit/>
          <w:trPrChange w:id="1461" w:author="Lizzie Timmins (NESO)" w:date="2025-03-18T15:21:00Z" w16du:dateUtc="2025-03-18T15:21:00Z">
            <w:trPr>
              <w:cantSplit/>
            </w:trPr>
          </w:trPrChange>
        </w:trPr>
        <w:tc>
          <w:tcPr>
            <w:tcW w:w="2884" w:type="dxa"/>
            <w:tcPrChange w:id="1462" w:author="Lizzie Timmins (NESO)" w:date="2025-03-18T15:21:00Z" w16du:dateUtc="2025-03-18T15:21:00Z">
              <w:tcPr>
                <w:tcW w:w="2297" w:type="dxa"/>
              </w:tcPr>
            </w:tcPrChange>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Change w:id="1463" w:author="Lizzie Timmins (NESO)" w:date="2025-03-18T15:21:00Z" w16du:dateUtc="2025-03-18T15:21:00Z">
              <w:tcPr>
                <w:tcW w:w="7221" w:type="dxa"/>
              </w:tcPr>
            </w:tcPrChange>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CD30E6">
        <w:trPr>
          <w:cantSplit/>
          <w:trPrChange w:id="1464" w:author="Lizzie Timmins (NESO)" w:date="2025-03-18T15:21:00Z" w16du:dateUtc="2025-03-18T15:21:00Z">
            <w:trPr>
              <w:cantSplit/>
            </w:trPr>
          </w:trPrChange>
        </w:trPr>
        <w:tc>
          <w:tcPr>
            <w:tcW w:w="2884" w:type="dxa"/>
            <w:tcPrChange w:id="1465" w:author="Lizzie Timmins (NESO)" w:date="2025-03-18T15:21:00Z" w16du:dateUtc="2025-03-18T15:21:00Z">
              <w:tcPr>
                <w:tcW w:w="2297" w:type="dxa"/>
              </w:tcPr>
            </w:tcPrChange>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Change w:id="1466" w:author="Lizzie Timmins (NESO)" w:date="2025-03-18T15:21:00Z" w16du:dateUtc="2025-03-18T15:21:00Z">
              <w:tcPr>
                <w:tcW w:w="7221" w:type="dxa"/>
              </w:tcPr>
            </w:tcPrChange>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CD30E6">
        <w:trPr>
          <w:cantSplit/>
          <w:trPrChange w:id="1467" w:author="Lizzie Timmins (NESO)" w:date="2025-03-18T15:21:00Z" w16du:dateUtc="2025-03-18T15:21:00Z">
            <w:trPr>
              <w:cantSplit/>
            </w:trPr>
          </w:trPrChange>
        </w:trPr>
        <w:tc>
          <w:tcPr>
            <w:tcW w:w="2884" w:type="dxa"/>
            <w:tcPrChange w:id="1468" w:author="Lizzie Timmins (NESO)" w:date="2025-03-18T15:21:00Z" w16du:dateUtc="2025-03-18T15:21:00Z">
              <w:tcPr>
                <w:tcW w:w="2297" w:type="dxa"/>
              </w:tcPr>
            </w:tcPrChange>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Change w:id="1469" w:author="Lizzie Timmins (NESO)" w:date="2025-03-18T15:21:00Z" w16du:dateUtc="2025-03-18T15:21:00Z">
              <w:tcPr>
                <w:tcW w:w="7221" w:type="dxa"/>
              </w:tcPr>
            </w:tcPrChange>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CD30E6">
        <w:trPr>
          <w:cantSplit/>
          <w:trPrChange w:id="1470" w:author="Lizzie Timmins (NESO)" w:date="2025-03-18T15:21:00Z" w16du:dateUtc="2025-03-18T15:21:00Z">
            <w:trPr>
              <w:cantSplit/>
            </w:trPr>
          </w:trPrChange>
        </w:trPr>
        <w:tc>
          <w:tcPr>
            <w:tcW w:w="2884" w:type="dxa"/>
            <w:tcPrChange w:id="1471" w:author="Lizzie Timmins (NESO)" w:date="2025-03-18T15:21:00Z" w16du:dateUtc="2025-03-18T15:21:00Z">
              <w:tcPr>
                <w:tcW w:w="2297" w:type="dxa"/>
              </w:tcPr>
            </w:tcPrChange>
          </w:tcPr>
          <w:p w14:paraId="12D0456B" w14:textId="77777777" w:rsidR="00F81D7C" w:rsidRPr="007E0B31" w:rsidRDefault="00F81D7C" w:rsidP="00F81D7C">
            <w:pPr>
              <w:pStyle w:val="Arial11Bold"/>
              <w:rPr>
                <w:rFonts w:cs="Arial"/>
              </w:rPr>
            </w:pPr>
            <w:r>
              <w:t>Non-Synchronous Electricity Storage Unit</w:t>
            </w:r>
          </w:p>
        </w:tc>
        <w:tc>
          <w:tcPr>
            <w:tcW w:w="6634" w:type="dxa"/>
            <w:tcPrChange w:id="1472" w:author="Lizzie Timmins (NESO)" w:date="2025-03-18T15:21:00Z" w16du:dateUtc="2025-03-18T15:21:00Z">
              <w:tcPr>
                <w:tcW w:w="7221" w:type="dxa"/>
              </w:tcPr>
            </w:tcPrChange>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CD30E6">
        <w:trPr>
          <w:cantSplit/>
          <w:trPrChange w:id="1473" w:author="Lizzie Timmins (NESO)" w:date="2025-03-18T15:21:00Z" w16du:dateUtc="2025-03-18T15:21:00Z">
            <w:trPr>
              <w:cantSplit/>
            </w:trPr>
          </w:trPrChange>
        </w:trPr>
        <w:tc>
          <w:tcPr>
            <w:tcW w:w="2884" w:type="dxa"/>
            <w:tcPrChange w:id="1474" w:author="Lizzie Timmins (NESO)" w:date="2025-03-18T15:21:00Z" w16du:dateUtc="2025-03-18T15:21:00Z">
              <w:tcPr>
                <w:tcW w:w="2297" w:type="dxa"/>
              </w:tcPr>
            </w:tcPrChange>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Change w:id="1475" w:author="Lizzie Timmins (NESO)" w:date="2025-03-18T15:21:00Z" w16du:dateUtc="2025-03-18T15:21:00Z">
              <w:tcPr>
                <w:tcW w:w="7221" w:type="dxa"/>
              </w:tcPr>
            </w:tcPrChange>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CD30E6">
        <w:trPr>
          <w:cantSplit/>
          <w:trPrChange w:id="1476" w:author="Lizzie Timmins (NESO)" w:date="2025-03-18T15:21:00Z" w16du:dateUtc="2025-03-18T15:21:00Z">
            <w:trPr>
              <w:cantSplit/>
            </w:trPr>
          </w:trPrChange>
        </w:trPr>
        <w:tc>
          <w:tcPr>
            <w:tcW w:w="2884" w:type="dxa"/>
            <w:tcPrChange w:id="1477" w:author="Lizzie Timmins (NESO)" w:date="2025-03-18T15:21:00Z" w16du:dateUtc="2025-03-18T15:21:00Z">
              <w:tcPr>
                <w:tcW w:w="2297" w:type="dxa"/>
              </w:tcPr>
            </w:tcPrChange>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Change w:id="1478" w:author="Lizzie Timmins (NESO)" w:date="2025-03-18T15:21:00Z" w16du:dateUtc="2025-03-18T15:21:00Z">
              <w:tcPr>
                <w:tcW w:w="7221" w:type="dxa"/>
              </w:tcPr>
            </w:tcPrChange>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CD30E6">
        <w:trPr>
          <w:cantSplit/>
          <w:trPrChange w:id="1479" w:author="Lizzie Timmins (NESO)" w:date="2025-03-18T15:21:00Z" w16du:dateUtc="2025-03-18T15:21:00Z">
            <w:trPr>
              <w:cantSplit/>
            </w:trPr>
          </w:trPrChange>
        </w:trPr>
        <w:tc>
          <w:tcPr>
            <w:tcW w:w="2884" w:type="dxa"/>
            <w:tcPrChange w:id="1480" w:author="Lizzie Timmins (NESO)" w:date="2025-03-18T15:21:00Z" w16du:dateUtc="2025-03-18T15:21:00Z">
              <w:tcPr>
                <w:tcW w:w="2297" w:type="dxa"/>
              </w:tcPr>
            </w:tcPrChange>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Change w:id="1481" w:author="Lizzie Timmins (NESO)" w:date="2025-03-18T15:21:00Z" w16du:dateUtc="2025-03-18T15:21:00Z">
              <w:tcPr>
                <w:tcW w:w="7221" w:type="dxa"/>
              </w:tcPr>
            </w:tcPrChange>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CD30E6">
        <w:trPr>
          <w:cantSplit/>
          <w:trPrChange w:id="1482" w:author="Lizzie Timmins (NESO)" w:date="2025-03-18T15:21:00Z" w16du:dateUtc="2025-03-18T15:21:00Z">
            <w:trPr>
              <w:cantSplit/>
            </w:trPr>
          </w:trPrChange>
        </w:trPr>
        <w:tc>
          <w:tcPr>
            <w:tcW w:w="2884" w:type="dxa"/>
            <w:tcPrChange w:id="1483" w:author="Lizzie Timmins (NESO)" w:date="2025-03-18T15:21:00Z" w16du:dateUtc="2025-03-18T15:21:00Z">
              <w:tcPr>
                <w:tcW w:w="2297" w:type="dxa"/>
              </w:tcPr>
            </w:tcPrChange>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Change w:id="1484" w:author="Lizzie Timmins (NESO)" w:date="2025-03-18T15:21:00Z" w16du:dateUtc="2025-03-18T15:21:00Z">
              <w:tcPr>
                <w:tcW w:w="7221" w:type="dxa"/>
              </w:tcPr>
            </w:tcPrChange>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CD30E6">
        <w:trPr>
          <w:cantSplit/>
          <w:trPrChange w:id="1485" w:author="Lizzie Timmins (NESO)" w:date="2025-03-18T15:21:00Z" w16du:dateUtc="2025-03-18T15:21:00Z">
            <w:trPr>
              <w:cantSplit/>
            </w:trPr>
          </w:trPrChange>
        </w:trPr>
        <w:tc>
          <w:tcPr>
            <w:tcW w:w="2884" w:type="dxa"/>
            <w:tcPrChange w:id="1486" w:author="Lizzie Timmins (NESO)" w:date="2025-03-18T15:21:00Z" w16du:dateUtc="2025-03-18T15:21:00Z">
              <w:tcPr>
                <w:tcW w:w="2297" w:type="dxa"/>
              </w:tcPr>
            </w:tcPrChange>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Change w:id="1487" w:author="Lizzie Timmins (NESO)" w:date="2025-03-18T15:21:00Z" w16du:dateUtc="2025-03-18T15:21:00Z">
              <w:tcPr>
                <w:tcW w:w="7221" w:type="dxa"/>
              </w:tcPr>
            </w:tcPrChange>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CD30E6">
        <w:trPr>
          <w:cantSplit/>
          <w:trPrChange w:id="1488" w:author="Lizzie Timmins (NESO)" w:date="2025-03-18T15:21:00Z" w16du:dateUtc="2025-03-18T15:21:00Z">
            <w:trPr>
              <w:cantSplit/>
            </w:trPr>
          </w:trPrChange>
        </w:trPr>
        <w:tc>
          <w:tcPr>
            <w:tcW w:w="2884" w:type="dxa"/>
            <w:tcPrChange w:id="1489" w:author="Lizzie Timmins (NESO)" w:date="2025-03-18T15:21:00Z" w16du:dateUtc="2025-03-18T15:21:00Z">
              <w:tcPr>
                <w:tcW w:w="2297" w:type="dxa"/>
              </w:tcPr>
            </w:tcPrChange>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Change w:id="1490" w:author="Lizzie Timmins (NESO)" w:date="2025-03-18T15:21:00Z" w16du:dateUtc="2025-03-18T15:21:00Z">
              <w:tcPr>
                <w:tcW w:w="7221" w:type="dxa"/>
              </w:tcPr>
            </w:tcPrChange>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CD30E6">
        <w:trPr>
          <w:cantSplit/>
          <w:trPrChange w:id="1491" w:author="Lizzie Timmins (NESO)" w:date="2025-03-18T15:21:00Z" w16du:dateUtc="2025-03-18T15:21:00Z">
            <w:trPr>
              <w:cantSplit/>
            </w:trPr>
          </w:trPrChange>
        </w:trPr>
        <w:tc>
          <w:tcPr>
            <w:tcW w:w="2884" w:type="dxa"/>
            <w:tcPrChange w:id="1492" w:author="Lizzie Timmins (NESO)" w:date="2025-03-18T15:21:00Z" w16du:dateUtc="2025-03-18T15:21:00Z">
              <w:tcPr>
                <w:tcW w:w="2297" w:type="dxa"/>
              </w:tcPr>
            </w:tcPrChange>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Change w:id="1493" w:author="Lizzie Timmins (NESO)" w:date="2025-03-18T15:21:00Z" w16du:dateUtc="2025-03-18T15:21:00Z">
              <w:tcPr>
                <w:tcW w:w="7221" w:type="dxa"/>
              </w:tcPr>
            </w:tcPrChange>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CD30E6">
        <w:trPr>
          <w:cantSplit/>
          <w:trPrChange w:id="1494" w:author="Lizzie Timmins (NESO)" w:date="2025-03-18T15:21:00Z" w16du:dateUtc="2025-03-18T15:21:00Z">
            <w:trPr>
              <w:cantSplit/>
            </w:trPr>
          </w:trPrChange>
        </w:trPr>
        <w:tc>
          <w:tcPr>
            <w:tcW w:w="2884" w:type="dxa"/>
            <w:tcPrChange w:id="1495" w:author="Lizzie Timmins (NESO)" w:date="2025-03-18T15:21:00Z" w16du:dateUtc="2025-03-18T15:21:00Z">
              <w:tcPr>
                <w:tcW w:w="2297" w:type="dxa"/>
              </w:tcPr>
            </w:tcPrChange>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6634" w:type="dxa"/>
            <w:tcPrChange w:id="1496" w:author="Lizzie Timmins (NESO)" w:date="2025-03-18T15:21:00Z" w16du:dateUtc="2025-03-18T15:21:00Z">
              <w:tcPr>
                <w:tcW w:w="7221" w:type="dxa"/>
              </w:tcPr>
            </w:tcPrChange>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F81D7C" w:rsidRPr="007E0B31" w14:paraId="7F1359D2" w14:textId="77777777" w:rsidTr="00CD30E6">
        <w:trPr>
          <w:cantSplit/>
          <w:trPrChange w:id="1497" w:author="Lizzie Timmins (NESO)" w:date="2025-03-18T15:21:00Z" w16du:dateUtc="2025-03-18T15:21:00Z">
            <w:trPr>
              <w:cantSplit/>
            </w:trPr>
          </w:trPrChange>
        </w:trPr>
        <w:tc>
          <w:tcPr>
            <w:tcW w:w="2884" w:type="dxa"/>
            <w:tcPrChange w:id="1498" w:author="Lizzie Timmins (NESO)" w:date="2025-03-18T15:21:00Z" w16du:dateUtc="2025-03-18T15:21:00Z">
              <w:tcPr>
                <w:tcW w:w="2297" w:type="dxa"/>
              </w:tcPr>
            </w:tcPrChange>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Change w:id="1499" w:author="Lizzie Timmins (NESO)" w:date="2025-03-18T15:21:00Z" w16du:dateUtc="2025-03-18T15:21:00Z">
              <w:tcPr>
                <w:tcW w:w="7221" w:type="dxa"/>
              </w:tcPr>
            </w:tcPrChange>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CD30E6">
        <w:trPr>
          <w:cantSplit/>
          <w:trPrChange w:id="1500" w:author="Lizzie Timmins (NESO)" w:date="2025-03-18T15:21:00Z" w16du:dateUtc="2025-03-18T15:21:00Z">
            <w:trPr>
              <w:cantSplit/>
            </w:trPr>
          </w:trPrChange>
        </w:trPr>
        <w:tc>
          <w:tcPr>
            <w:tcW w:w="2884" w:type="dxa"/>
            <w:tcPrChange w:id="1501" w:author="Lizzie Timmins (NESO)" w:date="2025-03-18T15:21:00Z" w16du:dateUtc="2025-03-18T15:21:00Z">
              <w:tcPr>
                <w:tcW w:w="2297" w:type="dxa"/>
              </w:tcPr>
            </w:tcPrChange>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Change w:id="1502" w:author="Lizzie Timmins (NESO)" w:date="2025-03-18T15:21:00Z" w16du:dateUtc="2025-03-18T15:21:00Z">
              <w:tcPr>
                <w:tcW w:w="7221" w:type="dxa"/>
              </w:tcPr>
            </w:tcPrChange>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CD30E6">
        <w:trPr>
          <w:cantSplit/>
          <w:trPrChange w:id="1503" w:author="Lizzie Timmins (NESO)" w:date="2025-03-18T15:21:00Z" w16du:dateUtc="2025-03-18T15:21:00Z">
            <w:trPr>
              <w:cantSplit/>
            </w:trPr>
          </w:trPrChange>
        </w:trPr>
        <w:tc>
          <w:tcPr>
            <w:tcW w:w="2884" w:type="dxa"/>
            <w:tcPrChange w:id="1504" w:author="Lizzie Timmins (NESO)" w:date="2025-03-18T15:21:00Z" w16du:dateUtc="2025-03-18T15:21:00Z">
              <w:tcPr>
                <w:tcW w:w="2297" w:type="dxa"/>
              </w:tcPr>
            </w:tcPrChange>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Change w:id="1505" w:author="Lizzie Timmins (NESO)" w:date="2025-03-18T15:21:00Z" w16du:dateUtc="2025-03-18T15:21:00Z">
              <w:tcPr>
                <w:tcW w:w="7221" w:type="dxa"/>
              </w:tcPr>
            </w:tcPrChange>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CD30E6">
        <w:trPr>
          <w:cantSplit/>
          <w:trPrChange w:id="1506" w:author="Lizzie Timmins (NESO)" w:date="2025-03-18T15:21:00Z" w16du:dateUtc="2025-03-18T15:21:00Z">
            <w:trPr>
              <w:cantSplit/>
            </w:trPr>
          </w:trPrChange>
        </w:trPr>
        <w:tc>
          <w:tcPr>
            <w:tcW w:w="2884" w:type="dxa"/>
            <w:tcPrChange w:id="1507" w:author="Lizzie Timmins (NESO)" w:date="2025-03-18T15:21:00Z" w16du:dateUtc="2025-03-18T15:21:00Z">
              <w:tcPr>
                <w:tcW w:w="2297" w:type="dxa"/>
              </w:tcPr>
            </w:tcPrChange>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Change w:id="1508" w:author="Lizzie Timmins (NESO)" w:date="2025-03-18T15:21:00Z" w16du:dateUtc="2025-03-18T15:21:00Z">
              <w:tcPr>
                <w:tcW w:w="7221" w:type="dxa"/>
              </w:tcPr>
            </w:tcPrChange>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CD30E6">
        <w:trPr>
          <w:cantSplit/>
          <w:trPrChange w:id="1509" w:author="Lizzie Timmins (NESO)" w:date="2025-03-18T15:21:00Z" w16du:dateUtc="2025-03-18T15:21:00Z">
            <w:trPr>
              <w:cantSplit/>
            </w:trPr>
          </w:trPrChange>
        </w:trPr>
        <w:tc>
          <w:tcPr>
            <w:tcW w:w="2884" w:type="dxa"/>
            <w:tcPrChange w:id="1510" w:author="Lizzie Timmins (NESO)" w:date="2025-03-18T15:21:00Z" w16du:dateUtc="2025-03-18T15:21:00Z">
              <w:tcPr>
                <w:tcW w:w="2297" w:type="dxa"/>
              </w:tcPr>
            </w:tcPrChange>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Change w:id="1511" w:author="Lizzie Timmins (NESO)" w:date="2025-03-18T15:21:00Z" w16du:dateUtc="2025-03-18T15:21:00Z">
              <w:tcPr>
                <w:tcW w:w="7221" w:type="dxa"/>
              </w:tcPr>
            </w:tcPrChange>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CD30E6">
        <w:trPr>
          <w:cantSplit/>
          <w:trPrChange w:id="1512" w:author="Lizzie Timmins (NESO)" w:date="2025-03-18T15:21:00Z" w16du:dateUtc="2025-03-18T15:21:00Z">
            <w:trPr>
              <w:cantSplit/>
            </w:trPr>
          </w:trPrChange>
        </w:trPr>
        <w:tc>
          <w:tcPr>
            <w:tcW w:w="2884" w:type="dxa"/>
            <w:tcPrChange w:id="1513" w:author="Lizzie Timmins (NESO)" w:date="2025-03-18T15:21:00Z" w16du:dateUtc="2025-03-18T15:21:00Z">
              <w:tcPr>
                <w:tcW w:w="2297" w:type="dxa"/>
              </w:tcPr>
            </w:tcPrChange>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6634" w:type="dxa"/>
            <w:tcPrChange w:id="1514" w:author="Lizzie Timmins (NESO)" w:date="2025-03-18T15:21:00Z" w16du:dateUtc="2025-03-18T15:21:00Z">
              <w:tcPr>
                <w:tcW w:w="7221" w:type="dxa"/>
              </w:tcPr>
            </w:tcPrChange>
          </w:tcPr>
          <w:p w14:paraId="1A8EAFDB" w14:textId="77777777" w:rsidR="00F81D7C" w:rsidRPr="007E0B31" w:rsidRDefault="00F81D7C" w:rsidP="00F81D7C">
            <w:pPr>
              <w:pStyle w:val="TableArial11"/>
              <w:rPr>
                <w:rFonts w:cs="Arial"/>
              </w:rPr>
            </w:pPr>
            <w:bookmarkStart w:id="1515"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515"/>
          </w:p>
        </w:tc>
      </w:tr>
      <w:tr w:rsidR="00F81D7C" w:rsidRPr="007E0B31" w14:paraId="3532A847" w14:textId="77777777" w:rsidTr="00CD30E6">
        <w:trPr>
          <w:cantSplit/>
          <w:trPrChange w:id="1516" w:author="Lizzie Timmins (NESO)" w:date="2025-03-18T15:21:00Z" w16du:dateUtc="2025-03-18T15:21:00Z">
            <w:trPr>
              <w:cantSplit/>
            </w:trPr>
          </w:trPrChange>
        </w:trPr>
        <w:tc>
          <w:tcPr>
            <w:tcW w:w="2884" w:type="dxa"/>
            <w:tcPrChange w:id="1517" w:author="Lizzie Timmins (NESO)" w:date="2025-03-18T15:21:00Z" w16du:dateUtc="2025-03-18T15:21:00Z">
              <w:tcPr>
                <w:tcW w:w="2297" w:type="dxa"/>
              </w:tcPr>
            </w:tcPrChange>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Change w:id="1518" w:author="Lizzie Timmins (NESO)" w:date="2025-03-18T15:21:00Z" w16du:dateUtc="2025-03-18T15:21:00Z">
              <w:tcPr>
                <w:tcW w:w="7221" w:type="dxa"/>
              </w:tcPr>
            </w:tcPrChange>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CD30E6">
        <w:trPr>
          <w:cantSplit/>
          <w:trPrChange w:id="1519" w:author="Lizzie Timmins (NESO)" w:date="2025-03-18T15:21:00Z" w16du:dateUtc="2025-03-18T15:21:00Z">
            <w:trPr>
              <w:cantSplit/>
            </w:trPr>
          </w:trPrChange>
        </w:trPr>
        <w:tc>
          <w:tcPr>
            <w:tcW w:w="2884" w:type="dxa"/>
            <w:tcPrChange w:id="1520" w:author="Lizzie Timmins (NESO)" w:date="2025-03-18T15:21:00Z" w16du:dateUtc="2025-03-18T15:21:00Z">
              <w:tcPr>
                <w:tcW w:w="2297" w:type="dxa"/>
              </w:tcPr>
            </w:tcPrChange>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Change w:id="1521" w:author="Lizzie Timmins (NESO)" w:date="2025-03-18T15:21:00Z" w16du:dateUtc="2025-03-18T15:21:00Z">
              <w:tcPr>
                <w:tcW w:w="7221" w:type="dxa"/>
              </w:tcPr>
            </w:tcPrChange>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CD30E6">
        <w:trPr>
          <w:cantSplit/>
          <w:trPrChange w:id="1522" w:author="Lizzie Timmins (NESO)" w:date="2025-03-18T15:21:00Z" w16du:dateUtc="2025-03-18T15:21:00Z">
            <w:trPr>
              <w:cantSplit/>
            </w:trPr>
          </w:trPrChange>
        </w:trPr>
        <w:tc>
          <w:tcPr>
            <w:tcW w:w="2884" w:type="dxa"/>
            <w:tcPrChange w:id="1523" w:author="Lizzie Timmins (NESO)" w:date="2025-03-18T15:21:00Z" w16du:dateUtc="2025-03-18T15:21:00Z">
              <w:tcPr>
                <w:tcW w:w="2297" w:type="dxa"/>
              </w:tcPr>
            </w:tcPrChange>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Change w:id="1524" w:author="Lizzie Timmins (NESO)" w:date="2025-03-18T15:21:00Z" w16du:dateUtc="2025-03-18T15:21:00Z">
              <w:tcPr>
                <w:tcW w:w="7221" w:type="dxa"/>
              </w:tcPr>
            </w:tcPrChange>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CD30E6">
        <w:trPr>
          <w:cantSplit/>
          <w:trPrChange w:id="1525" w:author="Lizzie Timmins (NESO)" w:date="2025-03-18T15:21:00Z" w16du:dateUtc="2025-03-18T15:21:00Z">
            <w:trPr>
              <w:cantSplit/>
            </w:trPr>
          </w:trPrChange>
        </w:trPr>
        <w:tc>
          <w:tcPr>
            <w:tcW w:w="2884" w:type="dxa"/>
            <w:tcPrChange w:id="1526" w:author="Lizzie Timmins (NESO)" w:date="2025-03-18T15:21:00Z" w16du:dateUtc="2025-03-18T15:21:00Z">
              <w:tcPr>
                <w:tcW w:w="2297" w:type="dxa"/>
              </w:tcPr>
            </w:tcPrChange>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Change w:id="1527" w:author="Lizzie Timmins (NESO)" w:date="2025-03-18T15:21:00Z" w16du:dateUtc="2025-03-18T15:21:00Z">
              <w:tcPr>
                <w:tcW w:w="7221" w:type="dxa"/>
              </w:tcPr>
            </w:tcPrChange>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CD30E6">
        <w:trPr>
          <w:cantSplit/>
          <w:trPrChange w:id="1528" w:author="Lizzie Timmins (NESO)" w:date="2025-03-18T15:21:00Z" w16du:dateUtc="2025-03-18T15:21:00Z">
            <w:trPr>
              <w:cantSplit/>
            </w:trPr>
          </w:trPrChange>
        </w:trPr>
        <w:tc>
          <w:tcPr>
            <w:tcW w:w="2884" w:type="dxa"/>
            <w:tcPrChange w:id="1529" w:author="Lizzie Timmins (NESO)" w:date="2025-03-18T15:21:00Z" w16du:dateUtc="2025-03-18T15:21:00Z">
              <w:tcPr>
                <w:tcW w:w="2297" w:type="dxa"/>
              </w:tcPr>
            </w:tcPrChange>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Change w:id="1530" w:author="Lizzie Timmins (NESO)" w:date="2025-03-18T15:21:00Z" w16du:dateUtc="2025-03-18T15:21:00Z">
              <w:tcPr>
                <w:tcW w:w="7221" w:type="dxa"/>
              </w:tcPr>
            </w:tcPrChange>
          </w:tcPr>
          <w:p w14:paraId="196B0919" w14:textId="1C3D4F10" w:rsidR="00F81D7C" w:rsidRPr="007E0B31" w:rsidRDefault="00F81D7C" w:rsidP="00F81D7C">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CD30E6">
        <w:trPr>
          <w:cantSplit/>
          <w:trPrChange w:id="1531" w:author="Lizzie Timmins (NESO)" w:date="2025-03-18T15:21:00Z" w16du:dateUtc="2025-03-18T15:21:00Z">
            <w:trPr>
              <w:cantSplit/>
            </w:trPr>
          </w:trPrChange>
        </w:trPr>
        <w:tc>
          <w:tcPr>
            <w:tcW w:w="2884" w:type="dxa"/>
            <w:tcPrChange w:id="1532" w:author="Lizzie Timmins (NESO)" w:date="2025-03-18T15:21:00Z" w16du:dateUtc="2025-03-18T15:21:00Z">
              <w:tcPr>
                <w:tcW w:w="2297" w:type="dxa"/>
              </w:tcPr>
            </w:tcPrChange>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Change w:id="1533" w:author="Lizzie Timmins (NESO)" w:date="2025-03-18T15:21:00Z" w16du:dateUtc="2025-03-18T15:21:00Z">
              <w:tcPr>
                <w:tcW w:w="7221" w:type="dxa"/>
              </w:tcPr>
            </w:tcPrChange>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CD30E6">
        <w:trPr>
          <w:cantSplit/>
          <w:trPrChange w:id="1534" w:author="Lizzie Timmins (NESO)" w:date="2025-03-18T15:21:00Z" w16du:dateUtc="2025-03-18T15:21:00Z">
            <w:trPr>
              <w:cantSplit/>
            </w:trPr>
          </w:trPrChange>
        </w:trPr>
        <w:tc>
          <w:tcPr>
            <w:tcW w:w="2884" w:type="dxa"/>
            <w:tcPrChange w:id="1535" w:author="Lizzie Timmins (NESO)" w:date="2025-03-18T15:21:00Z" w16du:dateUtc="2025-03-18T15:21:00Z">
              <w:tcPr>
                <w:tcW w:w="2297" w:type="dxa"/>
              </w:tcPr>
            </w:tcPrChange>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Change w:id="1536" w:author="Lizzie Timmins (NESO)" w:date="2025-03-18T15:21:00Z" w16du:dateUtc="2025-03-18T15:21:00Z">
              <w:tcPr>
                <w:tcW w:w="7221" w:type="dxa"/>
              </w:tcPr>
            </w:tcPrChange>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CD30E6">
        <w:trPr>
          <w:cantSplit/>
          <w:trPrChange w:id="1537" w:author="Lizzie Timmins (NESO)" w:date="2025-03-18T15:21:00Z" w16du:dateUtc="2025-03-18T15:21:00Z">
            <w:trPr>
              <w:cantSplit/>
            </w:trPr>
          </w:trPrChange>
        </w:trPr>
        <w:tc>
          <w:tcPr>
            <w:tcW w:w="2884" w:type="dxa"/>
            <w:tcPrChange w:id="1538" w:author="Lizzie Timmins (NESO)" w:date="2025-03-18T15:21:00Z" w16du:dateUtc="2025-03-18T15:21:00Z">
              <w:tcPr>
                <w:tcW w:w="2297" w:type="dxa"/>
              </w:tcPr>
            </w:tcPrChange>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Change w:id="1539" w:author="Lizzie Timmins (NESO)" w:date="2025-03-18T15:21:00Z" w16du:dateUtc="2025-03-18T15:21:00Z">
              <w:tcPr>
                <w:tcW w:w="7221" w:type="dxa"/>
              </w:tcPr>
            </w:tcPrChange>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CD30E6">
        <w:trPr>
          <w:cantSplit/>
          <w:trPrChange w:id="1540" w:author="Lizzie Timmins (NESO)" w:date="2025-03-18T15:21:00Z" w16du:dateUtc="2025-03-18T15:21:00Z">
            <w:trPr>
              <w:cantSplit/>
            </w:trPr>
          </w:trPrChange>
        </w:trPr>
        <w:tc>
          <w:tcPr>
            <w:tcW w:w="2884" w:type="dxa"/>
            <w:tcPrChange w:id="1541" w:author="Lizzie Timmins (NESO)" w:date="2025-03-18T15:21:00Z" w16du:dateUtc="2025-03-18T15:21:00Z">
              <w:tcPr>
                <w:tcW w:w="2297" w:type="dxa"/>
              </w:tcPr>
            </w:tcPrChange>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Change w:id="1542" w:author="Lizzie Timmins (NESO)" w:date="2025-03-18T15:21:00Z" w16du:dateUtc="2025-03-18T15:21:00Z">
              <w:tcPr>
                <w:tcW w:w="7221" w:type="dxa"/>
              </w:tcPr>
            </w:tcPrChange>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CD30E6">
        <w:trPr>
          <w:cantSplit/>
          <w:trPrChange w:id="1543" w:author="Lizzie Timmins (NESO)" w:date="2025-03-18T15:21:00Z" w16du:dateUtc="2025-03-18T15:21:00Z">
            <w:trPr>
              <w:cantSplit/>
            </w:trPr>
          </w:trPrChange>
        </w:trPr>
        <w:tc>
          <w:tcPr>
            <w:tcW w:w="2884" w:type="dxa"/>
            <w:tcPrChange w:id="1544" w:author="Lizzie Timmins (NESO)" w:date="2025-03-18T15:21:00Z" w16du:dateUtc="2025-03-18T15:21:00Z">
              <w:tcPr>
                <w:tcW w:w="2297" w:type="dxa"/>
              </w:tcPr>
            </w:tcPrChange>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Change w:id="1545" w:author="Lizzie Timmins (NESO)" w:date="2025-03-18T15:21:00Z" w16du:dateUtc="2025-03-18T15:21:00Z">
              <w:tcPr>
                <w:tcW w:w="7221" w:type="dxa"/>
              </w:tcPr>
            </w:tcPrChange>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CD30E6">
        <w:trPr>
          <w:cantSplit/>
          <w:trPrChange w:id="1546" w:author="Lizzie Timmins (NESO)" w:date="2025-03-18T15:21:00Z" w16du:dateUtc="2025-03-18T15:21:00Z">
            <w:trPr>
              <w:cantSplit/>
            </w:trPr>
          </w:trPrChange>
        </w:trPr>
        <w:tc>
          <w:tcPr>
            <w:tcW w:w="2884" w:type="dxa"/>
            <w:tcPrChange w:id="1547" w:author="Lizzie Timmins (NESO)" w:date="2025-03-18T15:21:00Z" w16du:dateUtc="2025-03-18T15:21:00Z">
              <w:tcPr>
                <w:tcW w:w="2297" w:type="dxa"/>
              </w:tcPr>
            </w:tcPrChange>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Change w:id="1548" w:author="Lizzie Timmins (NESO)" w:date="2025-03-18T15:21:00Z" w16du:dateUtc="2025-03-18T15:21:00Z">
              <w:tcPr>
                <w:tcW w:w="7221" w:type="dxa"/>
              </w:tcPr>
            </w:tcPrChange>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CD30E6">
        <w:trPr>
          <w:cantSplit/>
          <w:trPrChange w:id="1549" w:author="Lizzie Timmins (NESO)" w:date="2025-03-18T15:21:00Z" w16du:dateUtc="2025-03-18T15:21:00Z">
            <w:trPr>
              <w:cantSplit/>
            </w:trPr>
          </w:trPrChange>
        </w:trPr>
        <w:tc>
          <w:tcPr>
            <w:tcW w:w="2884" w:type="dxa"/>
            <w:tcPrChange w:id="1550" w:author="Lizzie Timmins (NESO)" w:date="2025-03-18T15:21:00Z" w16du:dateUtc="2025-03-18T15:21:00Z">
              <w:tcPr>
                <w:tcW w:w="2297" w:type="dxa"/>
              </w:tcPr>
            </w:tcPrChange>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Change w:id="1551" w:author="Lizzie Timmins (NESO)" w:date="2025-03-18T15:21:00Z" w16du:dateUtc="2025-03-18T15:21:00Z">
              <w:tcPr>
                <w:tcW w:w="7221" w:type="dxa"/>
              </w:tcPr>
            </w:tcPrChange>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CD30E6">
        <w:trPr>
          <w:cantSplit/>
          <w:trPrChange w:id="1552" w:author="Lizzie Timmins (NESO)" w:date="2025-03-18T15:21:00Z" w16du:dateUtc="2025-03-18T15:21:00Z">
            <w:trPr>
              <w:cantSplit/>
            </w:trPr>
          </w:trPrChange>
        </w:trPr>
        <w:tc>
          <w:tcPr>
            <w:tcW w:w="2884" w:type="dxa"/>
            <w:tcPrChange w:id="1553" w:author="Lizzie Timmins (NESO)" w:date="2025-03-18T15:21:00Z" w16du:dateUtc="2025-03-18T15:21:00Z">
              <w:tcPr>
                <w:tcW w:w="2297" w:type="dxa"/>
              </w:tcPr>
            </w:tcPrChange>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Change w:id="1554" w:author="Lizzie Timmins (NESO)" w:date="2025-03-18T15:21:00Z" w16du:dateUtc="2025-03-18T15:21:00Z">
              <w:tcPr>
                <w:tcW w:w="7221" w:type="dxa"/>
              </w:tcPr>
            </w:tcPrChange>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CD30E6">
        <w:trPr>
          <w:cantSplit/>
          <w:trPrChange w:id="1555" w:author="Lizzie Timmins (NESO)" w:date="2025-03-18T15:21:00Z" w16du:dateUtc="2025-03-18T15:21:00Z">
            <w:trPr>
              <w:cantSplit/>
            </w:trPr>
          </w:trPrChange>
        </w:trPr>
        <w:tc>
          <w:tcPr>
            <w:tcW w:w="2884" w:type="dxa"/>
            <w:tcPrChange w:id="1556" w:author="Lizzie Timmins (NESO)" w:date="2025-03-18T15:21:00Z" w16du:dateUtc="2025-03-18T15:21:00Z">
              <w:tcPr>
                <w:tcW w:w="2297" w:type="dxa"/>
              </w:tcPr>
            </w:tcPrChange>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Change w:id="1557" w:author="Lizzie Timmins (NESO)" w:date="2025-03-18T15:21:00Z" w16du:dateUtc="2025-03-18T15:21:00Z">
              <w:tcPr>
                <w:tcW w:w="7221" w:type="dxa"/>
              </w:tcPr>
            </w:tcPrChange>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CD30E6">
        <w:trPr>
          <w:cantSplit/>
          <w:trPrChange w:id="1558" w:author="Lizzie Timmins (NESO)" w:date="2025-03-18T15:21:00Z" w16du:dateUtc="2025-03-18T15:21:00Z">
            <w:trPr>
              <w:cantSplit/>
            </w:trPr>
          </w:trPrChange>
        </w:trPr>
        <w:tc>
          <w:tcPr>
            <w:tcW w:w="2884" w:type="dxa"/>
            <w:tcPrChange w:id="1559" w:author="Lizzie Timmins (NESO)" w:date="2025-03-18T15:21:00Z" w16du:dateUtc="2025-03-18T15:21:00Z">
              <w:tcPr>
                <w:tcW w:w="2297" w:type="dxa"/>
              </w:tcPr>
            </w:tcPrChange>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Change w:id="1560" w:author="Lizzie Timmins (NESO)" w:date="2025-03-18T15:21:00Z" w16du:dateUtc="2025-03-18T15:21:00Z">
              <w:tcPr>
                <w:tcW w:w="7221" w:type="dxa"/>
              </w:tcPr>
            </w:tcPrChange>
          </w:tcPr>
          <w:p w14:paraId="6FC00EAB" w14:textId="6552310D" w:rsidR="00F81D7C" w:rsidRPr="007E0B31" w:rsidRDefault="00F81D7C" w:rsidP="00F81D7C">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CD30E6">
        <w:trPr>
          <w:cantSplit/>
          <w:trPrChange w:id="1561" w:author="Lizzie Timmins (NESO)" w:date="2025-03-18T15:21:00Z" w16du:dateUtc="2025-03-18T15:21:00Z">
            <w:trPr>
              <w:cantSplit/>
            </w:trPr>
          </w:trPrChange>
        </w:trPr>
        <w:tc>
          <w:tcPr>
            <w:tcW w:w="2884" w:type="dxa"/>
            <w:tcPrChange w:id="1562" w:author="Lizzie Timmins (NESO)" w:date="2025-03-18T15:21:00Z" w16du:dateUtc="2025-03-18T15:21:00Z">
              <w:tcPr>
                <w:tcW w:w="2297" w:type="dxa"/>
              </w:tcPr>
            </w:tcPrChange>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Change w:id="1563" w:author="Lizzie Timmins (NESO)" w:date="2025-03-18T15:21:00Z" w16du:dateUtc="2025-03-18T15:21:00Z">
              <w:tcPr>
                <w:tcW w:w="7221" w:type="dxa"/>
              </w:tcPr>
            </w:tcPrChange>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CD30E6">
        <w:trPr>
          <w:cantSplit/>
          <w:trPrChange w:id="1564" w:author="Lizzie Timmins (NESO)" w:date="2025-03-18T15:21:00Z" w16du:dateUtc="2025-03-18T15:21:00Z">
            <w:trPr>
              <w:cantSplit/>
            </w:trPr>
          </w:trPrChange>
        </w:trPr>
        <w:tc>
          <w:tcPr>
            <w:tcW w:w="2884" w:type="dxa"/>
            <w:tcPrChange w:id="1565" w:author="Lizzie Timmins (NESO)" w:date="2025-03-18T15:21:00Z" w16du:dateUtc="2025-03-18T15:21:00Z">
              <w:tcPr>
                <w:tcW w:w="2297" w:type="dxa"/>
              </w:tcPr>
            </w:tcPrChange>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6634" w:type="dxa"/>
            <w:tcPrChange w:id="1566" w:author="Lizzie Timmins (NESO)" w:date="2025-03-18T15:21:00Z" w16du:dateUtc="2025-03-18T15:21:00Z">
              <w:tcPr>
                <w:tcW w:w="7221" w:type="dxa"/>
              </w:tcPr>
            </w:tcPrChange>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CD30E6">
        <w:trPr>
          <w:cantSplit/>
          <w:trPrChange w:id="1567" w:author="Lizzie Timmins (NESO)" w:date="2025-03-18T15:21:00Z" w16du:dateUtc="2025-03-18T15:21:00Z">
            <w:trPr>
              <w:cantSplit/>
            </w:trPr>
          </w:trPrChange>
        </w:trPr>
        <w:tc>
          <w:tcPr>
            <w:tcW w:w="2884" w:type="dxa"/>
            <w:tcPrChange w:id="1568" w:author="Lizzie Timmins (NESO)" w:date="2025-03-18T15:21:00Z" w16du:dateUtc="2025-03-18T15:21:00Z">
              <w:tcPr>
                <w:tcW w:w="2297" w:type="dxa"/>
              </w:tcPr>
            </w:tcPrChange>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Change w:id="1569" w:author="Lizzie Timmins (NESO)" w:date="2025-03-18T15:21:00Z" w16du:dateUtc="2025-03-18T15:21:00Z">
              <w:tcPr>
                <w:tcW w:w="7221" w:type="dxa"/>
              </w:tcPr>
            </w:tcPrChange>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CD30E6">
        <w:trPr>
          <w:cantSplit/>
          <w:trPrChange w:id="1570" w:author="Lizzie Timmins (NESO)" w:date="2025-03-18T15:21:00Z" w16du:dateUtc="2025-03-18T15:21:00Z">
            <w:trPr>
              <w:cantSplit/>
            </w:trPr>
          </w:trPrChange>
        </w:trPr>
        <w:tc>
          <w:tcPr>
            <w:tcW w:w="2884" w:type="dxa"/>
            <w:tcPrChange w:id="1571" w:author="Lizzie Timmins (NESO)" w:date="2025-03-18T15:21:00Z" w16du:dateUtc="2025-03-18T15:21:00Z">
              <w:tcPr>
                <w:tcW w:w="2297" w:type="dxa"/>
              </w:tcPr>
            </w:tcPrChange>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Change w:id="1572" w:author="Lizzie Timmins (NESO)" w:date="2025-03-18T15:21:00Z" w16du:dateUtc="2025-03-18T15:21:00Z">
              <w:tcPr>
                <w:tcW w:w="7221" w:type="dxa"/>
              </w:tcPr>
            </w:tcPrChange>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CD30E6">
        <w:trPr>
          <w:cantSplit/>
          <w:trPrChange w:id="1573" w:author="Lizzie Timmins (NESO)" w:date="2025-03-18T15:21:00Z" w16du:dateUtc="2025-03-18T15:21:00Z">
            <w:trPr>
              <w:cantSplit/>
            </w:trPr>
          </w:trPrChange>
        </w:trPr>
        <w:tc>
          <w:tcPr>
            <w:tcW w:w="2884" w:type="dxa"/>
            <w:tcPrChange w:id="1574" w:author="Lizzie Timmins (NESO)" w:date="2025-03-18T15:21:00Z" w16du:dateUtc="2025-03-18T15:21:00Z">
              <w:tcPr>
                <w:tcW w:w="2297" w:type="dxa"/>
              </w:tcPr>
            </w:tcPrChange>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Change w:id="1575" w:author="Lizzie Timmins (NESO)" w:date="2025-03-18T15:21:00Z" w16du:dateUtc="2025-03-18T15:21:00Z">
              <w:tcPr>
                <w:tcW w:w="7221" w:type="dxa"/>
              </w:tcPr>
            </w:tcPrChange>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CD30E6">
        <w:trPr>
          <w:cantSplit/>
          <w:trPrChange w:id="1576" w:author="Lizzie Timmins (NESO)" w:date="2025-03-18T15:21:00Z" w16du:dateUtc="2025-03-18T15:21:00Z">
            <w:trPr>
              <w:cantSplit/>
            </w:trPr>
          </w:trPrChange>
        </w:trPr>
        <w:tc>
          <w:tcPr>
            <w:tcW w:w="2884" w:type="dxa"/>
            <w:tcPrChange w:id="1577" w:author="Lizzie Timmins (NESO)" w:date="2025-03-18T15:21:00Z" w16du:dateUtc="2025-03-18T15:21:00Z">
              <w:tcPr>
                <w:tcW w:w="2297" w:type="dxa"/>
              </w:tcPr>
            </w:tcPrChange>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Change w:id="1578" w:author="Lizzie Timmins (NESO)" w:date="2025-03-18T15:21:00Z" w16du:dateUtc="2025-03-18T15:21:00Z">
              <w:tcPr>
                <w:tcW w:w="7221" w:type="dxa"/>
              </w:tcPr>
            </w:tcPrChange>
          </w:tcPr>
          <w:p w14:paraId="7691EDA3" w14:textId="1AA2E84A"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CD30E6">
        <w:trPr>
          <w:cantSplit/>
          <w:trPrChange w:id="1579" w:author="Lizzie Timmins (NESO)" w:date="2025-03-18T15:21:00Z" w16du:dateUtc="2025-03-18T15:21:00Z">
            <w:trPr>
              <w:cantSplit/>
            </w:trPr>
          </w:trPrChange>
        </w:trPr>
        <w:tc>
          <w:tcPr>
            <w:tcW w:w="2884" w:type="dxa"/>
            <w:tcPrChange w:id="1580" w:author="Lizzie Timmins (NESO)" w:date="2025-03-18T15:21:00Z" w16du:dateUtc="2025-03-18T15:21:00Z">
              <w:tcPr>
                <w:tcW w:w="2297" w:type="dxa"/>
              </w:tcPr>
            </w:tcPrChange>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Change w:id="1581" w:author="Lizzie Timmins (NESO)" w:date="2025-03-18T15:21:00Z" w16du:dateUtc="2025-03-18T15:21:00Z">
              <w:tcPr>
                <w:tcW w:w="7221" w:type="dxa"/>
              </w:tcPr>
            </w:tcPrChange>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CD30E6">
        <w:trPr>
          <w:cantSplit/>
          <w:trPrChange w:id="1582" w:author="Lizzie Timmins (NESO)" w:date="2025-03-18T15:21:00Z" w16du:dateUtc="2025-03-18T15:21:00Z">
            <w:trPr>
              <w:cantSplit/>
            </w:trPr>
          </w:trPrChange>
        </w:trPr>
        <w:tc>
          <w:tcPr>
            <w:tcW w:w="2884" w:type="dxa"/>
            <w:tcPrChange w:id="1583" w:author="Lizzie Timmins (NESO)" w:date="2025-03-18T15:21:00Z" w16du:dateUtc="2025-03-18T15:21:00Z">
              <w:tcPr>
                <w:tcW w:w="2297" w:type="dxa"/>
              </w:tcPr>
            </w:tcPrChange>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Change w:id="1584" w:author="Lizzie Timmins (NESO)" w:date="2025-03-18T15:21:00Z" w16du:dateUtc="2025-03-18T15:21:00Z">
              <w:tcPr>
                <w:tcW w:w="7221" w:type="dxa"/>
              </w:tcPr>
            </w:tcPrChange>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CD30E6">
        <w:trPr>
          <w:cantSplit/>
          <w:trPrChange w:id="1585" w:author="Lizzie Timmins (NESO)" w:date="2025-03-18T15:21:00Z" w16du:dateUtc="2025-03-18T15:21:00Z">
            <w:trPr>
              <w:cantSplit/>
            </w:trPr>
          </w:trPrChange>
        </w:trPr>
        <w:tc>
          <w:tcPr>
            <w:tcW w:w="2884" w:type="dxa"/>
            <w:tcPrChange w:id="1586" w:author="Lizzie Timmins (NESO)" w:date="2025-03-18T15:21:00Z" w16du:dateUtc="2025-03-18T15:21:00Z">
              <w:tcPr>
                <w:tcW w:w="2297" w:type="dxa"/>
              </w:tcPr>
            </w:tcPrChange>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Change w:id="1587" w:author="Lizzie Timmins (NESO)" w:date="2025-03-18T15:21:00Z" w16du:dateUtc="2025-03-18T15:21:00Z">
              <w:tcPr>
                <w:tcW w:w="7221" w:type="dxa"/>
              </w:tcPr>
            </w:tcPrChange>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CD30E6">
        <w:trPr>
          <w:cantSplit/>
          <w:trPrChange w:id="1588" w:author="Lizzie Timmins (NESO)" w:date="2025-03-18T15:21:00Z" w16du:dateUtc="2025-03-18T15:21:00Z">
            <w:trPr>
              <w:cantSplit/>
            </w:trPr>
          </w:trPrChange>
        </w:trPr>
        <w:tc>
          <w:tcPr>
            <w:tcW w:w="2884" w:type="dxa"/>
            <w:tcPrChange w:id="1589" w:author="Lizzie Timmins (NESO)" w:date="2025-03-18T15:21:00Z" w16du:dateUtc="2025-03-18T15:21:00Z">
              <w:tcPr>
                <w:tcW w:w="2297" w:type="dxa"/>
              </w:tcPr>
            </w:tcPrChange>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Change w:id="1590" w:author="Lizzie Timmins (NESO)" w:date="2025-03-18T15:21:00Z" w16du:dateUtc="2025-03-18T15:21:00Z">
              <w:tcPr>
                <w:tcW w:w="7221" w:type="dxa"/>
              </w:tcPr>
            </w:tcPrChange>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CD30E6">
        <w:trPr>
          <w:cantSplit/>
          <w:trPrChange w:id="1591" w:author="Lizzie Timmins (NESO)" w:date="2025-03-18T15:21:00Z" w16du:dateUtc="2025-03-18T15:21:00Z">
            <w:trPr>
              <w:cantSplit/>
            </w:trPr>
          </w:trPrChange>
        </w:trPr>
        <w:tc>
          <w:tcPr>
            <w:tcW w:w="2884" w:type="dxa"/>
            <w:tcPrChange w:id="1592" w:author="Lizzie Timmins (NESO)" w:date="2025-03-18T15:21:00Z" w16du:dateUtc="2025-03-18T15:21:00Z">
              <w:tcPr>
                <w:tcW w:w="2297" w:type="dxa"/>
              </w:tcPr>
            </w:tcPrChange>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Change w:id="1593" w:author="Lizzie Timmins (NESO)" w:date="2025-03-18T15:21:00Z" w16du:dateUtc="2025-03-18T15:21:00Z">
              <w:tcPr>
                <w:tcW w:w="7221" w:type="dxa"/>
              </w:tcPr>
            </w:tcPrChange>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CD30E6">
        <w:trPr>
          <w:cantSplit/>
          <w:trPrChange w:id="1594" w:author="Lizzie Timmins (NESO)" w:date="2025-03-18T15:21:00Z" w16du:dateUtc="2025-03-18T15:21:00Z">
            <w:trPr>
              <w:cantSplit/>
            </w:trPr>
          </w:trPrChange>
        </w:trPr>
        <w:tc>
          <w:tcPr>
            <w:tcW w:w="2884" w:type="dxa"/>
            <w:tcPrChange w:id="1595" w:author="Lizzie Timmins (NESO)" w:date="2025-03-18T15:21:00Z" w16du:dateUtc="2025-03-18T15:21:00Z">
              <w:tcPr>
                <w:tcW w:w="2297" w:type="dxa"/>
              </w:tcPr>
            </w:tcPrChange>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Change w:id="1596" w:author="Lizzie Timmins (NESO)" w:date="2025-03-18T15:21:00Z" w16du:dateUtc="2025-03-18T15:21:00Z">
              <w:tcPr>
                <w:tcW w:w="7221" w:type="dxa"/>
              </w:tcPr>
            </w:tcPrChange>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CD30E6">
        <w:trPr>
          <w:cantSplit/>
          <w:trPrChange w:id="1597" w:author="Lizzie Timmins (NESO)" w:date="2025-03-18T15:21:00Z" w16du:dateUtc="2025-03-18T15:21:00Z">
            <w:trPr>
              <w:cantSplit/>
            </w:trPr>
          </w:trPrChange>
        </w:trPr>
        <w:tc>
          <w:tcPr>
            <w:tcW w:w="2884" w:type="dxa"/>
            <w:tcPrChange w:id="1598" w:author="Lizzie Timmins (NESO)" w:date="2025-03-18T15:21:00Z" w16du:dateUtc="2025-03-18T15:21:00Z">
              <w:tcPr>
                <w:tcW w:w="2297" w:type="dxa"/>
              </w:tcPr>
            </w:tcPrChange>
          </w:tcPr>
          <w:p w14:paraId="3ECA740F" w14:textId="77777777" w:rsidR="00F81D7C" w:rsidRPr="007E0B31" w:rsidRDefault="00F81D7C" w:rsidP="00F81D7C">
            <w:pPr>
              <w:pStyle w:val="Arial11Bold"/>
              <w:rPr>
                <w:rFonts w:cs="Arial"/>
              </w:rPr>
            </w:pPr>
            <w:r w:rsidRPr="007E0B31">
              <w:rPr>
                <w:rFonts w:cs="Arial"/>
              </w:rPr>
              <w:t>Operational Data</w:t>
            </w:r>
          </w:p>
        </w:tc>
        <w:tc>
          <w:tcPr>
            <w:tcW w:w="6634" w:type="dxa"/>
            <w:tcPrChange w:id="1599" w:author="Lizzie Timmins (NESO)" w:date="2025-03-18T15:21:00Z" w16du:dateUtc="2025-03-18T15:21:00Z">
              <w:tcPr>
                <w:tcW w:w="7221" w:type="dxa"/>
              </w:tcPr>
            </w:tcPrChange>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CD30E6">
        <w:trPr>
          <w:cantSplit/>
          <w:trPrChange w:id="1600" w:author="Lizzie Timmins (NESO)" w:date="2025-03-18T15:21:00Z" w16du:dateUtc="2025-03-18T15:21:00Z">
            <w:trPr>
              <w:cantSplit/>
            </w:trPr>
          </w:trPrChange>
        </w:trPr>
        <w:tc>
          <w:tcPr>
            <w:tcW w:w="2884" w:type="dxa"/>
            <w:tcPrChange w:id="1601" w:author="Lizzie Timmins (NESO)" w:date="2025-03-18T15:21:00Z" w16du:dateUtc="2025-03-18T15:21:00Z">
              <w:tcPr>
                <w:tcW w:w="2297" w:type="dxa"/>
              </w:tcPr>
            </w:tcPrChange>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Change w:id="1602" w:author="Lizzie Timmins (NESO)" w:date="2025-03-18T15:21:00Z" w16du:dateUtc="2025-03-18T15:21:00Z">
              <w:tcPr>
                <w:tcW w:w="7221" w:type="dxa"/>
              </w:tcPr>
            </w:tcPrChange>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CD30E6">
        <w:trPr>
          <w:cantSplit/>
          <w:trPrChange w:id="1603" w:author="Lizzie Timmins (NESO)" w:date="2025-03-18T15:21:00Z" w16du:dateUtc="2025-03-18T15:21:00Z">
            <w:trPr>
              <w:cantSplit/>
            </w:trPr>
          </w:trPrChange>
        </w:trPr>
        <w:tc>
          <w:tcPr>
            <w:tcW w:w="2884" w:type="dxa"/>
            <w:tcPrChange w:id="1604" w:author="Lizzie Timmins (NESO)" w:date="2025-03-18T15:21:00Z" w16du:dateUtc="2025-03-18T15:21:00Z">
              <w:tcPr>
                <w:tcW w:w="2297" w:type="dxa"/>
              </w:tcPr>
            </w:tcPrChange>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Change w:id="1605" w:author="Lizzie Timmins (NESO)" w:date="2025-03-18T15:21:00Z" w16du:dateUtc="2025-03-18T15:21:00Z">
              <w:tcPr>
                <w:tcW w:w="7221" w:type="dxa"/>
              </w:tcPr>
            </w:tcPrChange>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CD30E6">
        <w:trPr>
          <w:cantSplit/>
          <w:trPrChange w:id="1606" w:author="Lizzie Timmins (NESO)" w:date="2025-03-18T15:21:00Z" w16du:dateUtc="2025-03-18T15:21:00Z">
            <w:trPr>
              <w:cantSplit/>
            </w:trPr>
          </w:trPrChange>
        </w:trPr>
        <w:tc>
          <w:tcPr>
            <w:tcW w:w="2884" w:type="dxa"/>
            <w:tcPrChange w:id="1607" w:author="Lizzie Timmins (NESO)" w:date="2025-03-18T15:21:00Z" w16du:dateUtc="2025-03-18T15:21:00Z">
              <w:tcPr>
                <w:tcW w:w="2297" w:type="dxa"/>
              </w:tcPr>
            </w:tcPrChange>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Change w:id="1608" w:author="Lizzie Timmins (NESO)" w:date="2025-03-18T15:21:00Z" w16du:dateUtc="2025-03-18T15:21:00Z">
              <w:tcPr>
                <w:tcW w:w="7221" w:type="dxa"/>
              </w:tcPr>
            </w:tcPrChange>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F81D7C" w:rsidRPr="007E0B31" w14:paraId="1CAC0F6C" w14:textId="77777777" w:rsidTr="00CD30E6">
        <w:trPr>
          <w:cantSplit/>
          <w:trPrChange w:id="1609" w:author="Lizzie Timmins (NESO)" w:date="2025-03-18T15:21:00Z" w16du:dateUtc="2025-03-18T15:21:00Z">
            <w:trPr>
              <w:cantSplit/>
            </w:trPr>
          </w:trPrChange>
        </w:trPr>
        <w:tc>
          <w:tcPr>
            <w:tcW w:w="2884" w:type="dxa"/>
            <w:tcPrChange w:id="1610" w:author="Lizzie Timmins (NESO)" w:date="2025-03-18T15:21:00Z" w16du:dateUtc="2025-03-18T15:21:00Z">
              <w:tcPr>
                <w:tcW w:w="2297" w:type="dxa"/>
              </w:tcPr>
            </w:tcPrChange>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Change w:id="1611" w:author="Lizzie Timmins (NESO)" w:date="2025-03-18T15:21:00Z" w16du:dateUtc="2025-03-18T15:21:00Z">
              <w:tcPr>
                <w:tcW w:w="7221" w:type="dxa"/>
              </w:tcPr>
            </w:tcPrChange>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0CD30E6">
        <w:trPr>
          <w:cantSplit/>
          <w:trPrChange w:id="1612" w:author="Lizzie Timmins (NESO)" w:date="2025-03-18T15:21:00Z" w16du:dateUtc="2025-03-18T15:21:00Z">
            <w:trPr>
              <w:cantSplit/>
            </w:trPr>
          </w:trPrChange>
        </w:trPr>
        <w:tc>
          <w:tcPr>
            <w:tcW w:w="2884" w:type="dxa"/>
            <w:tcPrChange w:id="1613" w:author="Lizzie Timmins (NESO)" w:date="2025-03-18T15:21:00Z" w16du:dateUtc="2025-03-18T15:21:00Z">
              <w:tcPr>
                <w:tcW w:w="2297" w:type="dxa"/>
              </w:tcPr>
            </w:tcPrChange>
          </w:tcPr>
          <w:p w14:paraId="0FD871F6" w14:textId="5FABA3D0" w:rsidR="00F81D7C" w:rsidRPr="007E0B31" w:rsidRDefault="00F81D7C" w:rsidP="00F81D7C">
            <w:pPr>
              <w:pStyle w:val="Arial11Bold"/>
              <w:rPr>
                <w:rFonts w:cs="Arial"/>
              </w:rPr>
            </w:pPr>
            <w:bookmarkStart w:id="1614" w:name="_DV_C41"/>
            <w:r w:rsidRPr="007E0B31">
              <w:rPr>
                <w:rFonts w:cs="Arial"/>
              </w:rPr>
              <w:t>Operational Notifications</w:t>
            </w:r>
            <w:bookmarkEnd w:id="1614"/>
          </w:p>
        </w:tc>
        <w:tc>
          <w:tcPr>
            <w:tcW w:w="6634" w:type="dxa"/>
            <w:tcPrChange w:id="1615" w:author="Lizzie Timmins (NESO)" w:date="2025-03-18T15:21:00Z" w16du:dateUtc="2025-03-18T15:21:00Z">
              <w:tcPr>
                <w:tcW w:w="7221" w:type="dxa"/>
              </w:tcPr>
            </w:tcPrChange>
          </w:tcPr>
          <w:p w14:paraId="7D98A808" w14:textId="07D64618" w:rsidR="00F81D7C" w:rsidRPr="007E0B31" w:rsidRDefault="00F81D7C" w:rsidP="00F81D7C">
            <w:pPr>
              <w:pStyle w:val="TableArial11"/>
              <w:rPr>
                <w:rFonts w:cs="Arial"/>
              </w:rPr>
            </w:pPr>
            <w:bookmarkStart w:id="1616"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616"/>
          </w:p>
        </w:tc>
      </w:tr>
      <w:tr w:rsidR="00F81D7C" w:rsidRPr="007E0B31" w14:paraId="5A6E5201" w14:textId="77777777" w:rsidTr="00CD30E6">
        <w:trPr>
          <w:cantSplit/>
          <w:trPrChange w:id="1617" w:author="Lizzie Timmins (NESO)" w:date="2025-03-18T15:21:00Z" w16du:dateUtc="2025-03-18T15:21:00Z">
            <w:trPr>
              <w:cantSplit/>
            </w:trPr>
          </w:trPrChange>
        </w:trPr>
        <w:tc>
          <w:tcPr>
            <w:tcW w:w="2884" w:type="dxa"/>
            <w:tcPrChange w:id="1618" w:author="Lizzie Timmins (NESO)" w:date="2025-03-18T15:21:00Z" w16du:dateUtc="2025-03-18T15:21:00Z">
              <w:tcPr>
                <w:tcW w:w="2297" w:type="dxa"/>
              </w:tcPr>
            </w:tcPrChange>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Change w:id="1619" w:author="Lizzie Timmins (NESO)" w:date="2025-03-18T15:21:00Z" w16du:dateUtc="2025-03-18T15:21:00Z">
              <w:tcPr>
                <w:tcW w:w="7221" w:type="dxa"/>
              </w:tcPr>
            </w:tcPrChange>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CD30E6">
        <w:trPr>
          <w:cantSplit/>
          <w:trPrChange w:id="1620" w:author="Lizzie Timmins (NESO)" w:date="2025-03-18T15:21:00Z" w16du:dateUtc="2025-03-18T15:21:00Z">
            <w:trPr>
              <w:cantSplit/>
            </w:trPr>
          </w:trPrChange>
        </w:trPr>
        <w:tc>
          <w:tcPr>
            <w:tcW w:w="2884" w:type="dxa"/>
            <w:tcPrChange w:id="1621" w:author="Lizzie Timmins (NESO)" w:date="2025-03-18T15:21:00Z" w16du:dateUtc="2025-03-18T15:21:00Z">
              <w:tcPr>
                <w:tcW w:w="2297" w:type="dxa"/>
              </w:tcPr>
            </w:tcPrChange>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Change w:id="1622" w:author="Lizzie Timmins (NESO)" w:date="2025-03-18T15:21:00Z" w16du:dateUtc="2025-03-18T15:21:00Z">
              <w:tcPr>
                <w:tcW w:w="7221" w:type="dxa"/>
              </w:tcPr>
            </w:tcPrChange>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CD30E6">
        <w:trPr>
          <w:cantSplit/>
          <w:trPrChange w:id="1623" w:author="Lizzie Timmins (NESO)" w:date="2025-03-18T15:21:00Z" w16du:dateUtc="2025-03-18T15:21:00Z">
            <w:trPr>
              <w:cantSplit/>
            </w:trPr>
          </w:trPrChange>
        </w:trPr>
        <w:tc>
          <w:tcPr>
            <w:tcW w:w="2884" w:type="dxa"/>
            <w:tcPrChange w:id="1624" w:author="Lizzie Timmins (NESO)" w:date="2025-03-18T15:21:00Z" w16du:dateUtc="2025-03-18T15:21:00Z">
              <w:tcPr>
                <w:tcW w:w="2297" w:type="dxa"/>
              </w:tcPr>
            </w:tcPrChange>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Change w:id="1625" w:author="Lizzie Timmins (NESO)" w:date="2025-03-18T15:21:00Z" w16du:dateUtc="2025-03-18T15:21:00Z">
              <w:tcPr>
                <w:tcW w:w="7221" w:type="dxa"/>
              </w:tcPr>
            </w:tcPrChange>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CD30E6">
        <w:trPr>
          <w:cantSplit/>
          <w:trPrChange w:id="1626" w:author="Lizzie Timmins (NESO)" w:date="2025-03-18T15:21:00Z" w16du:dateUtc="2025-03-18T15:21:00Z">
            <w:trPr>
              <w:cantSplit/>
            </w:trPr>
          </w:trPrChange>
        </w:trPr>
        <w:tc>
          <w:tcPr>
            <w:tcW w:w="2884" w:type="dxa"/>
            <w:tcPrChange w:id="1627" w:author="Lizzie Timmins (NESO)" w:date="2025-03-18T15:21:00Z" w16du:dateUtc="2025-03-18T15:21:00Z">
              <w:tcPr>
                <w:tcW w:w="2297" w:type="dxa"/>
              </w:tcPr>
            </w:tcPrChange>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Change w:id="1628" w:author="Lizzie Timmins (NESO)" w:date="2025-03-18T15:21:00Z" w16du:dateUtc="2025-03-18T15:21:00Z">
              <w:tcPr>
                <w:tcW w:w="7221" w:type="dxa"/>
              </w:tcPr>
            </w:tcPrChange>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CD30E6">
        <w:trPr>
          <w:cantSplit/>
          <w:trPrChange w:id="1629" w:author="Lizzie Timmins (NESO)" w:date="2025-03-18T15:21:00Z" w16du:dateUtc="2025-03-18T15:21:00Z">
            <w:trPr>
              <w:cantSplit/>
            </w:trPr>
          </w:trPrChange>
        </w:trPr>
        <w:tc>
          <w:tcPr>
            <w:tcW w:w="2884" w:type="dxa"/>
            <w:tcPrChange w:id="1630" w:author="Lizzie Timmins (NESO)" w:date="2025-03-18T15:21:00Z" w16du:dateUtc="2025-03-18T15:21:00Z">
              <w:tcPr>
                <w:tcW w:w="2297" w:type="dxa"/>
              </w:tcPr>
            </w:tcPrChange>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Change w:id="1631" w:author="Lizzie Timmins (NESO)" w:date="2025-03-18T15:21:00Z" w16du:dateUtc="2025-03-18T15:21:00Z">
              <w:tcPr>
                <w:tcW w:w="7221" w:type="dxa"/>
              </w:tcPr>
            </w:tcPrChange>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CD30E6">
        <w:trPr>
          <w:cantSplit/>
          <w:trPrChange w:id="1632" w:author="Lizzie Timmins (NESO)" w:date="2025-03-18T15:21:00Z" w16du:dateUtc="2025-03-18T15:21:00Z">
            <w:trPr>
              <w:cantSplit/>
            </w:trPr>
          </w:trPrChange>
        </w:trPr>
        <w:tc>
          <w:tcPr>
            <w:tcW w:w="2884" w:type="dxa"/>
            <w:tcPrChange w:id="1633" w:author="Lizzie Timmins (NESO)" w:date="2025-03-18T15:21:00Z" w16du:dateUtc="2025-03-18T15:21:00Z">
              <w:tcPr>
                <w:tcW w:w="2297" w:type="dxa"/>
              </w:tcPr>
            </w:tcPrChange>
          </w:tcPr>
          <w:p w14:paraId="2E415BC0" w14:textId="77777777" w:rsidR="00F81D7C" w:rsidRPr="007E0B31" w:rsidRDefault="00F81D7C" w:rsidP="00F81D7C">
            <w:pPr>
              <w:pStyle w:val="Arial11Bold"/>
              <w:rPr>
                <w:rFonts w:cs="Arial"/>
              </w:rPr>
            </w:pPr>
            <w:r w:rsidRPr="007E0B31">
              <w:rPr>
                <w:rFonts w:cs="Arial"/>
              </w:rPr>
              <w:t>Other Relevant Data</w:t>
            </w:r>
          </w:p>
        </w:tc>
        <w:tc>
          <w:tcPr>
            <w:tcW w:w="6634" w:type="dxa"/>
            <w:tcPrChange w:id="1634" w:author="Lizzie Timmins (NESO)" w:date="2025-03-18T15:21:00Z" w16du:dateUtc="2025-03-18T15:21:00Z">
              <w:tcPr>
                <w:tcW w:w="7221" w:type="dxa"/>
              </w:tcPr>
            </w:tcPrChange>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CD30E6">
        <w:trPr>
          <w:cantSplit/>
          <w:trPrChange w:id="1635" w:author="Lizzie Timmins (NESO)" w:date="2025-03-18T15:21:00Z" w16du:dateUtc="2025-03-18T15:21:00Z">
            <w:trPr>
              <w:cantSplit/>
            </w:trPr>
          </w:trPrChange>
        </w:trPr>
        <w:tc>
          <w:tcPr>
            <w:tcW w:w="2884" w:type="dxa"/>
            <w:tcPrChange w:id="1636" w:author="Lizzie Timmins (NESO)" w:date="2025-03-18T15:21:00Z" w16du:dateUtc="2025-03-18T15:21:00Z">
              <w:tcPr>
                <w:tcW w:w="2297" w:type="dxa"/>
              </w:tcPr>
            </w:tcPrChange>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Change w:id="1637" w:author="Lizzie Timmins (NESO)" w:date="2025-03-18T15:21:00Z" w16du:dateUtc="2025-03-18T15:21:00Z">
              <w:tcPr>
                <w:tcW w:w="7221" w:type="dxa"/>
              </w:tcPr>
            </w:tcPrChange>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CD30E6">
        <w:trPr>
          <w:cantSplit/>
          <w:trPrChange w:id="1638" w:author="Lizzie Timmins (NESO)" w:date="2025-03-18T15:21:00Z" w16du:dateUtc="2025-03-18T15:21:00Z">
            <w:trPr>
              <w:cantSplit/>
            </w:trPr>
          </w:trPrChange>
        </w:trPr>
        <w:tc>
          <w:tcPr>
            <w:tcW w:w="2884" w:type="dxa"/>
            <w:tcPrChange w:id="1639" w:author="Lizzie Timmins (NESO)" w:date="2025-03-18T15:21:00Z" w16du:dateUtc="2025-03-18T15:21:00Z">
              <w:tcPr>
                <w:tcW w:w="2297" w:type="dxa"/>
              </w:tcPr>
            </w:tcPrChange>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Change w:id="1640" w:author="Lizzie Timmins (NESO)" w:date="2025-03-18T15:21:00Z" w16du:dateUtc="2025-03-18T15:21:00Z">
              <w:tcPr>
                <w:tcW w:w="7221" w:type="dxa"/>
              </w:tcPr>
            </w:tcPrChange>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CD30E6">
        <w:trPr>
          <w:cantSplit/>
          <w:trPrChange w:id="1641" w:author="Lizzie Timmins (NESO)" w:date="2025-03-18T15:21:00Z" w16du:dateUtc="2025-03-18T15:21:00Z">
            <w:trPr>
              <w:cantSplit/>
            </w:trPr>
          </w:trPrChange>
        </w:trPr>
        <w:tc>
          <w:tcPr>
            <w:tcW w:w="2884" w:type="dxa"/>
            <w:tcPrChange w:id="1642" w:author="Lizzie Timmins (NESO)" w:date="2025-03-18T15:21:00Z" w16du:dateUtc="2025-03-18T15:21:00Z">
              <w:tcPr>
                <w:tcW w:w="2297" w:type="dxa"/>
              </w:tcPr>
            </w:tcPrChange>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Change w:id="1643" w:author="Lizzie Timmins (NESO)" w:date="2025-03-18T15:21:00Z" w16du:dateUtc="2025-03-18T15:21:00Z">
              <w:tcPr>
                <w:tcW w:w="7221" w:type="dxa"/>
              </w:tcPr>
            </w:tcPrChange>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CD30E6">
        <w:trPr>
          <w:cantSplit/>
          <w:trPrChange w:id="1644" w:author="Lizzie Timmins (NESO)" w:date="2025-03-18T15:21:00Z" w16du:dateUtc="2025-03-18T15:21:00Z">
            <w:trPr>
              <w:cantSplit/>
            </w:trPr>
          </w:trPrChange>
        </w:trPr>
        <w:tc>
          <w:tcPr>
            <w:tcW w:w="2884" w:type="dxa"/>
            <w:tcPrChange w:id="1645" w:author="Lizzie Timmins (NESO)" w:date="2025-03-18T15:21:00Z" w16du:dateUtc="2025-03-18T15:21:00Z">
              <w:tcPr>
                <w:tcW w:w="2297" w:type="dxa"/>
              </w:tcPr>
            </w:tcPrChange>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Change w:id="1646" w:author="Lizzie Timmins (NESO)" w:date="2025-03-18T15:21:00Z" w16du:dateUtc="2025-03-18T15:21:00Z">
              <w:tcPr>
                <w:tcW w:w="7221" w:type="dxa"/>
              </w:tcPr>
            </w:tcPrChange>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CD30E6">
        <w:trPr>
          <w:cantSplit/>
          <w:trPrChange w:id="1647" w:author="Lizzie Timmins (NESO)" w:date="2025-03-18T15:21:00Z" w16du:dateUtc="2025-03-18T15:21:00Z">
            <w:trPr>
              <w:cantSplit/>
            </w:trPr>
          </w:trPrChange>
        </w:trPr>
        <w:tc>
          <w:tcPr>
            <w:tcW w:w="2884" w:type="dxa"/>
            <w:tcPrChange w:id="1648" w:author="Lizzie Timmins (NESO)" w:date="2025-03-18T15:21:00Z" w16du:dateUtc="2025-03-18T15:21:00Z">
              <w:tcPr>
                <w:tcW w:w="2297" w:type="dxa"/>
              </w:tcPr>
            </w:tcPrChange>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Change w:id="1649" w:author="Lizzie Timmins (NESO)" w:date="2025-03-18T15:21:00Z" w16du:dateUtc="2025-03-18T15:21:00Z">
              <w:tcPr>
                <w:tcW w:w="7221" w:type="dxa"/>
              </w:tcPr>
            </w:tcPrChange>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CD30E6">
        <w:trPr>
          <w:cantSplit/>
          <w:trPrChange w:id="1650" w:author="Lizzie Timmins (NESO)" w:date="2025-03-18T15:21:00Z" w16du:dateUtc="2025-03-18T15:21:00Z">
            <w:trPr>
              <w:cantSplit/>
            </w:trPr>
          </w:trPrChange>
        </w:trPr>
        <w:tc>
          <w:tcPr>
            <w:tcW w:w="2884" w:type="dxa"/>
            <w:tcPrChange w:id="1651" w:author="Lizzie Timmins (NESO)" w:date="2025-03-18T15:21:00Z" w16du:dateUtc="2025-03-18T15:21:00Z">
              <w:tcPr>
                <w:tcW w:w="2297" w:type="dxa"/>
              </w:tcPr>
            </w:tcPrChange>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Change w:id="1652" w:author="Lizzie Timmins (NESO)" w:date="2025-03-18T15:21:00Z" w16du:dateUtc="2025-03-18T15:21:00Z">
              <w:tcPr>
                <w:tcW w:w="7221" w:type="dxa"/>
              </w:tcPr>
            </w:tcPrChange>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CD30E6">
        <w:trPr>
          <w:cantSplit/>
          <w:trPrChange w:id="1653" w:author="Lizzie Timmins (NESO)" w:date="2025-03-18T15:21:00Z" w16du:dateUtc="2025-03-18T15:21:00Z">
            <w:trPr>
              <w:cantSplit/>
            </w:trPr>
          </w:trPrChange>
        </w:trPr>
        <w:tc>
          <w:tcPr>
            <w:tcW w:w="2884" w:type="dxa"/>
            <w:tcPrChange w:id="1654" w:author="Lizzie Timmins (NESO)" w:date="2025-03-18T15:21:00Z" w16du:dateUtc="2025-03-18T15:21:00Z">
              <w:tcPr>
                <w:tcW w:w="2297" w:type="dxa"/>
              </w:tcPr>
            </w:tcPrChange>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Change w:id="1655" w:author="Lizzie Timmins (NESO)" w:date="2025-03-18T15:21:00Z" w16du:dateUtc="2025-03-18T15:21:00Z">
              <w:tcPr>
                <w:tcW w:w="7221" w:type="dxa"/>
              </w:tcPr>
            </w:tcPrChange>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CD30E6">
        <w:trPr>
          <w:cantSplit/>
          <w:trPrChange w:id="1656" w:author="Lizzie Timmins (NESO)" w:date="2025-03-18T15:21:00Z" w16du:dateUtc="2025-03-18T15:21:00Z">
            <w:trPr>
              <w:cantSplit/>
            </w:trPr>
          </w:trPrChange>
        </w:trPr>
        <w:tc>
          <w:tcPr>
            <w:tcW w:w="2884" w:type="dxa"/>
            <w:tcPrChange w:id="1657" w:author="Lizzie Timmins (NESO)" w:date="2025-03-18T15:21:00Z" w16du:dateUtc="2025-03-18T15:21:00Z">
              <w:tcPr>
                <w:tcW w:w="2297" w:type="dxa"/>
              </w:tcPr>
            </w:tcPrChange>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Change w:id="1658" w:author="Lizzie Timmins (NESO)" w:date="2025-03-18T15:21:00Z" w16du:dateUtc="2025-03-18T15:21:00Z">
              <w:tcPr>
                <w:tcW w:w="7221" w:type="dxa"/>
              </w:tcPr>
            </w:tcPrChange>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CD30E6">
        <w:trPr>
          <w:cantSplit/>
          <w:trPrChange w:id="1659" w:author="Lizzie Timmins (NESO)" w:date="2025-03-18T15:21:00Z" w16du:dateUtc="2025-03-18T15:21:00Z">
            <w:trPr>
              <w:cantSplit/>
            </w:trPr>
          </w:trPrChange>
        </w:trPr>
        <w:tc>
          <w:tcPr>
            <w:tcW w:w="2884" w:type="dxa"/>
            <w:tcPrChange w:id="1660" w:author="Lizzie Timmins (NESO)" w:date="2025-03-18T15:21:00Z" w16du:dateUtc="2025-03-18T15:21:00Z">
              <w:tcPr>
                <w:tcW w:w="2297" w:type="dxa"/>
              </w:tcPr>
            </w:tcPrChange>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Change w:id="1661" w:author="Lizzie Timmins (NESO)" w:date="2025-03-18T15:21:00Z" w16du:dateUtc="2025-03-18T15:21:00Z">
              <w:tcPr>
                <w:tcW w:w="7221" w:type="dxa"/>
              </w:tcPr>
            </w:tcPrChange>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CD30E6">
        <w:trPr>
          <w:cantSplit/>
          <w:trPrChange w:id="1662" w:author="Lizzie Timmins (NESO)" w:date="2025-03-18T15:21:00Z" w16du:dateUtc="2025-03-18T15:21:00Z">
            <w:trPr>
              <w:cantSplit/>
            </w:trPr>
          </w:trPrChange>
        </w:trPr>
        <w:tc>
          <w:tcPr>
            <w:tcW w:w="2884" w:type="dxa"/>
            <w:tcPrChange w:id="1663" w:author="Lizzie Timmins (NESO)" w:date="2025-03-18T15:21:00Z" w16du:dateUtc="2025-03-18T15:21:00Z">
              <w:tcPr>
                <w:tcW w:w="2297" w:type="dxa"/>
              </w:tcPr>
            </w:tcPrChange>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Change w:id="1664" w:author="Lizzie Timmins (NESO)" w:date="2025-03-18T15:21:00Z" w16du:dateUtc="2025-03-18T15:21:00Z">
              <w:tcPr>
                <w:tcW w:w="7221" w:type="dxa"/>
              </w:tcPr>
            </w:tcPrChange>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CD30E6">
        <w:trPr>
          <w:cantSplit/>
          <w:trPrChange w:id="1665" w:author="Lizzie Timmins (NESO)" w:date="2025-03-18T15:21:00Z" w16du:dateUtc="2025-03-18T15:21:00Z">
            <w:trPr>
              <w:cantSplit/>
            </w:trPr>
          </w:trPrChange>
        </w:trPr>
        <w:tc>
          <w:tcPr>
            <w:tcW w:w="2884" w:type="dxa"/>
            <w:tcPrChange w:id="1666" w:author="Lizzie Timmins (NESO)" w:date="2025-03-18T15:21:00Z" w16du:dateUtc="2025-03-18T15:21:00Z">
              <w:tcPr>
                <w:tcW w:w="2297" w:type="dxa"/>
              </w:tcPr>
            </w:tcPrChange>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Change w:id="1667" w:author="Lizzie Timmins (NESO)" w:date="2025-03-18T15:21:00Z" w16du:dateUtc="2025-03-18T15:21:00Z">
              <w:tcPr>
                <w:tcW w:w="7221" w:type="dxa"/>
              </w:tcPr>
            </w:tcPrChange>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CD30E6">
        <w:trPr>
          <w:cantSplit/>
          <w:trPrChange w:id="1668" w:author="Lizzie Timmins (NESO)" w:date="2025-03-18T15:21:00Z" w16du:dateUtc="2025-03-18T15:21:00Z">
            <w:trPr>
              <w:cantSplit/>
            </w:trPr>
          </w:trPrChange>
        </w:trPr>
        <w:tc>
          <w:tcPr>
            <w:tcW w:w="2884" w:type="dxa"/>
            <w:tcPrChange w:id="1669" w:author="Lizzie Timmins (NESO)" w:date="2025-03-18T15:21:00Z" w16du:dateUtc="2025-03-18T15:21:00Z">
              <w:tcPr>
                <w:tcW w:w="2297" w:type="dxa"/>
              </w:tcPr>
            </w:tcPrChange>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Change w:id="1670" w:author="Lizzie Timmins (NESO)" w:date="2025-03-18T15:21:00Z" w16du:dateUtc="2025-03-18T15:21:00Z">
              <w:tcPr>
                <w:tcW w:w="7221" w:type="dxa"/>
              </w:tcPr>
            </w:tcPrChange>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CD30E6">
        <w:trPr>
          <w:cantSplit/>
          <w:trPrChange w:id="1671" w:author="Lizzie Timmins (NESO)" w:date="2025-03-18T15:21:00Z" w16du:dateUtc="2025-03-18T15:21:00Z">
            <w:trPr>
              <w:cantSplit/>
            </w:trPr>
          </w:trPrChange>
        </w:trPr>
        <w:tc>
          <w:tcPr>
            <w:tcW w:w="2884" w:type="dxa"/>
            <w:tcPrChange w:id="1672" w:author="Lizzie Timmins (NESO)" w:date="2025-03-18T15:21:00Z" w16du:dateUtc="2025-03-18T15:21:00Z">
              <w:tcPr>
                <w:tcW w:w="2297" w:type="dxa"/>
              </w:tcPr>
            </w:tcPrChange>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Change w:id="1673" w:author="Lizzie Timmins (NESO)" w:date="2025-03-18T15:21:00Z" w16du:dateUtc="2025-03-18T15:21:00Z">
              <w:tcPr>
                <w:tcW w:w="7221" w:type="dxa"/>
              </w:tcPr>
            </w:tcPrChange>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CD30E6">
        <w:trPr>
          <w:cantSplit/>
          <w:trPrChange w:id="1674" w:author="Lizzie Timmins (NESO)" w:date="2025-03-18T15:21:00Z" w16du:dateUtc="2025-03-18T15:21:00Z">
            <w:trPr>
              <w:cantSplit/>
            </w:trPr>
          </w:trPrChange>
        </w:trPr>
        <w:tc>
          <w:tcPr>
            <w:tcW w:w="2884" w:type="dxa"/>
            <w:tcPrChange w:id="1675" w:author="Lizzie Timmins (NESO)" w:date="2025-03-18T15:21:00Z" w16du:dateUtc="2025-03-18T15:21:00Z">
              <w:tcPr>
                <w:tcW w:w="2297" w:type="dxa"/>
              </w:tcPr>
            </w:tcPrChange>
          </w:tcPr>
          <w:p w14:paraId="1C39677A" w14:textId="77777777" w:rsidR="00F81D7C" w:rsidRPr="007E0B31" w:rsidRDefault="00F81D7C" w:rsidP="00F81D7C">
            <w:pPr>
              <w:pStyle w:val="Arial11Bold"/>
              <w:rPr>
                <w:rFonts w:cs="Arial"/>
              </w:rPr>
            </w:pPr>
            <w:r w:rsidRPr="007E0B31">
              <w:rPr>
                <w:rFonts w:cs="Arial"/>
              </w:rPr>
              <w:t>Panel Secretary</w:t>
            </w:r>
          </w:p>
        </w:tc>
        <w:tc>
          <w:tcPr>
            <w:tcW w:w="6634" w:type="dxa"/>
            <w:tcPrChange w:id="1676" w:author="Lizzie Timmins (NESO)" w:date="2025-03-18T15:21:00Z" w16du:dateUtc="2025-03-18T15:21:00Z">
              <w:tcPr>
                <w:tcW w:w="7221" w:type="dxa"/>
              </w:tcPr>
            </w:tcPrChange>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CD30E6">
        <w:trPr>
          <w:cantSplit/>
          <w:trPrChange w:id="1677" w:author="Lizzie Timmins (NESO)" w:date="2025-03-18T15:21:00Z" w16du:dateUtc="2025-03-18T15:21:00Z">
            <w:trPr>
              <w:cantSplit/>
            </w:trPr>
          </w:trPrChange>
        </w:trPr>
        <w:tc>
          <w:tcPr>
            <w:tcW w:w="2884" w:type="dxa"/>
            <w:tcPrChange w:id="1678" w:author="Lizzie Timmins (NESO)" w:date="2025-03-18T15:21:00Z" w16du:dateUtc="2025-03-18T15:21:00Z">
              <w:tcPr>
                <w:tcW w:w="2297" w:type="dxa"/>
              </w:tcPr>
            </w:tcPrChange>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Change w:id="1679" w:author="Lizzie Timmins (NESO)" w:date="2025-03-18T15:21:00Z" w16du:dateUtc="2025-03-18T15:21:00Z">
              <w:tcPr>
                <w:tcW w:w="7221" w:type="dxa"/>
              </w:tcPr>
            </w:tcPrChange>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CD30E6">
        <w:trPr>
          <w:cantSplit/>
          <w:trPrChange w:id="1680" w:author="Lizzie Timmins (NESO)" w:date="2025-03-18T15:21:00Z" w16du:dateUtc="2025-03-18T15:21:00Z">
            <w:trPr>
              <w:cantSplit/>
            </w:trPr>
          </w:trPrChange>
        </w:trPr>
        <w:tc>
          <w:tcPr>
            <w:tcW w:w="2884" w:type="dxa"/>
            <w:tcPrChange w:id="1681" w:author="Lizzie Timmins (NESO)" w:date="2025-03-18T15:21:00Z" w16du:dateUtc="2025-03-18T15:21:00Z">
              <w:tcPr>
                <w:tcW w:w="2297" w:type="dxa"/>
              </w:tcPr>
            </w:tcPrChange>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Change w:id="1682" w:author="Lizzie Timmins (NESO)" w:date="2025-03-18T15:21:00Z" w16du:dateUtc="2025-03-18T15:21:00Z">
              <w:tcPr>
                <w:tcW w:w="7221" w:type="dxa"/>
              </w:tcPr>
            </w:tcPrChange>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CD30E6">
        <w:trPr>
          <w:cantSplit/>
          <w:trPrChange w:id="1683" w:author="Lizzie Timmins (NESO)" w:date="2025-03-18T15:21:00Z" w16du:dateUtc="2025-03-18T15:21:00Z">
            <w:trPr>
              <w:cantSplit/>
            </w:trPr>
          </w:trPrChange>
        </w:trPr>
        <w:tc>
          <w:tcPr>
            <w:tcW w:w="2884" w:type="dxa"/>
            <w:tcPrChange w:id="1684" w:author="Lizzie Timmins (NESO)" w:date="2025-03-18T15:21:00Z" w16du:dateUtc="2025-03-18T15:21:00Z">
              <w:tcPr>
                <w:tcW w:w="2297" w:type="dxa"/>
              </w:tcPr>
            </w:tcPrChange>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Change w:id="1685" w:author="Lizzie Timmins (NESO)" w:date="2025-03-18T15:21:00Z" w16du:dateUtc="2025-03-18T15:21:00Z">
              <w:tcPr>
                <w:tcW w:w="7221" w:type="dxa"/>
              </w:tcPr>
            </w:tcPrChange>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CD30E6">
        <w:trPr>
          <w:cantSplit/>
          <w:trPrChange w:id="1686" w:author="Lizzie Timmins (NESO)" w:date="2025-03-18T15:21:00Z" w16du:dateUtc="2025-03-18T15:21:00Z">
            <w:trPr>
              <w:cantSplit/>
            </w:trPr>
          </w:trPrChange>
        </w:trPr>
        <w:tc>
          <w:tcPr>
            <w:tcW w:w="2884" w:type="dxa"/>
            <w:tcPrChange w:id="1687" w:author="Lizzie Timmins (NESO)" w:date="2025-03-18T15:21:00Z" w16du:dateUtc="2025-03-18T15:21:00Z">
              <w:tcPr>
                <w:tcW w:w="2297" w:type="dxa"/>
              </w:tcPr>
            </w:tcPrChange>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Change w:id="1688" w:author="Lizzie Timmins (NESO)" w:date="2025-03-18T15:21:00Z" w16du:dateUtc="2025-03-18T15:21:00Z">
              <w:tcPr>
                <w:tcW w:w="7221" w:type="dxa"/>
              </w:tcPr>
            </w:tcPrChange>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CD30E6">
        <w:trPr>
          <w:cantSplit/>
          <w:trPrChange w:id="1689" w:author="Lizzie Timmins (NESO)" w:date="2025-03-18T15:21:00Z" w16du:dateUtc="2025-03-18T15:21:00Z">
            <w:trPr>
              <w:cantSplit/>
            </w:trPr>
          </w:trPrChange>
        </w:trPr>
        <w:tc>
          <w:tcPr>
            <w:tcW w:w="2884" w:type="dxa"/>
            <w:tcPrChange w:id="1690" w:author="Lizzie Timmins (NESO)" w:date="2025-03-18T15:21:00Z" w16du:dateUtc="2025-03-18T15:21:00Z">
              <w:tcPr>
                <w:tcW w:w="2297" w:type="dxa"/>
              </w:tcPr>
            </w:tcPrChange>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Change w:id="1691" w:author="Lizzie Timmins (NESO)" w:date="2025-03-18T15:21:00Z" w16du:dateUtc="2025-03-18T15:21:00Z">
              <w:tcPr>
                <w:tcW w:w="7221" w:type="dxa"/>
              </w:tcPr>
            </w:tcPrChange>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F81D7C" w:rsidRPr="007E0B31" w14:paraId="1F8F8A6D" w14:textId="77777777" w:rsidTr="00CD30E6">
        <w:trPr>
          <w:cantSplit/>
          <w:trPrChange w:id="1692" w:author="Lizzie Timmins (NESO)" w:date="2025-03-18T15:21:00Z" w16du:dateUtc="2025-03-18T15:21:00Z">
            <w:trPr>
              <w:cantSplit/>
            </w:trPr>
          </w:trPrChange>
        </w:trPr>
        <w:tc>
          <w:tcPr>
            <w:tcW w:w="2884" w:type="dxa"/>
            <w:tcPrChange w:id="1693" w:author="Lizzie Timmins (NESO)" w:date="2025-03-18T15:21:00Z" w16du:dateUtc="2025-03-18T15:21:00Z">
              <w:tcPr>
                <w:tcW w:w="2297" w:type="dxa"/>
              </w:tcPr>
            </w:tcPrChange>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Change w:id="1694" w:author="Lizzie Timmins (NESO)" w:date="2025-03-18T15:21:00Z" w16du:dateUtc="2025-03-18T15:21:00Z">
              <w:tcPr>
                <w:tcW w:w="7221" w:type="dxa"/>
              </w:tcPr>
            </w:tcPrChange>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CD30E6">
        <w:trPr>
          <w:cantSplit/>
          <w:trPrChange w:id="1695" w:author="Lizzie Timmins (NESO)" w:date="2025-03-18T15:21:00Z" w16du:dateUtc="2025-03-18T15:21:00Z">
            <w:trPr>
              <w:cantSplit/>
            </w:trPr>
          </w:trPrChange>
        </w:trPr>
        <w:tc>
          <w:tcPr>
            <w:tcW w:w="2884" w:type="dxa"/>
            <w:tcPrChange w:id="1696" w:author="Lizzie Timmins (NESO)" w:date="2025-03-18T15:21:00Z" w16du:dateUtc="2025-03-18T15:21:00Z">
              <w:tcPr>
                <w:tcW w:w="2297" w:type="dxa"/>
              </w:tcPr>
            </w:tcPrChange>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6634" w:type="dxa"/>
            <w:tcPrChange w:id="1697" w:author="Lizzie Timmins (NESO)" w:date="2025-03-18T15:21:00Z" w16du:dateUtc="2025-03-18T15:21:00Z">
              <w:tcPr>
                <w:tcW w:w="7221" w:type="dxa"/>
              </w:tcPr>
            </w:tcPrChange>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CD30E6">
        <w:trPr>
          <w:cantSplit/>
          <w:trPrChange w:id="1698" w:author="Lizzie Timmins (NESO)" w:date="2025-03-18T15:21:00Z" w16du:dateUtc="2025-03-18T15:21:00Z">
            <w:trPr>
              <w:cantSplit/>
            </w:trPr>
          </w:trPrChange>
        </w:trPr>
        <w:tc>
          <w:tcPr>
            <w:tcW w:w="2884" w:type="dxa"/>
            <w:tcPrChange w:id="1699" w:author="Lizzie Timmins (NESO)" w:date="2025-03-18T15:21:00Z" w16du:dateUtc="2025-03-18T15:21:00Z">
              <w:tcPr>
                <w:tcW w:w="2297" w:type="dxa"/>
              </w:tcPr>
            </w:tcPrChange>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Change w:id="1700" w:author="Lizzie Timmins (NESO)" w:date="2025-03-18T15:21:00Z" w16du:dateUtc="2025-03-18T15:21:00Z">
              <w:tcPr>
                <w:tcW w:w="7221" w:type="dxa"/>
              </w:tcPr>
            </w:tcPrChange>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CD30E6">
        <w:trPr>
          <w:cantSplit/>
          <w:trPrChange w:id="1701" w:author="Lizzie Timmins (NESO)" w:date="2025-03-18T15:21:00Z" w16du:dateUtc="2025-03-18T15:21:00Z">
            <w:trPr>
              <w:cantSplit/>
            </w:trPr>
          </w:trPrChange>
        </w:trPr>
        <w:tc>
          <w:tcPr>
            <w:tcW w:w="2884" w:type="dxa"/>
            <w:tcPrChange w:id="1702" w:author="Lizzie Timmins (NESO)" w:date="2025-03-18T15:21:00Z" w16du:dateUtc="2025-03-18T15:21:00Z">
              <w:tcPr>
                <w:tcW w:w="2297" w:type="dxa"/>
              </w:tcPr>
            </w:tcPrChange>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Change w:id="1703" w:author="Lizzie Timmins (NESO)" w:date="2025-03-18T15:21:00Z" w16du:dateUtc="2025-03-18T15:21:00Z">
              <w:tcPr>
                <w:tcW w:w="7221" w:type="dxa"/>
              </w:tcPr>
            </w:tcPrChange>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6A5A8541" w14:textId="77777777" w:rsidTr="00CD30E6">
        <w:trPr>
          <w:cantSplit/>
          <w:trPrChange w:id="1704" w:author="Lizzie Timmins (NESO)" w:date="2025-03-18T15:21:00Z" w16du:dateUtc="2025-03-18T15:21:00Z">
            <w:trPr>
              <w:cantSplit/>
            </w:trPr>
          </w:trPrChange>
        </w:trPr>
        <w:tc>
          <w:tcPr>
            <w:tcW w:w="2884" w:type="dxa"/>
            <w:tcPrChange w:id="1705" w:author="Lizzie Timmins (NESO)" w:date="2025-03-18T15:21:00Z" w16du:dateUtc="2025-03-18T15:21:00Z">
              <w:tcPr>
                <w:tcW w:w="2297" w:type="dxa"/>
              </w:tcPr>
            </w:tcPrChange>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Change w:id="1706" w:author="Lizzie Timmins (NESO)" w:date="2025-03-18T15:21:00Z" w16du:dateUtc="2025-03-18T15:21:00Z">
              <w:tcPr>
                <w:tcW w:w="7221" w:type="dxa"/>
              </w:tcPr>
            </w:tcPrChange>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05663CAA" w14:textId="77777777" w:rsidTr="00CD30E6">
        <w:trPr>
          <w:cantSplit/>
          <w:trPrChange w:id="1707" w:author="Lizzie Timmins (NESO)" w:date="2025-03-18T15:21:00Z" w16du:dateUtc="2025-03-18T15:21:00Z">
            <w:trPr>
              <w:cantSplit/>
            </w:trPr>
          </w:trPrChange>
        </w:trPr>
        <w:tc>
          <w:tcPr>
            <w:tcW w:w="2884" w:type="dxa"/>
            <w:tcPrChange w:id="1708" w:author="Lizzie Timmins (NESO)" w:date="2025-03-18T15:21:00Z" w16du:dateUtc="2025-03-18T15:21:00Z">
              <w:tcPr>
                <w:tcW w:w="2297" w:type="dxa"/>
              </w:tcPr>
            </w:tcPrChange>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Change w:id="1709" w:author="Lizzie Timmins (NESO)" w:date="2025-03-18T15:21:00Z" w16du:dateUtc="2025-03-18T15:21:00Z">
              <w:tcPr>
                <w:tcW w:w="7221" w:type="dxa"/>
              </w:tcPr>
            </w:tcPrChange>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CD30E6">
        <w:trPr>
          <w:cantSplit/>
          <w:trPrChange w:id="1710" w:author="Lizzie Timmins (NESO)" w:date="2025-03-18T15:21:00Z" w16du:dateUtc="2025-03-18T15:21:00Z">
            <w:trPr>
              <w:cantSplit/>
            </w:trPr>
          </w:trPrChange>
        </w:trPr>
        <w:tc>
          <w:tcPr>
            <w:tcW w:w="2884" w:type="dxa"/>
            <w:tcPrChange w:id="1711" w:author="Lizzie Timmins (NESO)" w:date="2025-03-18T15:21:00Z" w16du:dateUtc="2025-03-18T15:21:00Z">
              <w:tcPr>
                <w:tcW w:w="2297" w:type="dxa"/>
              </w:tcPr>
            </w:tcPrChange>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Change w:id="1712" w:author="Lizzie Timmins (NESO)" w:date="2025-03-18T15:21:00Z" w16du:dateUtc="2025-03-18T15:21:00Z">
              <w:tcPr>
                <w:tcW w:w="7221" w:type="dxa"/>
              </w:tcPr>
            </w:tcPrChange>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CD30E6">
        <w:trPr>
          <w:cantSplit/>
          <w:trPrChange w:id="1713" w:author="Lizzie Timmins (NESO)" w:date="2025-03-18T15:21:00Z" w16du:dateUtc="2025-03-18T15:21:00Z">
            <w:trPr>
              <w:cantSplit/>
            </w:trPr>
          </w:trPrChange>
        </w:trPr>
        <w:tc>
          <w:tcPr>
            <w:tcW w:w="2884" w:type="dxa"/>
            <w:tcPrChange w:id="1714" w:author="Lizzie Timmins (NESO)" w:date="2025-03-18T15:21:00Z" w16du:dateUtc="2025-03-18T15:21:00Z">
              <w:tcPr>
                <w:tcW w:w="2297" w:type="dxa"/>
              </w:tcPr>
            </w:tcPrChange>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Change w:id="1715" w:author="Lizzie Timmins (NESO)" w:date="2025-03-18T15:21:00Z" w16du:dateUtc="2025-03-18T15:21:00Z">
              <w:tcPr>
                <w:tcW w:w="7221" w:type="dxa"/>
              </w:tcPr>
            </w:tcPrChange>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CD30E6">
        <w:trPr>
          <w:cantSplit/>
          <w:trPrChange w:id="1716" w:author="Lizzie Timmins (NESO)" w:date="2025-03-18T15:21:00Z" w16du:dateUtc="2025-03-18T15:21:00Z">
            <w:trPr>
              <w:cantSplit/>
            </w:trPr>
          </w:trPrChange>
        </w:trPr>
        <w:tc>
          <w:tcPr>
            <w:tcW w:w="2884" w:type="dxa"/>
            <w:tcPrChange w:id="1717" w:author="Lizzie Timmins (NESO)" w:date="2025-03-18T15:21:00Z" w16du:dateUtc="2025-03-18T15:21:00Z">
              <w:tcPr>
                <w:tcW w:w="2297" w:type="dxa"/>
              </w:tcPr>
            </w:tcPrChange>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Change w:id="1718" w:author="Lizzie Timmins (NESO)" w:date="2025-03-18T15:21:00Z" w16du:dateUtc="2025-03-18T15:21:00Z">
              <w:tcPr>
                <w:tcW w:w="7221" w:type="dxa"/>
              </w:tcPr>
            </w:tcPrChange>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CD30E6">
        <w:trPr>
          <w:cantSplit/>
          <w:trPrChange w:id="1719" w:author="Lizzie Timmins (NESO)" w:date="2025-03-18T15:21:00Z" w16du:dateUtc="2025-03-18T15:21:00Z">
            <w:trPr>
              <w:cantSplit/>
            </w:trPr>
          </w:trPrChange>
        </w:trPr>
        <w:tc>
          <w:tcPr>
            <w:tcW w:w="2884" w:type="dxa"/>
            <w:tcPrChange w:id="1720" w:author="Lizzie Timmins (NESO)" w:date="2025-03-18T15:21:00Z" w16du:dateUtc="2025-03-18T15:21:00Z">
              <w:tcPr>
                <w:tcW w:w="2297" w:type="dxa"/>
              </w:tcPr>
            </w:tcPrChange>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Change w:id="1721" w:author="Lizzie Timmins (NESO)" w:date="2025-03-18T15:21:00Z" w16du:dateUtc="2025-03-18T15:21:00Z">
              <w:tcPr>
                <w:tcW w:w="7221" w:type="dxa"/>
              </w:tcPr>
            </w:tcPrChange>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CD30E6">
        <w:trPr>
          <w:cantSplit/>
          <w:trPrChange w:id="1722" w:author="Lizzie Timmins (NESO)" w:date="2025-03-18T15:21:00Z" w16du:dateUtc="2025-03-18T15:21:00Z">
            <w:trPr>
              <w:cantSplit/>
            </w:trPr>
          </w:trPrChange>
        </w:trPr>
        <w:tc>
          <w:tcPr>
            <w:tcW w:w="2884" w:type="dxa"/>
            <w:tcPrChange w:id="1723" w:author="Lizzie Timmins (NESO)" w:date="2025-03-18T15:21:00Z" w16du:dateUtc="2025-03-18T15:21:00Z">
              <w:tcPr>
                <w:tcW w:w="2297" w:type="dxa"/>
              </w:tcPr>
            </w:tcPrChange>
          </w:tcPr>
          <w:p w14:paraId="67EC820E" w14:textId="77777777" w:rsidR="00F81D7C" w:rsidRPr="007E0B31" w:rsidRDefault="00F81D7C" w:rsidP="00F81D7C">
            <w:pPr>
              <w:pStyle w:val="Arial11Bold"/>
              <w:rPr>
                <w:rFonts w:cs="Arial"/>
              </w:rPr>
            </w:pPr>
            <w:r w:rsidRPr="007E0B31">
              <w:rPr>
                <w:rFonts w:cs="Arial"/>
              </w:rPr>
              <w:t>Plant</w:t>
            </w:r>
          </w:p>
        </w:tc>
        <w:tc>
          <w:tcPr>
            <w:tcW w:w="6634" w:type="dxa"/>
            <w:tcPrChange w:id="1724" w:author="Lizzie Timmins (NESO)" w:date="2025-03-18T15:21:00Z" w16du:dateUtc="2025-03-18T15:21:00Z">
              <w:tcPr>
                <w:tcW w:w="7221" w:type="dxa"/>
              </w:tcPr>
            </w:tcPrChange>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CD30E6">
        <w:trPr>
          <w:cantSplit/>
          <w:trPrChange w:id="1725" w:author="Lizzie Timmins (NESO)" w:date="2025-03-18T15:21:00Z" w16du:dateUtc="2025-03-18T15:21:00Z">
            <w:trPr>
              <w:cantSplit/>
            </w:trPr>
          </w:trPrChange>
        </w:trPr>
        <w:tc>
          <w:tcPr>
            <w:tcW w:w="2884" w:type="dxa"/>
            <w:tcPrChange w:id="1726" w:author="Lizzie Timmins (NESO)" w:date="2025-03-18T15:21:00Z" w16du:dateUtc="2025-03-18T15:21:00Z">
              <w:tcPr>
                <w:tcW w:w="2297" w:type="dxa"/>
              </w:tcPr>
            </w:tcPrChange>
          </w:tcPr>
          <w:p w14:paraId="1B833B5F" w14:textId="77777777" w:rsidR="00F81D7C" w:rsidRPr="007E0B31" w:rsidRDefault="00F81D7C" w:rsidP="00F81D7C">
            <w:pPr>
              <w:pStyle w:val="Arial11Bold"/>
              <w:rPr>
                <w:rFonts w:cs="Arial"/>
              </w:rPr>
            </w:pPr>
            <w:r w:rsidRPr="007E0B31">
              <w:rPr>
                <w:rFonts w:cs="Arial"/>
              </w:rPr>
              <w:t>Point of Common Coupling</w:t>
            </w:r>
          </w:p>
        </w:tc>
        <w:tc>
          <w:tcPr>
            <w:tcW w:w="6634" w:type="dxa"/>
            <w:tcPrChange w:id="1727" w:author="Lizzie Timmins (NESO)" w:date="2025-03-18T15:21:00Z" w16du:dateUtc="2025-03-18T15:21:00Z">
              <w:tcPr>
                <w:tcW w:w="7221" w:type="dxa"/>
              </w:tcPr>
            </w:tcPrChange>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CD30E6">
        <w:trPr>
          <w:cantSplit/>
          <w:trPrChange w:id="1728" w:author="Lizzie Timmins (NESO)" w:date="2025-03-18T15:21:00Z" w16du:dateUtc="2025-03-18T15:21:00Z">
            <w:trPr>
              <w:cantSplit/>
            </w:trPr>
          </w:trPrChange>
        </w:trPr>
        <w:tc>
          <w:tcPr>
            <w:tcW w:w="2884" w:type="dxa"/>
            <w:tcPrChange w:id="1729" w:author="Lizzie Timmins (NESO)" w:date="2025-03-18T15:21:00Z" w16du:dateUtc="2025-03-18T15:21:00Z">
              <w:tcPr>
                <w:tcW w:w="2297" w:type="dxa"/>
              </w:tcPr>
            </w:tcPrChange>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Change w:id="1730" w:author="Lizzie Timmins (NESO)" w:date="2025-03-18T15:21:00Z" w16du:dateUtc="2025-03-18T15:21:00Z">
              <w:tcPr>
                <w:tcW w:w="7221" w:type="dxa"/>
              </w:tcPr>
            </w:tcPrChange>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CD30E6">
        <w:trPr>
          <w:cantSplit/>
          <w:trPrChange w:id="1731" w:author="Lizzie Timmins (NESO)" w:date="2025-03-18T15:21:00Z" w16du:dateUtc="2025-03-18T15:21:00Z">
            <w:trPr>
              <w:cantSplit/>
            </w:trPr>
          </w:trPrChange>
        </w:trPr>
        <w:tc>
          <w:tcPr>
            <w:tcW w:w="2884" w:type="dxa"/>
            <w:tcPrChange w:id="1732" w:author="Lizzie Timmins (NESO)" w:date="2025-03-18T15:21:00Z" w16du:dateUtc="2025-03-18T15:21:00Z">
              <w:tcPr>
                <w:tcW w:w="2297" w:type="dxa"/>
              </w:tcPr>
            </w:tcPrChange>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Change w:id="1733" w:author="Lizzie Timmins (NESO)" w:date="2025-03-18T15:21:00Z" w16du:dateUtc="2025-03-18T15:21:00Z">
              <w:tcPr>
                <w:tcW w:w="7221" w:type="dxa"/>
              </w:tcPr>
            </w:tcPrChange>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CD30E6">
        <w:trPr>
          <w:cantSplit/>
          <w:trPrChange w:id="1734" w:author="Lizzie Timmins (NESO)" w:date="2025-03-18T15:21:00Z" w16du:dateUtc="2025-03-18T15:21:00Z">
            <w:trPr>
              <w:cantSplit/>
            </w:trPr>
          </w:trPrChange>
        </w:trPr>
        <w:tc>
          <w:tcPr>
            <w:tcW w:w="2884" w:type="dxa"/>
            <w:tcPrChange w:id="1735" w:author="Lizzie Timmins (NESO)" w:date="2025-03-18T15:21:00Z" w16du:dateUtc="2025-03-18T15:21:00Z">
              <w:tcPr>
                <w:tcW w:w="2297" w:type="dxa"/>
              </w:tcPr>
            </w:tcPrChange>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Change w:id="1736" w:author="Lizzie Timmins (NESO)" w:date="2025-03-18T15:21:00Z" w16du:dateUtc="2025-03-18T15:21:00Z">
              <w:tcPr>
                <w:tcW w:w="7221" w:type="dxa"/>
              </w:tcPr>
            </w:tcPrChange>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CD30E6">
        <w:trPr>
          <w:cantSplit/>
          <w:trPrChange w:id="1737" w:author="Lizzie Timmins (NESO)" w:date="2025-03-18T15:21:00Z" w16du:dateUtc="2025-03-18T15:21:00Z">
            <w:trPr>
              <w:cantSplit/>
            </w:trPr>
          </w:trPrChange>
        </w:trPr>
        <w:tc>
          <w:tcPr>
            <w:tcW w:w="2884" w:type="dxa"/>
            <w:tcPrChange w:id="1738" w:author="Lizzie Timmins (NESO)" w:date="2025-03-18T15:21:00Z" w16du:dateUtc="2025-03-18T15:21:00Z">
              <w:tcPr>
                <w:tcW w:w="2297" w:type="dxa"/>
              </w:tcPr>
            </w:tcPrChange>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Change w:id="1739" w:author="Lizzie Timmins (NESO)" w:date="2025-03-18T15:21:00Z" w16du:dateUtc="2025-03-18T15:21:00Z">
              <w:tcPr>
                <w:tcW w:w="7221" w:type="dxa"/>
              </w:tcPr>
            </w:tcPrChange>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CD30E6">
        <w:trPr>
          <w:cantSplit/>
          <w:trPrChange w:id="1740" w:author="Lizzie Timmins (NESO)" w:date="2025-03-18T15:21:00Z" w16du:dateUtc="2025-03-18T15:21:00Z">
            <w:trPr>
              <w:cantSplit/>
            </w:trPr>
          </w:trPrChange>
        </w:trPr>
        <w:tc>
          <w:tcPr>
            <w:tcW w:w="2884" w:type="dxa"/>
            <w:tcPrChange w:id="1741" w:author="Lizzie Timmins (NESO)" w:date="2025-03-18T15:21:00Z" w16du:dateUtc="2025-03-18T15:21:00Z">
              <w:tcPr>
                <w:tcW w:w="2297" w:type="dxa"/>
              </w:tcPr>
            </w:tcPrChange>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Change w:id="1742" w:author="Lizzie Timmins (NESO)" w:date="2025-03-18T15:21:00Z" w16du:dateUtc="2025-03-18T15:21:00Z">
              <w:tcPr>
                <w:tcW w:w="7221" w:type="dxa"/>
              </w:tcPr>
            </w:tcPrChange>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CD30E6">
        <w:trPr>
          <w:cantSplit/>
          <w:trPrChange w:id="1743" w:author="Lizzie Timmins (NESO)" w:date="2025-03-18T15:21:00Z" w16du:dateUtc="2025-03-18T15:21:00Z">
            <w:trPr>
              <w:cantSplit/>
            </w:trPr>
          </w:trPrChange>
        </w:trPr>
        <w:tc>
          <w:tcPr>
            <w:tcW w:w="2884" w:type="dxa"/>
            <w:tcPrChange w:id="1744" w:author="Lizzie Timmins (NESO)" w:date="2025-03-18T15:21:00Z" w16du:dateUtc="2025-03-18T15:21:00Z">
              <w:tcPr>
                <w:tcW w:w="2297" w:type="dxa"/>
              </w:tcPr>
            </w:tcPrChange>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Change w:id="1745" w:author="Lizzie Timmins (NESO)" w:date="2025-03-18T15:21:00Z" w16du:dateUtc="2025-03-18T15:21:00Z">
              <w:tcPr>
                <w:tcW w:w="7221" w:type="dxa"/>
              </w:tcPr>
            </w:tcPrChange>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CD30E6">
        <w:trPr>
          <w:cantSplit/>
          <w:trPrChange w:id="1746" w:author="Lizzie Timmins (NESO)" w:date="2025-03-18T15:21:00Z" w16du:dateUtc="2025-03-18T15:21:00Z">
            <w:trPr>
              <w:cantSplit/>
            </w:trPr>
          </w:trPrChange>
        </w:trPr>
        <w:tc>
          <w:tcPr>
            <w:tcW w:w="2884" w:type="dxa"/>
            <w:tcPrChange w:id="1747" w:author="Lizzie Timmins (NESO)" w:date="2025-03-18T15:21:00Z" w16du:dateUtc="2025-03-18T15:21:00Z">
              <w:tcPr>
                <w:tcW w:w="2297" w:type="dxa"/>
              </w:tcPr>
            </w:tcPrChange>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Change w:id="1748" w:author="Lizzie Timmins (NESO)" w:date="2025-03-18T15:21:00Z" w16du:dateUtc="2025-03-18T15:21:00Z">
              <w:tcPr>
                <w:tcW w:w="7221" w:type="dxa"/>
              </w:tcPr>
            </w:tcPrChange>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CD30E6">
        <w:trPr>
          <w:cantSplit/>
          <w:trPrChange w:id="1749" w:author="Lizzie Timmins (NESO)" w:date="2025-03-18T15:21:00Z" w16du:dateUtc="2025-03-18T15:21:00Z">
            <w:trPr>
              <w:cantSplit/>
            </w:trPr>
          </w:trPrChange>
        </w:trPr>
        <w:tc>
          <w:tcPr>
            <w:tcW w:w="2884" w:type="dxa"/>
            <w:tcPrChange w:id="1750" w:author="Lizzie Timmins (NESO)" w:date="2025-03-18T15:21:00Z" w16du:dateUtc="2025-03-18T15:21:00Z">
              <w:tcPr>
                <w:tcW w:w="2297" w:type="dxa"/>
              </w:tcPr>
            </w:tcPrChange>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Change w:id="1751" w:author="Lizzie Timmins (NESO)" w:date="2025-03-18T15:21:00Z" w16du:dateUtc="2025-03-18T15:21:00Z">
              <w:tcPr>
                <w:tcW w:w="7221" w:type="dxa"/>
              </w:tcPr>
            </w:tcPrChange>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CD30E6">
        <w:trPr>
          <w:cantSplit/>
          <w:trPrChange w:id="1752" w:author="Lizzie Timmins (NESO)" w:date="2025-03-18T15:21:00Z" w16du:dateUtc="2025-03-18T15:21:00Z">
            <w:trPr>
              <w:cantSplit/>
            </w:trPr>
          </w:trPrChange>
        </w:trPr>
        <w:tc>
          <w:tcPr>
            <w:tcW w:w="2884" w:type="dxa"/>
            <w:tcPrChange w:id="1753" w:author="Lizzie Timmins (NESO)" w:date="2025-03-18T15:21:00Z" w16du:dateUtc="2025-03-18T15:21:00Z">
              <w:tcPr>
                <w:tcW w:w="2297" w:type="dxa"/>
              </w:tcPr>
            </w:tcPrChange>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Change w:id="1754" w:author="Lizzie Timmins (NESO)" w:date="2025-03-18T15:21:00Z" w16du:dateUtc="2025-03-18T15:21:00Z">
              <w:tcPr>
                <w:tcW w:w="7221" w:type="dxa"/>
              </w:tcPr>
            </w:tcPrChange>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CD30E6">
        <w:trPr>
          <w:cantSplit/>
          <w:trPrChange w:id="1755" w:author="Lizzie Timmins (NESO)" w:date="2025-03-18T15:21:00Z" w16du:dateUtc="2025-03-18T15:21:00Z">
            <w:trPr>
              <w:cantSplit/>
            </w:trPr>
          </w:trPrChange>
        </w:trPr>
        <w:tc>
          <w:tcPr>
            <w:tcW w:w="2884" w:type="dxa"/>
            <w:tcPrChange w:id="1756" w:author="Lizzie Timmins (NESO)" w:date="2025-03-18T15:21:00Z" w16du:dateUtc="2025-03-18T15:21:00Z">
              <w:tcPr>
                <w:tcW w:w="2297" w:type="dxa"/>
              </w:tcPr>
            </w:tcPrChange>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Change w:id="1757" w:author="Lizzie Timmins (NESO)" w:date="2025-03-18T15:21:00Z" w16du:dateUtc="2025-03-18T15:21:00Z">
              <w:tcPr>
                <w:tcW w:w="7221" w:type="dxa"/>
              </w:tcPr>
            </w:tcPrChange>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CD30E6">
        <w:trPr>
          <w:cantSplit/>
          <w:trPrChange w:id="1758" w:author="Lizzie Timmins (NESO)" w:date="2025-03-18T15:21:00Z" w16du:dateUtc="2025-03-18T15:21:00Z">
            <w:trPr>
              <w:cantSplit/>
            </w:trPr>
          </w:trPrChange>
        </w:trPr>
        <w:tc>
          <w:tcPr>
            <w:tcW w:w="2884" w:type="dxa"/>
            <w:tcPrChange w:id="1759" w:author="Lizzie Timmins (NESO)" w:date="2025-03-18T15:21:00Z" w16du:dateUtc="2025-03-18T15:21:00Z">
              <w:tcPr>
                <w:tcW w:w="2297" w:type="dxa"/>
              </w:tcPr>
            </w:tcPrChange>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Change w:id="1760" w:author="Lizzie Timmins (NESO)" w:date="2025-03-18T15:21:00Z" w16du:dateUtc="2025-03-18T15:21:00Z">
              <w:tcPr>
                <w:tcW w:w="7221" w:type="dxa"/>
              </w:tcPr>
            </w:tcPrChange>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CD30E6">
        <w:trPr>
          <w:cantSplit/>
          <w:trPrChange w:id="1761" w:author="Lizzie Timmins (NESO)" w:date="2025-03-18T15:21:00Z" w16du:dateUtc="2025-03-18T15:21:00Z">
            <w:trPr>
              <w:cantSplit/>
            </w:trPr>
          </w:trPrChange>
        </w:trPr>
        <w:tc>
          <w:tcPr>
            <w:tcW w:w="2884" w:type="dxa"/>
            <w:tcPrChange w:id="1762" w:author="Lizzie Timmins (NESO)" w:date="2025-03-18T15:21:00Z" w16du:dateUtc="2025-03-18T15:21:00Z">
              <w:tcPr>
                <w:tcW w:w="2297" w:type="dxa"/>
              </w:tcPr>
            </w:tcPrChange>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6634" w:type="dxa"/>
            <w:tcPrChange w:id="1763" w:author="Lizzie Timmins (NESO)" w:date="2025-03-18T15:21:00Z" w16du:dateUtc="2025-03-18T15:21:00Z">
              <w:tcPr>
                <w:tcW w:w="7221" w:type="dxa"/>
              </w:tcPr>
            </w:tcPrChange>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CD30E6">
        <w:trPr>
          <w:cantSplit/>
          <w:trPrChange w:id="1764" w:author="Lizzie Timmins (NESO)" w:date="2025-03-18T15:21:00Z" w16du:dateUtc="2025-03-18T15:21:00Z">
            <w:trPr>
              <w:cantSplit/>
            </w:trPr>
          </w:trPrChange>
        </w:trPr>
        <w:tc>
          <w:tcPr>
            <w:tcW w:w="2884" w:type="dxa"/>
            <w:tcPrChange w:id="1765" w:author="Lizzie Timmins (NESO)" w:date="2025-03-18T15:21:00Z" w16du:dateUtc="2025-03-18T15:21:00Z">
              <w:tcPr>
                <w:tcW w:w="2297" w:type="dxa"/>
              </w:tcPr>
            </w:tcPrChange>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Change w:id="1766" w:author="Lizzie Timmins (NESO)" w:date="2025-03-18T15:21:00Z" w16du:dateUtc="2025-03-18T15:21:00Z">
              <w:tcPr>
                <w:tcW w:w="7221" w:type="dxa"/>
              </w:tcPr>
            </w:tcPrChange>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CD30E6">
        <w:trPr>
          <w:cantSplit/>
          <w:trPrChange w:id="1767" w:author="Lizzie Timmins (NESO)" w:date="2025-03-18T15:21:00Z" w16du:dateUtc="2025-03-18T15:21:00Z">
            <w:trPr>
              <w:cantSplit/>
            </w:trPr>
          </w:trPrChange>
        </w:trPr>
        <w:tc>
          <w:tcPr>
            <w:tcW w:w="2884" w:type="dxa"/>
            <w:tcPrChange w:id="1768" w:author="Lizzie Timmins (NESO)" w:date="2025-03-18T15:21:00Z" w16du:dateUtc="2025-03-18T15:21:00Z">
              <w:tcPr>
                <w:tcW w:w="2297" w:type="dxa"/>
              </w:tcPr>
            </w:tcPrChange>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Change w:id="1769" w:author="Lizzie Timmins (NESO)" w:date="2025-03-18T15:21:00Z" w16du:dateUtc="2025-03-18T15:21:00Z">
              <w:tcPr>
                <w:tcW w:w="7221" w:type="dxa"/>
              </w:tcPr>
            </w:tcPrChange>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CD30E6">
        <w:trPr>
          <w:cantSplit/>
          <w:trPrChange w:id="1770" w:author="Lizzie Timmins (NESO)" w:date="2025-03-18T15:21:00Z" w16du:dateUtc="2025-03-18T15:21:00Z">
            <w:trPr>
              <w:cantSplit/>
            </w:trPr>
          </w:trPrChange>
        </w:trPr>
        <w:tc>
          <w:tcPr>
            <w:tcW w:w="2884" w:type="dxa"/>
            <w:tcPrChange w:id="1771" w:author="Lizzie Timmins (NESO)" w:date="2025-03-18T15:21:00Z" w16du:dateUtc="2025-03-18T15:21:00Z">
              <w:tcPr>
                <w:tcW w:w="2297" w:type="dxa"/>
              </w:tcPr>
            </w:tcPrChange>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Change w:id="1772" w:author="Lizzie Timmins (NESO)" w:date="2025-03-18T15:21:00Z" w16du:dateUtc="2025-03-18T15:21:00Z">
              <w:tcPr>
                <w:tcW w:w="7221" w:type="dxa"/>
              </w:tcPr>
            </w:tcPrChange>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CD30E6">
        <w:trPr>
          <w:cantSplit/>
          <w:trPrChange w:id="1773" w:author="Lizzie Timmins (NESO)" w:date="2025-03-18T15:21:00Z" w16du:dateUtc="2025-03-18T15:21:00Z">
            <w:trPr>
              <w:cantSplit/>
            </w:trPr>
          </w:trPrChange>
        </w:trPr>
        <w:tc>
          <w:tcPr>
            <w:tcW w:w="2884" w:type="dxa"/>
            <w:tcPrChange w:id="1774" w:author="Lizzie Timmins (NESO)" w:date="2025-03-18T15:21:00Z" w16du:dateUtc="2025-03-18T15:21:00Z">
              <w:tcPr>
                <w:tcW w:w="2297" w:type="dxa"/>
              </w:tcPr>
            </w:tcPrChange>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Change w:id="1775" w:author="Lizzie Timmins (NESO)" w:date="2025-03-18T15:21:00Z" w16du:dateUtc="2025-03-18T15:21:00Z">
              <w:tcPr>
                <w:tcW w:w="7221" w:type="dxa"/>
              </w:tcPr>
            </w:tcPrChange>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CD30E6">
        <w:trPr>
          <w:cantSplit/>
          <w:trPrChange w:id="1776" w:author="Lizzie Timmins (NESO)" w:date="2025-03-18T15:21:00Z" w16du:dateUtc="2025-03-18T15:21:00Z">
            <w:trPr>
              <w:cantSplit/>
            </w:trPr>
          </w:trPrChange>
        </w:trPr>
        <w:tc>
          <w:tcPr>
            <w:tcW w:w="2884" w:type="dxa"/>
            <w:tcPrChange w:id="1777" w:author="Lizzie Timmins (NESO)" w:date="2025-03-18T15:21:00Z" w16du:dateUtc="2025-03-18T15:21:00Z">
              <w:tcPr>
                <w:tcW w:w="2297" w:type="dxa"/>
              </w:tcPr>
            </w:tcPrChange>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Change w:id="1778" w:author="Lizzie Timmins (NESO)" w:date="2025-03-18T15:21:00Z" w16du:dateUtc="2025-03-18T15:21:00Z">
              <w:tcPr>
                <w:tcW w:w="7221" w:type="dxa"/>
              </w:tcPr>
            </w:tcPrChange>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CD30E6">
        <w:trPr>
          <w:cantSplit/>
          <w:trPrChange w:id="1779" w:author="Lizzie Timmins (NESO)" w:date="2025-03-18T15:21:00Z" w16du:dateUtc="2025-03-18T15:21:00Z">
            <w:trPr>
              <w:cantSplit/>
            </w:trPr>
          </w:trPrChange>
        </w:trPr>
        <w:tc>
          <w:tcPr>
            <w:tcW w:w="2884" w:type="dxa"/>
            <w:tcPrChange w:id="1780" w:author="Lizzie Timmins (NESO)" w:date="2025-03-18T15:21:00Z" w16du:dateUtc="2025-03-18T15:21:00Z">
              <w:tcPr>
                <w:tcW w:w="2297" w:type="dxa"/>
              </w:tcPr>
            </w:tcPrChange>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Change w:id="1781" w:author="Lizzie Timmins (NESO)" w:date="2025-03-18T15:21:00Z" w16du:dateUtc="2025-03-18T15:21:00Z">
              <w:tcPr>
                <w:tcW w:w="7221" w:type="dxa"/>
              </w:tcPr>
            </w:tcPrChange>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CD30E6">
        <w:trPr>
          <w:cantSplit/>
          <w:trPrChange w:id="1782" w:author="Lizzie Timmins (NESO)" w:date="2025-03-18T15:21:00Z" w16du:dateUtc="2025-03-18T15:21:00Z">
            <w:trPr>
              <w:cantSplit/>
            </w:trPr>
          </w:trPrChange>
        </w:trPr>
        <w:tc>
          <w:tcPr>
            <w:tcW w:w="2884" w:type="dxa"/>
            <w:tcPrChange w:id="1783" w:author="Lizzie Timmins (NESO)" w:date="2025-03-18T15:21:00Z" w16du:dateUtc="2025-03-18T15:21:00Z">
              <w:tcPr>
                <w:tcW w:w="2297" w:type="dxa"/>
              </w:tcPr>
            </w:tcPrChange>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Change w:id="1784" w:author="Lizzie Timmins (NESO)" w:date="2025-03-18T15:21:00Z" w16du:dateUtc="2025-03-18T15:21:00Z">
              <w:tcPr>
                <w:tcW w:w="7221" w:type="dxa"/>
              </w:tcPr>
            </w:tcPrChange>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CD30E6">
        <w:trPr>
          <w:cantSplit/>
          <w:trPrChange w:id="1785" w:author="Lizzie Timmins (NESO)" w:date="2025-03-18T15:21:00Z" w16du:dateUtc="2025-03-18T15:21:00Z">
            <w:trPr>
              <w:cantSplit/>
            </w:trPr>
          </w:trPrChange>
        </w:trPr>
        <w:tc>
          <w:tcPr>
            <w:tcW w:w="2884" w:type="dxa"/>
            <w:tcPrChange w:id="1786" w:author="Lizzie Timmins (NESO)" w:date="2025-03-18T15:21:00Z" w16du:dateUtc="2025-03-18T15:21:00Z">
              <w:tcPr>
                <w:tcW w:w="2297" w:type="dxa"/>
              </w:tcPr>
            </w:tcPrChange>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Change w:id="1787" w:author="Lizzie Timmins (NESO)" w:date="2025-03-18T15:21:00Z" w16du:dateUtc="2025-03-18T15:21:00Z">
              <w:tcPr>
                <w:tcW w:w="7221" w:type="dxa"/>
              </w:tcPr>
            </w:tcPrChange>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CD30E6">
        <w:trPr>
          <w:cantSplit/>
          <w:trPrChange w:id="1788" w:author="Lizzie Timmins (NESO)" w:date="2025-03-18T15:21:00Z" w16du:dateUtc="2025-03-18T15:21:00Z">
            <w:trPr>
              <w:cantSplit/>
            </w:trPr>
          </w:trPrChange>
        </w:trPr>
        <w:tc>
          <w:tcPr>
            <w:tcW w:w="2884" w:type="dxa"/>
            <w:tcPrChange w:id="1789" w:author="Lizzie Timmins (NESO)" w:date="2025-03-18T15:21:00Z" w16du:dateUtc="2025-03-18T15:21:00Z">
              <w:tcPr>
                <w:tcW w:w="2297" w:type="dxa"/>
              </w:tcPr>
            </w:tcPrChange>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Change w:id="1790" w:author="Lizzie Timmins (NESO)" w:date="2025-03-18T15:21:00Z" w16du:dateUtc="2025-03-18T15:21:00Z">
              <w:tcPr>
                <w:tcW w:w="7221" w:type="dxa"/>
              </w:tcPr>
            </w:tcPrChange>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CD30E6">
        <w:trPr>
          <w:cantSplit/>
          <w:trPrChange w:id="1791" w:author="Lizzie Timmins (NESO)" w:date="2025-03-18T15:21:00Z" w16du:dateUtc="2025-03-18T15:21:00Z">
            <w:trPr>
              <w:cantSplit/>
            </w:trPr>
          </w:trPrChange>
        </w:trPr>
        <w:tc>
          <w:tcPr>
            <w:tcW w:w="2884" w:type="dxa"/>
            <w:tcPrChange w:id="1792" w:author="Lizzie Timmins (NESO)" w:date="2025-03-18T15:21:00Z" w16du:dateUtc="2025-03-18T15:21:00Z">
              <w:tcPr>
                <w:tcW w:w="2297" w:type="dxa"/>
              </w:tcPr>
            </w:tcPrChange>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Change w:id="1793" w:author="Lizzie Timmins (NESO)" w:date="2025-03-18T15:21:00Z" w16du:dateUtc="2025-03-18T15:21:00Z">
              <w:tcPr>
                <w:tcW w:w="7221" w:type="dxa"/>
              </w:tcPr>
            </w:tcPrChange>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CD30E6">
        <w:trPr>
          <w:cantSplit/>
          <w:trPrChange w:id="1794" w:author="Lizzie Timmins (NESO)" w:date="2025-03-18T15:21:00Z" w16du:dateUtc="2025-03-18T15:21:00Z">
            <w:trPr>
              <w:cantSplit/>
            </w:trPr>
          </w:trPrChange>
        </w:trPr>
        <w:tc>
          <w:tcPr>
            <w:tcW w:w="2884" w:type="dxa"/>
            <w:tcPrChange w:id="1795" w:author="Lizzie Timmins (NESO)" w:date="2025-03-18T15:21:00Z" w16du:dateUtc="2025-03-18T15:21:00Z">
              <w:tcPr>
                <w:tcW w:w="2297" w:type="dxa"/>
              </w:tcPr>
            </w:tcPrChange>
          </w:tcPr>
          <w:p w14:paraId="5D3209CF" w14:textId="77777777" w:rsidR="00F81D7C" w:rsidRPr="007E0B31" w:rsidRDefault="00F81D7C" w:rsidP="00F81D7C">
            <w:pPr>
              <w:pStyle w:val="Arial11Bold"/>
              <w:rPr>
                <w:rFonts w:cs="Arial"/>
              </w:rPr>
            </w:pPr>
            <w:r w:rsidRPr="007E0B31">
              <w:rPr>
                <w:rFonts w:cs="Arial"/>
              </w:rPr>
              <w:t>Proposal Report</w:t>
            </w:r>
          </w:p>
        </w:tc>
        <w:tc>
          <w:tcPr>
            <w:tcW w:w="6634" w:type="dxa"/>
            <w:tcPrChange w:id="1796" w:author="Lizzie Timmins (NESO)" w:date="2025-03-18T15:21:00Z" w16du:dateUtc="2025-03-18T15:21:00Z">
              <w:tcPr>
                <w:tcW w:w="7221" w:type="dxa"/>
              </w:tcPr>
            </w:tcPrChange>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CD30E6">
        <w:trPr>
          <w:cantSplit/>
          <w:trPrChange w:id="1797" w:author="Lizzie Timmins (NESO)" w:date="2025-03-18T15:21:00Z" w16du:dateUtc="2025-03-18T15:21:00Z">
            <w:trPr>
              <w:cantSplit/>
            </w:trPr>
          </w:trPrChange>
        </w:trPr>
        <w:tc>
          <w:tcPr>
            <w:tcW w:w="2884" w:type="dxa"/>
            <w:tcPrChange w:id="1798" w:author="Lizzie Timmins (NESO)" w:date="2025-03-18T15:21:00Z" w16du:dateUtc="2025-03-18T15:21:00Z">
              <w:tcPr>
                <w:tcW w:w="2297" w:type="dxa"/>
              </w:tcPr>
            </w:tcPrChange>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Change w:id="1799" w:author="Lizzie Timmins (NESO)" w:date="2025-03-18T15:21:00Z" w16du:dateUtc="2025-03-18T15:21:00Z">
              <w:tcPr>
                <w:tcW w:w="7221" w:type="dxa"/>
              </w:tcPr>
            </w:tcPrChange>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CD30E6">
        <w:trPr>
          <w:cantSplit/>
          <w:trPrChange w:id="1800" w:author="Lizzie Timmins (NESO)" w:date="2025-03-18T15:21:00Z" w16du:dateUtc="2025-03-18T15:21:00Z">
            <w:trPr>
              <w:cantSplit/>
            </w:trPr>
          </w:trPrChange>
        </w:trPr>
        <w:tc>
          <w:tcPr>
            <w:tcW w:w="2884" w:type="dxa"/>
            <w:tcPrChange w:id="1801" w:author="Lizzie Timmins (NESO)" w:date="2025-03-18T15:21:00Z" w16du:dateUtc="2025-03-18T15:21:00Z">
              <w:tcPr>
                <w:tcW w:w="2297" w:type="dxa"/>
              </w:tcPr>
            </w:tcPrChange>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Change w:id="1802" w:author="Lizzie Timmins (NESO)" w:date="2025-03-18T15:21:00Z" w16du:dateUtc="2025-03-18T15:21:00Z">
              <w:tcPr>
                <w:tcW w:w="7221" w:type="dxa"/>
              </w:tcPr>
            </w:tcPrChange>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CD30E6">
        <w:trPr>
          <w:cantSplit/>
          <w:trPrChange w:id="1803" w:author="Lizzie Timmins (NESO)" w:date="2025-03-18T15:21:00Z" w16du:dateUtc="2025-03-18T15:21:00Z">
            <w:trPr>
              <w:cantSplit/>
            </w:trPr>
          </w:trPrChange>
        </w:trPr>
        <w:tc>
          <w:tcPr>
            <w:tcW w:w="2884" w:type="dxa"/>
            <w:tcPrChange w:id="1804" w:author="Lizzie Timmins (NESO)" w:date="2025-03-18T15:21:00Z" w16du:dateUtc="2025-03-18T15:21:00Z">
              <w:tcPr>
                <w:tcW w:w="2297" w:type="dxa"/>
              </w:tcPr>
            </w:tcPrChange>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Change w:id="1805" w:author="Lizzie Timmins (NESO)" w:date="2025-03-18T15:21:00Z" w16du:dateUtc="2025-03-18T15:21:00Z">
              <w:tcPr>
                <w:tcW w:w="7221" w:type="dxa"/>
              </w:tcPr>
            </w:tcPrChange>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CD30E6">
        <w:trPr>
          <w:cantSplit/>
          <w:trPrChange w:id="1806" w:author="Lizzie Timmins (NESO)" w:date="2025-03-18T15:21:00Z" w16du:dateUtc="2025-03-18T15:21:00Z">
            <w:trPr>
              <w:cantSplit/>
            </w:trPr>
          </w:trPrChange>
        </w:trPr>
        <w:tc>
          <w:tcPr>
            <w:tcW w:w="2884" w:type="dxa"/>
            <w:tcPrChange w:id="1807" w:author="Lizzie Timmins (NESO)" w:date="2025-03-18T15:21:00Z" w16du:dateUtc="2025-03-18T15:21:00Z">
              <w:tcPr>
                <w:tcW w:w="2297" w:type="dxa"/>
              </w:tcPr>
            </w:tcPrChange>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Change w:id="1808" w:author="Lizzie Timmins (NESO)" w:date="2025-03-18T15:21:00Z" w16du:dateUtc="2025-03-18T15:21:00Z">
              <w:tcPr>
                <w:tcW w:w="7221" w:type="dxa"/>
              </w:tcPr>
            </w:tcPrChange>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CD30E6">
        <w:trPr>
          <w:cantSplit/>
          <w:trPrChange w:id="1809" w:author="Lizzie Timmins (NESO)" w:date="2025-03-18T15:21:00Z" w16du:dateUtc="2025-03-18T15:21:00Z">
            <w:trPr>
              <w:cantSplit/>
            </w:trPr>
          </w:trPrChange>
        </w:trPr>
        <w:tc>
          <w:tcPr>
            <w:tcW w:w="2884" w:type="dxa"/>
            <w:tcPrChange w:id="1810" w:author="Lizzie Timmins (NESO)" w:date="2025-03-18T15:21:00Z" w16du:dateUtc="2025-03-18T15:21:00Z">
              <w:tcPr>
                <w:tcW w:w="2297" w:type="dxa"/>
              </w:tcPr>
            </w:tcPrChange>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Change w:id="1811" w:author="Lizzie Timmins (NESO)" w:date="2025-03-18T15:21:00Z" w16du:dateUtc="2025-03-18T15:21:00Z">
              <w:tcPr>
                <w:tcW w:w="7221" w:type="dxa"/>
              </w:tcPr>
            </w:tcPrChange>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CD30E6">
        <w:trPr>
          <w:cantSplit/>
          <w:trPrChange w:id="1812" w:author="Lizzie Timmins (NESO)" w:date="2025-03-18T15:21:00Z" w16du:dateUtc="2025-03-18T15:21:00Z">
            <w:trPr>
              <w:cantSplit/>
            </w:trPr>
          </w:trPrChange>
        </w:trPr>
        <w:tc>
          <w:tcPr>
            <w:tcW w:w="2884" w:type="dxa"/>
            <w:tcPrChange w:id="1813" w:author="Lizzie Timmins (NESO)" w:date="2025-03-18T15:21:00Z" w16du:dateUtc="2025-03-18T15:21:00Z">
              <w:tcPr>
                <w:tcW w:w="2297" w:type="dxa"/>
              </w:tcPr>
            </w:tcPrChange>
          </w:tcPr>
          <w:p w14:paraId="3489E2F3" w14:textId="4937B4CF" w:rsidR="00F81D7C" w:rsidRPr="007E0B31" w:rsidRDefault="00F81D7C" w:rsidP="00F81D7C">
            <w:pPr>
              <w:pStyle w:val="Arial11Bold"/>
              <w:rPr>
                <w:rFonts w:cs="Arial"/>
              </w:rPr>
            </w:pPr>
            <w:r>
              <w:t>Pumped Storage Generating Unit</w:t>
            </w:r>
          </w:p>
        </w:tc>
        <w:tc>
          <w:tcPr>
            <w:tcW w:w="6634" w:type="dxa"/>
            <w:tcPrChange w:id="1814" w:author="Lizzie Timmins (NESO)" w:date="2025-03-18T15:21:00Z" w16du:dateUtc="2025-03-18T15:21:00Z">
              <w:tcPr>
                <w:tcW w:w="7221" w:type="dxa"/>
              </w:tcPr>
            </w:tcPrChange>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CD30E6">
        <w:trPr>
          <w:cantSplit/>
          <w:trPrChange w:id="1815" w:author="Lizzie Timmins (NESO)" w:date="2025-03-18T15:21:00Z" w16du:dateUtc="2025-03-18T15:21:00Z">
            <w:trPr>
              <w:cantSplit/>
            </w:trPr>
          </w:trPrChange>
        </w:trPr>
        <w:tc>
          <w:tcPr>
            <w:tcW w:w="2884" w:type="dxa"/>
            <w:tcPrChange w:id="1816" w:author="Lizzie Timmins (NESO)" w:date="2025-03-18T15:21:00Z" w16du:dateUtc="2025-03-18T15:21:00Z">
              <w:tcPr>
                <w:tcW w:w="2297" w:type="dxa"/>
              </w:tcPr>
            </w:tcPrChange>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Change w:id="1817" w:author="Lizzie Timmins (NESO)" w:date="2025-03-18T15:21:00Z" w16du:dateUtc="2025-03-18T15:21:00Z">
              <w:tcPr>
                <w:tcW w:w="7221" w:type="dxa"/>
              </w:tcPr>
            </w:tcPrChange>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CD30E6">
        <w:trPr>
          <w:cantSplit/>
          <w:trPrChange w:id="1818" w:author="Lizzie Timmins (NESO)" w:date="2025-03-18T15:21:00Z" w16du:dateUtc="2025-03-18T15:21:00Z">
            <w:trPr>
              <w:cantSplit/>
            </w:trPr>
          </w:trPrChange>
        </w:trPr>
        <w:tc>
          <w:tcPr>
            <w:tcW w:w="2884" w:type="dxa"/>
            <w:tcPrChange w:id="1819" w:author="Lizzie Timmins (NESO)" w:date="2025-03-18T15:21:00Z" w16du:dateUtc="2025-03-18T15:21:00Z">
              <w:tcPr>
                <w:tcW w:w="2297" w:type="dxa"/>
              </w:tcPr>
            </w:tcPrChange>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Change w:id="1820" w:author="Lizzie Timmins (NESO)" w:date="2025-03-18T15:21:00Z" w16du:dateUtc="2025-03-18T15:21:00Z">
              <w:tcPr>
                <w:tcW w:w="7221" w:type="dxa"/>
              </w:tcPr>
            </w:tcPrChange>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CD30E6">
        <w:trPr>
          <w:cantSplit/>
          <w:trPrChange w:id="1821" w:author="Lizzie Timmins (NESO)" w:date="2025-03-18T15:21:00Z" w16du:dateUtc="2025-03-18T15:21:00Z">
            <w:trPr>
              <w:cantSplit/>
            </w:trPr>
          </w:trPrChange>
        </w:trPr>
        <w:tc>
          <w:tcPr>
            <w:tcW w:w="2884" w:type="dxa"/>
            <w:tcPrChange w:id="1822" w:author="Lizzie Timmins (NESO)" w:date="2025-03-18T15:21:00Z" w16du:dateUtc="2025-03-18T15:21:00Z">
              <w:tcPr>
                <w:tcW w:w="2297" w:type="dxa"/>
              </w:tcPr>
            </w:tcPrChange>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Change w:id="1823" w:author="Lizzie Timmins (NESO)" w:date="2025-03-18T15:21:00Z" w16du:dateUtc="2025-03-18T15:21:00Z">
              <w:tcPr>
                <w:tcW w:w="7221" w:type="dxa"/>
              </w:tcPr>
            </w:tcPrChange>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CD30E6">
        <w:trPr>
          <w:cantSplit/>
          <w:trPrChange w:id="1824" w:author="Lizzie Timmins (NESO)" w:date="2025-03-18T15:21:00Z" w16du:dateUtc="2025-03-18T15:21:00Z">
            <w:trPr>
              <w:cantSplit/>
            </w:trPr>
          </w:trPrChange>
        </w:trPr>
        <w:tc>
          <w:tcPr>
            <w:tcW w:w="2884" w:type="dxa"/>
            <w:tcPrChange w:id="1825" w:author="Lizzie Timmins (NESO)" w:date="2025-03-18T15:21:00Z" w16du:dateUtc="2025-03-18T15:21:00Z">
              <w:tcPr>
                <w:tcW w:w="2297" w:type="dxa"/>
              </w:tcPr>
            </w:tcPrChange>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Change w:id="1826" w:author="Lizzie Timmins (NESO)" w:date="2025-03-18T15:21:00Z" w16du:dateUtc="2025-03-18T15:21:00Z">
              <w:tcPr>
                <w:tcW w:w="7221" w:type="dxa"/>
              </w:tcPr>
            </w:tcPrChange>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CD30E6">
        <w:trPr>
          <w:cantSplit/>
          <w:trPrChange w:id="1827" w:author="Lizzie Timmins (NESO)" w:date="2025-03-18T15:21:00Z" w16du:dateUtc="2025-03-18T15:21:00Z">
            <w:trPr>
              <w:cantSplit/>
            </w:trPr>
          </w:trPrChange>
        </w:trPr>
        <w:tc>
          <w:tcPr>
            <w:tcW w:w="2884" w:type="dxa"/>
            <w:tcPrChange w:id="1828" w:author="Lizzie Timmins (NESO)" w:date="2025-03-18T15:21:00Z" w16du:dateUtc="2025-03-18T15:21:00Z">
              <w:tcPr>
                <w:tcW w:w="2297" w:type="dxa"/>
              </w:tcPr>
            </w:tcPrChange>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Change w:id="1829" w:author="Lizzie Timmins (NESO)" w:date="2025-03-18T15:21:00Z" w16du:dateUtc="2025-03-18T15:21:00Z">
              <w:tcPr>
                <w:tcW w:w="7221" w:type="dxa"/>
              </w:tcPr>
            </w:tcPrChange>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CD30E6">
        <w:trPr>
          <w:cantSplit/>
          <w:trPrChange w:id="1830" w:author="Lizzie Timmins (NESO)" w:date="2025-03-18T15:21:00Z" w16du:dateUtc="2025-03-18T15:21:00Z">
            <w:trPr>
              <w:cantSplit/>
            </w:trPr>
          </w:trPrChange>
        </w:trPr>
        <w:tc>
          <w:tcPr>
            <w:tcW w:w="2884" w:type="dxa"/>
            <w:tcPrChange w:id="1831" w:author="Lizzie Timmins (NESO)" w:date="2025-03-18T15:21:00Z" w16du:dateUtc="2025-03-18T15:21:00Z">
              <w:tcPr>
                <w:tcW w:w="2297" w:type="dxa"/>
              </w:tcPr>
            </w:tcPrChange>
          </w:tcPr>
          <w:p w14:paraId="68D71726" w14:textId="238986E0"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Change w:id="1832" w:author="Lizzie Timmins (NESO)" w:date="2025-03-18T15:21:00Z" w16du:dateUtc="2025-03-18T15:21:00Z">
              <w:tcPr>
                <w:tcW w:w="7221" w:type="dxa"/>
              </w:tcPr>
            </w:tcPrChange>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CD30E6">
        <w:trPr>
          <w:cantSplit/>
          <w:trPrChange w:id="1833" w:author="Lizzie Timmins (NESO)" w:date="2025-03-18T15:21:00Z" w16du:dateUtc="2025-03-18T15:21:00Z">
            <w:trPr>
              <w:cantSplit/>
            </w:trPr>
          </w:trPrChange>
        </w:trPr>
        <w:tc>
          <w:tcPr>
            <w:tcW w:w="2884" w:type="dxa"/>
            <w:tcPrChange w:id="1834" w:author="Lizzie Timmins (NESO)" w:date="2025-03-18T15:21:00Z" w16du:dateUtc="2025-03-18T15:21:00Z">
              <w:tcPr>
                <w:tcW w:w="2297" w:type="dxa"/>
              </w:tcPr>
            </w:tcPrChange>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Change w:id="1835" w:author="Lizzie Timmins (NESO)" w:date="2025-03-18T15:21:00Z" w16du:dateUtc="2025-03-18T15:21:00Z">
              <w:tcPr>
                <w:tcW w:w="7221" w:type="dxa"/>
              </w:tcPr>
            </w:tcPrChange>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0CD30E6">
        <w:trPr>
          <w:cantSplit/>
          <w:trPrChange w:id="1836" w:author="Lizzie Timmins (NESO)" w:date="2025-03-18T15:21:00Z" w16du:dateUtc="2025-03-18T15:21:00Z">
            <w:trPr>
              <w:cantSplit/>
            </w:trPr>
          </w:trPrChange>
        </w:trPr>
        <w:tc>
          <w:tcPr>
            <w:tcW w:w="2884" w:type="dxa"/>
            <w:tcPrChange w:id="1837" w:author="Lizzie Timmins (NESO)" w:date="2025-03-18T15:21:00Z" w16du:dateUtc="2025-03-18T15:21:00Z">
              <w:tcPr>
                <w:tcW w:w="2297" w:type="dxa"/>
              </w:tcPr>
            </w:tcPrChange>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Change w:id="1838" w:author="Lizzie Timmins (NESO)" w:date="2025-03-18T15:21:00Z" w16du:dateUtc="2025-03-18T15:21:00Z">
              <w:tcPr>
                <w:tcW w:w="7221" w:type="dxa"/>
              </w:tcPr>
            </w:tcPrChange>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CD30E6">
        <w:trPr>
          <w:cantSplit/>
          <w:trPrChange w:id="1839" w:author="Lizzie Timmins (NESO)" w:date="2025-03-18T15:21:00Z" w16du:dateUtc="2025-03-18T15:21:00Z">
            <w:trPr>
              <w:cantSplit/>
            </w:trPr>
          </w:trPrChange>
        </w:trPr>
        <w:tc>
          <w:tcPr>
            <w:tcW w:w="2884" w:type="dxa"/>
            <w:tcPrChange w:id="1840" w:author="Lizzie Timmins (NESO)" w:date="2025-03-18T15:21:00Z" w16du:dateUtc="2025-03-18T15:21:00Z">
              <w:tcPr>
                <w:tcW w:w="2297" w:type="dxa"/>
              </w:tcPr>
            </w:tcPrChange>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Change w:id="1841" w:author="Lizzie Timmins (NESO)" w:date="2025-03-18T15:21:00Z" w16du:dateUtc="2025-03-18T15:21:00Z">
              <w:tcPr>
                <w:tcW w:w="7221" w:type="dxa"/>
              </w:tcPr>
            </w:tcPrChange>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CD30E6">
        <w:trPr>
          <w:cantSplit/>
          <w:trPrChange w:id="1842" w:author="Lizzie Timmins (NESO)" w:date="2025-03-18T15:21:00Z" w16du:dateUtc="2025-03-18T15:21:00Z">
            <w:trPr>
              <w:cantSplit/>
            </w:trPr>
          </w:trPrChange>
        </w:trPr>
        <w:tc>
          <w:tcPr>
            <w:tcW w:w="2884" w:type="dxa"/>
            <w:tcPrChange w:id="1843" w:author="Lizzie Timmins (NESO)" w:date="2025-03-18T15:21:00Z" w16du:dateUtc="2025-03-18T15:21:00Z">
              <w:tcPr>
                <w:tcW w:w="2297" w:type="dxa"/>
              </w:tcPr>
            </w:tcPrChange>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Change w:id="1844" w:author="Lizzie Timmins (NESO)" w:date="2025-03-18T15:21:00Z" w16du:dateUtc="2025-03-18T15:21:00Z">
              <w:tcPr>
                <w:tcW w:w="7221" w:type="dxa"/>
              </w:tcPr>
            </w:tcPrChange>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CD30E6">
        <w:trPr>
          <w:cantSplit/>
          <w:trPrChange w:id="1845" w:author="Lizzie Timmins (NESO)" w:date="2025-03-18T15:21:00Z" w16du:dateUtc="2025-03-18T15:21:00Z">
            <w:trPr>
              <w:cantSplit/>
            </w:trPr>
          </w:trPrChange>
        </w:trPr>
        <w:tc>
          <w:tcPr>
            <w:tcW w:w="2884" w:type="dxa"/>
            <w:tcPrChange w:id="1846" w:author="Lizzie Timmins (NESO)" w:date="2025-03-18T15:21:00Z" w16du:dateUtc="2025-03-18T15:21:00Z">
              <w:tcPr>
                <w:tcW w:w="2297" w:type="dxa"/>
              </w:tcPr>
            </w:tcPrChange>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Change w:id="1847" w:author="Lizzie Timmins (NESO)" w:date="2025-03-18T15:21:00Z" w16du:dateUtc="2025-03-18T15:21:00Z">
              <w:tcPr>
                <w:tcW w:w="7221" w:type="dxa"/>
              </w:tcPr>
            </w:tcPrChange>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CD30E6">
        <w:trPr>
          <w:cantSplit/>
          <w:trPrChange w:id="1848" w:author="Lizzie Timmins (NESO)" w:date="2025-03-18T15:21:00Z" w16du:dateUtc="2025-03-18T15:21:00Z">
            <w:trPr>
              <w:cantSplit/>
            </w:trPr>
          </w:trPrChange>
        </w:trPr>
        <w:tc>
          <w:tcPr>
            <w:tcW w:w="2884" w:type="dxa"/>
            <w:tcPrChange w:id="1849" w:author="Lizzie Timmins (NESO)" w:date="2025-03-18T15:21:00Z" w16du:dateUtc="2025-03-18T15:21:00Z">
              <w:tcPr>
                <w:tcW w:w="2297" w:type="dxa"/>
              </w:tcPr>
            </w:tcPrChange>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6634" w:type="dxa"/>
            <w:tcPrChange w:id="1850" w:author="Lizzie Timmins (NESO)" w:date="2025-03-18T15:21:00Z" w16du:dateUtc="2025-03-18T15:21:00Z">
              <w:tcPr>
                <w:tcW w:w="7221" w:type="dxa"/>
              </w:tcPr>
            </w:tcPrChange>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F81D7C" w:rsidRPr="0079139F" w14:paraId="41F1D243" w14:textId="77777777" w:rsidTr="00CD30E6">
        <w:trPr>
          <w:cantSplit/>
          <w:trPrChange w:id="1851" w:author="Lizzie Timmins (NESO)" w:date="2025-03-18T15:21:00Z" w16du:dateUtc="2025-03-18T15:21:00Z">
            <w:trPr>
              <w:cantSplit/>
            </w:trPr>
          </w:trPrChange>
        </w:trPr>
        <w:tc>
          <w:tcPr>
            <w:tcW w:w="2884" w:type="dxa"/>
            <w:tcPrChange w:id="1852" w:author="Lizzie Timmins (NESO)" w:date="2025-03-18T15:21:00Z" w16du:dateUtc="2025-03-18T15:21:00Z">
              <w:tcPr>
                <w:tcW w:w="2297" w:type="dxa"/>
              </w:tcPr>
            </w:tcPrChange>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Change w:id="1853" w:author="Lizzie Timmins (NESO)" w:date="2025-03-18T15:21:00Z" w16du:dateUtc="2025-03-18T15:21:00Z">
              <w:tcPr>
                <w:tcW w:w="7221" w:type="dxa"/>
              </w:tcPr>
            </w:tcPrChange>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CD30E6">
        <w:trPr>
          <w:cantSplit/>
          <w:trPrChange w:id="1854" w:author="Lizzie Timmins (NESO)" w:date="2025-03-18T15:21:00Z" w16du:dateUtc="2025-03-18T15:21:00Z">
            <w:trPr>
              <w:cantSplit/>
            </w:trPr>
          </w:trPrChange>
        </w:trPr>
        <w:tc>
          <w:tcPr>
            <w:tcW w:w="2884" w:type="dxa"/>
            <w:tcPrChange w:id="1855" w:author="Lizzie Timmins (NESO)" w:date="2025-03-18T15:21:00Z" w16du:dateUtc="2025-03-18T15:21:00Z">
              <w:tcPr>
                <w:tcW w:w="2297" w:type="dxa"/>
              </w:tcPr>
            </w:tcPrChange>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Change w:id="1856" w:author="Lizzie Timmins (NESO)" w:date="2025-03-18T15:21:00Z" w16du:dateUtc="2025-03-18T15:21:00Z">
              <w:tcPr>
                <w:tcW w:w="7221" w:type="dxa"/>
              </w:tcPr>
            </w:tcPrChange>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CD30E6">
        <w:trPr>
          <w:cantSplit/>
          <w:trPrChange w:id="1857" w:author="Lizzie Timmins (NESO)" w:date="2025-03-18T15:21:00Z" w16du:dateUtc="2025-03-18T15:21:00Z">
            <w:trPr>
              <w:cantSplit/>
            </w:trPr>
          </w:trPrChange>
        </w:trPr>
        <w:tc>
          <w:tcPr>
            <w:tcW w:w="2884" w:type="dxa"/>
            <w:tcPrChange w:id="1858" w:author="Lizzie Timmins (NESO)" w:date="2025-03-18T15:21:00Z" w16du:dateUtc="2025-03-18T15:21:00Z">
              <w:tcPr>
                <w:tcW w:w="2297" w:type="dxa"/>
              </w:tcPr>
            </w:tcPrChange>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Change w:id="1859" w:author="Lizzie Timmins (NESO)" w:date="2025-03-18T15:21:00Z" w16du:dateUtc="2025-03-18T15:21:00Z">
              <w:tcPr>
                <w:tcW w:w="7221" w:type="dxa"/>
              </w:tcPr>
            </w:tcPrChange>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0CD30E6">
        <w:trPr>
          <w:cantSplit/>
          <w:trPrChange w:id="1860" w:author="Lizzie Timmins (NESO)" w:date="2025-03-18T15:21:00Z" w16du:dateUtc="2025-03-18T15:21:00Z">
            <w:trPr>
              <w:cantSplit/>
            </w:trPr>
          </w:trPrChange>
        </w:trPr>
        <w:tc>
          <w:tcPr>
            <w:tcW w:w="2884" w:type="dxa"/>
            <w:tcPrChange w:id="1861" w:author="Lizzie Timmins (NESO)" w:date="2025-03-18T15:21:00Z" w16du:dateUtc="2025-03-18T15:21:00Z">
              <w:tcPr>
                <w:tcW w:w="2297" w:type="dxa"/>
              </w:tcPr>
            </w:tcPrChange>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Change w:id="1862" w:author="Lizzie Timmins (NESO)" w:date="2025-03-18T15:21:00Z" w16du:dateUtc="2025-03-18T15:21:00Z">
              <w:tcPr>
                <w:tcW w:w="7221" w:type="dxa"/>
              </w:tcPr>
            </w:tcPrChange>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CD30E6">
        <w:trPr>
          <w:cantSplit/>
          <w:trPrChange w:id="1863" w:author="Lizzie Timmins (NESO)" w:date="2025-03-18T15:21:00Z" w16du:dateUtc="2025-03-18T15:21:00Z">
            <w:trPr>
              <w:cantSplit/>
            </w:trPr>
          </w:trPrChange>
        </w:trPr>
        <w:tc>
          <w:tcPr>
            <w:tcW w:w="2884" w:type="dxa"/>
            <w:tcPrChange w:id="1864" w:author="Lizzie Timmins (NESO)" w:date="2025-03-18T15:21:00Z" w16du:dateUtc="2025-03-18T15:21:00Z">
              <w:tcPr>
                <w:tcW w:w="2297" w:type="dxa"/>
              </w:tcPr>
            </w:tcPrChange>
          </w:tcPr>
          <w:p w14:paraId="4CA01335" w14:textId="11F1E4DD" w:rsidR="00F81D7C" w:rsidRPr="007E0B31" w:rsidRDefault="00F81D7C" w:rsidP="00F81D7C">
            <w:pPr>
              <w:pStyle w:val="Arial11Bold"/>
              <w:rPr>
                <w:rFonts w:cs="Arial"/>
              </w:rPr>
            </w:pPr>
            <w:r>
              <w:t>Regenerative Braking</w:t>
            </w:r>
          </w:p>
        </w:tc>
        <w:tc>
          <w:tcPr>
            <w:tcW w:w="6634" w:type="dxa"/>
            <w:tcPrChange w:id="1865" w:author="Lizzie Timmins (NESO)" w:date="2025-03-18T15:21:00Z" w16du:dateUtc="2025-03-18T15:21:00Z">
              <w:tcPr>
                <w:tcW w:w="7221" w:type="dxa"/>
              </w:tcPr>
            </w:tcPrChange>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CD30E6">
        <w:trPr>
          <w:cantSplit/>
          <w:trPrChange w:id="1866" w:author="Lizzie Timmins (NESO)" w:date="2025-03-18T15:21:00Z" w16du:dateUtc="2025-03-18T15:21:00Z">
            <w:trPr>
              <w:cantSplit/>
            </w:trPr>
          </w:trPrChange>
        </w:trPr>
        <w:tc>
          <w:tcPr>
            <w:tcW w:w="2884" w:type="dxa"/>
            <w:tcPrChange w:id="1867" w:author="Lizzie Timmins (NESO)" w:date="2025-03-18T15:21:00Z" w16du:dateUtc="2025-03-18T15:21:00Z">
              <w:tcPr>
                <w:tcW w:w="2297" w:type="dxa"/>
              </w:tcPr>
            </w:tcPrChange>
          </w:tcPr>
          <w:p w14:paraId="520D388E" w14:textId="77777777" w:rsidR="00F81D7C" w:rsidRPr="007E0B31" w:rsidRDefault="00F81D7C" w:rsidP="00F81D7C">
            <w:pPr>
              <w:pStyle w:val="Arial11Bold"/>
              <w:rPr>
                <w:rFonts w:cs="Arial"/>
              </w:rPr>
            </w:pPr>
            <w:r w:rsidRPr="007E0B31">
              <w:rPr>
                <w:rFonts w:cs="Arial"/>
              </w:rPr>
              <w:t>Registered Capacity</w:t>
            </w:r>
          </w:p>
        </w:tc>
        <w:tc>
          <w:tcPr>
            <w:tcW w:w="6634" w:type="dxa"/>
            <w:tcPrChange w:id="1868" w:author="Lizzie Timmins (NESO)" w:date="2025-03-18T15:21:00Z" w16du:dateUtc="2025-03-18T15:21:00Z">
              <w:tcPr>
                <w:tcW w:w="7221" w:type="dxa"/>
              </w:tcPr>
            </w:tcPrChange>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CD30E6">
        <w:trPr>
          <w:cantSplit/>
          <w:trPrChange w:id="1869" w:author="Lizzie Timmins (NESO)" w:date="2025-03-18T15:21:00Z" w16du:dateUtc="2025-03-18T15:21:00Z">
            <w:trPr>
              <w:cantSplit/>
            </w:trPr>
          </w:trPrChange>
        </w:trPr>
        <w:tc>
          <w:tcPr>
            <w:tcW w:w="2884" w:type="dxa"/>
            <w:tcPrChange w:id="1870" w:author="Lizzie Timmins (NESO)" w:date="2025-03-18T15:21:00Z" w16du:dateUtc="2025-03-18T15:21:00Z">
              <w:tcPr>
                <w:tcW w:w="2297" w:type="dxa"/>
              </w:tcPr>
            </w:tcPrChange>
          </w:tcPr>
          <w:p w14:paraId="2BE0DBDE" w14:textId="77777777" w:rsidR="00F81D7C" w:rsidRPr="007E0B31" w:rsidRDefault="00F81D7C" w:rsidP="00F81D7C">
            <w:pPr>
              <w:pStyle w:val="Arial11Bold"/>
              <w:rPr>
                <w:rFonts w:cs="Arial"/>
              </w:rPr>
            </w:pPr>
            <w:r w:rsidRPr="007E0B31">
              <w:rPr>
                <w:rFonts w:cs="Arial"/>
              </w:rPr>
              <w:t>Registered Data</w:t>
            </w:r>
          </w:p>
        </w:tc>
        <w:tc>
          <w:tcPr>
            <w:tcW w:w="6634" w:type="dxa"/>
            <w:tcPrChange w:id="1871" w:author="Lizzie Timmins (NESO)" w:date="2025-03-18T15:21:00Z" w16du:dateUtc="2025-03-18T15:21:00Z">
              <w:tcPr>
                <w:tcW w:w="7221" w:type="dxa"/>
              </w:tcPr>
            </w:tcPrChange>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CD30E6">
        <w:trPr>
          <w:cantSplit/>
          <w:trPrChange w:id="1872" w:author="Lizzie Timmins (NESO)" w:date="2025-03-18T15:21:00Z" w16du:dateUtc="2025-03-18T15:21:00Z">
            <w:trPr>
              <w:cantSplit/>
            </w:trPr>
          </w:trPrChange>
        </w:trPr>
        <w:tc>
          <w:tcPr>
            <w:tcW w:w="2884" w:type="dxa"/>
            <w:tcPrChange w:id="1873" w:author="Lizzie Timmins (NESO)" w:date="2025-03-18T15:21:00Z" w16du:dateUtc="2025-03-18T15:21:00Z">
              <w:tcPr>
                <w:tcW w:w="2297" w:type="dxa"/>
              </w:tcPr>
            </w:tcPrChange>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Change w:id="1874" w:author="Lizzie Timmins (NESO)" w:date="2025-03-18T15:21:00Z" w16du:dateUtc="2025-03-18T15:21:00Z">
              <w:tcPr>
                <w:tcW w:w="7221" w:type="dxa"/>
              </w:tcPr>
            </w:tcPrChange>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CD30E6">
        <w:trPr>
          <w:cantSplit/>
          <w:trPrChange w:id="1875" w:author="Lizzie Timmins (NESO)" w:date="2025-03-18T15:21:00Z" w16du:dateUtc="2025-03-18T15:21:00Z">
            <w:trPr>
              <w:cantSplit/>
            </w:trPr>
          </w:trPrChange>
        </w:trPr>
        <w:tc>
          <w:tcPr>
            <w:tcW w:w="2884" w:type="dxa"/>
            <w:tcPrChange w:id="1876" w:author="Lizzie Timmins (NESO)" w:date="2025-03-18T15:21:00Z" w16du:dateUtc="2025-03-18T15:21:00Z">
              <w:tcPr>
                <w:tcW w:w="2297" w:type="dxa"/>
              </w:tcPr>
            </w:tcPrChange>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Change w:id="1877" w:author="Lizzie Timmins (NESO)" w:date="2025-03-18T15:21:00Z" w16du:dateUtc="2025-03-18T15:21:00Z">
              <w:tcPr>
                <w:tcW w:w="7221" w:type="dxa"/>
              </w:tcPr>
            </w:tcPrChange>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CD30E6">
        <w:trPr>
          <w:cantSplit/>
          <w:trPrChange w:id="1878" w:author="Lizzie Timmins (NESO)" w:date="2025-03-18T15:21:00Z" w16du:dateUtc="2025-03-18T15:21:00Z">
            <w:trPr>
              <w:cantSplit/>
            </w:trPr>
          </w:trPrChange>
        </w:trPr>
        <w:tc>
          <w:tcPr>
            <w:tcW w:w="2884" w:type="dxa"/>
            <w:tcPrChange w:id="1879" w:author="Lizzie Timmins (NESO)" w:date="2025-03-18T15:21:00Z" w16du:dateUtc="2025-03-18T15:21:00Z">
              <w:tcPr>
                <w:tcW w:w="2297" w:type="dxa"/>
              </w:tcPr>
            </w:tcPrChange>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Change w:id="1880" w:author="Lizzie Timmins (NESO)" w:date="2025-03-18T15:21:00Z" w16du:dateUtc="2025-03-18T15:21:00Z">
              <w:tcPr>
                <w:tcW w:w="7221" w:type="dxa"/>
              </w:tcPr>
            </w:tcPrChange>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CD30E6">
        <w:trPr>
          <w:cantSplit/>
          <w:trPrChange w:id="1881" w:author="Lizzie Timmins (NESO)" w:date="2025-03-18T15:21:00Z" w16du:dateUtc="2025-03-18T15:21:00Z">
            <w:trPr>
              <w:cantSplit/>
            </w:trPr>
          </w:trPrChange>
        </w:trPr>
        <w:tc>
          <w:tcPr>
            <w:tcW w:w="2884" w:type="dxa"/>
            <w:tcPrChange w:id="1882" w:author="Lizzie Timmins (NESO)" w:date="2025-03-18T15:21:00Z" w16du:dateUtc="2025-03-18T15:21:00Z">
              <w:tcPr>
                <w:tcW w:w="2297" w:type="dxa"/>
              </w:tcPr>
            </w:tcPrChange>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Change w:id="1883" w:author="Lizzie Timmins (NESO)" w:date="2025-03-18T15:21:00Z" w16du:dateUtc="2025-03-18T15:21:00Z">
              <w:tcPr>
                <w:tcW w:w="7221" w:type="dxa"/>
              </w:tcPr>
            </w:tcPrChange>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CD30E6">
        <w:trPr>
          <w:cantSplit/>
          <w:trPrChange w:id="1884" w:author="Lizzie Timmins (NESO)" w:date="2025-03-18T15:21:00Z" w16du:dateUtc="2025-03-18T15:21:00Z">
            <w:trPr>
              <w:cantSplit/>
            </w:trPr>
          </w:trPrChange>
        </w:trPr>
        <w:tc>
          <w:tcPr>
            <w:tcW w:w="2884" w:type="dxa"/>
            <w:tcPrChange w:id="1885" w:author="Lizzie Timmins (NESO)" w:date="2025-03-18T15:21:00Z" w16du:dateUtc="2025-03-18T15:21:00Z">
              <w:tcPr>
                <w:tcW w:w="2297" w:type="dxa"/>
              </w:tcPr>
            </w:tcPrChange>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Change w:id="1886" w:author="Lizzie Timmins (NESO)" w:date="2025-03-18T15:21:00Z" w16du:dateUtc="2025-03-18T15:21:00Z">
              <w:tcPr>
                <w:tcW w:w="7221" w:type="dxa"/>
              </w:tcPr>
            </w:tcPrChange>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CD30E6">
        <w:trPr>
          <w:cantSplit/>
          <w:trPrChange w:id="1887" w:author="Lizzie Timmins (NESO)" w:date="2025-03-18T15:21:00Z" w16du:dateUtc="2025-03-18T15:21:00Z">
            <w:trPr>
              <w:cantSplit/>
            </w:trPr>
          </w:trPrChange>
        </w:trPr>
        <w:tc>
          <w:tcPr>
            <w:tcW w:w="2884" w:type="dxa"/>
            <w:tcPrChange w:id="1888" w:author="Lizzie Timmins (NESO)" w:date="2025-03-18T15:21:00Z" w16du:dateUtc="2025-03-18T15:21:00Z">
              <w:tcPr>
                <w:tcW w:w="2297" w:type="dxa"/>
              </w:tcPr>
            </w:tcPrChange>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Change w:id="1889" w:author="Lizzie Timmins (NESO)" w:date="2025-03-18T15:21:00Z" w16du:dateUtc="2025-03-18T15:21:00Z">
              <w:tcPr>
                <w:tcW w:w="7221" w:type="dxa"/>
              </w:tcPr>
            </w:tcPrChange>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CD30E6">
        <w:trPr>
          <w:cantSplit/>
          <w:trPrChange w:id="1890" w:author="Lizzie Timmins (NESO)" w:date="2025-03-18T15:21:00Z" w16du:dateUtc="2025-03-18T15:21:00Z">
            <w:trPr>
              <w:cantSplit/>
            </w:trPr>
          </w:trPrChange>
        </w:trPr>
        <w:tc>
          <w:tcPr>
            <w:tcW w:w="2884" w:type="dxa"/>
            <w:tcPrChange w:id="1891" w:author="Lizzie Timmins (NESO)" w:date="2025-03-18T15:21:00Z" w16du:dateUtc="2025-03-18T15:21:00Z">
              <w:tcPr>
                <w:tcW w:w="2297" w:type="dxa"/>
              </w:tcPr>
            </w:tcPrChange>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Change w:id="1892" w:author="Lizzie Timmins (NESO)" w:date="2025-03-18T15:21:00Z" w16du:dateUtc="2025-03-18T15:21:00Z">
              <w:tcPr>
                <w:tcW w:w="7221" w:type="dxa"/>
              </w:tcPr>
            </w:tcPrChange>
          </w:tcPr>
          <w:p w14:paraId="5845D330" w14:textId="29A6343A"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CD30E6">
        <w:trPr>
          <w:cantSplit/>
          <w:trPrChange w:id="1893" w:author="Lizzie Timmins (NESO)" w:date="2025-03-18T15:21:00Z" w16du:dateUtc="2025-03-18T15:21:00Z">
            <w:trPr>
              <w:cantSplit/>
            </w:trPr>
          </w:trPrChange>
        </w:trPr>
        <w:tc>
          <w:tcPr>
            <w:tcW w:w="2884" w:type="dxa"/>
            <w:tcPrChange w:id="1894" w:author="Lizzie Timmins (NESO)" w:date="2025-03-18T15:21:00Z" w16du:dateUtc="2025-03-18T15:21:00Z">
              <w:tcPr>
                <w:tcW w:w="2297" w:type="dxa"/>
              </w:tcPr>
            </w:tcPrChange>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Change w:id="1895" w:author="Lizzie Timmins (NESO)" w:date="2025-03-18T15:21:00Z" w16du:dateUtc="2025-03-18T15:21:00Z">
              <w:tcPr>
                <w:tcW w:w="7221" w:type="dxa"/>
              </w:tcPr>
            </w:tcPrChange>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CD30E6">
        <w:trPr>
          <w:cantSplit/>
          <w:trPrChange w:id="1896" w:author="Lizzie Timmins (NESO)" w:date="2025-03-18T15:21:00Z" w16du:dateUtc="2025-03-18T15:21:00Z">
            <w:trPr>
              <w:cantSplit/>
            </w:trPr>
          </w:trPrChange>
        </w:trPr>
        <w:tc>
          <w:tcPr>
            <w:tcW w:w="2884" w:type="dxa"/>
            <w:tcPrChange w:id="1897" w:author="Lizzie Timmins (NESO)" w:date="2025-03-18T15:21:00Z" w16du:dateUtc="2025-03-18T15:21:00Z">
              <w:tcPr>
                <w:tcW w:w="2297" w:type="dxa"/>
              </w:tcPr>
            </w:tcPrChange>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tcPrChange w:id="1898" w:author="Lizzie Timmins (NESO)" w:date="2025-03-18T15:21:00Z" w16du:dateUtc="2025-03-18T15:21:00Z">
              <w:tcPr>
                <w:tcW w:w="7221" w:type="dxa"/>
              </w:tcPr>
            </w:tcPrChange>
          </w:tcPr>
          <w:p w14:paraId="1721A37D" w14:textId="77777777"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CD30E6">
        <w:trPr>
          <w:cantSplit/>
          <w:trPrChange w:id="1899" w:author="Lizzie Timmins (NESO)" w:date="2025-03-18T15:21:00Z" w16du:dateUtc="2025-03-18T15:21:00Z">
            <w:trPr>
              <w:cantSplit/>
            </w:trPr>
          </w:trPrChange>
        </w:trPr>
        <w:tc>
          <w:tcPr>
            <w:tcW w:w="2884" w:type="dxa"/>
            <w:tcPrChange w:id="1900" w:author="Lizzie Timmins (NESO)" w:date="2025-03-18T15:21:00Z" w16du:dateUtc="2025-03-18T15:21:00Z">
              <w:tcPr>
                <w:tcW w:w="2297" w:type="dxa"/>
              </w:tcPr>
            </w:tcPrChange>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Change w:id="1901" w:author="Lizzie Timmins (NESO)" w:date="2025-03-18T15:21:00Z" w16du:dateUtc="2025-03-18T15:21:00Z">
              <w:tcPr>
                <w:tcW w:w="7221" w:type="dxa"/>
              </w:tcPr>
            </w:tcPrChange>
          </w:tcPr>
          <w:p w14:paraId="027002BE" w14:textId="766B658F"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CD30E6">
        <w:trPr>
          <w:cantSplit/>
          <w:trPrChange w:id="1902" w:author="Lizzie Timmins (NESO)" w:date="2025-03-18T15:21:00Z" w16du:dateUtc="2025-03-18T15:21:00Z">
            <w:trPr>
              <w:cantSplit/>
            </w:trPr>
          </w:trPrChange>
        </w:trPr>
        <w:tc>
          <w:tcPr>
            <w:tcW w:w="2884" w:type="dxa"/>
            <w:tcPrChange w:id="1903" w:author="Lizzie Timmins (NESO)" w:date="2025-03-18T15:21:00Z" w16du:dateUtc="2025-03-18T15:21:00Z">
              <w:tcPr>
                <w:tcW w:w="2297" w:type="dxa"/>
              </w:tcPr>
            </w:tcPrChange>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Change w:id="1904" w:author="Lizzie Timmins (NESO)" w:date="2025-03-18T15:21:00Z" w16du:dateUtc="2025-03-18T15:21:00Z">
              <w:tcPr>
                <w:tcW w:w="7221" w:type="dxa"/>
              </w:tcPr>
            </w:tcPrChange>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CD30E6">
        <w:trPr>
          <w:cantSplit/>
          <w:trPrChange w:id="1905" w:author="Lizzie Timmins (NESO)" w:date="2025-03-18T15:21:00Z" w16du:dateUtc="2025-03-18T15:21:00Z">
            <w:trPr>
              <w:cantSplit/>
            </w:trPr>
          </w:trPrChange>
        </w:trPr>
        <w:tc>
          <w:tcPr>
            <w:tcW w:w="2884" w:type="dxa"/>
            <w:tcPrChange w:id="1906" w:author="Lizzie Timmins (NESO)" w:date="2025-03-18T15:21:00Z" w16du:dateUtc="2025-03-18T15:21:00Z">
              <w:tcPr>
                <w:tcW w:w="2297" w:type="dxa"/>
              </w:tcPr>
            </w:tcPrChange>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Change w:id="1907" w:author="Lizzie Timmins (NESO)" w:date="2025-03-18T15:21:00Z" w16du:dateUtc="2025-03-18T15:21:00Z">
              <w:tcPr>
                <w:tcW w:w="7221" w:type="dxa"/>
              </w:tcPr>
            </w:tcPrChange>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CD30E6">
        <w:trPr>
          <w:cantSplit/>
          <w:trPrChange w:id="1908" w:author="Lizzie Timmins (NESO)" w:date="2025-03-18T15:21:00Z" w16du:dateUtc="2025-03-18T15:21:00Z">
            <w:trPr>
              <w:cantSplit/>
            </w:trPr>
          </w:trPrChange>
        </w:trPr>
        <w:tc>
          <w:tcPr>
            <w:tcW w:w="2884" w:type="dxa"/>
            <w:tcPrChange w:id="1909" w:author="Lizzie Timmins (NESO)" w:date="2025-03-18T15:21:00Z" w16du:dateUtc="2025-03-18T15:21:00Z">
              <w:tcPr>
                <w:tcW w:w="2297" w:type="dxa"/>
              </w:tcPr>
            </w:tcPrChange>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Change w:id="1910" w:author="Lizzie Timmins (NESO)" w:date="2025-03-18T15:21:00Z" w16du:dateUtc="2025-03-18T15:21:00Z">
              <w:tcPr>
                <w:tcW w:w="7221" w:type="dxa"/>
              </w:tcPr>
            </w:tcPrChange>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CD30E6">
        <w:trPr>
          <w:cantSplit/>
          <w:trPrChange w:id="1911" w:author="Lizzie Timmins (NESO)" w:date="2025-03-18T15:21:00Z" w16du:dateUtc="2025-03-18T15:21:00Z">
            <w:trPr>
              <w:cantSplit/>
            </w:trPr>
          </w:trPrChange>
        </w:trPr>
        <w:tc>
          <w:tcPr>
            <w:tcW w:w="2884" w:type="dxa"/>
            <w:tcPrChange w:id="1912" w:author="Lizzie Timmins (NESO)" w:date="2025-03-18T15:21:00Z" w16du:dateUtc="2025-03-18T15:21:00Z">
              <w:tcPr>
                <w:tcW w:w="2297" w:type="dxa"/>
              </w:tcPr>
            </w:tcPrChange>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Change w:id="1913" w:author="Lizzie Timmins (NESO)" w:date="2025-03-18T15:21:00Z" w16du:dateUtc="2025-03-18T15:21:00Z">
              <w:tcPr>
                <w:tcW w:w="7221" w:type="dxa"/>
              </w:tcPr>
            </w:tcPrChange>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CD30E6">
        <w:trPr>
          <w:cantSplit/>
          <w:trPrChange w:id="1914" w:author="Lizzie Timmins (NESO)" w:date="2025-03-18T15:21:00Z" w16du:dateUtc="2025-03-18T15:21:00Z">
            <w:trPr>
              <w:cantSplit/>
            </w:trPr>
          </w:trPrChange>
        </w:trPr>
        <w:tc>
          <w:tcPr>
            <w:tcW w:w="2884" w:type="dxa"/>
            <w:tcPrChange w:id="1915" w:author="Lizzie Timmins (NESO)" w:date="2025-03-18T15:21:00Z" w16du:dateUtc="2025-03-18T15:21:00Z">
              <w:tcPr>
                <w:tcW w:w="2297" w:type="dxa"/>
              </w:tcPr>
            </w:tcPrChange>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Change w:id="1916" w:author="Lizzie Timmins (NESO)" w:date="2025-03-18T15:21:00Z" w16du:dateUtc="2025-03-18T15:21:00Z">
              <w:tcPr>
                <w:tcW w:w="7221" w:type="dxa"/>
              </w:tcPr>
            </w:tcPrChange>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CD30E6">
        <w:trPr>
          <w:cantSplit/>
          <w:trPrChange w:id="1917" w:author="Lizzie Timmins (NESO)" w:date="2025-03-18T15:21:00Z" w16du:dateUtc="2025-03-18T15:21:00Z">
            <w:trPr>
              <w:cantSplit/>
            </w:trPr>
          </w:trPrChange>
        </w:trPr>
        <w:tc>
          <w:tcPr>
            <w:tcW w:w="2884" w:type="dxa"/>
            <w:tcPrChange w:id="1918" w:author="Lizzie Timmins (NESO)" w:date="2025-03-18T15:21:00Z" w16du:dateUtc="2025-03-18T15:21:00Z">
              <w:tcPr>
                <w:tcW w:w="2297" w:type="dxa"/>
              </w:tcPr>
            </w:tcPrChange>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Change w:id="1919" w:author="Lizzie Timmins (NESO)" w:date="2025-03-18T15:21:00Z" w16du:dateUtc="2025-03-18T15:21:00Z">
              <w:tcPr>
                <w:tcW w:w="7221" w:type="dxa"/>
              </w:tcPr>
            </w:tcPrChange>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CD30E6">
        <w:trPr>
          <w:cantSplit/>
          <w:trPrChange w:id="1920" w:author="Lizzie Timmins (NESO)" w:date="2025-03-18T15:21:00Z" w16du:dateUtc="2025-03-18T15:21:00Z">
            <w:trPr>
              <w:cantSplit/>
            </w:trPr>
          </w:trPrChange>
        </w:trPr>
        <w:tc>
          <w:tcPr>
            <w:tcW w:w="2884" w:type="dxa"/>
            <w:tcPrChange w:id="1921" w:author="Lizzie Timmins (NESO)" w:date="2025-03-18T15:21:00Z" w16du:dateUtc="2025-03-18T15:21:00Z">
              <w:tcPr>
                <w:tcW w:w="2297" w:type="dxa"/>
              </w:tcPr>
            </w:tcPrChange>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Change w:id="1922" w:author="Lizzie Timmins (NESO)" w:date="2025-03-18T15:21:00Z" w16du:dateUtc="2025-03-18T15:21:00Z">
              <w:tcPr>
                <w:tcW w:w="7221" w:type="dxa"/>
              </w:tcPr>
            </w:tcPrChange>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CD30E6">
        <w:trPr>
          <w:cantSplit/>
          <w:trPrChange w:id="1923" w:author="Lizzie Timmins (NESO)" w:date="2025-03-18T15:21:00Z" w16du:dateUtc="2025-03-18T15:21:00Z">
            <w:trPr>
              <w:cantSplit/>
            </w:trPr>
          </w:trPrChange>
        </w:trPr>
        <w:tc>
          <w:tcPr>
            <w:tcW w:w="2884" w:type="dxa"/>
            <w:tcPrChange w:id="1924" w:author="Lizzie Timmins (NESO)" w:date="2025-03-18T15:21:00Z" w16du:dateUtc="2025-03-18T15:21:00Z">
              <w:tcPr>
                <w:tcW w:w="2297" w:type="dxa"/>
              </w:tcPr>
            </w:tcPrChange>
          </w:tcPr>
          <w:p w14:paraId="78C5A95A" w14:textId="03432A01" w:rsidR="00F81D7C" w:rsidRPr="007E0B31" w:rsidRDefault="00F81D7C" w:rsidP="00F81D7C">
            <w:pPr>
              <w:pStyle w:val="Arial11Bold"/>
              <w:rPr>
                <w:rFonts w:cs="Arial"/>
              </w:rPr>
            </w:pPr>
            <w:r>
              <w:rPr>
                <w:rFonts w:cs="Arial"/>
              </w:rPr>
              <w:t>Restoration Contractor</w:t>
            </w:r>
          </w:p>
        </w:tc>
        <w:tc>
          <w:tcPr>
            <w:tcW w:w="6634" w:type="dxa"/>
            <w:tcPrChange w:id="1925" w:author="Lizzie Timmins (NESO)" w:date="2025-03-18T15:21:00Z" w16du:dateUtc="2025-03-18T15:21:00Z">
              <w:tcPr>
                <w:tcW w:w="7221" w:type="dxa"/>
              </w:tcPr>
            </w:tcPrChange>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CD30E6">
        <w:trPr>
          <w:cantSplit/>
          <w:trPrChange w:id="1926" w:author="Lizzie Timmins (NESO)" w:date="2025-03-18T15:21:00Z" w16du:dateUtc="2025-03-18T15:21:00Z">
            <w:trPr>
              <w:cantSplit/>
            </w:trPr>
          </w:trPrChange>
        </w:trPr>
        <w:tc>
          <w:tcPr>
            <w:tcW w:w="2884" w:type="dxa"/>
            <w:tcPrChange w:id="1927" w:author="Lizzie Timmins (NESO)" w:date="2025-03-18T15:21:00Z" w16du:dateUtc="2025-03-18T15:21:00Z">
              <w:tcPr>
                <w:tcW w:w="2297" w:type="dxa"/>
              </w:tcPr>
            </w:tcPrChange>
          </w:tcPr>
          <w:p w14:paraId="40195733" w14:textId="7E5F900B" w:rsidR="00F81D7C" w:rsidRPr="007E0B31" w:rsidRDefault="00F81D7C" w:rsidP="00F81D7C">
            <w:pPr>
              <w:pStyle w:val="Arial11Bold"/>
              <w:rPr>
                <w:rFonts w:cs="Arial"/>
              </w:rPr>
            </w:pPr>
            <w:r>
              <w:rPr>
                <w:rFonts w:cs="Arial"/>
              </w:rPr>
              <w:t>Restoration Plan</w:t>
            </w:r>
          </w:p>
        </w:tc>
        <w:tc>
          <w:tcPr>
            <w:tcW w:w="6634" w:type="dxa"/>
            <w:tcPrChange w:id="1928" w:author="Lizzie Timmins (NESO)" w:date="2025-03-18T15:21:00Z" w16du:dateUtc="2025-03-18T15:21:00Z">
              <w:tcPr>
                <w:tcW w:w="7221" w:type="dxa"/>
              </w:tcPr>
            </w:tcPrChange>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CD30E6">
        <w:trPr>
          <w:cantSplit/>
          <w:trPrChange w:id="1929" w:author="Lizzie Timmins (NESO)" w:date="2025-03-18T15:21:00Z" w16du:dateUtc="2025-03-18T15:21:00Z">
            <w:trPr>
              <w:cantSplit/>
            </w:trPr>
          </w:trPrChange>
        </w:trPr>
        <w:tc>
          <w:tcPr>
            <w:tcW w:w="2884" w:type="dxa"/>
            <w:tcPrChange w:id="1930" w:author="Lizzie Timmins (NESO)" w:date="2025-03-18T15:21:00Z" w16du:dateUtc="2025-03-18T15:21:00Z">
              <w:tcPr>
                <w:tcW w:w="2297" w:type="dxa"/>
              </w:tcPr>
            </w:tcPrChange>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Change w:id="1931" w:author="Lizzie Timmins (NESO)" w:date="2025-03-18T15:21:00Z" w16du:dateUtc="2025-03-18T15:21:00Z">
              <w:tcPr>
                <w:tcW w:w="7221" w:type="dxa"/>
              </w:tcPr>
            </w:tcPrChange>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CD30E6">
        <w:trPr>
          <w:cantSplit/>
          <w:trPrChange w:id="1932" w:author="Lizzie Timmins (NESO)" w:date="2025-03-18T15:21:00Z" w16du:dateUtc="2025-03-18T15:21:00Z">
            <w:trPr>
              <w:cantSplit/>
            </w:trPr>
          </w:trPrChange>
        </w:trPr>
        <w:tc>
          <w:tcPr>
            <w:tcW w:w="2884" w:type="dxa"/>
            <w:tcPrChange w:id="1933" w:author="Lizzie Timmins (NESO)" w:date="2025-03-18T15:21:00Z" w16du:dateUtc="2025-03-18T15:21:00Z">
              <w:tcPr>
                <w:tcW w:w="2297" w:type="dxa"/>
              </w:tcPr>
            </w:tcPrChange>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Change w:id="1934" w:author="Lizzie Timmins (NESO)" w:date="2025-03-18T15:21:00Z" w16du:dateUtc="2025-03-18T15:21:00Z">
              <w:tcPr>
                <w:tcW w:w="7221" w:type="dxa"/>
              </w:tcPr>
            </w:tcPrChange>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CD30E6">
        <w:trPr>
          <w:cantSplit/>
          <w:trPrChange w:id="1935" w:author="Lizzie Timmins (NESO)" w:date="2025-03-18T15:21:00Z" w16du:dateUtc="2025-03-18T15:21:00Z">
            <w:trPr>
              <w:cantSplit/>
            </w:trPr>
          </w:trPrChange>
        </w:trPr>
        <w:tc>
          <w:tcPr>
            <w:tcW w:w="2884" w:type="dxa"/>
            <w:tcPrChange w:id="1936" w:author="Lizzie Timmins (NESO)" w:date="2025-03-18T15:21:00Z" w16du:dateUtc="2025-03-18T15:21:00Z">
              <w:tcPr>
                <w:tcW w:w="2297" w:type="dxa"/>
              </w:tcPr>
            </w:tcPrChange>
          </w:tcPr>
          <w:p w14:paraId="645AFB45" w14:textId="77777777" w:rsidR="00F81D7C" w:rsidRPr="007E0B31" w:rsidRDefault="00F81D7C" w:rsidP="00F81D7C">
            <w:pPr>
              <w:pStyle w:val="Arial11Bold"/>
              <w:rPr>
                <w:rFonts w:cs="Arial"/>
              </w:rPr>
            </w:pPr>
            <w:r w:rsidRPr="008B64D0">
              <w:rPr>
                <w:rFonts w:cs="Arial"/>
              </w:rPr>
              <w:t>Re-synchronisation</w:t>
            </w:r>
          </w:p>
        </w:tc>
        <w:tc>
          <w:tcPr>
            <w:tcW w:w="6634" w:type="dxa"/>
            <w:tcPrChange w:id="1937" w:author="Lizzie Timmins (NESO)" w:date="2025-03-18T15:21:00Z" w16du:dateUtc="2025-03-18T15:21:00Z">
              <w:tcPr>
                <w:tcW w:w="7221" w:type="dxa"/>
              </w:tcPr>
            </w:tcPrChange>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rsidDel="00CD30E6" w14:paraId="5C8B475C" w14:textId="13EB7167" w:rsidTr="00CD30E6">
        <w:trPr>
          <w:cantSplit/>
          <w:del w:id="1938" w:author="Lizzie Timmins (NESO)" w:date="2025-03-18T15:21:00Z" w16du:dateUtc="2025-03-18T15:21:00Z"/>
          <w:trPrChange w:id="1939" w:author="Lizzie Timmins (NESO)" w:date="2025-03-18T15:21:00Z" w16du:dateUtc="2025-03-18T15:21:00Z">
            <w:trPr>
              <w:cantSplit/>
            </w:trPr>
          </w:trPrChange>
        </w:trPr>
        <w:tc>
          <w:tcPr>
            <w:tcW w:w="2884" w:type="dxa"/>
            <w:tcPrChange w:id="1940" w:author="Lizzie Timmins (NESO)" w:date="2025-03-18T15:21:00Z" w16du:dateUtc="2025-03-18T15:21:00Z">
              <w:tcPr>
                <w:tcW w:w="2297" w:type="dxa"/>
              </w:tcPr>
            </w:tcPrChange>
          </w:tcPr>
          <w:p w14:paraId="7A0A7098" w14:textId="53442609" w:rsidR="00F81D7C" w:rsidRPr="00A24C6C" w:rsidDel="00CD30E6" w:rsidRDefault="00F81D7C" w:rsidP="00F81D7C">
            <w:pPr>
              <w:pStyle w:val="Arial11Bold"/>
              <w:rPr>
                <w:del w:id="1941" w:author="Lizzie Timmins (NESO)" w:date="2025-03-18T15:21:00Z" w16du:dateUtc="2025-03-18T15:21:00Z"/>
                <w:rFonts w:cs="Arial"/>
              </w:rPr>
            </w:pPr>
          </w:p>
        </w:tc>
        <w:tc>
          <w:tcPr>
            <w:tcW w:w="6634" w:type="dxa"/>
            <w:tcPrChange w:id="1942" w:author="Lizzie Timmins (NESO)" w:date="2025-03-18T15:21:00Z" w16du:dateUtc="2025-03-18T15:21:00Z">
              <w:tcPr>
                <w:tcW w:w="7221" w:type="dxa"/>
              </w:tcPr>
            </w:tcPrChange>
          </w:tcPr>
          <w:p w14:paraId="7D8E70D3" w14:textId="7873F784" w:rsidR="00F81D7C" w:rsidRPr="00A24C6C" w:rsidDel="00CD30E6" w:rsidRDefault="00F81D7C" w:rsidP="00F81D7C">
            <w:pPr>
              <w:pStyle w:val="TableArial11"/>
              <w:rPr>
                <w:del w:id="1943" w:author="Lizzie Timmins (NESO)" w:date="2025-03-18T15:21:00Z" w16du:dateUtc="2025-03-18T15:21:00Z"/>
                <w:rFonts w:cs="Arial"/>
              </w:rPr>
            </w:pPr>
          </w:p>
        </w:tc>
      </w:tr>
      <w:tr w:rsidR="00F81D7C" w:rsidRPr="007E0B31" w:rsidDel="00CD30E6" w14:paraId="6CA184A0" w14:textId="1D8E8D28" w:rsidTr="00CD30E6">
        <w:trPr>
          <w:cantSplit/>
          <w:del w:id="1944" w:author="Lizzie Timmins (NESO)" w:date="2025-03-18T15:21:00Z" w16du:dateUtc="2025-03-18T15:21:00Z"/>
          <w:trPrChange w:id="1945" w:author="Lizzie Timmins (NESO)" w:date="2025-03-18T15:21:00Z" w16du:dateUtc="2025-03-18T15:21:00Z">
            <w:trPr>
              <w:cantSplit/>
            </w:trPr>
          </w:trPrChange>
        </w:trPr>
        <w:tc>
          <w:tcPr>
            <w:tcW w:w="2884" w:type="dxa"/>
            <w:tcPrChange w:id="1946" w:author="Lizzie Timmins (NESO)" w:date="2025-03-18T15:21:00Z" w16du:dateUtc="2025-03-18T15:21:00Z">
              <w:tcPr>
                <w:tcW w:w="2297" w:type="dxa"/>
              </w:tcPr>
            </w:tcPrChange>
          </w:tcPr>
          <w:p w14:paraId="0F616CE0" w14:textId="6540C6EF" w:rsidR="00F81D7C" w:rsidRPr="007E0B31" w:rsidDel="00CD30E6" w:rsidRDefault="00F81D7C" w:rsidP="00F81D7C">
            <w:pPr>
              <w:pStyle w:val="Arial11Bold"/>
              <w:rPr>
                <w:del w:id="1947" w:author="Lizzie Timmins (NESO)" w:date="2025-03-18T15:21:00Z" w16du:dateUtc="2025-03-18T15:21:00Z"/>
                <w:rFonts w:cs="Arial"/>
              </w:rPr>
            </w:pPr>
            <w:del w:id="1948" w:author="Lizzie Timmins (NESO)" w:date="2025-03-18T15:21:00Z" w16du:dateUtc="2025-03-18T15:21:00Z">
              <w:r w:rsidDel="00CD30E6">
                <w:rPr>
                  <w:rFonts w:cs="Arial"/>
                </w:rPr>
                <w:delText>RR Acceptance</w:delText>
              </w:r>
            </w:del>
          </w:p>
        </w:tc>
        <w:tc>
          <w:tcPr>
            <w:tcW w:w="6634" w:type="dxa"/>
            <w:tcPrChange w:id="1949" w:author="Lizzie Timmins (NESO)" w:date="2025-03-18T15:21:00Z" w16du:dateUtc="2025-03-18T15:21:00Z">
              <w:tcPr>
                <w:tcW w:w="7221" w:type="dxa"/>
              </w:tcPr>
            </w:tcPrChange>
          </w:tcPr>
          <w:p w14:paraId="279A7C5B" w14:textId="0CEDE59E" w:rsidR="00F81D7C" w:rsidRPr="007E0B31" w:rsidDel="00CD30E6" w:rsidRDefault="00F81D7C" w:rsidP="00F81D7C">
            <w:pPr>
              <w:pStyle w:val="TableArial11"/>
              <w:rPr>
                <w:del w:id="1950" w:author="Lizzie Timmins (NESO)" w:date="2025-03-18T15:21:00Z" w16du:dateUtc="2025-03-18T15:21:00Z"/>
                <w:rFonts w:cs="Arial"/>
              </w:rPr>
            </w:pPr>
            <w:del w:id="1951" w:author="Lizzie Timmins (NESO)" w:date="2025-03-18T15:21:00Z" w16du:dateUtc="2025-03-18T15:21:00Z">
              <w:r w:rsidRPr="008D5BEE" w:rsidDel="00CD30E6">
                <w:rPr>
                  <w:rFonts w:cs="Arial"/>
                </w:rPr>
                <w:delText>The results of the</w:delText>
              </w:r>
              <w:r w:rsidRPr="005C20E3" w:rsidDel="00CD30E6">
                <w:rPr>
                  <w:b/>
                </w:rPr>
                <w:delText xml:space="preserve"> TERRE</w:delText>
              </w:r>
              <w:r w:rsidRPr="008D5BEE" w:rsidDel="00CD30E6">
                <w:rPr>
                  <w:rFonts w:cs="Arial"/>
                </w:rPr>
                <w:delText xml:space="preserve"> auction for each </w:delText>
              </w:r>
              <w:r w:rsidRPr="008D5BEE" w:rsidDel="00CD30E6">
                <w:rPr>
                  <w:rFonts w:cs="Arial"/>
                  <w:b/>
                </w:rPr>
                <w:delText>BM Participant</w:delText>
              </w:r>
              <w:r w:rsidRPr="00A87826" w:rsidDel="00CD30E6">
                <w:rPr>
                  <w:rFonts w:cs="Arial"/>
                  <w:bCs/>
                </w:rPr>
                <w:delText>.</w:delText>
              </w:r>
            </w:del>
          </w:p>
        </w:tc>
      </w:tr>
      <w:tr w:rsidR="00F81D7C" w:rsidRPr="007E0B31" w:rsidDel="00CD30E6" w14:paraId="375C4E00" w14:textId="7758AFF4" w:rsidTr="00CD30E6">
        <w:trPr>
          <w:cantSplit/>
          <w:del w:id="1952" w:author="Lizzie Timmins (NESO)" w:date="2025-03-18T15:21:00Z" w16du:dateUtc="2025-03-18T15:21:00Z"/>
          <w:trPrChange w:id="1953" w:author="Lizzie Timmins (NESO)" w:date="2025-03-18T15:21:00Z" w16du:dateUtc="2025-03-18T15:21:00Z">
            <w:trPr>
              <w:cantSplit/>
            </w:trPr>
          </w:trPrChange>
        </w:trPr>
        <w:tc>
          <w:tcPr>
            <w:tcW w:w="2884" w:type="dxa"/>
            <w:tcPrChange w:id="1954" w:author="Lizzie Timmins (NESO)" w:date="2025-03-18T15:21:00Z" w16du:dateUtc="2025-03-18T15:21:00Z">
              <w:tcPr>
                <w:tcW w:w="2297" w:type="dxa"/>
              </w:tcPr>
            </w:tcPrChange>
          </w:tcPr>
          <w:p w14:paraId="1EAC68C5" w14:textId="5F4366A3" w:rsidR="00F81D7C" w:rsidDel="00CD30E6" w:rsidRDefault="00F81D7C" w:rsidP="00F81D7C">
            <w:pPr>
              <w:pStyle w:val="Arial11Bold"/>
              <w:rPr>
                <w:del w:id="1955" w:author="Lizzie Timmins (NESO)" w:date="2025-03-18T15:21:00Z" w16du:dateUtc="2025-03-18T15:21:00Z"/>
                <w:rFonts w:cs="Arial"/>
              </w:rPr>
            </w:pPr>
            <w:del w:id="1956" w:author="Lizzie Timmins (NESO)" w:date="2025-03-18T15:21:00Z" w16du:dateUtc="2025-03-18T15:21:00Z">
              <w:r w:rsidDel="00CD30E6">
                <w:rPr>
                  <w:rFonts w:cs="Arial"/>
                </w:rPr>
                <w:delText>Restricted</w:delText>
              </w:r>
            </w:del>
          </w:p>
        </w:tc>
        <w:tc>
          <w:tcPr>
            <w:tcW w:w="6634" w:type="dxa"/>
            <w:tcPrChange w:id="1957" w:author="Lizzie Timmins (NESO)" w:date="2025-03-18T15:21:00Z" w16du:dateUtc="2025-03-18T15:21:00Z">
              <w:tcPr>
                <w:tcW w:w="7221" w:type="dxa"/>
              </w:tcPr>
            </w:tcPrChange>
          </w:tcPr>
          <w:p w14:paraId="573C1772" w14:textId="41FF39C9" w:rsidR="00F81D7C" w:rsidRPr="008D5BEE" w:rsidDel="00CD30E6" w:rsidRDefault="00F81D7C" w:rsidP="00F81D7C">
            <w:pPr>
              <w:pStyle w:val="TableArial11"/>
              <w:rPr>
                <w:del w:id="1958" w:author="Lizzie Timmins (NESO)" w:date="2025-03-18T15:21:00Z" w16du:dateUtc="2025-03-18T15:21:00Z"/>
                <w:rFonts w:cs="Arial"/>
              </w:rPr>
            </w:pPr>
            <w:del w:id="1959" w:author="Lizzie Timmins (NESO)" w:date="2025-03-18T15:21:00Z" w16du:dateUtc="2025-03-18T15:21:00Z">
              <w:r w:rsidRPr="008D5BEE" w:rsidDel="00CD30E6">
                <w:rPr>
                  <w:rFonts w:cs="Arial"/>
                </w:rPr>
                <w:delText xml:space="preserve">Applies to a </w:delText>
              </w:r>
              <w:r w:rsidRPr="008D5BEE" w:rsidDel="00CD30E6">
                <w:rPr>
                  <w:rFonts w:cs="Arial"/>
                  <w:b/>
                </w:rPr>
                <w:delText>TERRE Bid</w:delText>
              </w:r>
              <w:r w:rsidRPr="008D5BEE" w:rsidDel="00CD30E6">
                <w:rPr>
                  <w:rFonts w:cs="Arial"/>
                </w:rPr>
                <w:delText xml:space="preserve"> which has been marked so that it will be passed to the </w:delText>
              </w:r>
              <w:r w:rsidRPr="008D5BEE" w:rsidDel="00CD30E6">
                <w:rPr>
                  <w:rFonts w:cs="Arial"/>
                  <w:b/>
                </w:rPr>
                <w:delText>TERRE Central Platform</w:delText>
              </w:r>
              <w:r w:rsidRPr="008D5BEE" w:rsidDel="00CD30E6">
                <w:rPr>
                  <w:rFonts w:cs="Arial"/>
                </w:rPr>
                <w:delText xml:space="preserve"> but will not be used in the auction</w:delText>
              </w:r>
              <w:r w:rsidDel="00CD30E6">
                <w:rPr>
                  <w:rFonts w:cs="Arial"/>
                </w:rPr>
                <w:delText>.</w:delText>
              </w:r>
            </w:del>
          </w:p>
        </w:tc>
      </w:tr>
      <w:tr w:rsidR="00F81D7C" w:rsidRPr="007E0B31" w14:paraId="43440108" w14:textId="77777777" w:rsidTr="00CD30E6">
        <w:trPr>
          <w:cantSplit/>
          <w:trPrChange w:id="1960" w:author="Lizzie Timmins (NESO)" w:date="2025-03-18T15:21:00Z" w16du:dateUtc="2025-03-18T15:21:00Z">
            <w:trPr>
              <w:cantSplit/>
            </w:trPr>
          </w:trPrChange>
        </w:trPr>
        <w:tc>
          <w:tcPr>
            <w:tcW w:w="2884" w:type="dxa"/>
            <w:tcPrChange w:id="1961" w:author="Lizzie Timmins (NESO)" w:date="2025-03-18T15:21:00Z" w16du:dateUtc="2025-03-18T15:21:00Z">
              <w:tcPr>
                <w:tcW w:w="2297" w:type="dxa"/>
              </w:tcPr>
            </w:tcPrChange>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Change w:id="1962" w:author="Lizzie Timmins (NESO)" w:date="2025-03-18T15:21:00Z" w16du:dateUtc="2025-03-18T15:21:00Z">
              <w:tcPr>
                <w:tcW w:w="7221" w:type="dxa"/>
              </w:tcPr>
            </w:tcPrChange>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rsidDel="00CD30E6" w14:paraId="724EBAD0" w14:textId="4F7FA923" w:rsidTr="00CD30E6">
        <w:trPr>
          <w:cantSplit/>
          <w:del w:id="1963" w:author="Lizzie Timmins (NESO)" w:date="2025-03-18T15:21:00Z" w16du:dateUtc="2025-03-18T15:21:00Z"/>
          <w:trPrChange w:id="1964" w:author="Lizzie Timmins (NESO)" w:date="2025-03-18T15:21:00Z" w16du:dateUtc="2025-03-18T15:21:00Z">
            <w:trPr>
              <w:cantSplit/>
            </w:trPr>
          </w:trPrChange>
        </w:trPr>
        <w:tc>
          <w:tcPr>
            <w:tcW w:w="2884" w:type="dxa"/>
            <w:tcPrChange w:id="1965" w:author="Lizzie Timmins (NESO)" w:date="2025-03-18T15:21:00Z" w16du:dateUtc="2025-03-18T15:21:00Z">
              <w:tcPr>
                <w:tcW w:w="2297" w:type="dxa"/>
              </w:tcPr>
            </w:tcPrChange>
          </w:tcPr>
          <w:p w14:paraId="389CD79A" w14:textId="236B8A43" w:rsidR="00F81D7C" w:rsidDel="00CD30E6" w:rsidRDefault="00F81D7C" w:rsidP="00F81D7C">
            <w:pPr>
              <w:pStyle w:val="Arial11Bold"/>
              <w:rPr>
                <w:del w:id="1966" w:author="Lizzie Timmins (NESO)" w:date="2025-03-18T15:21:00Z" w16du:dateUtc="2025-03-18T15:21:00Z"/>
                <w:rFonts w:cs="Arial"/>
              </w:rPr>
            </w:pPr>
            <w:del w:id="1967" w:author="Lizzie Timmins (NESO)" w:date="2025-03-18T15:21:00Z" w16du:dateUtc="2025-03-18T15:21:00Z">
              <w:r w:rsidDel="00CD30E6">
                <w:rPr>
                  <w:rFonts w:cs="Arial"/>
                </w:rPr>
                <w:delText>RR Instruction</w:delText>
              </w:r>
            </w:del>
          </w:p>
        </w:tc>
        <w:tc>
          <w:tcPr>
            <w:tcW w:w="6634" w:type="dxa"/>
            <w:tcPrChange w:id="1968" w:author="Lizzie Timmins (NESO)" w:date="2025-03-18T15:21:00Z" w16du:dateUtc="2025-03-18T15:21:00Z">
              <w:tcPr>
                <w:tcW w:w="7221" w:type="dxa"/>
              </w:tcPr>
            </w:tcPrChange>
          </w:tcPr>
          <w:p w14:paraId="74080257" w14:textId="6AF4E199" w:rsidR="00F81D7C" w:rsidRPr="008D5BEE" w:rsidDel="00CD30E6" w:rsidRDefault="00F81D7C" w:rsidP="00F81D7C">
            <w:pPr>
              <w:pStyle w:val="TableArial11"/>
              <w:rPr>
                <w:del w:id="1969" w:author="Lizzie Timmins (NESO)" w:date="2025-03-18T15:21:00Z" w16du:dateUtc="2025-03-18T15:21:00Z"/>
                <w:rFonts w:cs="Arial"/>
              </w:rPr>
            </w:pPr>
            <w:del w:id="1970" w:author="Lizzie Timmins (NESO)" w:date="2025-03-18T15:21:00Z" w16du:dateUtc="2025-03-18T15:21:00Z">
              <w:r w:rsidRPr="005C20E3" w:rsidDel="00CD30E6">
                <w:rPr>
                  <w:b/>
                </w:rPr>
                <w:delText>Replacement Reserve</w:delText>
              </w:r>
              <w:r w:rsidRPr="008D5BEE" w:rsidDel="00CD30E6">
                <w:rPr>
                  <w:rFonts w:cs="Arial"/>
                </w:rPr>
                <w:delText xml:space="preserve"> Instruction – used for instructing </w:delText>
              </w:r>
              <w:r w:rsidRPr="008D5BEE" w:rsidDel="00CD30E6">
                <w:rPr>
                  <w:rFonts w:cs="Arial"/>
                  <w:b/>
                </w:rPr>
                <w:delText>BM Participants</w:delText>
              </w:r>
              <w:r w:rsidRPr="008D5BEE" w:rsidDel="00CD30E6">
                <w:rPr>
                  <w:rFonts w:cs="Arial"/>
                </w:rPr>
                <w:delText xml:space="preserve"> after the results of the </w:delText>
              </w:r>
              <w:r w:rsidRPr="008D5BEE" w:rsidDel="00CD30E6">
                <w:rPr>
                  <w:rFonts w:cs="Arial"/>
                  <w:b/>
                </w:rPr>
                <w:delText>TERRE</w:delText>
              </w:r>
              <w:r w:rsidRPr="008D5BEE" w:rsidDel="00CD30E6">
                <w:rPr>
                  <w:rFonts w:cs="Arial"/>
                </w:rPr>
                <w:delText xml:space="preserve"> auction. An </w:delText>
              </w:r>
              <w:r w:rsidRPr="008D5BEE" w:rsidDel="00CD30E6">
                <w:rPr>
                  <w:rFonts w:cs="Arial"/>
                  <w:b/>
                </w:rPr>
                <w:delText>RR Instruction</w:delText>
              </w:r>
              <w:r w:rsidRPr="008D5BEE" w:rsidDel="00CD30E6">
                <w:rPr>
                  <w:rFonts w:cs="Arial"/>
                </w:rPr>
                <w:delText xml:space="preserve"> has the same format as a </w:delText>
              </w:r>
              <w:r w:rsidRPr="008D5BEE" w:rsidDel="00CD30E6">
                <w:rPr>
                  <w:rFonts w:cs="Arial"/>
                  <w:b/>
                </w:rPr>
                <w:delText>Bid-Offer Acceptance</w:delText>
              </w:r>
              <w:r w:rsidRPr="008D5BEE" w:rsidDel="00CD30E6">
                <w:rPr>
                  <w:rFonts w:cs="Arial"/>
                </w:rPr>
                <w:delText xml:space="preserve"> but has type field indicating it is for </w:delText>
              </w:r>
              <w:r w:rsidRPr="008D5BEE" w:rsidDel="00CD30E6">
                <w:rPr>
                  <w:rFonts w:cs="Arial"/>
                  <w:b/>
                </w:rPr>
                <w:delText>TERRE</w:delText>
              </w:r>
              <w:r w:rsidRPr="00A87826" w:rsidDel="00CD30E6">
                <w:rPr>
                  <w:rFonts w:cs="Arial"/>
                  <w:bCs/>
                </w:rPr>
                <w:delText>.</w:delText>
              </w:r>
            </w:del>
          </w:p>
        </w:tc>
      </w:tr>
      <w:tr w:rsidR="00F81D7C" w:rsidRPr="007E0B31" w14:paraId="0F2AB24C" w14:textId="77777777" w:rsidTr="00CD30E6">
        <w:trPr>
          <w:cantSplit/>
          <w:trPrChange w:id="1971" w:author="Lizzie Timmins (NESO)" w:date="2025-03-18T15:21:00Z" w16du:dateUtc="2025-03-18T15:21:00Z">
            <w:trPr>
              <w:cantSplit/>
            </w:trPr>
          </w:trPrChange>
        </w:trPr>
        <w:tc>
          <w:tcPr>
            <w:tcW w:w="2884" w:type="dxa"/>
            <w:tcPrChange w:id="1972" w:author="Lizzie Timmins (NESO)" w:date="2025-03-18T15:21:00Z" w16du:dateUtc="2025-03-18T15:21:00Z">
              <w:tcPr>
                <w:tcW w:w="2297" w:type="dxa"/>
              </w:tcPr>
            </w:tcPrChange>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Change w:id="1973" w:author="Lizzie Timmins (NESO)" w:date="2025-03-18T15:21:00Z" w16du:dateUtc="2025-03-18T15:21:00Z">
              <w:tcPr>
                <w:tcW w:w="7221" w:type="dxa"/>
              </w:tcPr>
            </w:tcPrChange>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CD30E6">
        <w:trPr>
          <w:cantSplit/>
          <w:trPrChange w:id="1974" w:author="Lizzie Timmins (NESO)" w:date="2025-03-18T15:21:00Z" w16du:dateUtc="2025-03-18T15:21:00Z">
            <w:trPr>
              <w:cantSplit/>
            </w:trPr>
          </w:trPrChange>
        </w:trPr>
        <w:tc>
          <w:tcPr>
            <w:tcW w:w="2884" w:type="dxa"/>
            <w:tcPrChange w:id="1975" w:author="Lizzie Timmins (NESO)" w:date="2025-03-18T15:21:00Z" w16du:dateUtc="2025-03-18T15:21:00Z">
              <w:tcPr>
                <w:tcW w:w="2297" w:type="dxa"/>
              </w:tcPr>
            </w:tcPrChange>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Change w:id="1976" w:author="Lizzie Timmins (NESO)" w:date="2025-03-18T15:21:00Z" w16du:dateUtc="2025-03-18T15:21:00Z">
              <w:tcPr>
                <w:tcW w:w="7221" w:type="dxa"/>
              </w:tcPr>
            </w:tcPrChange>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CD30E6">
        <w:trPr>
          <w:cantSplit/>
          <w:trPrChange w:id="1977" w:author="Lizzie Timmins (NESO)" w:date="2025-03-18T15:21:00Z" w16du:dateUtc="2025-03-18T15:21:00Z">
            <w:trPr>
              <w:cantSplit/>
            </w:trPr>
          </w:trPrChange>
        </w:trPr>
        <w:tc>
          <w:tcPr>
            <w:tcW w:w="2884" w:type="dxa"/>
            <w:tcPrChange w:id="1978" w:author="Lizzie Timmins (NESO)" w:date="2025-03-18T15:21:00Z" w16du:dateUtc="2025-03-18T15:21:00Z">
              <w:tcPr>
                <w:tcW w:w="2297" w:type="dxa"/>
              </w:tcPr>
            </w:tcPrChange>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Change w:id="1979" w:author="Lizzie Timmins (NESO)" w:date="2025-03-18T15:21:00Z" w16du:dateUtc="2025-03-18T15:21:00Z">
              <w:tcPr>
                <w:tcW w:w="7221" w:type="dxa"/>
              </w:tcPr>
            </w:tcPrChange>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CD30E6">
        <w:trPr>
          <w:cantSplit/>
          <w:trPrChange w:id="1980" w:author="Lizzie Timmins (NESO)" w:date="2025-03-18T15:21:00Z" w16du:dateUtc="2025-03-18T15:21:00Z">
            <w:trPr>
              <w:cantSplit/>
            </w:trPr>
          </w:trPrChange>
        </w:trPr>
        <w:tc>
          <w:tcPr>
            <w:tcW w:w="2884" w:type="dxa"/>
            <w:tcPrChange w:id="1981" w:author="Lizzie Timmins (NESO)" w:date="2025-03-18T15:21:00Z" w16du:dateUtc="2025-03-18T15:21:00Z">
              <w:tcPr>
                <w:tcW w:w="2297" w:type="dxa"/>
              </w:tcPr>
            </w:tcPrChange>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Change w:id="1982" w:author="Lizzie Timmins (NESO)" w:date="2025-03-18T15:21:00Z" w16du:dateUtc="2025-03-18T15:21:00Z">
              <w:tcPr>
                <w:tcW w:w="7221" w:type="dxa"/>
              </w:tcPr>
            </w:tcPrChange>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CD30E6">
        <w:trPr>
          <w:cantSplit/>
          <w:trPrChange w:id="1983" w:author="Lizzie Timmins (NESO)" w:date="2025-03-18T15:21:00Z" w16du:dateUtc="2025-03-18T15:21:00Z">
            <w:trPr>
              <w:cantSplit/>
            </w:trPr>
          </w:trPrChange>
        </w:trPr>
        <w:tc>
          <w:tcPr>
            <w:tcW w:w="2884" w:type="dxa"/>
            <w:tcPrChange w:id="1984" w:author="Lizzie Timmins (NESO)" w:date="2025-03-18T15:21:00Z" w16du:dateUtc="2025-03-18T15:21:00Z">
              <w:tcPr>
                <w:tcW w:w="2297" w:type="dxa"/>
              </w:tcPr>
            </w:tcPrChange>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Change w:id="1985" w:author="Lizzie Timmins (NESO)" w:date="2025-03-18T15:21:00Z" w16du:dateUtc="2025-03-18T15:21:00Z">
              <w:tcPr>
                <w:tcW w:w="7221" w:type="dxa"/>
              </w:tcPr>
            </w:tcPrChange>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CD30E6">
        <w:trPr>
          <w:cantSplit/>
          <w:trPrChange w:id="1986" w:author="Lizzie Timmins (NESO)" w:date="2025-03-18T15:21:00Z" w16du:dateUtc="2025-03-18T15:21:00Z">
            <w:trPr>
              <w:cantSplit/>
            </w:trPr>
          </w:trPrChange>
        </w:trPr>
        <w:tc>
          <w:tcPr>
            <w:tcW w:w="2884" w:type="dxa"/>
            <w:tcPrChange w:id="1987" w:author="Lizzie Timmins (NESO)" w:date="2025-03-18T15:21:00Z" w16du:dateUtc="2025-03-18T15:21:00Z">
              <w:tcPr>
                <w:tcW w:w="2297" w:type="dxa"/>
              </w:tcPr>
            </w:tcPrChange>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Change w:id="1988" w:author="Lizzie Timmins (NESO)" w:date="2025-03-18T15:21:00Z" w16du:dateUtc="2025-03-18T15:21:00Z">
              <w:tcPr>
                <w:tcW w:w="7221" w:type="dxa"/>
              </w:tcPr>
            </w:tcPrChange>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CD30E6">
        <w:trPr>
          <w:cantSplit/>
          <w:trPrChange w:id="1989" w:author="Lizzie Timmins (NESO)" w:date="2025-03-18T15:21:00Z" w16du:dateUtc="2025-03-18T15:21:00Z">
            <w:trPr>
              <w:cantSplit/>
            </w:trPr>
          </w:trPrChange>
        </w:trPr>
        <w:tc>
          <w:tcPr>
            <w:tcW w:w="2884" w:type="dxa"/>
            <w:tcPrChange w:id="1990" w:author="Lizzie Timmins (NESO)" w:date="2025-03-18T15:21:00Z" w16du:dateUtc="2025-03-18T15:21:00Z">
              <w:tcPr>
                <w:tcW w:w="2297" w:type="dxa"/>
              </w:tcPr>
            </w:tcPrChange>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Change w:id="1991" w:author="Lizzie Timmins (NESO)" w:date="2025-03-18T15:21:00Z" w16du:dateUtc="2025-03-18T15:21:00Z">
              <w:tcPr>
                <w:tcW w:w="7221" w:type="dxa"/>
              </w:tcPr>
            </w:tcPrChange>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CD30E6">
        <w:trPr>
          <w:cantSplit/>
          <w:trPrChange w:id="1992" w:author="Lizzie Timmins (NESO)" w:date="2025-03-18T15:21:00Z" w16du:dateUtc="2025-03-18T15:21:00Z">
            <w:trPr>
              <w:cantSplit/>
            </w:trPr>
          </w:trPrChange>
        </w:trPr>
        <w:tc>
          <w:tcPr>
            <w:tcW w:w="2884" w:type="dxa"/>
            <w:tcPrChange w:id="1993" w:author="Lizzie Timmins (NESO)" w:date="2025-03-18T15:21:00Z" w16du:dateUtc="2025-03-18T15:21:00Z">
              <w:tcPr>
                <w:tcW w:w="2297" w:type="dxa"/>
              </w:tcPr>
            </w:tcPrChange>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Change w:id="1994" w:author="Lizzie Timmins (NESO)" w:date="2025-03-18T15:21:00Z" w16du:dateUtc="2025-03-18T15:21:00Z">
              <w:tcPr>
                <w:tcW w:w="7221" w:type="dxa"/>
              </w:tcPr>
            </w:tcPrChange>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CD30E6">
        <w:trPr>
          <w:cantSplit/>
          <w:trPrChange w:id="1995" w:author="Lizzie Timmins (NESO)" w:date="2025-03-18T15:21:00Z" w16du:dateUtc="2025-03-18T15:21:00Z">
            <w:trPr>
              <w:cantSplit/>
            </w:trPr>
          </w:trPrChange>
        </w:trPr>
        <w:tc>
          <w:tcPr>
            <w:tcW w:w="2884" w:type="dxa"/>
            <w:tcPrChange w:id="1996" w:author="Lizzie Timmins (NESO)" w:date="2025-03-18T15:21:00Z" w16du:dateUtc="2025-03-18T15:21:00Z">
              <w:tcPr>
                <w:tcW w:w="2297" w:type="dxa"/>
              </w:tcPr>
            </w:tcPrChange>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6634" w:type="dxa"/>
            <w:tcPrChange w:id="1997" w:author="Lizzie Timmins (NESO)" w:date="2025-03-18T15:21:00Z" w16du:dateUtc="2025-03-18T15:21:00Z">
              <w:tcPr>
                <w:tcW w:w="7221" w:type="dxa"/>
              </w:tcPr>
            </w:tcPrChange>
          </w:tcPr>
          <w:p w14:paraId="78AAAC1A"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CD30E6">
        <w:trPr>
          <w:cantSplit/>
          <w:trPrChange w:id="1998" w:author="Lizzie Timmins (NESO)" w:date="2025-03-18T15:21:00Z" w16du:dateUtc="2025-03-18T15:21:00Z">
            <w:trPr>
              <w:cantSplit/>
            </w:trPr>
          </w:trPrChange>
        </w:trPr>
        <w:tc>
          <w:tcPr>
            <w:tcW w:w="2884" w:type="dxa"/>
            <w:tcPrChange w:id="1999" w:author="Lizzie Timmins (NESO)" w:date="2025-03-18T15:21:00Z" w16du:dateUtc="2025-03-18T15:21:00Z">
              <w:tcPr>
                <w:tcW w:w="2297" w:type="dxa"/>
              </w:tcPr>
            </w:tcPrChange>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Change w:id="2000" w:author="Lizzie Timmins (NESO)" w:date="2025-03-18T15:21:00Z" w16du:dateUtc="2025-03-18T15:21:00Z">
              <w:tcPr>
                <w:tcW w:w="7221" w:type="dxa"/>
              </w:tcPr>
            </w:tcPrChange>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CD30E6">
        <w:trPr>
          <w:cantSplit/>
          <w:trPrChange w:id="2001" w:author="Lizzie Timmins (NESO)" w:date="2025-03-18T15:21:00Z" w16du:dateUtc="2025-03-18T15:21:00Z">
            <w:trPr>
              <w:cantSplit/>
            </w:trPr>
          </w:trPrChange>
        </w:trPr>
        <w:tc>
          <w:tcPr>
            <w:tcW w:w="2884" w:type="dxa"/>
            <w:tcPrChange w:id="2002" w:author="Lizzie Timmins (NESO)" w:date="2025-03-18T15:21:00Z" w16du:dateUtc="2025-03-18T15:21:00Z">
              <w:tcPr>
                <w:tcW w:w="2297" w:type="dxa"/>
              </w:tcPr>
            </w:tcPrChange>
          </w:tcPr>
          <w:p w14:paraId="0790467A" w14:textId="0FEE74A2" w:rsidR="00F81D7C" w:rsidRPr="007E0B31" w:rsidRDefault="00F81D7C" w:rsidP="00F81D7C">
            <w:pPr>
              <w:pStyle w:val="Arial11Bold"/>
              <w:rPr>
                <w:rFonts w:cs="Arial"/>
              </w:rPr>
            </w:pPr>
            <w:r>
              <w:rPr>
                <w:rFonts w:cs="Arial"/>
              </w:rPr>
              <w:t>Secondary BM Unit</w:t>
            </w:r>
          </w:p>
        </w:tc>
        <w:tc>
          <w:tcPr>
            <w:tcW w:w="6634" w:type="dxa"/>
            <w:tcPrChange w:id="2003" w:author="Lizzie Timmins (NESO)" w:date="2025-03-18T15:21:00Z" w16du:dateUtc="2025-03-18T15:21:00Z">
              <w:tcPr>
                <w:tcW w:w="7221" w:type="dxa"/>
              </w:tcPr>
            </w:tcPrChange>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CD30E6">
        <w:trPr>
          <w:cantSplit/>
          <w:trPrChange w:id="2004" w:author="Lizzie Timmins (NESO)" w:date="2025-03-18T15:21:00Z" w16du:dateUtc="2025-03-18T15:21:00Z">
            <w:trPr>
              <w:cantSplit/>
            </w:trPr>
          </w:trPrChange>
        </w:trPr>
        <w:tc>
          <w:tcPr>
            <w:tcW w:w="2884" w:type="dxa"/>
            <w:tcPrChange w:id="2005" w:author="Lizzie Timmins (NESO)" w:date="2025-03-18T15:21:00Z" w16du:dateUtc="2025-03-18T15:21:00Z">
              <w:tcPr>
                <w:tcW w:w="2297" w:type="dxa"/>
              </w:tcPr>
            </w:tcPrChange>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Change w:id="2006" w:author="Lizzie Timmins (NESO)" w:date="2025-03-18T15:21:00Z" w16du:dateUtc="2025-03-18T15:21:00Z">
              <w:tcPr>
                <w:tcW w:w="7221" w:type="dxa"/>
              </w:tcPr>
            </w:tcPrChange>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CD30E6">
        <w:trPr>
          <w:cantSplit/>
          <w:trPrChange w:id="2007" w:author="Lizzie Timmins (NESO)" w:date="2025-03-18T15:21:00Z" w16du:dateUtc="2025-03-18T15:21:00Z">
            <w:trPr>
              <w:cantSplit/>
            </w:trPr>
          </w:trPrChange>
        </w:trPr>
        <w:tc>
          <w:tcPr>
            <w:tcW w:w="2884" w:type="dxa"/>
            <w:tcPrChange w:id="2008" w:author="Lizzie Timmins (NESO)" w:date="2025-03-18T15:21:00Z" w16du:dateUtc="2025-03-18T15:21:00Z">
              <w:tcPr>
                <w:tcW w:w="2297" w:type="dxa"/>
              </w:tcPr>
            </w:tcPrChange>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Change w:id="2009" w:author="Lizzie Timmins (NESO)" w:date="2025-03-18T15:21:00Z" w16du:dateUtc="2025-03-18T15:21:00Z">
              <w:tcPr>
                <w:tcW w:w="7221" w:type="dxa"/>
              </w:tcPr>
            </w:tcPrChange>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CD30E6">
        <w:trPr>
          <w:cantSplit/>
          <w:trPrChange w:id="2010" w:author="Lizzie Timmins (NESO)" w:date="2025-03-18T15:21:00Z" w16du:dateUtc="2025-03-18T15:21:00Z">
            <w:trPr>
              <w:cantSplit/>
            </w:trPr>
          </w:trPrChange>
        </w:trPr>
        <w:tc>
          <w:tcPr>
            <w:tcW w:w="2884" w:type="dxa"/>
            <w:tcPrChange w:id="2011" w:author="Lizzie Timmins (NESO)" w:date="2025-03-18T15:21:00Z" w16du:dateUtc="2025-03-18T15:21:00Z">
              <w:tcPr>
                <w:tcW w:w="2297" w:type="dxa"/>
              </w:tcPr>
            </w:tcPrChange>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Change w:id="2012" w:author="Lizzie Timmins (NESO)" w:date="2025-03-18T15:21:00Z" w16du:dateUtc="2025-03-18T15:21:00Z">
              <w:tcPr>
                <w:tcW w:w="7221" w:type="dxa"/>
              </w:tcPr>
            </w:tcPrChange>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CD30E6">
        <w:trPr>
          <w:cantSplit/>
          <w:trPrChange w:id="2013" w:author="Lizzie Timmins (NESO)" w:date="2025-03-18T15:21:00Z" w16du:dateUtc="2025-03-18T15:21:00Z">
            <w:trPr>
              <w:cantSplit/>
            </w:trPr>
          </w:trPrChange>
        </w:trPr>
        <w:tc>
          <w:tcPr>
            <w:tcW w:w="2884" w:type="dxa"/>
            <w:tcPrChange w:id="2014" w:author="Lizzie Timmins (NESO)" w:date="2025-03-18T15:21:00Z" w16du:dateUtc="2025-03-18T15:21:00Z">
              <w:tcPr>
                <w:tcW w:w="2297" w:type="dxa"/>
              </w:tcPr>
            </w:tcPrChange>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Change w:id="2015" w:author="Lizzie Timmins (NESO)" w:date="2025-03-18T15:21:00Z" w16du:dateUtc="2025-03-18T15:21:00Z">
              <w:tcPr>
                <w:tcW w:w="7221" w:type="dxa"/>
              </w:tcPr>
            </w:tcPrChange>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CD30E6">
        <w:trPr>
          <w:cantSplit/>
          <w:trPrChange w:id="2016" w:author="Lizzie Timmins (NESO)" w:date="2025-03-18T15:21:00Z" w16du:dateUtc="2025-03-18T15:21:00Z">
            <w:trPr>
              <w:cantSplit/>
            </w:trPr>
          </w:trPrChange>
        </w:trPr>
        <w:tc>
          <w:tcPr>
            <w:tcW w:w="2884" w:type="dxa"/>
            <w:tcPrChange w:id="2017" w:author="Lizzie Timmins (NESO)" w:date="2025-03-18T15:21:00Z" w16du:dateUtc="2025-03-18T15:21:00Z">
              <w:tcPr>
                <w:tcW w:w="2297" w:type="dxa"/>
              </w:tcPr>
            </w:tcPrChange>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Change w:id="2018" w:author="Lizzie Timmins (NESO)" w:date="2025-03-18T15:21:00Z" w16du:dateUtc="2025-03-18T15:21:00Z">
              <w:tcPr>
                <w:tcW w:w="7221" w:type="dxa"/>
              </w:tcPr>
            </w:tcPrChange>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CD30E6">
        <w:trPr>
          <w:cantSplit/>
          <w:trPrChange w:id="2019" w:author="Lizzie Timmins (NESO)" w:date="2025-03-18T15:21:00Z" w16du:dateUtc="2025-03-18T15:21:00Z">
            <w:trPr>
              <w:cantSplit/>
            </w:trPr>
          </w:trPrChange>
        </w:trPr>
        <w:tc>
          <w:tcPr>
            <w:tcW w:w="2884" w:type="dxa"/>
            <w:tcPrChange w:id="2020" w:author="Lizzie Timmins (NESO)" w:date="2025-03-18T15:21:00Z" w16du:dateUtc="2025-03-18T15:21:00Z">
              <w:tcPr>
                <w:tcW w:w="2297" w:type="dxa"/>
              </w:tcPr>
            </w:tcPrChange>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6634" w:type="dxa"/>
            <w:tcPrChange w:id="2021" w:author="Lizzie Timmins (NESO)" w:date="2025-03-18T15:21:00Z" w16du:dateUtc="2025-03-18T15:21:00Z">
              <w:tcPr>
                <w:tcW w:w="7221" w:type="dxa"/>
              </w:tcPr>
            </w:tcPrChange>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CD30E6">
        <w:trPr>
          <w:cantSplit/>
          <w:trPrChange w:id="2022" w:author="Lizzie Timmins (NESO)" w:date="2025-03-18T15:21:00Z" w16du:dateUtc="2025-03-18T15:21:00Z">
            <w:trPr>
              <w:cantSplit/>
            </w:trPr>
          </w:trPrChange>
        </w:trPr>
        <w:tc>
          <w:tcPr>
            <w:tcW w:w="2884" w:type="dxa"/>
            <w:tcPrChange w:id="2023" w:author="Lizzie Timmins (NESO)" w:date="2025-03-18T15:21:00Z" w16du:dateUtc="2025-03-18T15:21:00Z">
              <w:tcPr>
                <w:tcW w:w="2297" w:type="dxa"/>
              </w:tcPr>
            </w:tcPrChange>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Change w:id="2024" w:author="Lizzie Timmins (NESO)" w:date="2025-03-18T15:21:00Z" w16du:dateUtc="2025-03-18T15:21:00Z">
              <w:tcPr>
                <w:tcW w:w="7221" w:type="dxa"/>
              </w:tcPr>
            </w:tcPrChange>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CD30E6">
        <w:trPr>
          <w:cantSplit/>
          <w:trPrChange w:id="2025" w:author="Lizzie Timmins (NESO)" w:date="2025-03-18T15:21:00Z" w16du:dateUtc="2025-03-18T15:21:00Z">
            <w:trPr>
              <w:cantSplit/>
            </w:trPr>
          </w:trPrChange>
        </w:trPr>
        <w:tc>
          <w:tcPr>
            <w:tcW w:w="2884" w:type="dxa"/>
            <w:tcPrChange w:id="2026" w:author="Lizzie Timmins (NESO)" w:date="2025-03-18T15:21:00Z" w16du:dateUtc="2025-03-18T15:21:00Z">
              <w:tcPr>
                <w:tcW w:w="2297" w:type="dxa"/>
              </w:tcPr>
            </w:tcPrChange>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Change w:id="2027" w:author="Lizzie Timmins (NESO)" w:date="2025-03-18T15:21:00Z" w16du:dateUtc="2025-03-18T15:21:00Z">
              <w:tcPr>
                <w:tcW w:w="7221" w:type="dxa"/>
              </w:tcPr>
            </w:tcPrChange>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F81D7C" w:rsidRPr="007E0B31" w14:paraId="2C5B1DCD" w14:textId="77777777" w:rsidTr="00CD30E6">
        <w:trPr>
          <w:cantSplit/>
          <w:trPrChange w:id="2028" w:author="Lizzie Timmins (NESO)" w:date="2025-03-18T15:21:00Z" w16du:dateUtc="2025-03-18T15:21:00Z">
            <w:trPr>
              <w:cantSplit/>
            </w:trPr>
          </w:trPrChange>
        </w:trPr>
        <w:tc>
          <w:tcPr>
            <w:tcW w:w="2884" w:type="dxa"/>
            <w:tcPrChange w:id="2029" w:author="Lizzie Timmins (NESO)" w:date="2025-03-18T15:21:00Z" w16du:dateUtc="2025-03-18T15:21:00Z">
              <w:tcPr>
                <w:tcW w:w="2297" w:type="dxa"/>
              </w:tcPr>
            </w:tcPrChange>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Change w:id="2030" w:author="Lizzie Timmins (NESO)" w:date="2025-03-18T15:21:00Z" w16du:dateUtc="2025-03-18T15:21:00Z">
              <w:tcPr>
                <w:tcW w:w="7221" w:type="dxa"/>
              </w:tcPr>
            </w:tcPrChange>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CD30E6">
        <w:trPr>
          <w:cantSplit/>
          <w:trPrChange w:id="2031" w:author="Lizzie Timmins (NESO)" w:date="2025-03-18T15:21:00Z" w16du:dateUtc="2025-03-18T15:21:00Z">
            <w:trPr>
              <w:cantSplit/>
            </w:trPr>
          </w:trPrChange>
        </w:trPr>
        <w:tc>
          <w:tcPr>
            <w:tcW w:w="2884" w:type="dxa"/>
            <w:tcPrChange w:id="2032" w:author="Lizzie Timmins (NESO)" w:date="2025-03-18T15:21:00Z" w16du:dateUtc="2025-03-18T15:21:00Z">
              <w:tcPr>
                <w:tcW w:w="2297" w:type="dxa"/>
              </w:tcPr>
            </w:tcPrChange>
          </w:tcPr>
          <w:p w14:paraId="3E931984" w14:textId="39850ADE" w:rsidR="00F81D7C" w:rsidRPr="007E0B31" w:rsidRDefault="00F81D7C" w:rsidP="00F81D7C">
            <w:pPr>
              <w:pStyle w:val="Arial11Bold"/>
              <w:rPr>
                <w:rFonts w:cs="Arial"/>
              </w:rPr>
            </w:pPr>
          </w:p>
        </w:tc>
        <w:tc>
          <w:tcPr>
            <w:tcW w:w="6634" w:type="dxa"/>
            <w:tcPrChange w:id="2033" w:author="Lizzie Timmins (NESO)" w:date="2025-03-18T15:21:00Z" w16du:dateUtc="2025-03-18T15:21:00Z">
              <w:tcPr>
                <w:tcW w:w="7221" w:type="dxa"/>
              </w:tcPr>
            </w:tcPrChange>
          </w:tcPr>
          <w:p w14:paraId="2C46A0D7" w14:textId="229F6998" w:rsidR="00F81D7C" w:rsidRPr="007E0B31" w:rsidRDefault="00F81D7C" w:rsidP="00F81D7C">
            <w:pPr>
              <w:pStyle w:val="TableArial11"/>
              <w:rPr>
                <w:rFonts w:cs="Arial"/>
              </w:rPr>
            </w:pPr>
          </w:p>
        </w:tc>
      </w:tr>
      <w:tr w:rsidR="00F81D7C" w:rsidRPr="007E0B31" w14:paraId="6A64B863" w14:textId="77777777" w:rsidTr="00CD30E6">
        <w:trPr>
          <w:cantSplit/>
          <w:trPrChange w:id="2034" w:author="Lizzie Timmins (NESO)" w:date="2025-03-18T15:21:00Z" w16du:dateUtc="2025-03-18T15:21:00Z">
            <w:trPr>
              <w:cantSplit/>
            </w:trPr>
          </w:trPrChange>
        </w:trPr>
        <w:tc>
          <w:tcPr>
            <w:tcW w:w="2884" w:type="dxa"/>
            <w:tcPrChange w:id="2035" w:author="Lizzie Timmins (NESO)" w:date="2025-03-18T15:21:00Z" w16du:dateUtc="2025-03-18T15:21:00Z">
              <w:tcPr>
                <w:tcW w:w="2297" w:type="dxa"/>
              </w:tcPr>
            </w:tcPrChange>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Change w:id="2036" w:author="Lizzie Timmins (NESO)" w:date="2025-03-18T15:21:00Z" w16du:dateUtc="2025-03-18T15:21:00Z">
              <w:tcPr>
                <w:tcW w:w="7221" w:type="dxa"/>
              </w:tcPr>
            </w:tcPrChange>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CD30E6">
        <w:trPr>
          <w:cantSplit/>
          <w:trPrChange w:id="2037" w:author="Lizzie Timmins (NESO)" w:date="2025-03-18T15:21:00Z" w16du:dateUtc="2025-03-18T15:21:00Z">
            <w:trPr>
              <w:cantSplit/>
            </w:trPr>
          </w:trPrChange>
        </w:trPr>
        <w:tc>
          <w:tcPr>
            <w:tcW w:w="2884" w:type="dxa"/>
            <w:tcPrChange w:id="2038" w:author="Lizzie Timmins (NESO)" w:date="2025-03-18T15:21:00Z" w16du:dateUtc="2025-03-18T15:21:00Z">
              <w:tcPr>
                <w:tcW w:w="2297" w:type="dxa"/>
              </w:tcPr>
            </w:tcPrChange>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Change w:id="2039" w:author="Lizzie Timmins (NESO)" w:date="2025-03-18T15:21:00Z" w16du:dateUtc="2025-03-18T15:21:00Z">
              <w:tcPr>
                <w:tcW w:w="7221" w:type="dxa"/>
              </w:tcPr>
            </w:tcPrChange>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CD30E6">
        <w:trPr>
          <w:cantSplit/>
          <w:trPrChange w:id="2040" w:author="Lizzie Timmins (NESO)" w:date="2025-03-18T15:21:00Z" w16du:dateUtc="2025-03-18T15:21:00Z">
            <w:trPr>
              <w:cantSplit/>
            </w:trPr>
          </w:trPrChange>
        </w:trPr>
        <w:tc>
          <w:tcPr>
            <w:tcW w:w="2884" w:type="dxa"/>
            <w:tcPrChange w:id="2041" w:author="Lizzie Timmins (NESO)" w:date="2025-03-18T15:21:00Z" w16du:dateUtc="2025-03-18T15:21:00Z">
              <w:tcPr>
                <w:tcW w:w="2297" w:type="dxa"/>
              </w:tcPr>
            </w:tcPrChange>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Change w:id="2042" w:author="Lizzie Timmins (NESO)" w:date="2025-03-18T15:21:00Z" w16du:dateUtc="2025-03-18T15:21:00Z">
              <w:tcPr>
                <w:tcW w:w="7221" w:type="dxa"/>
              </w:tcPr>
            </w:tcPrChange>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CD30E6">
        <w:trPr>
          <w:cantSplit/>
          <w:trPrChange w:id="2043" w:author="Lizzie Timmins (NESO)" w:date="2025-03-18T15:21:00Z" w16du:dateUtc="2025-03-18T15:21:00Z">
            <w:trPr>
              <w:cantSplit/>
            </w:trPr>
          </w:trPrChange>
        </w:trPr>
        <w:tc>
          <w:tcPr>
            <w:tcW w:w="2884" w:type="dxa"/>
            <w:tcPrChange w:id="2044" w:author="Lizzie Timmins (NESO)" w:date="2025-03-18T15:21:00Z" w16du:dateUtc="2025-03-18T15:21:00Z">
              <w:tcPr>
                <w:tcW w:w="2297" w:type="dxa"/>
              </w:tcPr>
            </w:tcPrChange>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Change w:id="2045" w:author="Lizzie Timmins (NESO)" w:date="2025-03-18T15:21:00Z" w16du:dateUtc="2025-03-18T15:21:00Z">
              <w:tcPr>
                <w:tcW w:w="7221" w:type="dxa"/>
              </w:tcPr>
            </w:tcPrChange>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CD30E6">
        <w:trPr>
          <w:cantSplit/>
          <w:trHeight w:val="844"/>
          <w:trPrChange w:id="2046" w:author="Lizzie Timmins (NESO)" w:date="2025-03-18T15:21:00Z" w16du:dateUtc="2025-03-18T15:21:00Z">
            <w:trPr>
              <w:cantSplit/>
              <w:trHeight w:val="844"/>
            </w:trPr>
          </w:trPrChange>
        </w:trPr>
        <w:tc>
          <w:tcPr>
            <w:tcW w:w="2884" w:type="dxa"/>
            <w:tcPrChange w:id="2047" w:author="Lizzie Timmins (NESO)" w:date="2025-03-18T15:21:00Z" w16du:dateUtc="2025-03-18T15:21:00Z">
              <w:tcPr>
                <w:tcW w:w="2297" w:type="dxa"/>
              </w:tcPr>
            </w:tcPrChange>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Change w:id="2048" w:author="Lizzie Timmins (NESO)" w:date="2025-03-18T15:21:00Z" w16du:dateUtc="2025-03-18T15:21:00Z">
              <w:tcPr>
                <w:tcW w:w="7221" w:type="dxa"/>
              </w:tcPr>
            </w:tcPrChange>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CD30E6">
        <w:trPr>
          <w:cantSplit/>
          <w:trHeight w:val="391"/>
          <w:trPrChange w:id="2049" w:author="Lizzie Timmins (NESO)" w:date="2025-03-18T15:21:00Z" w16du:dateUtc="2025-03-18T15:21:00Z">
            <w:trPr>
              <w:cantSplit/>
              <w:trHeight w:val="391"/>
            </w:trPr>
          </w:trPrChange>
        </w:trPr>
        <w:tc>
          <w:tcPr>
            <w:tcW w:w="2884" w:type="dxa"/>
            <w:tcPrChange w:id="2050" w:author="Lizzie Timmins (NESO)" w:date="2025-03-18T15:21:00Z" w16du:dateUtc="2025-03-18T15:21:00Z">
              <w:tcPr>
                <w:tcW w:w="2297" w:type="dxa"/>
              </w:tcPr>
            </w:tcPrChange>
          </w:tcPr>
          <w:p w14:paraId="7F34926A" w14:textId="77777777" w:rsidR="00F81D7C" w:rsidRPr="005A3DF9" w:rsidRDefault="00F81D7C" w:rsidP="00F81D7C">
            <w:pPr>
              <w:rPr>
                <w:b/>
                <w:bCs/>
              </w:rPr>
            </w:pPr>
            <w:r w:rsidRPr="005A3DF9">
              <w:rPr>
                <w:b/>
                <w:bCs/>
              </w:rPr>
              <w:t>Significant Event</w:t>
            </w:r>
          </w:p>
        </w:tc>
        <w:tc>
          <w:tcPr>
            <w:tcW w:w="6634" w:type="dxa"/>
            <w:tcPrChange w:id="2051" w:author="Lizzie Timmins (NESO)" w:date="2025-03-18T15:21:00Z" w16du:dateUtc="2025-03-18T15:21:00Z">
              <w:tcPr>
                <w:tcW w:w="7221" w:type="dxa"/>
              </w:tcPr>
            </w:tcPrChange>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CD30E6">
        <w:trPr>
          <w:cantSplit/>
          <w:trPrChange w:id="2052" w:author="Lizzie Timmins (NESO)" w:date="2025-03-18T15:21:00Z" w16du:dateUtc="2025-03-18T15:21:00Z">
            <w:trPr>
              <w:cantSplit/>
            </w:trPr>
          </w:trPrChange>
        </w:trPr>
        <w:tc>
          <w:tcPr>
            <w:tcW w:w="2884" w:type="dxa"/>
            <w:tcPrChange w:id="2053" w:author="Lizzie Timmins (NESO)" w:date="2025-03-18T15:21:00Z" w16du:dateUtc="2025-03-18T15:21:00Z">
              <w:tcPr>
                <w:tcW w:w="2297" w:type="dxa"/>
              </w:tcPr>
            </w:tcPrChange>
          </w:tcPr>
          <w:p w14:paraId="7DDF6CE8" w14:textId="77777777" w:rsidR="00F81D7C" w:rsidRPr="007E0B31" w:rsidRDefault="00F81D7C" w:rsidP="00F81D7C">
            <w:pPr>
              <w:pStyle w:val="Arial11Bold"/>
              <w:rPr>
                <w:rFonts w:cs="Arial"/>
              </w:rPr>
            </w:pPr>
            <w:r w:rsidRPr="007E0B31">
              <w:rPr>
                <w:rFonts w:cs="Arial"/>
              </w:rPr>
              <w:t>Significant Incident</w:t>
            </w:r>
          </w:p>
        </w:tc>
        <w:tc>
          <w:tcPr>
            <w:tcW w:w="6634" w:type="dxa"/>
            <w:tcPrChange w:id="2054" w:author="Lizzie Timmins (NESO)" w:date="2025-03-18T15:21:00Z" w16du:dateUtc="2025-03-18T15:21:00Z">
              <w:tcPr>
                <w:tcW w:w="7221" w:type="dxa"/>
              </w:tcPr>
            </w:tcPrChange>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CD30E6">
        <w:trPr>
          <w:cantSplit/>
          <w:trPrChange w:id="2055" w:author="Lizzie Timmins (NESO)" w:date="2025-03-18T15:21:00Z" w16du:dateUtc="2025-03-18T15:21:00Z">
            <w:trPr>
              <w:cantSplit/>
            </w:trPr>
          </w:trPrChange>
        </w:trPr>
        <w:tc>
          <w:tcPr>
            <w:tcW w:w="2884" w:type="dxa"/>
            <w:tcPrChange w:id="2056" w:author="Lizzie Timmins (NESO)" w:date="2025-03-18T15:21:00Z" w16du:dateUtc="2025-03-18T15:21:00Z">
              <w:tcPr>
                <w:tcW w:w="2297" w:type="dxa"/>
              </w:tcPr>
            </w:tcPrChange>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Change w:id="2057" w:author="Lizzie Timmins (NESO)" w:date="2025-03-18T15:21:00Z" w16du:dateUtc="2025-03-18T15:21:00Z">
              <w:tcPr>
                <w:tcW w:w="7221" w:type="dxa"/>
              </w:tcPr>
            </w:tcPrChange>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CD30E6">
        <w:trPr>
          <w:cantSplit/>
          <w:trPrChange w:id="2058" w:author="Lizzie Timmins (NESO)" w:date="2025-03-18T15:21:00Z" w16du:dateUtc="2025-03-18T15:21:00Z">
            <w:trPr>
              <w:cantSplit/>
            </w:trPr>
          </w:trPrChange>
        </w:trPr>
        <w:tc>
          <w:tcPr>
            <w:tcW w:w="2884" w:type="dxa"/>
            <w:tcPrChange w:id="2059" w:author="Lizzie Timmins (NESO)" w:date="2025-03-18T15:21:00Z" w16du:dateUtc="2025-03-18T15:21:00Z">
              <w:tcPr>
                <w:tcW w:w="2297" w:type="dxa"/>
              </w:tcPr>
            </w:tcPrChange>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Change w:id="2060" w:author="Lizzie Timmins (NESO)" w:date="2025-03-18T15:21:00Z" w16du:dateUtc="2025-03-18T15:21:00Z">
              <w:tcPr>
                <w:tcW w:w="7221" w:type="dxa"/>
              </w:tcPr>
            </w:tcPrChange>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CD30E6">
        <w:trPr>
          <w:cantSplit/>
          <w:trPrChange w:id="2061" w:author="Lizzie Timmins (NESO)" w:date="2025-03-18T15:21:00Z" w16du:dateUtc="2025-03-18T15:21:00Z">
            <w:trPr>
              <w:cantSplit/>
            </w:trPr>
          </w:trPrChange>
        </w:trPr>
        <w:tc>
          <w:tcPr>
            <w:tcW w:w="2884" w:type="dxa"/>
            <w:tcPrChange w:id="2062" w:author="Lizzie Timmins (NESO)" w:date="2025-03-18T15:21:00Z" w16du:dateUtc="2025-03-18T15:21:00Z">
              <w:tcPr>
                <w:tcW w:w="2297" w:type="dxa"/>
              </w:tcPr>
            </w:tcPrChange>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Change w:id="2063" w:author="Lizzie Timmins (NESO)" w:date="2025-03-18T15:21:00Z" w16du:dateUtc="2025-03-18T15:21:00Z">
              <w:tcPr>
                <w:tcW w:w="7221" w:type="dxa"/>
              </w:tcPr>
            </w:tcPrChange>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CD30E6">
        <w:trPr>
          <w:cantSplit/>
          <w:trPrChange w:id="2064" w:author="Lizzie Timmins (NESO)" w:date="2025-03-18T15:21:00Z" w16du:dateUtc="2025-03-18T15:21:00Z">
            <w:trPr>
              <w:cantSplit/>
            </w:trPr>
          </w:trPrChange>
        </w:trPr>
        <w:tc>
          <w:tcPr>
            <w:tcW w:w="2884" w:type="dxa"/>
            <w:tcPrChange w:id="2065" w:author="Lizzie Timmins (NESO)" w:date="2025-03-18T15:21:00Z" w16du:dateUtc="2025-03-18T15:21:00Z">
              <w:tcPr>
                <w:tcW w:w="2297" w:type="dxa"/>
              </w:tcPr>
            </w:tcPrChange>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Change w:id="2066" w:author="Lizzie Timmins (NESO)" w:date="2025-03-18T15:21:00Z" w16du:dateUtc="2025-03-18T15:21:00Z">
              <w:tcPr>
                <w:tcW w:w="7221" w:type="dxa"/>
              </w:tcPr>
            </w:tcPrChange>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CD30E6">
        <w:trPr>
          <w:cantSplit/>
          <w:trPrChange w:id="2067" w:author="Lizzie Timmins (NESO)" w:date="2025-03-18T15:21:00Z" w16du:dateUtc="2025-03-18T15:21:00Z">
            <w:trPr>
              <w:cantSplit/>
            </w:trPr>
          </w:trPrChange>
        </w:trPr>
        <w:tc>
          <w:tcPr>
            <w:tcW w:w="2884" w:type="dxa"/>
            <w:tcPrChange w:id="2068" w:author="Lizzie Timmins (NESO)" w:date="2025-03-18T15:21:00Z" w16du:dateUtc="2025-03-18T15:21:00Z">
              <w:tcPr>
                <w:tcW w:w="2297" w:type="dxa"/>
              </w:tcPr>
            </w:tcPrChange>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Change w:id="2069" w:author="Lizzie Timmins (NESO)" w:date="2025-03-18T15:21:00Z" w16du:dateUtc="2025-03-18T15:21:00Z">
              <w:tcPr>
                <w:tcW w:w="7221" w:type="dxa"/>
              </w:tcPr>
            </w:tcPrChange>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CD30E6">
        <w:trPr>
          <w:cantSplit/>
          <w:trPrChange w:id="2070" w:author="Lizzie Timmins (NESO)" w:date="2025-03-18T15:21:00Z" w16du:dateUtc="2025-03-18T15:21:00Z">
            <w:trPr>
              <w:cantSplit/>
            </w:trPr>
          </w:trPrChange>
        </w:trPr>
        <w:tc>
          <w:tcPr>
            <w:tcW w:w="2884" w:type="dxa"/>
            <w:tcPrChange w:id="2071" w:author="Lizzie Timmins (NESO)" w:date="2025-03-18T15:21:00Z" w16du:dateUtc="2025-03-18T15:21:00Z">
              <w:tcPr>
                <w:tcW w:w="2297" w:type="dxa"/>
              </w:tcPr>
            </w:tcPrChange>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Change w:id="2072" w:author="Lizzie Timmins (NESO)" w:date="2025-03-18T15:21:00Z" w16du:dateUtc="2025-03-18T15:21:00Z">
              <w:tcPr>
                <w:tcW w:w="7221" w:type="dxa"/>
              </w:tcPr>
            </w:tcPrChange>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CD30E6">
        <w:trPr>
          <w:cantSplit/>
          <w:trPrChange w:id="2073" w:author="Lizzie Timmins (NESO)" w:date="2025-03-18T15:21:00Z" w16du:dateUtc="2025-03-18T15:21:00Z">
            <w:trPr>
              <w:cantSplit/>
            </w:trPr>
          </w:trPrChange>
        </w:trPr>
        <w:tc>
          <w:tcPr>
            <w:tcW w:w="2884" w:type="dxa"/>
            <w:tcPrChange w:id="2074" w:author="Lizzie Timmins (NESO)" w:date="2025-03-18T15:21:00Z" w16du:dateUtc="2025-03-18T15:21:00Z">
              <w:tcPr>
                <w:tcW w:w="2297" w:type="dxa"/>
              </w:tcPr>
            </w:tcPrChange>
          </w:tcPr>
          <w:p w14:paraId="46B439EE" w14:textId="77777777" w:rsidR="00F81D7C" w:rsidRPr="007E0B31" w:rsidRDefault="00F81D7C" w:rsidP="00F81D7C">
            <w:pPr>
              <w:pStyle w:val="Arial11Bold"/>
              <w:rPr>
                <w:rFonts w:cs="Arial"/>
              </w:rPr>
            </w:pPr>
            <w:r w:rsidRPr="007E0B31">
              <w:rPr>
                <w:rFonts w:cs="Arial"/>
              </w:rPr>
              <w:t>Slope</w:t>
            </w:r>
          </w:p>
        </w:tc>
        <w:tc>
          <w:tcPr>
            <w:tcW w:w="6634" w:type="dxa"/>
            <w:tcPrChange w:id="2075" w:author="Lizzie Timmins (NESO)" w:date="2025-03-18T15:21:00Z" w16du:dateUtc="2025-03-18T15:21:00Z">
              <w:tcPr>
                <w:tcW w:w="7221" w:type="dxa"/>
              </w:tcPr>
            </w:tcPrChange>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CD30E6">
        <w:trPr>
          <w:cantSplit/>
          <w:trPrChange w:id="2076" w:author="Lizzie Timmins (NESO)" w:date="2025-03-18T15:21:00Z" w16du:dateUtc="2025-03-18T15:21:00Z">
            <w:trPr>
              <w:cantSplit/>
            </w:trPr>
          </w:trPrChange>
        </w:trPr>
        <w:tc>
          <w:tcPr>
            <w:tcW w:w="2884" w:type="dxa"/>
            <w:tcPrChange w:id="2077" w:author="Lizzie Timmins (NESO)" w:date="2025-03-18T15:21:00Z" w16du:dateUtc="2025-03-18T15:21:00Z">
              <w:tcPr>
                <w:tcW w:w="2297" w:type="dxa"/>
              </w:tcPr>
            </w:tcPrChange>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Change w:id="2078" w:author="Lizzie Timmins (NESO)" w:date="2025-03-18T15:21:00Z" w16du:dateUtc="2025-03-18T15:21:00Z">
              <w:tcPr>
                <w:tcW w:w="7221" w:type="dxa"/>
              </w:tcPr>
            </w:tcPrChange>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CD30E6">
        <w:trPr>
          <w:cantSplit/>
          <w:trPrChange w:id="2079" w:author="Lizzie Timmins (NESO)" w:date="2025-03-18T15:21:00Z" w16du:dateUtc="2025-03-18T15:21:00Z">
            <w:trPr>
              <w:cantSplit/>
            </w:trPr>
          </w:trPrChange>
        </w:trPr>
        <w:tc>
          <w:tcPr>
            <w:tcW w:w="2884" w:type="dxa"/>
            <w:tcPrChange w:id="2080" w:author="Lizzie Timmins (NESO)" w:date="2025-03-18T15:21:00Z" w16du:dateUtc="2025-03-18T15:21:00Z">
              <w:tcPr>
                <w:tcW w:w="2297" w:type="dxa"/>
              </w:tcPr>
            </w:tcPrChange>
          </w:tcPr>
          <w:p w14:paraId="07FA4ADB" w14:textId="77777777" w:rsidR="00F81D7C" w:rsidRPr="007E0B31" w:rsidRDefault="00F81D7C" w:rsidP="00F81D7C">
            <w:pPr>
              <w:pStyle w:val="Arial11Bold"/>
              <w:rPr>
                <w:rFonts w:cs="Arial"/>
              </w:rPr>
            </w:pPr>
            <w:r w:rsidRPr="007E0B31">
              <w:rPr>
                <w:rFonts w:cs="Arial"/>
              </w:rPr>
              <w:t>Small Power Station</w:t>
            </w:r>
          </w:p>
        </w:tc>
        <w:tc>
          <w:tcPr>
            <w:tcW w:w="6634" w:type="dxa"/>
            <w:tcPrChange w:id="2081" w:author="Lizzie Timmins (NESO)" w:date="2025-03-18T15:21:00Z" w16du:dateUtc="2025-03-18T15:21:00Z">
              <w:tcPr>
                <w:tcW w:w="7221" w:type="dxa"/>
              </w:tcPr>
            </w:tcPrChange>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CD30E6">
        <w:trPr>
          <w:cantSplit/>
          <w:trPrChange w:id="2082" w:author="Lizzie Timmins (NESO)" w:date="2025-03-18T15:21:00Z" w16du:dateUtc="2025-03-18T15:21:00Z">
            <w:trPr>
              <w:cantSplit/>
            </w:trPr>
          </w:trPrChange>
        </w:trPr>
        <w:tc>
          <w:tcPr>
            <w:tcW w:w="2884" w:type="dxa"/>
            <w:tcPrChange w:id="2083" w:author="Lizzie Timmins (NESO)" w:date="2025-03-18T15:21:00Z" w16du:dateUtc="2025-03-18T15:21:00Z">
              <w:tcPr>
                <w:tcW w:w="2297" w:type="dxa"/>
              </w:tcPr>
            </w:tcPrChange>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6634" w:type="dxa"/>
            <w:tcPrChange w:id="2084" w:author="Lizzie Timmins (NESO)" w:date="2025-03-18T15:21:00Z" w16du:dateUtc="2025-03-18T15:21:00Z">
              <w:tcPr>
                <w:tcW w:w="7221" w:type="dxa"/>
              </w:tcPr>
            </w:tcPrChange>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CD30E6">
        <w:trPr>
          <w:cantSplit/>
          <w:trPrChange w:id="2085" w:author="Lizzie Timmins (NESO)" w:date="2025-03-18T15:21:00Z" w16du:dateUtc="2025-03-18T15:21:00Z">
            <w:trPr>
              <w:cantSplit/>
            </w:trPr>
          </w:trPrChange>
        </w:trPr>
        <w:tc>
          <w:tcPr>
            <w:tcW w:w="2884" w:type="dxa"/>
            <w:tcPrChange w:id="2086" w:author="Lizzie Timmins (NESO)" w:date="2025-03-18T15:21:00Z" w16du:dateUtc="2025-03-18T15:21:00Z">
              <w:tcPr>
                <w:tcW w:w="2297" w:type="dxa"/>
              </w:tcPr>
            </w:tcPrChange>
          </w:tcPr>
          <w:p w14:paraId="7D8CDDFE" w14:textId="77777777" w:rsidR="00F81D7C" w:rsidRPr="007E0B31" w:rsidRDefault="00F81D7C" w:rsidP="00F81D7C">
            <w:pPr>
              <w:pStyle w:val="Arial11Bold"/>
              <w:rPr>
                <w:rFonts w:cs="Arial"/>
              </w:rPr>
            </w:pPr>
            <w:r w:rsidRPr="007E0B31">
              <w:rPr>
                <w:rFonts w:cs="Arial"/>
              </w:rPr>
              <w:t>SPT</w:t>
            </w:r>
          </w:p>
        </w:tc>
        <w:tc>
          <w:tcPr>
            <w:tcW w:w="6634" w:type="dxa"/>
            <w:tcPrChange w:id="2087" w:author="Lizzie Timmins (NESO)" w:date="2025-03-18T15:21:00Z" w16du:dateUtc="2025-03-18T15:21:00Z">
              <w:tcPr>
                <w:tcW w:w="7221" w:type="dxa"/>
              </w:tcPr>
            </w:tcPrChange>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CD30E6">
        <w:trPr>
          <w:cantSplit/>
          <w:trPrChange w:id="2088" w:author="Lizzie Timmins (NESO)" w:date="2025-03-18T15:21:00Z" w16du:dateUtc="2025-03-18T15:21:00Z">
            <w:trPr>
              <w:cantSplit/>
            </w:trPr>
          </w:trPrChange>
        </w:trPr>
        <w:tc>
          <w:tcPr>
            <w:tcW w:w="2884" w:type="dxa"/>
            <w:tcPrChange w:id="2089" w:author="Lizzie Timmins (NESO)" w:date="2025-03-18T15:21:00Z" w16du:dateUtc="2025-03-18T15:21:00Z">
              <w:tcPr>
                <w:tcW w:w="2297" w:type="dxa"/>
              </w:tcPr>
            </w:tcPrChange>
          </w:tcPr>
          <w:p w14:paraId="22F630E2" w14:textId="084D3F3B" w:rsidR="00F81D7C" w:rsidRPr="004F1DF0" w:rsidRDefault="00F81D7C" w:rsidP="00F81D7C">
            <w:pPr>
              <w:rPr>
                <w:b/>
              </w:rPr>
            </w:pPr>
            <w:r w:rsidRPr="004F1DF0">
              <w:rPr>
                <w:rFonts w:cs="Arial"/>
                <w:b/>
              </w:rPr>
              <w:t>Standard Contract Terms</w:t>
            </w:r>
          </w:p>
        </w:tc>
        <w:tc>
          <w:tcPr>
            <w:tcW w:w="6634" w:type="dxa"/>
            <w:tcPrChange w:id="2090" w:author="Lizzie Timmins (NESO)" w:date="2025-03-18T15:21:00Z" w16du:dateUtc="2025-03-18T15:21:00Z">
              <w:tcPr>
                <w:tcW w:w="7221" w:type="dxa"/>
              </w:tcPr>
            </w:tcPrChange>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CD30E6">
        <w:trPr>
          <w:cantSplit/>
          <w:trPrChange w:id="2091" w:author="Lizzie Timmins (NESO)" w:date="2025-03-18T15:21:00Z" w16du:dateUtc="2025-03-18T15:21:00Z">
            <w:trPr>
              <w:cantSplit/>
            </w:trPr>
          </w:trPrChange>
        </w:trPr>
        <w:tc>
          <w:tcPr>
            <w:tcW w:w="2884" w:type="dxa"/>
            <w:tcPrChange w:id="2092" w:author="Lizzie Timmins (NESO)" w:date="2025-03-18T15:21:00Z" w16du:dateUtc="2025-03-18T15:21:00Z">
              <w:tcPr>
                <w:tcW w:w="2297" w:type="dxa"/>
              </w:tcPr>
            </w:tcPrChange>
          </w:tcPr>
          <w:p w14:paraId="0F9E2157" w14:textId="5498E044" w:rsidR="00F81D7C" w:rsidRDefault="00F81D7C" w:rsidP="00F81D7C">
            <w:pPr>
              <w:pStyle w:val="Arial11Bold"/>
              <w:rPr>
                <w:rFonts w:cs="Arial"/>
              </w:rPr>
            </w:pPr>
            <w:r w:rsidRPr="007E0B31">
              <w:rPr>
                <w:rFonts w:cs="Arial"/>
              </w:rPr>
              <w:t>Standard Modifications</w:t>
            </w:r>
          </w:p>
          <w:p w14:paraId="07E084EC" w14:textId="7E4794BD" w:rsidR="00F81D7C" w:rsidRPr="00FB43E1" w:rsidRDefault="00F81D7C" w:rsidP="00F81D7C"/>
        </w:tc>
        <w:tc>
          <w:tcPr>
            <w:tcW w:w="6634" w:type="dxa"/>
            <w:tcPrChange w:id="2093" w:author="Lizzie Timmins (NESO)" w:date="2025-03-18T15:21:00Z" w16du:dateUtc="2025-03-18T15:21:00Z">
              <w:tcPr>
                <w:tcW w:w="7221" w:type="dxa"/>
              </w:tcPr>
            </w:tcPrChange>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CD30E6">
        <w:trPr>
          <w:cantSplit/>
          <w:trPrChange w:id="2094" w:author="Lizzie Timmins (NESO)" w:date="2025-03-18T15:21:00Z" w16du:dateUtc="2025-03-18T15:21:00Z">
            <w:trPr>
              <w:cantSplit/>
            </w:trPr>
          </w:trPrChange>
        </w:trPr>
        <w:tc>
          <w:tcPr>
            <w:tcW w:w="2884" w:type="dxa"/>
            <w:tcPrChange w:id="2095" w:author="Lizzie Timmins (NESO)" w:date="2025-03-18T15:21:00Z" w16du:dateUtc="2025-03-18T15:21:00Z">
              <w:tcPr>
                <w:tcW w:w="2297" w:type="dxa"/>
              </w:tcPr>
            </w:tcPrChange>
          </w:tcPr>
          <w:p w14:paraId="08548C67" w14:textId="77777777" w:rsidR="00F81D7C" w:rsidRPr="007E0B31" w:rsidRDefault="00F81D7C" w:rsidP="00F81D7C">
            <w:pPr>
              <w:pStyle w:val="Arial11Bold"/>
              <w:rPr>
                <w:rFonts w:cs="Arial"/>
              </w:rPr>
            </w:pPr>
            <w:r w:rsidRPr="007E0B31">
              <w:rPr>
                <w:rFonts w:cs="Arial"/>
              </w:rPr>
              <w:t>Standard Planning Data</w:t>
            </w:r>
          </w:p>
        </w:tc>
        <w:tc>
          <w:tcPr>
            <w:tcW w:w="6634" w:type="dxa"/>
            <w:tcPrChange w:id="2096" w:author="Lizzie Timmins (NESO)" w:date="2025-03-18T15:21:00Z" w16du:dateUtc="2025-03-18T15:21:00Z">
              <w:tcPr>
                <w:tcW w:w="7221" w:type="dxa"/>
              </w:tcPr>
            </w:tcPrChange>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CD30E6">
        <w:trPr>
          <w:cantSplit/>
          <w:trPrChange w:id="2097" w:author="Lizzie Timmins (NESO)" w:date="2025-03-18T15:21:00Z" w16du:dateUtc="2025-03-18T15:21:00Z">
            <w:trPr>
              <w:cantSplit/>
            </w:trPr>
          </w:trPrChange>
        </w:trPr>
        <w:tc>
          <w:tcPr>
            <w:tcW w:w="2884" w:type="dxa"/>
            <w:tcPrChange w:id="2098" w:author="Lizzie Timmins (NESO)" w:date="2025-03-18T15:21:00Z" w16du:dateUtc="2025-03-18T15:21:00Z">
              <w:tcPr>
                <w:tcW w:w="2297" w:type="dxa"/>
              </w:tcPr>
            </w:tcPrChange>
          </w:tcPr>
          <w:p w14:paraId="2AB06ACF" w14:textId="35A4C384" w:rsidR="00F81D7C" w:rsidRPr="007E0B31" w:rsidRDefault="00F81D7C" w:rsidP="00F81D7C">
            <w:pPr>
              <w:pStyle w:val="Arial11Bold"/>
              <w:rPr>
                <w:rFonts w:cs="Arial"/>
              </w:rPr>
            </w:pPr>
            <w:r>
              <w:rPr>
                <w:rFonts w:cs="Arial"/>
              </w:rPr>
              <w:t>Standard Product</w:t>
            </w:r>
          </w:p>
        </w:tc>
        <w:tc>
          <w:tcPr>
            <w:tcW w:w="6634" w:type="dxa"/>
            <w:tcPrChange w:id="2099" w:author="Lizzie Timmins (NESO)" w:date="2025-03-18T15:21:00Z" w16du:dateUtc="2025-03-18T15:21:00Z">
              <w:tcPr>
                <w:tcW w:w="7221" w:type="dxa"/>
              </w:tcPr>
            </w:tcPrChange>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CD30E6">
        <w:trPr>
          <w:cantSplit/>
          <w:trPrChange w:id="2100" w:author="Lizzie Timmins (NESO)" w:date="2025-03-18T15:21:00Z" w16du:dateUtc="2025-03-18T15:21:00Z">
            <w:trPr>
              <w:cantSplit/>
            </w:trPr>
          </w:trPrChange>
        </w:trPr>
        <w:tc>
          <w:tcPr>
            <w:tcW w:w="2884" w:type="dxa"/>
            <w:tcPrChange w:id="2101" w:author="Lizzie Timmins (NESO)" w:date="2025-03-18T15:21:00Z" w16du:dateUtc="2025-03-18T15:21:00Z">
              <w:tcPr>
                <w:tcW w:w="2297" w:type="dxa"/>
              </w:tcPr>
            </w:tcPrChange>
          </w:tcPr>
          <w:p w14:paraId="1595BA77" w14:textId="0A36263B" w:rsidR="00F81D7C" w:rsidRPr="007E0B31" w:rsidRDefault="00F81D7C" w:rsidP="00F81D7C">
            <w:pPr>
              <w:pStyle w:val="Arial11Bold"/>
              <w:rPr>
                <w:rFonts w:cs="Arial"/>
              </w:rPr>
            </w:pPr>
            <w:r>
              <w:rPr>
                <w:rFonts w:cs="Arial"/>
              </w:rPr>
              <w:t>Specific Product</w:t>
            </w:r>
          </w:p>
        </w:tc>
        <w:tc>
          <w:tcPr>
            <w:tcW w:w="6634" w:type="dxa"/>
            <w:tcPrChange w:id="2102" w:author="Lizzie Timmins (NESO)" w:date="2025-03-18T15:21:00Z" w16du:dateUtc="2025-03-18T15:21:00Z">
              <w:tcPr>
                <w:tcW w:w="7221" w:type="dxa"/>
              </w:tcPr>
            </w:tcPrChange>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CD30E6">
        <w:trPr>
          <w:cantSplit/>
          <w:trPrChange w:id="2103" w:author="Lizzie Timmins (NESO)" w:date="2025-03-18T15:21:00Z" w16du:dateUtc="2025-03-18T15:21:00Z">
            <w:trPr>
              <w:cantSplit/>
            </w:trPr>
          </w:trPrChange>
        </w:trPr>
        <w:tc>
          <w:tcPr>
            <w:tcW w:w="2884" w:type="dxa"/>
            <w:tcPrChange w:id="2104" w:author="Lizzie Timmins (NESO)" w:date="2025-03-18T15:21:00Z" w16du:dateUtc="2025-03-18T15:21:00Z">
              <w:tcPr>
                <w:tcW w:w="2297" w:type="dxa"/>
              </w:tcPr>
            </w:tcPrChange>
          </w:tcPr>
          <w:p w14:paraId="24E4CECA" w14:textId="77777777" w:rsidR="00F81D7C" w:rsidRPr="007E0B31" w:rsidRDefault="00F81D7C" w:rsidP="00F81D7C">
            <w:pPr>
              <w:pStyle w:val="Arial11Bold"/>
              <w:rPr>
                <w:rFonts w:cs="Arial"/>
              </w:rPr>
            </w:pPr>
            <w:r w:rsidRPr="007E0B31">
              <w:rPr>
                <w:rFonts w:cs="Arial"/>
              </w:rPr>
              <w:t>Start Time</w:t>
            </w:r>
          </w:p>
        </w:tc>
        <w:tc>
          <w:tcPr>
            <w:tcW w:w="6634" w:type="dxa"/>
            <w:tcPrChange w:id="2105" w:author="Lizzie Timmins (NESO)" w:date="2025-03-18T15:21:00Z" w16du:dateUtc="2025-03-18T15:21:00Z">
              <w:tcPr>
                <w:tcW w:w="7221" w:type="dxa"/>
              </w:tcPr>
            </w:tcPrChange>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CD30E6">
        <w:trPr>
          <w:cantSplit/>
          <w:trPrChange w:id="2106" w:author="Lizzie Timmins (NESO)" w:date="2025-03-18T15:21:00Z" w16du:dateUtc="2025-03-18T15:21:00Z">
            <w:trPr>
              <w:cantSplit/>
            </w:trPr>
          </w:trPrChange>
        </w:trPr>
        <w:tc>
          <w:tcPr>
            <w:tcW w:w="2884" w:type="dxa"/>
            <w:tcPrChange w:id="2107" w:author="Lizzie Timmins (NESO)" w:date="2025-03-18T15:21:00Z" w16du:dateUtc="2025-03-18T15:21:00Z">
              <w:tcPr>
                <w:tcW w:w="2297" w:type="dxa"/>
              </w:tcPr>
            </w:tcPrChange>
          </w:tcPr>
          <w:p w14:paraId="0BDA9245" w14:textId="77777777" w:rsidR="00F81D7C" w:rsidRPr="007E0B31" w:rsidRDefault="00F81D7C" w:rsidP="00F81D7C">
            <w:pPr>
              <w:pStyle w:val="Arial11Bold"/>
              <w:rPr>
                <w:rFonts w:cs="Arial"/>
              </w:rPr>
            </w:pPr>
            <w:r w:rsidRPr="007E0B31">
              <w:rPr>
                <w:rFonts w:cs="Arial"/>
              </w:rPr>
              <w:t>Start-Up</w:t>
            </w:r>
          </w:p>
        </w:tc>
        <w:tc>
          <w:tcPr>
            <w:tcW w:w="6634" w:type="dxa"/>
            <w:tcPrChange w:id="2108" w:author="Lizzie Timmins (NESO)" w:date="2025-03-18T15:21:00Z" w16du:dateUtc="2025-03-18T15:21:00Z">
              <w:tcPr>
                <w:tcW w:w="7221" w:type="dxa"/>
              </w:tcPr>
            </w:tcPrChange>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CD30E6">
        <w:trPr>
          <w:cantSplit/>
          <w:trPrChange w:id="2109" w:author="Lizzie Timmins (NESO)" w:date="2025-03-18T15:21:00Z" w16du:dateUtc="2025-03-18T15:21:00Z">
            <w:trPr>
              <w:cantSplit/>
            </w:trPr>
          </w:trPrChange>
        </w:trPr>
        <w:tc>
          <w:tcPr>
            <w:tcW w:w="2884" w:type="dxa"/>
            <w:tcPrChange w:id="2110" w:author="Lizzie Timmins (NESO)" w:date="2025-03-18T15:21:00Z" w16du:dateUtc="2025-03-18T15:21:00Z">
              <w:tcPr>
                <w:tcW w:w="2297" w:type="dxa"/>
              </w:tcPr>
            </w:tcPrChange>
          </w:tcPr>
          <w:p w14:paraId="50EEE201" w14:textId="77777777" w:rsidR="00F81D7C" w:rsidRPr="007E0B31" w:rsidRDefault="00F81D7C" w:rsidP="00F81D7C">
            <w:pPr>
              <w:pStyle w:val="Arial11Bold"/>
              <w:rPr>
                <w:rFonts w:cs="Arial"/>
              </w:rPr>
            </w:pPr>
            <w:r w:rsidRPr="007E0B31">
              <w:rPr>
                <w:rFonts w:cs="Arial"/>
              </w:rPr>
              <w:t>Statement of Readiness</w:t>
            </w:r>
          </w:p>
        </w:tc>
        <w:tc>
          <w:tcPr>
            <w:tcW w:w="6634" w:type="dxa"/>
            <w:tcPrChange w:id="2111" w:author="Lizzie Timmins (NESO)" w:date="2025-03-18T15:21:00Z" w16du:dateUtc="2025-03-18T15:21:00Z">
              <w:tcPr>
                <w:tcW w:w="7221" w:type="dxa"/>
              </w:tcPr>
            </w:tcPrChange>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CD30E6">
        <w:trPr>
          <w:cantSplit/>
          <w:trPrChange w:id="2112" w:author="Lizzie Timmins (NESO)" w:date="2025-03-18T15:21:00Z" w16du:dateUtc="2025-03-18T15:21:00Z">
            <w:trPr>
              <w:cantSplit/>
            </w:trPr>
          </w:trPrChange>
        </w:trPr>
        <w:tc>
          <w:tcPr>
            <w:tcW w:w="2884" w:type="dxa"/>
            <w:tcPrChange w:id="2113" w:author="Lizzie Timmins (NESO)" w:date="2025-03-18T15:21:00Z" w16du:dateUtc="2025-03-18T15:21:00Z">
              <w:tcPr>
                <w:tcW w:w="2297" w:type="dxa"/>
              </w:tcPr>
            </w:tcPrChange>
          </w:tcPr>
          <w:p w14:paraId="0D75498C" w14:textId="77777777" w:rsidR="00F81D7C" w:rsidRPr="007E0B31" w:rsidRDefault="00F81D7C" w:rsidP="00F81D7C">
            <w:pPr>
              <w:pStyle w:val="Arial11Bold"/>
              <w:rPr>
                <w:rFonts w:cs="Arial"/>
              </w:rPr>
            </w:pPr>
            <w:r w:rsidRPr="007E0B31">
              <w:rPr>
                <w:rFonts w:cs="Arial"/>
              </w:rPr>
              <w:t>Station Board</w:t>
            </w:r>
          </w:p>
        </w:tc>
        <w:tc>
          <w:tcPr>
            <w:tcW w:w="6634" w:type="dxa"/>
            <w:tcPrChange w:id="2114" w:author="Lizzie Timmins (NESO)" w:date="2025-03-18T15:21:00Z" w16du:dateUtc="2025-03-18T15:21:00Z">
              <w:tcPr>
                <w:tcW w:w="7221" w:type="dxa"/>
              </w:tcPr>
            </w:tcPrChange>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CD30E6">
        <w:trPr>
          <w:cantSplit/>
          <w:trPrChange w:id="2115" w:author="Lizzie Timmins (NESO)" w:date="2025-03-18T15:21:00Z" w16du:dateUtc="2025-03-18T15:21:00Z">
            <w:trPr>
              <w:cantSplit/>
            </w:trPr>
          </w:trPrChange>
        </w:trPr>
        <w:tc>
          <w:tcPr>
            <w:tcW w:w="2884" w:type="dxa"/>
            <w:tcPrChange w:id="2116" w:author="Lizzie Timmins (NESO)" w:date="2025-03-18T15:21:00Z" w16du:dateUtc="2025-03-18T15:21:00Z">
              <w:tcPr>
                <w:tcW w:w="2297" w:type="dxa"/>
              </w:tcPr>
            </w:tcPrChange>
          </w:tcPr>
          <w:p w14:paraId="40E3E191" w14:textId="77777777" w:rsidR="00F81D7C" w:rsidRPr="007E0B31" w:rsidRDefault="00F81D7C" w:rsidP="00F81D7C">
            <w:pPr>
              <w:pStyle w:val="Arial11Bold"/>
              <w:rPr>
                <w:rFonts w:cs="Arial"/>
              </w:rPr>
            </w:pPr>
            <w:r w:rsidRPr="007E0B31">
              <w:rPr>
                <w:rFonts w:cs="Arial"/>
              </w:rPr>
              <w:t>Station Transformer</w:t>
            </w:r>
          </w:p>
        </w:tc>
        <w:tc>
          <w:tcPr>
            <w:tcW w:w="6634" w:type="dxa"/>
            <w:tcPrChange w:id="2117" w:author="Lizzie Timmins (NESO)" w:date="2025-03-18T15:21:00Z" w16du:dateUtc="2025-03-18T15:21:00Z">
              <w:tcPr>
                <w:tcW w:w="7221" w:type="dxa"/>
              </w:tcPr>
            </w:tcPrChange>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CD30E6">
        <w:trPr>
          <w:cantSplit/>
          <w:trPrChange w:id="2118" w:author="Lizzie Timmins (NESO)" w:date="2025-03-18T15:21:00Z" w16du:dateUtc="2025-03-18T15:21:00Z">
            <w:trPr>
              <w:cantSplit/>
            </w:trPr>
          </w:trPrChange>
        </w:trPr>
        <w:tc>
          <w:tcPr>
            <w:tcW w:w="2884" w:type="dxa"/>
            <w:tcPrChange w:id="2119" w:author="Lizzie Timmins (NESO)" w:date="2025-03-18T15:21:00Z" w16du:dateUtc="2025-03-18T15:21:00Z">
              <w:tcPr>
                <w:tcW w:w="2297" w:type="dxa"/>
              </w:tcPr>
            </w:tcPrChange>
          </w:tcPr>
          <w:p w14:paraId="73E257B8" w14:textId="77777777" w:rsidR="00F81D7C" w:rsidRPr="007E0B31" w:rsidRDefault="00F81D7C" w:rsidP="00F81D7C">
            <w:pPr>
              <w:pStyle w:val="Arial11Bold"/>
              <w:rPr>
                <w:rFonts w:cs="Arial"/>
              </w:rPr>
            </w:pPr>
            <w:r w:rsidRPr="007E0B31">
              <w:rPr>
                <w:rFonts w:cs="Arial"/>
              </w:rPr>
              <w:t>STC Committee</w:t>
            </w:r>
          </w:p>
        </w:tc>
        <w:tc>
          <w:tcPr>
            <w:tcW w:w="6634" w:type="dxa"/>
            <w:tcPrChange w:id="2120" w:author="Lizzie Timmins (NESO)" w:date="2025-03-18T15:21:00Z" w16du:dateUtc="2025-03-18T15:21:00Z">
              <w:tcPr>
                <w:tcW w:w="7221" w:type="dxa"/>
              </w:tcPr>
            </w:tcPrChange>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CD30E6">
        <w:trPr>
          <w:cantSplit/>
          <w:trPrChange w:id="2121" w:author="Lizzie Timmins (NESO)" w:date="2025-03-18T15:21:00Z" w16du:dateUtc="2025-03-18T15:21:00Z">
            <w:trPr>
              <w:cantSplit/>
            </w:trPr>
          </w:trPrChange>
        </w:trPr>
        <w:tc>
          <w:tcPr>
            <w:tcW w:w="2884" w:type="dxa"/>
            <w:tcPrChange w:id="2122" w:author="Lizzie Timmins (NESO)" w:date="2025-03-18T15:21:00Z" w16du:dateUtc="2025-03-18T15:21:00Z">
              <w:tcPr>
                <w:tcW w:w="2297" w:type="dxa"/>
              </w:tcPr>
            </w:tcPrChange>
          </w:tcPr>
          <w:p w14:paraId="00F48074" w14:textId="77777777" w:rsidR="00F81D7C" w:rsidRPr="007E0B31" w:rsidRDefault="00F81D7C" w:rsidP="00F81D7C">
            <w:pPr>
              <w:pStyle w:val="Arial11Bold"/>
              <w:rPr>
                <w:rFonts w:cs="Arial"/>
              </w:rPr>
            </w:pPr>
            <w:r w:rsidRPr="007E0B31">
              <w:rPr>
                <w:rFonts w:cs="Arial"/>
              </w:rPr>
              <w:t>Steam Unit</w:t>
            </w:r>
          </w:p>
        </w:tc>
        <w:tc>
          <w:tcPr>
            <w:tcW w:w="6634" w:type="dxa"/>
            <w:tcPrChange w:id="2123" w:author="Lizzie Timmins (NESO)" w:date="2025-03-18T15:21:00Z" w16du:dateUtc="2025-03-18T15:21:00Z">
              <w:tcPr>
                <w:tcW w:w="7221" w:type="dxa"/>
              </w:tcPr>
            </w:tcPrChange>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CD30E6">
        <w:trPr>
          <w:cantSplit/>
          <w:trPrChange w:id="2124" w:author="Lizzie Timmins (NESO)" w:date="2025-03-18T15:21:00Z" w16du:dateUtc="2025-03-18T15:21:00Z">
            <w:trPr>
              <w:cantSplit/>
            </w:trPr>
          </w:trPrChange>
        </w:trPr>
        <w:tc>
          <w:tcPr>
            <w:tcW w:w="2884" w:type="dxa"/>
            <w:tcPrChange w:id="2125" w:author="Lizzie Timmins (NESO)" w:date="2025-03-18T15:21:00Z" w16du:dateUtc="2025-03-18T15:21:00Z">
              <w:tcPr>
                <w:tcW w:w="2297" w:type="dxa"/>
              </w:tcPr>
            </w:tcPrChange>
          </w:tcPr>
          <w:p w14:paraId="6442283E" w14:textId="77777777" w:rsidR="00F81D7C" w:rsidRPr="007E0B31" w:rsidRDefault="00F81D7C" w:rsidP="00F81D7C">
            <w:pPr>
              <w:pStyle w:val="Arial11Bold"/>
              <w:rPr>
                <w:rFonts w:cs="Arial"/>
              </w:rPr>
            </w:pPr>
            <w:r>
              <w:t>Storage User</w:t>
            </w:r>
          </w:p>
        </w:tc>
        <w:tc>
          <w:tcPr>
            <w:tcW w:w="6634" w:type="dxa"/>
            <w:tcPrChange w:id="2126" w:author="Lizzie Timmins (NESO)" w:date="2025-03-18T15:21:00Z" w16du:dateUtc="2025-03-18T15:21:00Z">
              <w:tcPr>
                <w:tcW w:w="7221" w:type="dxa"/>
              </w:tcPr>
            </w:tcPrChange>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CD30E6">
        <w:trPr>
          <w:cantSplit/>
          <w:trPrChange w:id="2127" w:author="Lizzie Timmins (NESO)" w:date="2025-03-18T15:21:00Z" w16du:dateUtc="2025-03-18T15:21:00Z">
            <w:trPr>
              <w:cantSplit/>
            </w:trPr>
          </w:trPrChange>
        </w:trPr>
        <w:tc>
          <w:tcPr>
            <w:tcW w:w="2884" w:type="dxa"/>
            <w:tcPrChange w:id="2128" w:author="Lizzie Timmins (NESO)" w:date="2025-03-18T15:21:00Z" w16du:dateUtc="2025-03-18T15:21:00Z">
              <w:tcPr>
                <w:tcW w:w="2297" w:type="dxa"/>
              </w:tcPr>
            </w:tcPrChange>
          </w:tcPr>
          <w:p w14:paraId="5B112BC4" w14:textId="77777777" w:rsidR="00F81D7C" w:rsidRPr="007E0B31" w:rsidRDefault="00F81D7C" w:rsidP="00F81D7C">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Change w:id="2129" w:author="Lizzie Timmins (NESO)" w:date="2025-03-18T15:21:00Z" w16du:dateUtc="2025-03-18T15:21:00Z">
              <w:tcPr>
                <w:tcW w:w="7221" w:type="dxa"/>
              </w:tcPr>
            </w:tcPrChange>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CD30E6">
        <w:trPr>
          <w:cantSplit/>
          <w:trPrChange w:id="2130" w:author="Lizzie Timmins (NESO)" w:date="2025-03-18T15:21:00Z" w16du:dateUtc="2025-03-18T15:21:00Z">
            <w:trPr>
              <w:cantSplit/>
            </w:trPr>
          </w:trPrChange>
        </w:trPr>
        <w:tc>
          <w:tcPr>
            <w:tcW w:w="2884" w:type="dxa"/>
            <w:tcPrChange w:id="2131" w:author="Lizzie Timmins (NESO)" w:date="2025-03-18T15:21:00Z" w16du:dateUtc="2025-03-18T15:21:00Z">
              <w:tcPr>
                <w:tcW w:w="2297" w:type="dxa"/>
              </w:tcPr>
            </w:tcPrChange>
          </w:tcPr>
          <w:p w14:paraId="47FBFB0B" w14:textId="77777777" w:rsidR="00F81D7C" w:rsidRPr="007E0B31" w:rsidRDefault="00F81D7C" w:rsidP="00F81D7C">
            <w:pPr>
              <w:pStyle w:val="Arial11Bold"/>
              <w:rPr>
                <w:rFonts w:cs="Arial"/>
              </w:rPr>
            </w:pPr>
            <w:r w:rsidRPr="007E0B31">
              <w:rPr>
                <w:rFonts w:cs="Arial"/>
              </w:rPr>
              <w:t>Substantial Modification</w:t>
            </w:r>
          </w:p>
        </w:tc>
        <w:tc>
          <w:tcPr>
            <w:tcW w:w="6634" w:type="dxa"/>
            <w:tcPrChange w:id="2132" w:author="Lizzie Timmins (NESO)" w:date="2025-03-18T15:21:00Z" w16du:dateUtc="2025-03-18T15:21:00Z">
              <w:tcPr>
                <w:tcW w:w="7221" w:type="dxa"/>
              </w:tcPr>
            </w:tcPrChange>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CD30E6">
        <w:trPr>
          <w:cantSplit/>
          <w:trPrChange w:id="2133" w:author="Lizzie Timmins (NESO)" w:date="2025-03-18T15:21:00Z" w16du:dateUtc="2025-03-18T15:21:00Z">
            <w:trPr>
              <w:cantSplit/>
            </w:trPr>
          </w:trPrChange>
        </w:trPr>
        <w:tc>
          <w:tcPr>
            <w:tcW w:w="2884" w:type="dxa"/>
            <w:tcPrChange w:id="2134" w:author="Lizzie Timmins (NESO)" w:date="2025-03-18T15:21:00Z" w16du:dateUtc="2025-03-18T15:21:00Z">
              <w:tcPr>
                <w:tcW w:w="2297" w:type="dxa"/>
              </w:tcPr>
            </w:tcPrChange>
          </w:tcPr>
          <w:p w14:paraId="6A1EE8B9" w14:textId="77777777" w:rsidR="00F81D7C" w:rsidRPr="007E0B31" w:rsidRDefault="00F81D7C" w:rsidP="00F81D7C">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Change w:id="2135" w:author="Lizzie Timmins (NESO)" w:date="2025-03-18T15:21:00Z" w16du:dateUtc="2025-03-18T15:21:00Z">
              <w:tcPr>
                <w:tcW w:w="7221" w:type="dxa"/>
              </w:tcPr>
            </w:tcPrChange>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CD30E6">
        <w:trPr>
          <w:cantSplit/>
          <w:trPrChange w:id="2136" w:author="Lizzie Timmins (NESO)" w:date="2025-03-18T15:21:00Z" w16du:dateUtc="2025-03-18T15:21:00Z">
            <w:trPr>
              <w:cantSplit/>
            </w:trPr>
          </w:trPrChange>
        </w:trPr>
        <w:tc>
          <w:tcPr>
            <w:tcW w:w="2884" w:type="dxa"/>
            <w:tcPrChange w:id="2137" w:author="Lizzie Timmins (NESO)" w:date="2025-03-18T15:21:00Z" w16du:dateUtc="2025-03-18T15:21:00Z">
              <w:tcPr>
                <w:tcW w:w="2297" w:type="dxa"/>
              </w:tcPr>
            </w:tcPrChange>
          </w:tcPr>
          <w:p w14:paraId="47BC84B1" w14:textId="77777777" w:rsidR="00F81D7C" w:rsidRPr="007E0B31" w:rsidRDefault="00F81D7C" w:rsidP="00F81D7C">
            <w:pPr>
              <w:pStyle w:val="Arial11Bold"/>
              <w:rPr>
                <w:rFonts w:cs="Arial"/>
              </w:rPr>
            </w:pPr>
            <w:r w:rsidRPr="007E0B31">
              <w:rPr>
                <w:rFonts w:cs="Arial"/>
              </w:rPr>
              <w:t>Supplier</w:t>
            </w:r>
          </w:p>
        </w:tc>
        <w:tc>
          <w:tcPr>
            <w:tcW w:w="6634" w:type="dxa"/>
            <w:tcPrChange w:id="2138" w:author="Lizzie Timmins (NESO)" w:date="2025-03-18T15:21:00Z" w16du:dateUtc="2025-03-18T15:21:00Z">
              <w:tcPr>
                <w:tcW w:w="7221" w:type="dxa"/>
              </w:tcPr>
            </w:tcPrChange>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CD30E6">
        <w:trPr>
          <w:cantSplit/>
          <w:trPrChange w:id="2139" w:author="Lizzie Timmins (NESO)" w:date="2025-03-18T15:21:00Z" w16du:dateUtc="2025-03-18T15:21:00Z">
            <w:trPr>
              <w:cantSplit/>
            </w:trPr>
          </w:trPrChange>
        </w:trPr>
        <w:tc>
          <w:tcPr>
            <w:tcW w:w="2884" w:type="dxa"/>
            <w:tcPrChange w:id="2140" w:author="Lizzie Timmins (NESO)" w:date="2025-03-18T15:21:00Z" w16du:dateUtc="2025-03-18T15:21:00Z">
              <w:tcPr>
                <w:tcW w:w="2297" w:type="dxa"/>
              </w:tcPr>
            </w:tcPrChange>
          </w:tcPr>
          <w:p w14:paraId="75C55EEE" w14:textId="77777777" w:rsidR="00F81D7C" w:rsidRPr="007E0B31" w:rsidRDefault="00F81D7C" w:rsidP="00F81D7C">
            <w:pPr>
              <w:pStyle w:val="Arial11Bold"/>
              <w:rPr>
                <w:rFonts w:cs="Arial"/>
              </w:rPr>
            </w:pPr>
            <w:r w:rsidRPr="007E0B31">
              <w:rPr>
                <w:rFonts w:cs="Arial"/>
              </w:rPr>
              <w:t>Surplus</w:t>
            </w:r>
          </w:p>
        </w:tc>
        <w:tc>
          <w:tcPr>
            <w:tcW w:w="6634" w:type="dxa"/>
            <w:tcPrChange w:id="2141" w:author="Lizzie Timmins (NESO)" w:date="2025-03-18T15:21:00Z" w16du:dateUtc="2025-03-18T15:21:00Z">
              <w:tcPr>
                <w:tcW w:w="7221" w:type="dxa"/>
              </w:tcPr>
            </w:tcPrChange>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CD30E6">
        <w:trPr>
          <w:cantSplit/>
          <w:trHeight w:val="2631"/>
          <w:trPrChange w:id="2142" w:author="Lizzie Timmins (NESO)" w:date="2025-03-18T15:21:00Z" w16du:dateUtc="2025-03-18T15:21:00Z">
            <w:trPr>
              <w:cantSplit/>
              <w:trHeight w:val="2631"/>
            </w:trPr>
          </w:trPrChange>
        </w:trPr>
        <w:tc>
          <w:tcPr>
            <w:tcW w:w="2884" w:type="dxa"/>
            <w:tcPrChange w:id="2143" w:author="Lizzie Timmins (NESO)" w:date="2025-03-18T15:21:00Z" w16du:dateUtc="2025-03-18T15:21:00Z">
              <w:tcPr>
                <w:tcW w:w="2297" w:type="dxa"/>
              </w:tcPr>
            </w:tcPrChange>
          </w:tcPr>
          <w:p w14:paraId="41CEFC1C" w14:textId="77777777" w:rsidR="00F81D7C" w:rsidRPr="007E0B31" w:rsidRDefault="00F81D7C" w:rsidP="00F81D7C">
            <w:pPr>
              <w:pStyle w:val="Arial11Bold"/>
              <w:rPr>
                <w:rFonts w:cs="Arial"/>
              </w:rPr>
            </w:pPr>
            <w:r w:rsidRPr="007E0B31">
              <w:rPr>
                <w:rFonts w:cs="Arial"/>
              </w:rPr>
              <w:t>Synchronised</w:t>
            </w:r>
          </w:p>
        </w:tc>
        <w:tc>
          <w:tcPr>
            <w:tcW w:w="6634" w:type="dxa"/>
            <w:tcPrChange w:id="2144" w:author="Lizzie Timmins (NESO)" w:date="2025-03-18T15:21:00Z" w16du:dateUtc="2025-03-18T15:21:00Z">
              <w:tcPr>
                <w:tcW w:w="7221" w:type="dxa"/>
              </w:tcPr>
            </w:tcPrChange>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CD30E6">
        <w:trPr>
          <w:cantSplit/>
          <w:trPrChange w:id="2145" w:author="Lizzie Timmins (NESO)" w:date="2025-03-18T15:21:00Z" w16du:dateUtc="2025-03-18T15:21:00Z">
            <w:trPr>
              <w:cantSplit/>
            </w:trPr>
          </w:trPrChange>
        </w:trPr>
        <w:tc>
          <w:tcPr>
            <w:tcW w:w="2884" w:type="dxa"/>
            <w:tcPrChange w:id="2146" w:author="Lizzie Timmins (NESO)" w:date="2025-03-18T15:21:00Z" w16du:dateUtc="2025-03-18T15:21:00Z">
              <w:tcPr>
                <w:tcW w:w="2297" w:type="dxa"/>
              </w:tcPr>
            </w:tcPrChange>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6634" w:type="dxa"/>
            <w:tcPrChange w:id="2147" w:author="Lizzie Timmins (NESO)" w:date="2025-03-18T15:21:00Z" w16du:dateUtc="2025-03-18T15:21:00Z">
              <w:tcPr>
                <w:tcW w:w="7221" w:type="dxa"/>
              </w:tcPr>
            </w:tcPrChange>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CD30E6">
        <w:trPr>
          <w:cantSplit/>
          <w:trPrChange w:id="2148" w:author="Lizzie Timmins (NESO)" w:date="2025-03-18T15:21:00Z" w16du:dateUtc="2025-03-18T15:21:00Z">
            <w:trPr>
              <w:cantSplit/>
            </w:trPr>
          </w:trPrChange>
        </w:trPr>
        <w:tc>
          <w:tcPr>
            <w:tcW w:w="2884" w:type="dxa"/>
            <w:tcPrChange w:id="2149" w:author="Lizzie Timmins (NESO)" w:date="2025-03-18T15:21:00Z" w16du:dateUtc="2025-03-18T15:21:00Z">
              <w:tcPr>
                <w:tcW w:w="2297" w:type="dxa"/>
              </w:tcPr>
            </w:tcPrChange>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6634" w:type="dxa"/>
            <w:tcPrChange w:id="2150" w:author="Lizzie Timmins (NESO)" w:date="2025-03-18T15:21:00Z" w16du:dateUtc="2025-03-18T15:21:00Z">
              <w:tcPr>
                <w:tcW w:w="7221" w:type="dxa"/>
              </w:tcPr>
            </w:tcPrChange>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CD30E6">
        <w:trPr>
          <w:cantSplit/>
          <w:trPrChange w:id="2151" w:author="Lizzie Timmins (NESO)" w:date="2025-03-18T15:21:00Z" w16du:dateUtc="2025-03-18T15:21:00Z">
            <w:trPr>
              <w:cantSplit/>
            </w:trPr>
          </w:trPrChange>
        </w:trPr>
        <w:tc>
          <w:tcPr>
            <w:tcW w:w="2884" w:type="dxa"/>
            <w:tcPrChange w:id="2152" w:author="Lizzie Timmins (NESO)" w:date="2025-03-18T15:21:00Z" w16du:dateUtc="2025-03-18T15:21:00Z">
              <w:tcPr>
                <w:tcW w:w="2297" w:type="dxa"/>
              </w:tcPr>
            </w:tcPrChange>
          </w:tcPr>
          <w:p w14:paraId="5937CE21" w14:textId="77777777" w:rsidR="00F81D7C" w:rsidRPr="007E0B31" w:rsidRDefault="00F81D7C" w:rsidP="00F81D7C">
            <w:pPr>
              <w:pStyle w:val="Arial11Bold"/>
              <w:rPr>
                <w:rFonts w:cs="Arial"/>
              </w:rPr>
            </w:pPr>
            <w:r w:rsidRPr="007E0B31">
              <w:rPr>
                <w:rFonts w:cs="Arial"/>
              </w:rPr>
              <w:t>Synchronising Generation</w:t>
            </w:r>
          </w:p>
        </w:tc>
        <w:tc>
          <w:tcPr>
            <w:tcW w:w="6634" w:type="dxa"/>
            <w:tcPrChange w:id="2153" w:author="Lizzie Timmins (NESO)" w:date="2025-03-18T15:21:00Z" w16du:dateUtc="2025-03-18T15:21:00Z">
              <w:tcPr>
                <w:tcW w:w="7221" w:type="dxa"/>
              </w:tcPr>
            </w:tcPrChange>
          </w:tcPr>
          <w:p w14:paraId="4CEBAA38" w14:textId="77777777" w:rsidR="00F81D7C" w:rsidRPr="007E0B31" w:rsidRDefault="00F81D7C" w:rsidP="00F81D7C">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F81D7C" w:rsidRPr="007E0B31" w14:paraId="25ADF21B" w14:textId="77777777" w:rsidTr="00CD30E6">
        <w:trPr>
          <w:cantSplit/>
          <w:trPrChange w:id="2154" w:author="Lizzie Timmins (NESO)" w:date="2025-03-18T15:21:00Z" w16du:dateUtc="2025-03-18T15:21:00Z">
            <w:trPr>
              <w:cantSplit/>
            </w:trPr>
          </w:trPrChange>
        </w:trPr>
        <w:tc>
          <w:tcPr>
            <w:tcW w:w="2884" w:type="dxa"/>
            <w:tcPrChange w:id="2155" w:author="Lizzie Timmins (NESO)" w:date="2025-03-18T15:21:00Z" w16du:dateUtc="2025-03-18T15:21:00Z">
              <w:tcPr>
                <w:tcW w:w="2297" w:type="dxa"/>
              </w:tcPr>
            </w:tcPrChange>
          </w:tcPr>
          <w:p w14:paraId="514A7415" w14:textId="77777777" w:rsidR="00F81D7C" w:rsidRPr="007E0B31" w:rsidRDefault="00F81D7C" w:rsidP="00F81D7C">
            <w:pPr>
              <w:pStyle w:val="Arial11Bold"/>
              <w:rPr>
                <w:rFonts w:cs="Arial"/>
              </w:rPr>
            </w:pPr>
            <w:r w:rsidRPr="007E0B31">
              <w:rPr>
                <w:rFonts w:cs="Arial"/>
              </w:rPr>
              <w:t>Synchronising Group</w:t>
            </w:r>
          </w:p>
        </w:tc>
        <w:tc>
          <w:tcPr>
            <w:tcW w:w="6634" w:type="dxa"/>
            <w:tcPrChange w:id="2156" w:author="Lizzie Timmins (NESO)" w:date="2025-03-18T15:21:00Z" w16du:dateUtc="2025-03-18T15:21:00Z">
              <w:tcPr>
                <w:tcW w:w="7221" w:type="dxa"/>
              </w:tcPr>
            </w:tcPrChange>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CD30E6">
        <w:trPr>
          <w:cantSplit/>
          <w:trPrChange w:id="2157" w:author="Lizzie Timmins (NESO)" w:date="2025-03-18T15:21:00Z" w16du:dateUtc="2025-03-18T15:21:00Z">
            <w:trPr>
              <w:cantSplit/>
            </w:trPr>
          </w:trPrChange>
        </w:trPr>
        <w:tc>
          <w:tcPr>
            <w:tcW w:w="2884" w:type="dxa"/>
            <w:tcPrChange w:id="2158" w:author="Lizzie Timmins (NESO)" w:date="2025-03-18T15:21:00Z" w16du:dateUtc="2025-03-18T15:21:00Z">
              <w:tcPr>
                <w:tcW w:w="2297" w:type="dxa"/>
              </w:tcPr>
            </w:tcPrChange>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Change w:id="2159" w:author="Lizzie Timmins (NESO)" w:date="2025-03-18T15:21:00Z" w16du:dateUtc="2025-03-18T15:21:00Z">
              <w:tcPr>
                <w:tcW w:w="7221" w:type="dxa"/>
              </w:tcPr>
            </w:tcPrChange>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CD30E6">
        <w:trPr>
          <w:cantSplit/>
          <w:trPrChange w:id="2160" w:author="Lizzie Timmins (NESO)" w:date="2025-03-18T15:21:00Z" w16du:dateUtc="2025-03-18T15:21:00Z">
            <w:trPr>
              <w:cantSplit/>
            </w:trPr>
          </w:trPrChange>
        </w:trPr>
        <w:tc>
          <w:tcPr>
            <w:tcW w:w="2884" w:type="dxa"/>
            <w:tcPrChange w:id="2161" w:author="Lizzie Timmins (NESO)" w:date="2025-03-18T15:21:00Z" w16du:dateUtc="2025-03-18T15:21:00Z">
              <w:tcPr>
                <w:tcW w:w="2297" w:type="dxa"/>
              </w:tcPr>
            </w:tcPrChange>
          </w:tcPr>
          <w:p w14:paraId="361EF41C" w14:textId="77777777" w:rsidR="00F81D7C" w:rsidRPr="007E0B31" w:rsidRDefault="00F81D7C" w:rsidP="00F81D7C">
            <w:pPr>
              <w:pStyle w:val="Arial11Bold"/>
              <w:rPr>
                <w:rFonts w:cs="Arial"/>
              </w:rPr>
            </w:pPr>
            <w:r w:rsidRPr="007E0B31">
              <w:rPr>
                <w:rFonts w:cs="Arial"/>
              </w:rPr>
              <w:t>Synchronous Compensation</w:t>
            </w:r>
          </w:p>
        </w:tc>
        <w:tc>
          <w:tcPr>
            <w:tcW w:w="6634" w:type="dxa"/>
            <w:tcPrChange w:id="2162" w:author="Lizzie Timmins (NESO)" w:date="2025-03-18T15:21:00Z" w16du:dateUtc="2025-03-18T15:21:00Z">
              <w:tcPr>
                <w:tcW w:w="7221" w:type="dxa"/>
              </w:tcPr>
            </w:tcPrChange>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CD30E6">
        <w:trPr>
          <w:cantSplit/>
          <w:trPrChange w:id="2163" w:author="Lizzie Timmins (NESO)" w:date="2025-03-18T15:21:00Z" w16du:dateUtc="2025-03-18T15:21:00Z">
            <w:trPr>
              <w:cantSplit/>
            </w:trPr>
          </w:trPrChange>
        </w:trPr>
        <w:tc>
          <w:tcPr>
            <w:tcW w:w="2884" w:type="dxa"/>
            <w:tcPrChange w:id="2164" w:author="Lizzie Timmins (NESO)" w:date="2025-03-18T15:21:00Z" w16du:dateUtc="2025-03-18T15:21:00Z">
              <w:tcPr>
                <w:tcW w:w="2297" w:type="dxa"/>
              </w:tcPr>
            </w:tcPrChange>
          </w:tcPr>
          <w:p w14:paraId="7AD1E9C5" w14:textId="20EE06FA" w:rsidR="00F81D7C" w:rsidRPr="007E0B31" w:rsidRDefault="00F81D7C" w:rsidP="00F81D7C">
            <w:pPr>
              <w:pStyle w:val="Arial11Bold"/>
              <w:rPr>
                <w:rFonts w:cs="Arial"/>
              </w:rPr>
            </w:pPr>
            <w:r>
              <w:t>Synchronous Compensation Equipment</w:t>
            </w:r>
          </w:p>
        </w:tc>
        <w:tc>
          <w:tcPr>
            <w:tcW w:w="6634" w:type="dxa"/>
            <w:tcPrChange w:id="2165" w:author="Lizzie Timmins (NESO)" w:date="2025-03-18T15:21:00Z" w16du:dateUtc="2025-03-18T15:21:00Z">
              <w:tcPr>
                <w:tcW w:w="7221" w:type="dxa"/>
              </w:tcPr>
            </w:tcPrChange>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CD30E6">
        <w:trPr>
          <w:cantSplit/>
          <w:trPrChange w:id="2166" w:author="Lizzie Timmins (NESO)" w:date="2025-03-18T15:21:00Z" w16du:dateUtc="2025-03-18T15:21:00Z">
            <w:trPr>
              <w:cantSplit/>
            </w:trPr>
          </w:trPrChange>
        </w:trPr>
        <w:tc>
          <w:tcPr>
            <w:tcW w:w="2884" w:type="dxa"/>
            <w:tcPrChange w:id="2167" w:author="Lizzie Timmins (NESO)" w:date="2025-03-18T15:21:00Z" w16du:dateUtc="2025-03-18T15:21:00Z">
              <w:tcPr>
                <w:tcW w:w="2297" w:type="dxa"/>
              </w:tcPr>
            </w:tcPrChange>
          </w:tcPr>
          <w:p w14:paraId="2C8F33FD" w14:textId="6717B83A" w:rsidR="00F81D7C" w:rsidRPr="007E0B31" w:rsidRDefault="00F81D7C" w:rsidP="00F81D7C">
            <w:pPr>
              <w:pStyle w:val="Arial11Bold"/>
              <w:rPr>
                <w:rFonts w:cs="Arial"/>
              </w:rPr>
            </w:pPr>
            <w:r>
              <w:t>Synchronous Electricity Storage Module</w:t>
            </w:r>
          </w:p>
        </w:tc>
        <w:tc>
          <w:tcPr>
            <w:tcW w:w="6634" w:type="dxa"/>
            <w:tcPrChange w:id="2168" w:author="Lizzie Timmins (NESO)" w:date="2025-03-18T15:21:00Z" w16du:dateUtc="2025-03-18T15:21:00Z">
              <w:tcPr>
                <w:tcW w:w="7221" w:type="dxa"/>
              </w:tcPr>
            </w:tcPrChange>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CD30E6">
        <w:trPr>
          <w:cantSplit/>
          <w:trPrChange w:id="2169" w:author="Lizzie Timmins (NESO)" w:date="2025-03-18T15:21:00Z" w16du:dateUtc="2025-03-18T15:21:00Z">
            <w:trPr>
              <w:cantSplit/>
            </w:trPr>
          </w:trPrChange>
        </w:trPr>
        <w:tc>
          <w:tcPr>
            <w:tcW w:w="2884" w:type="dxa"/>
            <w:tcPrChange w:id="2170" w:author="Lizzie Timmins (NESO)" w:date="2025-03-18T15:21:00Z" w16du:dateUtc="2025-03-18T15:21:00Z">
              <w:tcPr>
                <w:tcW w:w="2297" w:type="dxa"/>
              </w:tcPr>
            </w:tcPrChange>
          </w:tcPr>
          <w:p w14:paraId="4F1100D1" w14:textId="1B9A5EDA" w:rsidR="00F81D7C" w:rsidRPr="007E0B31" w:rsidRDefault="00F81D7C" w:rsidP="00F81D7C">
            <w:pPr>
              <w:pStyle w:val="Arial11Bold"/>
              <w:rPr>
                <w:rFonts w:cs="Arial"/>
              </w:rPr>
            </w:pPr>
            <w:r>
              <w:t>Synchronous Electricity Storage Unit</w:t>
            </w:r>
          </w:p>
        </w:tc>
        <w:tc>
          <w:tcPr>
            <w:tcW w:w="6634" w:type="dxa"/>
            <w:tcPrChange w:id="2171" w:author="Lizzie Timmins (NESO)" w:date="2025-03-18T15:21:00Z" w16du:dateUtc="2025-03-18T15:21:00Z">
              <w:tcPr>
                <w:tcW w:w="7221" w:type="dxa"/>
              </w:tcPr>
            </w:tcPrChange>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CD30E6">
        <w:trPr>
          <w:cantSplit/>
          <w:trPrChange w:id="2172" w:author="Lizzie Timmins (NESO)" w:date="2025-03-18T15:21:00Z" w16du:dateUtc="2025-03-18T15:21:00Z">
            <w:trPr>
              <w:cantSplit/>
            </w:trPr>
          </w:trPrChange>
        </w:trPr>
        <w:tc>
          <w:tcPr>
            <w:tcW w:w="2884" w:type="dxa"/>
            <w:tcPrChange w:id="2173" w:author="Lizzie Timmins (NESO)" w:date="2025-03-18T15:21:00Z" w16du:dateUtc="2025-03-18T15:21:00Z">
              <w:tcPr>
                <w:tcW w:w="2297" w:type="dxa"/>
              </w:tcPr>
            </w:tcPrChange>
          </w:tcPr>
          <w:p w14:paraId="29B76C12" w14:textId="61773681" w:rsidR="00F81D7C" w:rsidRPr="007E0B31" w:rsidRDefault="00F81D7C" w:rsidP="00F81D7C">
            <w:pPr>
              <w:pStyle w:val="Arial11Bold"/>
              <w:rPr>
                <w:rFonts w:cs="Arial"/>
              </w:rPr>
            </w:pPr>
            <w:r>
              <w:t>Synchronous Flywheel</w:t>
            </w:r>
          </w:p>
        </w:tc>
        <w:tc>
          <w:tcPr>
            <w:tcW w:w="6634" w:type="dxa"/>
            <w:tcPrChange w:id="2174" w:author="Lizzie Timmins (NESO)" w:date="2025-03-18T15:21:00Z" w16du:dateUtc="2025-03-18T15:21:00Z">
              <w:tcPr>
                <w:tcW w:w="7221" w:type="dxa"/>
              </w:tcPr>
            </w:tcPrChange>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CD30E6">
        <w:trPr>
          <w:cantSplit/>
          <w:trPrChange w:id="2175" w:author="Lizzie Timmins (NESO)" w:date="2025-03-18T15:21:00Z" w16du:dateUtc="2025-03-18T15:21:00Z">
            <w:trPr>
              <w:cantSplit/>
            </w:trPr>
          </w:trPrChange>
        </w:trPr>
        <w:tc>
          <w:tcPr>
            <w:tcW w:w="2884" w:type="dxa"/>
            <w:tcPrChange w:id="2176" w:author="Lizzie Timmins (NESO)" w:date="2025-03-18T15:21:00Z" w16du:dateUtc="2025-03-18T15:21:00Z">
              <w:tcPr>
                <w:tcW w:w="2297" w:type="dxa"/>
              </w:tcPr>
            </w:tcPrChange>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6634" w:type="dxa"/>
            <w:tcPrChange w:id="2177" w:author="Lizzie Timmins (NESO)" w:date="2025-03-18T15:21:00Z" w16du:dateUtc="2025-03-18T15:21:00Z">
              <w:tcPr>
                <w:tcW w:w="7221" w:type="dxa"/>
              </w:tcPr>
            </w:tcPrChange>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CD30E6">
        <w:trPr>
          <w:cantSplit/>
          <w:trPrChange w:id="2178" w:author="Lizzie Timmins (NESO)" w:date="2025-03-18T15:21:00Z" w16du:dateUtc="2025-03-18T15:21:00Z">
            <w:trPr>
              <w:cantSplit/>
            </w:trPr>
          </w:trPrChange>
        </w:trPr>
        <w:tc>
          <w:tcPr>
            <w:tcW w:w="2884" w:type="dxa"/>
            <w:tcPrChange w:id="2179" w:author="Lizzie Timmins (NESO)" w:date="2025-03-18T15:21:00Z" w16du:dateUtc="2025-03-18T15:21:00Z">
              <w:tcPr>
                <w:tcW w:w="2297" w:type="dxa"/>
              </w:tcPr>
            </w:tcPrChange>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6634" w:type="dxa"/>
            <w:tcPrChange w:id="2180" w:author="Lizzie Timmins (NESO)" w:date="2025-03-18T15:21:00Z" w16du:dateUtc="2025-03-18T15:21:00Z">
              <w:tcPr>
                <w:tcW w:w="7221" w:type="dxa"/>
              </w:tcPr>
            </w:tcPrChange>
          </w:tcPr>
          <w:p w14:paraId="1F374F30" w14:textId="4EB5627D" w:rsidR="00F81D7C" w:rsidRPr="007E0B31" w:rsidRDefault="00F81D7C" w:rsidP="00F81D7C">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CD30E6">
        <w:trPr>
          <w:cantSplit/>
          <w:trPrChange w:id="2181" w:author="Lizzie Timmins (NESO)" w:date="2025-03-18T15:21:00Z" w16du:dateUtc="2025-03-18T15:21:00Z">
            <w:trPr>
              <w:cantSplit/>
            </w:trPr>
          </w:trPrChange>
        </w:trPr>
        <w:tc>
          <w:tcPr>
            <w:tcW w:w="2884" w:type="dxa"/>
            <w:tcPrChange w:id="2182" w:author="Lizzie Timmins (NESO)" w:date="2025-03-18T15:21:00Z" w16du:dateUtc="2025-03-18T15:21:00Z">
              <w:tcPr>
                <w:tcW w:w="2297" w:type="dxa"/>
              </w:tcPr>
            </w:tcPrChange>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Change w:id="2183" w:author="Lizzie Timmins (NESO)" w:date="2025-03-18T15:21:00Z" w16du:dateUtc="2025-03-18T15:21:00Z">
              <w:tcPr>
                <w:tcW w:w="7221" w:type="dxa"/>
              </w:tcPr>
            </w:tcPrChange>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CD30E6">
        <w:trPr>
          <w:cantSplit/>
          <w:trPrChange w:id="2184" w:author="Lizzie Timmins (NESO)" w:date="2025-03-18T15:21:00Z" w16du:dateUtc="2025-03-18T15:21:00Z">
            <w:trPr>
              <w:cantSplit/>
            </w:trPr>
          </w:trPrChange>
        </w:trPr>
        <w:tc>
          <w:tcPr>
            <w:tcW w:w="2884" w:type="dxa"/>
            <w:tcPrChange w:id="2185" w:author="Lizzie Timmins (NESO)" w:date="2025-03-18T15:21:00Z" w16du:dateUtc="2025-03-18T15:21:00Z">
              <w:tcPr>
                <w:tcW w:w="2297" w:type="dxa"/>
              </w:tcPr>
            </w:tcPrChange>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Change w:id="2186" w:author="Lizzie Timmins (NESO)" w:date="2025-03-18T15:21:00Z" w16du:dateUtc="2025-03-18T15:21:00Z">
              <w:tcPr>
                <w:tcW w:w="7221" w:type="dxa"/>
              </w:tcPr>
            </w:tcPrChange>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CD30E6">
        <w:trPr>
          <w:cantSplit/>
          <w:trPrChange w:id="2187" w:author="Lizzie Timmins (NESO)" w:date="2025-03-18T15:21:00Z" w16du:dateUtc="2025-03-18T15:21:00Z">
            <w:trPr>
              <w:cantSplit/>
            </w:trPr>
          </w:trPrChange>
        </w:trPr>
        <w:tc>
          <w:tcPr>
            <w:tcW w:w="2884" w:type="dxa"/>
            <w:tcPrChange w:id="2188" w:author="Lizzie Timmins (NESO)" w:date="2025-03-18T15:21:00Z" w16du:dateUtc="2025-03-18T15:21:00Z">
              <w:tcPr>
                <w:tcW w:w="2297" w:type="dxa"/>
              </w:tcPr>
            </w:tcPrChange>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Change w:id="2189" w:author="Lizzie Timmins (NESO)" w:date="2025-03-18T15:21:00Z" w16du:dateUtc="2025-03-18T15:21:00Z">
              <w:tcPr>
                <w:tcW w:w="7221" w:type="dxa"/>
              </w:tcPr>
            </w:tcPrChange>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CD30E6">
        <w:trPr>
          <w:cantSplit/>
          <w:trPrChange w:id="2190" w:author="Lizzie Timmins (NESO)" w:date="2025-03-18T15:21:00Z" w16du:dateUtc="2025-03-18T15:21:00Z">
            <w:trPr>
              <w:cantSplit/>
            </w:trPr>
          </w:trPrChange>
        </w:trPr>
        <w:tc>
          <w:tcPr>
            <w:tcW w:w="2884" w:type="dxa"/>
            <w:tcPrChange w:id="2191" w:author="Lizzie Timmins (NESO)" w:date="2025-03-18T15:21:00Z" w16du:dateUtc="2025-03-18T15:21:00Z">
              <w:tcPr>
                <w:tcW w:w="2297" w:type="dxa"/>
              </w:tcPr>
            </w:tcPrChange>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Change w:id="2192" w:author="Lizzie Timmins (NESO)" w:date="2025-03-18T15:21:00Z" w16du:dateUtc="2025-03-18T15:21:00Z">
              <w:tcPr>
                <w:tcW w:w="7221" w:type="dxa"/>
              </w:tcPr>
            </w:tcPrChange>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F81D7C" w:rsidRPr="007E0B31" w14:paraId="7CE97EC2" w14:textId="77777777" w:rsidTr="00CD30E6">
        <w:trPr>
          <w:cantSplit/>
          <w:trPrChange w:id="2193" w:author="Lizzie Timmins (NESO)" w:date="2025-03-18T15:21:00Z" w16du:dateUtc="2025-03-18T15:21:00Z">
            <w:trPr>
              <w:cantSplit/>
            </w:trPr>
          </w:trPrChange>
        </w:trPr>
        <w:tc>
          <w:tcPr>
            <w:tcW w:w="2884" w:type="dxa"/>
            <w:tcPrChange w:id="2194" w:author="Lizzie Timmins (NESO)" w:date="2025-03-18T15:21:00Z" w16du:dateUtc="2025-03-18T15:21:00Z">
              <w:tcPr>
                <w:tcW w:w="2297" w:type="dxa"/>
              </w:tcPr>
            </w:tcPrChange>
          </w:tcPr>
          <w:p w14:paraId="1DAA4D78" w14:textId="77777777" w:rsidR="00F81D7C" w:rsidRPr="007E0B31" w:rsidRDefault="00F81D7C" w:rsidP="00F81D7C">
            <w:pPr>
              <w:pStyle w:val="Arial11Bold"/>
              <w:rPr>
                <w:rFonts w:cs="Arial"/>
              </w:rPr>
            </w:pPr>
            <w:r w:rsidRPr="007E0B31">
              <w:rPr>
                <w:rFonts w:cs="Arial"/>
              </w:rPr>
              <w:t>Synchronous Speed</w:t>
            </w:r>
          </w:p>
        </w:tc>
        <w:tc>
          <w:tcPr>
            <w:tcW w:w="6634" w:type="dxa"/>
            <w:tcPrChange w:id="2195" w:author="Lizzie Timmins (NESO)" w:date="2025-03-18T15:21:00Z" w16du:dateUtc="2025-03-18T15:21:00Z">
              <w:tcPr>
                <w:tcW w:w="7221" w:type="dxa"/>
              </w:tcPr>
            </w:tcPrChange>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CD30E6">
        <w:trPr>
          <w:cantSplit/>
          <w:trPrChange w:id="2196" w:author="Lizzie Timmins (NESO)" w:date="2025-03-18T15:21:00Z" w16du:dateUtc="2025-03-18T15:21:00Z">
            <w:trPr>
              <w:cantSplit/>
            </w:trPr>
          </w:trPrChange>
        </w:trPr>
        <w:tc>
          <w:tcPr>
            <w:tcW w:w="2884" w:type="dxa"/>
            <w:tcPrChange w:id="2197" w:author="Lizzie Timmins (NESO)" w:date="2025-03-18T15:21:00Z" w16du:dateUtc="2025-03-18T15:21:00Z">
              <w:tcPr>
                <w:tcW w:w="2297" w:type="dxa"/>
              </w:tcPr>
            </w:tcPrChange>
          </w:tcPr>
          <w:p w14:paraId="24B0D1A3" w14:textId="77777777" w:rsidR="00F81D7C" w:rsidRPr="007E0B31" w:rsidRDefault="00F81D7C" w:rsidP="00F81D7C">
            <w:pPr>
              <w:pStyle w:val="Arial11Bold"/>
              <w:rPr>
                <w:rFonts w:cs="Arial"/>
              </w:rPr>
            </w:pPr>
            <w:r w:rsidRPr="007E0B31">
              <w:rPr>
                <w:rFonts w:cs="Arial"/>
              </w:rPr>
              <w:t>System</w:t>
            </w:r>
          </w:p>
        </w:tc>
        <w:tc>
          <w:tcPr>
            <w:tcW w:w="6634" w:type="dxa"/>
            <w:tcPrChange w:id="2198" w:author="Lizzie Timmins (NESO)" w:date="2025-03-18T15:21:00Z" w16du:dateUtc="2025-03-18T15:21:00Z">
              <w:tcPr>
                <w:tcW w:w="7221" w:type="dxa"/>
              </w:tcPr>
            </w:tcPrChange>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CD30E6">
        <w:trPr>
          <w:cantSplit/>
          <w:trPrChange w:id="2199" w:author="Lizzie Timmins (NESO)" w:date="2025-03-18T15:21:00Z" w16du:dateUtc="2025-03-18T15:21:00Z">
            <w:trPr>
              <w:cantSplit/>
            </w:trPr>
          </w:trPrChange>
        </w:trPr>
        <w:tc>
          <w:tcPr>
            <w:tcW w:w="2884" w:type="dxa"/>
            <w:tcPrChange w:id="2200" w:author="Lizzie Timmins (NESO)" w:date="2025-03-18T15:21:00Z" w16du:dateUtc="2025-03-18T15:21:00Z">
              <w:tcPr>
                <w:tcW w:w="2297" w:type="dxa"/>
              </w:tcPr>
            </w:tcPrChange>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6634" w:type="dxa"/>
            <w:tcPrChange w:id="2201" w:author="Lizzie Timmins (NESO)" w:date="2025-03-18T15:21:00Z" w16du:dateUtc="2025-03-18T15:21:00Z">
              <w:tcPr>
                <w:tcW w:w="7221" w:type="dxa"/>
              </w:tcPr>
            </w:tcPrChange>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CD30E6">
        <w:trPr>
          <w:cantSplit/>
          <w:trPrChange w:id="2202" w:author="Lizzie Timmins (NESO)" w:date="2025-03-18T15:21:00Z" w16du:dateUtc="2025-03-18T15:21:00Z">
            <w:trPr>
              <w:cantSplit/>
            </w:trPr>
          </w:trPrChange>
        </w:trPr>
        <w:tc>
          <w:tcPr>
            <w:tcW w:w="2884" w:type="dxa"/>
            <w:tcPrChange w:id="2203" w:author="Lizzie Timmins (NESO)" w:date="2025-03-18T15:21:00Z" w16du:dateUtc="2025-03-18T15:21:00Z">
              <w:tcPr>
                <w:tcW w:w="2297" w:type="dxa"/>
              </w:tcPr>
            </w:tcPrChange>
          </w:tcPr>
          <w:p w14:paraId="425345A0" w14:textId="77777777" w:rsidR="00F81D7C" w:rsidRPr="007E0B31" w:rsidRDefault="00F81D7C" w:rsidP="00F81D7C">
            <w:pPr>
              <w:pStyle w:val="Arial11Bold"/>
              <w:rPr>
                <w:rFonts w:cs="Arial"/>
              </w:rPr>
            </w:pPr>
            <w:r w:rsidRPr="007E0B31">
              <w:rPr>
                <w:rFonts w:cs="Arial"/>
              </w:rPr>
              <w:t>System Constraint</w:t>
            </w:r>
          </w:p>
        </w:tc>
        <w:tc>
          <w:tcPr>
            <w:tcW w:w="6634" w:type="dxa"/>
            <w:tcPrChange w:id="2204" w:author="Lizzie Timmins (NESO)" w:date="2025-03-18T15:21:00Z" w16du:dateUtc="2025-03-18T15:21:00Z">
              <w:tcPr>
                <w:tcW w:w="7221" w:type="dxa"/>
              </w:tcPr>
            </w:tcPrChange>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CD30E6">
        <w:trPr>
          <w:cantSplit/>
          <w:trPrChange w:id="2205" w:author="Lizzie Timmins (NESO)" w:date="2025-03-18T15:21:00Z" w16du:dateUtc="2025-03-18T15:21:00Z">
            <w:trPr>
              <w:cantSplit/>
            </w:trPr>
          </w:trPrChange>
        </w:trPr>
        <w:tc>
          <w:tcPr>
            <w:tcW w:w="2884" w:type="dxa"/>
            <w:tcPrChange w:id="2206" w:author="Lizzie Timmins (NESO)" w:date="2025-03-18T15:21:00Z" w16du:dateUtc="2025-03-18T15:21:00Z">
              <w:tcPr>
                <w:tcW w:w="2297" w:type="dxa"/>
              </w:tcPr>
            </w:tcPrChange>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6634" w:type="dxa"/>
            <w:tcPrChange w:id="2207" w:author="Lizzie Timmins (NESO)" w:date="2025-03-18T15:21:00Z" w16du:dateUtc="2025-03-18T15:21:00Z">
              <w:tcPr>
                <w:tcW w:w="7221" w:type="dxa"/>
              </w:tcPr>
            </w:tcPrChange>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CD30E6">
        <w:trPr>
          <w:cantSplit/>
          <w:trPrChange w:id="2208" w:author="Lizzie Timmins (NESO)" w:date="2025-03-18T15:21:00Z" w16du:dateUtc="2025-03-18T15:21:00Z">
            <w:trPr>
              <w:cantSplit/>
            </w:trPr>
          </w:trPrChange>
        </w:trPr>
        <w:tc>
          <w:tcPr>
            <w:tcW w:w="2884" w:type="dxa"/>
            <w:tcPrChange w:id="2209" w:author="Lizzie Timmins (NESO)" w:date="2025-03-18T15:21:00Z" w16du:dateUtc="2025-03-18T15:21:00Z">
              <w:tcPr>
                <w:tcW w:w="2297" w:type="dxa"/>
              </w:tcPr>
            </w:tcPrChange>
          </w:tcPr>
          <w:p w14:paraId="27A70CF2" w14:textId="77777777" w:rsidR="00F81D7C" w:rsidRPr="007E0B31" w:rsidRDefault="00F81D7C" w:rsidP="00F81D7C">
            <w:pPr>
              <w:pStyle w:val="Arial11Bold"/>
              <w:rPr>
                <w:rFonts w:cs="Arial"/>
              </w:rPr>
            </w:pPr>
            <w:r w:rsidRPr="007E0B31">
              <w:rPr>
                <w:rFonts w:cs="Arial"/>
              </w:rPr>
              <w:t>System Constraint Group</w:t>
            </w:r>
          </w:p>
        </w:tc>
        <w:tc>
          <w:tcPr>
            <w:tcW w:w="6634" w:type="dxa"/>
            <w:tcPrChange w:id="2210" w:author="Lizzie Timmins (NESO)" w:date="2025-03-18T15:21:00Z" w16du:dateUtc="2025-03-18T15:21:00Z">
              <w:tcPr>
                <w:tcW w:w="7221" w:type="dxa"/>
              </w:tcPr>
            </w:tcPrChange>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CD30E6">
        <w:trPr>
          <w:cantSplit/>
          <w:trPrChange w:id="2211" w:author="Lizzie Timmins (NESO)" w:date="2025-03-18T15:21:00Z" w16du:dateUtc="2025-03-18T15:21:00Z">
            <w:trPr>
              <w:cantSplit/>
            </w:trPr>
          </w:trPrChange>
        </w:trPr>
        <w:tc>
          <w:tcPr>
            <w:tcW w:w="2884" w:type="dxa"/>
            <w:tcPrChange w:id="2212" w:author="Lizzie Timmins (NESO)" w:date="2025-03-18T15:21:00Z" w16du:dateUtc="2025-03-18T15:21:00Z">
              <w:tcPr>
                <w:tcW w:w="2297" w:type="dxa"/>
              </w:tcPr>
            </w:tcPrChange>
          </w:tcPr>
          <w:p w14:paraId="58BAEEED" w14:textId="182D3352" w:rsidR="00F81D7C" w:rsidRPr="007E0B31" w:rsidRDefault="00F81D7C" w:rsidP="00F81D7C">
            <w:pPr>
              <w:pStyle w:val="Arial11Bold"/>
              <w:rPr>
                <w:rFonts w:cs="Arial"/>
              </w:rPr>
            </w:pPr>
            <w:r w:rsidRPr="00636020">
              <w:rPr>
                <w:bCs/>
              </w:rPr>
              <w:t>System Defence Plan</w:t>
            </w:r>
          </w:p>
        </w:tc>
        <w:tc>
          <w:tcPr>
            <w:tcW w:w="6634" w:type="dxa"/>
            <w:tcPrChange w:id="2213" w:author="Lizzie Timmins (NESO)" w:date="2025-03-18T15:21:00Z" w16du:dateUtc="2025-03-18T15:21:00Z">
              <w:tcPr>
                <w:tcW w:w="7221" w:type="dxa"/>
              </w:tcPr>
            </w:tcPrChange>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CD30E6">
        <w:trPr>
          <w:cantSplit/>
          <w:trPrChange w:id="2214" w:author="Lizzie Timmins (NESO)" w:date="2025-03-18T15:21:00Z" w16du:dateUtc="2025-03-18T15:21:00Z">
            <w:trPr>
              <w:cantSplit/>
            </w:trPr>
          </w:trPrChange>
        </w:trPr>
        <w:tc>
          <w:tcPr>
            <w:tcW w:w="2884" w:type="dxa"/>
            <w:tcPrChange w:id="2215" w:author="Lizzie Timmins (NESO)" w:date="2025-03-18T15:21:00Z" w16du:dateUtc="2025-03-18T15:21:00Z">
              <w:tcPr>
                <w:tcW w:w="2297" w:type="dxa"/>
              </w:tcPr>
            </w:tcPrChange>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Change w:id="2216" w:author="Lizzie Timmins (NESO)" w:date="2025-03-18T15:21:00Z" w16du:dateUtc="2025-03-18T15:21:00Z">
              <w:tcPr>
                <w:tcW w:w="7221" w:type="dxa"/>
              </w:tcPr>
            </w:tcPrChange>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CD30E6">
        <w:trPr>
          <w:cantSplit/>
          <w:trHeight w:val="552"/>
          <w:trPrChange w:id="2217" w:author="Lizzie Timmins (NESO)" w:date="2025-03-18T15:21:00Z" w16du:dateUtc="2025-03-18T15:21:00Z">
            <w:trPr>
              <w:cantSplit/>
              <w:trHeight w:val="552"/>
            </w:trPr>
          </w:trPrChange>
        </w:trPr>
        <w:tc>
          <w:tcPr>
            <w:tcW w:w="2884" w:type="dxa"/>
            <w:tcPrChange w:id="2218" w:author="Lizzie Timmins (NESO)" w:date="2025-03-18T15:21:00Z" w16du:dateUtc="2025-03-18T15:21:00Z">
              <w:tcPr>
                <w:tcW w:w="2297" w:type="dxa"/>
              </w:tcPr>
            </w:tcPrChange>
          </w:tcPr>
          <w:p w14:paraId="3549E3D2" w14:textId="77777777" w:rsidR="00F81D7C" w:rsidRPr="001231D8" w:rsidRDefault="00F81D7C" w:rsidP="00F81D7C">
            <w:pPr>
              <w:rPr>
                <w:b/>
                <w:bCs/>
              </w:rPr>
            </w:pPr>
            <w:r w:rsidRPr="001231D8">
              <w:rPr>
                <w:b/>
                <w:bCs/>
              </w:rPr>
              <w:t>System Incidents Report</w:t>
            </w:r>
          </w:p>
        </w:tc>
        <w:tc>
          <w:tcPr>
            <w:tcW w:w="6634" w:type="dxa"/>
            <w:tcPrChange w:id="2219" w:author="Lizzie Timmins (NESO)" w:date="2025-03-18T15:21:00Z" w16du:dateUtc="2025-03-18T15:21:00Z">
              <w:tcPr>
                <w:tcW w:w="7221" w:type="dxa"/>
              </w:tcPr>
            </w:tcPrChange>
          </w:tcPr>
          <w:p w14:paraId="6EB5AF5A" w14:textId="77777777" w:rsidR="00F81D7C" w:rsidRPr="001231D8" w:rsidRDefault="00F81D7C" w:rsidP="00F81D7C">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F81D7C" w:rsidRPr="007E0B31" w14:paraId="64E976F1" w14:textId="77777777" w:rsidTr="00CD30E6">
        <w:trPr>
          <w:cantSplit/>
          <w:trPrChange w:id="2220" w:author="Lizzie Timmins (NESO)" w:date="2025-03-18T15:21:00Z" w16du:dateUtc="2025-03-18T15:21:00Z">
            <w:trPr>
              <w:cantSplit/>
            </w:trPr>
          </w:trPrChange>
        </w:trPr>
        <w:tc>
          <w:tcPr>
            <w:tcW w:w="2884" w:type="dxa"/>
            <w:tcPrChange w:id="2221" w:author="Lizzie Timmins (NESO)" w:date="2025-03-18T15:21:00Z" w16du:dateUtc="2025-03-18T15:21:00Z">
              <w:tcPr>
                <w:tcW w:w="2297" w:type="dxa"/>
              </w:tcPr>
            </w:tcPrChange>
          </w:tcPr>
          <w:p w14:paraId="3016A7F7" w14:textId="77777777" w:rsidR="00F81D7C" w:rsidRPr="007E0B31" w:rsidRDefault="00F81D7C" w:rsidP="00F81D7C">
            <w:pPr>
              <w:pStyle w:val="Arial11Bold"/>
              <w:rPr>
                <w:rFonts w:cs="Arial"/>
              </w:rPr>
            </w:pPr>
            <w:r w:rsidRPr="007E0B31">
              <w:rPr>
                <w:rFonts w:cs="Arial"/>
              </w:rPr>
              <w:t>System Margin</w:t>
            </w:r>
          </w:p>
        </w:tc>
        <w:tc>
          <w:tcPr>
            <w:tcW w:w="6634" w:type="dxa"/>
            <w:tcPrChange w:id="2222" w:author="Lizzie Timmins (NESO)" w:date="2025-03-18T15:21:00Z" w16du:dateUtc="2025-03-18T15:21:00Z">
              <w:tcPr>
                <w:tcW w:w="7221" w:type="dxa"/>
              </w:tcPr>
            </w:tcPrChange>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CD30E6">
        <w:trPr>
          <w:cantSplit/>
          <w:trPrChange w:id="2223" w:author="Lizzie Timmins (NESO)" w:date="2025-03-18T15:21:00Z" w16du:dateUtc="2025-03-18T15:21:00Z">
            <w:trPr>
              <w:cantSplit/>
            </w:trPr>
          </w:trPrChange>
        </w:trPr>
        <w:tc>
          <w:tcPr>
            <w:tcW w:w="2884" w:type="dxa"/>
            <w:tcPrChange w:id="2224" w:author="Lizzie Timmins (NESO)" w:date="2025-03-18T15:21:00Z" w16du:dateUtc="2025-03-18T15:21:00Z">
              <w:tcPr>
                <w:tcW w:w="2297" w:type="dxa"/>
              </w:tcPr>
            </w:tcPrChange>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Change w:id="2225" w:author="Lizzie Timmins (NESO)" w:date="2025-03-18T15:21:00Z" w16du:dateUtc="2025-03-18T15:21:00Z">
              <w:tcPr>
                <w:tcW w:w="7221" w:type="dxa"/>
              </w:tcPr>
            </w:tcPrChange>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CD30E6">
        <w:trPr>
          <w:cantSplit/>
          <w:trPrChange w:id="2226" w:author="Lizzie Timmins (NESO)" w:date="2025-03-18T15:21:00Z" w16du:dateUtc="2025-03-18T15:21:00Z">
            <w:trPr>
              <w:cantSplit/>
            </w:trPr>
          </w:trPrChange>
        </w:trPr>
        <w:tc>
          <w:tcPr>
            <w:tcW w:w="2884" w:type="dxa"/>
            <w:tcPrChange w:id="2227" w:author="Lizzie Timmins (NESO)" w:date="2025-03-18T15:21:00Z" w16du:dateUtc="2025-03-18T15:21:00Z">
              <w:tcPr>
                <w:tcW w:w="2297" w:type="dxa"/>
              </w:tcPr>
            </w:tcPrChange>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Change w:id="2228" w:author="Lizzie Timmins (NESO)" w:date="2025-03-18T15:21:00Z" w16du:dateUtc="2025-03-18T15:21:00Z">
              <w:tcPr>
                <w:tcW w:w="7221" w:type="dxa"/>
              </w:tcPr>
            </w:tcPrChange>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CD30E6">
        <w:trPr>
          <w:cantSplit/>
          <w:trPrChange w:id="2229" w:author="Lizzie Timmins (NESO)" w:date="2025-03-18T15:21:00Z" w16du:dateUtc="2025-03-18T15:21:00Z">
            <w:trPr>
              <w:cantSplit/>
            </w:trPr>
          </w:trPrChange>
        </w:trPr>
        <w:tc>
          <w:tcPr>
            <w:tcW w:w="2884" w:type="dxa"/>
            <w:tcPrChange w:id="2230" w:author="Lizzie Timmins (NESO)" w:date="2025-03-18T15:21:00Z" w16du:dateUtc="2025-03-18T15:21:00Z">
              <w:tcPr>
                <w:tcW w:w="2297" w:type="dxa"/>
              </w:tcPr>
            </w:tcPrChange>
          </w:tcPr>
          <w:p w14:paraId="7FAE100E" w14:textId="5C92C90A" w:rsidR="00F81D7C" w:rsidRPr="00636020" w:rsidRDefault="00F81D7C" w:rsidP="00F81D7C">
            <w:pPr>
              <w:pStyle w:val="Arial11Bold"/>
              <w:rPr>
                <w:bCs/>
              </w:rPr>
            </w:pPr>
            <w:r>
              <w:rPr>
                <w:rFonts w:cs="Arial"/>
              </w:rPr>
              <w:t>System Restoration</w:t>
            </w:r>
          </w:p>
        </w:tc>
        <w:tc>
          <w:tcPr>
            <w:tcW w:w="6634" w:type="dxa"/>
            <w:tcPrChange w:id="2231" w:author="Lizzie Timmins (NESO)" w:date="2025-03-18T15:21:00Z" w16du:dateUtc="2025-03-18T15:21:00Z">
              <w:tcPr>
                <w:tcW w:w="7221" w:type="dxa"/>
              </w:tcPr>
            </w:tcPrChange>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CD30E6">
        <w:trPr>
          <w:cantSplit/>
          <w:trPrChange w:id="2232" w:author="Lizzie Timmins (NESO)" w:date="2025-03-18T15:21:00Z" w16du:dateUtc="2025-03-18T15:21:00Z">
            <w:trPr>
              <w:cantSplit/>
            </w:trPr>
          </w:trPrChange>
        </w:trPr>
        <w:tc>
          <w:tcPr>
            <w:tcW w:w="2884" w:type="dxa"/>
            <w:tcPrChange w:id="2233" w:author="Lizzie Timmins (NESO)" w:date="2025-03-18T15:21:00Z" w16du:dateUtc="2025-03-18T15:21:00Z">
              <w:tcPr>
                <w:tcW w:w="2297" w:type="dxa"/>
              </w:tcPr>
            </w:tcPrChange>
          </w:tcPr>
          <w:p w14:paraId="0120BCB8" w14:textId="3A83B8E2" w:rsidR="00F81D7C" w:rsidRDefault="00F81D7C" w:rsidP="00F81D7C">
            <w:pPr>
              <w:pStyle w:val="Arial11Bold"/>
              <w:rPr>
                <w:rFonts w:cs="Arial"/>
              </w:rPr>
            </w:pPr>
            <w:r>
              <w:rPr>
                <w:rFonts w:cs="Arial"/>
              </w:rPr>
              <w:t>System Restoration Region</w:t>
            </w:r>
          </w:p>
        </w:tc>
        <w:tc>
          <w:tcPr>
            <w:tcW w:w="6634" w:type="dxa"/>
            <w:tcPrChange w:id="2234" w:author="Lizzie Timmins (NESO)" w:date="2025-03-18T15:21:00Z" w16du:dateUtc="2025-03-18T15:21:00Z">
              <w:tcPr>
                <w:tcW w:w="7221" w:type="dxa"/>
              </w:tcPr>
            </w:tcPrChange>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CD30E6">
        <w:trPr>
          <w:cantSplit/>
          <w:trPrChange w:id="2235" w:author="Lizzie Timmins (NESO)" w:date="2025-03-18T15:21:00Z" w16du:dateUtc="2025-03-18T15:21:00Z">
            <w:trPr>
              <w:cantSplit/>
            </w:trPr>
          </w:trPrChange>
        </w:trPr>
        <w:tc>
          <w:tcPr>
            <w:tcW w:w="2884" w:type="dxa"/>
            <w:tcPrChange w:id="2236" w:author="Lizzie Timmins (NESO)" w:date="2025-03-18T15:21:00Z" w16du:dateUtc="2025-03-18T15:21:00Z">
              <w:tcPr>
                <w:tcW w:w="2297" w:type="dxa"/>
              </w:tcPr>
            </w:tcPrChange>
          </w:tcPr>
          <w:p w14:paraId="7FC4DAB5" w14:textId="7005E6F4" w:rsidR="00F81D7C" w:rsidRPr="007E0B31" w:rsidRDefault="00F81D7C" w:rsidP="00F81D7C">
            <w:pPr>
              <w:pStyle w:val="Arial11Bold"/>
              <w:rPr>
                <w:rFonts w:cs="Arial"/>
              </w:rPr>
            </w:pPr>
            <w:r w:rsidRPr="00636020">
              <w:rPr>
                <w:bCs/>
              </w:rPr>
              <w:t>System Restoration Plan</w:t>
            </w:r>
          </w:p>
        </w:tc>
        <w:tc>
          <w:tcPr>
            <w:tcW w:w="6634" w:type="dxa"/>
            <w:tcPrChange w:id="2237" w:author="Lizzie Timmins (NESO)" w:date="2025-03-18T15:21:00Z" w16du:dateUtc="2025-03-18T15:21:00Z">
              <w:tcPr>
                <w:tcW w:w="7221" w:type="dxa"/>
              </w:tcPr>
            </w:tcPrChange>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CD30E6">
        <w:trPr>
          <w:cantSplit/>
          <w:trPrChange w:id="2238" w:author="Lizzie Timmins (NESO)" w:date="2025-03-18T15:21:00Z" w16du:dateUtc="2025-03-18T15:21:00Z">
            <w:trPr>
              <w:cantSplit/>
            </w:trPr>
          </w:trPrChange>
        </w:trPr>
        <w:tc>
          <w:tcPr>
            <w:tcW w:w="2884" w:type="dxa"/>
            <w:tcPrChange w:id="2239" w:author="Lizzie Timmins (NESO)" w:date="2025-03-18T15:21:00Z" w16du:dateUtc="2025-03-18T15:21:00Z">
              <w:tcPr>
                <w:tcW w:w="2297" w:type="dxa"/>
              </w:tcPr>
            </w:tcPrChange>
          </w:tcPr>
          <w:p w14:paraId="04061391" w14:textId="77777777" w:rsidR="00F81D7C" w:rsidRPr="007E0B31" w:rsidRDefault="00F81D7C" w:rsidP="00F81D7C">
            <w:pPr>
              <w:pStyle w:val="Arial11Bold"/>
              <w:rPr>
                <w:rFonts w:cs="Arial"/>
              </w:rPr>
            </w:pPr>
            <w:r w:rsidRPr="007E0B31">
              <w:rPr>
                <w:rFonts w:cs="Arial"/>
              </w:rPr>
              <w:t>System Telephony</w:t>
            </w:r>
          </w:p>
        </w:tc>
        <w:tc>
          <w:tcPr>
            <w:tcW w:w="6634" w:type="dxa"/>
            <w:tcPrChange w:id="2240" w:author="Lizzie Timmins (NESO)" w:date="2025-03-18T15:21:00Z" w16du:dateUtc="2025-03-18T15:21:00Z">
              <w:tcPr>
                <w:tcW w:w="7221" w:type="dxa"/>
              </w:tcPr>
            </w:tcPrChange>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CD30E6">
        <w:trPr>
          <w:cantSplit/>
          <w:trPrChange w:id="2241" w:author="Lizzie Timmins (NESO)" w:date="2025-03-18T15:21:00Z" w16du:dateUtc="2025-03-18T15:21:00Z">
            <w:trPr>
              <w:cantSplit/>
            </w:trPr>
          </w:trPrChange>
        </w:trPr>
        <w:tc>
          <w:tcPr>
            <w:tcW w:w="2884" w:type="dxa"/>
            <w:tcPrChange w:id="2242" w:author="Lizzie Timmins (NESO)" w:date="2025-03-18T15:21:00Z" w16du:dateUtc="2025-03-18T15:21:00Z">
              <w:tcPr>
                <w:tcW w:w="2297" w:type="dxa"/>
              </w:tcPr>
            </w:tcPrChange>
          </w:tcPr>
          <w:p w14:paraId="6D2E474F" w14:textId="77777777" w:rsidR="00F81D7C" w:rsidRPr="007E0B31" w:rsidRDefault="00F81D7C" w:rsidP="00F81D7C">
            <w:pPr>
              <w:pStyle w:val="Arial11Bold"/>
              <w:rPr>
                <w:rFonts w:cs="Arial"/>
              </w:rPr>
            </w:pPr>
            <w:r w:rsidRPr="007E0B31">
              <w:rPr>
                <w:rFonts w:cs="Arial"/>
              </w:rPr>
              <w:t>System Tests</w:t>
            </w:r>
          </w:p>
        </w:tc>
        <w:tc>
          <w:tcPr>
            <w:tcW w:w="6634" w:type="dxa"/>
            <w:tcPrChange w:id="2243" w:author="Lizzie Timmins (NESO)" w:date="2025-03-18T15:21:00Z" w16du:dateUtc="2025-03-18T15:21:00Z">
              <w:tcPr>
                <w:tcW w:w="7221" w:type="dxa"/>
              </w:tcPr>
            </w:tcPrChange>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CD30E6">
        <w:trPr>
          <w:cantSplit/>
          <w:trPrChange w:id="2244" w:author="Lizzie Timmins (NESO)" w:date="2025-03-18T15:21:00Z" w16du:dateUtc="2025-03-18T15:21:00Z">
            <w:trPr>
              <w:cantSplit/>
            </w:trPr>
          </w:trPrChange>
        </w:trPr>
        <w:tc>
          <w:tcPr>
            <w:tcW w:w="2884" w:type="dxa"/>
            <w:tcPrChange w:id="2245" w:author="Lizzie Timmins (NESO)" w:date="2025-03-18T15:21:00Z" w16du:dateUtc="2025-03-18T15:21:00Z">
              <w:tcPr>
                <w:tcW w:w="2297" w:type="dxa"/>
              </w:tcPr>
            </w:tcPrChange>
          </w:tcPr>
          <w:p w14:paraId="7BAC63AF" w14:textId="77777777" w:rsidR="00F81D7C" w:rsidRPr="007E0B31" w:rsidRDefault="00F81D7C" w:rsidP="00F81D7C">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Change w:id="2246" w:author="Lizzie Timmins (NESO)" w:date="2025-03-18T15:21:00Z" w16du:dateUtc="2025-03-18T15:21:00Z">
              <w:tcPr>
                <w:tcW w:w="7221" w:type="dxa"/>
              </w:tcPr>
            </w:tcPrChange>
          </w:tcPr>
          <w:p w14:paraId="1F793A5F" w14:textId="77777777" w:rsidR="00F81D7C" w:rsidRPr="007E0B31" w:rsidRDefault="00F81D7C" w:rsidP="00F81D7C">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CD30E6">
        <w:trPr>
          <w:cantSplit/>
          <w:trPrChange w:id="2247" w:author="Lizzie Timmins (NESO)" w:date="2025-03-18T15:21:00Z" w16du:dateUtc="2025-03-18T15:21:00Z">
            <w:trPr>
              <w:cantSplit/>
            </w:trPr>
          </w:trPrChange>
        </w:trPr>
        <w:tc>
          <w:tcPr>
            <w:tcW w:w="2884" w:type="dxa"/>
            <w:tcPrChange w:id="2248" w:author="Lizzie Timmins (NESO)" w:date="2025-03-18T15:21:00Z" w16du:dateUtc="2025-03-18T15:21:00Z">
              <w:tcPr>
                <w:tcW w:w="2297" w:type="dxa"/>
              </w:tcPr>
            </w:tcPrChange>
          </w:tcPr>
          <w:p w14:paraId="6FAF95FE"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Change w:id="2249" w:author="Lizzie Timmins (NESO)" w:date="2025-03-18T15:21:00Z" w16du:dateUtc="2025-03-18T15:21:00Z">
              <w:tcPr>
                <w:tcW w:w="7221" w:type="dxa"/>
              </w:tcPr>
            </w:tcPrChange>
          </w:tcPr>
          <w:p w14:paraId="3E1A2B55" w14:textId="61971953" w:rsidR="00F81D7C" w:rsidRPr="007E0B31" w:rsidRDefault="00F81D7C" w:rsidP="00F81D7C">
            <w:pPr>
              <w:pStyle w:val="TableArial11"/>
              <w:rPr>
                <w:rFonts w:cs="Arial"/>
              </w:rPr>
            </w:pPr>
            <w:bookmarkStart w:id="225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250"/>
            <w:r w:rsidRPr="007E0B31">
              <w:rPr>
                <w:rFonts w:cs="Arial"/>
              </w:rPr>
              <w:t>.</w:t>
            </w:r>
          </w:p>
        </w:tc>
      </w:tr>
      <w:tr w:rsidR="00F81D7C" w:rsidRPr="007E0B31" w14:paraId="1DA61D3F" w14:textId="77777777" w:rsidTr="00CD30E6">
        <w:trPr>
          <w:cantSplit/>
          <w:trPrChange w:id="2251" w:author="Lizzie Timmins (NESO)" w:date="2025-03-18T15:21:00Z" w16du:dateUtc="2025-03-18T15:21:00Z">
            <w:trPr>
              <w:cantSplit/>
            </w:trPr>
          </w:trPrChange>
        </w:trPr>
        <w:tc>
          <w:tcPr>
            <w:tcW w:w="2884" w:type="dxa"/>
            <w:tcPrChange w:id="2252" w:author="Lizzie Timmins (NESO)" w:date="2025-03-18T15:21:00Z" w16du:dateUtc="2025-03-18T15:21:00Z">
              <w:tcPr>
                <w:tcW w:w="2297" w:type="dxa"/>
              </w:tcPr>
            </w:tcPrChange>
          </w:tcPr>
          <w:p w14:paraId="68676C7F"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Change w:id="2253" w:author="Lizzie Timmins (NESO)" w:date="2025-03-18T15:21:00Z" w16du:dateUtc="2025-03-18T15:21:00Z">
              <w:tcPr>
                <w:tcW w:w="7221" w:type="dxa"/>
              </w:tcPr>
            </w:tcPrChange>
          </w:tcPr>
          <w:p w14:paraId="62BA3C3F" w14:textId="7BBA8F9D" w:rsidR="00F81D7C" w:rsidRPr="007E0B31" w:rsidRDefault="00F81D7C" w:rsidP="00F81D7C">
            <w:pPr>
              <w:pStyle w:val="TableArial11"/>
              <w:rPr>
                <w:rFonts w:cs="Arial"/>
              </w:rPr>
            </w:pPr>
            <w:bookmarkStart w:id="225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2254"/>
          </w:p>
        </w:tc>
      </w:tr>
      <w:tr w:rsidR="00F81D7C" w:rsidRPr="007E0B31" w14:paraId="5E31ADD9" w14:textId="77777777" w:rsidTr="00CD30E6">
        <w:trPr>
          <w:cantSplit/>
          <w:trPrChange w:id="2255" w:author="Lizzie Timmins (NESO)" w:date="2025-03-18T15:21:00Z" w16du:dateUtc="2025-03-18T15:21:00Z">
            <w:trPr>
              <w:cantSplit/>
            </w:trPr>
          </w:trPrChange>
        </w:trPr>
        <w:tc>
          <w:tcPr>
            <w:tcW w:w="2884" w:type="dxa"/>
            <w:tcPrChange w:id="2256" w:author="Lizzie Timmins (NESO)" w:date="2025-03-18T15:21:00Z" w16du:dateUtc="2025-03-18T15:21:00Z">
              <w:tcPr>
                <w:tcW w:w="2297" w:type="dxa"/>
              </w:tcPr>
            </w:tcPrChange>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6634" w:type="dxa"/>
            <w:tcPrChange w:id="2257" w:author="Lizzie Timmins (NESO)" w:date="2025-03-18T15:21:00Z" w16du:dateUtc="2025-03-18T15:21:00Z">
              <w:tcPr>
                <w:tcW w:w="7221" w:type="dxa"/>
              </w:tcPr>
            </w:tcPrChange>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CD30E6">
        <w:trPr>
          <w:cantSplit/>
          <w:trPrChange w:id="2258" w:author="Lizzie Timmins (NESO)" w:date="2025-03-18T15:21:00Z" w16du:dateUtc="2025-03-18T15:21:00Z">
            <w:trPr>
              <w:cantSplit/>
            </w:trPr>
          </w:trPrChange>
        </w:trPr>
        <w:tc>
          <w:tcPr>
            <w:tcW w:w="2884" w:type="dxa"/>
            <w:tcPrChange w:id="2259" w:author="Lizzie Timmins (NESO)" w:date="2025-03-18T15:21:00Z" w16du:dateUtc="2025-03-18T15:21:00Z">
              <w:tcPr>
                <w:tcW w:w="2297" w:type="dxa"/>
              </w:tcPr>
            </w:tcPrChange>
          </w:tcPr>
          <w:p w14:paraId="32E734FA" w14:textId="77777777" w:rsidR="00F81D7C" w:rsidRPr="007E0B31" w:rsidRDefault="00F81D7C" w:rsidP="00F81D7C">
            <w:pPr>
              <w:pStyle w:val="Arial11Bold"/>
              <w:rPr>
                <w:rFonts w:cs="Arial"/>
              </w:rPr>
            </w:pPr>
            <w:r w:rsidRPr="007E0B31">
              <w:rPr>
                <w:rFonts w:cs="Arial"/>
              </w:rPr>
              <w:t>Technical Specification</w:t>
            </w:r>
          </w:p>
        </w:tc>
        <w:tc>
          <w:tcPr>
            <w:tcW w:w="6634" w:type="dxa"/>
            <w:tcPrChange w:id="2260" w:author="Lizzie Timmins (NESO)" w:date="2025-03-18T15:21:00Z" w16du:dateUtc="2025-03-18T15:21:00Z">
              <w:tcPr>
                <w:tcW w:w="7221" w:type="dxa"/>
              </w:tcPr>
            </w:tcPrChange>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rsidDel="00CD30E6" w14:paraId="4A337598" w14:textId="5F2988E1" w:rsidTr="00CD30E6">
        <w:trPr>
          <w:cantSplit/>
          <w:del w:id="2261" w:author="Lizzie Timmins (NESO)" w:date="2025-03-18T15:22:00Z" w16du:dateUtc="2025-03-18T15:22:00Z"/>
          <w:trPrChange w:id="2262" w:author="Lizzie Timmins (NESO)" w:date="2025-03-18T15:21:00Z" w16du:dateUtc="2025-03-18T15:21:00Z">
            <w:trPr>
              <w:cantSplit/>
            </w:trPr>
          </w:trPrChange>
        </w:trPr>
        <w:tc>
          <w:tcPr>
            <w:tcW w:w="2884" w:type="dxa"/>
            <w:tcPrChange w:id="2263" w:author="Lizzie Timmins (NESO)" w:date="2025-03-18T15:21:00Z" w16du:dateUtc="2025-03-18T15:21:00Z">
              <w:tcPr>
                <w:tcW w:w="2297" w:type="dxa"/>
              </w:tcPr>
            </w:tcPrChange>
          </w:tcPr>
          <w:p w14:paraId="39FDCA0F" w14:textId="7B2B0D4F" w:rsidR="00F81D7C" w:rsidRPr="007E0B31" w:rsidDel="00CD30E6" w:rsidRDefault="00F81D7C" w:rsidP="00F81D7C">
            <w:pPr>
              <w:pStyle w:val="Arial11Bold"/>
              <w:rPr>
                <w:del w:id="2264" w:author="Lizzie Timmins (NESO)" w:date="2025-03-18T15:22:00Z" w16du:dateUtc="2025-03-18T15:22:00Z"/>
                <w:rFonts w:cs="Arial"/>
              </w:rPr>
            </w:pPr>
            <w:del w:id="2265" w:author="Lizzie Timmins (NESO)" w:date="2025-03-18T15:22:00Z" w16du:dateUtc="2025-03-18T15:22:00Z">
              <w:r w:rsidDel="00CD30E6">
                <w:rPr>
                  <w:rFonts w:cs="Arial"/>
                </w:rPr>
                <w:delText>TERRE</w:delText>
              </w:r>
            </w:del>
          </w:p>
        </w:tc>
        <w:tc>
          <w:tcPr>
            <w:tcW w:w="6634" w:type="dxa"/>
            <w:tcPrChange w:id="2266" w:author="Lizzie Timmins (NESO)" w:date="2025-03-18T15:21:00Z" w16du:dateUtc="2025-03-18T15:21:00Z">
              <w:tcPr>
                <w:tcW w:w="7221" w:type="dxa"/>
              </w:tcPr>
            </w:tcPrChange>
          </w:tcPr>
          <w:p w14:paraId="583D7EB9" w14:textId="407B8EFE" w:rsidR="00F81D7C" w:rsidRPr="007E0B31" w:rsidDel="00CD30E6" w:rsidRDefault="00F81D7C" w:rsidP="00F81D7C">
            <w:pPr>
              <w:pStyle w:val="TableArial11"/>
              <w:rPr>
                <w:del w:id="2267" w:author="Lizzie Timmins (NESO)" w:date="2025-03-18T15:22:00Z" w16du:dateUtc="2025-03-18T15:22:00Z"/>
                <w:rFonts w:cs="Arial"/>
              </w:rPr>
            </w:pPr>
            <w:del w:id="2268" w:author="Lizzie Timmins (NESO)" w:date="2025-03-18T15:22:00Z" w16du:dateUtc="2025-03-18T15:22:00Z">
              <w:r w:rsidRPr="0081264E" w:rsidDel="00CD30E6">
                <w:rPr>
                  <w:rFonts w:cs="Arial"/>
                </w:rPr>
                <w:delText>Trans European Replacement Reserves Exchange – a market covering the procurement of replacement reserves across Europe</w:delText>
              </w:r>
              <w:r w:rsidDel="00CD30E6">
                <w:rPr>
                  <w:rFonts w:cs="Arial"/>
                </w:rPr>
                <w:delText>.</w:delText>
              </w:r>
              <w:r w:rsidRPr="0081264E" w:rsidDel="00CD30E6">
                <w:rPr>
                  <w:rFonts w:cs="Arial"/>
                </w:rPr>
                <w:delText xml:space="preserve"> </w:delText>
              </w:r>
            </w:del>
          </w:p>
        </w:tc>
      </w:tr>
      <w:tr w:rsidR="00F81D7C" w:rsidRPr="007E0B31" w:rsidDel="00CD30E6" w14:paraId="5926AD32" w14:textId="15736265" w:rsidTr="00CD30E6">
        <w:trPr>
          <w:cantSplit/>
          <w:del w:id="2269" w:author="Lizzie Timmins (NESO)" w:date="2025-03-18T15:22:00Z" w16du:dateUtc="2025-03-18T15:22:00Z"/>
          <w:trPrChange w:id="2270" w:author="Lizzie Timmins (NESO)" w:date="2025-03-18T15:21:00Z" w16du:dateUtc="2025-03-18T15:21:00Z">
            <w:trPr>
              <w:cantSplit/>
            </w:trPr>
          </w:trPrChange>
        </w:trPr>
        <w:tc>
          <w:tcPr>
            <w:tcW w:w="2884" w:type="dxa"/>
            <w:tcPrChange w:id="2271" w:author="Lizzie Timmins (NESO)" w:date="2025-03-18T15:21:00Z" w16du:dateUtc="2025-03-18T15:21:00Z">
              <w:tcPr>
                <w:tcW w:w="2297" w:type="dxa"/>
              </w:tcPr>
            </w:tcPrChange>
          </w:tcPr>
          <w:p w14:paraId="567E2BEF" w14:textId="3DD0F1DA" w:rsidR="00F81D7C" w:rsidDel="00CD30E6" w:rsidRDefault="00F81D7C" w:rsidP="00F81D7C">
            <w:pPr>
              <w:pStyle w:val="Arial11Bold"/>
              <w:rPr>
                <w:del w:id="2272" w:author="Lizzie Timmins (NESO)" w:date="2025-03-18T15:22:00Z" w16du:dateUtc="2025-03-18T15:22:00Z"/>
                <w:rFonts w:cs="Arial"/>
              </w:rPr>
            </w:pPr>
            <w:del w:id="2273" w:author="Lizzie Timmins (NESO)" w:date="2025-03-18T15:22:00Z" w16du:dateUtc="2025-03-18T15:22:00Z">
              <w:r w:rsidRPr="0081264E" w:rsidDel="00CD30E6">
                <w:rPr>
                  <w:rFonts w:cs="Arial"/>
                </w:rPr>
                <w:delText>TERRE Activation Period</w:delText>
              </w:r>
            </w:del>
          </w:p>
        </w:tc>
        <w:tc>
          <w:tcPr>
            <w:tcW w:w="6634" w:type="dxa"/>
            <w:tcPrChange w:id="2274" w:author="Lizzie Timmins (NESO)" w:date="2025-03-18T15:21:00Z" w16du:dateUtc="2025-03-18T15:21:00Z">
              <w:tcPr>
                <w:tcW w:w="7221" w:type="dxa"/>
              </w:tcPr>
            </w:tcPrChange>
          </w:tcPr>
          <w:p w14:paraId="41684B89" w14:textId="7ACC94BF" w:rsidR="00F81D7C" w:rsidRPr="0081264E" w:rsidDel="00CD30E6" w:rsidRDefault="00F81D7C" w:rsidP="00F81D7C">
            <w:pPr>
              <w:pStyle w:val="TableArial11"/>
              <w:rPr>
                <w:del w:id="2275" w:author="Lizzie Timmins (NESO)" w:date="2025-03-18T15:22:00Z" w16du:dateUtc="2025-03-18T15:22:00Z"/>
                <w:rFonts w:cs="Arial"/>
              </w:rPr>
            </w:pPr>
            <w:del w:id="2276" w:author="Lizzie Timmins (NESO)" w:date="2025-03-18T15:22:00Z" w16du:dateUtc="2025-03-18T15:22:00Z">
              <w:r w:rsidRPr="0081264E" w:rsidDel="00CD30E6">
                <w:rPr>
                  <w:rFonts w:cs="Arial"/>
                </w:rPr>
                <w:delText xml:space="preserve">A period of time lasting 15 minutes and starting at either 0, 15, 30 or 45 minutes past the hour (e.g. 10:00 to 10:15). There are 4 </w:delText>
              </w:r>
              <w:r w:rsidRPr="0081264E" w:rsidDel="00CD30E6">
                <w:rPr>
                  <w:rFonts w:cs="Arial"/>
                  <w:b/>
                </w:rPr>
                <w:delText>TERRE Activation Periods</w:delText>
              </w:r>
              <w:r w:rsidRPr="0081264E" w:rsidDel="00CD30E6">
                <w:rPr>
                  <w:rFonts w:cs="Arial"/>
                </w:rPr>
                <w:delText xml:space="preserve"> in one </w:delText>
              </w:r>
              <w:r w:rsidRPr="0081264E" w:rsidDel="00CD30E6">
                <w:rPr>
                  <w:rFonts w:cs="Arial"/>
                  <w:b/>
                </w:rPr>
                <w:delText>TERRE Auction Period</w:delText>
              </w:r>
              <w:r w:rsidRPr="00A87826" w:rsidDel="00CD30E6">
                <w:rPr>
                  <w:rFonts w:cs="Arial"/>
                  <w:bCs/>
                </w:rPr>
                <w:delText>.</w:delText>
              </w:r>
            </w:del>
          </w:p>
        </w:tc>
      </w:tr>
      <w:tr w:rsidR="00F81D7C" w:rsidRPr="007E0B31" w:rsidDel="00CD30E6" w14:paraId="49B52FEC" w14:textId="7569DE49" w:rsidTr="00CD30E6">
        <w:trPr>
          <w:cantSplit/>
          <w:del w:id="2277" w:author="Lizzie Timmins (NESO)" w:date="2025-03-18T15:22:00Z" w16du:dateUtc="2025-03-18T15:22:00Z"/>
          <w:trPrChange w:id="2278" w:author="Lizzie Timmins (NESO)" w:date="2025-03-18T15:21:00Z" w16du:dateUtc="2025-03-18T15:21:00Z">
            <w:trPr>
              <w:cantSplit/>
            </w:trPr>
          </w:trPrChange>
        </w:trPr>
        <w:tc>
          <w:tcPr>
            <w:tcW w:w="2884" w:type="dxa"/>
            <w:tcPrChange w:id="2279" w:author="Lizzie Timmins (NESO)" w:date="2025-03-18T15:21:00Z" w16du:dateUtc="2025-03-18T15:21:00Z">
              <w:tcPr>
                <w:tcW w:w="2297" w:type="dxa"/>
              </w:tcPr>
            </w:tcPrChange>
          </w:tcPr>
          <w:p w14:paraId="1FED211F" w14:textId="3A397B0E" w:rsidR="00F81D7C" w:rsidRPr="0081264E" w:rsidDel="00CD30E6" w:rsidRDefault="00F81D7C" w:rsidP="00F81D7C">
            <w:pPr>
              <w:pStyle w:val="Arial11Bold"/>
              <w:rPr>
                <w:del w:id="2280" w:author="Lizzie Timmins (NESO)" w:date="2025-03-18T15:22:00Z" w16du:dateUtc="2025-03-18T15:22:00Z"/>
                <w:rFonts w:cs="Arial"/>
              </w:rPr>
            </w:pPr>
            <w:del w:id="2281" w:author="Lizzie Timmins (NESO)" w:date="2025-03-18T15:22:00Z" w16du:dateUtc="2025-03-18T15:22:00Z">
              <w:r w:rsidRPr="0081264E" w:rsidDel="00CD30E6">
                <w:rPr>
                  <w:rFonts w:cs="Arial"/>
                </w:rPr>
                <w:delText>TERRE Auction Period</w:delText>
              </w:r>
            </w:del>
          </w:p>
        </w:tc>
        <w:tc>
          <w:tcPr>
            <w:tcW w:w="6634" w:type="dxa"/>
            <w:tcPrChange w:id="2282" w:author="Lizzie Timmins (NESO)" w:date="2025-03-18T15:21:00Z" w16du:dateUtc="2025-03-18T15:21:00Z">
              <w:tcPr>
                <w:tcW w:w="7221" w:type="dxa"/>
              </w:tcPr>
            </w:tcPrChange>
          </w:tcPr>
          <w:p w14:paraId="671C74AE" w14:textId="7CBCE353" w:rsidR="00F81D7C" w:rsidRPr="0081264E" w:rsidDel="00CD30E6" w:rsidRDefault="00F81D7C" w:rsidP="00F81D7C">
            <w:pPr>
              <w:pStyle w:val="TableArial11"/>
              <w:rPr>
                <w:del w:id="2283" w:author="Lizzie Timmins (NESO)" w:date="2025-03-18T15:22:00Z" w16du:dateUtc="2025-03-18T15:22:00Z"/>
                <w:rFonts w:cs="Arial"/>
              </w:rPr>
            </w:pPr>
            <w:del w:id="2284" w:author="Lizzie Timmins (NESO)" w:date="2025-03-18T15:22:00Z" w16du:dateUtc="2025-03-18T15:22:00Z">
              <w:r w:rsidRPr="0081264E" w:rsidDel="00CD30E6">
                <w:rPr>
                  <w:rFonts w:cs="Arial"/>
                </w:rPr>
                <w:delText xml:space="preserve">A period of time lasting one hour and starting and ending on the hour (e.g.  from 10:00 to 11:00). Hence there are 24 </w:delText>
              </w:r>
              <w:r w:rsidRPr="0081264E" w:rsidDel="00CD30E6">
                <w:rPr>
                  <w:rFonts w:cs="Arial"/>
                  <w:b/>
                </w:rPr>
                <w:delText>TERRE Auction Periods</w:delText>
              </w:r>
              <w:r w:rsidRPr="0081264E" w:rsidDel="00CD30E6">
                <w:rPr>
                  <w:rFonts w:cs="Arial"/>
                </w:rPr>
                <w:delText xml:space="preserve"> in a day</w:delText>
              </w:r>
              <w:r w:rsidDel="00CD30E6">
                <w:rPr>
                  <w:rFonts w:cs="Arial"/>
                </w:rPr>
                <w:delText>.</w:delText>
              </w:r>
            </w:del>
          </w:p>
        </w:tc>
      </w:tr>
      <w:tr w:rsidR="00F81D7C" w:rsidRPr="007E0B31" w:rsidDel="00CD30E6" w14:paraId="65701A2F" w14:textId="118DFFF7" w:rsidTr="00CD30E6">
        <w:trPr>
          <w:cantSplit/>
          <w:del w:id="2285" w:author="Lizzie Timmins (NESO)" w:date="2025-03-18T15:22:00Z" w16du:dateUtc="2025-03-18T15:22:00Z"/>
          <w:trPrChange w:id="2286" w:author="Lizzie Timmins (NESO)" w:date="2025-03-18T15:21:00Z" w16du:dateUtc="2025-03-18T15:21:00Z">
            <w:trPr>
              <w:cantSplit/>
            </w:trPr>
          </w:trPrChange>
        </w:trPr>
        <w:tc>
          <w:tcPr>
            <w:tcW w:w="2884" w:type="dxa"/>
            <w:tcPrChange w:id="2287" w:author="Lizzie Timmins (NESO)" w:date="2025-03-18T15:21:00Z" w16du:dateUtc="2025-03-18T15:21:00Z">
              <w:tcPr>
                <w:tcW w:w="2297" w:type="dxa"/>
              </w:tcPr>
            </w:tcPrChange>
          </w:tcPr>
          <w:p w14:paraId="7DA4E9BF" w14:textId="7A6C155E" w:rsidR="00F81D7C" w:rsidRPr="0081264E" w:rsidDel="00CD30E6" w:rsidRDefault="00F81D7C" w:rsidP="00F81D7C">
            <w:pPr>
              <w:pStyle w:val="Arial11Bold"/>
              <w:rPr>
                <w:del w:id="2288" w:author="Lizzie Timmins (NESO)" w:date="2025-03-18T15:22:00Z" w16du:dateUtc="2025-03-18T15:22:00Z"/>
                <w:rFonts w:cs="Arial"/>
              </w:rPr>
            </w:pPr>
            <w:del w:id="2289" w:author="Lizzie Timmins (NESO)" w:date="2025-03-18T15:22:00Z" w16du:dateUtc="2025-03-18T15:22:00Z">
              <w:r w:rsidRPr="0081264E" w:rsidDel="00CD30E6">
                <w:rPr>
                  <w:rFonts w:cs="Arial"/>
                </w:rPr>
                <w:delText>TERRE Bid</w:delText>
              </w:r>
            </w:del>
          </w:p>
        </w:tc>
        <w:tc>
          <w:tcPr>
            <w:tcW w:w="6634" w:type="dxa"/>
            <w:tcPrChange w:id="2290" w:author="Lizzie Timmins (NESO)" w:date="2025-03-18T15:21:00Z" w16du:dateUtc="2025-03-18T15:21:00Z">
              <w:tcPr>
                <w:tcW w:w="7221" w:type="dxa"/>
              </w:tcPr>
            </w:tcPrChange>
          </w:tcPr>
          <w:p w14:paraId="3AA84BC8" w14:textId="5D9E00B5" w:rsidR="00F81D7C" w:rsidRPr="0081264E" w:rsidDel="00CD30E6" w:rsidRDefault="00F81D7C" w:rsidP="00F81D7C">
            <w:pPr>
              <w:pStyle w:val="TableArial11"/>
              <w:rPr>
                <w:del w:id="2291" w:author="Lizzie Timmins (NESO)" w:date="2025-03-18T15:22:00Z" w16du:dateUtc="2025-03-18T15:22:00Z"/>
                <w:rFonts w:cs="Arial"/>
              </w:rPr>
            </w:pPr>
            <w:del w:id="2292" w:author="Lizzie Timmins (NESO)" w:date="2025-03-18T15:22:00Z" w16du:dateUtc="2025-03-18T15:22:00Z">
              <w:r w:rsidRPr="0081264E" w:rsidDel="00CD30E6">
                <w:rPr>
                  <w:rFonts w:cs="Arial"/>
                </w:rPr>
                <w:delText xml:space="preserve">A submission by a </w:delText>
              </w:r>
              <w:r w:rsidRPr="0081264E" w:rsidDel="00CD30E6">
                <w:rPr>
                  <w:rFonts w:cs="Arial"/>
                  <w:b/>
                </w:rPr>
                <w:delText>BM Participant</w:delText>
              </w:r>
              <w:r w:rsidRPr="0081264E" w:rsidDel="00CD30E6">
                <w:rPr>
                  <w:rFonts w:cs="Arial"/>
                </w:rPr>
                <w:delText xml:space="preserve"> covering the price and MW deviation offered into the </w:delText>
              </w:r>
              <w:r w:rsidRPr="0081264E" w:rsidDel="00CD30E6">
                <w:rPr>
                  <w:rFonts w:cs="Arial"/>
                  <w:b/>
                </w:rPr>
                <w:delText>TERRE</w:delText>
              </w:r>
              <w:r w:rsidRPr="0081264E" w:rsidDel="00CD30E6">
                <w:rPr>
                  <w:rFonts w:cs="Arial"/>
                </w:rPr>
                <w:delText xml:space="preserve"> auction (please note – in the </w:delText>
              </w:r>
              <w:r w:rsidRPr="0081264E" w:rsidDel="00CD30E6">
                <w:rPr>
                  <w:rFonts w:cs="Arial"/>
                  <w:b/>
                </w:rPr>
                <w:delText xml:space="preserve">Balancing Mechanism </w:delText>
              </w:r>
              <w:r w:rsidRPr="0081264E" w:rsidDel="00CD30E6">
                <w:rPr>
                  <w:rFonts w:cs="Arial"/>
                </w:rPr>
                <w:delText>the term bid has a different meaning – in this case a bid can be an upward or downward MW change</w:delText>
              </w:r>
              <w:r w:rsidRPr="0079139F" w:rsidDel="00CD30E6">
                <w:rPr>
                  <w:rFonts w:cs="Arial"/>
                </w:rPr>
                <w:delText>)</w:delText>
              </w:r>
              <w:r w:rsidDel="00CD30E6">
                <w:rPr>
                  <w:rFonts w:cs="Arial"/>
                </w:rPr>
                <w:delText>.</w:delText>
              </w:r>
            </w:del>
          </w:p>
        </w:tc>
      </w:tr>
      <w:tr w:rsidR="00F81D7C" w:rsidRPr="007E0B31" w:rsidDel="00CD30E6" w14:paraId="55062C4A" w14:textId="3826584E" w:rsidTr="00CD30E6">
        <w:trPr>
          <w:cantSplit/>
          <w:del w:id="2293" w:author="Lizzie Timmins (NESO)" w:date="2025-03-18T15:22:00Z" w16du:dateUtc="2025-03-18T15:22:00Z"/>
          <w:trPrChange w:id="2294" w:author="Lizzie Timmins (NESO)" w:date="2025-03-18T15:21:00Z" w16du:dateUtc="2025-03-18T15:21:00Z">
            <w:trPr>
              <w:cantSplit/>
            </w:trPr>
          </w:trPrChange>
        </w:trPr>
        <w:tc>
          <w:tcPr>
            <w:tcW w:w="2884" w:type="dxa"/>
            <w:tcPrChange w:id="2295" w:author="Lizzie Timmins (NESO)" w:date="2025-03-18T15:21:00Z" w16du:dateUtc="2025-03-18T15:21:00Z">
              <w:tcPr>
                <w:tcW w:w="2297" w:type="dxa"/>
              </w:tcPr>
            </w:tcPrChange>
          </w:tcPr>
          <w:p w14:paraId="0E3BA98F" w14:textId="3D5BE5ED" w:rsidR="00F81D7C" w:rsidRPr="0081264E" w:rsidDel="00CD30E6" w:rsidRDefault="00F81D7C" w:rsidP="00F81D7C">
            <w:pPr>
              <w:pStyle w:val="Arial11Bold"/>
              <w:rPr>
                <w:del w:id="2296" w:author="Lizzie Timmins (NESO)" w:date="2025-03-18T15:22:00Z" w16du:dateUtc="2025-03-18T15:22:00Z"/>
                <w:rFonts w:cs="Arial"/>
              </w:rPr>
            </w:pPr>
            <w:del w:id="2297" w:author="Lizzie Timmins (NESO)" w:date="2025-03-18T15:22:00Z" w16du:dateUtc="2025-03-18T15:22:00Z">
              <w:r w:rsidDel="00CD30E6">
                <w:rPr>
                  <w:rFonts w:cs="Arial"/>
                </w:rPr>
                <w:delText>TERRE Central Platform</w:delText>
              </w:r>
            </w:del>
          </w:p>
        </w:tc>
        <w:tc>
          <w:tcPr>
            <w:tcW w:w="6634" w:type="dxa"/>
            <w:tcPrChange w:id="2298" w:author="Lizzie Timmins (NESO)" w:date="2025-03-18T15:21:00Z" w16du:dateUtc="2025-03-18T15:21:00Z">
              <w:tcPr>
                <w:tcW w:w="7221" w:type="dxa"/>
              </w:tcPr>
            </w:tcPrChange>
          </w:tcPr>
          <w:p w14:paraId="21E47917" w14:textId="079D49D6" w:rsidR="00F81D7C" w:rsidRPr="0081264E" w:rsidDel="00CD30E6" w:rsidRDefault="00F81D7C" w:rsidP="00F81D7C">
            <w:pPr>
              <w:pStyle w:val="TableArial11"/>
              <w:rPr>
                <w:del w:id="2299" w:author="Lizzie Timmins (NESO)" w:date="2025-03-18T15:22:00Z" w16du:dateUtc="2025-03-18T15:22:00Z"/>
                <w:rFonts w:cs="Arial"/>
              </w:rPr>
            </w:pPr>
            <w:del w:id="2300" w:author="Lizzie Timmins (NESO)" w:date="2025-03-18T15:22:00Z" w16du:dateUtc="2025-03-18T15:22:00Z">
              <w:r w:rsidDel="00CD30E6">
                <w:rPr>
                  <w:rFonts w:cs="Arial"/>
                </w:rPr>
                <w:delText xml:space="preserve">An </w:delText>
              </w:r>
              <w:r w:rsidRPr="0081264E" w:rsidDel="00CD30E6">
                <w:rPr>
                  <w:rFonts w:cs="Arial"/>
                </w:rPr>
                <w:delText xml:space="preserve">IT system which implements the </w:delText>
              </w:r>
              <w:r w:rsidRPr="0081264E" w:rsidDel="00CD30E6">
                <w:rPr>
                  <w:rFonts w:cs="Arial"/>
                  <w:b/>
                </w:rPr>
                <w:delText>TERRE</w:delText>
              </w:r>
              <w:r w:rsidRPr="0081264E" w:rsidDel="00CD30E6">
                <w:rPr>
                  <w:rFonts w:cs="Arial"/>
                </w:rPr>
                <w:delText xml:space="preserve"> auction</w:delText>
              </w:r>
              <w:r w:rsidDel="00CD30E6">
                <w:rPr>
                  <w:rFonts w:cs="Arial"/>
                </w:rPr>
                <w:delText>.</w:delText>
              </w:r>
            </w:del>
          </w:p>
        </w:tc>
      </w:tr>
      <w:tr w:rsidR="00F81D7C" w:rsidRPr="0079139F" w:rsidDel="00CD30E6" w14:paraId="275B43EB" w14:textId="7CB3FB78" w:rsidTr="00CD30E6">
        <w:trPr>
          <w:cantSplit/>
          <w:del w:id="2301" w:author="Lizzie Timmins (NESO)" w:date="2025-03-18T15:22:00Z" w16du:dateUtc="2025-03-18T15:22:00Z"/>
          <w:trPrChange w:id="2302" w:author="Lizzie Timmins (NESO)" w:date="2025-03-18T15:21:00Z" w16du:dateUtc="2025-03-18T15:21:00Z">
            <w:trPr>
              <w:cantSplit/>
            </w:trPr>
          </w:trPrChange>
        </w:trPr>
        <w:tc>
          <w:tcPr>
            <w:tcW w:w="2884" w:type="dxa"/>
            <w:tcPrChange w:id="2303" w:author="Lizzie Timmins (NESO)" w:date="2025-03-18T15:21:00Z" w16du:dateUtc="2025-03-18T15:21:00Z">
              <w:tcPr>
                <w:tcW w:w="2297" w:type="dxa"/>
              </w:tcPr>
            </w:tcPrChange>
          </w:tcPr>
          <w:p w14:paraId="2CEC27FA" w14:textId="242DEE4A" w:rsidR="00F81D7C" w:rsidRPr="0079139F" w:rsidDel="00CD30E6" w:rsidRDefault="00F81D7C" w:rsidP="00F81D7C">
            <w:pPr>
              <w:pStyle w:val="Arial11Bold"/>
              <w:rPr>
                <w:del w:id="2304" w:author="Lizzie Timmins (NESO)" w:date="2025-03-18T15:22:00Z" w16du:dateUtc="2025-03-18T15:22:00Z"/>
                <w:rFonts w:cs="Arial"/>
              </w:rPr>
            </w:pPr>
            <w:del w:id="2305" w:author="Lizzie Timmins (NESO)" w:date="2025-03-18T15:22:00Z" w16du:dateUtc="2025-03-18T15:22:00Z">
              <w:r w:rsidRPr="0079139F" w:rsidDel="00CD30E6">
                <w:rPr>
                  <w:rFonts w:cs="Arial"/>
                </w:rPr>
                <w:delText>TERRE Data Validation and Consistency Rules</w:delText>
              </w:r>
            </w:del>
          </w:p>
        </w:tc>
        <w:tc>
          <w:tcPr>
            <w:tcW w:w="6634" w:type="dxa"/>
            <w:tcPrChange w:id="2306" w:author="Lizzie Timmins (NESO)" w:date="2025-03-18T15:21:00Z" w16du:dateUtc="2025-03-18T15:21:00Z">
              <w:tcPr>
                <w:tcW w:w="7221" w:type="dxa"/>
              </w:tcPr>
            </w:tcPrChange>
          </w:tcPr>
          <w:p w14:paraId="7AC65FEF" w14:textId="066F73A4" w:rsidR="00F81D7C" w:rsidDel="00CD30E6" w:rsidRDefault="00F81D7C" w:rsidP="00F81D7C">
            <w:pPr>
              <w:pStyle w:val="TableArial11"/>
              <w:rPr>
                <w:del w:id="2307" w:author="Lizzie Timmins (NESO)" w:date="2025-03-18T15:22:00Z" w16du:dateUtc="2025-03-18T15:22:00Z"/>
                <w:rFonts w:cs="Arial"/>
              </w:rPr>
            </w:pPr>
            <w:del w:id="2308" w:author="Lizzie Timmins (NESO)" w:date="2025-03-18T15:22:00Z" w16du:dateUtc="2025-03-18T15:22:00Z">
              <w:r w:rsidRPr="00BB45B0" w:rsidDel="00CD30E6">
                <w:rPr>
                  <w:rFonts w:cs="Arial"/>
                </w:rPr>
                <w:delText xml:space="preserve">A document produced by the central </w:delText>
              </w:r>
              <w:r w:rsidRPr="003A0672" w:rsidDel="00CD30E6">
                <w:rPr>
                  <w:rFonts w:cs="Arial"/>
                  <w:b/>
                </w:rPr>
                <w:delText>TERRE</w:delText>
              </w:r>
              <w:r w:rsidRPr="00AE7FBE" w:rsidDel="00CD30E6">
                <w:rPr>
                  <w:rFonts w:cs="Arial"/>
                </w:rPr>
                <w:delText xml:space="preserve"> project detailing the correct format of submissions for </w:delText>
              </w:r>
              <w:r w:rsidRPr="00AE7FBE" w:rsidDel="00CD30E6">
                <w:rPr>
                  <w:rFonts w:cs="Arial"/>
                  <w:b/>
                </w:rPr>
                <w:delText>TERRE</w:delText>
              </w:r>
              <w:r w:rsidRPr="00B6164E" w:rsidDel="00CD30E6">
                <w:rPr>
                  <w:rFonts w:cs="Arial"/>
                  <w:bCs/>
                </w:rPr>
                <w:delText>.</w:delText>
              </w:r>
            </w:del>
          </w:p>
        </w:tc>
      </w:tr>
      <w:tr w:rsidR="00F81D7C" w:rsidRPr="007E0B31" w:rsidDel="00CD30E6" w14:paraId="377F57A2" w14:textId="4ADAE800" w:rsidTr="00CD30E6">
        <w:trPr>
          <w:cantSplit/>
          <w:del w:id="2309" w:author="Lizzie Timmins (NESO)" w:date="2025-03-18T15:22:00Z" w16du:dateUtc="2025-03-18T15:22:00Z"/>
          <w:trPrChange w:id="2310" w:author="Lizzie Timmins (NESO)" w:date="2025-03-18T15:21:00Z" w16du:dateUtc="2025-03-18T15:21:00Z">
            <w:trPr>
              <w:cantSplit/>
            </w:trPr>
          </w:trPrChange>
        </w:trPr>
        <w:tc>
          <w:tcPr>
            <w:tcW w:w="2884" w:type="dxa"/>
            <w:tcPrChange w:id="2311" w:author="Lizzie Timmins (NESO)" w:date="2025-03-18T15:21:00Z" w16du:dateUtc="2025-03-18T15:21:00Z">
              <w:tcPr>
                <w:tcW w:w="2297" w:type="dxa"/>
              </w:tcPr>
            </w:tcPrChange>
          </w:tcPr>
          <w:p w14:paraId="150333DE" w14:textId="1BCF5722" w:rsidR="00F81D7C" w:rsidDel="00CD30E6" w:rsidRDefault="00F81D7C" w:rsidP="00F81D7C">
            <w:pPr>
              <w:pStyle w:val="Arial11Bold"/>
              <w:jc w:val="both"/>
              <w:rPr>
                <w:del w:id="2312" w:author="Lizzie Timmins (NESO)" w:date="2025-03-18T15:22:00Z" w16du:dateUtc="2025-03-18T15:22:00Z"/>
                <w:rFonts w:cs="Arial"/>
              </w:rPr>
            </w:pPr>
            <w:del w:id="2313" w:author="Lizzie Timmins (NESO)" w:date="2025-03-18T15:22:00Z" w16du:dateUtc="2025-03-18T15:22:00Z">
              <w:r w:rsidRPr="0081264E" w:rsidDel="00CD30E6">
                <w:rPr>
                  <w:rFonts w:cs="Arial"/>
                </w:rPr>
                <w:delText>TERRE Gate Closure</w:delText>
              </w:r>
            </w:del>
          </w:p>
        </w:tc>
        <w:tc>
          <w:tcPr>
            <w:tcW w:w="6634" w:type="dxa"/>
            <w:tcPrChange w:id="2314" w:author="Lizzie Timmins (NESO)" w:date="2025-03-18T15:21:00Z" w16du:dateUtc="2025-03-18T15:21:00Z">
              <w:tcPr>
                <w:tcW w:w="7221" w:type="dxa"/>
              </w:tcPr>
            </w:tcPrChange>
          </w:tcPr>
          <w:p w14:paraId="36E98425" w14:textId="33CC9773" w:rsidR="00F81D7C" w:rsidRPr="0081264E" w:rsidDel="00CD30E6" w:rsidRDefault="00F81D7C" w:rsidP="00F81D7C">
            <w:pPr>
              <w:pStyle w:val="TableArial11"/>
              <w:rPr>
                <w:del w:id="2315" w:author="Lizzie Timmins (NESO)" w:date="2025-03-18T15:22:00Z" w16du:dateUtc="2025-03-18T15:22:00Z"/>
                <w:rFonts w:cs="Arial"/>
              </w:rPr>
            </w:pPr>
            <w:del w:id="2316" w:author="Lizzie Timmins (NESO)" w:date="2025-03-18T15:22:00Z" w16du:dateUtc="2025-03-18T15:22:00Z">
              <w:r w:rsidDel="00CD30E6">
                <w:delText xml:space="preserve">60 minutes before the start of the </w:delText>
              </w:r>
              <w:r w:rsidRPr="005C20E3" w:rsidDel="00CD30E6">
                <w:rPr>
                  <w:b/>
                </w:rPr>
                <w:delText xml:space="preserve">TERRE Auction </w:delText>
              </w:r>
              <w:r w:rsidRPr="00A87826" w:rsidDel="00CD30E6">
                <w:rPr>
                  <w:rFonts w:cs="Arial"/>
                  <w:b/>
                  <w:bCs/>
                </w:rPr>
                <w:delText>P</w:delText>
              </w:r>
              <w:r w:rsidRPr="00A87826" w:rsidDel="00CD30E6">
                <w:rPr>
                  <w:b/>
                </w:rPr>
                <w:delText>eriod</w:delText>
              </w:r>
              <w:r w:rsidDel="00CD30E6">
                <w:delText xml:space="preserve"> (note still ongoing discussions if this may become 55 minutes</w:delText>
              </w:r>
              <w:r w:rsidRPr="00BB45B0" w:rsidDel="00CD30E6">
                <w:rPr>
                  <w:rFonts w:cs="Arial"/>
                </w:rPr>
                <w:delText>)</w:delText>
              </w:r>
              <w:r w:rsidDel="00CD30E6">
                <w:rPr>
                  <w:rFonts w:cs="Arial"/>
                </w:rPr>
                <w:delText>.</w:delText>
              </w:r>
            </w:del>
          </w:p>
        </w:tc>
      </w:tr>
      <w:tr w:rsidR="00F81D7C" w:rsidRPr="007E0B31" w:rsidDel="00CD30E6" w14:paraId="162A65B2" w14:textId="3EBDDF80" w:rsidTr="00CD30E6">
        <w:trPr>
          <w:cantSplit/>
          <w:del w:id="2317" w:author="Lizzie Timmins (NESO)" w:date="2025-03-18T15:22:00Z" w16du:dateUtc="2025-03-18T15:22:00Z"/>
          <w:trPrChange w:id="2318" w:author="Lizzie Timmins (NESO)" w:date="2025-03-18T15:21:00Z" w16du:dateUtc="2025-03-18T15:21:00Z">
            <w:trPr>
              <w:cantSplit/>
            </w:trPr>
          </w:trPrChange>
        </w:trPr>
        <w:tc>
          <w:tcPr>
            <w:tcW w:w="2884" w:type="dxa"/>
            <w:tcPrChange w:id="2319" w:author="Lizzie Timmins (NESO)" w:date="2025-03-18T15:21:00Z" w16du:dateUtc="2025-03-18T15:21:00Z">
              <w:tcPr>
                <w:tcW w:w="2297" w:type="dxa"/>
              </w:tcPr>
            </w:tcPrChange>
          </w:tcPr>
          <w:p w14:paraId="1E8AEB6A" w14:textId="1761575F" w:rsidR="00F81D7C" w:rsidDel="00CD30E6" w:rsidRDefault="00F81D7C" w:rsidP="00F81D7C">
            <w:pPr>
              <w:pStyle w:val="Arial11Bold"/>
              <w:jc w:val="both"/>
              <w:rPr>
                <w:del w:id="2320" w:author="Lizzie Timmins (NESO)" w:date="2025-03-18T15:22:00Z" w16du:dateUtc="2025-03-18T15:22:00Z"/>
                <w:rFonts w:cs="Arial"/>
              </w:rPr>
            </w:pPr>
            <w:del w:id="2321" w:author="Lizzie Timmins (NESO)" w:date="2025-03-18T15:22:00Z" w16du:dateUtc="2025-03-18T15:22:00Z">
              <w:r w:rsidDel="00CD30E6">
                <w:rPr>
                  <w:rFonts w:cs="Arial"/>
                </w:rPr>
                <w:delText>TERRE Instruction</w:delText>
              </w:r>
            </w:del>
          </w:p>
          <w:p w14:paraId="6C90D26B" w14:textId="1634B10A" w:rsidR="00F81D7C" w:rsidRPr="0081264E" w:rsidDel="00CD30E6" w:rsidRDefault="00F81D7C" w:rsidP="00F81D7C">
            <w:pPr>
              <w:pStyle w:val="Arial11Bold"/>
              <w:jc w:val="both"/>
              <w:rPr>
                <w:del w:id="2322" w:author="Lizzie Timmins (NESO)" w:date="2025-03-18T15:22:00Z" w16du:dateUtc="2025-03-18T15:22:00Z"/>
                <w:rFonts w:cs="Arial"/>
              </w:rPr>
            </w:pPr>
            <w:del w:id="2323" w:author="Lizzie Timmins (NESO)" w:date="2025-03-18T15:22:00Z" w16du:dateUtc="2025-03-18T15:22:00Z">
              <w:r w:rsidRPr="0081264E" w:rsidDel="00CD30E6">
                <w:rPr>
                  <w:rFonts w:cs="Arial"/>
                </w:rPr>
                <w:delText>Guide</w:delText>
              </w:r>
            </w:del>
          </w:p>
        </w:tc>
        <w:tc>
          <w:tcPr>
            <w:tcW w:w="6634" w:type="dxa"/>
            <w:tcPrChange w:id="2324" w:author="Lizzie Timmins (NESO)" w:date="2025-03-18T15:21:00Z" w16du:dateUtc="2025-03-18T15:21:00Z">
              <w:tcPr>
                <w:tcW w:w="7221" w:type="dxa"/>
              </w:tcPr>
            </w:tcPrChange>
          </w:tcPr>
          <w:p w14:paraId="0AE534E2" w14:textId="5DD7E6CB" w:rsidR="00F81D7C" w:rsidDel="00CD30E6" w:rsidRDefault="00F81D7C" w:rsidP="00F81D7C">
            <w:pPr>
              <w:pStyle w:val="TableArial11"/>
              <w:rPr>
                <w:del w:id="2325" w:author="Lizzie Timmins (NESO)" w:date="2025-03-18T15:22:00Z" w16du:dateUtc="2025-03-18T15:22:00Z"/>
              </w:rPr>
            </w:pPr>
            <w:del w:id="2326" w:author="Lizzie Timmins (NESO)" w:date="2025-03-18T15:22:00Z" w16du:dateUtc="2025-03-18T15:22:00Z">
              <w:r w:rsidRPr="0081264E" w:rsidDel="00CD30E6">
                <w:delText xml:space="preserve">Details specific rules for creating an </w:delText>
              </w:r>
              <w:r w:rsidRPr="005C20E3" w:rsidDel="00CD30E6">
                <w:rPr>
                  <w:b/>
                </w:rPr>
                <w:delText>RR Instruction</w:delText>
              </w:r>
              <w:r w:rsidRPr="0081264E" w:rsidDel="00CD30E6">
                <w:delText xml:space="preserve"> from an </w:delText>
              </w:r>
              <w:r w:rsidRPr="005C20E3" w:rsidDel="00CD30E6">
                <w:rPr>
                  <w:b/>
                </w:rPr>
                <w:delText>RR Acceptance</w:delText>
              </w:r>
              <w:r w:rsidDel="00CD30E6">
                <w:rPr>
                  <w:rFonts w:cs="Arial"/>
                </w:rPr>
                <w:delText>.</w:delText>
              </w:r>
            </w:del>
          </w:p>
        </w:tc>
      </w:tr>
      <w:tr w:rsidR="00F81D7C" w:rsidRPr="007E0B31" w14:paraId="3B8258A7" w14:textId="77777777" w:rsidTr="00CD30E6">
        <w:trPr>
          <w:cantSplit/>
          <w:trPrChange w:id="2327" w:author="Lizzie Timmins (NESO)" w:date="2025-03-18T15:21:00Z" w16du:dateUtc="2025-03-18T15:21:00Z">
            <w:trPr>
              <w:cantSplit/>
            </w:trPr>
          </w:trPrChange>
        </w:trPr>
        <w:tc>
          <w:tcPr>
            <w:tcW w:w="2884" w:type="dxa"/>
            <w:tcPrChange w:id="2328" w:author="Lizzie Timmins (NESO)" w:date="2025-03-18T15:21:00Z" w16du:dateUtc="2025-03-18T15:21:00Z">
              <w:tcPr>
                <w:tcW w:w="2297" w:type="dxa"/>
              </w:tcPr>
            </w:tcPrChange>
          </w:tcPr>
          <w:p w14:paraId="0D19D080" w14:textId="77777777" w:rsidR="00F81D7C" w:rsidRPr="007E0B31" w:rsidRDefault="00F81D7C" w:rsidP="00F81D7C">
            <w:pPr>
              <w:pStyle w:val="Arial11Bold"/>
              <w:rPr>
                <w:rFonts w:cs="Arial"/>
              </w:rPr>
            </w:pPr>
            <w:r w:rsidRPr="007E0B31">
              <w:rPr>
                <w:rFonts w:cs="Arial"/>
              </w:rPr>
              <w:t>Test Co-ordinator</w:t>
            </w:r>
          </w:p>
        </w:tc>
        <w:tc>
          <w:tcPr>
            <w:tcW w:w="6634" w:type="dxa"/>
            <w:tcPrChange w:id="2329" w:author="Lizzie Timmins (NESO)" w:date="2025-03-18T15:21:00Z" w16du:dateUtc="2025-03-18T15:21:00Z">
              <w:tcPr>
                <w:tcW w:w="7221" w:type="dxa"/>
              </w:tcPr>
            </w:tcPrChange>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CD30E6">
        <w:trPr>
          <w:cantSplit/>
          <w:trPrChange w:id="2330" w:author="Lizzie Timmins (NESO)" w:date="2025-03-18T15:21:00Z" w16du:dateUtc="2025-03-18T15:21:00Z">
            <w:trPr>
              <w:cantSplit/>
            </w:trPr>
          </w:trPrChange>
        </w:trPr>
        <w:tc>
          <w:tcPr>
            <w:tcW w:w="2884" w:type="dxa"/>
            <w:tcPrChange w:id="2331" w:author="Lizzie Timmins (NESO)" w:date="2025-03-18T15:21:00Z" w16du:dateUtc="2025-03-18T15:21:00Z">
              <w:tcPr>
                <w:tcW w:w="2297" w:type="dxa"/>
              </w:tcPr>
            </w:tcPrChange>
          </w:tcPr>
          <w:p w14:paraId="128FD9C9" w14:textId="77777777" w:rsidR="00F81D7C" w:rsidRPr="007E0B31" w:rsidRDefault="00F81D7C" w:rsidP="00F81D7C">
            <w:pPr>
              <w:pStyle w:val="Arial11Bold"/>
              <w:rPr>
                <w:rFonts w:cs="Arial"/>
              </w:rPr>
            </w:pPr>
            <w:r w:rsidRPr="007E0B31">
              <w:rPr>
                <w:rFonts w:cs="Arial"/>
              </w:rPr>
              <w:t>Test Panel</w:t>
            </w:r>
          </w:p>
        </w:tc>
        <w:tc>
          <w:tcPr>
            <w:tcW w:w="6634" w:type="dxa"/>
            <w:tcPrChange w:id="2332" w:author="Lizzie Timmins (NESO)" w:date="2025-03-18T15:21:00Z" w16du:dateUtc="2025-03-18T15:21:00Z">
              <w:tcPr>
                <w:tcW w:w="7221" w:type="dxa"/>
              </w:tcPr>
            </w:tcPrChange>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CD30E6">
        <w:trPr>
          <w:cantSplit/>
          <w:trPrChange w:id="2333" w:author="Lizzie Timmins (NESO)" w:date="2025-03-18T15:21:00Z" w16du:dateUtc="2025-03-18T15:21:00Z">
            <w:trPr>
              <w:cantSplit/>
            </w:trPr>
          </w:trPrChange>
        </w:trPr>
        <w:tc>
          <w:tcPr>
            <w:tcW w:w="2884" w:type="dxa"/>
            <w:tcPrChange w:id="2334" w:author="Lizzie Timmins (NESO)" w:date="2025-03-18T15:21:00Z" w16du:dateUtc="2025-03-18T15:21:00Z">
              <w:tcPr>
                <w:tcW w:w="2297" w:type="dxa"/>
              </w:tcPr>
            </w:tcPrChange>
          </w:tcPr>
          <w:p w14:paraId="1F60112F" w14:textId="41D5FEBC" w:rsidR="00F81D7C" w:rsidRPr="00875FA6" w:rsidRDefault="00F81D7C" w:rsidP="00F81D7C">
            <w:pPr>
              <w:pStyle w:val="Arial11Bold"/>
            </w:pPr>
            <w:r w:rsidRPr="00875FA6">
              <w:t>Test Plan</w:t>
            </w:r>
          </w:p>
        </w:tc>
        <w:tc>
          <w:tcPr>
            <w:tcW w:w="6634" w:type="dxa"/>
            <w:tcPrChange w:id="2335" w:author="Lizzie Timmins (NESO)" w:date="2025-03-18T15:21:00Z" w16du:dateUtc="2025-03-18T15:21:00Z">
              <w:tcPr>
                <w:tcW w:w="7221" w:type="dxa"/>
              </w:tcPr>
            </w:tcPrChange>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CD30E6">
        <w:trPr>
          <w:cantSplit/>
          <w:trPrChange w:id="2336" w:author="Lizzie Timmins (NESO)" w:date="2025-03-18T15:21:00Z" w16du:dateUtc="2025-03-18T15:21:00Z">
            <w:trPr>
              <w:cantSplit/>
            </w:trPr>
          </w:trPrChange>
        </w:trPr>
        <w:tc>
          <w:tcPr>
            <w:tcW w:w="2884" w:type="dxa"/>
            <w:tcPrChange w:id="2337" w:author="Lizzie Timmins (NESO)" w:date="2025-03-18T15:21:00Z" w16du:dateUtc="2025-03-18T15:21:00Z">
              <w:tcPr>
                <w:tcW w:w="2297" w:type="dxa"/>
              </w:tcPr>
            </w:tcPrChange>
          </w:tcPr>
          <w:p w14:paraId="57595996" w14:textId="77777777" w:rsidR="00F81D7C" w:rsidRPr="007E0B31" w:rsidRDefault="00F81D7C" w:rsidP="00F81D7C">
            <w:pPr>
              <w:pStyle w:val="Arial11Bold"/>
              <w:rPr>
                <w:rFonts w:cs="Arial"/>
              </w:rPr>
            </w:pPr>
            <w:r w:rsidRPr="007E0B31">
              <w:rPr>
                <w:rFonts w:cs="Arial"/>
              </w:rPr>
              <w:t>Test Programme</w:t>
            </w:r>
          </w:p>
        </w:tc>
        <w:tc>
          <w:tcPr>
            <w:tcW w:w="6634" w:type="dxa"/>
            <w:tcPrChange w:id="2338" w:author="Lizzie Timmins (NESO)" w:date="2025-03-18T15:21:00Z" w16du:dateUtc="2025-03-18T15:21:00Z">
              <w:tcPr>
                <w:tcW w:w="7221" w:type="dxa"/>
              </w:tcPr>
            </w:tcPrChange>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CD30E6">
        <w:trPr>
          <w:cantSplit/>
          <w:trPrChange w:id="2339" w:author="Lizzie Timmins (NESO)" w:date="2025-03-18T15:21:00Z" w16du:dateUtc="2025-03-18T15:21:00Z">
            <w:trPr>
              <w:cantSplit/>
            </w:trPr>
          </w:trPrChange>
        </w:trPr>
        <w:tc>
          <w:tcPr>
            <w:tcW w:w="2884" w:type="dxa"/>
            <w:tcPrChange w:id="2340" w:author="Lizzie Timmins (NESO)" w:date="2025-03-18T15:21:00Z" w16du:dateUtc="2025-03-18T15:21:00Z">
              <w:tcPr>
                <w:tcW w:w="2297" w:type="dxa"/>
              </w:tcPr>
            </w:tcPrChange>
          </w:tcPr>
          <w:p w14:paraId="1D6B5BC8" w14:textId="77777777" w:rsidR="00F81D7C" w:rsidRPr="007E0B31" w:rsidRDefault="00F81D7C" w:rsidP="00F81D7C">
            <w:pPr>
              <w:pStyle w:val="Arial11Bold"/>
              <w:rPr>
                <w:rFonts w:cs="Arial"/>
              </w:rPr>
            </w:pPr>
            <w:r w:rsidRPr="007E0B31">
              <w:rPr>
                <w:rFonts w:cs="Arial"/>
              </w:rPr>
              <w:t>Test Proposer</w:t>
            </w:r>
          </w:p>
        </w:tc>
        <w:tc>
          <w:tcPr>
            <w:tcW w:w="6634" w:type="dxa"/>
            <w:tcPrChange w:id="2341" w:author="Lizzie Timmins (NESO)" w:date="2025-03-18T15:21:00Z" w16du:dateUtc="2025-03-18T15:21:00Z">
              <w:tcPr>
                <w:tcW w:w="7221" w:type="dxa"/>
              </w:tcPr>
            </w:tcPrChange>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CD30E6">
        <w:trPr>
          <w:cantSplit/>
          <w:trPrChange w:id="2342" w:author="Lizzie Timmins (NESO)" w:date="2025-03-18T15:21:00Z" w16du:dateUtc="2025-03-18T15:21:00Z">
            <w:trPr>
              <w:cantSplit/>
            </w:trPr>
          </w:trPrChange>
        </w:trPr>
        <w:tc>
          <w:tcPr>
            <w:tcW w:w="2884" w:type="dxa"/>
            <w:tcPrChange w:id="2343" w:author="Lizzie Timmins (NESO)" w:date="2025-03-18T15:21:00Z" w16du:dateUtc="2025-03-18T15:21:00Z">
              <w:tcPr>
                <w:tcW w:w="2297" w:type="dxa"/>
              </w:tcPr>
            </w:tcPrChange>
          </w:tcPr>
          <w:p w14:paraId="06874C34" w14:textId="30838C72" w:rsidR="00F81D7C" w:rsidRPr="004C03CD" w:rsidRDefault="00F81D7C" w:rsidP="00F81D7C">
            <w:pPr>
              <w:pStyle w:val="Arial11Bold"/>
              <w:rPr>
                <w:rFonts w:cs="Arial"/>
              </w:rPr>
            </w:pPr>
            <w:r w:rsidRPr="002510FF">
              <w:rPr>
                <w:rFonts w:cs="Arial"/>
              </w:rPr>
              <w:t>Test Signal</w:t>
            </w:r>
          </w:p>
        </w:tc>
        <w:tc>
          <w:tcPr>
            <w:tcW w:w="6634" w:type="dxa"/>
            <w:tcPrChange w:id="2344" w:author="Lizzie Timmins (NESO)" w:date="2025-03-18T15:21:00Z" w16du:dateUtc="2025-03-18T15:21:00Z">
              <w:tcPr>
                <w:tcW w:w="7221" w:type="dxa"/>
              </w:tcPr>
            </w:tcPrChange>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CD30E6">
        <w:trPr>
          <w:cantSplit/>
          <w:trPrChange w:id="2345" w:author="Lizzie Timmins (NESO)" w:date="2025-03-18T15:21:00Z" w16du:dateUtc="2025-03-18T15:21:00Z">
            <w:trPr>
              <w:cantSplit/>
            </w:trPr>
          </w:trPrChange>
        </w:trPr>
        <w:tc>
          <w:tcPr>
            <w:tcW w:w="2884" w:type="dxa"/>
            <w:tcPrChange w:id="2346" w:author="Lizzie Timmins (NESO)" w:date="2025-03-18T15:21:00Z" w16du:dateUtc="2025-03-18T15:21:00Z">
              <w:tcPr>
                <w:tcW w:w="2297" w:type="dxa"/>
              </w:tcPr>
            </w:tcPrChange>
          </w:tcPr>
          <w:p w14:paraId="1A32535D" w14:textId="3657B7C0" w:rsidR="00F81D7C" w:rsidRPr="007E0B31" w:rsidRDefault="00F81D7C" w:rsidP="00F81D7C">
            <w:pPr>
              <w:pStyle w:val="Arial11Bold"/>
              <w:rPr>
                <w:rFonts w:cs="Arial"/>
              </w:rPr>
            </w:pPr>
            <w:r>
              <w:rPr>
                <w:rFonts w:cs="Arial"/>
              </w:rPr>
              <w:t>The Company</w:t>
            </w:r>
          </w:p>
        </w:tc>
        <w:tc>
          <w:tcPr>
            <w:tcW w:w="6634" w:type="dxa"/>
            <w:tcPrChange w:id="2347" w:author="Lizzie Timmins (NESO)" w:date="2025-03-18T15:21:00Z" w16du:dateUtc="2025-03-18T15:21:00Z">
              <w:tcPr>
                <w:tcW w:w="7221" w:type="dxa"/>
              </w:tcPr>
            </w:tcPrChange>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xml:space="preserve">. </w:t>
            </w:r>
            <w:r w:rsidR="00F81D7C" w:rsidRPr="38E6A229">
              <w:rPr>
                <w:rFonts w:cs="Arial"/>
              </w:rPr>
              <w:t>.</w:t>
            </w:r>
            <w:proofErr w:type="gramEnd"/>
            <w:r w:rsidR="00F81D7C" w:rsidRPr="38E6A229">
              <w:rPr>
                <w:rFonts w:cs="Arial"/>
              </w:rPr>
              <w:t xml:space="preserve"> </w:t>
            </w:r>
          </w:p>
        </w:tc>
      </w:tr>
      <w:tr w:rsidR="00F81D7C" w:rsidRPr="007E0B31" w14:paraId="100BAB28" w14:textId="77777777" w:rsidTr="00CD30E6">
        <w:trPr>
          <w:cantSplit/>
          <w:trPrChange w:id="2348" w:author="Lizzie Timmins (NESO)" w:date="2025-03-18T15:21:00Z" w16du:dateUtc="2025-03-18T15:21:00Z">
            <w:trPr>
              <w:cantSplit/>
            </w:trPr>
          </w:trPrChange>
        </w:trPr>
        <w:tc>
          <w:tcPr>
            <w:tcW w:w="2884" w:type="dxa"/>
            <w:tcPrChange w:id="2349" w:author="Lizzie Timmins (NESO)" w:date="2025-03-18T15:21:00Z" w16du:dateUtc="2025-03-18T15:21:00Z">
              <w:tcPr>
                <w:tcW w:w="2297" w:type="dxa"/>
              </w:tcPr>
            </w:tcPrChange>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6634" w:type="dxa"/>
            <w:tcPrChange w:id="2350" w:author="Lizzie Timmins (NESO)" w:date="2025-03-18T15:21:00Z" w16du:dateUtc="2025-03-18T15:21:00Z">
              <w:tcPr>
                <w:tcW w:w="7221" w:type="dxa"/>
              </w:tcPr>
            </w:tcPrChange>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CD30E6">
        <w:trPr>
          <w:cantSplit/>
          <w:trPrChange w:id="2351" w:author="Lizzie Timmins (NESO)" w:date="2025-03-18T15:21:00Z" w16du:dateUtc="2025-03-18T15:21:00Z">
            <w:trPr>
              <w:cantSplit/>
            </w:trPr>
          </w:trPrChange>
        </w:trPr>
        <w:tc>
          <w:tcPr>
            <w:tcW w:w="2884" w:type="dxa"/>
            <w:tcPrChange w:id="2352" w:author="Lizzie Timmins (NESO)" w:date="2025-03-18T15:21:00Z" w16du:dateUtc="2025-03-18T15:21:00Z">
              <w:tcPr>
                <w:tcW w:w="2297" w:type="dxa"/>
              </w:tcPr>
            </w:tcPrChange>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6634" w:type="dxa"/>
            <w:tcPrChange w:id="2353" w:author="Lizzie Timmins (NESO)" w:date="2025-03-18T15:21:00Z" w16du:dateUtc="2025-03-18T15:21:00Z">
              <w:tcPr>
                <w:tcW w:w="7221" w:type="dxa"/>
              </w:tcPr>
            </w:tcPrChange>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CD30E6">
        <w:trPr>
          <w:cantSplit/>
          <w:trPrChange w:id="2354" w:author="Lizzie Timmins (NESO)" w:date="2025-03-18T15:21:00Z" w16du:dateUtc="2025-03-18T15:21:00Z">
            <w:trPr>
              <w:cantSplit/>
            </w:trPr>
          </w:trPrChange>
        </w:trPr>
        <w:tc>
          <w:tcPr>
            <w:tcW w:w="2884" w:type="dxa"/>
            <w:tcPrChange w:id="2355" w:author="Lizzie Timmins (NESO)" w:date="2025-03-18T15:21:00Z" w16du:dateUtc="2025-03-18T15:21:00Z">
              <w:tcPr>
                <w:tcW w:w="2297" w:type="dxa"/>
              </w:tcPr>
            </w:tcPrChange>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Change w:id="2356" w:author="Lizzie Timmins (NESO)" w:date="2025-03-18T15:21:00Z" w16du:dateUtc="2025-03-18T15:21:00Z">
              <w:tcPr>
                <w:tcW w:w="7221" w:type="dxa"/>
              </w:tcPr>
            </w:tcPrChange>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CD30E6">
        <w:trPr>
          <w:cantSplit/>
          <w:trPrChange w:id="2357" w:author="Lizzie Timmins (NESO)" w:date="2025-03-18T15:21:00Z" w16du:dateUtc="2025-03-18T15:21:00Z">
            <w:trPr>
              <w:cantSplit/>
            </w:trPr>
          </w:trPrChange>
        </w:trPr>
        <w:tc>
          <w:tcPr>
            <w:tcW w:w="2884" w:type="dxa"/>
            <w:tcPrChange w:id="2358" w:author="Lizzie Timmins (NESO)" w:date="2025-03-18T15:21:00Z" w16du:dateUtc="2025-03-18T15:21:00Z">
              <w:tcPr>
                <w:tcW w:w="2297" w:type="dxa"/>
              </w:tcPr>
            </w:tcPrChange>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6634" w:type="dxa"/>
            <w:tcPrChange w:id="2359" w:author="Lizzie Timmins (NESO)" w:date="2025-03-18T15:21:00Z" w16du:dateUtc="2025-03-18T15:21:00Z">
              <w:tcPr>
                <w:tcW w:w="7221" w:type="dxa"/>
              </w:tcPr>
            </w:tcPrChange>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CD30E6">
        <w:trPr>
          <w:cantSplit/>
          <w:trPrChange w:id="2360" w:author="Lizzie Timmins (NESO)" w:date="2025-03-18T15:21:00Z" w16du:dateUtc="2025-03-18T15:21:00Z">
            <w:trPr>
              <w:cantSplit/>
            </w:trPr>
          </w:trPrChange>
        </w:trPr>
        <w:tc>
          <w:tcPr>
            <w:tcW w:w="2884" w:type="dxa"/>
            <w:tcPrChange w:id="2361" w:author="Lizzie Timmins (NESO)" w:date="2025-03-18T15:21:00Z" w16du:dateUtc="2025-03-18T15:21:00Z">
              <w:tcPr>
                <w:tcW w:w="2297" w:type="dxa"/>
              </w:tcPr>
            </w:tcPrChange>
          </w:tcPr>
          <w:p w14:paraId="130A2E6E" w14:textId="3CD6AF48" w:rsidR="00F81D7C" w:rsidRPr="007E0B31" w:rsidRDefault="00F81D7C" w:rsidP="00F81D7C">
            <w:pPr>
              <w:pStyle w:val="Arial11Bold"/>
              <w:rPr>
                <w:rFonts w:cs="Arial"/>
              </w:rPr>
            </w:pPr>
            <w:r>
              <w:rPr>
                <w:rFonts w:cs="Arial"/>
              </w:rPr>
              <w:t>Top Up Restoration Contractor</w:t>
            </w:r>
          </w:p>
        </w:tc>
        <w:tc>
          <w:tcPr>
            <w:tcW w:w="6634" w:type="dxa"/>
            <w:tcPrChange w:id="2362" w:author="Lizzie Timmins (NESO)" w:date="2025-03-18T15:21:00Z" w16du:dateUtc="2025-03-18T15:21:00Z">
              <w:tcPr>
                <w:tcW w:w="7221" w:type="dxa"/>
              </w:tcPr>
            </w:tcPrChange>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CD30E6">
        <w:trPr>
          <w:cantSplit/>
          <w:trPrChange w:id="2363" w:author="Lizzie Timmins (NESO)" w:date="2025-03-18T15:21:00Z" w16du:dateUtc="2025-03-18T15:21:00Z">
            <w:trPr>
              <w:cantSplit/>
            </w:trPr>
          </w:trPrChange>
        </w:trPr>
        <w:tc>
          <w:tcPr>
            <w:tcW w:w="2884" w:type="dxa"/>
            <w:tcPrChange w:id="2364" w:author="Lizzie Timmins (NESO)" w:date="2025-03-18T15:21:00Z" w16du:dateUtc="2025-03-18T15:21:00Z">
              <w:tcPr>
                <w:tcW w:w="2297" w:type="dxa"/>
              </w:tcPr>
            </w:tcPrChange>
          </w:tcPr>
          <w:p w14:paraId="6AAC9811" w14:textId="3492013A" w:rsidR="00F81D7C" w:rsidRPr="007E0B31" w:rsidRDefault="00F81D7C" w:rsidP="00F81D7C">
            <w:pPr>
              <w:pStyle w:val="Arial11Bold"/>
              <w:rPr>
                <w:rFonts w:cs="Arial"/>
              </w:rPr>
            </w:pPr>
            <w:r>
              <w:rPr>
                <w:rFonts w:cs="Arial"/>
              </w:rPr>
              <w:t>Top Up Restoration Plant</w:t>
            </w:r>
          </w:p>
        </w:tc>
        <w:tc>
          <w:tcPr>
            <w:tcW w:w="6634" w:type="dxa"/>
            <w:tcPrChange w:id="2365" w:author="Lizzie Timmins (NESO)" w:date="2025-03-18T15:21:00Z" w16du:dateUtc="2025-03-18T15:21:00Z">
              <w:tcPr>
                <w:tcW w:w="7221" w:type="dxa"/>
              </w:tcPr>
            </w:tcPrChange>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CD30E6">
        <w:trPr>
          <w:cantSplit/>
          <w:trPrChange w:id="2366" w:author="Lizzie Timmins (NESO)" w:date="2025-03-18T15:21:00Z" w16du:dateUtc="2025-03-18T15:21:00Z">
            <w:trPr>
              <w:cantSplit/>
            </w:trPr>
          </w:trPrChange>
        </w:trPr>
        <w:tc>
          <w:tcPr>
            <w:tcW w:w="2884" w:type="dxa"/>
            <w:tcPrChange w:id="2367" w:author="Lizzie Timmins (NESO)" w:date="2025-03-18T15:21:00Z" w16du:dateUtc="2025-03-18T15:21:00Z">
              <w:tcPr>
                <w:tcW w:w="2297" w:type="dxa"/>
              </w:tcPr>
            </w:tcPrChange>
          </w:tcPr>
          <w:p w14:paraId="24BE8F65" w14:textId="7F0CB3AF" w:rsidR="00F81D7C" w:rsidRPr="007E0B31" w:rsidRDefault="00F81D7C" w:rsidP="00F81D7C">
            <w:pPr>
              <w:pStyle w:val="Arial11Bold"/>
              <w:rPr>
                <w:rFonts w:cs="Arial"/>
              </w:rPr>
            </w:pPr>
            <w:r>
              <w:rPr>
                <w:rFonts w:cs="Arial"/>
              </w:rPr>
              <w:t>Top Up Restoration Plant Test</w:t>
            </w:r>
          </w:p>
        </w:tc>
        <w:tc>
          <w:tcPr>
            <w:tcW w:w="6634" w:type="dxa"/>
            <w:tcPrChange w:id="2368" w:author="Lizzie Timmins (NESO)" w:date="2025-03-18T15:21:00Z" w16du:dateUtc="2025-03-18T15:21:00Z">
              <w:tcPr>
                <w:tcW w:w="7221" w:type="dxa"/>
              </w:tcPr>
            </w:tcPrChange>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CD30E6">
        <w:trPr>
          <w:cantSplit/>
          <w:trPrChange w:id="2369" w:author="Lizzie Timmins (NESO)" w:date="2025-03-18T15:21:00Z" w16du:dateUtc="2025-03-18T15:21:00Z">
            <w:trPr>
              <w:cantSplit/>
            </w:trPr>
          </w:trPrChange>
        </w:trPr>
        <w:tc>
          <w:tcPr>
            <w:tcW w:w="2884" w:type="dxa"/>
            <w:tcPrChange w:id="2370" w:author="Lizzie Timmins (NESO)" w:date="2025-03-18T15:21:00Z" w16du:dateUtc="2025-03-18T15:21:00Z">
              <w:tcPr>
                <w:tcW w:w="2297" w:type="dxa"/>
              </w:tcPr>
            </w:tcPrChange>
          </w:tcPr>
          <w:p w14:paraId="1FB787B1" w14:textId="77777777" w:rsidR="00F81D7C" w:rsidRPr="007E0B31" w:rsidRDefault="00F81D7C" w:rsidP="00F81D7C">
            <w:pPr>
              <w:pStyle w:val="Arial11Bold"/>
              <w:rPr>
                <w:rFonts w:cs="Arial"/>
              </w:rPr>
            </w:pPr>
            <w:r w:rsidRPr="007E0B31">
              <w:rPr>
                <w:rFonts w:cs="Arial"/>
              </w:rPr>
              <w:t>Total Shutdown</w:t>
            </w:r>
          </w:p>
        </w:tc>
        <w:tc>
          <w:tcPr>
            <w:tcW w:w="6634" w:type="dxa"/>
            <w:tcPrChange w:id="2371" w:author="Lizzie Timmins (NESO)" w:date="2025-03-18T15:21:00Z" w16du:dateUtc="2025-03-18T15:21:00Z">
              <w:tcPr>
                <w:tcW w:w="7221" w:type="dxa"/>
              </w:tcPr>
            </w:tcPrChange>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CD30E6">
        <w:trPr>
          <w:cantSplit/>
          <w:trPrChange w:id="2372" w:author="Lizzie Timmins (NESO)" w:date="2025-03-18T15:21:00Z" w16du:dateUtc="2025-03-18T15:21:00Z">
            <w:trPr>
              <w:cantSplit/>
            </w:trPr>
          </w:trPrChange>
        </w:trPr>
        <w:tc>
          <w:tcPr>
            <w:tcW w:w="2884" w:type="dxa"/>
            <w:tcPrChange w:id="2373" w:author="Lizzie Timmins (NESO)" w:date="2025-03-18T15:21:00Z" w16du:dateUtc="2025-03-18T15:21:00Z">
              <w:tcPr>
                <w:tcW w:w="2297" w:type="dxa"/>
              </w:tcPr>
            </w:tcPrChange>
          </w:tcPr>
          <w:p w14:paraId="133B8AA4" w14:textId="77777777" w:rsidR="00F81D7C" w:rsidRPr="007E0B31" w:rsidRDefault="00F81D7C" w:rsidP="00F81D7C">
            <w:pPr>
              <w:pStyle w:val="Arial11Bold"/>
              <w:rPr>
                <w:rFonts w:cs="Arial"/>
              </w:rPr>
            </w:pPr>
            <w:r w:rsidRPr="007E0B31">
              <w:rPr>
                <w:rFonts w:cs="Arial"/>
              </w:rPr>
              <w:t>Total System</w:t>
            </w:r>
          </w:p>
        </w:tc>
        <w:tc>
          <w:tcPr>
            <w:tcW w:w="6634" w:type="dxa"/>
            <w:tcPrChange w:id="2374" w:author="Lizzie Timmins (NESO)" w:date="2025-03-18T15:21:00Z" w16du:dateUtc="2025-03-18T15:21:00Z">
              <w:tcPr>
                <w:tcW w:w="7221" w:type="dxa"/>
              </w:tcPr>
            </w:tcPrChange>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CD30E6">
        <w:trPr>
          <w:cantSplit/>
          <w:trPrChange w:id="2375" w:author="Lizzie Timmins (NESO)" w:date="2025-03-18T15:21:00Z" w16du:dateUtc="2025-03-18T15:21:00Z">
            <w:trPr>
              <w:cantSplit/>
            </w:trPr>
          </w:trPrChange>
        </w:trPr>
        <w:tc>
          <w:tcPr>
            <w:tcW w:w="2884" w:type="dxa"/>
            <w:tcPrChange w:id="2376" w:author="Lizzie Timmins (NESO)" w:date="2025-03-18T15:21:00Z" w16du:dateUtc="2025-03-18T15:21:00Z">
              <w:tcPr>
                <w:tcW w:w="2297" w:type="dxa"/>
              </w:tcPr>
            </w:tcPrChange>
          </w:tcPr>
          <w:p w14:paraId="096BE835" w14:textId="77777777" w:rsidR="00F81D7C" w:rsidRPr="007E0B31" w:rsidRDefault="00F81D7C" w:rsidP="00F81D7C">
            <w:pPr>
              <w:pStyle w:val="Arial11Bold"/>
              <w:rPr>
                <w:rFonts w:cs="Arial"/>
              </w:rPr>
            </w:pPr>
            <w:r w:rsidRPr="007E0B31">
              <w:rPr>
                <w:rFonts w:cs="Arial"/>
              </w:rPr>
              <w:t>Trading Point</w:t>
            </w:r>
          </w:p>
        </w:tc>
        <w:tc>
          <w:tcPr>
            <w:tcW w:w="6634" w:type="dxa"/>
            <w:tcPrChange w:id="2377" w:author="Lizzie Timmins (NESO)" w:date="2025-03-18T15:21:00Z" w16du:dateUtc="2025-03-18T15:21:00Z">
              <w:tcPr>
                <w:tcW w:w="7221" w:type="dxa"/>
              </w:tcPr>
            </w:tcPrChange>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CD30E6">
        <w:trPr>
          <w:cantSplit/>
          <w:trPrChange w:id="2378" w:author="Lizzie Timmins (NESO)" w:date="2025-03-18T15:21:00Z" w16du:dateUtc="2025-03-18T15:21:00Z">
            <w:trPr>
              <w:cantSplit/>
            </w:trPr>
          </w:trPrChange>
        </w:trPr>
        <w:tc>
          <w:tcPr>
            <w:tcW w:w="2884" w:type="dxa"/>
            <w:tcPrChange w:id="2379" w:author="Lizzie Timmins (NESO)" w:date="2025-03-18T15:21:00Z" w16du:dateUtc="2025-03-18T15:21:00Z">
              <w:tcPr>
                <w:tcW w:w="2297" w:type="dxa"/>
              </w:tcPr>
            </w:tcPrChange>
          </w:tcPr>
          <w:p w14:paraId="2AC59C62" w14:textId="77777777" w:rsidR="00F81D7C" w:rsidRPr="007E0B31" w:rsidRDefault="00F81D7C" w:rsidP="00F81D7C">
            <w:pPr>
              <w:pStyle w:val="Arial11Bold"/>
              <w:rPr>
                <w:rFonts w:cs="Arial"/>
              </w:rPr>
            </w:pPr>
            <w:r w:rsidRPr="007E0B31">
              <w:rPr>
                <w:rFonts w:cs="Arial"/>
              </w:rPr>
              <w:t>Transfer Date</w:t>
            </w:r>
          </w:p>
        </w:tc>
        <w:tc>
          <w:tcPr>
            <w:tcW w:w="6634" w:type="dxa"/>
            <w:tcPrChange w:id="2380" w:author="Lizzie Timmins (NESO)" w:date="2025-03-18T15:21:00Z" w16du:dateUtc="2025-03-18T15:21:00Z">
              <w:tcPr>
                <w:tcW w:w="7221" w:type="dxa"/>
              </w:tcPr>
            </w:tcPrChange>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CD30E6">
        <w:trPr>
          <w:cantSplit/>
          <w:trPrChange w:id="2381" w:author="Lizzie Timmins (NESO)" w:date="2025-03-18T15:21:00Z" w16du:dateUtc="2025-03-18T15:21:00Z">
            <w:trPr>
              <w:cantSplit/>
            </w:trPr>
          </w:trPrChange>
        </w:trPr>
        <w:tc>
          <w:tcPr>
            <w:tcW w:w="2884" w:type="dxa"/>
            <w:tcPrChange w:id="2382" w:author="Lizzie Timmins (NESO)" w:date="2025-03-18T15:21:00Z" w16du:dateUtc="2025-03-18T15:21:00Z">
              <w:tcPr>
                <w:tcW w:w="2297" w:type="dxa"/>
              </w:tcPr>
            </w:tcPrChange>
          </w:tcPr>
          <w:p w14:paraId="6A0B230B" w14:textId="77777777" w:rsidR="00F81D7C" w:rsidRPr="007E0B31" w:rsidRDefault="00F81D7C" w:rsidP="00F81D7C">
            <w:pPr>
              <w:pStyle w:val="Arial11Bold"/>
              <w:rPr>
                <w:rFonts w:cs="Arial"/>
              </w:rPr>
            </w:pPr>
            <w:r w:rsidRPr="007E0B31">
              <w:rPr>
                <w:rFonts w:cs="Arial"/>
              </w:rPr>
              <w:t>Transmission</w:t>
            </w:r>
          </w:p>
        </w:tc>
        <w:tc>
          <w:tcPr>
            <w:tcW w:w="6634" w:type="dxa"/>
            <w:tcPrChange w:id="2383" w:author="Lizzie Timmins (NESO)" w:date="2025-03-18T15:21:00Z" w16du:dateUtc="2025-03-18T15:21:00Z">
              <w:tcPr>
                <w:tcW w:w="7221" w:type="dxa"/>
              </w:tcPr>
            </w:tcPrChange>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CD30E6">
        <w:trPr>
          <w:cantSplit/>
          <w:trPrChange w:id="2384" w:author="Lizzie Timmins (NESO)" w:date="2025-03-18T15:21:00Z" w16du:dateUtc="2025-03-18T15:21:00Z">
            <w:trPr>
              <w:cantSplit/>
            </w:trPr>
          </w:trPrChange>
        </w:trPr>
        <w:tc>
          <w:tcPr>
            <w:tcW w:w="2884" w:type="dxa"/>
            <w:tcPrChange w:id="2385" w:author="Lizzie Timmins (NESO)" w:date="2025-03-18T15:21:00Z" w16du:dateUtc="2025-03-18T15:21:00Z">
              <w:tcPr>
                <w:tcW w:w="2297" w:type="dxa"/>
              </w:tcPr>
            </w:tcPrChange>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6634" w:type="dxa"/>
            <w:tcPrChange w:id="2386" w:author="Lizzie Timmins (NESO)" w:date="2025-03-18T15:21:00Z" w16du:dateUtc="2025-03-18T15:21:00Z">
              <w:tcPr>
                <w:tcW w:w="7221" w:type="dxa"/>
              </w:tcPr>
            </w:tcPrChange>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CD30E6">
        <w:trPr>
          <w:cantSplit/>
          <w:trPrChange w:id="2387" w:author="Lizzie Timmins (NESO)" w:date="2025-03-18T15:21:00Z" w16du:dateUtc="2025-03-18T15:21:00Z">
            <w:trPr>
              <w:cantSplit/>
            </w:trPr>
          </w:trPrChange>
        </w:trPr>
        <w:tc>
          <w:tcPr>
            <w:tcW w:w="2884" w:type="dxa"/>
            <w:tcPrChange w:id="2388" w:author="Lizzie Timmins (NESO)" w:date="2025-03-18T15:21:00Z" w16du:dateUtc="2025-03-18T15:21:00Z">
              <w:tcPr>
                <w:tcW w:w="2297" w:type="dxa"/>
              </w:tcPr>
            </w:tcPrChange>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Change w:id="2389" w:author="Lizzie Timmins (NESO)" w:date="2025-03-18T15:21:00Z" w16du:dateUtc="2025-03-18T15:21:00Z">
              <w:tcPr>
                <w:tcW w:w="7221" w:type="dxa"/>
              </w:tcPr>
            </w:tcPrChange>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CD30E6">
        <w:trPr>
          <w:cantSplit/>
          <w:trPrChange w:id="2390" w:author="Lizzie Timmins (NESO)" w:date="2025-03-18T15:21:00Z" w16du:dateUtc="2025-03-18T15:21:00Z">
            <w:trPr>
              <w:cantSplit/>
            </w:trPr>
          </w:trPrChange>
        </w:trPr>
        <w:tc>
          <w:tcPr>
            <w:tcW w:w="2884" w:type="dxa"/>
            <w:tcPrChange w:id="2391" w:author="Lizzie Timmins (NESO)" w:date="2025-03-18T15:21:00Z" w16du:dateUtc="2025-03-18T15:21:00Z">
              <w:tcPr>
                <w:tcW w:w="2297" w:type="dxa"/>
              </w:tcPr>
            </w:tcPrChange>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6634" w:type="dxa"/>
            <w:tcPrChange w:id="2392" w:author="Lizzie Timmins (NESO)" w:date="2025-03-18T15:21:00Z" w16du:dateUtc="2025-03-18T15:21:00Z">
              <w:tcPr>
                <w:tcW w:w="7221" w:type="dxa"/>
              </w:tcPr>
            </w:tcPrChange>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CD30E6">
        <w:trPr>
          <w:cantSplit/>
          <w:trPrChange w:id="2393" w:author="Lizzie Timmins (NESO)" w:date="2025-03-18T15:21:00Z" w16du:dateUtc="2025-03-18T15:21:00Z">
            <w:trPr>
              <w:cantSplit/>
            </w:trPr>
          </w:trPrChange>
        </w:trPr>
        <w:tc>
          <w:tcPr>
            <w:tcW w:w="2884" w:type="dxa"/>
            <w:tcPrChange w:id="2394" w:author="Lizzie Timmins (NESO)" w:date="2025-03-18T15:21:00Z" w16du:dateUtc="2025-03-18T15:21:00Z">
              <w:tcPr>
                <w:tcW w:w="2297" w:type="dxa"/>
              </w:tcPr>
            </w:tcPrChange>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6634" w:type="dxa"/>
            <w:tcPrChange w:id="2395" w:author="Lizzie Timmins (NESO)" w:date="2025-03-18T15:21:00Z" w16du:dateUtc="2025-03-18T15:21:00Z">
              <w:tcPr>
                <w:tcW w:w="7221" w:type="dxa"/>
              </w:tcPr>
            </w:tcPrChange>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CD30E6">
        <w:trPr>
          <w:cantSplit/>
          <w:trPrChange w:id="2396" w:author="Lizzie Timmins (NESO)" w:date="2025-03-18T15:21:00Z" w16du:dateUtc="2025-03-18T15:21:00Z">
            <w:trPr>
              <w:cantSplit/>
            </w:trPr>
          </w:trPrChange>
        </w:trPr>
        <w:tc>
          <w:tcPr>
            <w:tcW w:w="2884" w:type="dxa"/>
            <w:tcPrChange w:id="2397" w:author="Lizzie Timmins (NESO)" w:date="2025-03-18T15:21:00Z" w16du:dateUtc="2025-03-18T15:21:00Z">
              <w:tcPr>
                <w:tcW w:w="2297" w:type="dxa"/>
              </w:tcPr>
            </w:tcPrChange>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6634" w:type="dxa"/>
            <w:tcPrChange w:id="2398" w:author="Lizzie Timmins (NESO)" w:date="2025-03-18T15:21:00Z" w16du:dateUtc="2025-03-18T15:21:00Z">
              <w:tcPr>
                <w:tcW w:w="7221" w:type="dxa"/>
              </w:tcPr>
            </w:tcPrChange>
          </w:tcPr>
          <w:p w14:paraId="093A792C" w14:textId="73A7926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00CD30E6">
        <w:trPr>
          <w:cantSplit/>
          <w:trPrChange w:id="2399" w:author="Lizzie Timmins (NESO)" w:date="2025-03-18T15:21:00Z" w16du:dateUtc="2025-03-18T15:21:00Z">
            <w:trPr>
              <w:cantSplit/>
            </w:trPr>
          </w:trPrChange>
        </w:trPr>
        <w:tc>
          <w:tcPr>
            <w:tcW w:w="2884" w:type="dxa"/>
            <w:tcPrChange w:id="2400" w:author="Lizzie Timmins (NESO)" w:date="2025-03-18T15:21:00Z" w16du:dateUtc="2025-03-18T15:21:00Z">
              <w:tcPr>
                <w:tcW w:w="2297" w:type="dxa"/>
              </w:tcPr>
            </w:tcPrChange>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6634" w:type="dxa"/>
            <w:tcPrChange w:id="2401" w:author="Lizzie Timmins (NESO)" w:date="2025-03-18T15:21:00Z" w16du:dateUtc="2025-03-18T15:21:00Z">
              <w:tcPr>
                <w:tcW w:w="7221" w:type="dxa"/>
              </w:tcPr>
            </w:tcPrChange>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CD30E6">
        <w:trPr>
          <w:cantSplit/>
          <w:trPrChange w:id="2402" w:author="Lizzie Timmins (NESO)" w:date="2025-03-18T15:21:00Z" w16du:dateUtc="2025-03-18T15:21:00Z">
            <w:trPr>
              <w:cantSplit/>
            </w:trPr>
          </w:trPrChange>
        </w:trPr>
        <w:tc>
          <w:tcPr>
            <w:tcW w:w="2884" w:type="dxa"/>
            <w:tcPrChange w:id="2403" w:author="Lizzie Timmins (NESO)" w:date="2025-03-18T15:21:00Z" w16du:dateUtc="2025-03-18T15:21:00Z">
              <w:tcPr>
                <w:tcW w:w="2297" w:type="dxa"/>
              </w:tcPr>
            </w:tcPrChange>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6634" w:type="dxa"/>
            <w:tcPrChange w:id="2404" w:author="Lizzie Timmins (NESO)" w:date="2025-03-18T15:21:00Z" w16du:dateUtc="2025-03-18T15:21:00Z">
              <w:tcPr>
                <w:tcW w:w="7221" w:type="dxa"/>
              </w:tcPr>
            </w:tcPrChange>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CD30E6">
        <w:trPr>
          <w:cantSplit/>
          <w:trPrChange w:id="2405" w:author="Lizzie Timmins (NESO)" w:date="2025-03-18T15:21:00Z" w16du:dateUtc="2025-03-18T15:21:00Z">
            <w:trPr>
              <w:cantSplit/>
            </w:trPr>
          </w:trPrChange>
        </w:trPr>
        <w:tc>
          <w:tcPr>
            <w:tcW w:w="2884" w:type="dxa"/>
            <w:tcPrChange w:id="2406" w:author="Lizzie Timmins (NESO)" w:date="2025-03-18T15:21:00Z" w16du:dateUtc="2025-03-18T15:21:00Z">
              <w:tcPr>
                <w:tcW w:w="2297" w:type="dxa"/>
              </w:tcPr>
            </w:tcPrChange>
          </w:tcPr>
          <w:p w14:paraId="71A83FA6" w14:textId="77777777" w:rsidR="00F81D7C" w:rsidRPr="007E0B31" w:rsidRDefault="00F81D7C" w:rsidP="00F81D7C">
            <w:pPr>
              <w:pStyle w:val="Arial11Bold"/>
              <w:rPr>
                <w:rFonts w:cs="Arial"/>
              </w:rPr>
            </w:pPr>
            <w:r w:rsidRPr="007E0B31">
              <w:rPr>
                <w:rFonts w:cs="Arial"/>
              </w:rPr>
              <w:t>Transmission Licence</w:t>
            </w:r>
          </w:p>
        </w:tc>
        <w:tc>
          <w:tcPr>
            <w:tcW w:w="6634" w:type="dxa"/>
            <w:tcPrChange w:id="2407" w:author="Lizzie Timmins (NESO)" w:date="2025-03-18T15:21:00Z" w16du:dateUtc="2025-03-18T15:21:00Z">
              <w:tcPr>
                <w:tcW w:w="7221" w:type="dxa"/>
              </w:tcPr>
            </w:tcPrChange>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CD30E6">
        <w:trPr>
          <w:cantSplit/>
          <w:trPrChange w:id="2408" w:author="Lizzie Timmins (NESO)" w:date="2025-03-18T15:21:00Z" w16du:dateUtc="2025-03-18T15:21:00Z">
            <w:trPr>
              <w:cantSplit/>
            </w:trPr>
          </w:trPrChange>
        </w:trPr>
        <w:tc>
          <w:tcPr>
            <w:tcW w:w="2884" w:type="dxa"/>
            <w:tcPrChange w:id="2409" w:author="Lizzie Timmins (NESO)" w:date="2025-03-18T15:21:00Z" w16du:dateUtc="2025-03-18T15:21:00Z">
              <w:tcPr>
                <w:tcW w:w="2297" w:type="dxa"/>
              </w:tcPr>
            </w:tcPrChange>
          </w:tcPr>
          <w:p w14:paraId="7216E635" w14:textId="77777777" w:rsidR="00F81D7C" w:rsidRPr="007E0B31" w:rsidRDefault="00F81D7C" w:rsidP="00F81D7C">
            <w:pPr>
              <w:pStyle w:val="Arial11Bold"/>
              <w:rPr>
                <w:rFonts w:cs="Arial"/>
              </w:rPr>
            </w:pPr>
            <w:r w:rsidRPr="007E0B31">
              <w:rPr>
                <w:rFonts w:cs="Arial"/>
              </w:rPr>
              <w:t>Transmission Licensee</w:t>
            </w:r>
          </w:p>
        </w:tc>
        <w:tc>
          <w:tcPr>
            <w:tcW w:w="6634" w:type="dxa"/>
            <w:tcPrChange w:id="2410" w:author="Lizzie Timmins (NESO)" w:date="2025-03-18T15:21:00Z" w16du:dateUtc="2025-03-18T15:21:00Z">
              <w:tcPr>
                <w:tcW w:w="7221" w:type="dxa"/>
              </w:tcPr>
            </w:tcPrChange>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CD30E6">
        <w:trPr>
          <w:cantSplit/>
          <w:trPrChange w:id="2411" w:author="Lizzie Timmins (NESO)" w:date="2025-03-18T15:21:00Z" w16du:dateUtc="2025-03-18T15:21:00Z">
            <w:trPr>
              <w:cantSplit/>
            </w:trPr>
          </w:trPrChange>
        </w:trPr>
        <w:tc>
          <w:tcPr>
            <w:tcW w:w="2884" w:type="dxa"/>
            <w:tcPrChange w:id="2412" w:author="Lizzie Timmins (NESO)" w:date="2025-03-18T15:21:00Z" w16du:dateUtc="2025-03-18T15:21:00Z">
              <w:tcPr>
                <w:tcW w:w="2297" w:type="dxa"/>
              </w:tcPr>
            </w:tcPrChange>
          </w:tcPr>
          <w:p w14:paraId="6AB51AF3" w14:textId="77777777" w:rsidR="00F81D7C" w:rsidRPr="007E0B31" w:rsidRDefault="00F81D7C" w:rsidP="00F81D7C">
            <w:pPr>
              <w:pStyle w:val="Arial11Bold"/>
              <w:rPr>
                <w:rFonts w:cs="Arial"/>
              </w:rPr>
            </w:pPr>
            <w:r w:rsidRPr="007E0B31">
              <w:rPr>
                <w:rFonts w:cs="Arial"/>
              </w:rPr>
              <w:t>Transmission Site</w:t>
            </w:r>
          </w:p>
        </w:tc>
        <w:tc>
          <w:tcPr>
            <w:tcW w:w="6634" w:type="dxa"/>
            <w:tcPrChange w:id="2413" w:author="Lizzie Timmins (NESO)" w:date="2025-03-18T15:21:00Z" w16du:dateUtc="2025-03-18T15:21:00Z">
              <w:tcPr>
                <w:tcW w:w="7221" w:type="dxa"/>
              </w:tcPr>
            </w:tcPrChange>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CD30E6">
        <w:trPr>
          <w:cantSplit/>
          <w:trPrChange w:id="2414" w:author="Lizzie Timmins (NESO)" w:date="2025-03-18T15:21:00Z" w16du:dateUtc="2025-03-18T15:21:00Z">
            <w:trPr>
              <w:cantSplit/>
            </w:trPr>
          </w:trPrChange>
        </w:trPr>
        <w:tc>
          <w:tcPr>
            <w:tcW w:w="2884" w:type="dxa"/>
            <w:tcPrChange w:id="2415" w:author="Lizzie Timmins (NESO)" w:date="2025-03-18T15:21:00Z" w16du:dateUtc="2025-03-18T15:21:00Z">
              <w:tcPr>
                <w:tcW w:w="2297" w:type="dxa"/>
              </w:tcPr>
            </w:tcPrChange>
          </w:tcPr>
          <w:p w14:paraId="7859EEE2" w14:textId="77777777" w:rsidR="00F81D7C" w:rsidRPr="007E0B31" w:rsidRDefault="00F81D7C" w:rsidP="00F81D7C">
            <w:pPr>
              <w:pStyle w:val="Arial11Bold"/>
              <w:rPr>
                <w:rFonts w:cs="Arial"/>
              </w:rPr>
            </w:pPr>
            <w:r w:rsidRPr="007E0B31">
              <w:rPr>
                <w:rFonts w:cs="Arial"/>
              </w:rPr>
              <w:t>Transmission System</w:t>
            </w:r>
          </w:p>
        </w:tc>
        <w:tc>
          <w:tcPr>
            <w:tcW w:w="6634" w:type="dxa"/>
            <w:tcPrChange w:id="2416" w:author="Lizzie Timmins (NESO)" w:date="2025-03-18T15:21:00Z" w16du:dateUtc="2025-03-18T15:21:00Z">
              <w:tcPr>
                <w:tcW w:w="7221" w:type="dxa"/>
              </w:tcPr>
            </w:tcPrChange>
          </w:tcPr>
          <w:p w14:paraId="2D2E550E" w14:textId="77777777" w:rsidR="00F81D7C" w:rsidRPr="007E0B31"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CD30E6">
        <w:trPr>
          <w:cantSplit/>
          <w:trPrChange w:id="2417" w:author="Lizzie Timmins (NESO)" w:date="2025-03-18T15:21:00Z" w16du:dateUtc="2025-03-18T15:21:00Z">
            <w:trPr>
              <w:cantSplit/>
            </w:trPr>
          </w:trPrChange>
        </w:trPr>
        <w:tc>
          <w:tcPr>
            <w:tcW w:w="2884" w:type="dxa"/>
            <w:tcPrChange w:id="2418" w:author="Lizzie Timmins (NESO)" w:date="2025-03-18T15:21:00Z" w16du:dateUtc="2025-03-18T15:21:00Z">
              <w:tcPr>
                <w:tcW w:w="2297" w:type="dxa"/>
              </w:tcPr>
            </w:tcPrChange>
          </w:tcPr>
          <w:p w14:paraId="3E6756E5" w14:textId="77777777" w:rsidR="00F81D7C" w:rsidRPr="007E0B31" w:rsidRDefault="00F81D7C" w:rsidP="00F81D7C">
            <w:pPr>
              <w:pStyle w:val="Arial11Bold"/>
              <w:rPr>
                <w:rFonts w:cs="Arial"/>
              </w:rPr>
            </w:pPr>
            <w:r w:rsidRPr="007E0B31">
              <w:rPr>
                <w:rFonts w:cs="Arial"/>
              </w:rPr>
              <w:t>Turbine Time Constant</w:t>
            </w:r>
          </w:p>
        </w:tc>
        <w:tc>
          <w:tcPr>
            <w:tcW w:w="6634" w:type="dxa"/>
            <w:tcPrChange w:id="2419" w:author="Lizzie Timmins (NESO)" w:date="2025-03-18T15:21:00Z" w16du:dateUtc="2025-03-18T15:21:00Z">
              <w:tcPr>
                <w:tcW w:w="7221" w:type="dxa"/>
              </w:tcPr>
            </w:tcPrChange>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CD30E6">
        <w:trPr>
          <w:cantSplit/>
          <w:trPrChange w:id="2420" w:author="Lizzie Timmins (NESO)" w:date="2025-03-18T15:21:00Z" w16du:dateUtc="2025-03-18T15:21:00Z">
            <w:trPr>
              <w:cantSplit/>
            </w:trPr>
          </w:trPrChange>
        </w:trPr>
        <w:tc>
          <w:tcPr>
            <w:tcW w:w="2884" w:type="dxa"/>
            <w:tcPrChange w:id="2421" w:author="Lizzie Timmins (NESO)" w:date="2025-03-18T15:21:00Z" w16du:dateUtc="2025-03-18T15:21:00Z">
              <w:tcPr>
                <w:tcW w:w="2297" w:type="dxa"/>
              </w:tcPr>
            </w:tcPrChange>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Change w:id="2422" w:author="Lizzie Timmins (NESO)" w:date="2025-03-18T15:21:00Z" w16du:dateUtc="2025-03-18T15:21:00Z">
              <w:tcPr>
                <w:tcW w:w="7221" w:type="dxa"/>
              </w:tcPr>
            </w:tcPrChange>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w:t>
            </w:r>
            <w:proofErr w:type="gramStart"/>
            <w:r w:rsidRPr="007E0B31">
              <w:rPr>
                <w:rFonts w:cs="Arial"/>
              </w:rPr>
              <w:t>1MW;</w:t>
            </w:r>
            <w:proofErr w:type="gramEnd"/>
          </w:p>
        </w:tc>
      </w:tr>
      <w:tr w:rsidR="00F81D7C" w:rsidRPr="007E0B31" w14:paraId="617806BC" w14:textId="77777777" w:rsidTr="00CD30E6">
        <w:trPr>
          <w:cantSplit/>
          <w:trPrChange w:id="2423" w:author="Lizzie Timmins (NESO)" w:date="2025-03-18T15:21:00Z" w16du:dateUtc="2025-03-18T15:21:00Z">
            <w:trPr>
              <w:cantSplit/>
            </w:trPr>
          </w:trPrChange>
        </w:trPr>
        <w:tc>
          <w:tcPr>
            <w:tcW w:w="2884" w:type="dxa"/>
            <w:tcPrChange w:id="2424" w:author="Lizzie Timmins (NESO)" w:date="2025-03-18T15:21:00Z" w16du:dateUtc="2025-03-18T15:21:00Z">
              <w:tcPr>
                <w:tcW w:w="2297" w:type="dxa"/>
              </w:tcPr>
            </w:tcPrChange>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Change w:id="2425" w:author="Lizzie Timmins (NESO)" w:date="2025-03-18T15:21:00Z" w16du:dateUtc="2025-03-18T15:21:00Z">
              <w:tcPr>
                <w:tcW w:w="7221" w:type="dxa"/>
              </w:tcPr>
            </w:tcPrChange>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w:t>
            </w:r>
            <w:proofErr w:type="gramStart"/>
            <w:r w:rsidRPr="007E0B31">
              <w:rPr>
                <w:rFonts w:cs="Arial"/>
                <w:color w:val="auto"/>
              </w:rPr>
              <w:t>10MW;</w:t>
            </w:r>
            <w:proofErr w:type="gramEnd"/>
          </w:p>
        </w:tc>
      </w:tr>
      <w:tr w:rsidR="00F81D7C" w:rsidRPr="007E0B31" w14:paraId="4DC46CF3" w14:textId="77777777" w:rsidTr="00CD30E6">
        <w:trPr>
          <w:cantSplit/>
          <w:trPrChange w:id="2426" w:author="Lizzie Timmins (NESO)" w:date="2025-03-18T15:21:00Z" w16du:dateUtc="2025-03-18T15:21:00Z">
            <w:trPr>
              <w:cantSplit/>
            </w:trPr>
          </w:trPrChange>
        </w:trPr>
        <w:tc>
          <w:tcPr>
            <w:tcW w:w="2884" w:type="dxa"/>
            <w:tcPrChange w:id="2427" w:author="Lizzie Timmins (NESO)" w:date="2025-03-18T15:21:00Z" w16du:dateUtc="2025-03-18T15:21:00Z">
              <w:tcPr>
                <w:tcW w:w="2297" w:type="dxa"/>
              </w:tcPr>
            </w:tcPrChange>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Change w:id="2428" w:author="Lizzie Timmins (NESO)" w:date="2025-03-18T15:21:00Z" w16du:dateUtc="2025-03-18T15:21:00Z">
              <w:tcPr>
                <w:tcW w:w="7221" w:type="dxa"/>
              </w:tcPr>
            </w:tcPrChange>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w:t>
            </w:r>
            <w:proofErr w:type="gramStart"/>
            <w:r w:rsidRPr="007E0B31">
              <w:rPr>
                <w:rFonts w:cs="Arial"/>
                <w:color w:val="auto"/>
              </w:rPr>
              <w:t>50MW;</w:t>
            </w:r>
            <w:proofErr w:type="gramEnd"/>
          </w:p>
        </w:tc>
      </w:tr>
      <w:tr w:rsidR="00F81D7C" w:rsidRPr="007E0B31" w14:paraId="04971D97" w14:textId="77777777" w:rsidTr="00CD30E6">
        <w:trPr>
          <w:cantSplit/>
          <w:trPrChange w:id="2429" w:author="Lizzie Timmins (NESO)" w:date="2025-03-18T15:21:00Z" w16du:dateUtc="2025-03-18T15:21:00Z">
            <w:trPr>
              <w:cantSplit/>
            </w:trPr>
          </w:trPrChange>
        </w:trPr>
        <w:tc>
          <w:tcPr>
            <w:tcW w:w="2884" w:type="dxa"/>
            <w:tcPrChange w:id="2430" w:author="Lizzie Timmins (NESO)" w:date="2025-03-18T15:21:00Z" w16du:dateUtc="2025-03-18T15:21:00Z">
              <w:tcPr>
                <w:tcW w:w="2297" w:type="dxa"/>
              </w:tcPr>
            </w:tcPrChange>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Change w:id="2431" w:author="Lizzie Timmins (NESO)" w:date="2025-03-18T15:21:00Z" w16du:dateUtc="2025-03-18T15:21:00Z">
              <w:tcPr>
                <w:tcW w:w="7221" w:type="dxa"/>
              </w:tcPr>
            </w:tcPrChange>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CD30E6">
        <w:trPr>
          <w:cantSplit/>
          <w:trPrChange w:id="2432" w:author="Lizzie Timmins (NESO)" w:date="2025-03-18T15:21:00Z" w16du:dateUtc="2025-03-18T15:21:00Z">
            <w:trPr>
              <w:cantSplit/>
            </w:trPr>
          </w:trPrChange>
        </w:trPr>
        <w:tc>
          <w:tcPr>
            <w:tcW w:w="2884" w:type="dxa"/>
            <w:tcPrChange w:id="2433" w:author="Lizzie Timmins (NESO)" w:date="2025-03-18T15:21:00Z" w16du:dateUtc="2025-03-18T15:21:00Z">
              <w:tcPr>
                <w:tcW w:w="2297" w:type="dxa"/>
              </w:tcPr>
            </w:tcPrChange>
          </w:tcPr>
          <w:p w14:paraId="3456D5FD" w14:textId="77777777" w:rsidR="00F81D7C" w:rsidRPr="007E0B31" w:rsidRDefault="00F81D7C" w:rsidP="00F81D7C">
            <w:pPr>
              <w:pStyle w:val="Arial11Bold"/>
              <w:rPr>
                <w:rFonts w:cs="Arial"/>
              </w:rPr>
            </w:pPr>
            <w:r w:rsidRPr="007E0B31">
              <w:rPr>
                <w:rFonts w:cs="Arial"/>
              </w:rPr>
              <w:t>Unbalanced Load</w:t>
            </w:r>
          </w:p>
        </w:tc>
        <w:tc>
          <w:tcPr>
            <w:tcW w:w="6634" w:type="dxa"/>
            <w:tcPrChange w:id="2434" w:author="Lizzie Timmins (NESO)" w:date="2025-03-18T15:21:00Z" w16du:dateUtc="2025-03-18T15:21:00Z">
              <w:tcPr>
                <w:tcW w:w="7221" w:type="dxa"/>
              </w:tcPr>
            </w:tcPrChange>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CD30E6">
        <w:trPr>
          <w:cantSplit/>
          <w:trPrChange w:id="2435" w:author="Lizzie Timmins (NESO)" w:date="2025-03-18T15:21:00Z" w16du:dateUtc="2025-03-18T15:21:00Z">
            <w:trPr>
              <w:cantSplit/>
            </w:trPr>
          </w:trPrChange>
        </w:trPr>
        <w:tc>
          <w:tcPr>
            <w:tcW w:w="2884" w:type="dxa"/>
            <w:tcPrChange w:id="2436" w:author="Lizzie Timmins (NESO)" w:date="2025-03-18T15:21:00Z" w16du:dateUtc="2025-03-18T15:21:00Z">
              <w:tcPr>
                <w:tcW w:w="2297" w:type="dxa"/>
              </w:tcPr>
            </w:tcPrChange>
          </w:tcPr>
          <w:p w14:paraId="5EA24264" w14:textId="77777777" w:rsidR="00F81D7C" w:rsidRPr="007E0B31" w:rsidRDefault="00F81D7C" w:rsidP="00F81D7C">
            <w:pPr>
              <w:pStyle w:val="Arial11Bold"/>
              <w:rPr>
                <w:rFonts w:cs="Arial"/>
              </w:rPr>
            </w:pPr>
            <w:r w:rsidRPr="007E0B31">
              <w:rPr>
                <w:rFonts w:cs="Arial"/>
              </w:rPr>
              <w:t>Under-excitation Limiter</w:t>
            </w:r>
          </w:p>
        </w:tc>
        <w:tc>
          <w:tcPr>
            <w:tcW w:w="6634" w:type="dxa"/>
            <w:tcPrChange w:id="2437" w:author="Lizzie Timmins (NESO)" w:date="2025-03-18T15:21:00Z" w16du:dateUtc="2025-03-18T15:21:00Z">
              <w:tcPr>
                <w:tcW w:w="7221" w:type="dxa"/>
              </w:tcPr>
            </w:tcPrChange>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CD30E6">
        <w:trPr>
          <w:cantSplit/>
          <w:trPrChange w:id="2438" w:author="Lizzie Timmins (NESO)" w:date="2025-03-18T15:21:00Z" w16du:dateUtc="2025-03-18T15:21:00Z">
            <w:trPr>
              <w:cantSplit/>
            </w:trPr>
          </w:trPrChange>
        </w:trPr>
        <w:tc>
          <w:tcPr>
            <w:tcW w:w="2884" w:type="dxa"/>
            <w:tcPrChange w:id="2439" w:author="Lizzie Timmins (NESO)" w:date="2025-03-18T15:21:00Z" w16du:dateUtc="2025-03-18T15:21:00Z">
              <w:tcPr>
                <w:tcW w:w="2297" w:type="dxa"/>
              </w:tcPr>
            </w:tcPrChange>
          </w:tcPr>
          <w:p w14:paraId="35CC22D8" w14:textId="77777777" w:rsidR="00F81D7C" w:rsidRPr="007E0B31" w:rsidRDefault="00F81D7C" w:rsidP="00F81D7C">
            <w:pPr>
              <w:pStyle w:val="Arial11Bold"/>
              <w:rPr>
                <w:rFonts w:cs="Arial"/>
              </w:rPr>
            </w:pPr>
            <w:r w:rsidRPr="007E0B31">
              <w:rPr>
                <w:rFonts w:cs="Arial"/>
              </w:rPr>
              <w:t>Under Frequency Relay</w:t>
            </w:r>
          </w:p>
        </w:tc>
        <w:tc>
          <w:tcPr>
            <w:tcW w:w="6634" w:type="dxa"/>
            <w:tcPrChange w:id="2440" w:author="Lizzie Timmins (NESO)" w:date="2025-03-18T15:21:00Z" w16du:dateUtc="2025-03-18T15:21:00Z">
              <w:tcPr>
                <w:tcW w:w="7221" w:type="dxa"/>
              </w:tcPr>
            </w:tcPrChange>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CD30E6">
        <w:trPr>
          <w:cantSplit/>
          <w:trPrChange w:id="2441" w:author="Lizzie Timmins (NESO)" w:date="2025-03-18T15:21:00Z" w16du:dateUtc="2025-03-18T15:21:00Z">
            <w:trPr>
              <w:cantSplit/>
            </w:trPr>
          </w:trPrChange>
        </w:trPr>
        <w:tc>
          <w:tcPr>
            <w:tcW w:w="2884" w:type="dxa"/>
            <w:tcPrChange w:id="2442" w:author="Lizzie Timmins (NESO)" w:date="2025-03-18T15:21:00Z" w16du:dateUtc="2025-03-18T15:21:00Z">
              <w:tcPr>
                <w:tcW w:w="2297" w:type="dxa"/>
              </w:tcPr>
            </w:tcPrChange>
          </w:tcPr>
          <w:p w14:paraId="3464A8CD" w14:textId="77777777" w:rsidR="00F81D7C" w:rsidRPr="007E0B31" w:rsidRDefault="00F81D7C" w:rsidP="00F81D7C">
            <w:pPr>
              <w:pStyle w:val="Arial11Bold"/>
              <w:rPr>
                <w:rFonts w:cs="Arial"/>
              </w:rPr>
            </w:pPr>
            <w:r w:rsidRPr="007E0B31">
              <w:rPr>
                <w:rFonts w:cs="Arial"/>
              </w:rPr>
              <w:t>Unit Board</w:t>
            </w:r>
          </w:p>
        </w:tc>
        <w:tc>
          <w:tcPr>
            <w:tcW w:w="6634" w:type="dxa"/>
            <w:tcPrChange w:id="2443" w:author="Lizzie Timmins (NESO)" w:date="2025-03-18T15:21:00Z" w16du:dateUtc="2025-03-18T15:21:00Z">
              <w:tcPr>
                <w:tcW w:w="7221" w:type="dxa"/>
              </w:tcPr>
            </w:tcPrChange>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CD30E6">
        <w:trPr>
          <w:cantSplit/>
          <w:trPrChange w:id="2444" w:author="Lizzie Timmins (NESO)" w:date="2025-03-18T15:21:00Z" w16du:dateUtc="2025-03-18T15:21:00Z">
            <w:trPr>
              <w:cantSplit/>
            </w:trPr>
          </w:trPrChange>
        </w:trPr>
        <w:tc>
          <w:tcPr>
            <w:tcW w:w="2884" w:type="dxa"/>
            <w:tcPrChange w:id="2445" w:author="Lizzie Timmins (NESO)" w:date="2025-03-18T15:21:00Z" w16du:dateUtc="2025-03-18T15:21:00Z">
              <w:tcPr>
                <w:tcW w:w="2297" w:type="dxa"/>
              </w:tcPr>
            </w:tcPrChange>
          </w:tcPr>
          <w:p w14:paraId="3FA00B34" w14:textId="77777777" w:rsidR="00F81D7C" w:rsidRPr="007E0B31" w:rsidRDefault="00F81D7C" w:rsidP="00F81D7C">
            <w:pPr>
              <w:pStyle w:val="Arial11Bold"/>
              <w:rPr>
                <w:rFonts w:cs="Arial"/>
              </w:rPr>
            </w:pPr>
            <w:r w:rsidRPr="007E0B31">
              <w:rPr>
                <w:rFonts w:cs="Arial"/>
              </w:rPr>
              <w:t>Unit Transformer</w:t>
            </w:r>
          </w:p>
        </w:tc>
        <w:tc>
          <w:tcPr>
            <w:tcW w:w="6634" w:type="dxa"/>
            <w:tcPrChange w:id="2446" w:author="Lizzie Timmins (NESO)" w:date="2025-03-18T15:21:00Z" w16du:dateUtc="2025-03-18T15:21:00Z">
              <w:tcPr>
                <w:tcW w:w="7221" w:type="dxa"/>
              </w:tcPr>
            </w:tcPrChange>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CD30E6">
        <w:trPr>
          <w:cantSplit/>
          <w:trPrChange w:id="2447" w:author="Lizzie Timmins (NESO)" w:date="2025-03-18T15:21:00Z" w16du:dateUtc="2025-03-18T15:21:00Z">
            <w:trPr>
              <w:cantSplit/>
            </w:trPr>
          </w:trPrChange>
        </w:trPr>
        <w:tc>
          <w:tcPr>
            <w:tcW w:w="2884" w:type="dxa"/>
            <w:tcPrChange w:id="2448" w:author="Lizzie Timmins (NESO)" w:date="2025-03-18T15:21:00Z" w16du:dateUtc="2025-03-18T15:21:00Z">
              <w:tcPr>
                <w:tcW w:w="2297" w:type="dxa"/>
              </w:tcPr>
            </w:tcPrChange>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6634" w:type="dxa"/>
            <w:tcPrChange w:id="2449" w:author="Lizzie Timmins (NESO)" w:date="2025-03-18T15:21:00Z" w16du:dateUtc="2025-03-18T15:21:00Z">
              <w:tcPr>
                <w:tcW w:w="7221" w:type="dxa"/>
              </w:tcPr>
            </w:tcPrChange>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CD30E6">
        <w:trPr>
          <w:cantSplit/>
          <w:trPrChange w:id="2450" w:author="Lizzie Timmins (NESO)" w:date="2025-03-18T15:21:00Z" w16du:dateUtc="2025-03-18T15:21:00Z">
            <w:trPr>
              <w:cantSplit/>
            </w:trPr>
          </w:trPrChange>
        </w:trPr>
        <w:tc>
          <w:tcPr>
            <w:tcW w:w="2884" w:type="dxa"/>
            <w:tcPrChange w:id="2451" w:author="Lizzie Timmins (NESO)" w:date="2025-03-18T15:21:00Z" w16du:dateUtc="2025-03-18T15:21:00Z">
              <w:tcPr>
                <w:tcW w:w="2297" w:type="dxa"/>
              </w:tcPr>
            </w:tcPrChange>
          </w:tcPr>
          <w:p w14:paraId="1B0E66FB" w14:textId="4F0E4CAC" w:rsidR="00F81D7C" w:rsidRPr="007E0B31" w:rsidRDefault="00F81D7C" w:rsidP="00F81D7C">
            <w:pPr>
              <w:pStyle w:val="Arial11Bold"/>
              <w:rPr>
                <w:rFonts w:cs="Arial"/>
              </w:rPr>
            </w:pPr>
            <w:bookmarkStart w:id="2452" w:name="_DV_C47"/>
            <w:r w:rsidRPr="007E0B31">
              <w:rPr>
                <w:rFonts w:cs="Arial"/>
              </w:rPr>
              <w:t>Unresolved Issues</w:t>
            </w:r>
            <w:bookmarkEnd w:id="2452"/>
          </w:p>
        </w:tc>
        <w:tc>
          <w:tcPr>
            <w:tcW w:w="6634" w:type="dxa"/>
            <w:tcPrChange w:id="2453" w:author="Lizzie Timmins (NESO)" w:date="2025-03-18T15:21:00Z" w16du:dateUtc="2025-03-18T15:21:00Z">
              <w:tcPr>
                <w:tcW w:w="7221" w:type="dxa"/>
              </w:tcPr>
            </w:tcPrChange>
          </w:tcPr>
          <w:p w14:paraId="12917A3C" w14:textId="564B64BE" w:rsidR="00F81D7C" w:rsidRPr="007E0B31" w:rsidRDefault="00F81D7C" w:rsidP="00F81D7C">
            <w:pPr>
              <w:pStyle w:val="TableArial11"/>
              <w:rPr>
                <w:rFonts w:cs="Arial"/>
              </w:rPr>
            </w:pPr>
            <w:bookmarkStart w:id="245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454"/>
          </w:p>
        </w:tc>
      </w:tr>
      <w:tr w:rsidR="00F81D7C" w:rsidRPr="007E0B31" w14:paraId="4EF10D55" w14:textId="77777777" w:rsidTr="00CD30E6">
        <w:trPr>
          <w:cantSplit/>
          <w:trPrChange w:id="2455" w:author="Lizzie Timmins (NESO)" w:date="2025-03-18T15:21:00Z" w16du:dateUtc="2025-03-18T15:21:00Z">
            <w:trPr>
              <w:cantSplit/>
            </w:trPr>
          </w:trPrChange>
        </w:trPr>
        <w:tc>
          <w:tcPr>
            <w:tcW w:w="2884" w:type="dxa"/>
            <w:tcPrChange w:id="2456" w:author="Lizzie Timmins (NESO)" w:date="2025-03-18T15:21:00Z" w16du:dateUtc="2025-03-18T15:21:00Z">
              <w:tcPr>
                <w:tcW w:w="2297" w:type="dxa"/>
              </w:tcPr>
            </w:tcPrChange>
          </w:tcPr>
          <w:p w14:paraId="2F29DC55" w14:textId="77777777" w:rsidR="00F81D7C" w:rsidRPr="007E0B31" w:rsidRDefault="00F81D7C" w:rsidP="00F81D7C">
            <w:pPr>
              <w:pStyle w:val="Arial11Bold"/>
              <w:rPr>
                <w:rFonts w:cs="Arial"/>
              </w:rPr>
            </w:pPr>
            <w:r w:rsidRPr="007E0B31">
              <w:rPr>
                <w:rFonts w:cs="Arial"/>
              </w:rPr>
              <w:t>Urgent Modification</w:t>
            </w:r>
          </w:p>
        </w:tc>
        <w:tc>
          <w:tcPr>
            <w:tcW w:w="6634" w:type="dxa"/>
            <w:tcPrChange w:id="2457" w:author="Lizzie Timmins (NESO)" w:date="2025-03-18T15:21:00Z" w16du:dateUtc="2025-03-18T15:21:00Z">
              <w:tcPr>
                <w:tcW w:w="7221" w:type="dxa"/>
              </w:tcPr>
            </w:tcPrChange>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CD30E6">
        <w:trPr>
          <w:cantSplit/>
          <w:trPrChange w:id="2458" w:author="Lizzie Timmins (NESO)" w:date="2025-03-18T15:21:00Z" w16du:dateUtc="2025-03-18T15:21:00Z">
            <w:trPr>
              <w:cantSplit/>
            </w:trPr>
          </w:trPrChange>
        </w:trPr>
        <w:tc>
          <w:tcPr>
            <w:tcW w:w="2884" w:type="dxa"/>
            <w:tcPrChange w:id="2459" w:author="Lizzie Timmins (NESO)" w:date="2025-03-18T15:21:00Z" w16du:dateUtc="2025-03-18T15:21:00Z">
              <w:tcPr>
                <w:tcW w:w="2297" w:type="dxa"/>
              </w:tcPr>
            </w:tcPrChange>
          </w:tcPr>
          <w:p w14:paraId="10994AED" w14:textId="77777777" w:rsidR="00F81D7C" w:rsidRPr="007E0B31" w:rsidRDefault="00F81D7C" w:rsidP="00F81D7C">
            <w:pPr>
              <w:pStyle w:val="Arial11Bold"/>
              <w:rPr>
                <w:rFonts w:cs="Arial"/>
              </w:rPr>
            </w:pPr>
            <w:r w:rsidRPr="007E0B31">
              <w:rPr>
                <w:rFonts w:cs="Arial"/>
              </w:rPr>
              <w:t>User</w:t>
            </w:r>
          </w:p>
        </w:tc>
        <w:tc>
          <w:tcPr>
            <w:tcW w:w="6634" w:type="dxa"/>
            <w:tcPrChange w:id="2460" w:author="Lizzie Timmins (NESO)" w:date="2025-03-18T15:21:00Z" w16du:dateUtc="2025-03-18T15:21:00Z">
              <w:tcPr>
                <w:tcW w:w="7221" w:type="dxa"/>
              </w:tcPr>
            </w:tcPrChange>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CD30E6">
        <w:trPr>
          <w:cantSplit/>
          <w:trPrChange w:id="2461" w:author="Lizzie Timmins (NESO)" w:date="2025-03-18T15:21:00Z" w16du:dateUtc="2025-03-18T15:21:00Z">
            <w:trPr>
              <w:cantSplit/>
            </w:trPr>
          </w:trPrChange>
        </w:trPr>
        <w:tc>
          <w:tcPr>
            <w:tcW w:w="2884" w:type="dxa"/>
            <w:tcPrChange w:id="2462" w:author="Lizzie Timmins (NESO)" w:date="2025-03-18T15:21:00Z" w16du:dateUtc="2025-03-18T15:21:00Z">
              <w:tcPr>
                <w:tcW w:w="2297" w:type="dxa"/>
              </w:tcPr>
            </w:tcPrChange>
          </w:tcPr>
          <w:p w14:paraId="71077D37" w14:textId="33CFD5CB" w:rsidR="00F81D7C" w:rsidRPr="007E0B31" w:rsidRDefault="00F81D7C" w:rsidP="00F81D7C">
            <w:pPr>
              <w:pStyle w:val="Arial11Bold"/>
              <w:rPr>
                <w:rFonts w:cs="Arial"/>
                <w:u w:val="single"/>
              </w:rPr>
            </w:pPr>
            <w:bookmarkStart w:id="2463" w:name="_DV_C49"/>
            <w:r w:rsidRPr="007E0B31">
              <w:rPr>
                <w:rFonts w:cs="Arial"/>
              </w:rPr>
              <w:t>User Data File Structure</w:t>
            </w:r>
            <w:bookmarkEnd w:id="2463"/>
          </w:p>
        </w:tc>
        <w:tc>
          <w:tcPr>
            <w:tcW w:w="6634" w:type="dxa"/>
            <w:tcPrChange w:id="2464" w:author="Lizzie Timmins (NESO)" w:date="2025-03-18T15:21:00Z" w16du:dateUtc="2025-03-18T15:21:00Z">
              <w:tcPr>
                <w:tcW w:w="7221" w:type="dxa"/>
              </w:tcPr>
            </w:tcPrChange>
          </w:tcPr>
          <w:p w14:paraId="475B944D" w14:textId="77258ADD" w:rsidR="00F81D7C" w:rsidRPr="007E0B31" w:rsidRDefault="00F81D7C" w:rsidP="00F81D7C">
            <w:pPr>
              <w:pStyle w:val="TableArial11"/>
              <w:rPr>
                <w:rFonts w:cs="Arial"/>
              </w:rPr>
            </w:pPr>
            <w:bookmarkStart w:id="246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465"/>
          </w:p>
        </w:tc>
      </w:tr>
      <w:tr w:rsidR="00F81D7C" w:rsidRPr="007E0B31" w14:paraId="24C40449" w14:textId="77777777" w:rsidTr="00CD30E6">
        <w:trPr>
          <w:cantSplit/>
          <w:trPrChange w:id="2466" w:author="Lizzie Timmins (NESO)" w:date="2025-03-18T15:21:00Z" w16du:dateUtc="2025-03-18T15:21:00Z">
            <w:trPr>
              <w:cantSplit/>
            </w:trPr>
          </w:trPrChange>
        </w:trPr>
        <w:tc>
          <w:tcPr>
            <w:tcW w:w="2884" w:type="dxa"/>
            <w:tcPrChange w:id="2467" w:author="Lizzie Timmins (NESO)" w:date="2025-03-18T15:21:00Z" w16du:dateUtc="2025-03-18T15:21:00Z">
              <w:tcPr>
                <w:tcW w:w="2297" w:type="dxa"/>
              </w:tcPr>
            </w:tcPrChange>
          </w:tcPr>
          <w:p w14:paraId="20FC2734" w14:textId="77777777" w:rsidR="00F81D7C" w:rsidRPr="007E0B31" w:rsidRDefault="00F81D7C" w:rsidP="00F81D7C">
            <w:pPr>
              <w:pStyle w:val="Arial11Bold"/>
              <w:rPr>
                <w:rFonts w:cs="Arial"/>
              </w:rPr>
            </w:pPr>
            <w:r w:rsidRPr="007E0B31">
              <w:rPr>
                <w:rFonts w:cs="Arial"/>
              </w:rPr>
              <w:t>User Development</w:t>
            </w:r>
          </w:p>
        </w:tc>
        <w:tc>
          <w:tcPr>
            <w:tcW w:w="6634" w:type="dxa"/>
            <w:tcPrChange w:id="2468" w:author="Lizzie Timmins (NESO)" w:date="2025-03-18T15:21:00Z" w16du:dateUtc="2025-03-18T15:21:00Z">
              <w:tcPr>
                <w:tcW w:w="7221" w:type="dxa"/>
              </w:tcPr>
            </w:tcPrChange>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CD30E6">
        <w:trPr>
          <w:cantSplit/>
          <w:trPrChange w:id="2469" w:author="Lizzie Timmins (NESO)" w:date="2025-03-18T15:21:00Z" w16du:dateUtc="2025-03-18T15:21:00Z">
            <w:trPr>
              <w:cantSplit/>
            </w:trPr>
          </w:trPrChange>
        </w:trPr>
        <w:tc>
          <w:tcPr>
            <w:tcW w:w="2884" w:type="dxa"/>
            <w:tcPrChange w:id="2470" w:author="Lizzie Timmins (NESO)" w:date="2025-03-18T15:21:00Z" w16du:dateUtc="2025-03-18T15:21:00Z">
              <w:tcPr>
                <w:tcW w:w="2297" w:type="dxa"/>
              </w:tcPr>
            </w:tcPrChange>
          </w:tcPr>
          <w:p w14:paraId="0EE53A77" w14:textId="02AE4348" w:rsidR="00F81D7C" w:rsidRPr="007E0B31" w:rsidRDefault="00F81D7C" w:rsidP="00F81D7C">
            <w:pPr>
              <w:pStyle w:val="Arial11Bold"/>
              <w:rPr>
                <w:rFonts w:cs="Arial"/>
              </w:rPr>
            </w:pPr>
            <w:bookmarkStart w:id="2471" w:name="_DV_C51"/>
            <w:r w:rsidRPr="007E0B31">
              <w:rPr>
                <w:rFonts w:cs="Arial"/>
              </w:rPr>
              <w:t>User Self Certification of Compliance</w:t>
            </w:r>
            <w:bookmarkEnd w:id="2471"/>
          </w:p>
        </w:tc>
        <w:tc>
          <w:tcPr>
            <w:tcW w:w="6634" w:type="dxa"/>
            <w:tcPrChange w:id="2472" w:author="Lizzie Timmins (NESO)" w:date="2025-03-18T15:21:00Z" w16du:dateUtc="2025-03-18T15:21:00Z">
              <w:tcPr>
                <w:tcW w:w="7221" w:type="dxa"/>
              </w:tcPr>
            </w:tcPrChange>
          </w:tcPr>
          <w:p w14:paraId="0B00A7D2" w14:textId="77777777" w:rsidR="00F81D7C" w:rsidRPr="007E0B31" w:rsidRDefault="00F81D7C" w:rsidP="00F81D7C">
            <w:pPr>
              <w:pStyle w:val="TableArial11"/>
              <w:rPr>
                <w:rFonts w:cs="Arial"/>
              </w:rPr>
            </w:pPr>
            <w:bookmarkStart w:id="2473" w:name="_DV_C52"/>
            <w:r w:rsidRPr="007E0B31">
              <w:rPr>
                <w:rFonts w:cs="Arial"/>
              </w:rPr>
              <w:t>A certificate, in the form attached at CP.A.2</w:t>
            </w:r>
            <w:bookmarkStart w:id="2474" w:name="_DV_C53"/>
            <w:bookmarkEnd w:id="247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475" w:name="_DV_C56"/>
            <w:bookmarkEnd w:id="247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475"/>
          </w:p>
        </w:tc>
      </w:tr>
      <w:tr w:rsidR="00F81D7C" w:rsidRPr="007E0B31" w14:paraId="1875D733" w14:textId="77777777" w:rsidTr="00CD30E6">
        <w:trPr>
          <w:cantSplit/>
          <w:trPrChange w:id="2476" w:author="Lizzie Timmins (NESO)" w:date="2025-03-18T15:21:00Z" w16du:dateUtc="2025-03-18T15:21:00Z">
            <w:trPr>
              <w:cantSplit/>
            </w:trPr>
          </w:trPrChange>
        </w:trPr>
        <w:tc>
          <w:tcPr>
            <w:tcW w:w="2884" w:type="dxa"/>
            <w:tcPrChange w:id="2477" w:author="Lizzie Timmins (NESO)" w:date="2025-03-18T15:21:00Z" w16du:dateUtc="2025-03-18T15:21:00Z">
              <w:tcPr>
                <w:tcW w:w="2297" w:type="dxa"/>
              </w:tcPr>
            </w:tcPrChange>
          </w:tcPr>
          <w:p w14:paraId="43B308DA" w14:textId="77777777" w:rsidR="00F81D7C" w:rsidRPr="007E0B31" w:rsidRDefault="00F81D7C" w:rsidP="00F81D7C">
            <w:pPr>
              <w:pStyle w:val="Arial11Bold"/>
              <w:rPr>
                <w:rFonts w:cs="Arial"/>
              </w:rPr>
            </w:pPr>
            <w:r w:rsidRPr="007E0B31">
              <w:rPr>
                <w:rFonts w:cs="Arial"/>
              </w:rPr>
              <w:t>User Site</w:t>
            </w:r>
          </w:p>
        </w:tc>
        <w:tc>
          <w:tcPr>
            <w:tcW w:w="6634" w:type="dxa"/>
            <w:tcPrChange w:id="2478" w:author="Lizzie Timmins (NESO)" w:date="2025-03-18T15:21:00Z" w16du:dateUtc="2025-03-18T15:21:00Z">
              <w:tcPr>
                <w:tcW w:w="7221" w:type="dxa"/>
              </w:tcPr>
            </w:tcPrChange>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CD30E6">
        <w:trPr>
          <w:cantSplit/>
          <w:trPrChange w:id="2479" w:author="Lizzie Timmins (NESO)" w:date="2025-03-18T15:21:00Z" w16du:dateUtc="2025-03-18T15:21:00Z">
            <w:trPr>
              <w:cantSplit/>
            </w:trPr>
          </w:trPrChange>
        </w:trPr>
        <w:tc>
          <w:tcPr>
            <w:tcW w:w="2884" w:type="dxa"/>
            <w:tcPrChange w:id="2480" w:author="Lizzie Timmins (NESO)" w:date="2025-03-18T15:21:00Z" w16du:dateUtc="2025-03-18T15:21:00Z">
              <w:tcPr>
                <w:tcW w:w="2297" w:type="dxa"/>
              </w:tcPr>
            </w:tcPrChange>
          </w:tcPr>
          <w:p w14:paraId="7BCD8EF3" w14:textId="77777777" w:rsidR="00F81D7C" w:rsidRPr="007E0B31" w:rsidRDefault="00F81D7C" w:rsidP="00F81D7C">
            <w:pPr>
              <w:pStyle w:val="Arial11Bold"/>
              <w:rPr>
                <w:rFonts w:cs="Arial"/>
              </w:rPr>
            </w:pPr>
            <w:r w:rsidRPr="007E0B31">
              <w:rPr>
                <w:rFonts w:cs="Arial"/>
              </w:rPr>
              <w:t>User System</w:t>
            </w:r>
          </w:p>
        </w:tc>
        <w:tc>
          <w:tcPr>
            <w:tcW w:w="6634" w:type="dxa"/>
            <w:tcPrChange w:id="2481" w:author="Lizzie Timmins (NESO)" w:date="2025-03-18T15:21:00Z" w16du:dateUtc="2025-03-18T15:21:00Z">
              <w:tcPr>
                <w:tcW w:w="7221" w:type="dxa"/>
              </w:tcPr>
            </w:tcPrChange>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CD30E6">
        <w:trPr>
          <w:cantSplit/>
          <w:trPrChange w:id="2482" w:author="Lizzie Timmins (NESO)" w:date="2025-03-18T15:21:00Z" w16du:dateUtc="2025-03-18T15:21:00Z">
            <w:trPr>
              <w:cantSplit/>
            </w:trPr>
          </w:trPrChange>
        </w:trPr>
        <w:tc>
          <w:tcPr>
            <w:tcW w:w="2884" w:type="dxa"/>
            <w:tcPrChange w:id="2483" w:author="Lizzie Timmins (NESO)" w:date="2025-03-18T15:21:00Z" w16du:dateUtc="2025-03-18T15:21:00Z">
              <w:tcPr>
                <w:tcW w:w="2297" w:type="dxa"/>
              </w:tcPr>
            </w:tcPrChange>
          </w:tcPr>
          <w:p w14:paraId="5DD6FE55" w14:textId="77777777" w:rsidR="00F81D7C" w:rsidRPr="007E0B31" w:rsidRDefault="00F81D7C" w:rsidP="00F81D7C">
            <w:pPr>
              <w:pStyle w:val="Arial11Bold"/>
              <w:rPr>
                <w:rFonts w:cs="Arial"/>
              </w:rPr>
            </w:pPr>
            <w:r w:rsidRPr="007E0B31">
              <w:rPr>
                <w:rFonts w:cs="Arial"/>
              </w:rPr>
              <w:t>User System Entry Point</w:t>
            </w:r>
          </w:p>
        </w:tc>
        <w:tc>
          <w:tcPr>
            <w:tcW w:w="6634" w:type="dxa"/>
            <w:tcPrChange w:id="2484" w:author="Lizzie Timmins (NESO)" w:date="2025-03-18T15:21:00Z" w16du:dateUtc="2025-03-18T15:21:00Z">
              <w:tcPr>
                <w:tcW w:w="7221" w:type="dxa"/>
              </w:tcPr>
            </w:tcPrChange>
          </w:tcPr>
          <w:p w14:paraId="6382FA56" w14:textId="266D53CF" w:rsidR="00F81D7C" w:rsidRDefault="00F81D7C" w:rsidP="00F81D7C">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CD30E6">
        <w:trPr>
          <w:cantSplit/>
          <w:trPrChange w:id="2485" w:author="Lizzie Timmins (NESO)" w:date="2025-03-18T15:21:00Z" w16du:dateUtc="2025-03-18T15:21:00Z">
            <w:trPr>
              <w:cantSplit/>
            </w:trPr>
          </w:trPrChange>
        </w:trPr>
        <w:tc>
          <w:tcPr>
            <w:tcW w:w="2884" w:type="dxa"/>
            <w:tcPrChange w:id="2486" w:author="Lizzie Timmins (NESO)" w:date="2025-03-18T15:21:00Z" w16du:dateUtc="2025-03-18T15:21:00Z">
              <w:tcPr>
                <w:tcW w:w="2297" w:type="dxa"/>
              </w:tcPr>
            </w:tcPrChange>
          </w:tcPr>
          <w:p w14:paraId="648F4727" w14:textId="0C0E36FB" w:rsidR="00F81D7C" w:rsidRPr="003A2637" w:rsidRDefault="00F81D7C" w:rsidP="00F81D7C">
            <w:pPr>
              <w:pStyle w:val="Arial11Bold"/>
            </w:pPr>
            <w:r w:rsidRPr="003A2637">
              <w:t>Virtual Lead Party</w:t>
            </w:r>
          </w:p>
        </w:tc>
        <w:tc>
          <w:tcPr>
            <w:tcW w:w="6634" w:type="dxa"/>
            <w:tcPrChange w:id="2487" w:author="Lizzie Timmins (NESO)" w:date="2025-03-18T15:21:00Z" w16du:dateUtc="2025-03-18T15:21:00Z">
              <w:tcPr>
                <w:tcW w:w="7221" w:type="dxa"/>
              </w:tcPr>
            </w:tcPrChange>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CD30E6">
        <w:trPr>
          <w:cantSplit/>
          <w:trPrChange w:id="2488" w:author="Lizzie Timmins (NESO)" w:date="2025-03-18T15:21:00Z" w16du:dateUtc="2025-03-18T15:21:00Z">
            <w:trPr>
              <w:cantSplit/>
            </w:trPr>
          </w:trPrChange>
        </w:trPr>
        <w:tc>
          <w:tcPr>
            <w:tcW w:w="2884" w:type="dxa"/>
            <w:tcPrChange w:id="2489" w:author="Lizzie Timmins (NESO)" w:date="2025-03-18T15:21:00Z" w16du:dateUtc="2025-03-18T15:21:00Z">
              <w:tcPr>
                <w:tcW w:w="2297" w:type="dxa"/>
              </w:tcPr>
            </w:tcPrChange>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6634" w:type="dxa"/>
            <w:tcPrChange w:id="2490" w:author="Lizzie Timmins (NESO)" w:date="2025-03-18T15:21:00Z" w16du:dateUtc="2025-03-18T15:21:00Z">
              <w:tcPr>
                <w:tcW w:w="7221" w:type="dxa"/>
              </w:tcPr>
            </w:tcPrChange>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F81D7C" w:rsidRPr="007E0B31" w14:paraId="28BB7E6E" w14:textId="77777777" w:rsidTr="00CD30E6">
        <w:trPr>
          <w:cantSplit/>
          <w:trPrChange w:id="2491" w:author="Lizzie Timmins (NESO)" w:date="2025-03-18T15:21:00Z" w16du:dateUtc="2025-03-18T15:21:00Z">
            <w:trPr>
              <w:cantSplit/>
            </w:trPr>
          </w:trPrChange>
        </w:trPr>
        <w:tc>
          <w:tcPr>
            <w:tcW w:w="2884" w:type="dxa"/>
            <w:tcPrChange w:id="2492" w:author="Lizzie Timmins (NESO)" w:date="2025-03-18T15:21:00Z" w16du:dateUtc="2025-03-18T15:21:00Z">
              <w:tcPr>
                <w:tcW w:w="2297" w:type="dxa"/>
              </w:tcPr>
            </w:tcPrChange>
          </w:tcPr>
          <w:p w14:paraId="13C29FC9" w14:textId="77777777" w:rsidR="00F81D7C" w:rsidRPr="007E0B31" w:rsidRDefault="00F81D7C" w:rsidP="00F81D7C">
            <w:pPr>
              <w:pStyle w:val="Arial11Bold"/>
              <w:rPr>
                <w:rFonts w:cs="Arial"/>
              </w:rPr>
            </w:pPr>
            <w:r w:rsidRPr="007E0B31">
              <w:rPr>
                <w:rFonts w:cs="Arial"/>
              </w:rPr>
              <w:t>Water Time Constant</w:t>
            </w:r>
          </w:p>
        </w:tc>
        <w:tc>
          <w:tcPr>
            <w:tcW w:w="6634" w:type="dxa"/>
            <w:tcPrChange w:id="2493" w:author="Lizzie Timmins (NESO)" w:date="2025-03-18T15:21:00Z" w16du:dateUtc="2025-03-18T15:21:00Z">
              <w:tcPr>
                <w:tcW w:w="7221" w:type="dxa"/>
              </w:tcPr>
            </w:tcPrChange>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CD30E6">
        <w:trPr>
          <w:cantSplit/>
          <w:trPrChange w:id="2494" w:author="Lizzie Timmins (NESO)" w:date="2025-03-18T15:21:00Z" w16du:dateUtc="2025-03-18T15:21:00Z">
            <w:trPr>
              <w:cantSplit/>
            </w:trPr>
          </w:trPrChange>
        </w:trPr>
        <w:tc>
          <w:tcPr>
            <w:tcW w:w="2884" w:type="dxa"/>
            <w:tcPrChange w:id="2495" w:author="Lizzie Timmins (NESO)" w:date="2025-03-18T15:21:00Z" w16du:dateUtc="2025-03-18T15:21:00Z">
              <w:tcPr>
                <w:tcW w:w="2297" w:type="dxa"/>
              </w:tcPr>
            </w:tcPrChange>
          </w:tcPr>
          <w:p w14:paraId="3BEE1BA7" w14:textId="77777777" w:rsidR="00F81D7C" w:rsidRPr="007E0B31" w:rsidRDefault="00F81D7C" w:rsidP="00F81D7C">
            <w:pPr>
              <w:pStyle w:val="Arial11Bold"/>
              <w:rPr>
                <w:rFonts w:cs="Arial"/>
              </w:rPr>
            </w:pPr>
            <w:r w:rsidRPr="007E0B31">
              <w:rPr>
                <w:rFonts w:cs="Arial"/>
              </w:rPr>
              <w:t>Website</w:t>
            </w:r>
          </w:p>
        </w:tc>
        <w:tc>
          <w:tcPr>
            <w:tcW w:w="6634" w:type="dxa"/>
            <w:tcPrChange w:id="2496" w:author="Lizzie Timmins (NESO)" w:date="2025-03-18T15:21:00Z" w16du:dateUtc="2025-03-18T15:21:00Z">
              <w:tcPr>
                <w:tcW w:w="7221" w:type="dxa"/>
              </w:tcPr>
            </w:tcPrChange>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CD30E6">
        <w:trPr>
          <w:cantSplit/>
          <w:trPrChange w:id="2497" w:author="Lizzie Timmins (NESO)" w:date="2025-03-18T15:21:00Z" w16du:dateUtc="2025-03-18T15:21:00Z">
            <w:trPr>
              <w:cantSplit/>
            </w:trPr>
          </w:trPrChange>
        </w:trPr>
        <w:tc>
          <w:tcPr>
            <w:tcW w:w="2884" w:type="dxa"/>
            <w:tcPrChange w:id="2498" w:author="Lizzie Timmins (NESO)" w:date="2025-03-18T15:21:00Z" w16du:dateUtc="2025-03-18T15:21:00Z">
              <w:tcPr>
                <w:tcW w:w="2297" w:type="dxa"/>
              </w:tcPr>
            </w:tcPrChange>
          </w:tcPr>
          <w:p w14:paraId="06EA4E34" w14:textId="77777777" w:rsidR="00F81D7C" w:rsidRPr="007E0B31" w:rsidRDefault="00F81D7C" w:rsidP="00F81D7C">
            <w:pPr>
              <w:pStyle w:val="Arial11Bold"/>
              <w:rPr>
                <w:rFonts w:cs="Arial"/>
              </w:rPr>
            </w:pPr>
            <w:r w:rsidRPr="007E0B31">
              <w:rPr>
                <w:rFonts w:cs="Arial"/>
              </w:rPr>
              <w:t>Weekly ACS Conditions</w:t>
            </w:r>
          </w:p>
        </w:tc>
        <w:tc>
          <w:tcPr>
            <w:tcW w:w="6634" w:type="dxa"/>
            <w:tcPrChange w:id="2499" w:author="Lizzie Timmins (NESO)" w:date="2025-03-18T15:21:00Z" w16du:dateUtc="2025-03-18T15:21:00Z">
              <w:tcPr>
                <w:tcW w:w="7221" w:type="dxa"/>
              </w:tcPr>
            </w:tcPrChange>
          </w:tcPr>
          <w:p w14:paraId="65C6CD52" w14:textId="77777777" w:rsidR="00F81D7C" w:rsidRPr="007E0B31" w:rsidRDefault="00F81D7C" w:rsidP="00F81D7C">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CD30E6">
        <w:trPr>
          <w:cantSplit/>
          <w:trPrChange w:id="2500" w:author="Lizzie Timmins (NESO)" w:date="2025-03-18T15:21:00Z" w16du:dateUtc="2025-03-18T15:21:00Z">
            <w:trPr>
              <w:cantSplit/>
            </w:trPr>
          </w:trPrChange>
        </w:trPr>
        <w:tc>
          <w:tcPr>
            <w:tcW w:w="2884" w:type="dxa"/>
            <w:tcPrChange w:id="2501" w:author="Lizzie Timmins (NESO)" w:date="2025-03-18T15:21:00Z" w16du:dateUtc="2025-03-18T15:21:00Z">
              <w:tcPr>
                <w:tcW w:w="2297" w:type="dxa"/>
              </w:tcPr>
            </w:tcPrChange>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6634" w:type="dxa"/>
            <w:tcPrChange w:id="2502" w:author="Lizzie Timmins (NESO)" w:date="2025-03-18T15:21:00Z" w16du:dateUtc="2025-03-18T15:21:00Z">
              <w:tcPr>
                <w:tcW w:w="7221" w:type="dxa"/>
              </w:tcPr>
            </w:tcPrChange>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CD30E6">
        <w:trPr>
          <w:cantSplit/>
          <w:trPrChange w:id="2503" w:author="Lizzie Timmins (NESO)" w:date="2025-03-18T15:21:00Z" w16du:dateUtc="2025-03-18T15:21:00Z">
            <w:trPr>
              <w:cantSplit/>
            </w:trPr>
          </w:trPrChange>
        </w:trPr>
        <w:tc>
          <w:tcPr>
            <w:tcW w:w="2884" w:type="dxa"/>
            <w:tcPrChange w:id="2504" w:author="Lizzie Timmins (NESO)" w:date="2025-03-18T15:21:00Z" w16du:dateUtc="2025-03-18T15:21:00Z">
              <w:tcPr>
                <w:tcW w:w="2297" w:type="dxa"/>
              </w:tcPr>
            </w:tcPrChange>
          </w:tcPr>
          <w:p w14:paraId="3ABB06D3" w14:textId="77777777" w:rsidR="00F81D7C" w:rsidRPr="007E0B31" w:rsidRDefault="00F81D7C" w:rsidP="00F81D7C">
            <w:pPr>
              <w:pStyle w:val="Arial11Bold"/>
              <w:rPr>
                <w:rFonts w:cs="Arial"/>
              </w:rPr>
            </w:pPr>
            <w:r w:rsidRPr="007E0B31">
              <w:rPr>
                <w:rFonts w:cs="Arial"/>
              </w:rPr>
              <w:t>Workgroup</w:t>
            </w:r>
          </w:p>
        </w:tc>
        <w:tc>
          <w:tcPr>
            <w:tcW w:w="6634" w:type="dxa"/>
            <w:tcPrChange w:id="2505" w:author="Lizzie Timmins (NESO)" w:date="2025-03-18T15:21:00Z" w16du:dateUtc="2025-03-18T15:21:00Z">
              <w:tcPr>
                <w:tcW w:w="7221" w:type="dxa"/>
              </w:tcPr>
            </w:tcPrChange>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CD30E6">
        <w:trPr>
          <w:cantSplit/>
          <w:trPrChange w:id="2506" w:author="Lizzie Timmins (NESO)" w:date="2025-03-18T15:21:00Z" w16du:dateUtc="2025-03-18T15:21:00Z">
            <w:trPr>
              <w:cantSplit/>
            </w:trPr>
          </w:trPrChange>
        </w:trPr>
        <w:tc>
          <w:tcPr>
            <w:tcW w:w="2884" w:type="dxa"/>
            <w:tcPrChange w:id="2507" w:author="Lizzie Timmins (NESO)" w:date="2025-03-18T15:21:00Z" w16du:dateUtc="2025-03-18T15:21:00Z">
              <w:tcPr>
                <w:tcW w:w="2297" w:type="dxa"/>
              </w:tcPr>
            </w:tcPrChange>
          </w:tcPr>
          <w:p w14:paraId="1820C1E3" w14:textId="77777777" w:rsidR="00F81D7C" w:rsidRPr="007E0B31" w:rsidRDefault="00F81D7C" w:rsidP="00F81D7C">
            <w:pPr>
              <w:pStyle w:val="Arial11Bold"/>
              <w:rPr>
                <w:rFonts w:cs="Arial"/>
              </w:rPr>
            </w:pPr>
            <w:r w:rsidRPr="007E0B31">
              <w:rPr>
                <w:rFonts w:cs="Arial"/>
              </w:rPr>
              <w:t>Workgroup Consultation</w:t>
            </w:r>
          </w:p>
        </w:tc>
        <w:tc>
          <w:tcPr>
            <w:tcW w:w="6634" w:type="dxa"/>
            <w:tcPrChange w:id="2508" w:author="Lizzie Timmins (NESO)" w:date="2025-03-18T15:21:00Z" w16du:dateUtc="2025-03-18T15:21:00Z">
              <w:tcPr>
                <w:tcW w:w="7221" w:type="dxa"/>
              </w:tcPr>
            </w:tcPrChange>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CD30E6">
        <w:trPr>
          <w:cantSplit/>
          <w:trPrChange w:id="2509" w:author="Lizzie Timmins (NESO)" w:date="2025-03-18T15:21:00Z" w16du:dateUtc="2025-03-18T15:21:00Z">
            <w:trPr>
              <w:cantSplit/>
            </w:trPr>
          </w:trPrChange>
        </w:trPr>
        <w:tc>
          <w:tcPr>
            <w:tcW w:w="2884" w:type="dxa"/>
            <w:tcPrChange w:id="2510" w:author="Lizzie Timmins (NESO)" w:date="2025-03-18T15:21:00Z" w16du:dateUtc="2025-03-18T15:21:00Z">
              <w:tcPr>
                <w:tcW w:w="2297" w:type="dxa"/>
              </w:tcPr>
            </w:tcPrChange>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6634" w:type="dxa"/>
            <w:tcPrChange w:id="2511" w:author="Lizzie Timmins (NESO)" w:date="2025-03-18T15:21:00Z" w16du:dateUtc="2025-03-18T15:21:00Z">
              <w:tcPr>
                <w:tcW w:w="7221" w:type="dxa"/>
              </w:tcPr>
            </w:tcPrChange>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CD30E6">
        <w:trPr>
          <w:cantSplit/>
          <w:trPrChange w:id="2512" w:author="Lizzie Timmins (NESO)" w:date="2025-03-18T15:21:00Z" w16du:dateUtc="2025-03-18T15:21:00Z">
            <w:trPr>
              <w:cantSplit/>
            </w:trPr>
          </w:trPrChange>
        </w:trPr>
        <w:tc>
          <w:tcPr>
            <w:tcW w:w="2884" w:type="dxa"/>
            <w:tcPrChange w:id="2513" w:author="Lizzie Timmins (NESO)" w:date="2025-03-18T15:21:00Z" w16du:dateUtc="2025-03-18T15:21:00Z">
              <w:tcPr>
                <w:tcW w:w="2297" w:type="dxa"/>
              </w:tcPr>
            </w:tcPrChange>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6634" w:type="dxa"/>
            <w:tcPrChange w:id="2514" w:author="Lizzie Timmins (NESO)" w:date="2025-03-18T15:21:00Z" w16du:dateUtc="2025-03-18T15:21:00Z">
              <w:tcPr>
                <w:tcW w:w="7221" w:type="dxa"/>
              </w:tcPr>
            </w:tcPrChange>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515"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515"/>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4BCD4" w14:textId="77777777" w:rsidR="002C2EF5" w:rsidRDefault="002C2EF5" w:rsidP="008F1F3E">
      <w:pPr>
        <w:pStyle w:val="Header"/>
      </w:pPr>
      <w:r>
        <w:separator/>
      </w:r>
    </w:p>
  </w:endnote>
  <w:endnote w:type="continuationSeparator" w:id="0">
    <w:p w14:paraId="0146A56C" w14:textId="77777777" w:rsidR="002C2EF5" w:rsidRDefault="002C2EF5" w:rsidP="008F1F3E">
      <w:pPr>
        <w:pStyle w:val="Header"/>
      </w:pPr>
      <w:r>
        <w:continuationSeparator/>
      </w:r>
    </w:p>
  </w:endnote>
  <w:endnote w:type="continuationNotice" w:id="1">
    <w:p w14:paraId="021317F1" w14:textId="77777777" w:rsidR="002C2EF5" w:rsidRDefault="002C2E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F5AE0" w14:textId="77777777" w:rsidR="002C2EF5" w:rsidRDefault="002C2EF5" w:rsidP="008F1F3E">
      <w:pPr>
        <w:pStyle w:val="Header"/>
      </w:pPr>
      <w:r>
        <w:separator/>
      </w:r>
    </w:p>
  </w:footnote>
  <w:footnote w:type="continuationSeparator" w:id="0">
    <w:p w14:paraId="21D4DE08" w14:textId="77777777" w:rsidR="002C2EF5" w:rsidRDefault="002C2EF5" w:rsidP="008F1F3E">
      <w:pPr>
        <w:pStyle w:val="Header"/>
      </w:pPr>
      <w:r>
        <w:continuationSeparator/>
      </w:r>
    </w:p>
  </w:footnote>
  <w:footnote w:type="continuationNotice" w:id="1">
    <w:p w14:paraId="59853B13" w14:textId="77777777" w:rsidR="002C2EF5" w:rsidRDefault="002C2E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blxGZqNE3HKz2yokycsdMeqXN1wIqrbWnLtR6qsrkV3md118R4JG0dtbDK7YjOFb2xmGGHAzUIUxGkCaFrujPQ==" w:salt="MVrRSpTPKABpjMXmNxE+CQ=="/>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2EF5"/>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4E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5884"/>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0E6"/>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824"/>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A92733-F549-4F60-A8F2-A6134681B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87</Pages>
  <Words>33427</Words>
  <Characters>190535</Characters>
  <Application>Microsoft Office Word</Application>
  <DocSecurity>8</DocSecurity>
  <Lines>1587</Lines>
  <Paragraphs>447</Paragraphs>
  <ScaleCrop>false</ScaleCrop>
  <Company>National Grid</Company>
  <LinksUpToDate>false</LinksUpToDate>
  <CharactersWithSpaces>223515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41</cp:revision>
  <cp:lastPrinted>2024-09-24T07:39:00Z</cp:lastPrinted>
  <dcterms:created xsi:type="dcterms:W3CDTF">2024-08-08T16:37:00Z</dcterms:created>
  <dcterms:modified xsi:type="dcterms:W3CDTF">2025-03-18T15:31:00Z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