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r w:rsidRPr="007E0B31">
              <w:rPr>
                <w:rFonts w:cs="Arial"/>
              </w:rPr>
              <w:t>BSCCo</w:t>
            </w:r>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r w:rsidRPr="007E0B31">
              <w:rPr>
                <w:rFonts w:cs="Arial"/>
              </w:rPr>
              <w:t>CfD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t>Data Publisher</w:t>
            </w:r>
          </w:p>
        </w:tc>
        <w:tc>
          <w:tcPr>
            <w:tcW w:w="7221"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7221"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CF5EC1">
        <w:trPr>
          <w:cantSplit/>
          <w:ins w:id="18" w:author="David Halford (NESO)" w:date="2024-10-07T10:46:00Z"/>
        </w:trPr>
        <w:tc>
          <w:tcPr>
            <w:tcW w:w="2297" w:type="dxa"/>
          </w:tcPr>
          <w:p w14:paraId="176D8046" w14:textId="5457D98C" w:rsidR="00EE2659" w:rsidRPr="007E0B31" w:rsidRDefault="00EE2659" w:rsidP="003378E0">
            <w:pPr>
              <w:pStyle w:val="Level1Text"/>
              <w:tabs>
                <w:tab w:val="left" w:pos="0"/>
              </w:tabs>
              <w:ind w:left="0" w:firstLine="0"/>
              <w:rPr>
                <w:ins w:id="19" w:author="David Halford (NESO)" w:date="2024-10-07T10:46:00Z"/>
                <w:rFonts w:cs="Arial"/>
                <w:b/>
                <w:color w:val="auto"/>
                <w:lang w:val="en-GB"/>
              </w:rPr>
            </w:pPr>
            <w:ins w:id="20" w:author="David Halford (NESO)" w:date="2024-10-07T10:46:00Z">
              <w:r>
                <w:rPr>
                  <w:rFonts w:cs="Arial"/>
                  <w:b/>
                  <w:color w:val="auto"/>
                  <w:lang w:val="en-GB"/>
                </w:rPr>
                <w:t xml:space="preserve">Designated Information </w:t>
              </w:r>
              <w:r w:rsidR="005878D7">
                <w:rPr>
                  <w:rFonts w:cs="Arial"/>
                  <w:b/>
                  <w:color w:val="auto"/>
                  <w:lang w:val="en-GB"/>
                </w:rPr>
                <w:t>Exchange System</w:t>
              </w:r>
            </w:ins>
          </w:p>
        </w:tc>
        <w:tc>
          <w:tcPr>
            <w:tcW w:w="7221" w:type="dxa"/>
          </w:tcPr>
          <w:p w14:paraId="5EDEB360" w14:textId="31DB10C4" w:rsidR="001707FB" w:rsidRPr="00171CD0" w:rsidRDefault="001707FB" w:rsidP="00213EC2">
            <w:pPr>
              <w:jc w:val="both"/>
              <w:rPr>
                <w:ins w:id="21" w:author="David Halford (NESO)" w:date="2024-10-07T10:46:00Z"/>
                <w:rFonts w:cs="Arial"/>
              </w:rPr>
            </w:pPr>
            <w:ins w:id="22" w:author="Lizzie Timmins (NESO)" w:date="2025-01-20T10:50:00Z" w16du:dateUtc="2025-01-20T10:50:00Z">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ins>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CF5EC1">
        <w:trPr>
          <w:cantSplit/>
          <w:ins w:id="23" w:author="David Halford (NESO)" w:date="2024-10-07T10:49:00Z"/>
        </w:trPr>
        <w:tc>
          <w:tcPr>
            <w:tcW w:w="2297" w:type="dxa"/>
          </w:tcPr>
          <w:p w14:paraId="6965C03B" w14:textId="52FAFDF4" w:rsidR="00227AE4" w:rsidRPr="002510FF" w:rsidRDefault="005A27C2" w:rsidP="009871B0">
            <w:pPr>
              <w:pStyle w:val="Arial11Bold"/>
              <w:rPr>
                <w:ins w:id="24" w:author="David Halford (NESO)" w:date="2024-10-07T10:49:00Z"/>
                <w:rFonts w:cs="Arial"/>
              </w:rPr>
            </w:pPr>
            <w:ins w:id="25" w:author="David Halford (NESO)" w:date="2024-10-07T10:49:00Z">
              <w:r>
                <w:rPr>
                  <w:rFonts w:cs="Arial"/>
                </w:rPr>
                <w:t>Electronic Communication Platform</w:t>
              </w:r>
            </w:ins>
          </w:p>
        </w:tc>
        <w:tc>
          <w:tcPr>
            <w:tcW w:w="7221" w:type="dxa"/>
          </w:tcPr>
          <w:p w14:paraId="7F8C8127" w14:textId="677FE27D" w:rsidR="00227AE4" w:rsidRPr="002510FF" w:rsidRDefault="005A27C2" w:rsidP="009871B0">
            <w:pPr>
              <w:pStyle w:val="TableArial11"/>
              <w:rPr>
                <w:ins w:id="26" w:author="David Halford (NESO)" w:date="2024-10-07T10:49:00Z"/>
                <w:rFonts w:cs="Arial"/>
              </w:rPr>
            </w:pPr>
            <w:ins w:id="27" w:author="David Halford (NESO)" w:date="2024-10-07T10:50:00Z">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ins>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2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8"/>
          </w:p>
        </w:tc>
        <w:tc>
          <w:tcPr>
            <w:tcW w:w="7221" w:type="dxa"/>
          </w:tcPr>
          <w:p w14:paraId="611268A9" w14:textId="49E96478" w:rsidR="009871B0" w:rsidRPr="007E0B31" w:rsidRDefault="009871B0" w:rsidP="009871B0">
            <w:pPr>
              <w:pStyle w:val="TableArial11"/>
              <w:rPr>
                <w:rFonts w:cs="Arial"/>
                <w:i/>
              </w:rPr>
            </w:pPr>
            <w:bookmarkStart w:id="2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9"/>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r w:rsidRPr="007E0B31">
              <w:rPr>
                <w:rFonts w:cs="Arial"/>
              </w:rPr>
              <w:t>Exemptable</w:t>
            </w:r>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30" w:name="_DV_C20"/>
            <w:r w:rsidRPr="007E0B31">
              <w:rPr>
                <w:rFonts w:cs="Arial"/>
              </w:rPr>
              <w:t xml:space="preserve">Final Operational Notification </w:t>
            </w:r>
            <w:r w:rsidRPr="007E0B31">
              <w:rPr>
                <w:rFonts w:cs="Arial"/>
                <w:b w:val="0"/>
              </w:rPr>
              <w:t>or</w:t>
            </w:r>
            <w:r w:rsidRPr="007E0B31">
              <w:rPr>
                <w:rFonts w:cs="Arial"/>
              </w:rPr>
              <w:t xml:space="preserve"> FON </w:t>
            </w:r>
            <w:bookmarkEnd w:id="30"/>
          </w:p>
        </w:tc>
        <w:tc>
          <w:tcPr>
            <w:tcW w:w="7221" w:type="dxa"/>
          </w:tcPr>
          <w:p w14:paraId="52B70B80" w14:textId="1AE703F3" w:rsidR="00F81D7C" w:rsidRPr="007E0B31" w:rsidRDefault="00F81D7C" w:rsidP="00F81D7C">
            <w:pPr>
              <w:pStyle w:val="TableArial11"/>
              <w:rPr>
                <w:rFonts w:cs="Arial"/>
              </w:rPr>
            </w:pPr>
            <w:bookmarkStart w:id="3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1"/>
          </w:p>
          <w:p w14:paraId="534102FE" w14:textId="77777777" w:rsidR="00F81D7C" w:rsidRPr="007E0B31" w:rsidRDefault="00F81D7C" w:rsidP="00F81D7C">
            <w:pPr>
              <w:pStyle w:val="TableArial11"/>
              <w:ind w:left="567" w:hanging="567"/>
              <w:rPr>
                <w:rFonts w:cs="Arial"/>
              </w:rPr>
            </w:pPr>
            <w:bookmarkStart w:id="32" w:name="_DV_C22"/>
            <w:r w:rsidRPr="007E0B31">
              <w:rPr>
                <w:rFonts w:cs="Arial"/>
              </w:rPr>
              <w:t>(a)</w:t>
            </w:r>
            <w:r w:rsidRPr="007E0B31">
              <w:rPr>
                <w:rFonts w:cs="Arial"/>
              </w:rPr>
              <w:tab/>
              <w:t>with the Grid Code, (or where they apply, that relevant derogations have been granted), and</w:t>
            </w:r>
            <w:bookmarkEnd w:id="32"/>
          </w:p>
          <w:p w14:paraId="001CADC8" w14:textId="77777777" w:rsidR="00F81D7C" w:rsidRPr="007E0B31" w:rsidRDefault="00F81D7C" w:rsidP="00F81D7C">
            <w:pPr>
              <w:pStyle w:val="TableArial11"/>
              <w:ind w:left="567" w:hanging="567"/>
              <w:rPr>
                <w:rFonts w:cs="Arial"/>
              </w:rPr>
            </w:pPr>
            <w:bookmarkStart w:id="3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67438D86" w14:textId="77777777" w:rsidR="00F81D7C" w:rsidRPr="007E0B31" w:rsidRDefault="00F81D7C" w:rsidP="00F81D7C">
            <w:pPr>
              <w:pStyle w:val="TableArial11"/>
              <w:rPr>
                <w:rFonts w:cs="Arial"/>
                <w:u w:val="single"/>
              </w:rPr>
            </w:pPr>
            <w:bookmarkStart w:id="3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4"/>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Governor Deadband</w:t>
            </w:r>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3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5"/>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36" w:name="_DV_C25"/>
            <w:r w:rsidRPr="007E0B31">
              <w:rPr>
                <w:rFonts w:cs="Arial"/>
              </w:rPr>
              <w:t xml:space="preserve">Interim Operational Notification </w:t>
            </w:r>
            <w:r w:rsidRPr="007E0B31">
              <w:rPr>
                <w:rFonts w:cs="Arial"/>
                <w:b w:val="0"/>
              </w:rPr>
              <w:t>or</w:t>
            </w:r>
            <w:r w:rsidRPr="007E0B31">
              <w:rPr>
                <w:rFonts w:cs="Arial"/>
              </w:rPr>
              <w:t xml:space="preserve"> ION </w:t>
            </w:r>
            <w:bookmarkEnd w:id="36"/>
          </w:p>
        </w:tc>
        <w:tc>
          <w:tcPr>
            <w:tcW w:w="7221" w:type="dxa"/>
          </w:tcPr>
          <w:p w14:paraId="40D45ABF" w14:textId="409DC57C" w:rsidR="00F81D7C" w:rsidRPr="007E0B31" w:rsidRDefault="00F81D7C" w:rsidP="00F81D7C">
            <w:pPr>
              <w:pStyle w:val="TableArial11"/>
              <w:rPr>
                <w:rFonts w:cs="Arial"/>
              </w:rPr>
            </w:pPr>
            <w:bookmarkStart w:id="3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7"/>
          </w:p>
          <w:p w14:paraId="2DAA1BCB" w14:textId="77777777" w:rsidR="00F81D7C" w:rsidRPr="007E0B31" w:rsidRDefault="00F81D7C" w:rsidP="00F81D7C">
            <w:pPr>
              <w:pStyle w:val="TableArial11"/>
              <w:ind w:left="567" w:hanging="567"/>
              <w:rPr>
                <w:rFonts w:cs="Arial"/>
              </w:rPr>
            </w:pPr>
            <w:bookmarkStart w:id="38" w:name="_DV_C27"/>
            <w:r w:rsidRPr="007E0B31">
              <w:rPr>
                <w:rFonts w:cs="Arial"/>
              </w:rPr>
              <w:t>(a)</w:t>
            </w:r>
            <w:r w:rsidRPr="007E0B31">
              <w:rPr>
                <w:rFonts w:cs="Arial"/>
              </w:rPr>
              <w:tab/>
              <w:t xml:space="preserve">with the Grid Code, and </w:t>
            </w:r>
            <w:bookmarkEnd w:id="38"/>
          </w:p>
          <w:p w14:paraId="71F8FC61" w14:textId="77777777" w:rsidR="00F81D7C" w:rsidRPr="007E0B31" w:rsidRDefault="00F81D7C" w:rsidP="00F81D7C">
            <w:pPr>
              <w:pStyle w:val="TableArial11"/>
              <w:ind w:left="567" w:hanging="567"/>
              <w:rPr>
                <w:rFonts w:cs="Arial"/>
              </w:rPr>
            </w:pPr>
            <w:bookmarkStart w:id="3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9"/>
          </w:p>
          <w:p w14:paraId="77F719EF" w14:textId="77777777" w:rsidR="00F81D7C" w:rsidRPr="007E0B31" w:rsidRDefault="00F81D7C" w:rsidP="00F81D7C">
            <w:pPr>
              <w:pStyle w:val="TableArial11"/>
              <w:rPr>
                <w:rFonts w:cs="Arial"/>
                <w:u w:val="single"/>
              </w:rPr>
            </w:pPr>
            <w:bookmarkStart w:id="4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r w:rsidRPr="007E0B31">
              <w:rPr>
                <w:rFonts w:cs="Arial"/>
              </w:rPr>
              <w:t>Intertripping</w:t>
            </w:r>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41" w:name="_DV_C34"/>
            <w:r w:rsidRPr="007E0B31">
              <w:rPr>
                <w:rFonts w:cs="Arial"/>
              </w:rPr>
              <w:t xml:space="preserve">Limited Operational Notification </w:t>
            </w:r>
            <w:r w:rsidRPr="007E0B31">
              <w:rPr>
                <w:rFonts w:cs="Arial"/>
                <w:b w:val="0"/>
              </w:rPr>
              <w:t>or</w:t>
            </w:r>
            <w:r w:rsidRPr="007E0B31">
              <w:rPr>
                <w:rFonts w:cs="Arial"/>
              </w:rPr>
              <w:t xml:space="preserve"> LON</w:t>
            </w:r>
            <w:bookmarkEnd w:id="41"/>
          </w:p>
        </w:tc>
        <w:tc>
          <w:tcPr>
            <w:tcW w:w="7221" w:type="dxa"/>
          </w:tcPr>
          <w:p w14:paraId="116937FB" w14:textId="55A25BAD" w:rsidR="00F81D7C" w:rsidRPr="007E0B31" w:rsidRDefault="00F81D7C" w:rsidP="00F81D7C">
            <w:pPr>
              <w:pStyle w:val="TableArial11"/>
              <w:rPr>
                <w:rFonts w:cs="Arial"/>
              </w:rPr>
            </w:pPr>
            <w:bookmarkStart w:id="4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2"/>
          </w:p>
          <w:p w14:paraId="0C9542F9" w14:textId="77777777" w:rsidR="00F81D7C" w:rsidRPr="007E0B31" w:rsidRDefault="00F81D7C" w:rsidP="00F81D7C">
            <w:pPr>
              <w:pStyle w:val="TableArial11"/>
              <w:ind w:left="567" w:hanging="567"/>
              <w:rPr>
                <w:rFonts w:cs="Arial"/>
              </w:rPr>
            </w:pPr>
            <w:bookmarkStart w:id="43" w:name="_DV_C36"/>
            <w:r w:rsidRPr="007E0B31">
              <w:rPr>
                <w:rFonts w:cs="Arial"/>
              </w:rPr>
              <w:t>(a)</w:t>
            </w:r>
            <w:r w:rsidRPr="007E0B31">
              <w:rPr>
                <w:rFonts w:cs="Arial"/>
              </w:rPr>
              <w:tab/>
              <w:t xml:space="preserve">with the provisions of the Grid Code specified in the notice, and </w:t>
            </w:r>
            <w:bookmarkEnd w:id="43"/>
          </w:p>
          <w:p w14:paraId="5536F311" w14:textId="77777777" w:rsidR="00F81D7C" w:rsidRPr="007E0B31" w:rsidRDefault="00F81D7C" w:rsidP="00F81D7C">
            <w:pPr>
              <w:pStyle w:val="TableArial11"/>
              <w:ind w:left="567" w:hanging="567"/>
              <w:rPr>
                <w:rFonts w:cs="Arial"/>
              </w:rPr>
            </w:pPr>
            <w:bookmarkStart w:id="4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4"/>
          </w:p>
          <w:p w14:paraId="3817BE40" w14:textId="77777777" w:rsidR="00F81D7C" w:rsidRPr="007E0B31" w:rsidRDefault="00F81D7C" w:rsidP="00F81D7C">
            <w:pPr>
              <w:pStyle w:val="TableArial11"/>
              <w:rPr>
                <w:rFonts w:cs="Arial"/>
              </w:rPr>
            </w:pPr>
            <w:bookmarkStart w:id="45" w:name="_DV_C38"/>
            <w:r w:rsidRPr="007E0B31">
              <w:rPr>
                <w:rFonts w:cs="Arial"/>
              </w:rPr>
              <w:t xml:space="preserve">and specifying the </w:t>
            </w:r>
            <w:r w:rsidRPr="007E0B31">
              <w:rPr>
                <w:rFonts w:cs="Arial"/>
                <w:b/>
              </w:rPr>
              <w:t>Unresolved Issues</w:t>
            </w:r>
            <w:r w:rsidRPr="007E0B31">
              <w:rPr>
                <w:rFonts w:cs="Arial"/>
              </w:rPr>
              <w:t xml:space="preserve">. </w:t>
            </w:r>
            <w:bookmarkEnd w:id="45"/>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46" w:name="_DV_C39"/>
            <w:r w:rsidRPr="007E0B31">
              <w:rPr>
                <w:rFonts w:cs="Arial"/>
              </w:rPr>
              <w:t>Manufacturer’s Data &amp; Performance Report</w:t>
            </w:r>
            <w:bookmarkEnd w:id="46"/>
          </w:p>
        </w:tc>
        <w:tc>
          <w:tcPr>
            <w:tcW w:w="7221" w:type="dxa"/>
          </w:tcPr>
          <w:p w14:paraId="671DA193" w14:textId="02EFD935" w:rsidR="00F81D7C" w:rsidRPr="007E0B31" w:rsidRDefault="00F81D7C" w:rsidP="00F81D7C">
            <w:pPr>
              <w:pStyle w:val="TableArial11"/>
              <w:rPr>
                <w:rFonts w:cs="Arial"/>
              </w:rPr>
            </w:pPr>
            <w:bookmarkStart w:id="4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7"/>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48" w:name="_DV_C45"/>
            <w:r w:rsidRPr="007E0B31">
              <w:rPr>
                <w:rFonts w:cs="Arial"/>
              </w:rPr>
              <w:t>Notification of User’s Intention to Synchronise</w:t>
            </w:r>
            <w:bookmarkEnd w:id="48"/>
          </w:p>
        </w:tc>
        <w:tc>
          <w:tcPr>
            <w:tcW w:w="7221" w:type="dxa"/>
          </w:tcPr>
          <w:p w14:paraId="6ADCBD35" w14:textId="0DA3F6C9" w:rsidR="00F81D7C" w:rsidRPr="007E0B31" w:rsidRDefault="00F81D7C" w:rsidP="00F81D7C">
            <w:pPr>
              <w:pStyle w:val="TableArial11"/>
              <w:rPr>
                <w:rFonts w:cs="Arial"/>
              </w:rPr>
            </w:pPr>
            <w:bookmarkStart w:id="4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9"/>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7221" w:type="dxa"/>
          </w:tcPr>
          <w:p w14:paraId="1A8EAFDB" w14:textId="77777777" w:rsidR="00F81D7C" w:rsidRPr="007E0B31" w:rsidRDefault="00F81D7C" w:rsidP="00F81D7C">
            <w:pPr>
              <w:pStyle w:val="TableArial11"/>
              <w:rPr>
                <w:rFonts w:cs="Arial"/>
              </w:rPr>
            </w:pPr>
            <w:bookmarkStart w:id="5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0"/>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51" w:name="_DV_C41"/>
            <w:r w:rsidRPr="007E0B31">
              <w:rPr>
                <w:rFonts w:cs="Arial"/>
              </w:rPr>
              <w:t>Operational Notifications</w:t>
            </w:r>
            <w:bookmarkEnd w:id="51"/>
          </w:p>
        </w:tc>
        <w:tc>
          <w:tcPr>
            <w:tcW w:w="7221" w:type="dxa"/>
          </w:tcPr>
          <w:p w14:paraId="7D98A808" w14:textId="07D64618" w:rsidR="00F81D7C" w:rsidRPr="007E0B31" w:rsidRDefault="00F81D7C" w:rsidP="00F81D7C">
            <w:pPr>
              <w:pStyle w:val="TableArial11"/>
              <w:rPr>
                <w:rFonts w:cs="Arial"/>
              </w:rPr>
            </w:pPr>
            <w:bookmarkStart w:id="5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2"/>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7221" w:type="dxa"/>
          </w:tcPr>
          <w:p w14:paraId="3E1A2B55" w14:textId="61971953" w:rsidR="00F81D7C" w:rsidRPr="007E0B31" w:rsidRDefault="00F81D7C" w:rsidP="00F81D7C">
            <w:pPr>
              <w:pStyle w:val="TableArial11"/>
              <w:rPr>
                <w:rFonts w:cs="Arial"/>
              </w:rPr>
            </w:pPr>
            <w:bookmarkStart w:id="5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3"/>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7221" w:type="dxa"/>
          </w:tcPr>
          <w:p w14:paraId="62BA3C3F" w14:textId="7BBA8F9D" w:rsidR="00F81D7C" w:rsidRPr="007E0B31" w:rsidRDefault="00F81D7C" w:rsidP="00F81D7C">
            <w:pPr>
              <w:pStyle w:val="TableArial11"/>
              <w:rPr>
                <w:rFonts w:cs="Arial"/>
              </w:rPr>
            </w:pPr>
            <w:bookmarkStart w:id="5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4"/>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55" w:name="_DV_C47"/>
            <w:r w:rsidRPr="007E0B31">
              <w:rPr>
                <w:rFonts w:cs="Arial"/>
              </w:rPr>
              <w:t>Unresolved Issues</w:t>
            </w:r>
            <w:bookmarkEnd w:id="55"/>
          </w:p>
        </w:tc>
        <w:tc>
          <w:tcPr>
            <w:tcW w:w="7221" w:type="dxa"/>
          </w:tcPr>
          <w:p w14:paraId="12917A3C" w14:textId="564B64BE" w:rsidR="00F81D7C" w:rsidRPr="007E0B31" w:rsidRDefault="00F81D7C" w:rsidP="00F81D7C">
            <w:pPr>
              <w:pStyle w:val="TableArial11"/>
              <w:rPr>
                <w:rFonts w:cs="Arial"/>
              </w:rPr>
            </w:pPr>
            <w:bookmarkStart w:id="5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6"/>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57" w:name="_DV_C49"/>
            <w:r w:rsidRPr="007E0B31">
              <w:rPr>
                <w:rFonts w:cs="Arial"/>
              </w:rPr>
              <w:t>User Data File Structure</w:t>
            </w:r>
            <w:bookmarkEnd w:id="57"/>
          </w:p>
        </w:tc>
        <w:tc>
          <w:tcPr>
            <w:tcW w:w="7221" w:type="dxa"/>
          </w:tcPr>
          <w:p w14:paraId="475B944D" w14:textId="77258ADD" w:rsidR="00F81D7C" w:rsidRPr="007E0B31" w:rsidRDefault="00F81D7C" w:rsidP="00F81D7C">
            <w:pPr>
              <w:pStyle w:val="TableArial11"/>
              <w:rPr>
                <w:rFonts w:cs="Arial"/>
              </w:rPr>
            </w:pPr>
            <w:bookmarkStart w:id="5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8"/>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59" w:name="_DV_C51"/>
            <w:r w:rsidRPr="007E0B31">
              <w:rPr>
                <w:rFonts w:cs="Arial"/>
              </w:rPr>
              <w:t>User Self Certification of Compliance</w:t>
            </w:r>
            <w:bookmarkEnd w:id="59"/>
          </w:p>
        </w:tc>
        <w:tc>
          <w:tcPr>
            <w:tcW w:w="7221" w:type="dxa"/>
          </w:tcPr>
          <w:p w14:paraId="0B00A7D2" w14:textId="77777777" w:rsidR="00F81D7C" w:rsidRPr="007E0B31" w:rsidRDefault="00F81D7C" w:rsidP="00F81D7C">
            <w:pPr>
              <w:pStyle w:val="TableArial11"/>
              <w:rPr>
                <w:rFonts w:cs="Arial"/>
              </w:rPr>
            </w:pPr>
            <w:bookmarkStart w:id="60" w:name="_DV_C52"/>
            <w:r w:rsidRPr="007E0B31">
              <w:rPr>
                <w:rFonts w:cs="Arial"/>
              </w:rPr>
              <w:t>A certificate, in the form attached at CP.A.2</w:t>
            </w:r>
            <w:bookmarkStart w:id="61" w:name="_DV_C53"/>
            <w:bookmarkEnd w:id="6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2" w:name="_DV_C56"/>
            <w:bookmarkEnd w:id="6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2"/>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7221"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3"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0FF28" w14:textId="77777777" w:rsidR="00EB5C31" w:rsidRDefault="00EB5C31" w:rsidP="008F1F3E">
      <w:pPr>
        <w:pStyle w:val="Header"/>
      </w:pPr>
      <w:r>
        <w:separator/>
      </w:r>
    </w:p>
  </w:endnote>
  <w:endnote w:type="continuationSeparator" w:id="0">
    <w:p w14:paraId="1AD43076" w14:textId="77777777" w:rsidR="00EB5C31" w:rsidRDefault="00EB5C31" w:rsidP="008F1F3E">
      <w:pPr>
        <w:pStyle w:val="Header"/>
      </w:pPr>
      <w:r>
        <w:continuationSeparator/>
      </w:r>
    </w:p>
  </w:endnote>
  <w:endnote w:type="continuationNotice" w:id="1">
    <w:p w14:paraId="0029669A" w14:textId="77777777" w:rsidR="00EB5C31" w:rsidRDefault="00EB5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52BDF" w14:textId="77777777" w:rsidR="00EB5C31" w:rsidRDefault="00EB5C31" w:rsidP="008F1F3E">
      <w:pPr>
        <w:pStyle w:val="Header"/>
      </w:pPr>
      <w:r>
        <w:separator/>
      </w:r>
    </w:p>
  </w:footnote>
  <w:footnote w:type="continuationSeparator" w:id="0">
    <w:p w14:paraId="2C2F3DC2" w14:textId="77777777" w:rsidR="00EB5C31" w:rsidRDefault="00EB5C31" w:rsidP="008F1F3E">
      <w:pPr>
        <w:pStyle w:val="Header"/>
      </w:pPr>
      <w:r>
        <w:continuationSeparator/>
      </w:r>
    </w:p>
  </w:footnote>
  <w:footnote w:type="continuationNotice" w:id="1">
    <w:p w14:paraId="44C3C9E2" w14:textId="77777777" w:rsidR="00EB5C31" w:rsidRDefault="00EB5C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Halford (NESO)">
    <w15:presenceInfo w15:providerId="AD" w15:userId="S::david.halford@uk.nationalgrid.com::c573fcee-f74c-4413-b2d4-2ec31e0f4c71"/>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6GULeup552TG/swYOa323c2t6HilkgKrmRZZ5z6WIr6+BhAqr53jS/AvNlYMo4YkNem23Z6REzABOIVlIkoMcw==" w:salt="di4RpFmFxkuyT+VffZOVtA=="/>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EAB"/>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7C"/>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documentManagement/types"/>
    <ds:schemaRef ds:uri="cadce026-d35b-4a62-a2ee-1436bb44fb55"/>
    <ds:schemaRef ds:uri="97b6fe81-1556-4112-94ca-31043ca39b71"/>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88</Pages>
  <Words>33500</Words>
  <Characters>190952</Characters>
  <Application>Microsoft Office Word</Application>
  <DocSecurity>8</DocSecurity>
  <Lines>1591</Lines>
  <Paragraphs>448</Paragraphs>
  <ScaleCrop>false</ScaleCrop>
  <Company>National Grid</Company>
  <LinksUpToDate>false</LinksUpToDate>
  <CharactersWithSpaces>224004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9</cp:revision>
  <cp:lastPrinted>2024-09-24T07:39:00Z</cp:lastPrinted>
  <dcterms:created xsi:type="dcterms:W3CDTF">2024-10-21T12:04:00Z</dcterms:created>
  <dcterms:modified xsi:type="dcterms:W3CDTF">2025-01-20T10:51:00Z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