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310FD274" w14:textId="77777777" w:rsidR="00CB3A44" w:rsidRDefault="00CB3A44" w:rsidP="00811825">
            <w:pPr>
              <w:pStyle w:val="Arial11Bold"/>
              <w:rPr>
                <w:rFonts w:cs="Arial"/>
              </w:rPr>
            </w:pPr>
            <w:r w:rsidRPr="007E0B31">
              <w:rPr>
                <w:rFonts w:cs="Arial"/>
              </w:rPr>
              <w:t>Baseline Forecast</w:t>
            </w:r>
          </w:p>
          <w:p w14:paraId="4F918BF4" w14:textId="77777777" w:rsidR="00B74FB7" w:rsidRPr="00B74FB7" w:rsidRDefault="00B74FB7" w:rsidP="00B74FB7"/>
          <w:p w14:paraId="77431C5B" w14:textId="77777777" w:rsidR="00B74FB7" w:rsidRPr="00B74FB7" w:rsidRDefault="00B74FB7" w:rsidP="00B74FB7"/>
          <w:p w14:paraId="7AF4336D" w14:textId="77777777" w:rsidR="00B74FB7" w:rsidRPr="00B74FB7" w:rsidRDefault="00B74FB7" w:rsidP="00B74FB7"/>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6443FD" w:rsidRPr="007E0B31" w14:paraId="5EC83719" w14:textId="77777777" w:rsidTr="490DE6A8">
        <w:trPr>
          <w:cantSplit/>
          <w:ins w:id="9" w:author="Elizabeth Timmins" w:date="2024-07-30T08:29:00Z"/>
        </w:trPr>
        <w:tc>
          <w:tcPr>
            <w:tcW w:w="2884" w:type="dxa"/>
          </w:tcPr>
          <w:p w14:paraId="26D356C2" w14:textId="4904A36F" w:rsidR="006443FD" w:rsidRPr="007E0B31" w:rsidRDefault="006443FD" w:rsidP="006443FD">
            <w:pPr>
              <w:pStyle w:val="Arial11Bold"/>
              <w:rPr>
                <w:ins w:id="10" w:author="Elizabeth Timmins" w:date="2024-07-30T08:29:00Z"/>
                <w:rFonts w:cs="Arial"/>
              </w:rPr>
            </w:pPr>
            <w:ins w:id="11" w:author="Elizabeth Timmins" w:date="2024-07-30T08:29:00Z">
              <w:r w:rsidRPr="00F523D1">
                <w:t>Competitively Appointed Transmission Licensee</w:t>
              </w:r>
            </w:ins>
          </w:p>
        </w:tc>
        <w:tc>
          <w:tcPr>
            <w:tcW w:w="6634" w:type="dxa"/>
          </w:tcPr>
          <w:p w14:paraId="14B42A52" w14:textId="51FEC6AE" w:rsidR="006443FD" w:rsidRPr="007E0B31" w:rsidRDefault="006443FD" w:rsidP="006443FD">
            <w:pPr>
              <w:pStyle w:val="TableArial11"/>
              <w:rPr>
                <w:ins w:id="12" w:author="Elizabeth Timmins" w:date="2024-07-30T08:29:00Z"/>
                <w:rFonts w:cs="Arial"/>
              </w:rPr>
            </w:pPr>
            <w:ins w:id="13" w:author="Elizabeth Timmins" w:date="2024-07-30T08:29:00Z">
              <w:r w:rsidRPr="000E31BE">
                <w:rPr>
                  <w:rFonts w:cs="Arial"/>
                </w:rPr>
                <w:t xml:space="preserve">A person granted a </w:t>
              </w:r>
              <w:r w:rsidRPr="000E31BE">
                <w:rPr>
                  <w:rFonts w:cs="Arial"/>
                  <w:b/>
                  <w:bCs/>
                </w:rPr>
                <w:t>Transmission Licence</w:t>
              </w:r>
              <w:r w:rsidRPr="000E31BE">
                <w:rPr>
                  <w:rFonts w:cs="Arial"/>
                </w:rPr>
                <w:t xml:space="preserve"> (as defined in Section 6(1)b of the Act) to own and operate an </w:t>
              </w:r>
              <w:r w:rsidRPr="000E31BE">
                <w:rPr>
                  <w:rFonts w:cs="Arial"/>
                  <w:b/>
                  <w:bCs/>
                </w:rPr>
                <w:t>Onshore Transmission System</w:t>
              </w:r>
              <w:r w:rsidRPr="000E31BE">
                <w:rPr>
                  <w:rFonts w:cs="Arial"/>
                </w:rPr>
                <w:t xml:space="preserve"> </w:t>
              </w:r>
              <w:proofErr w:type="gramStart"/>
              <w:r w:rsidRPr="000E31BE">
                <w:rPr>
                  <w:rFonts w:cs="Arial"/>
                </w:rPr>
                <w:t>on the basis of</w:t>
              </w:r>
              <w:proofErr w:type="gramEnd"/>
              <w:r w:rsidRPr="000E31BE">
                <w:rPr>
                  <w:rFonts w:cs="Arial"/>
                </w:rPr>
                <w:t xml:space="preserve"> competitive tendering undertaken pursuant to Section 6C of the Electricity Act 1989.</w:t>
              </w:r>
            </w:ins>
          </w:p>
        </w:tc>
      </w:tr>
      <w:tr w:rsidR="006443FD" w:rsidRPr="007E0B31" w14:paraId="275930F7" w14:textId="77777777" w:rsidTr="490DE6A8">
        <w:trPr>
          <w:cantSplit/>
          <w:ins w:id="14" w:author="Elizabeth Timmins" w:date="2024-07-30T08:29:00Z"/>
        </w:trPr>
        <w:tc>
          <w:tcPr>
            <w:tcW w:w="2884" w:type="dxa"/>
          </w:tcPr>
          <w:p w14:paraId="4C5BA3CC" w14:textId="3618F234" w:rsidR="006443FD" w:rsidRPr="007E0B31" w:rsidRDefault="006443FD" w:rsidP="006443FD">
            <w:pPr>
              <w:pStyle w:val="Arial11Bold"/>
              <w:rPr>
                <w:ins w:id="15" w:author="Elizabeth Timmins" w:date="2024-07-30T08:29:00Z"/>
                <w:rFonts w:cs="Arial"/>
              </w:rPr>
            </w:pPr>
            <w:ins w:id="16" w:author="Elizabeth Timmins" w:date="2024-07-30T08:29:00Z">
              <w:r>
                <w:t xml:space="preserve">Competitively Appointed Transmission Licensee Interface Point </w:t>
              </w:r>
            </w:ins>
          </w:p>
        </w:tc>
        <w:tc>
          <w:tcPr>
            <w:tcW w:w="6634" w:type="dxa"/>
          </w:tcPr>
          <w:p w14:paraId="72A7B860" w14:textId="76108B6E" w:rsidR="006443FD" w:rsidRPr="007E0B31" w:rsidRDefault="006443FD" w:rsidP="006443FD">
            <w:pPr>
              <w:pStyle w:val="TableArial11"/>
              <w:rPr>
                <w:ins w:id="17" w:author="Elizabeth Timmins" w:date="2024-07-30T08:29:00Z"/>
                <w:rFonts w:cs="Arial"/>
              </w:rPr>
            </w:pPr>
            <w:ins w:id="18" w:author="Elizabeth Timmins" w:date="2024-07-30T08:29:00Z">
              <w:r w:rsidRPr="00F523D1">
                <w:t xml:space="preserve">The electrical point of connection between a </w:t>
              </w:r>
              <w:r w:rsidRPr="00F523D1">
                <w:rPr>
                  <w:b/>
                  <w:bCs/>
                </w:rPr>
                <w:t>Transmission System</w:t>
              </w:r>
              <w:r w:rsidRPr="00F523D1">
                <w:t xml:space="preserve"> owned by a </w:t>
              </w:r>
              <w:r w:rsidRPr="00F523D1">
                <w:rPr>
                  <w:b/>
                  <w:bCs/>
                </w:rPr>
                <w:t xml:space="preserve">Competitively Appointed Transmission </w:t>
              </w:r>
              <w:r w:rsidRPr="00D6456A">
                <w:rPr>
                  <w:b/>
                  <w:bCs/>
                </w:rPr>
                <w:t>Licensee</w:t>
              </w:r>
              <w:r w:rsidRPr="00FA4F9D">
                <w:t xml:space="preserve"> </w:t>
              </w:r>
              <w:r w:rsidRPr="00AD5BF6">
                <w:t>and</w:t>
              </w:r>
              <w:r w:rsidRPr="00EA0E2B">
                <w:t xml:space="preserve"> the assets of another </w:t>
              </w:r>
              <w:r w:rsidRPr="00EA0E2B">
                <w:rPr>
                  <w:b/>
                  <w:bCs/>
                </w:rPr>
                <w:t>Transmission Licensee</w:t>
              </w:r>
              <w:r w:rsidRPr="00EA0E2B">
                <w:t>.</w:t>
              </w:r>
            </w:ins>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19" w:name="_DV_C9"/>
            <w:r w:rsidRPr="007E0B31">
              <w:rPr>
                <w:rFonts w:cs="Arial"/>
              </w:rPr>
              <w:t>Compliance Statement</w:t>
            </w:r>
            <w:bookmarkEnd w:id="19"/>
          </w:p>
        </w:tc>
        <w:tc>
          <w:tcPr>
            <w:tcW w:w="6634" w:type="dxa"/>
          </w:tcPr>
          <w:p w14:paraId="13AC6FB0" w14:textId="77777777" w:rsidR="00C40DC8" w:rsidRPr="00E61A96" w:rsidRDefault="00C40DC8" w:rsidP="00BB3C86">
            <w:pPr>
              <w:pStyle w:val="TableArial11"/>
              <w:rPr>
                <w:rFonts w:cs="Arial"/>
              </w:rPr>
            </w:pPr>
            <w:bookmarkStart w:id="2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0"/>
          </w:p>
          <w:p w14:paraId="59457DB7" w14:textId="77777777" w:rsidR="00C40DC8" w:rsidRPr="00E61A96" w:rsidRDefault="00C40DC8" w:rsidP="00BB3C86">
            <w:pPr>
              <w:pStyle w:val="TableArial11"/>
              <w:rPr>
                <w:rFonts w:cs="Arial"/>
              </w:rPr>
            </w:pPr>
            <w:bookmarkStart w:id="21" w:name="_DV_C11"/>
            <w:r w:rsidRPr="00E61A96">
              <w:rPr>
                <w:rFonts w:cs="Arial"/>
                <w:b/>
              </w:rPr>
              <w:t>Generating Unit(s)</w:t>
            </w:r>
            <w:r w:rsidRPr="00E61A96">
              <w:rPr>
                <w:rFonts w:cs="Arial"/>
              </w:rPr>
              <w:t xml:space="preserve">; or, </w:t>
            </w:r>
            <w:bookmarkEnd w:id="2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2" w:name="_DV_C12"/>
            <w:r w:rsidRPr="00E61A96">
              <w:rPr>
                <w:rFonts w:cs="Arial"/>
                <w:b/>
              </w:rPr>
              <w:t>CCGT Module(s)</w:t>
            </w:r>
            <w:r w:rsidRPr="00E61A96">
              <w:rPr>
                <w:rFonts w:cs="Arial"/>
              </w:rPr>
              <w:t xml:space="preserve">; or, </w:t>
            </w:r>
            <w:bookmarkEnd w:id="22"/>
          </w:p>
          <w:p w14:paraId="2F9E7ABB" w14:textId="77777777" w:rsidR="00C40DC8" w:rsidRPr="00E61A96" w:rsidRDefault="00C40DC8" w:rsidP="00BB3C86">
            <w:pPr>
              <w:pStyle w:val="TableArial11"/>
              <w:rPr>
                <w:rFonts w:cs="Arial"/>
              </w:rPr>
            </w:pPr>
            <w:bookmarkStart w:id="23" w:name="_DV_C13"/>
            <w:r w:rsidRPr="00E61A96">
              <w:rPr>
                <w:rFonts w:cs="Arial"/>
                <w:b/>
              </w:rPr>
              <w:t>Power Park Module(s)</w:t>
            </w:r>
            <w:r w:rsidRPr="00E61A96">
              <w:rPr>
                <w:rFonts w:cs="Arial"/>
              </w:rPr>
              <w:t xml:space="preserve">; or, </w:t>
            </w:r>
            <w:bookmarkEnd w:id="23"/>
          </w:p>
          <w:p w14:paraId="6DD734FE" w14:textId="77777777" w:rsidR="00C40DC8" w:rsidRPr="00E61A96" w:rsidRDefault="00C40DC8" w:rsidP="00BB3C86">
            <w:pPr>
              <w:pStyle w:val="TableArial11"/>
              <w:rPr>
                <w:rFonts w:cs="Arial"/>
                <w:b/>
              </w:rPr>
            </w:pPr>
            <w:bookmarkStart w:id="2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25" w:name="_DV_C15"/>
            <w:bookmarkEnd w:id="2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26" w:name="_DV_C16"/>
            <w:r w:rsidRPr="007E0B31">
              <w:rPr>
                <w:rFonts w:cs="Arial"/>
              </w:rPr>
              <w:t>DCUSA</w:t>
            </w:r>
            <w:bookmarkEnd w:id="26"/>
          </w:p>
        </w:tc>
        <w:tc>
          <w:tcPr>
            <w:tcW w:w="6634" w:type="dxa"/>
          </w:tcPr>
          <w:p w14:paraId="2D09966A" w14:textId="77777777" w:rsidR="00213EC2" w:rsidRPr="007E0B31" w:rsidRDefault="00213EC2" w:rsidP="00213EC2">
            <w:pPr>
              <w:pStyle w:val="TableArial11"/>
              <w:rPr>
                <w:rFonts w:cs="Arial"/>
              </w:rPr>
            </w:pPr>
            <w:bookmarkStart w:id="2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7"/>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6430EAEC"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ins w:id="28" w:author="Elizabeth Timmins" w:date="2024-07-30T08:29:00Z">
              <w:r w:rsidR="00AA56BB" w:rsidRPr="00156248">
                <w:rPr>
                  <w:rFonts w:cs="Arial"/>
                  <w:bCs/>
                </w:rPr>
                <w:t>, any</w:t>
              </w:r>
              <w:r w:rsidR="00AA56BB" w:rsidRPr="00156248">
                <w:rPr>
                  <w:rFonts w:cs="Arial"/>
                  <w:b/>
                </w:rPr>
                <w:t xml:space="preserve"> Competitively Appointed Transmission Licensee’s Transmission System</w:t>
              </w:r>
              <w:r w:rsidR="00AA56BB">
                <w:rPr>
                  <w:rFonts w:cs="Arial"/>
                  <w:b/>
                </w:rPr>
                <w:t xml:space="preserve"> </w:t>
              </w:r>
              <w:r w:rsidR="00AA56BB" w:rsidRPr="0036337B">
                <w:rPr>
                  <w:rFonts w:cs="Arial"/>
                  <w:bCs/>
                </w:rPr>
                <w:t>with</w:t>
              </w:r>
              <w:r w:rsidR="00AA56BB">
                <w:rPr>
                  <w:rFonts w:cs="Arial"/>
                  <w:b/>
                </w:rPr>
                <w:t xml:space="preserve"> Plant </w:t>
              </w:r>
              <w:r w:rsidR="00AA56BB" w:rsidRPr="0036337B">
                <w:rPr>
                  <w:rFonts w:cs="Arial"/>
                  <w:bCs/>
                </w:rPr>
                <w:t xml:space="preserve">and </w:t>
              </w:r>
              <w:r w:rsidR="00AA56BB">
                <w:rPr>
                  <w:rFonts w:cs="Arial"/>
                  <w:b/>
                </w:rPr>
                <w:t>Apparatus</w:t>
              </w:r>
              <w:r w:rsidR="00AA56BB" w:rsidRPr="00156248">
                <w:rPr>
                  <w:rFonts w:cs="Arial"/>
                  <w:bCs/>
                </w:rPr>
                <w:t xml:space="preserve"> located in</w:t>
              </w:r>
              <w:r w:rsidR="00AA56BB" w:rsidRPr="00156248">
                <w:rPr>
                  <w:rFonts w:cs="Arial"/>
                  <w:b/>
                </w:rPr>
                <w:t xml:space="preserve"> NGET’s Transmission Area</w:t>
              </w:r>
            </w:ins>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2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9"/>
          </w:p>
        </w:tc>
        <w:tc>
          <w:tcPr>
            <w:tcW w:w="6634" w:type="dxa"/>
          </w:tcPr>
          <w:p w14:paraId="611268A9" w14:textId="49E96478" w:rsidR="009871B0" w:rsidRPr="007E0B31" w:rsidRDefault="009871B0" w:rsidP="009871B0">
            <w:pPr>
              <w:pStyle w:val="TableArial11"/>
              <w:rPr>
                <w:rFonts w:cs="Arial"/>
                <w:i/>
              </w:rPr>
            </w:pPr>
            <w:bookmarkStart w:id="3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0"/>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31" w:name="_DV_C20"/>
            <w:r w:rsidRPr="007E0B31">
              <w:rPr>
                <w:rFonts w:cs="Arial"/>
              </w:rPr>
              <w:t xml:space="preserve">Final Operational Notification </w:t>
            </w:r>
            <w:r w:rsidRPr="007E0B31">
              <w:rPr>
                <w:rFonts w:cs="Arial"/>
                <w:b w:val="0"/>
              </w:rPr>
              <w:t>or</w:t>
            </w:r>
            <w:r w:rsidRPr="007E0B31">
              <w:rPr>
                <w:rFonts w:cs="Arial"/>
              </w:rPr>
              <w:t xml:space="preserve"> FON </w:t>
            </w:r>
            <w:bookmarkEnd w:id="31"/>
          </w:p>
        </w:tc>
        <w:tc>
          <w:tcPr>
            <w:tcW w:w="6634" w:type="dxa"/>
          </w:tcPr>
          <w:p w14:paraId="52B70B80" w14:textId="1AE703F3" w:rsidR="009871B0" w:rsidRPr="007E0B31" w:rsidRDefault="009871B0" w:rsidP="009871B0">
            <w:pPr>
              <w:pStyle w:val="TableArial11"/>
              <w:rPr>
                <w:rFonts w:cs="Arial"/>
              </w:rPr>
            </w:pPr>
            <w:bookmarkStart w:id="3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2"/>
          </w:p>
          <w:p w14:paraId="534102FE" w14:textId="77777777" w:rsidR="009871B0" w:rsidRPr="007E0B31" w:rsidRDefault="009871B0" w:rsidP="009871B0">
            <w:pPr>
              <w:pStyle w:val="TableArial11"/>
              <w:ind w:left="567" w:hanging="567"/>
              <w:rPr>
                <w:rFonts w:cs="Arial"/>
              </w:rPr>
            </w:pPr>
            <w:bookmarkStart w:id="33" w:name="_DV_C22"/>
            <w:r w:rsidRPr="007E0B31">
              <w:rPr>
                <w:rFonts w:cs="Arial"/>
              </w:rPr>
              <w:t>(a)</w:t>
            </w:r>
            <w:r w:rsidRPr="007E0B31">
              <w:rPr>
                <w:rFonts w:cs="Arial"/>
              </w:rPr>
              <w:tab/>
              <w:t>with the Grid Code, (or where they apply, that relevant derogations have been granted), and</w:t>
            </w:r>
            <w:bookmarkEnd w:id="33"/>
          </w:p>
          <w:p w14:paraId="001CADC8" w14:textId="77777777" w:rsidR="009871B0" w:rsidRPr="007E0B31" w:rsidRDefault="009871B0" w:rsidP="009871B0">
            <w:pPr>
              <w:pStyle w:val="TableArial11"/>
              <w:ind w:left="567" w:hanging="567"/>
              <w:rPr>
                <w:rFonts w:cs="Arial"/>
              </w:rPr>
            </w:pPr>
            <w:bookmarkStart w:id="3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4"/>
          </w:p>
          <w:p w14:paraId="67438D86" w14:textId="77777777" w:rsidR="009871B0" w:rsidRPr="007E0B31" w:rsidRDefault="009871B0" w:rsidP="009871B0">
            <w:pPr>
              <w:pStyle w:val="TableArial11"/>
              <w:rPr>
                <w:rFonts w:cs="Arial"/>
                <w:u w:val="single"/>
              </w:rPr>
            </w:pPr>
            <w:bookmarkStart w:id="3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5"/>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w:t>
            </w:r>
            <w:proofErr w:type="gramStart"/>
            <w:r w:rsidRPr="007E0B31">
              <w:rPr>
                <w:rFonts w:cs="Arial"/>
              </w:rPr>
              <w:t>gas-insulated</w:t>
            </w:r>
            <w:proofErr w:type="gramEnd"/>
            <w:r w:rsidRPr="007E0B31">
              <w:rPr>
                <w:rFonts w:cs="Arial"/>
              </w:rPr>
              <w:t xml:space="preserve">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 xml:space="preserve">Governor </w:t>
            </w:r>
            <w:proofErr w:type="spellStart"/>
            <w:r w:rsidRPr="00A87826">
              <w:t>Deadband</w:t>
            </w:r>
            <w:proofErr w:type="spellEnd"/>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3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6"/>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490DE6A8">
        <w:trPr>
          <w:cantSplit/>
        </w:trPr>
        <w:tc>
          <w:tcPr>
            <w:tcW w:w="2884" w:type="dxa"/>
          </w:tcPr>
          <w:p w14:paraId="5A3DE7CB" w14:textId="647F140D" w:rsidR="000B76B9" w:rsidRPr="007E0B31" w:rsidRDefault="00E71BE7" w:rsidP="00EB1E5D">
            <w:pPr>
              <w:pStyle w:val="Arial11Bold"/>
              <w:rPr>
                <w:rFonts w:cs="Arial"/>
              </w:rPr>
            </w:pPr>
            <w:r>
              <w:rPr>
                <w:rFonts w:cs="Arial"/>
              </w:rPr>
              <w:t>Interconnector</w:t>
            </w:r>
          </w:p>
        </w:tc>
        <w:tc>
          <w:tcPr>
            <w:tcW w:w="6634" w:type="dxa"/>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47CBA" w:rsidRPr="007E0B31" w14:paraId="5F6DFE69" w14:textId="77777777" w:rsidTr="490DE6A8">
        <w:trPr>
          <w:cantSplit/>
        </w:trPr>
        <w:tc>
          <w:tcPr>
            <w:tcW w:w="2884" w:type="dxa"/>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w:t>
            </w:r>
            <w:proofErr w:type="gramStart"/>
            <w:r w:rsidR="000D298D" w:rsidRPr="000D298D">
              <w:rPr>
                <w:rFonts w:cs="Arial"/>
              </w:rPr>
              <w:t>1.A.</w:t>
            </w:r>
            <w:proofErr w:type="gramEnd"/>
            <w:r w:rsidR="000D298D" w:rsidRPr="000D298D">
              <w:rPr>
                <w:rFonts w:cs="Arial"/>
              </w:rPr>
              <w:t>3.</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37" w:name="_DV_C25"/>
            <w:r w:rsidRPr="007E0B31">
              <w:rPr>
                <w:rFonts w:cs="Arial"/>
              </w:rPr>
              <w:t xml:space="preserve">Interim Operational Notification </w:t>
            </w:r>
            <w:r w:rsidRPr="007E0B31">
              <w:rPr>
                <w:rFonts w:cs="Arial"/>
                <w:b w:val="0"/>
              </w:rPr>
              <w:t>or</w:t>
            </w:r>
            <w:r w:rsidRPr="007E0B31">
              <w:rPr>
                <w:rFonts w:cs="Arial"/>
              </w:rPr>
              <w:t xml:space="preserve"> ION </w:t>
            </w:r>
            <w:bookmarkEnd w:id="37"/>
          </w:p>
        </w:tc>
        <w:tc>
          <w:tcPr>
            <w:tcW w:w="6634" w:type="dxa"/>
          </w:tcPr>
          <w:p w14:paraId="40D45ABF" w14:textId="409DC57C" w:rsidR="00EB1E5D" w:rsidRPr="007E0B31" w:rsidRDefault="00EB1E5D" w:rsidP="00EB1E5D">
            <w:pPr>
              <w:pStyle w:val="TableArial11"/>
              <w:rPr>
                <w:rFonts w:cs="Arial"/>
              </w:rPr>
            </w:pPr>
            <w:bookmarkStart w:id="3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38"/>
            <w:proofErr w:type="gramEnd"/>
          </w:p>
          <w:p w14:paraId="2DAA1BCB" w14:textId="77777777" w:rsidR="00EB1E5D" w:rsidRPr="007E0B31" w:rsidRDefault="00EB1E5D" w:rsidP="00EB1E5D">
            <w:pPr>
              <w:pStyle w:val="TableArial11"/>
              <w:ind w:left="567" w:hanging="567"/>
              <w:rPr>
                <w:rFonts w:cs="Arial"/>
              </w:rPr>
            </w:pPr>
            <w:bookmarkStart w:id="39" w:name="_DV_C27"/>
            <w:r w:rsidRPr="007E0B31">
              <w:rPr>
                <w:rFonts w:cs="Arial"/>
              </w:rPr>
              <w:t>(a)</w:t>
            </w:r>
            <w:r w:rsidRPr="007E0B31">
              <w:rPr>
                <w:rFonts w:cs="Arial"/>
              </w:rPr>
              <w:tab/>
              <w:t xml:space="preserve">with the Grid Code, and </w:t>
            </w:r>
            <w:bookmarkEnd w:id="39"/>
          </w:p>
          <w:p w14:paraId="71F8FC61" w14:textId="77777777" w:rsidR="00EB1E5D" w:rsidRPr="007E0B31" w:rsidRDefault="00EB1E5D" w:rsidP="00EB1E5D">
            <w:pPr>
              <w:pStyle w:val="TableArial11"/>
              <w:ind w:left="567" w:hanging="567"/>
              <w:rPr>
                <w:rFonts w:cs="Arial"/>
              </w:rPr>
            </w:pPr>
            <w:bookmarkStart w:id="4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0"/>
          </w:p>
          <w:p w14:paraId="77F719EF" w14:textId="77777777" w:rsidR="00EB1E5D" w:rsidRPr="007E0B31" w:rsidRDefault="00EB1E5D" w:rsidP="00EB1E5D">
            <w:pPr>
              <w:pStyle w:val="TableArial11"/>
              <w:rPr>
                <w:rFonts w:cs="Arial"/>
                <w:u w:val="single"/>
              </w:rPr>
            </w:pPr>
            <w:bookmarkStart w:id="4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EB1E5D" w:rsidRPr="00865ADF" w:rsidRDefault="00EB1E5D" w:rsidP="00905E3B">
            <w:pPr>
              <w:pStyle w:val="TableArial11"/>
              <w:rPr>
                <w:rFonts w:cs="Arial"/>
              </w:rPr>
            </w:pPr>
            <w:r w:rsidRPr="002510FF">
              <w:rPr>
                <w:rFonts w:cs="Arial"/>
              </w:rPr>
              <w:t xml:space="preserve">For the avoidance of doubt, </w:t>
            </w:r>
            <w:r w:rsidR="007A0662">
              <w:rPr>
                <w:rFonts w:cs="Arial"/>
              </w:rPr>
              <w:t>the im</w:t>
            </w:r>
            <w:r w:rsidR="0065091F">
              <w:rPr>
                <w:rFonts w:cs="Arial"/>
              </w:rPr>
              <w:t xml:space="preserve">pedance </w:t>
            </w:r>
            <w:r w:rsidR="006C6106">
              <w:rPr>
                <w:rFonts w:cs="Arial"/>
              </w:rPr>
              <w:t xml:space="preserve">between </w:t>
            </w:r>
            <w:r w:rsidR="00415E0E">
              <w:rPr>
                <w:rFonts w:cs="Arial"/>
              </w:rPr>
              <w:t xml:space="preserve">the </w:t>
            </w:r>
            <w:r w:rsidR="00353CD8" w:rsidRPr="002510FF">
              <w:rPr>
                <w:rFonts w:cs="Arial"/>
                <w:b/>
              </w:rPr>
              <w:t>Internal Voltage</w:t>
            </w:r>
            <w:r w:rsidR="00353CD8">
              <w:rPr>
                <w:rFonts w:cs="Arial"/>
                <w:b/>
              </w:rPr>
              <w:t xml:space="preserve"> </w:t>
            </w:r>
            <w:r w:rsidR="00353CD8" w:rsidRPr="002510FF">
              <w:rPr>
                <w:rFonts w:cs="Arial"/>
                <w:b/>
              </w:rPr>
              <w:t>Source</w:t>
            </w:r>
            <w:r w:rsidR="00353CD8" w:rsidRPr="002510FF">
              <w:rPr>
                <w:rFonts w:cs="Arial"/>
              </w:rPr>
              <w:t xml:space="preserve"> and the </w:t>
            </w:r>
            <w:r w:rsidR="00353CD8" w:rsidRPr="002510FF">
              <w:rPr>
                <w:rFonts w:cs="Arial"/>
                <w:b/>
              </w:rPr>
              <w:t>Grid Entry Point</w:t>
            </w:r>
            <w:r w:rsidR="00353CD8" w:rsidRPr="002510FF">
              <w:rPr>
                <w:rFonts w:cs="Arial"/>
              </w:rPr>
              <w:t xml:space="preserve"> or </w:t>
            </w:r>
            <w:r w:rsidR="00353CD8" w:rsidRPr="002510FF">
              <w:rPr>
                <w:rFonts w:cs="Arial"/>
                <w:b/>
              </w:rPr>
              <w:t>User System Entry Point</w:t>
            </w:r>
            <w:r w:rsidR="00D039B8">
              <w:rPr>
                <w:rFonts w:cs="Arial"/>
                <w:b/>
              </w:rPr>
              <w:t xml:space="preserve"> </w:t>
            </w:r>
            <w:r w:rsidR="00D039B8" w:rsidRPr="00D039B8">
              <w:rPr>
                <w:rFonts w:cs="Arial"/>
                <w:bCs/>
              </w:rPr>
              <w:t>could be</w:t>
            </w:r>
            <w:r w:rsidR="00D039B8">
              <w:rPr>
                <w:rFonts w:cs="Arial"/>
              </w:rPr>
              <w:t xml:space="preserve"> virtual</w:t>
            </w:r>
            <w:r w:rsidR="005A7EF8">
              <w:rPr>
                <w:rFonts w:cs="Arial"/>
              </w:rPr>
              <w:t xml:space="preserve">, real, </w:t>
            </w:r>
            <w:r w:rsidR="00151A11">
              <w:rPr>
                <w:rFonts w:cs="Arial"/>
              </w:rPr>
              <w:t>or a combination</w:t>
            </w:r>
            <w:r w:rsidR="002B587E">
              <w:rPr>
                <w:rFonts w:cs="Arial"/>
              </w:rPr>
              <w:t xml:space="preserve"> of the </w:t>
            </w:r>
            <w:r w:rsidR="002A23D4">
              <w:rPr>
                <w:rFonts w:cs="Arial"/>
              </w:rPr>
              <w:t>two.</w:t>
            </w:r>
            <w:r w:rsidR="00D039B8" w:rsidRPr="00D039B8">
              <w:rPr>
                <w:rFonts w:cs="Arial"/>
              </w:rPr>
              <w:t xml:space="preserve"> </w:t>
            </w:r>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proofErr w:type="spellStart"/>
            <w:r w:rsidRPr="007E0B31">
              <w:rPr>
                <w:rFonts w:cs="Arial"/>
              </w:rPr>
              <w:t>Intertripping</w:t>
            </w:r>
            <w:proofErr w:type="spellEnd"/>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030B8DE3" w:rsidR="00EB1E5D" w:rsidRPr="007E0B31" w:rsidRDefault="006E2985" w:rsidP="00EB1E5D">
            <w:pPr>
              <w:pStyle w:val="Arial11Bold"/>
              <w:rPr>
                <w:rFonts w:cs="Arial"/>
              </w:rPr>
            </w:pPr>
            <w:r>
              <w:rPr>
                <w:rFonts w:cs="Arial"/>
              </w:rPr>
              <w:t xml:space="preserve">Legal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42" w:name="_DV_C34"/>
            <w:r w:rsidRPr="007E0B31">
              <w:rPr>
                <w:rFonts w:cs="Arial"/>
              </w:rPr>
              <w:t xml:space="preserve">Limited Operational Notification </w:t>
            </w:r>
            <w:r w:rsidRPr="007E0B31">
              <w:rPr>
                <w:rFonts w:cs="Arial"/>
                <w:b w:val="0"/>
              </w:rPr>
              <w:t>or</w:t>
            </w:r>
            <w:r w:rsidRPr="007E0B31">
              <w:rPr>
                <w:rFonts w:cs="Arial"/>
              </w:rPr>
              <w:t xml:space="preserve"> LON</w:t>
            </w:r>
            <w:bookmarkEnd w:id="42"/>
          </w:p>
        </w:tc>
        <w:tc>
          <w:tcPr>
            <w:tcW w:w="6634" w:type="dxa"/>
          </w:tcPr>
          <w:p w14:paraId="116937FB" w14:textId="55A25BAD" w:rsidR="00EB1E5D" w:rsidRPr="007E0B31" w:rsidRDefault="00EB1E5D" w:rsidP="00EB1E5D">
            <w:pPr>
              <w:pStyle w:val="TableArial11"/>
              <w:rPr>
                <w:rFonts w:cs="Arial"/>
              </w:rPr>
            </w:pPr>
            <w:bookmarkStart w:id="4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3"/>
          </w:p>
          <w:p w14:paraId="0C9542F9" w14:textId="77777777" w:rsidR="00EB1E5D" w:rsidRPr="007E0B31" w:rsidRDefault="00EB1E5D" w:rsidP="00EB1E5D">
            <w:pPr>
              <w:pStyle w:val="TableArial11"/>
              <w:ind w:left="567" w:hanging="567"/>
              <w:rPr>
                <w:rFonts w:cs="Arial"/>
              </w:rPr>
            </w:pPr>
            <w:bookmarkStart w:id="44" w:name="_DV_C36"/>
            <w:r w:rsidRPr="007E0B31">
              <w:rPr>
                <w:rFonts w:cs="Arial"/>
              </w:rPr>
              <w:t>(a)</w:t>
            </w:r>
            <w:r w:rsidRPr="007E0B31">
              <w:rPr>
                <w:rFonts w:cs="Arial"/>
              </w:rPr>
              <w:tab/>
              <w:t xml:space="preserve">with the provisions of the Grid Code specified in the notice, and </w:t>
            </w:r>
            <w:bookmarkEnd w:id="44"/>
          </w:p>
          <w:p w14:paraId="5536F311" w14:textId="77777777" w:rsidR="00EB1E5D" w:rsidRPr="007E0B31" w:rsidRDefault="00EB1E5D" w:rsidP="00EB1E5D">
            <w:pPr>
              <w:pStyle w:val="TableArial11"/>
              <w:ind w:left="567" w:hanging="567"/>
              <w:rPr>
                <w:rFonts w:cs="Arial"/>
              </w:rPr>
            </w:pPr>
            <w:bookmarkStart w:id="45"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45"/>
            <w:proofErr w:type="gramEnd"/>
          </w:p>
          <w:p w14:paraId="3817BE40" w14:textId="77777777" w:rsidR="00EB1E5D" w:rsidRPr="007E0B31" w:rsidRDefault="00EB1E5D" w:rsidP="00EB1E5D">
            <w:pPr>
              <w:pStyle w:val="TableArial11"/>
              <w:rPr>
                <w:rFonts w:cs="Arial"/>
              </w:rPr>
            </w:pPr>
            <w:bookmarkStart w:id="46" w:name="_DV_C38"/>
            <w:r w:rsidRPr="007E0B31">
              <w:rPr>
                <w:rFonts w:cs="Arial"/>
              </w:rPr>
              <w:t xml:space="preserve">and specifying the </w:t>
            </w:r>
            <w:r w:rsidRPr="007E0B31">
              <w:rPr>
                <w:rFonts w:cs="Arial"/>
                <w:b/>
              </w:rPr>
              <w:t>Unresolved Issues</w:t>
            </w:r>
            <w:r w:rsidRPr="007E0B31">
              <w:rPr>
                <w:rFonts w:cs="Arial"/>
              </w:rPr>
              <w:t xml:space="preserve">. </w:t>
            </w:r>
            <w:bookmarkEnd w:id="46"/>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3D6E40">
              <w:rPr>
                <w:sz w:val="20"/>
                <w:szCs w:val="20"/>
              </w:rPr>
              <w:t xml:space="preserve"> </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w:t>
            </w:r>
            <w:proofErr w:type="gramStart"/>
            <w:r w:rsidR="00082ECD" w:rsidRPr="00432DAF">
              <w:rPr>
                <w:b/>
                <w:bCs/>
                <w:sz w:val="20"/>
                <w:szCs w:val="20"/>
              </w:rPr>
              <w:t xml:space="preserve">Plant </w:t>
            </w:r>
            <w:r w:rsidRPr="00432DAF">
              <w:rPr>
                <w:sz w:val="20"/>
                <w:szCs w:val="20"/>
              </w:rPr>
              <w:t xml:space="preserve"> </w:t>
            </w:r>
            <w:r w:rsidR="00C6561B" w:rsidRPr="00432DAF">
              <w:rPr>
                <w:sz w:val="20"/>
                <w:szCs w:val="20"/>
              </w:rPr>
              <w:t>to</w:t>
            </w:r>
            <w:proofErr w:type="gramEnd"/>
            <w:r w:rsidR="00C6561B" w:rsidRPr="00432DAF">
              <w:rPr>
                <w:sz w:val="20"/>
                <w:szCs w:val="20"/>
              </w:rPr>
              <w:t xml:space="preserve">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w:t>
            </w:r>
            <w:proofErr w:type="gramStart"/>
            <w:r w:rsidR="004B0D7B" w:rsidRPr="00432DAF">
              <w:rPr>
                <w:sz w:val="20"/>
                <w:szCs w:val="20"/>
              </w:rPr>
              <w:t xml:space="preserve">of </w:t>
            </w:r>
            <w:r w:rsidRPr="00432DAF">
              <w:rPr>
                <w:sz w:val="20"/>
                <w:szCs w:val="20"/>
              </w:rPr>
              <w:t xml:space="preserve">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7EE88B35"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ins w:id="47" w:author="Elizabeth Timmins" w:date="2024-07-30T08:30:00Z">
              <w:r w:rsidR="002C73A7" w:rsidRPr="00C20DFC">
                <w:rPr>
                  <w:rFonts w:cs="Arial"/>
                  <w:bCs/>
                </w:rPr>
                <w:t>,</w:t>
              </w:r>
              <w:r w:rsidR="002C73A7" w:rsidRPr="00280B04">
                <w:rPr>
                  <w:rFonts w:cs="Arial"/>
                </w:rPr>
                <w:t xml:space="preserve"> the</w:t>
              </w:r>
              <w:r w:rsidR="002C73A7" w:rsidRPr="00280B04">
                <w:rPr>
                  <w:rFonts w:cs="Arial"/>
                  <w:b/>
                  <w:bCs/>
                </w:rPr>
                <w:t xml:space="preserve"> </w:t>
              </w:r>
              <w:r w:rsidR="002C73A7" w:rsidRPr="00280B04">
                <w:rPr>
                  <w:rFonts w:cs="Arial"/>
                </w:rPr>
                <w:t>relevant</w:t>
              </w:r>
              <w:r w:rsidR="002C73A7" w:rsidRPr="00280B04">
                <w:rPr>
                  <w:rFonts w:cs="Arial"/>
                  <w:b/>
                  <w:bCs/>
                </w:rPr>
                <w:t xml:space="preserve"> Competitively Appointed Transmission Licensee’s</w:t>
              </w:r>
            </w:ins>
            <w:r w:rsidRPr="007E0B31">
              <w:rPr>
                <w:rFonts w:cs="Arial"/>
              </w:rPr>
              <w:t xml:space="preserve"> or </w:t>
            </w:r>
            <w:r w:rsidRPr="007E0B31">
              <w:rPr>
                <w:rFonts w:cs="Arial"/>
                <w:b/>
              </w:rPr>
              <w:t>User's</w:t>
            </w:r>
            <w:r w:rsidRPr="007E0B31">
              <w:rPr>
                <w:rFonts w:cs="Arial"/>
              </w:rPr>
              <w:t xml:space="preserve"> relevant manager</w:t>
            </w:r>
            <w:ins w:id="48" w:author="Elizabeth Timmins" w:date="2024-07-30T08:30:00Z">
              <w:r w:rsidR="00E40026">
                <w:rPr>
                  <w:rFonts w:cs="Arial"/>
                </w:rPr>
                <w:t xml:space="preserve"> </w:t>
              </w:r>
              <w:r w:rsidR="00E40026" w:rsidRPr="00280B04">
                <w:rPr>
                  <w:rFonts w:cs="Arial"/>
                </w:rPr>
                <w:t xml:space="preserve">as relevant for the </w:t>
              </w:r>
              <w:r w:rsidR="00E40026" w:rsidRPr="00280B04">
                <w:rPr>
                  <w:rFonts w:cs="Arial"/>
                  <w:b/>
                  <w:bCs/>
                </w:rPr>
                <w:t>User</w:t>
              </w:r>
              <w:r w:rsidR="00E40026" w:rsidRPr="00280B04">
                <w:rPr>
                  <w:rFonts w:cs="Arial"/>
                </w:rPr>
                <w:t xml:space="preserve"> site location</w:t>
              </w:r>
            </w:ins>
            <w:r w:rsidRPr="007E0B31">
              <w:rPr>
                <w:rFonts w:cs="Arial"/>
              </w:rPr>
              <w:t xml:space="preserve">, setting down the methods of achieving the objectives of </w:t>
            </w:r>
            <w:r w:rsidRPr="00803955">
              <w:rPr>
                <w:rFonts w:cs="Arial"/>
                <w:b/>
              </w:rPr>
              <w:t>NGET</w:t>
            </w:r>
            <w:r w:rsidRPr="007E0B31">
              <w:rPr>
                <w:rFonts w:cs="Arial"/>
                <w:b/>
              </w:rPr>
              <w:t>'s</w:t>
            </w:r>
            <w:r w:rsidRPr="007E0B31">
              <w:rPr>
                <w:rFonts w:cs="Arial"/>
              </w:rPr>
              <w:t xml:space="preserve"> </w:t>
            </w:r>
            <w:ins w:id="49" w:author="Elizabeth Timmins" w:date="2024-07-30T08:30:00Z">
              <w:r w:rsidR="00F255E5" w:rsidRPr="00280B04">
                <w:rPr>
                  <w:rFonts w:cs="Arial"/>
                </w:rPr>
                <w:t>or the</w:t>
              </w:r>
              <w:r w:rsidR="00F255E5" w:rsidRPr="00280B04">
                <w:rPr>
                  <w:rFonts w:cs="Arial"/>
                  <w:b/>
                  <w:bCs/>
                </w:rPr>
                <w:t xml:space="preserve"> </w:t>
              </w:r>
              <w:r w:rsidR="00F255E5" w:rsidRPr="00280B04">
                <w:rPr>
                  <w:rFonts w:cs="Arial"/>
                </w:rPr>
                <w:t>relevant</w:t>
              </w:r>
              <w:r w:rsidR="00F255E5" w:rsidRPr="00280B04">
                <w:rPr>
                  <w:rFonts w:cs="Arial"/>
                  <w:b/>
                  <w:bCs/>
                </w:rPr>
                <w:t xml:space="preserve"> Competitively Appointed Transmission Licensee’s</w:t>
              </w:r>
              <w:r w:rsidR="00F255E5" w:rsidRPr="007E0B31">
                <w:rPr>
                  <w:rFonts w:cs="Arial"/>
                </w:rPr>
                <w:t xml:space="preserve"> </w:t>
              </w:r>
            </w:ins>
            <w:r w:rsidRPr="007E0B31">
              <w:rPr>
                <w:rFonts w:cs="Arial"/>
              </w:rPr>
              <w:t xml:space="preserve">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50" w:name="_DV_C39"/>
            <w:r w:rsidRPr="007E0B31">
              <w:rPr>
                <w:rFonts w:cs="Arial"/>
              </w:rPr>
              <w:t>Manufacturer’s Data &amp; Performance Report</w:t>
            </w:r>
            <w:bookmarkEnd w:id="50"/>
          </w:p>
        </w:tc>
        <w:tc>
          <w:tcPr>
            <w:tcW w:w="6634" w:type="dxa"/>
          </w:tcPr>
          <w:p w14:paraId="671DA193" w14:textId="02EFD935" w:rsidR="00EB1E5D" w:rsidRPr="007E0B31" w:rsidRDefault="00EB1E5D" w:rsidP="00EB1E5D">
            <w:pPr>
              <w:pStyle w:val="TableArial11"/>
              <w:rPr>
                <w:rFonts w:cs="Arial"/>
              </w:rPr>
            </w:pPr>
            <w:bookmarkStart w:id="51"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1"/>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proofErr w:type="gramStart"/>
            <w:r w:rsidRPr="007E0B31">
              <w:rPr>
                <w:rFonts w:cs="Arial"/>
              </w:rPr>
              <w:t>minus:-</w:t>
            </w:r>
            <w:proofErr w:type="gramEnd"/>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490DE6A8">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52" w:name="_DV_C45"/>
            <w:r w:rsidRPr="007E0B31">
              <w:rPr>
                <w:rFonts w:cs="Arial"/>
              </w:rPr>
              <w:t>Notification of User’s Intention to Synchronise</w:t>
            </w:r>
            <w:bookmarkEnd w:id="52"/>
          </w:p>
        </w:tc>
        <w:tc>
          <w:tcPr>
            <w:tcW w:w="6634" w:type="dxa"/>
          </w:tcPr>
          <w:p w14:paraId="6ADCBD35" w14:textId="0DA3F6C9" w:rsidR="00EB1E5D" w:rsidRPr="007E0B31" w:rsidRDefault="00EB1E5D" w:rsidP="00EB1E5D">
            <w:pPr>
              <w:pStyle w:val="TableArial11"/>
              <w:rPr>
                <w:rFonts w:cs="Arial"/>
              </w:rPr>
            </w:pPr>
            <w:bookmarkStart w:id="53"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53"/>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t>Offshore Power Park Module</w:t>
            </w:r>
          </w:p>
        </w:tc>
        <w:tc>
          <w:tcPr>
            <w:tcW w:w="6634" w:type="dxa"/>
          </w:tcPr>
          <w:p w14:paraId="1A8EAFDB" w14:textId="77777777" w:rsidR="00EB1E5D" w:rsidRPr="007E0B31" w:rsidRDefault="00EB1E5D" w:rsidP="00EB1E5D">
            <w:pPr>
              <w:pStyle w:val="TableArial11"/>
              <w:rPr>
                <w:rFonts w:cs="Arial"/>
              </w:rPr>
            </w:pPr>
            <w:bookmarkStart w:id="54"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4"/>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2400A2B1"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del w:id="55" w:author="Elizabeth Timmins" w:date="2024-07-30T08:30:00Z">
              <w:r w:rsidRPr="007E0B31" w:rsidDel="00740359">
                <w:rPr>
                  <w:rFonts w:cs="Arial"/>
                </w:rPr>
                <w:delText xml:space="preserve">or </w:delText>
              </w:r>
            </w:del>
            <w:r w:rsidRPr="007E0B31">
              <w:rPr>
                <w:rFonts w:cs="Arial"/>
                <w:b/>
              </w:rPr>
              <w:t>SHETL</w:t>
            </w:r>
            <w:ins w:id="56" w:author="Elizabeth Timmins" w:date="2024-07-30T08:31:00Z">
              <w:r w:rsidR="009012E6" w:rsidRPr="00C73C30">
                <w:rPr>
                  <w:rFonts w:cs="Arial"/>
                  <w:bCs/>
                </w:rPr>
                <w:t>,</w:t>
              </w:r>
              <w:r w:rsidR="009012E6">
                <w:rPr>
                  <w:rFonts w:cs="Arial"/>
                  <w:b/>
                </w:rPr>
                <w:t xml:space="preserve"> </w:t>
              </w:r>
              <w:r w:rsidR="009012E6" w:rsidRPr="00987059">
                <w:rPr>
                  <w:rFonts w:cs="Arial"/>
                </w:rPr>
                <w:t>or a</w:t>
              </w:r>
              <w:r w:rsidR="009012E6" w:rsidRPr="00987059">
                <w:rPr>
                  <w:rFonts w:cs="Arial"/>
                  <w:b/>
                  <w:bCs/>
                </w:rPr>
                <w:t xml:space="preserve"> Competitively Appointed Transmission Licensee</w:t>
              </w:r>
            </w:ins>
            <w:r w:rsidRPr="007E0B31">
              <w:rPr>
                <w:rFonts w:cs="Arial"/>
              </w:rPr>
              <w:t xml:space="preserve">. </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57" w:name="_DV_C41"/>
            <w:r w:rsidRPr="007E0B31">
              <w:rPr>
                <w:rFonts w:cs="Arial"/>
              </w:rPr>
              <w:t>Operational Notifications</w:t>
            </w:r>
            <w:bookmarkEnd w:id="57"/>
          </w:p>
        </w:tc>
        <w:tc>
          <w:tcPr>
            <w:tcW w:w="6634" w:type="dxa"/>
          </w:tcPr>
          <w:p w14:paraId="7D98A808" w14:textId="07D64618" w:rsidR="00EB1E5D" w:rsidRPr="007E0B31" w:rsidRDefault="00EB1E5D" w:rsidP="00EB1E5D">
            <w:pPr>
              <w:pStyle w:val="TableArial11"/>
              <w:rPr>
                <w:rFonts w:cs="Arial"/>
              </w:rPr>
            </w:pPr>
            <w:bookmarkStart w:id="5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8"/>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w:t>
            </w:r>
            <w:proofErr w:type="gramStart"/>
            <w:r w:rsidRPr="007E0B31">
              <w:rPr>
                <w:rFonts w:cs="Arial"/>
              </w:rPr>
              <w:t xml:space="preserve">time </w:t>
            </w:r>
            <w:r w:rsidR="00827D48">
              <w:rPr>
                <w:rFonts w:cs="Arial"/>
              </w:rPr>
              <w:t>period</w:t>
            </w:r>
            <w:proofErr w:type="gramEnd"/>
            <w:r w:rsidR="00827D48">
              <w:rPr>
                <w:rFonts w:cs="Arial"/>
              </w:rPr>
              <w:t xml:space="preserve">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69919A4E"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ins w:id="59" w:author="Lizzie Timmins (ESO)" w:date="2024-07-30T08:47:00Z">
              <w:r w:rsidR="007E3E9C" w:rsidRPr="00112843">
                <w:rPr>
                  <w:rFonts w:cs="Arial"/>
                  <w:bCs/>
                </w:rPr>
                <w:t>,</w:t>
              </w:r>
              <w:r w:rsidR="007E3E9C" w:rsidRPr="00D102B5">
                <w:rPr>
                  <w:rFonts w:cs="Arial"/>
                  <w:b/>
                </w:rPr>
                <w:t xml:space="preserve"> </w:t>
              </w:r>
              <w:r w:rsidR="007E3E9C" w:rsidRPr="00D102B5">
                <w:rPr>
                  <w:rFonts w:cs="Arial"/>
                </w:rPr>
                <w:t>and/or</w:t>
              </w:r>
              <w:r w:rsidR="007E3E9C" w:rsidRPr="00D102B5">
                <w:rPr>
                  <w:rFonts w:cs="Arial"/>
                  <w:b/>
                  <w:bCs/>
                </w:rPr>
                <w:t xml:space="preserve"> </w:t>
              </w:r>
              <w:r w:rsidR="007E3E9C" w:rsidRPr="00D102B5">
                <w:rPr>
                  <w:rFonts w:cs="Arial"/>
                </w:rPr>
                <w:t xml:space="preserve">a </w:t>
              </w:r>
              <w:r w:rsidR="007E3E9C" w:rsidRPr="00D102B5">
                <w:rPr>
                  <w:rFonts w:cs="Arial"/>
                  <w:b/>
                  <w:bCs/>
                </w:rPr>
                <w:t>Competitively Appointed Transmission Licensee</w:t>
              </w:r>
              <w:r w:rsidR="007E3E9C" w:rsidRPr="00C25BCC">
                <w:rPr>
                  <w:rFonts w:cs="Arial"/>
                </w:rPr>
                <w:t xml:space="preserve"> with</w:t>
              </w:r>
              <w:r w:rsidR="007E3E9C" w:rsidRPr="00D03323">
                <w:rPr>
                  <w:rFonts w:cs="Arial"/>
                  <w:b/>
                  <w:bCs/>
                </w:rPr>
                <w:t xml:space="preserve"> </w:t>
              </w:r>
              <w:r w:rsidR="007E3E9C" w:rsidRPr="00D22A21">
                <w:rPr>
                  <w:rFonts w:cs="Arial"/>
                  <w:b/>
                  <w:bCs/>
                </w:rPr>
                <w:t xml:space="preserve">Plant </w:t>
              </w:r>
              <w:r w:rsidR="007E3E9C" w:rsidRPr="00D22A21">
                <w:rPr>
                  <w:rFonts w:cs="Arial"/>
                </w:rPr>
                <w:t>and</w:t>
              </w:r>
              <w:r w:rsidR="007E3E9C" w:rsidRPr="00D22A21">
                <w:rPr>
                  <w:rFonts w:cs="Arial"/>
                  <w:b/>
                  <w:bCs/>
                </w:rPr>
                <w:t xml:space="preserve"> Apparatus</w:t>
              </w:r>
              <w:r w:rsidR="007E3E9C" w:rsidRPr="00D102B5">
                <w:rPr>
                  <w:rFonts w:cs="Arial"/>
                </w:rPr>
                <w:t xml:space="preserve"> located in </w:t>
              </w:r>
              <w:r w:rsidR="007E3E9C" w:rsidRPr="00D102B5">
                <w:rPr>
                  <w:rFonts w:cs="Arial"/>
                  <w:b/>
                  <w:bCs/>
                </w:rPr>
                <w:t>NGET’s Transmission</w:t>
              </w:r>
              <w:r w:rsidR="007E3E9C" w:rsidRPr="00D102B5">
                <w:rPr>
                  <w:rFonts w:cs="Arial"/>
                </w:rPr>
                <w:t xml:space="preserve"> </w:t>
              </w:r>
              <w:r w:rsidR="007E3E9C" w:rsidRPr="00D102B5">
                <w:rPr>
                  <w:rFonts w:cs="Arial"/>
                  <w:b/>
                  <w:bCs/>
                </w:rPr>
                <w:t>Area</w:t>
              </w:r>
            </w:ins>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t>Relevant Scottish Transmission Licensee</w:t>
            </w:r>
          </w:p>
        </w:tc>
        <w:tc>
          <w:tcPr>
            <w:tcW w:w="6634" w:type="dxa"/>
          </w:tcPr>
          <w:p w14:paraId="1721A37D" w14:textId="6F3BE076"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ins w:id="60" w:author="Lizzie Timmins (ESO)" w:date="2024-07-30T08:47:00Z">
              <w:r w:rsidR="00CA5309" w:rsidRPr="0030199D">
                <w:rPr>
                  <w:rFonts w:cs="Arial"/>
                  <w:bCs/>
                </w:rPr>
                <w:t>,</w:t>
              </w:r>
              <w:r w:rsidR="00CA5309" w:rsidRPr="001B617C">
                <w:rPr>
                  <w:rFonts w:cs="Arial"/>
                  <w:b/>
                </w:rPr>
                <w:t xml:space="preserve"> </w:t>
              </w:r>
              <w:r w:rsidR="00CA5309" w:rsidRPr="001B617C">
                <w:rPr>
                  <w:rFonts w:cs="Arial"/>
                </w:rPr>
                <w:t xml:space="preserve">and/or a </w:t>
              </w:r>
              <w:r w:rsidR="00CA5309" w:rsidRPr="001B617C">
                <w:rPr>
                  <w:rFonts w:cs="Arial"/>
                  <w:b/>
                  <w:bCs/>
                </w:rPr>
                <w:t>Competitively Appointed Transmission</w:t>
              </w:r>
              <w:r w:rsidR="00CA5309" w:rsidRPr="001B617C">
                <w:rPr>
                  <w:rFonts w:cs="Arial"/>
                </w:rPr>
                <w:t xml:space="preserve"> </w:t>
              </w:r>
              <w:r w:rsidR="00CA5309" w:rsidRPr="001B617C">
                <w:rPr>
                  <w:rFonts w:cs="Arial"/>
                  <w:b/>
                  <w:bCs/>
                </w:rPr>
                <w:t>Licensee</w:t>
              </w:r>
              <w:r w:rsidR="00CA5309" w:rsidRPr="00C25BCC">
                <w:rPr>
                  <w:rFonts w:cs="Arial"/>
                </w:rPr>
                <w:t xml:space="preserve"> with</w:t>
              </w:r>
              <w:r w:rsidR="00CA5309" w:rsidRPr="00D03323">
                <w:rPr>
                  <w:rFonts w:cs="Arial"/>
                  <w:b/>
                  <w:bCs/>
                </w:rPr>
                <w:t xml:space="preserve"> Plant </w:t>
              </w:r>
              <w:r w:rsidR="00CA5309" w:rsidRPr="00D03323">
                <w:rPr>
                  <w:rFonts w:cs="Arial"/>
                </w:rPr>
                <w:t>and</w:t>
              </w:r>
              <w:r w:rsidR="00CA5309" w:rsidRPr="00D03323">
                <w:rPr>
                  <w:rFonts w:cs="Arial"/>
                  <w:b/>
                  <w:bCs/>
                </w:rPr>
                <w:t xml:space="preserve"> Apparatus</w:t>
              </w:r>
              <w:r w:rsidR="00CA5309" w:rsidRPr="001B617C">
                <w:rPr>
                  <w:rFonts w:cs="Arial"/>
                  <w:b/>
                  <w:bCs/>
                </w:rPr>
                <w:t xml:space="preserve"> </w:t>
              </w:r>
              <w:r w:rsidR="00CA5309" w:rsidRPr="001B617C">
                <w:rPr>
                  <w:rFonts w:cs="Arial"/>
                </w:rPr>
                <w:t>located in either</w:t>
              </w:r>
              <w:r w:rsidR="00CA5309" w:rsidRPr="001B617C">
                <w:rPr>
                  <w:rFonts w:cs="Arial"/>
                  <w:b/>
                  <w:bCs/>
                </w:rPr>
                <w:t xml:space="preserve"> SPT’s </w:t>
              </w:r>
              <w:r w:rsidR="00CA5309" w:rsidRPr="001B617C">
                <w:rPr>
                  <w:rFonts w:cs="Arial"/>
                </w:rPr>
                <w:t>or</w:t>
              </w:r>
              <w:r w:rsidR="00CA5309" w:rsidRPr="001B617C">
                <w:rPr>
                  <w:rFonts w:cs="Arial"/>
                  <w:b/>
                  <w:bCs/>
                </w:rPr>
                <w:t xml:space="preserve"> SHETL’s Transmission Area</w:t>
              </w:r>
            </w:ins>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17CDB054"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w:t>
            </w:r>
            <w:ins w:id="61" w:author="Lizzie Timmins (ESO)" w:date="2024-07-30T08:47:00Z">
              <w:r w:rsidR="001D26F4" w:rsidRPr="009C3D22">
                <w:rPr>
                  <w:rFonts w:cs="Arial"/>
                </w:rPr>
                <w:t xml:space="preserve">any </w:t>
              </w:r>
              <w:r w:rsidR="001D26F4" w:rsidRPr="009C3D22">
                <w:rPr>
                  <w:rFonts w:cs="Arial"/>
                  <w:b/>
                  <w:bCs/>
                </w:rPr>
                <w:t xml:space="preserve">Competitively Appointed Transmission </w:t>
              </w:r>
              <w:r w:rsidR="001D26F4" w:rsidRPr="00D03323">
                <w:rPr>
                  <w:rFonts w:cs="Arial"/>
                  <w:b/>
                  <w:bCs/>
                </w:rPr>
                <w:t>Licensee</w:t>
              </w:r>
              <w:r w:rsidR="001D26F4" w:rsidRPr="00C25BCC">
                <w:rPr>
                  <w:rFonts w:cs="Arial"/>
                </w:rPr>
                <w:t xml:space="preserve"> with</w:t>
              </w:r>
              <w:r w:rsidR="001D26F4" w:rsidRPr="00D03323">
                <w:rPr>
                  <w:rFonts w:cs="Arial"/>
                  <w:b/>
                  <w:bCs/>
                </w:rPr>
                <w:t xml:space="preserve"> Plant </w:t>
              </w:r>
              <w:r w:rsidR="001D26F4" w:rsidRPr="00D03323">
                <w:rPr>
                  <w:rFonts w:cs="Arial"/>
                </w:rPr>
                <w:t>and</w:t>
              </w:r>
              <w:r w:rsidR="001D26F4" w:rsidRPr="00D03323">
                <w:rPr>
                  <w:rFonts w:cs="Arial"/>
                  <w:b/>
                  <w:bCs/>
                </w:rPr>
                <w:t xml:space="preserve"> Apparatus</w:t>
              </w:r>
              <w:r w:rsidR="001D26F4" w:rsidRPr="009C3D22">
                <w:rPr>
                  <w:rFonts w:cs="Arial"/>
                </w:rPr>
                <w:t xml:space="preserve"> in its </w:t>
              </w:r>
              <w:r w:rsidR="001D26F4" w:rsidRPr="009C3D22">
                <w:rPr>
                  <w:rFonts w:cs="Arial"/>
                  <w:b/>
                  <w:bCs/>
                </w:rPr>
                <w:t>Transmission Area</w:t>
              </w:r>
              <w:r w:rsidR="001D26F4" w:rsidRPr="009C3D22">
                <w:rPr>
                  <w:rFonts w:cs="Arial"/>
                </w:rPr>
                <w:t xml:space="preserve"> or</w:t>
              </w:r>
              <w:r w:rsidR="001D26F4" w:rsidRPr="007E0B31">
                <w:rPr>
                  <w:rFonts w:cs="Arial"/>
                </w:rPr>
                <w:t xml:space="preserve"> </w:t>
              </w:r>
            </w:ins>
            <w:r w:rsidRPr="007E0B31">
              <w:rPr>
                <w:rFonts w:cs="Arial"/>
              </w:rPr>
              <w:t>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 xml:space="preserve">Plant </w:t>
            </w:r>
            <w:proofErr w:type="spellStart"/>
            <w:r w:rsidR="00D039CA" w:rsidRPr="00D039CA">
              <w:rPr>
                <w:rFonts w:cs="Arial"/>
                <w:b/>
                <w:bCs/>
              </w:rPr>
              <w:t>Capablity</w:t>
            </w:r>
            <w:proofErr w:type="spellEnd"/>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proofErr w:type="gramStart"/>
            <w:r w:rsidRPr="007E0B31">
              <w:rPr>
                <w:rFonts w:cs="Arial"/>
                <w:b/>
              </w:rPr>
              <w:t>Earthing</w:t>
            </w:r>
            <w:proofErr w:type="gramEnd"/>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2AC96893"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ins w:id="62" w:author="Lizzie Timmins (ESO)" w:date="2024-07-30T08:47:00Z">
              <w:r w:rsidR="009C2A7C" w:rsidRPr="00903BFB">
                <w:rPr>
                  <w:rFonts w:cs="Arial"/>
                  <w:bCs/>
                </w:rPr>
                <w:t>,</w:t>
              </w:r>
              <w:r w:rsidR="009C2A7C" w:rsidRPr="005906C2">
                <w:rPr>
                  <w:rFonts w:cs="Arial"/>
                </w:rPr>
                <w:t xml:space="preserve"> </w:t>
              </w:r>
              <w:r w:rsidR="009C2A7C" w:rsidRPr="005906C2">
                <w:rPr>
                  <w:rFonts w:cs="Arial"/>
                  <w:color w:val="242424"/>
                  <w:shd w:val="clear" w:color="auto" w:fill="FFFFFF"/>
                </w:rPr>
                <w:t>any</w:t>
              </w:r>
              <w:r w:rsidR="009C2A7C" w:rsidRPr="005906C2">
                <w:rPr>
                  <w:rFonts w:cs="Arial"/>
                  <w:b/>
                  <w:bCs/>
                  <w:color w:val="242424"/>
                  <w:shd w:val="clear" w:color="auto" w:fill="FFFFFF"/>
                </w:rPr>
                <w:t> Competitively Appointed Transmission Licensee’s Transmission System</w:t>
              </w:r>
              <w:r w:rsidR="009C2A7C" w:rsidRPr="0036337B">
                <w:rPr>
                  <w:rFonts w:cs="Arial"/>
                  <w:bCs/>
                </w:rPr>
                <w:t xml:space="preserve"> with</w:t>
              </w:r>
              <w:r w:rsidR="009C2A7C">
                <w:rPr>
                  <w:rFonts w:cs="Arial"/>
                  <w:b/>
                </w:rPr>
                <w:t xml:space="preserve"> Plant </w:t>
              </w:r>
              <w:r w:rsidR="009C2A7C" w:rsidRPr="0036337B">
                <w:rPr>
                  <w:rFonts w:cs="Arial"/>
                  <w:bCs/>
                </w:rPr>
                <w:t xml:space="preserve">and </w:t>
              </w:r>
              <w:r w:rsidR="009C2A7C">
                <w:rPr>
                  <w:rFonts w:cs="Arial"/>
                  <w:b/>
                </w:rPr>
                <w:t>Apparatus</w:t>
              </w:r>
              <w:r w:rsidR="009C2A7C" w:rsidRPr="005906C2">
                <w:rPr>
                  <w:rFonts w:cs="Arial"/>
                  <w:b/>
                  <w:bCs/>
                  <w:color w:val="242424"/>
                  <w:shd w:val="clear" w:color="auto" w:fill="FFFFFF"/>
                </w:rPr>
                <w:t xml:space="preserve"> </w:t>
              </w:r>
              <w:r w:rsidR="009C2A7C" w:rsidRPr="005906C2">
                <w:rPr>
                  <w:rFonts w:cs="Arial"/>
                  <w:color w:val="242424"/>
                  <w:shd w:val="clear" w:color="auto" w:fill="FFFFFF"/>
                </w:rPr>
                <w:t>located in</w:t>
              </w:r>
              <w:r w:rsidR="009C2A7C" w:rsidRPr="005906C2">
                <w:rPr>
                  <w:rFonts w:cs="Arial"/>
                  <w:b/>
                  <w:bCs/>
                  <w:color w:val="242424"/>
                  <w:shd w:val="clear" w:color="auto" w:fill="FFFFFF"/>
                </w:rPr>
                <w:t xml:space="preserve"> SPT’s </w:t>
              </w:r>
              <w:r w:rsidR="009C2A7C" w:rsidRPr="005906C2">
                <w:rPr>
                  <w:rFonts w:cs="Arial"/>
                  <w:color w:val="242424"/>
                  <w:shd w:val="clear" w:color="auto" w:fill="FFFFFF"/>
                </w:rPr>
                <w:t>or</w:t>
              </w:r>
              <w:r w:rsidR="009C2A7C" w:rsidRPr="005906C2">
                <w:rPr>
                  <w:rFonts w:cs="Arial"/>
                  <w:b/>
                  <w:bCs/>
                  <w:color w:val="242424"/>
                  <w:shd w:val="clear" w:color="auto" w:fill="FFFFFF"/>
                </w:rPr>
                <w:t xml:space="preserve"> SHETL's Transmission Area</w:t>
              </w:r>
            </w:ins>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EB1E5D" w:rsidRPr="007E0B31" w:rsidRDefault="00EB1E5D" w:rsidP="00EB1E5D">
            <w:pPr>
              <w:pStyle w:val="TableArial11"/>
              <w:rPr>
                <w:rFonts w:cs="Arial"/>
              </w:rPr>
            </w:pPr>
            <w:bookmarkStart w:id="6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63"/>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EB1E5D" w:rsidRPr="007E0B31" w:rsidRDefault="00EB1E5D" w:rsidP="00EB1E5D">
            <w:pPr>
              <w:pStyle w:val="TableArial11"/>
              <w:rPr>
                <w:rFonts w:cs="Arial"/>
              </w:rPr>
            </w:pPr>
            <w:bookmarkStart w:id="6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64"/>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t>TERRE Activation Period</w:t>
            </w:r>
          </w:p>
        </w:tc>
        <w:tc>
          <w:tcPr>
            <w:tcW w:w="6634" w:type="dxa"/>
          </w:tcPr>
          <w:p w14:paraId="41684B89" w14:textId="1905B62B" w:rsidR="00EB1E5D" w:rsidRPr="0081264E" w:rsidRDefault="00EB1E5D" w:rsidP="00EB1E5D">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157BEEAF" w:rsidR="00EB1E5D" w:rsidRPr="00A438EF" w:rsidRDefault="00EB1E5D" w:rsidP="00EB1E5D">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EB1E5D" w:rsidRPr="00CE4CCF" w:rsidRDefault="008D1AD0" w:rsidP="00AF6DF2">
            <w:pPr>
              <w:pStyle w:val="Default"/>
              <w:jc w:val="both"/>
            </w:pPr>
            <w:r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Pr="002A73E9">
              <w:rPr>
                <w:sz w:val="20"/>
                <w:szCs w:val="20"/>
              </w:rPr>
              <w:t xml:space="preserve">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Pr="002A73E9">
              <w:rPr>
                <w:sz w:val="20"/>
                <w:szCs w:val="20"/>
              </w:rPr>
              <w:t xml:space="preserve"> </w:t>
            </w:r>
            <w:r w:rsidR="00AF3052" w:rsidRPr="002A73E9">
              <w:rPr>
                <w:sz w:val="20"/>
                <w:szCs w:val="20"/>
              </w:rPr>
              <w:t xml:space="preserve">to </w:t>
            </w:r>
            <w:r w:rsidRPr="002A73E9">
              <w:rPr>
                <w:sz w:val="20"/>
                <w:szCs w:val="20"/>
              </w:rPr>
              <w:t xml:space="preserve">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w:t>
            </w:r>
            <w:proofErr w:type="gramStart"/>
            <w:r w:rsidRPr="002A73E9">
              <w:rPr>
                <w:sz w:val="20"/>
                <w:szCs w:val="20"/>
              </w:rPr>
              <w:t>time period</w:t>
            </w:r>
            <w:proofErr w:type="gramEnd"/>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s</w:t>
            </w:r>
            <w:r w:rsidR="001F10D3" w:rsidRPr="002A73E9">
              <w:rPr>
                <w:sz w:val="20"/>
                <w:szCs w:val="20"/>
              </w:rPr>
              <w:t>u</w:t>
            </w:r>
            <w:r w:rsidR="00BF0728" w:rsidRPr="002A73E9">
              <w:rPr>
                <w:sz w:val="20"/>
                <w:szCs w:val="20"/>
              </w:rPr>
              <w:t>ffic</w:t>
            </w:r>
            <w:r w:rsidR="00B91C7E">
              <w:rPr>
                <w:sz w:val="20"/>
                <w:szCs w:val="20"/>
              </w:rPr>
              <w:t>i</w:t>
            </w:r>
            <w:r w:rsidR="00BF0728" w:rsidRPr="002A73E9">
              <w:rPr>
                <w:sz w:val="20"/>
                <w:szCs w:val="20"/>
              </w:rPr>
              <w:t xml:space="preserve">ent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5B2259FC"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a</w:t>
            </w:r>
            <w:r w:rsidR="00793315">
              <w:t xml:space="preserve"> </w:t>
            </w:r>
            <w:r>
              <w:rPr>
                <w:b/>
                <w:bCs/>
              </w:rPr>
              <w:t>Top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3FBA38E7"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ins w:id="65" w:author="Lizzie Timmins (ESO)" w:date="2024-07-30T08:48:00Z">
              <w:r w:rsidR="003B51F4" w:rsidRPr="00D72473">
                <w:rPr>
                  <w:rFonts w:cs="Arial"/>
                </w:rPr>
                <w:t>or in the</w:t>
              </w:r>
              <w:r w:rsidR="003B51F4" w:rsidRPr="00D72473">
                <w:rPr>
                  <w:rFonts w:cs="Arial"/>
                  <w:b/>
                  <w:bCs/>
                </w:rPr>
                <w:t xml:space="preserve"> Transmission Area </w:t>
              </w:r>
              <w:r w:rsidR="003B51F4" w:rsidRPr="00D72473">
                <w:rPr>
                  <w:rFonts w:cs="Arial"/>
                </w:rPr>
                <w:t>of a</w:t>
              </w:r>
              <w:r w:rsidR="003B51F4" w:rsidRPr="00D72473">
                <w:rPr>
                  <w:rFonts w:cs="Arial"/>
                  <w:b/>
                  <w:bCs/>
                </w:rPr>
                <w:t xml:space="preserve"> Competitively Appointed Transmission Licensee</w:t>
              </w:r>
              <w:r w:rsidR="003B51F4" w:rsidRPr="00D72473">
                <w:rPr>
                  <w:rFonts w:cs="Arial"/>
                </w:rPr>
                <w:t xml:space="preserve">, which interfaces with </w:t>
              </w:r>
              <w:r w:rsidR="003B51F4" w:rsidRPr="00D72473">
                <w:rPr>
                  <w:rFonts w:cs="Arial"/>
                  <w:b/>
                </w:rPr>
                <w:t>NGET’s</w:t>
              </w:r>
              <w:r w:rsidR="003B51F4" w:rsidRPr="00D72473">
                <w:rPr>
                  <w:rFonts w:cs="Arial"/>
                </w:rPr>
                <w:t xml:space="preserve"> </w:t>
              </w:r>
              <w:r w:rsidR="003B51F4" w:rsidRPr="00D72473">
                <w:rPr>
                  <w:rFonts w:cs="Arial"/>
                  <w:b/>
                </w:rPr>
                <w:t>Transmission System</w:t>
              </w:r>
              <w:r w:rsidR="003B51F4" w:rsidRPr="00D72473">
                <w:rPr>
                  <w:rFonts w:cs="Arial"/>
                  <w:bCs/>
                </w:rPr>
                <w:t>,</w:t>
              </w:r>
              <w:r w:rsidR="003B51F4">
                <w:rPr>
                  <w:rFonts w:cs="Arial"/>
                  <w:bCs/>
                </w:rPr>
                <w:t xml:space="preserve"> </w:t>
              </w:r>
            </w:ins>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5DDDE506"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ins w:id="66" w:author="Lizzie Timmins (ESO)" w:date="2024-07-30T08:48:00Z">
              <w:r w:rsidR="00EB6FFC" w:rsidRPr="001D434A">
                <w:rPr>
                  <w:rFonts w:cs="Arial"/>
                </w:rPr>
                <w:t>,</w:t>
              </w:r>
              <w:r w:rsidR="00EB6FFC" w:rsidRPr="001D434A">
                <w:rPr>
                  <w:rFonts w:cs="Arial"/>
                  <w:b/>
                </w:rPr>
                <w:t xml:space="preserve"> </w:t>
              </w:r>
              <w:r w:rsidR="00EB6FFC" w:rsidRPr="001D434A">
                <w:rPr>
                  <w:rFonts w:cs="Arial"/>
                </w:rPr>
                <w:t xml:space="preserve">or in the </w:t>
              </w:r>
              <w:r w:rsidR="00EB6FFC" w:rsidRPr="001D434A">
                <w:rPr>
                  <w:rFonts w:cs="Arial"/>
                  <w:b/>
                  <w:bCs/>
                </w:rPr>
                <w:t>Transmission Area</w:t>
              </w:r>
              <w:r w:rsidR="00EB6FFC" w:rsidRPr="001D434A">
                <w:rPr>
                  <w:rFonts w:cs="Arial"/>
                </w:rPr>
                <w:t xml:space="preserve"> of a </w:t>
              </w:r>
              <w:r w:rsidR="00EB6FFC" w:rsidRPr="001D434A">
                <w:rPr>
                  <w:rFonts w:cs="Arial"/>
                  <w:b/>
                  <w:bCs/>
                </w:rPr>
                <w:t>Competitively Appointed Transmission Licensee</w:t>
              </w:r>
              <w:r w:rsidR="00EB6FFC" w:rsidRPr="001D434A">
                <w:rPr>
                  <w:rFonts w:cs="Arial"/>
                </w:rPr>
                <w:t xml:space="preserve">, which interfaces with </w:t>
              </w:r>
              <w:r w:rsidR="00EB6FFC" w:rsidRPr="001D434A">
                <w:rPr>
                  <w:rFonts w:cs="Arial"/>
                  <w:b/>
                </w:rPr>
                <w:t>SHETL’</w:t>
              </w:r>
              <w:r w:rsidR="00EB6FFC" w:rsidRPr="001D434A">
                <w:rPr>
                  <w:rFonts w:cs="Arial"/>
                  <w:b/>
                  <w:bCs/>
                </w:rPr>
                <w:t xml:space="preserve">s </w:t>
              </w:r>
              <w:r w:rsidR="00EB6FFC" w:rsidRPr="001D434A">
                <w:rPr>
                  <w:rFonts w:cs="Arial"/>
                </w:rPr>
                <w:t xml:space="preserve">or </w:t>
              </w:r>
              <w:r w:rsidR="00EB6FFC" w:rsidRPr="001D434A">
                <w:rPr>
                  <w:rFonts w:cs="Arial"/>
                  <w:b/>
                </w:rPr>
                <w:t>SPT’s</w:t>
              </w:r>
              <w:r w:rsidR="00EB6FFC" w:rsidRPr="001D434A">
                <w:rPr>
                  <w:rFonts w:cs="Arial"/>
                </w:rPr>
                <w:t xml:space="preserve"> </w:t>
              </w:r>
              <w:r w:rsidR="00EB6FFC" w:rsidRPr="001D434A">
                <w:rPr>
                  <w:rFonts w:cs="Arial"/>
                  <w:b/>
                  <w:bCs/>
                </w:rPr>
                <w:t>Transmission System</w:t>
              </w:r>
            </w:ins>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t>Transmission System</w:t>
            </w:r>
          </w:p>
        </w:tc>
        <w:tc>
          <w:tcPr>
            <w:tcW w:w="6634" w:type="dxa"/>
          </w:tcPr>
          <w:p w14:paraId="5817BDE8" w14:textId="77777777" w:rsidR="00B47EE5" w:rsidRDefault="00EB1E5D" w:rsidP="00B47EE5">
            <w:pPr>
              <w:pStyle w:val="TableArial11"/>
              <w:rPr>
                <w:ins w:id="67" w:author="Lizzie Timmins (ESO)" w:date="2024-07-30T08:48:00Z"/>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21DD409B" w14:textId="77777777" w:rsidR="00B47EE5" w:rsidRPr="001D4A66" w:rsidRDefault="00B47EE5" w:rsidP="00B47EE5">
            <w:pPr>
              <w:spacing w:before="120" w:after="120" w:line="264" w:lineRule="auto"/>
              <w:jc w:val="both"/>
              <w:rPr>
                <w:ins w:id="68" w:author="Lizzie Timmins (ESO)" w:date="2024-07-30T08:48:00Z"/>
                <w:rFonts w:cs="Arial"/>
              </w:rPr>
            </w:pPr>
            <w:ins w:id="69" w:author="Lizzie Timmins (ESO)" w:date="2024-07-30T08:48:00Z">
              <w:r w:rsidRPr="001D4A66">
                <w:rPr>
                  <w:rFonts w:cs="Arial"/>
                </w:rPr>
                <w:t xml:space="preserve">Where references are made in this document to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System</w:t>
              </w:r>
              <w:r w:rsidRPr="001D4A66">
                <w:rPr>
                  <w:rFonts w:cs="Arial"/>
                </w:rPr>
                <w:t>, such reference shall be deemed to include:</w:t>
              </w:r>
            </w:ins>
          </w:p>
          <w:p w14:paraId="40042D2F" w14:textId="77777777" w:rsidR="00B47EE5" w:rsidRPr="001D4A66" w:rsidRDefault="00B47EE5" w:rsidP="00B47EE5">
            <w:pPr>
              <w:spacing w:before="120" w:after="120" w:line="264" w:lineRule="auto"/>
              <w:jc w:val="both"/>
              <w:rPr>
                <w:ins w:id="70" w:author="Lizzie Timmins (ESO)" w:date="2024-07-30T08:48:00Z"/>
                <w:rFonts w:cs="Arial"/>
              </w:rPr>
            </w:pPr>
            <w:ins w:id="71" w:author="Lizzie Timmins (ESO)" w:date="2024-07-30T08:48:00Z">
              <w:r w:rsidRPr="001D4A66">
                <w:rPr>
                  <w:rFonts w:ascii="Cambria Math" w:hAnsi="Cambria Math" w:cs="Cambria Math"/>
                </w:rPr>
                <w:t>⦁</w:t>
              </w:r>
              <w:r w:rsidRPr="001D4A66">
                <w:rPr>
                  <w:rFonts w:cs="Arial"/>
                </w:rPr>
                <w:t xml:space="preserve"> a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where that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has onshore interface point(s) with only one of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System</w:t>
              </w:r>
              <w:r w:rsidRPr="004D4D08">
                <w:rPr>
                  <w:rFonts w:cs="Arial"/>
                  <w:b/>
                  <w:bCs/>
                </w:rPr>
                <w:t>s</w:t>
              </w:r>
              <w:r w:rsidRPr="001D4A66">
                <w:rPr>
                  <w:rFonts w:cs="Arial"/>
                </w:rPr>
                <w:t>; or</w:t>
              </w:r>
            </w:ins>
          </w:p>
          <w:p w14:paraId="2D2E550E" w14:textId="7B464AB9" w:rsidR="00EB1E5D" w:rsidRPr="007E0B31" w:rsidRDefault="00B47EE5" w:rsidP="00B47EE5">
            <w:pPr>
              <w:pStyle w:val="TableArial11"/>
              <w:rPr>
                <w:rFonts w:cs="Arial"/>
              </w:rPr>
            </w:pPr>
            <w:ins w:id="72" w:author="Lizzie Timmins (ESO)" w:date="2024-07-30T08:48:00Z">
              <w:r w:rsidRPr="001D4A66">
                <w:rPr>
                  <w:rFonts w:ascii="Cambria Math" w:hAnsi="Cambria Math" w:cs="Cambria Math"/>
                </w:rPr>
                <w:t>⦁</w:t>
              </w:r>
              <w:r w:rsidRPr="001D4A66">
                <w:rPr>
                  <w:rFonts w:cs="Arial"/>
                </w:rPr>
                <w:t xml:space="preserve"> elements of a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located within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Area</w:t>
              </w:r>
              <w:r w:rsidRPr="001D4A66">
                <w:rPr>
                  <w:rFonts w:cs="Arial"/>
                </w:rPr>
                <w:t xml:space="preserve"> where the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has onshore interface point(s) with more than one of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and/or </w:t>
              </w:r>
              <w:r w:rsidRPr="001D4A66">
                <w:rPr>
                  <w:rFonts w:cs="Arial"/>
                  <w:b/>
                  <w:bCs/>
                </w:rPr>
                <w:t>SHETL</w:t>
              </w:r>
              <w:r w:rsidRPr="001D4A66">
                <w:rPr>
                  <w:rFonts w:cs="Arial"/>
                </w:rPr>
                <w:t xml:space="preserve">’s </w:t>
              </w:r>
              <w:r w:rsidRPr="001D4A66">
                <w:rPr>
                  <w:rFonts w:cs="Arial"/>
                  <w:b/>
                  <w:bCs/>
                </w:rPr>
                <w:t>Transmission Systems</w:t>
              </w:r>
              <w:r w:rsidRPr="001D4A66">
                <w:rPr>
                  <w:rFonts w:cs="Arial"/>
                </w:rPr>
                <w:t>.</w:t>
              </w:r>
            </w:ins>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73" w:name="_DV_C47"/>
            <w:r w:rsidRPr="007E0B31">
              <w:rPr>
                <w:rFonts w:cs="Arial"/>
              </w:rPr>
              <w:t>Unresolved Issues</w:t>
            </w:r>
            <w:bookmarkEnd w:id="73"/>
          </w:p>
        </w:tc>
        <w:tc>
          <w:tcPr>
            <w:tcW w:w="6634" w:type="dxa"/>
          </w:tcPr>
          <w:p w14:paraId="12917A3C" w14:textId="564B64BE" w:rsidR="00EB1E5D" w:rsidRPr="007E0B31" w:rsidRDefault="00EB1E5D" w:rsidP="00EB1E5D">
            <w:pPr>
              <w:pStyle w:val="TableArial11"/>
              <w:rPr>
                <w:rFonts w:cs="Arial"/>
              </w:rPr>
            </w:pPr>
            <w:bookmarkStart w:id="74"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74"/>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75" w:name="_DV_C49"/>
            <w:r w:rsidRPr="007E0B31">
              <w:rPr>
                <w:rFonts w:cs="Arial"/>
              </w:rPr>
              <w:t>User Data File Structure</w:t>
            </w:r>
            <w:bookmarkEnd w:id="75"/>
          </w:p>
        </w:tc>
        <w:tc>
          <w:tcPr>
            <w:tcW w:w="6634" w:type="dxa"/>
          </w:tcPr>
          <w:p w14:paraId="475B944D" w14:textId="77258ADD" w:rsidR="00EB1E5D" w:rsidRPr="007E0B31" w:rsidRDefault="00EB1E5D" w:rsidP="00EB1E5D">
            <w:pPr>
              <w:pStyle w:val="TableArial11"/>
              <w:rPr>
                <w:rFonts w:cs="Arial"/>
              </w:rPr>
            </w:pPr>
            <w:bookmarkStart w:id="76"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76"/>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77" w:name="_DV_C51"/>
            <w:r w:rsidRPr="007E0B31">
              <w:rPr>
                <w:rFonts w:cs="Arial"/>
              </w:rPr>
              <w:t>User Self Certification of Compliance</w:t>
            </w:r>
            <w:bookmarkEnd w:id="77"/>
          </w:p>
        </w:tc>
        <w:tc>
          <w:tcPr>
            <w:tcW w:w="6634" w:type="dxa"/>
          </w:tcPr>
          <w:p w14:paraId="0B00A7D2" w14:textId="77777777" w:rsidR="00EB1E5D" w:rsidRPr="007E0B31" w:rsidRDefault="00EB1E5D" w:rsidP="00EB1E5D">
            <w:pPr>
              <w:pStyle w:val="TableArial11"/>
              <w:rPr>
                <w:rFonts w:cs="Arial"/>
              </w:rPr>
            </w:pPr>
            <w:bookmarkStart w:id="78" w:name="_DV_C52"/>
            <w:r w:rsidRPr="007E0B31">
              <w:rPr>
                <w:rFonts w:cs="Arial"/>
              </w:rPr>
              <w:t>A certificate, in the form attached at CP.A.2</w:t>
            </w:r>
            <w:bookmarkStart w:id="79" w:name="_DV_C53"/>
            <w:bookmarkEnd w:id="78"/>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80" w:name="_DV_C56"/>
            <w:bookmarkEnd w:id="79"/>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80"/>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t>User System Entry Point</w:t>
            </w:r>
          </w:p>
        </w:tc>
        <w:tc>
          <w:tcPr>
            <w:tcW w:w="6634" w:type="dxa"/>
          </w:tcPr>
          <w:p w14:paraId="6382FA56" w14:textId="266D53CF" w:rsidR="00EB1E5D" w:rsidRDefault="00EB1E5D" w:rsidP="00EB1E5D">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 xml:space="preserve">Power Generating </w:t>
            </w:r>
            <w:proofErr w:type="gramStart"/>
            <w:r w:rsidR="00EB1E5D" w:rsidRPr="007E0B31">
              <w:rPr>
                <w:rFonts w:cs="Arial"/>
                <w:b/>
              </w:rPr>
              <w:t>Module</w:t>
            </w:r>
            <w:r w:rsidR="00827D48" w:rsidRPr="007E0B31">
              <w:rPr>
                <w:rFonts w:cs="Arial"/>
              </w:rPr>
              <w:t>,</w:t>
            </w:r>
            <w:r w:rsidR="00EB1E5D" w:rsidRPr="00D9732F">
              <w:rPr>
                <w:rFonts w:cs="Arial"/>
                <w:bCs/>
              </w:rPr>
              <w:t>;</w:t>
            </w:r>
            <w:proofErr w:type="gramEnd"/>
            <w:r w:rsidR="00EB1E5D" w:rsidRPr="00D9732F">
              <w:rPr>
                <w:rFonts w:cs="Arial"/>
                <w:bCs/>
              </w:rPr>
              <w:t xml:space="preserve">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proofErr w:type="gramStart"/>
            <w:r w:rsidR="00827D48" w:rsidRPr="007E0B31">
              <w:rPr>
                <w:rFonts w:cs="Arial"/>
              </w:rPr>
              <w:t xml:space="preserve">, </w:t>
            </w:r>
            <w:r w:rsidR="00EB1E5D" w:rsidRPr="00D9732F">
              <w:rPr>
                <w:rFonts w:cs="Arial"/>
                <w:bCs/>
              </w:rPr>
              <w:t>;</w:t>
            </w:r>
            <w:proofErr w:type="gramEnd"/>
            <w:r w:rsidR="00EB1E5D" w:rsidRPr="00D9732F">
              <w:rPr>
                <w:rFonts w:cs="Arial"/>
                <w:bCs/>
              </w:rPr>
              <w:t xml:space="preserve">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81"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81"/>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6B45F" w14:textId="77777777" w:rsidR="00B82524" w:rsidRDefault="00B82524" w:rsidP="008F1F3E">
      <w:pPr>
        <w:pStyle w:val="Header"/>
      </w:pPr>
      <w:r>
        <w:separator/>
      </w:r>
    </w:p>
  </w:endnote>
  <w:endnote w:type="continuationSeparator" w:id="0">
    <w:p w14:paraId="31818CB6" w14:textId="77777777" w:rsidR="00B82524" w:rsidRDefault="00B82524" w:rsidP="008F1F3E">
      <w:pPr>
        <w:pStyle w:val="Header"/>
      </w:pPr>
      <w:r>
        <w:continuationSeparator/>
      </w:r>
    </w:p>
  </w:endnote>
  <w:endnote w:type="continuationNotice" w:id="1">
    <w:p w14:paraId="627D8E2D" w14:textId="77777777" w:rsidR="00B82524" w:rsidRDefault="00B825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F345EC1"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B74FB7">
      <w:rPr>
        <w:rStyle w:val="PageNumber"/>
        <w:sz w:val="16"/>
        <w:szCs w:val="16"/>
      </w:rPr>
      <w:t>5</w:t>
    </w:r>
    <w:r>
      <w:rPr>
        <w:rStyle w:val="PageNumber"/>
        <w:sz w:val="16"/>
        <w:szCs w:val="16"/>
      </w:rPr>
      <w:tab/>
      <w:t>GD</w:t>
    </w:r>
    <w:r w:rsidRPr="002B5019">
      <w:rPr>
        <w:rStyle w:val="PageNumber"/>
        <w:sz w:val="16"/>
        <w:szCs w:val="16"/>
      </w:rPr>
      <w:tab/>
    </w:r>
    <w:r w:rsidR="00B74FB7">
      <w:rPr>
        <w:sz w:val="16"/>
        <w:szCs w:val="16"/>
      </w:rPr>
      <w:t>5</w:t>
    </w:r>
    <w:r w:rsidR="00EF3BC0">
      <w:rPr>
        <w:sz w:val="16"/>
        <w:szCs w:val="16"/>
      </w:rPr>
      <w:t xml:space="preserve"> </w:t>
    </w:r>
    <w:r w:rsidR="00B74FB7">
      <w:rPr>
        <w:sz w:val="16"/>
        <w:szCs w:val="16"/>
      </w:rPr>
      <w:t>July</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475F8" w14:textId="77777777" w:rsidR="00B82524" w:rsidRDefault="00B82524" w:rsidP="008F1F3E">
      <w:pPr>
        <w:pStyle w:val="Header"/>
      </w:pPr>
      <w:r>
        <w:separator/>
      </w:r>
    </w:p>
  </w:footnote>
  <w:footnote w:type="continuationSeparator" w:id="0">
    <w:p w14:paraId="180B0016" w14:textId="77777777" w:rsidR="00B82524" w:rsidRDefault="00B82524" w:rsidP="008F1F3E">
      <w:pPr>
        <w:pStyle w:val="Header"/>
      </w:pPr>
      <w:r>
        <w:continuationSeparator/>
      </w:r>
    </w:p>
  </w:footnote>
  <w:footnote w:type="continuationNotice" w:id="1">
    <w:p w14:paraId="500F48E5" w14:textId="77777777" w:rsidR="00B82524" w:rsidRDefault="00B825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19"/>
  </w:num>
  <w:num w:numId="6" w16cid:durableId="480273325">
    <w:abstractNumId w:val="12"/>
  </w:num>
  <w:num w:numId="7" w16cid:durableId="445466415">
    <w:abstractNumId w:val="16"/>
  </w:num>
  <w:num w:numId="8" w16cid:durableId="832067174">
    <w:abstractNumId w:val="6"/>
  </w:num>
  <w:num w:numId="9" w16cid:durableId="505753300">
    <w:abstractNumId w:val="0"/>
  </w:num>
  <w:num w:numId="10" w16cid:durableId="1244877714">
    <w:abstractNumId w:val="9"/>
  </w:num>
  <w:num w:numId="11" w16cid:durableId="1258177850">
    <w:abstractNumId w:val="17"/>
  </w:num>
  <w:num w:numId="12" w16cid:durableId="1158228106">
    <w:abstractNumId w:val="13"/>
  </w:num>
  <w:num w:numId="13" w16cid:durableId="1056006280">
    <w:abstractNumId w:val="21"/>
  </w:num>
  <w:num w:numId="14" w16cid:durableId="2009595922">
    <w:abstractNumId w:val="1"/>
  </w:num>
  <w:num w:numId="15" w16cid:durableId="923563355">
    <w:abstractNumId w:val="20"/>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8"/>
  </w:num>
  <w:num w:numId="22" w16cid:durableId="1829663286">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izabeth Timmins">
    <w15:presenceInfo w15:providerId="AD" w15:userId="S::Elizabeth.Timmins2@uk.nationalgrid.com::f973860e-8165-47fd-b728-de4cc0698fc7"/>
  </w15:person>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xKGyZwRFMopJGtjo2uiJKFC9PDqY6fJs6dPQ1+22BJcHxsP1dV7lqqqydcuHFjOWflJGMR8unUmqjhlaBil9VA==" w:salt="vLZQ54eLYr6YMgpSuHDm/w=="/>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0C1A"/>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6F4"/>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3A7"/>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1F4"/>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1921"/>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3FD"/>
    <w:rsid w:val="00644655"/>
    <w:rsid w:val="00645392"/>
    <w:rsid w:val="00646A8C"/>
    <w:rsid w:val="00647138"/>
    <w:rsid w:val="00647650"/>
    <w:rsid w:val="006479A6"/>
    <w:rsid w:val="0065091F"/>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1CCC"/>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359"/>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972C6"/>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3E9C"/>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2E6"/>
    <w:rsid w:val="00901962"/>
    <w:rsid w:val="00901BEC"/>
    <w:rsid w:val="00902B0F"/>
    <w:rsid w:val="00902D1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2A7C"/>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6BB"/>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599"/>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47EE5"/>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524"/>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309"/>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026"/>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6FFC"/>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5E5"/>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9F7589D4-1FEF-432E-8110-51F6C5F53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85</Pages>
  <Words>33299</Words>
  <Characters>189808</Characters>
  <Application>Microsoft Office Word</Application>
  <DocSecurity>8</DocSecurity>
  <Lines>1581</Lines>
  <Paragraphs>445</Paragraphs>
  <ScaleCrop>false</ScaleCrop>
  <Company>National Grid</Company>
  <LinksUpToDate>false</LinksUpToDate>
  <CharactersWithSpaces>222662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143</cp:revision>
  <cp:lastPrinted>2022-02-02T23:54:00Z</cp:lastPrinted>
  <dcterms:created xsi:type="dcterms:W3CDTF">2024-02-09T19:31:00Z</dcterms:created>
  <dcterms:modified xsi:type="dcterms:W3CDTF">2024-08-13T09:30:00Z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