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490DE6A8">
        <w:trPr>
          <w:cantSplit/>
          <w:trHeight w:val="2332"/>
        </w:trPr>
        <w:tc>
          <w:tcPr>
            <w:tcW w:w="2884" w:type="dxa"/>
          </w:tcPr>
          <w:p w14:paraId="7B89EE24" w14:textId="77777777" w:rsidR="00C9274C" w:rsidRPr="007E0B31" w:rsidRDefault="00C9274C" w:rsidP="00510F5E">
            <w:pPr>
              <w:pStyle w:val="Arial11Bold"/>
              <w:rPr>
                <w:rFonts w:cs="Arial"/>
              </w:rPr>
            </w:pPr>
            <w:r w:rsidRPr="007E0B31">
              <w:rPr>
                <w:rFonts w:cs="Arial"/>
              </w:rPr>
              <w:t>Access 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490DE6A8">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490DE6A8">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490DE6A8">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DE7EF8A" w14:textId="5D2BF0B6" w:rsidR="00BB7BC1" w:rsidRPr="00BB7BC1" w:rsidRDefault="00BB7BC1" w:rsidP="003B0DFA">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490DE6A8">
        <w:trPr>
          <w:cantSplit/>
        </w:trPr>
        <w:tc>
          <w:tcPr>
            <w:tcW w:w="2884"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490DE6A8">
        <w:trPr>
          <w:cantSplit/>
        </w:trPr>
        <w:tc>
          <w:tcPr>
            <w:tcW w:w="2884"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490DE6A8">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w:t>
            </w:r>
            <w:proofErr w:type="gramStart"/>
            <w:r w:rsidRPr="007E0B31">
              <w:rPr>
                <w:rFonts w:cs="Arial"/>
              </w:rPr>
              <w:t>flowing</w:t>
            </w:r>
            <w:proofErr w:type="gramEnd"/>
            <w:r w:rsidRPr="007E0B31">
              <w:rPr>
                <w:rFonts w:cs="Arial"/>
              </w:rPr>
              <w:t xml:space="preserve">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 xml:space="preserve">1000 GWh = 1 </w:t>
            </w:r>
            <w:proofErr w:type="spellStart"/>
            <w:r w:rsidRPr="007E0B31">
              <w:rPr>
                <w:rFonts w:cs="Arial"/>
              </w:rPr>
              <w:t>TWh</w:t>
            </w:r>
            <w:proofErr w:type="spellEnd"/>
          </w:p>
        </w:tc>
      </w:tr>
      <w:tr w:rsidR="005249BB" w:rsidRPr="007E0B31" w14:paraId="3525CE58" w14:textId="77777777" w:rsidTr="490DE6A8">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490DE6A8">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490DE6A8">
        <w:trPr>
          <w:cantSplit/>
        </w:trPr>
        <w:tc>
          <w:tcPr>
            <w:tcW w:w="2884" w:type="dxa"/>
          </w:tcPr>
          <w:p w14:paraId="075B9103" w14:textId="0524198E" w:rsidR="00517DA3" w:rsidRPr="006C4D4A" w:rsidRDefault="00517DA3" w:rsidP="00517DA3">
            <w:pPr>
              <w:pStyle w:val="Arial11Bold"/>
              <w:rPr>
                <w:rFonts w:cs="Arial"/>
              </w:rPr>
            </w:pPr>
            <w:r w:rsidRPr="006C4D4A">
              <w:rPr>
                <w:rFonts w:cs="Arial"/>
              </w:rPr>
              <w:lastRenderedPageBreak/>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490DE6A8">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490DE6A8">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490DE6A8">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490DE6A8">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490DE6A8">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490DE6A8">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490DE6A8">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490DE6A8">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490DE6A8">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490DE6A8">
        <w:trPr>
          <w:cantSplit/>
        </w:trPr>
        <w:tc>
          <w:tcPr>
            <w:tcW w:w="2884" w:type="dxa"/>
          </w:tcPr>
          <w:p w14:paraId="6308BAB9" w14:textId="4CAF962A" w:rsidR="001B6BDF" w:rsidRPr="0079361D" w:rsidRDefault="001B6BDF" w:rsidP="002335A5">
            <w:pPr>
              <w:pStyle w:val="Arial11Bold"/>
              <w:rPr>
                <w:rFonts w:cs="Arial"/>
              </w:rPr>
            </w:pPr>
            <w:r>
              <w:rPr>
                <w:rFonts w:cs="Arial"/>
              </w:rPr>
              <w:lastRenderedPageBreak/>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w:t>
            </w:r>
            <w:proofErr w:type="gramStart"/>
            <w:r>
              <w:t>time period</w:t>
            </w:r>
            <w:proofErr w:type="gramEnd"/>
            <w:r>
              <w:t>,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490DE6A8">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490DE6A8">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proofErr w:type="gramStart"/>
            <w:r w:rsidRPr="003301CE">
              <w:t>, as the case may be, at</w:t>
            </w:r>
            <w:proofErr w:type="gramEnd"/>
            <w:r w:rsidRPr="003301CE">
              <w:t xml:space="preserve">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490DE6A8">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490DE6A8">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w:t>
            </w:r>
            <w:proofErr w:type="gramStart"/>
            <w:r w:rsidRPr="002A2839">
              <w:rPr>
                <w:sz w:val="20"/>
                <w:szCs w:val="20"/>
              </w:rPr>
              <w:t>time period</w:t>
            </w:r>
            <w:proofErr w:type="gramEnd"/>
            <w:r w:rsidRPr="002A2839">
              <w:rPr>
                <w:sz w:val="20"/>
                <w:szCs w:val="20"/>
              </w:rPr>
              <w:t>,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w:t>
            </w:r>
            <w:proofErr w:type="gramStart"/>
            <w:r w:rsidR="00A3485A">
              <w:rPr>
                <w:sz w:val="20"/>
                <w:szCs w:val="20"/>
              </w:rPr>
              <w:t>period of time</w:t>
            </w:r>
            <w:proofErr w:type="gramEnd"/>
            <w:r w:rsidR="00A3485A">
              <w:rPr>
                <w:sz w:val="20"/>
                <w:szCs w:val="20"/>
              </w:rPr>
              <w:t xml:space="preserv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w:t>
            </w:r>
            <w:proofErr w:type="gramStart"/>
            <w:r w:rsidR="00523533">
              <w:rPr>
                <w:sz w:val="20"/>
                <w:szCs w:val="20"/>
              </w:rPr>
              <w:t>period of time</w:t>
            </w:r>
            <w:proofErr w:type="gramEnd"/>
            <w:r w:rsidR="00523533">
              <w:rPr>
                <w:sz w:val="20"/>
                <w:szCs w:val="20"/>
              </w:rPr>
              <w:t xml:space="preserv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490DE6A8">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w:t>
            </w:r>
            <w:proofErr w:type="gramStart"/>
            <w:r w:rsidRPr="008C04E2">
              <w:rPr>
                <w:bCs/>
              </w:rPr>
              <w:t>is capable of meeting</w:t>
            </w:r>
            <w:proofErr w:type="gramEnd"/>
            <w:r w:rsidRPr="008C04E2">
              <w:rPr>
                <w:bCs/>
              </w:rPr>
              <w:t xml:space="preserve">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490DE6A8">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490DE6A8">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490DE6A8">
        <w:trPr>
          <w:cantSplit/>
        </w:trPr>
        <w:tc>
          <w:tcPr>
            <w:tcW w:w="2884" w:type="dxa"/>
          </w:tcPr>
          <w:p w14:paraId="14CA9D3C" w14:textId="2A5281F0" w:rsidR="00BF264B" w:rsidRPr="007E0B31" w:rsidRDefault="00BF264B" w:rsidP="00BF264B">
            <w:pPr>
              <w:pStyle w:val="Arial11Bold"/>
              <w:rPr>
                <w:rFonts w:cs="Arial"/>
              </w:rPr>
            </w:pPr>
            <w:r>
              <w:t xml:space="preserve">Anchor </w:t>
            </w:r>
            <w:proofErr w:type="gramStart"/>
            <w:r>
              <w:t xml:space="preserve">Restoration </w:t>
            </w:r>
            <w:r w:rsidR="00773191">
              <w:t xml:space="preserve"> Contractor</w:t>
            </w:r>
            <w:proofErr w:type="gramEnd"/>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490DE6A8">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490DE6A8">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490DE6A8">
        <w:trPr>
          <w:cantSplit/>
        </w:trPr>
        <w:tc>
          <w:tcPr>
            <w:tcW w:w="2884" w:type="dxa"/>
          </w:tcPr>
          <w:p w14:paraId="24C73ECA" w14:textId="77777777" w:rsidR="0097017C" w:rsidRPr="007E0B31" w:rsidRDefault="0097017C" w:rsidP="00ED5885">
            <w:pPr>
              <w:pStyle w:val="Arial11Bold"/>
              <w:rPr>
                <w:rFonts w:cs="Arial"/>
              </w:rPr>
            </w:pPr>
            <w:r w:rsidRPr="007E0B31">
              <w:rPr>
                <w:rFonts w:cs="Arial"/>
              </w:rPr>
              <w:lastRenderedPageBreak/>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490DE6A8">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490DE6A8">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490DE6A8">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490DE6A8">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490DE6A8">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490DE6A8">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490DE6A8">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490DE6A8">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490DE6A8">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490DE6A8">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490DE6A8">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490DE6A8">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490DE6A8">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490DE6A8">
        <w:trPr>
          <w:cantSplit/>
        </w:trPr>
        <w:tc>
          <w:tcPr>
            <w:tcW w:w="2884" w:type="dxa"/>
          </w:tcPr>
          <w:p w14:paraId="2424277A" w14:textId="77777777" w:rsidR="00CB3A44" w:rsidRPr="007E0B31" w:rsidRDefault="00CB3A44" w:rsidP="00ED5885">
            <w:pPr>
              <w:pStyle w:val="Arial11Bold"/>
              <w:rPr>
                <w:rFonts w:cs="Arial"/>
              </w:rPr>
            </w:pPr>
            <w:r w:rsidRPr="007E0B31">
              <w:rPr>
                <w:rFonts w:cs="Arial"/>
              </w:rPr>
              <w:lastRenderedPageBreak/>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490DE6A8">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490DE6A8">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490DE6A8">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490DE6A8">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490DE6A8">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490DE6A8">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490DE6A8">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490DE6A8">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490DE6A8">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490DE6A8">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490DE6A8">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490DE6A8">
        <w:trPr>
          <w:cantSplit/>
        </w:trPr>
        <w:tc>
          <w:tcPr>
            <w:tcW w:w="2884" w:type="dxa"/>
          </w:tcPr>
          <w:p w14:paraId="634FC2BC" w14:textId="77777777" w:rsidR="00CB3A44" w:rsidRPr="007E0B31" w:rsidRDefault="00CB3A44" w:rsidP="00811825">
            <w:pPr>
              <w:pStyle w:val="Arial11Bold"/>
              <w:rPr>
                <w:rFonts w:cs="Arial"/>
              </w:rPr>
            </w:pPr>
            <w:r w:rsidRPr="007E0B31">
              <w:rPr>
                <w:rFonts w:cs="Arial"/>
              </w:rPr>
              <w:t>Baseline Forecast</w:t>
            </w: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490DE6A8">
        <w:trPr>
          <w:cantSplit/>
        </w:trPr>
        <w:tc>
          <w:tcPr>
            <w:tcW w:w="2884" w:type="dxa"/>
          </w:tcPr>
          <w:p w14:paraId="33D25C5E" w14:textId="77777777" w:rsidR="00CB3A44" w:rsidRPr="007E0B31" w:rsidRDefault="00CB3A44" w:rsidP="00ED5885">
            <w:pPr>
              <w:pStyle w:val="Arial11Bold"/>
              <w:rPr>
                <w:rFonts w:cs="Arial"/>
              </w:rPr>
            </w:pPr>
            <w:r w:rsidRPr="007E0B31">
              <w:rPr>
                <w:rFonts w:cs="Arial"/>
              </w:rPr>
              <w:lastRenderedPageBreak/>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490DE6A8">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490DE6A8">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46274" w:rsidRPr="007E0B31" w14:paraId="6BC8C1B5" w14:textId="77777777" w:rsidTr="490DE6A8">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490DE6A8">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490DE6A8">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490DE6A8">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490DE6A8">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490DE6A8">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490DE6A8">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490DE6A8">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490DE6A8">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490DE6A8">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490DE6A8">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490DE6A8">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490DE6A8">
        <w:trPr>
          <w:cantSplit/>
        </w:trPr>
        <w:tc>
          <w:tcPr>
            <w:tcW w:w="2884" w:type="dxa"/>
          </w:tcPr>
          <w:p w14:paraId="50C6F8C7" w14:textId="77777777" w:rsidR="00CB3A44" w:rsidRPr="007E0B31" w:rsidRDefault="00CB3A44" w:rsidP="00ED5885">
            <w:pPr>
              <w:pStyle w:val="Arial11Bold"/>
              <w:rPr>
                <w:rFonts w:cs="Arial"/>
              </w:rPr>
            </w:pPr>
            <w:r w:rsidRPr="007E0B31">
              <w:rPr>
                <w:rFonts w:cs="Arial"/>
              </w:rPr>
              <w:lastRenderedPageBreak/>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490DE6A8">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490DE6A8">
        <w:trPr>
          <w:cantSplit/>
        </w:trPr>
        <w:tc>
          <w:tcPr>
            <w:tcW w:w="2884"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490DE6A8">
        <w:trPr>
          <w:cantSplit/>
        </w:trPr>
        <w:tc>
          <w:tcPr>
            <w:tcW w:w="2884"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w:t>
            </w:r>
            <w:proofErr w:type="gramStart"/>
            <w:r w:rsidRPr="007E0B31">
              <w:rPr>
                <w:rFonts w:cs="Arial"/>
              </w:rPr>
              <w:t>is:-</w:t>
            </w:r>
            <w:bookmarkEnd w:id="1"/>
            <w:proofErr w:type="gramEnd"/>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4"/>
            <w:r w:rsidRPr="007E0B31">
              <w:rPr>
                <w:rFonts w:cs="Arial"/>
              </w:rPr>
              <w:t>.</w:t>
            </w:r>
          </w:p>
        </w:tc>
      </w:tr>
      <w:tr w:rsidR="00046274" w:rsidRPr="007E0B31" w14:paraId="7C541C3D" w14:textId="77777777" w:rsidTr="490DE6A8">
        <w:trPr>
          <w:cantSplit/>
        </w:trPr>
        <w:tc>
          <w:tcPr>
            <w:tcW w:w="2884" w:type="dxa"/>
          </w:tcPr>
          <w:p w14:paraId="068ED3FC" w14:textId="77777777" w:rsidR="00CB3A44" w:rsidRPr="007E0B31" w:rsidRDefault="00CB3A44" w:rsidP="00ED5885">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490DE6A8">
        <w:trPr>
          <w:cantSplit/>
        </w:trPr>
        <w:tc>
          <w:tcPr>
            <w:tcW w:w="2884"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490DE6A8">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490DE6A8">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490DE6A8">
        <w:trPr>
          <w:cantSplit/>
        </w:trPr>
        <w:tc>
          <w:tcPr>
            <w:tcW w:w="2884" w:type="dxa"/>
          </w:tcPr>
          <w:p w14:paraId="3DD54985" w14:textId="77777777" w:rsidR="006077FA" w:rsidRPr="007E0B31" w:rsidRDefault="006077FA" w:rsidP="00ED5885">
            <w:pPr>
              <w:pStyle w:val="Arial11Bold"/>
              <w:rPr>
                <w:rFonts w:cs="Arial"/>
              </w:rPr>
            </w:pPr>
            <w:r w:rsidRPr="007E0B31">
              <w:rPr>
                <w:rFonts w:cs="Arial"/>
              </w:rPr>
              <w:lastRenderedPageBreak/>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490DE6A8">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490DE6A8">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490DE6A8">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490DE6A8">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490DE6A8">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490DE6A8">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490DE6A8">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w:t>
            </w:r>
            <w:proofErr w:type="gramStart"/>
            <w:r w:rsidRPr="005C20E3">
              <w:rPr>
                <w:rFonts w:cs="Arial"/>
                <w:color w:val="auto"/>
              </w:rPr>
              <w:t>commercial</w:t>
            </w:r>
            <w:proofErr w:type="gramEnd"/>
            <w:r w:rsidRPr="005C20E3">
              <w:rPr>
                <w:rFonts w:cs="Arial"/>
                <w:color w:val="auto"/>
              </w:rPr>
              <w:t xml:space="preserve">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490DE6A8">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490DE6A8">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490DE6A8">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490DE6A8">
        <w:trPr>
          <w:cantSplit/>
        </w:trPr>
        <w:tc>
          <w:tcPr>
            <w:tcW w:w="2884" w:type="dxa"/>
          </w:tcPr>
          <w:p w14:paraId="09F4C595" w14:textId="77777777" w:rsidR="00C40DC8" w:rsidRPr="007E0B31" w:rsidRDefault="00C40DC8" w:rsidP="006A5C8D">
            <w:pPr>
              <w:pStyle w:val="Arial11Bold"/>
              <w:rPr>
                <w:rFonts w:cs="Arial"/>
              </w:rPr>
            </w:pPr>
            <w:r w:rsidRPr="007E0B31">
              <w:rPr>
                <w:rFonts w:cs="Arial"/>
              </w:rPr>
              <w:lastRenderedPageBreak/>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490DE6A8">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490DE6A8">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490DE6A8">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490DE6A8">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490DE6A8">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490DE6A8">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490DE6A8">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490DE6A8">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ED18D9" w:rsidRPr="007E0B31" w14:paraId="1F129D28" w14:textId="77777777" w:rsidTr="490DE6A8">
        <w:trPr>
          <w:cantSplit/>
          <w:ins w:id="9" w:author="Lizzie Timmins (ESO)" w:date="2024-04-25T09:10:00Z"/>
        </w:trPr>
        <w:tc>
          <w:tcPr>
            <w:tcW w:w="2884" w:type="dxa"/>
          </w:tcPr>
          <w:p w14:paraId="1C8CAA62" w14:textId="578F29B5" w:rsidR="00ED18D9" w:rsidRPr="007E0B31" w:rsidRDefault="00ED18D9" w:rsidP="00ED18D9">
            <w:pPr>
              <w:pStyle w:val="Arial11Bold"/>
              <w:rPr>
                <w:ins w:id="10" w:author="Lizzie Timmins (ESO)" w:date="2024-04-25T09:10:00Z"/>
                <w:rFonts w:cs="Arial"/>
              </w:rPr>
            </w:pPr>
            <w:ins w:id="11" w:author="Lizzie Timmins (ESO)" w:date="2024-04-25T09:11:00Z">
              <w:r w:rsidRPr="00F523D1">
                <w:t>Competitively Appointed Transmission Licensee</w:t>
              </w:r>
            </w:ins>
          </w:p>
        </w:tc>
        <w:tc>
          <w:tcPr>
            <w:tcW w:w="6634" w:type="dxa"/>
          </w:tcPr>
          <w:p w14:paraId="5B7127D9" w14:textId="328E7F31" w:rsidR="00ED18D9" w:rsidRPr="007E0B31" w:rsidRDefault="000E31BE" w:rsidP="00ED18D9">
            <w:pPr>
              <w:pStyle w:val="TableArial11"/>
              <w:rPr>
                <w:ins w:id="12" w:author="Lizzie Timmins (ESO)" w:date="2024-04-25T09:10:00Z"/>
                <w:rFonts w:cs="Arial"/>
              </w:rPr>
            </w:pPr>
            <w:ins w:id="13" w:author="Lizzie Timmins (ESO)" w:date="2024-04-25T09:11:00Z">
              <w:r w:rsidRPr="000E31BE">
                <w:rPr>
                  <w:rFonts w:cs="Arial"/>
                </w:rPr>
                <w:t xml:space="preserve">A person granted a </w:t>
              </w:r>
              <w:r w:rsidRPr="000E31BE">
                <w:rPr>
                  <w:rFonts w:cs="Arial"/>
                  <w:b/>
                  <w:bCs/>
                </w:rPr>
                <w:t>Transmission Licence</w:t>
              </w:r>
              <w:r w:rsidRPr="000E31BE">
                <w:rPr>
                  <w:rFonts w:cs="Arial"/>
                </w:rPr>
                <w:t xml:space="preserve"> (as defined in Section 6(1)b of the Act) to own and operate an </w:t>
              </w:r>
              <w:r w:rsidRPr="000E31BE">
                <w:rPr>
                  <w:rFonts w:cs="Arial"/>
                  <w:b/>
                  <w:bCs/>
                </w:rPr>
                <w:t>Onshore Transmission System</w:t>
              </w:r>
              <w:r w:rsidRPr="000E31BE">
                <w:rPr>
                  <w:rFonts w:cs="Arial"/>
                </w:rPr>
                <w:t xml:space="preserve"> </w:t>
              </w:r>
              <w:proofErr w:type="gramStart"/>
              <w:r w:rsidRPr="000E31BE">
                <w:rPr>
                  <w:rFonts w:cs="Arial"/>
                </w:rPr>
                <w:t>on the basis of</w:t>
              </w:r>
              <w:proofErr w:type="gramEnd"/>
              <w:r w:rsidRPr="000E31BE">
                <w:rPr>
                  <w:rFonts w:cs="Arial"/>
                </w:rPr>
                <w:t xml:space="preserve"> competitive tendering undertaken pursuant to Section 6C of the Electricity Act 1989.</w:t>
              </w:r>
            </w:ins>
          </w:p>
        </w:tc>
      </w:tr>
      <w:tr w:rsidR="00ED18D9" w:rsidRPr="007E0B31" w14:paraId="5157066B" w14:textId="77777777" w:rsidTr="490DE6A8">
        <w:trPr>
          <w:cantSplit/>
          <w:ins w:id="14" w:author="Lizzie Timmins (ESO)" w:date="2024-04-25T09:10:00Z"/>
        </w:trPr>
        <w:tc>
          <w:tcPr>
            <w:tcW w:w="2884" w:type="dxa"/>
          </w:tcPr>
          <w:p w14:paraId="3FC6EC84" w14:textId="6168EB7A" w:rsidR="00ED18D9" w:rsidRPr="007E0B31" w:rsidRDefault="00ED18D9" w:rsidP="00ED18D9">
            <w:pPr>
              <w:pStyle w:val="Arial11Bold"/>
              <w:rPr>
                <w:ins w:id="15" w:author="Lizzie Timmins (ESO)" w:date="2024-04-25T09:10:00Z"/>
                <w:rFonts w:cs="Arial"/>
              </w:rPr>
            </w:pPr>
            <w:ins w:id="16" w:author="Lizzie Timmins (ESO)" w:date="2024-04-25T09:11:00Z">
              <w:r>
                <w:t xml:space="preserve">Competitively Appointed Transmission Licensee Interface Point </w:t>
              </w:r>
            </w:ins>
          </w:p>
        </w:tc>
        <w:tc>
          <w:tcPr>
            <w:tcW w:w="6634" w:type="dxa"/>
          </w:tcPr>
          <w:p w14:paraId="4D6C5DCB" w14:textId="111E9F6F" w:rsidR="00ED18D9" w:rsidRPr="007E0B31" w:rsidRDefault="00ED18D9" w:rsidP="00ED18D9">
            <w:pPr>
              <w:pStyle w:val="TableArial11"/>
              <w:rPr>
                <w:ins w:id="17" w:author="Lizzie Timmins (ESO)" w:date="2024-04-25T09:10:00Z"/>
                <w:rFonts w:cs="Arial"/>
              </w:rPr>
            </w:pPr>
            <w:ins w:id="18" w:author="Lizzie Timmins (ESO)" w:date="2024-04-25T09:11:00Z">
              <w:r w:rsidRPr="00F523D1">
                <w:t xml:space="preserve">The electrical point of connection between a </w:t>
              </w:r>
              <w:r w:rsidRPr="00F523D1">
                <w:rPr>
                  <w:b/>
                  <w:bCs/>
                </w:rPr>
                <w:t>Transmission System</w:t>
              </w:r>
              <w:r w:rsidRPr="00F523D1">
                <w:t xml:space="preserve"> owned by a </w:t>
              </w:r>
              <w:r w:rsidRPr="00F523D1">
                <w:rPr>
                  <w:b/>
                  <w:bCs/>
                </w:rPr>
                <w:t xml:space="preserve">Competitively Appointed Transmission </w:t>
              </w:r>
              <w:r w:rsidRPr="00D6456A">
                <w:rPr>
                  <w:b/>
                  <w:bCs/>
                </w:rPr>
                <w:t>Licensee</w:t>
              </w:r>
              <w:r w:rsidRPr="00FA4F9D">
                <w:t xml:space="preserve"> </w:t>
              </w:r>
              <w:r w:rsidRPr="00AD5BF6">
                <w:t>and</w:t>
              </w:r>
              <w:r w:rsidRPr="00EA0E2B">
                <w:t xml:space="preserve"> the assets of another </w:t>
              </w:r>
              <w:r w:rsidRPr="00EA0E2B">
                <w:rPr>
                  <w:b/>
                  <w:bCs/>
                </w:rPr>
                <w:t>Transmission Licensee</w:t>
              </w:r>
              <w:r w:rsidRPr="00EA0E2B">
                <w:t>.</w:t>
              </w:r>
            </w:ins>
          </w:p>
        </w:tc>
      </w:tr>
      <w:tr w:rsidR="00ED18D9" w:rsidRPr="007E0B31" w14:paraId="3A09F94C" w14:textId="77777777" w:rsidTr="490DE6A8">
        <w:trPr>
          <w:cantSplit/>
        </w:trPr>
        <w:tc>
          <w:tcPr>
            <w:tcW w:w="2884" w:type="dxa"/>
          </w:tcPr>
          <w:p w14:paraId="7FF3DDB1" w14:textId="77777777" w:rsidR="00ED18D9" w:rsidRPr="007E0B31" w:rsidRDefault="00ED18D9" w:rsidP="00ED18D9">
            <w:pPr>
              <w:pStyle w:val="Arial11Bold"/>
              <w:rPr>
                <w:rFonts w:cs="Arial"/>
              </w:rPr>
            </w:pPr>
            <w:r w:rsidRPr="007E0B31">
              <w:rPr>
                <w:rFonts w:cs="Arial"/>
              </w:rPr>
              <w:lastRenderedPageBreak/>
              <w:t>Completion Date</w:t>
            </w:r>
          </w:p>
        </w:tc>
        <w:tc>
          <w:tcPr>
            <w:tcW w:w="6634" w:type="dxa"/>
          </w:tcPr>
          <w:p w14:paraId="498CCFBA" w14:textId="77777777" w:rsidR="00ED18D9" w:rsidRPr="007E0B31" w:rsidRDefault="00ED18D9" w:rsidP="00ED18D9">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ED18D9" w:rsidRPr="007E0B31" w14:paraId="36E1C487" w14:textId="77777777" w:rsidTr="490DE6A8">
        <w:trPr>
          <w:cantSplit/>
        </w:trPr>
        <w:tc>
          <w:tcPr>
            <w:tcW w:w="2884" w:type="dxa"/>
          </w:tcPr>
          <w:p w14:paraId="2BADB393" w14:textId="77777777" w:rsidR="00ED18D9" w:rsidRPr="007E0B31" w:rsidRDefault="00ED18D9" w:rsidP="00ED18D9">
            <w:pPr>
              <w:pStyle w:val="Arial11Bold"/>
              <w:rPr>
                <w:rFonts w:cs="Arial"/>
              </w:rPr>
            </w:pPr>
            <w:r w:rsidRPr="007E0B31">
              <w:rPr>
                <w:rFonts w:cs="Arial"/>
              </w:rPr>
              <w:t>Complex</w:t>
            </w:r>
          </w:p>
        </w:tc>
        <w:tc>
          <w:tcPr>
            <w:tcW w:w="6634" w:type="dxa"/>
          </w:tcPr>
          <w:p w14:paraId="41CED582" w14:textId="77777777" w:rsidR="00ED18D9" w:rsidRPr="007E0B31" w:rsidRDefault="00ED18D9" w:rsidP="00ED18D9">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ED18D9" w:rsidRPr="007E0B31" w14:paraId="175E8912" w14:textId="77777777" w:rsidTr="490DE6A8">
        <w:trPr>
          <w:cantSplit/>
        </w:trPr>
        <w:tc>
          <w:tcPr>
            <w:tcW w:w="2884" w:type="dxa"/>
          </w:tcPr>
          <w:p w14:paraId="0E3D42E4" w14:textId="77777777" w:rsidR="00ED18D9" w:rsidRPr="007E0B31" w:rsidRDefault="00ED18D9" w:rsidP="00ED18D9">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ED18D9" w:rsidRPr="007E0B31" w:rsidRDefault="00ED18D9" w:rsidP="00ED18D9">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ED18D9" w:rsidRPr="007E0B31" w14:paraId="764A3D21" w14:textId="77777777" w:rsidTr="490DE6A8">
        <w:trPr>
          <w:cantSplit/>
        </w:trPr>
        <w:tc>
          <w:tcPr>
            <w:tcW w:w="2884" w:type="dxa"/>
          </w:tcPr>
          <w:p w14:paraId="20BD27CC" w14:textId="5B7DE624" w:rsidR="00ED18D9" w:rsidRPr="007E0B31" w:rsidRDefault="00ED18D9" w:rsidP="00ED18D9">
            <w:pPr>
              <w:pStyle w:val="Arial11Bold"/>
              <w:rPr>
                <w:rFonts w:cs="Arial"/>
              </w:rPr>
            </w:pPr>
            <w:bookmarkStart w:id="19" w:name="_DV_C9"/>
            <w:r w:rsidRPr="007E0B31">
              <w:rPr>
                <w:rFonts w:cs="Arial"/>
              </w:rPr>
              <w:t>Compliance Statement</w:t>
            </w:r>
            <w:bookmarkEnd w:id="19"/>
          </w:p>
        </w:tc>
        <w:tc>
          <w:tcPr>
            <w:tcW w:w="6634" w:type="dxa"/>
          </w:tcPr>
          <w:p w14:paraId="13AC6FB0" w14:textId="77777777" w:rsidR="00ED18D9" w:rsidRPr="00E61A96" w:rsidRDefault="00ED18D9" w:rsidP="00ED18D9">
            <w:pPr>
              <w:pStyle w:val="TableArial11"/>
              <w:rPr>
                <w:rFonts w:cs="Arial"/>
              </w:rPr>
            </w:pPr>
            <w:bookmarkStart w:id="2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20"/>
          </w:p>
          <w:p w14:paraId="59457DB7" w14:textId="77777777" w:rsidR="00ED18D9" w:rsidRPr="00E61A96" w:rsidRDefault="00ED18D9" w:rsidP="00ED18D9">
            <w:pPr>
              <w:pStyle w:val="TableArial11"/>
              <w:rPr>
                <w:rFonts w:cs="Arial"/>
              </w:rPr>
            </w:pPr>
            <w:bookmarkStart w:id="21" w:name="_DV_C11"/>
            <w:r w:rsidRPr="00E61A96">
              <w:rPr>
                <w:rFonts w:cs="Arial"/>
                <w:b/>
              </w:rPr>
              <w:t>Generating Unit(s)</w:t>
            </w:r>
            <w:r w:rsidRPr="00E61A96">
              <w:rPr>
                <w:rFonts w:cs="Arial"/>
              </w:rPr>
              <w:t xml:space="preserve">; or, </w:t>
            </w:r>
            <w:bookmarkEnd w:id="21"/>
          </w:p>
          <w:p w14:paraId="59F4B9F5" w14:textId="68CBD074" w:rsidR="00ED18D9" w:rsidRPr="00E61A96" w:rsidRDefault="00ED18D9" w:rsidP="00ED18D9">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 xml:space="preserve">DC Connected Power Park Modules </w:t>
            </w:r>
            <w:r w:rsidRPr="00E61A96">
              <w:rPr>
                <w:rFonts w:cs="Arial"/>
              </w:rPr>
              <w:t xml:space="preserve">and/or </w:t>
            </w:r>
            <w:r w:rsidRPr="00E61A96">
              <w:rPr>
                <w:rFonts w:cs="Arial"/>
                <w:b/>
                <w:bCs/>
              </w:rPr>
              <w:t>Electricity Storage Modules</w:t>
            </w:r>
            <w:r w:rsidRPr="00E61A96">
              <w:rPr>
                <w:rFonts w:cs="Arial"/>
              </w:rPr>
              <w:t>); or,</w:t>
            </w:r>
          </w:p>
          <w:p w14:paraId="1C8EDC19" w14:textId="77777777" w:rsidR="00ED18D9" w:rsidRPr="00E61A96" w:rsidRDefault="00ED18D9" w:rsidP="00ED18D9">
            <w:pPr>
              <w:pStyle w:val="TableArial11"/>
              <w:rPr>
                <w:rFonts w:cs="Arial"/>
              </w:rPr>
            </w:pPr>
            <w:bookmarkStart w:id="22" w:name="_DV_C12"/>
            <w:r w:rsidRPr="00E61A96">
              <w:rPr>
                <w:rFonts w:cs="Arial"/>
                <w:b/>
              </w:rPr>
              <w:t>CCGT Module(s)</w:t>
            </w:r>
            <w:r w:rsidRPr="00E61A96">
              <w:rPr>
                <w:rFonts w:cs="Arial"/>
              </w:rPr>
              <w:t xml:space="preserve">; or, </w:t>
            </w:r>
            <w:bookmarkEnd w:id="22"/>
          </w:p>
          <w:p w14:paraId="2F9E7ABB" w14:textId="77777777" w:rsidR="00ED18D9" w:rsidRPr="00E61A96" w:rsidRDefault="00ED18D9" w:rsidP="00ED18D9">
            <w:pPr>
              <w:pStyle w:val="TableArial11"/>
              <w:rPr>
                <w:rFonts w:cs="Arial"/>
              </w:rPr>
            </w:pPr>
            <w:bookmarkStart w:id="23" w:name="_DV_C13"/>
            <w:r w:rsidRPr="00E61A96">
              <w:rPr>
                <w:rFonts w:cs="Arial"/>
                <w:b/>
              </w:rPr>
              <w:t>Power Park Module(s)</w:t>
            </w:r>
            <w:r w:rsidRPr="00E61A96">
              <w:rPr>
                <w:rFonts w:cs="Arial"/>
              </w:rPr>
              <w:t xml:space="preserve">; or, </w:t>
            </w:r>
            <w:bookmarkEnd w:id="23"/>
          </w:p>
          <w:p w14:paraId="6DD734FE" w14:textId="77777777" w:rsidR="00ED18D9" w:rsidRPr="00E61A96" w:rsidRDefault="00ED18D9" w:rsidP="00ED18D9">
            <w:pPr>
              <w:pStyle w:val="TableArial11"/>
              <w:rPr>
                <w:rFonts w:cs="Arial"/>
                <w:b/>
              </w:rPr>
            </w:pPr>
            <w:bookmarkStart w:id="2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D18D9" w:rsidRPr="00E61A96" w:rsidRDefault="00ED18D9" w:rsidP="00ED18D9">
            <w:pPr>
              <w:pStyle w:val="TableArial11"/>
              <w:rPr>
                <w:rFonts w:cs="Arial"/>
                <w:b/>
              </w:rPr>
            </w:pPr>
            <w:r w:rsidRPr="00E61A96">
              <w:rPr>
                <w:rFonts w:cs="Arial"/>
                <w:b/>
              </w:rPr>
              <w:t>HVDC Systems</w:t>
            </w:r>
            <w:r w:rsidRPr="005C20E3">
              <w:rPr>
                <w:rFonts w:cs="Arial"/>
              </w:rPr>
              <w:t>; or</w:t>
            </w:r>
          </w:p>
          <w:p w14:paraId="750A8CFF" w14:textId="77777777" w:rsidR="00ED18D9" w:rsidRPr="005C20E3" w:rsidRDefault="00ED18D9" w:rsidP="00ED18D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D18D9" w:rsidRPr="005C20E3" w:rsidRDefault="00ED18D9" w:rsidP="00ED18D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D18D9" w:rsidRPr="00E61A96" w:rsidRDefault="00ED18D9" w:rsidP="00ED18D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ED18D9" w:rsidRPr="007E0B31" w:rsidRDefault="00ED18D9" w:rsidP="00ED18D9">
            <w:pPr>
              <w:pStyle w:val="TableArial11"/>
              <w:rPr>
                <w:rFonts w:cs="Arial"/>
              </w:rPr>
            </w:pPr>
            <w:bookmarkStart w:id="25" w:name="_DV_C15"/>
            <w:bookmarkEnd w:id="24"/>
            <w:r w:rsidRPr="00E61A96">
              <w:rPr>
                <w:rFonts w:cs="Arial"/>
              </w:rPr>
              <w:t xml:space="preserve">In the form provided by </w:t>
            </w:r>
            <w:r w:rsidRPr="00E61A96">
              <w:rPr>
                <w:rFonts w:cs="Arial"/>
                <w:b/>
              </w:rPr>
              <w:t>The Company</w:t>
            </w:r>
            <w:r w:rsidRPr="00E61A96">
              <w:rPr>
                <w:rFonts w:cs="Arial"/>
              </w:rPr>
              <w:t xml:space="preserve"> to the relevant </w:t>
            </w:r>
            <w:r w:rsidRPr="00E61A96">
              <w:rPr>
                <w:rFonts w:cs="Arial"/>
                <w:b/>
              </w:rPr>
              <w:t>User</w:t>
            </w:r>
            <w:r w:rsidRPr="00E61A96">
              <w:rPr>
                <w:rFonts w:cs="Arial"/>
              </w:rPr>
              <w:t xml:space="preserve"> or another format as agreed between the </w:t>
            </w:r>
            <w:r w:rsidRPr="00E61A96">
              <w:rPr>
                <w:rFonts w:cs="Arial"/>
                <w:b/>
              </w:rPr>
              <w:t>User</w:t>
            </w:r>
            <w:r w:rsidRPr="00E61A96">
              <w:rPr>
                <w:rFonts w:cs="Arial"/>
              </w:rPr>
              <w:t xml:space="preserve"> and </w:t>
            </w:r>
            <w:r w:rsidRPr="00E61A96">
              <w:rPr>
                <w:rFonts w:cs="Arial"/>
                <w:b/>
              </w:rPr>
              <w:t>The Company</w:t>
            </w:r>
            <w:r w:rsidRPr="00E61A96">
              <w:rPr>
                <w:rFonts w:cs="Arial"/>
              </w:rPr>
              <w:t>.</w:t>
            </w:r>
            <w:bookmarkEnd w:id="25"/>
          </w:p>
        </w:tc>
      </w:tr>
      <w:tr w:rsidR="00ED18D9" w:rsidRPr="007E0B31" w14:paraId="06D87C8F" w14:textId="77777777" w:rsidTr="490DE6A8">
        <w:trPr>
          <w:cantSplit/>
        </w:trPr>
        <w:tc>
          <w:tcPr>
            <w:tcW w:w="2884" w:type="dxa"/>
          </w:tcPr>
          <w:p w14:paraId="1918120D" w14:textId="77777777" w:rsidR="00ED18D9" w:rsidRPr="007E0B31" w:rsidRDefault="00ED18D9" w:rsidP="00ED18D9">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ED18D9" w:rsidRPr="007E0B31" w:rsidRDefault="00ED18D9" w:rsidP="00ED18D9">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ED18D9" w:rsidRPr="007E0B31" w14:paraId="3ED81227" w14:textId="77777777" w:rsidTr="490DE6A8">
        <w:trPr>
          <w:cantSplit/>
        </w:trPr>
        <w:tc>
          <w:tcPr>
            <w:tcW w:w="2884" w:type="dxa"/>
          </w:tcPr>
          <w:p w14:paraId="3A2F3CB6" w14:textId="77777777" w:rsidR="00ED18D9" w:rsidRPr="007E0B31" w:rsidRDefault="00ED18D9" w:rsidP="00ED18D9">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ED18D9" w:rsidRPr="007E0B31" w:rsidRDefault="00ED18D9" w:rsidP="00ED18D9">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D18D9" w:rsidRPr="007E0B31" w14:paraId="1EF85FD5" w14:textId="77777777" w:rsidTr="490DE6A8">
        <w:trPr>
          <w:cantSplit/>
        </w:trPr>
        <w:tc>
          <w:tcPr>
            <w:tcW w:w="2884" w:type="dxa"/>
          </w:tcPr>
          <w:p w14:paraId="023D3019" w14:textId="77777777" w:rsidR="00ED18D9" w:rsidRPr="007E0B31" w:rsidRDefault="00ED18D9" w:rsidP="00ED18D9">
            <w:pPr>
              <w:pStyle w:val="Level1Text"/>
              <w:tabs>
                <w:tab w:val="left" w:pos="0"/>
              </w:tabs>
              <w:ind w:left="0" w:firstLine="0"/>
              <w:rPr>
                <w:rFonts w:cs="Arial"/>
                <w:b/>
                <w:color w:val="auto"/>
              </w:rPr>
            </w:pPr>
            <w:r w:rsidRPr="007E0B31">
              <w:rPr>
                <w:rFonts w:cs="Arial"/>
                <w:b/>
                <w:color w:val="auto"/>
                <w:lang w:val="en-GB"/>
              </w:rPr>
              <w:lastRenderedPageBreak/>
              <w:t>Configuration 1 DC Connected Power Park Module</w:t>
            </w:r>
          </w:p>
        </w:tc>
        <w:tc>
          <w:tcPr>
            <w:tcW w:w="6634" w:type="dxa"/>
          </w:tcPr>
          <w:p w14:paraId="006ADEF7" w14:textId="21DDA3D1" w:rsidR="00ED18D9" w:rsidRPr="007E0B31" w:rsidRDefault="00ED18D9" w:rsidP="00ED18D9">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ED18D9" w:rsidRPr="007E0B31" w14:paraId="71C93C62" w14:textId="77777777" w:rsidTr="490DE6A8">
        <w:trPr>
          <w:cantSplit/>
        </w:trPr>
        <w:tc>
          <w:tcPr>
            <w:tcW w:w="2884" w:type="dxa"/>
          </w:tcPr>
          <w:p w14:paraId="39813E66" w14:textId="77777777" w:rsidR="00ED18D9" w:rsidRPr="007E0B31" w:rsidRDefault="00ED18D9" w:rsidP="00ED18D9">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ED18D9" w:rsidRPr="007E0B31" w:rsidRDefault="00ED18D9" w:rsidP="00ED18D9">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ED18D9" w:rsidRPr="007E0B31" w14:paraId="2BF7BC2C" w14:textId="77777777" w:rsidTr="490DE6A8">
        <w:trPr>
          <w:cantSplit/>
        </w:trPr>
        <w:tc>
          <w:tcPr>
            <w:tcW w:w="2884" w:type="dxa"/>
          </w:tcPr>
          <w:p w14:paraId="501E731D" w14:textId="77777777" w:rsidR="00ED18D9" w:rsidRPr="007E0B31" w:rsidRDefault="00ED18D9" w:rsidP="00ED18D9">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ED18D9" w:rsidRPr="007E0B31" w:rsidRDefault="00ED18D9" w:rsidP="00ED18D9">
            <w:pPr>
              <w:pStyle w:val="TableArial11"/>
              <w:rPr>
                <w:rFonts w:cs="Arial"/>
              </w:rPr>
            </w:pPr>
            <w:r w:rsidRPr="007E0B31">
              <w:rPr>
                <w:rFonts w:cs="Arial"/>
              </w:rPr>
              <w:t xml:space="preserve">That portion of the Grid Code which is identified as the </w:t>
            </w:r>
            <w:r w:rsidRPr="007E0B31">
              <w:rPr>
                <w:rFonts w:cs="Arial"/>
                <w:b/>
              </w:rPr>
              <w:t xml:space="preserve">Connection Conditions </w:t>
            </w:r>
            <w:r w:rsidRPr="007E0B31">
              <w:rPr>
                <w:rFonts w:cs="Arial"/>
              </w:rPr>
              <w:t xml:space="preserve">being applicable to </w:t>
            </w:r>
            <w:r w:rsidRPr="00E87C29">
              <w:rPr>
                <w:rFonts w:cs="Arial"/>
                <w:b/>
              </w:rPr>
              <w:t>GB Code</w:t>
            </w:r>
            <w:r w:rsidRPr="005C20E3">
              <w:rPr>
                <w:b/>
              </w:rPr>
              <w:t xml:space="preserve"> </w:t>
            </w:r>
            <w:r w:rsidRPr="007E0B31">
              <w:rPr>
                <w:rFonts w:cs="Arial"/>
                <w:b/>
              </w:rPr>
              <w:t>Users</w:t>
            </w:r>
            <w:r w:rsidRPr="007E0B31">
              <w:rPr>
                <w:rFonts w:cs="Arial"/>
              </w:rPr>
              <w:t>.</w:t>
            </w:r>
          </w:p>
        </w:tc>
      </w:tr>
      <w:tr w:rsidR="00ED18D9" w:rsidRPr="007E0B31" w14:paraId="18CE60F1" w14:textId="77777777" w:rsidTr="490DE6A8">
        <w:trPr>
          <w:cantSplit/>
        </w:trPr>
        <w:tc>
          <w:tcPr>
            <w:tcW w:w="2884" w:type="dxa"/>
          </w:tcPr>
          <w:p w14:paraId="59FAA8FE" w14:textId="77777777" w:rsidR="00ED18D9" w:rsidRPr="007E0B31" w:rsidRDefault="00ED18D9" w:rsidP="00ED18D9">
            <w:pPr>
              <w:pStyle w:val="Arial11Bold"/>
              <w:rPr>
                <w:rFonts w:cs="Arial"/>
              </w:rPr>
            </w:pPr>
            <w:r w:rsidRPr="007E0B31">
              <w:rPr>
                <w:rFonts w:cs="Arial"/>
              </w:rPr>
              <w:t>Connection Entry Capacity</w:t>
            </w:r>
          </w:p>
        </w:tc>
        <w:tc>
          <w:tcPr>
            <w:tcW w:w="6634" w:type="dxa"/>
          </w:tcPr>
          <w:p w14:paraId="0031FD48" w14:textId="77777777" w:rsidR="00ED18D9" w:rsidRPr="007E0B31" w:rsidRDefault="00ED18D9" w:rsidP="00ED18D9">
            <w:pPr>
              <w:pStyle w:val="TableArial11"/>
              <w:rPr>
                <w:rFonts w:cs="Arial"/>
              </w:rPr>
            </w:pPr>
            <w:r w:rsidRPr="007E0B31">
              <w:rPr>
                <w:rFonts w:cs="Arial"/>
              </w:rPr>
              <w:t xml:space="preserve">Has the meaning set out in the </w:t>
            </w:r>
            <w:r w:rsidRPr="007E0B31">
              <w:rPr>
                <w:rFonts w:cs="Arial"/>
                <w:b/>
              </w:rPr>
              <w:t>CUSC</w:t>
            </w:r>
            <w:r w:rsidRPr="00A87826">
              <w:rPr>
                <w:rFonts w:cs="Arial"/>
                <w:bCs/>
              </w:rPr>
              <w:t>.</w:t>
            </w:r>
          </w:p>
        </w:tc>
      </w:tr>
      <w:tr w:rsidR="00ED18D9" w:rsidRPr="007E0B31" w14:paraId="49692C93" w14:textId="77777777" w:rsidTr="490DE6A8">
        <w:trPr>
          <w:cantSplit/>
        </w:trPr>
        <w:tc>
          <w:tcPr>
            <w:tcW w:w="2884" w:type="dxa"/>
          </w:tcPr>
          <w:p w14:paraId="4069B05B" w14:textId="77777777" w:rsidR="00ED18D9" w:rsidRPr="007E0B31" w:rsidRDefault="00ED18D9" w:rsidP="00ED18D9">
            <w:pPr>
              <w:pStyle w:val="Arial11Bold"/>
              <w:rPr>
                <w:rFonts w:cs="Arial"/>
              </w:rPr>
            </w:pPr>
            <w:r w:rsidRPr="007E0B31">
              <w:rPr>
                <w:rFonts w:cs="Arial"/>
              </w:rPr>
              <w:t>Connected Planning Data</w:t>
            </w:r>
          </w:p>
        </w:tc>
        <w:tc>
          <w:tcPr>
            <w:tcW w:w="6634" w:type="dxa"/>
          </w:tcPr>
          <w:p w14:paraId="319F5ABF" w14:textId="77777777" w:rsidR="00ED18D9" w:rsidRPr="007E0B31" w:rsidRDefault="00ED18D9" w:rsidP="00ED18D9">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ED18D9" w:rsidRPr="007E0B31" w14:paraId="032C0763" w14:textId="77777777" w:rsidTr="490DE6A8">
        <w:trPr>
          <w:cantSplit/>
        </w:trPr>
        <w:tc>
          <w:tcPr>
            <w:tcW w:w="2884" w:type="dxa"/>
          </w:tcPr>
          <w:p w14:paraId="62DFDF6A" w14:textId="77777777" w:rsidR="00ED18D9" w:rsidRPr="007E0B31" w:rsidRDefault="00ED18D9" w:rsidP="00ED18D9">
            <w:pPr>
              <w:pStyle w:val="Arial11Bold"/>
              <w:rPr>
                <w:rFonts w:cs="Arial"/>
              </w:rPr>
            </w:pPr>
            <w:r w:rsidRPr="007E0B31">
              <w:rPr>
                <w:rFonts w:cs="Arial"/>
              </w:rPr>
              <w:t>Connection Point</w:t>
            </w:r>
          </w:p>
        </w:tc>
        <w:tc>
          <w:tcPr>
            <w:tcW w:w="6634" w:type="dxa"/>
          </w:tcPr>
          <w:p w14:paraId="418AC172" w14:textId="77777777" w:rsidR="00ED18D9" w:rsidRPr="007E0B31" w:rsidRDefault="00ED18D9" w:rsidP="00ED18D9">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ED18D9" w:rsidRPr="007E0B31" w14:paraId="1ECEFAB2" w14:textId="77777777" w:rsidTr="490DE6A8">
        <w:trPr>
          <w:cantSplit/>
        </w:trPr>
        <w:tc>
          <w:tcPr>
            <w:tcW w:w="2884" w:type="dxa"/>
          </w:tcPr>
          <w:p w14:paraId="4B2413B1" w14:textId="77777777" w:rsidR="00ED18D9" w:rsidRPr="007E0B31" w:rsidRDefault="00ED18D9" w:rsidP="00ED18D9">
            <w:pPr>
              <w:pStyle w:val="Arial11Bold"/>
              <w:rPr>
                <w:rFonts w:cs="Arial"/>
              </w:rPr>
            </w:pPr>
            <w:r w:rsidRPr="007E0B31">
              <w:rPr>
                <w:rFonts w:cs="Arial"/>
              </w:rPr>
              <w:t>Connection Site</w:t>
            </w:r>
          </w:p>
        </w:tc>
        <w:tc>
          <w:tcPr>
            <w:tcW w:w="6634" w:type="dxa"/>
          </w:tcPr>
          <w:p w14:paraId="42144605" w14:textId="77777777" w:rsidR="00ED18D9" w:rsidRPr="007E0B31" w:rsidRDefault="00ED18D9" w:rsidP="00ED18D9">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ED18D9" w:rsidRPr="007E0B31" w14:paraId="23196ECE" w14:textId="77777777" w:rsidTr="490DE6A8">
        <w:trPr>
          <w:cantSplit/>
        </w:trPr>
        <w:tc>
          <w:tcPr>
            <w:tcW w:w="2884" w:type="dxa"/>
          </w:tcPr>
          <w:p w14:paraId="05744015" w14:textId="77777777" w:rsidR="00ED18D9" w:rsidRPr="007E0B31" w:rsidRDefault="00ED18D9" w:rsidP="00ED18D9">
            <w:pPr>
              <w:pStyle w:val="Arial11Bold"/>
              <w:rPr>
                <w:rFonts w:cs="Arial"/>
              </w:rPr>
            </w:pPr>
            <w:r w:rsidRPr="007E0B31">
              <w:rPr>
                <w:rFonts w:cs="Arial"/>
              </w:rPr>
              <w:t>Construction Agreement</w:t>
            </w:r>
          </w:p>
        </w:tc>
        <w:tc>
          <w:tcPr>
            <w:tcW w:w="6634" w:type="dxa"/>
          </w:tcPr>
          <w:p w14:paraId="57CB08B2" w14:textId="77777777" w:rsidR="00ED18D9" w:rsidRPr="007E0B31" w:rsidRDefault="00ED18D9" w:rsidP="00ED18D9">
            <w:pPr>
              <w:pStyle w:val="TableArial11"/>
              <w:rPr>
                <w:rFonts w:cs="Arial"/>
              </w:rPr>
            </w:pPr>
            <w:r w:rsidRPr="007E0B31">
              <w:rPr>
                <w:rFonts w:cs="Arial"/>
              </w:rPr>
              <w:t xml:space="preserve">Has the meaning set out in the </w:t>
            </w:r>
            <w:r w:rsidRPr="007E0B31">
              <w:rPr>
                <w:rFonts w:cs="Arial"/>
                <w:b/>
              </w:rPr>
              <w:t>CUSC</w:t>
            </w:r>
          </w:p>
        </w:tc>
      </w:tr>
      <w:tr w:rsidR="00ED18D9" w:rsidRPr="007E0B31" w14:paraId="11856CEF" w14:textId="77777777" w:rsidTr="490DE6A8">
        <w:trPr>
          <w:cantSplit/>
        </w:trPr>
        <w:tc>
          <w:tcPr>
            <w:tcW w:w="2884" w:type="dxa"/>
          </w:tcPr>
          <w:p w14:paraId="21BC9C05" w14:textId="77777777" w:rsidR="00ED18D9" w:rsidRPr="007E0B31" w:rsidRDefault="00ED18D9" w:rsidP="00ED18D9">
            <w:pPr>
              <w:pStyle w:val="Arial11Bold"/>
              <w:rPr>
                <w:rFonts w:cs="Arial"/>
              </w:rPr>
            </w:pPr>
            <w:r w:rsidRPr="007E0B31">
              <w:rPr>
                <w:rFonts w:cs="Arial"/>
              </w:rPr>
              <w:t>Consumer Representative</w:t>
            </w:r>
          </w:p>
        </w:tc>
        <w:tc>
          <w:tcPr>
            <w:tcW w:w="6634" w:type="dxa"/>
          </w:tcPr>
          <w:p w14:paraId="5BBA34B8" w14:textId="77777777" w:rsidR="00ED18D9" w:rsidRPr="007E0B31" w:rsidRDefault="00ED18D9" w:rsidP="00ED18D9">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ED18D9" w:rsidRPr="007E0B31" w14:paraId="646FA376" w14:textId="77777777" w:rsidTr="490DE6A8">
        <w:trPr>
          <w:cantSplit/>
        </w:trPr>
        <w:tc>
          <w:tcPr>
            <w:tcW w:w="2884" w:type="dxa"/>
          </w:tcPr>
          <w:p w14:paraId="46B0CA7D" w14:textId="77777777" w:rsidR="00ED18D9" w:rsidRPr="007E0B31" w:rsidRDefault="00ED18D9" w:rsidP="00ED18D9">
            <w:pPr>
              <w:pStyle w:val="Arial11Bold"/>
              <w:rPr>
                <w:rFonts w:cs="Arial"/>
              </w:rPr>
            </w:pPr>
            <w:r w:rsidRPr="007E0B31">
              <w:rPr>
                <w:rFonts w:cs="Arial"/>
              </w:rPr>
              <w:t>Contingency Reserve</w:t>
            </w:r>
          </w:p>
        </w:tc>
        <w:tc>
          <w:tcPr>
            <w:tcW w:w="6634" w:type="dxa"/>
          </w:tcPr>
          <w:p w14:paraId="07550A0F" w14:textId="77777777" w:rsidR="00ED18D9" w:rsidRPr="007E0B31" w:rsidRDefault="00ED18D9" w:rsidP="00ED18D9">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w:t>
            </w:r>
            <w:proofErr w:type="gramStart"/>
            <w:r w:rsidRPr="007E0B31">
              <w:rPr>
                <w:rFonts w:cs="Arial"/>
              </w:rPr>
              <w:t>forecast</w:t>
            </w:r>
            <w:proofErr w:type="gramEnd"/>
            <w:r w:rsidRPr="007E0B31">
              <w:rPr>
                <w:rFonts w:cs="Arial"/>
              </w:rPr>
              <w:t xml:space="preserve"> and </w:t>
            </w:r>
            <w:r w:rsidRPr="007E0B31">
              <w:rPr>
                <w:rFonts w:cs="Arial"/>
                <w:b/>
              </w:rPr>
              <w:t>Demand</w:t>
            </w:r>
            <w:r w:rsidRPr="007E0B31">
              <w:rPr>
                <w:rFonts w:cs="Arial"/>
              </w:rPr>
              <w:t xml:space="preserve"> forecast errors.</w:t>
            </w:r>
          </w:p>
        </w:tc>
      </w:tr>
      <w:tr w:rsidR="00ED18D9" w:rsidRPr="007E0B31" w14:paraId="5AF82D96" w14:textId="77777777" w:rsidTr="490DE6A8">
        <w:trPr>
          <w:cantSplit/>
        </w:trPr>
        <w:tc>
          <w:tcPr>
            <w:tcW w:w="2884" w:type="dxa"/>
          </w:tcPr>
          <w:p w14:paraId="4C7990EB" w14:textId="403E3043" w:rsidR="00ED18D9" w:rsidRPr="002B63E6" w:rsidRDefault="00ED18D9" w:rsidP="00ED18D9">
            <w:pPr>
              <w:pStyle w:val="Arial11Bold"/>
              <w:rPr>
                <w:rFonts w:cs="Arial"/>
              </w:rPr>
            </w:pPr>
            <w:r w:rsidRPr="002510FF">
              <w:rPr>
                <w:rFonts w:cs="Arial"/>
              </w:rPr>
              <w:t>Control Based Reactive Power</w:t>
            </w:r>
          </w:p>
        </w:tc>
        <w:tc>
          <w:tcPr>
            <w:tcW w:w="6634" w:type="dxa"/>
          </w:tcPr>
          <w:p w14:paraId="6EB96F85" w14:textId="2CCE559B" w:rsidR="00ED18D9" w:rsidRPr="00807CFB" w:rsidRDefault="00ED18D9" w:rsidP="00ED18D9">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ED18D9" w:rsidRPr="007E0B31" w14:paraId="53E01391" w14:textId="77777777" w:rsidTr="490DE6A8">
        <w:trPr>
          <w:cantSplit/>
        </w:trPr>
        <w:tc>
          <w:tcPr>
            <w:tcW w:w="2884" w:type="dxa"/>
          </w:tcPr>
          <w:p w14:paraId="29DEC0AF" w14:textId="77777777" w:rsidR="00ED18D9" w:rsidRPr="007E0B31" w:rsidRDefault="00ED18D9" w:rsidP="00ED18D9">
            <w:pPr>
              <w:pStyle w:val="Arial11Bold"/>
              <w:rPr>
                <w:rFonts w:cs="Arial"/>
              </w:rPr>
            </w:pPr>
            <w:r w:rsidRPr="007E0B31">
              <w:rPr>
                <w:rFonts w:cs="Arial"/>
              </w:rPr>
              <w:t>Control Calls</w:t>
            </w:r>
          </w:p>
        </w:tc>
        <w:tc>
          <w:tcPr>
            <w:tcW w:w="6634" w:type="dxa"/>
          </w:tcPr>
          <w:p w14:paraId="6192B2BE" w14:textId="0BE63D7D" w:rsidR="00ED18D9" w:rsidRPr="007E0B31" w:rsidRDefault="00ED18D9" w:rsidP="00ED18D9">
            <w:pPr>
              <w:pStyle w:val="TableArial11"/>
              <w:rPr>
                <w:rFonts w:cs="Arial"/>
              </w:rPr>
            </w:pPr>
            <w:r w:rsidRPr="000D1208">
              <w:rPr>
                <w:rFonts w:cs="Arial"/>
              </w:rPr>
              <w:t xml:space="preserve">Telephone calls whose destination and/or origin is a </w:t>
            </w:r>
            <w:r w:rsidRPr="000D1208">
              <w:rPr>
                <w:rFonts w:cs="Arial"/>
                <w:b/>
              </w:rPr>
              <w:t>Control Centre</w:t>
            </w:r>
            <w:r w:rsidRPr="000D1208">
              <w:rPr>
                <w:rFonts w:cs="Arial"/>
              </w:rPr>
              <w:t xml:space="preserve"> </w:t>
            </w:r>
            <w:r w:rsidRPr="000D1208">
              <w:t xml:space="preserve">or </w:t>
            </w:r>
            <w:r w:rsidRPr="000D1208">
              <w:rPr>
                <w:b/>
              </w:rPr>
              <w:t>Control Point</w:t>
            </w:r>
            <w:r w:rsidRPr="000D1208">
              <w:t>, either from dedicated control desk telephone systems or dedicated telephone handsets</w:t>
            </w:r>
            <w:r w:rsidRPr="000D1208">
              <w:rPr>
                <w:rFonts w:cs="Arial"/>
              </w:rPr>
              <w:t xml:space="preserve">, and which, for the purpose of </w:t>
            </w:r>
            <w:r w:rsidRPr="000D1208">
              <w:rPr>
                <w:rFonts w:cs="Arial"/>
                <w:b/>
              </w:rPr>
              <w:t>Control Telephony</w:t>
            </w:r>
            <w:r w:rsidRPr="000D1208">
              <w:rPr>
                <w:rFonts w:cs="Arial"/>
              </w:rPr>
              <w:t>, have the right to exercise priority over (</w:t>
            </w:r>
            <w:proofErr w:type="spellStart"/>
            <w:r w:rsidRPr="000D1208">
              <w:rPr>
                <w:rFonts w:cs="Arial"/>
              </w:rPr>
              <w:t>ie</w:t>
            </w:r>
            <w:proofErr w:type="spellEnd"/>
            <w:r w:rsidRPr="000D1208">
              <w:rPr>
                <w:rFonts w:cs="Arial"/>
              </w:rPr>
              <w:t>. disconnect) a call of a lower status.</w:t>
            </w:r>
          </w:p>
        </w:tc>
      </w:tr>
      <w:tr w:rsidR="00ED18D9" w:rsidRPr="007E0B31" w14:paraId="2493C15B" w14:textId="77777777" w:rsidTr="490DE6A8">
        <w:trPr>
          <w:cantSplit/>
        </w:trPr>
        <w:tc>
          <w:tcPr>
            <w:tcW w:w="2884" w:type="dxa"/>
          </w:tcPr>
          <w:p w14:paraId="565B74C5" w14:textId="77777777" w:rsidR="00ED18D9" w:rsidRPr="007E0B31" w:rsidRDefault="00ED18D9" w:rsidP="00ED18D9">
            <w:pPr>
              <w:pStyle w:val="Arial11Bold"/>
              <w:rPr>
                <w:rFonts w:cs="Arial"/>
              </w:rPr>
            </w:pPr>
            <w:r w:rsidRPr="007E0B31">
              <w:rPr>
                <w:rFonts w:cs="Arial"/>
              </w:rPr>
              <w:t>Control Centre</w:t>
            </w:r>
          </w:p>
        </w:tc>
        <w:tc>
          <w:tcPr>
            <w:tcW w:w="6634" w:type="dxa"/>
          </w:tcPr>
          <w:p w14:paraId="0D9B9445" w14:textId="77777777" w:rsidR="00ED18D9" w:rsidRPr="007E0B31" w:rsidRDefault="00ED18D9" w:rsidP="00ED18D9">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ED18D9" w:rsidRPr="007E0B31" w14:paraId="0286B8A2" w14:textId="77777777" w:rsidTr="490DE6A8">
        <w:trPr>
          <w:cantSplit/>
        </w:trPr>
        <w:tc>
          <w:tcPr>
            <w:tcW w:w="2884" w:type="dxa"/>
          </w:tcPr>
          <w:p w14:paraId="536D92EE" w14:textId="77777777" w:rsidR="00ED18D9" w:rsidRPr="007E0B31" w:rsidRDefault="00ED18D9" w:rsidP="00ED18D9">
            <w:pPr>
              <w:pStyle w:val="Arial11Bold"/>
              <w:rPr>
                <w:rFonts w:cs="Arial"/>
              </w:rPr>
            </w:pPr>
            <w:r w:rsidRPr="007E0B31">
              <w:rPr>
                <w:rFonts w:cs="Arial"/>
              </w:rPr>
              <w:t>Control Engineer</w:t>
            </w:r>
          </w:p>
        </w:tc>
        <w:tc>
          <w:tcPr>
            <w:tcW w:w="6634" w:type="dxa"/>
          </w:tcPr>
          <w:p w14:paraId="2DAA8A41" w14:textId="77777777" w:rsidR="00ED18D9" w:rsidRPr="007E0B31" w:rsidRDefault="00ED18D9" w:rsidP="00ED18D9">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ED18D9" w:rsidRPr="007E0B31" w14:paraId="4A061FA1" w14:textId="77777777" w:rsidTr="490DE6A8">
        <w:trPr>
          <w:cantSplit/>
        </w:trPr>
        <w:tc>
          <w:tcPr>
            <w:tcW w:w="2884" w:type="dxa"/>
          </w:tcPr>
          <w:p w14:paraId="0565CA3D" w14:textId="77777777" w:rsidR="00ED18D9" w:rsidRPr="007E0B31" w:rsidRDefault="00ED18D9" w:rsidP="00ED18D9">
            <w:pPr>
              <w:pStyle w:val="Arial11Bold"/>
              <w:rPr>
                <w:rFonts w:cs="Arial"/>
              </w:rPr>
            </w:pPr>
            <w:r w:rsidRPr="007E0B31">
              <w:rPr>
                <w:rFonts w:cs="Arial"/>
              </w:rPr>
              <w:t>Control Person</w:t>
            </w:r>
          </w:p>
        </w:tc>
        <w:tc>
          <w:tcPr>
            <w:tcW w:w="6634" w:type="dxa"/>
          </w:tcPr>
          <w:p w14:paraId="2D0C4029" w14:textId="77777777" w:rsidR="00ED18D9" w:rsidRPr="007E0B31" w:rsidRDefault="00ED18D9" w:rsidP="00ED18D9">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ED18D9" w:rsidRPr="007E0B31" w14:paraId="12EB2467" w14:textId="77777777" w:rsidTr="490DE6A8">
        <w:trPr>
          <w:cantSplit/>
        </w:trPr>
        <w:tc>
          <w:tcPr>
            <w:tcW w:w="2884" w:type="dxa"/>
          </w:tcPr>
          <w:p w14:paraId="19C43882" w14:textId="2FBBB530" w:rsidR="00ED18D9" w:rsidRPr="00B43A5F" w:rsidRDefault="00ED18D9" w:rsidP="00ED18D9">
            <w:pPr>
              <w:rPr>
                <w:bCs/>
              </w:rPr>
            </w:pPr>
            <w:r w:rsidRPr="005C20E3">
              <w:rPr>
                <w:rFonts w:cs="Arial"/>
                <w:b/>
                <w:bCs/>
              </w:rPr>
              <w:lastRenderedPageBreak/>
              <w:t>Control Phase</w:t>
            </w:r>
          </w:p>
          <w:p w14:paraId="1DA71278" w14:textId="77777777" w:rsidR="00ED18D9" w:rsidRPr="00A87826" w:rsidRDefault="00ED18D9" w:rsidP="00ED18D9"/>
          <w:p w14:paraId="14947776" w14:textId="77777777" w:rsidR="00ED18D9" w:rsidRPr="00A87826" w:rsidRDefault="00ED18D9" w:rsidP="00ED18D9"/>
          <w:p w14:paraId="04D42DE1" w14:textId="77777777" w:rsidR="00ED18D9" w:rsidRPr="00A87826" w:rsidRDefault="00ED18D9" w:rsidP="00ED18D9"/>
          <w:p w14:paraId="4E06E153" w14:textId="1EB79B79" w:rsidR="00ED18D9" w:rsidRPr="00A87826" w:rsidRDefault="00ED18D9" w:rsidP="00ED18D9">
            <w:pPr>
              <w:jc w:val="center"/>
            </w:pPr>
          </w:p>
        </w:tc>
        <w:tc>
          <w:tcPr>
            <w:tcW w:w="6634" w:type="dxa"/>
          </w:tcPr>
          <w:p w14:paraId="39628092" w14:textId="77777777" w:rsidR="00ED18D9" w:rsidRPr="007E0B31" w:rsidRDefault="00ED18D9" w:rsidP="00ED18D9">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ED18D9" w:rsidRPr="007E0B31" w14:paraId="027A8852" w14:textId="77777777" w:rsidTr="490DE6A8">
        <w:trPr>
          <w:cantSplit/>
        </w:trPr>
        <w:tc>
          <w:tcPr>
            <w:tcW w:w="2884" w:type="dxa"/>
          </w:tcPr>
          <w:p w14:paraId="61E04235" w14:textId="77777777" w:rsidR="00ED18D9" w:rsidRPr="007E0B31" w:rsidRDefault="00ED18D9" w:rsidP="00ED18D9">
            <w:pPr>
              <w:pStyle w:val="Arial11Bold"/>
              <w:rPr>
                <w:rFonts w:cs="Arial"/>
              </w:rPr>
            </w:pPr>
            <w:r w:rsidRPr="007E0B31">
              <w:rPr>
                <w:rFonts w:cs="Arial"/>
              </w:rPr>
              <w:t>Control Point</w:t>
            </w:r>
          </w:p>
        </w:tc>
        <w:tc>
          <w:tcPr>
            <w:tcW w:w="6634" w:type="dxa"/>
          </w:tcPr>
          <w:p w14:paraId="7358CD55" w14:textId="77777777" w:rsidR="00ED18D9" w:rsidRPr="007E0B31" w:rsidRDefault="00ED18D9" w:rsidP="00ED18D9">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ED18D9" w:rsidRPr="007E0B31" w:rsidRDefault="00ED18D9" w:rsidP="00ED18D9">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ED18D9" w:rsidRPr="007E0B31" w:rsidRDefault="00ED18D9" w:rsidP="00ED18D9">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ED18D9" w:rsidRPr="007E0B31" w:rsidRDefault="00ED18D9" w:rsidP="00ED18D9">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ED18D9" w:rsidRPr="007E0B31" w:rsidRDefault="00ED18D9" w:rsidP="00ED18D9">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ED18D9" w:rsidRPr="007E0B31" w:rsidRDefault="00ED18D9" w:rsidP="00ED18D9">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ED18D9" w:rsidRPr="007E0B31" w:rsidRDefault="00ED18D9" w:rsidP="00ED18D9">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ED18D9" w:rsidRPr="007E0B31" w:rsidRDefault="00ED18D9" w:rsidP="00ED18D9">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ED18D9" w:rsidRPr="007E0B31" w:rsidRDefault="00ED18D9" w:rsidP="00ED18D9">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ED18D9" w:rsidRPr="007E0B31" w:rsidRDefault="00ED18D9" w:rsidP="00ED18D9">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ED18D9" w:rsidRPr="007E0B31" w14:paraId="3239CB2F" w14:textId="77777777" w:rsidTr="490DE6A8">
        <w:trPr>
          <w:cantSplit/>
        </w:trPr>
        <w:tc>
          <w:tcPr>
            <w:tcW w:w="2884" w:type="dxa"/>
          </w:tcPr>
          <w:p w14:paraId="31CC584E" w14:textId="77777777" w:rsidR="00ED18D9" w:rsidRPr="007E0B31" w:rsidRDefault="00ED18D9" w:rsidP="00ED18D9">
            <w:pPr>
              <w:pStyle w:val="Arial11Bold"/>
              <w:rPr>
                <w:rFonts w:cs="Arial"/>
              </w:rPr>
            </w:pPr>
            <w:r w:rsidRPr="007E0B31">
              <w:rPr>
                <w:rFonts w:cs="Arial"/>
              </w:rPr>
              <w:t>Control Telephony</w:t>
            </w:r>
          </w:p>
        </w:tc>
        <w:tc>
          <w:tcPr>
            <w:tcW w:w="6634" w:type="dxa"/>
          </w:tcPr>
          <w:p w14:paraId="076469C1" w14:textId="1AD194F7" w:rsidR="00ED18D9" w:rsidRPr="007E0B31" w:rsidRDefault="00ED18D9" w:rsidP="00ED18D9">
            <w:pPr>
              <w:pStyle w:val="TableArial11"/>
              <w:rPr>
                <w:rFonts w:cs="Arial"/>
              </w:rPr>
            </w:pPr>
            <w:r w:rsidRPr="009E03DE">
              <w:rPr>
                <w:rFonts w:cs="Arial"/>
              </w:rPr>
              <w:t xml:space="preserve">The principal method by which a </w:t>
            </w:r>
            <w:r w:rsidRPr="009E03DE">
              <w:rPr>
                <w:rFonts w:cs="Arial"/>
                <w:b/>
              </w:rPr>
              <w:t>User's Responsible Engineer/Operator</w:t>
            </w:r>
            <w:r w:rsidRPr="009E03DE">
              <w:rPr>
                <w:rFonts w:cs="Arial"/>
                <w:bCs/>
              </w:rPr>
              <w:t xml:space="preserve">, </w:t>
            </w:r>
            <w:r w:rsidRPr="009E03DE">
              <w:t>the relevant</w:t>
            </w:r>
            <w:r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ED18D9" w:rsidRPr="007E0B31" w14:paraId="31949C78" w14:textId="77777777" w:rsidTr="490DE6A8">
        <w:trPr>
          <w:cantSplit/>
        </w:trPr>
        <w:tc>
          <w:tcPr>
            <w:tcW w:w="2884" w:type="dxa"/>
          </w:tcPr>
          <w:p w14:paraId="6E349B25" w14:textId="77777777" w:rsidR="00ED18D9" w:rsidRPr="007E0B31" w:rsidRDefault="00ED18D9" w:rsidP="00ED18D9">
            <w:pPr>
              <w:pStyle w:val="Arial11Bold"/>
              <w:rPr>
                <w:rFonts w:cs="Arial"/>
              </w:rPr>
            </w:pPr>
            <w:r w:rsidRPr="007E0B31">
              <w:rPr>
                <w:rFonts w:cs="Arial"/>
              </w:rPr>
              <w:t>Core Industry Document</w:t>
            </w:r>
          </w:p>
        </w:tc>
        <w:tc>
          <w:tcPr>
            <w:tcW w:w="6634" w:type="dxa"/>
          </w:tcPr>
          <w:p w14:paraId="7330C8CF" w14:textId="4AE65B1F" w:rsidR="00ED18D9" w:rsidRPr="007E0B31" w:rsidRDefault="00ED18D9" w:rsidP="00ED18D9">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ED18D9" w:rsidRPr="007E0B31" w14:paraId="3A59B2AE" w14:textId="77777777" w:rsidTr="490DE6A8">
        <w:trPr>
          <w:cantSplit/>
        </w:trPr>
        <w:tc>
          <w:tcPr>
            <w:tcW w:w="2884" w:type="dxa"/>
          </w:tcPr>
          <w:p w14:paraId="2D437765" w14:textId="77777777" w:rsidR="00ED18D9" w:rsidRPr="007E0B31" w:rsidRDefault="00ED18D9" w:rsidP="00ED18D9">
            <w:pPr>
              <w:pStyle w:val="Arial11Bold"/>
              <w:rPr>
                <w:rFonts w:cs="Arial"/>
              </w:rPr>
            </w:pPr>
            <w:r w:rsidRPr="007E0B31">
              <w:rPr>
                <w:rFonts w:cs="Arial"/>
              </w:rPr>
              <w:t>Core Industry Document Owner</w:t>
            </w:r>
          </w:p>
        </w:tc>
        <w:tc>
          <w:tcPr>
            <w:tcW w:w="6634" w:type="dxa"/>
          </w:tcPr>
          <w:p w14:paraId="10482254" w14:textId="77777777" w:rsidR="00ED18D9" w:rsidRPr="007E0B31" w:rsidRDefault="00ED18D9" w:rsidP="00ED18D9">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ED18D9" w:rsidRPr="007E0B31" w14:paraId="4E4A3859" w14:textId="77777777" w:rsidTr="490DE6A8">
        <w:trPr>
          <w:cantSplit/>
        </w:trPr>
        <w:tc>
          <w:tcPr>
            <w:tcW w:w="2884" w:type="dxa"/>
          </w:tcPr>
          <w:p w14:paraId="5D17F633" w14:textId="778F2175" w:rsidR="00ED18D9" w:rsidRPr="002A73E9" w:rsidRDefault="00ED18D9" w:rsidP="00ED18D9">
            <w:pPr>
              <w:pStyle w:val="Arial11Bold"/>
              <w:rPr>
                <w:highlight w:val="green"/>
              </w:rPr>
            </w:pPr>
            <w:r w:rsidRPr="001227B2">
              <w:lastRenderedPageBreak/>
              <w:t>Critical Tools and Facilities</w:t>
            </w:r>
          </w:p>
        </w:tc>
        <w:tc>
          <w:tcPr>
            <w:tcW w:w="6634" w:type="dxa"/>
          </w:tcPr>
          <w:p w14:paraId="5F478205" w14:textId="26EA8B62" w:rsidR="00ED18D9" w:rsidRPr="001227B2" w:rsidRDefault="00ED18D9" w:rsidP="00ED18D9">
            <w:pPr>
              <w:spacing w:before="100" w:after="100"/>
              <w:jc w:val="both"/>
              <w:rPr>
                <w:b/>
              </w:rPr>
            </w:pPr>
            <w:r w:rsidRPr="001227B2">
              <w:rPr>
                <w:b/>
              </w:rPr>
              <w:t xml:space="preserve">Apparatus </w:t>
            </w:r>
            <w:r w:rsidRPr="001227B2">
              <w:t>and tools required in relation to</w:t>
            </w:r>
            <w:r w:rsidRPr="002A73E9">
              <w:rPr>
                <w:b/>
              </w:rPr>
              <w:t xml:space="preserve"> </w:t>
            </w:r>
            <w:r w:rsidRPr="001227B2">
              <w:rPr>
                <w:rFonts w:cs="Arial"/>
                <w:b/>
                <w:bCs/>
              </w:rPr>
              <w:t>System Restoration</w:t>
            </w:r>
            <w:r w:rsidRPr="001227B2">
              <w:t>:</w:t>
            </w:r>
          </w:p>
          <w:p w14:paraId="5553D3A8" w14:textId="736387A3" w:rsidR="00ED18D9" w:rsidRPr="00845E49" w:rsidRDefault="00ED18D9" w:rsidP="00ED18D9">
            <w:pPr>
              <w:spacing w:before="100" w:after="100"/>
              <w:jc w:val="both"/>
            </w:pPr>
            <w:r w:rsidRPr="00845E49">
              <w:rPr>
                <w:rFonts w:cs="Arial"/>
              </w:rPr>
              <w:t xml:space="preserve">a) </w:t>
            </w:r>
            <w:r w:rsidRPr="00845E49">
              <w:t xml:space="preserve">In the case of </w:t>
            </w:r>
            <w:r w:rsidRPr="00845E49">
              <w:rPr>
                <w:b/>
              </w:rPr>
              <w:t>The Company</w:t>
            </w:r>
            <w:r w:rsidRPr="00845E49">
              <w:t xml:space="preserve"> include, but are not limited to:</w:t>
            </w:r>
          </w:p>
          <w:p w14:paraId="0BEBA5B5" w14:textId="3E82C419" w:rsidR="00ED18D9" w:rsidRPr="00845E49" w:rsidRDefault="00ED18D9" w:rsidP="00ED18D9">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Pr="00845E49">
              <w:rPr>
                <w:b/>
              </w:rPr>
              <w:t>Load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analysis;</w:t>
            </w:r>
          </w:p>
          <w:p w14:paraId="6A40C3C7" w14:textId="29B410BB" w:rsidR="00ED18D9" w:rsidRPr="00845E49" w:rsidRDefault="00ED18D9" w:rsidP="00ED18D9">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proofErr w:type="gramStart"/>
            <w:r w:rsidRPr="00845E49">
              <w:t>personnel;</w:t>
            </w:r>
            <w:proofErr w:type="gramEnd"/>
          </w:p>
          <w:p w14:paraId="51A39DE1" w14:textId="77777777" w:rsidR="00ED18D9" w:rsidRPr="00845E49" w:rsidRDefault="00ED18D9" w:rsidP="00ED18D9">
            <w:pPr>
              <w:widowControl/>
              <w:numPr>
                <w:ilvl w:val="0"/>
                <w:numId w:val="18"/>
              </w:numPr>
              <w:spacing w:before="100" w:after="100"/>
              <w:jc w:val="both"/>
            </w:pPr>
            <w:r w:rsidRPr="00845E49">
              <w:rPr>
                <w:b/>
              </w:rPr>
              <w:t>Control Telephony</w:t>
            </w:r>
            <w:r w:rsidRPr="00845E49">
              <w:t xml:space="preserve"> systems as provided for in CC.6.5.1 – CC.6.5.5 and ECC.6.5.1 – ECC.6.5.</w:t>
            </w:r>
            <w:proofErr w:type="gramStart"/>
            <w:r w:rsidRPr="00845E49">
              <w:t>5;</w:t>
            </w:r>
            <w:proofErr w:type="gramEnd"/>
          </w:p>
          <w:p w14:paraId="0CECB2DC" w14:textId="77777777" w:rsidR="00ED18D9" w:rsidRPr="00845E49" w:rsidRDefault="00ED18D9" w:rsidP="00ED18D9">
            <w:pPr>
              <w:widowControl/>
              <w:numPr>
                <w:ilvl w:val="0"/>
                <w:numId w:val="18"/>
              </w:numPr>
              <w:spacing w:before="100" w:after="100"/>
              <w:jc w:val="both"/>
            </w:pPr>
            <w:r w:rsidRPr="00845E49">
              <w:t>Operational telephony as provided for in STCP 04-5; and</w:t>
            </w:r>
          </w:p>
          <w:p w14:paraId="6F964789" w14:textId="77777777" w:rsidR="00ED18D9" w:rsidRPr="00845E49" w:rsidRDefault="00ED18D9" w:rsidP="00ED18D9">
            <w:pPr>
              <w:widowControl/>
              <w:numPr>
                <w:ilvl w:val="0"/>
                <w:numId w:val="18"/>
              </w:numPr>
              <w:spacing w:before="100" w:after="100"/>
              <w:jc w:val="both"/>
            </w:pPr>
            <w:r w:rsidRPr="00845E49">
              <w:t>Tools and communications systems to facilitate cross border operations.</w:t>
            </w:r>
          </w:p>
          <w:p w14:paraId="734333A6" w14:textId="0EF1F69C" w:rsidR="00ED18D9" w:rsidRPr="00851307" w:rsidRDefault="00ED18D9" w:rsidP="00ED18D9">
            <w:pPr>
              <w:spacing w:before="100" w:after="100"/>
              <w:ind w:left="292" w:hanging="283"/>
              <w:jc w:val="both"/>
            </w:pPr>
            <w:r w:rsidRPr="00851307">
              <w:rPr>
                <w:rFonts w:cs="Arial"/>
              </w:rPr>
              <w:t xml:space="preserve">b) </w:t>
            </w:r>
            <w:r w:rsidRPr="00851307">
              <w:t xml:space="preserve">In the case of </w:t>
            </w:r>
            <w:r w:rsidRPr="00851307">
              <w:rPr>
                <w:b/>
              </w:rPr>
              <w:t>Generators</w:t>
            </w:r>
            <w:r w:rsidRPr="00851307">
              <w:t>,</w:t>
            </w:r>
            <w:r w:rsidRPr="00851307">
              <w:rPr>
                <w:b/>
              </w:rPr>
              <w:t xml:space="preserve"> HVDC System Owners</w:t>
            </w:r>
            <w:r w:rsidRPr="00851307">
              <w:t>,</w:t>
            </w:r>
            <w:r w:rsidRPr="00851307">
              <w:rPr>
                <w:b/>
              </w:rPr>
              <w:t xml:space="preserve"> DC Converter Station Owners</w:t>
            </w:r>
            <w:r w:rsidRPr="00851307">
              <w:t>,</w:t>
            </w:r>
            <w:r w:rsidRPr="00851307">
              <w:rPr>
                <w:b/>
              </w:rPr>
              <w:t xml:space="preserve"> Defence Service Providers</w:t>
            </w:r>
            <w:r w:rsidRPr="00851307">
              <w:t xml:space="preserve"> and</w:t>
            </w:r>
            <w:r w:rsidRPr="00851307">
              <w:rPr>
                <w:b/>
              </w:rPr>
              <w:t xml:space="preserve"> Restoration </w:t>
            </w:r>
            <w:r w:rsidRPr="00851307">
              <w:rPr>
                <w:rFonts w:cs="Arial"/>
                <w:b/>
              </w:rPr>
              <w:t>Contractors</w:t>
            </w:r>
            <w:r w:rsidRPr="00851307">
              <w:rPr>
                <w:rFonts w:cs="Arial"/>
                <w:bCs/>
              </w:rPr>
              <w:t>:</w:t>
            </w:r>
          </w:p>
          <w:p w14:paraId="74216242" w14:textId="564E6101" w:rsidR="00ED18D9" w:rsidRPr="009F79B7" w:rsidRDefault="00ED18D9" w:rsidP="00ED18D9">
            <w:pPr>
              <w:widowControl/>
              <w:numPr>
                <w:ilvl w:val="0"/>
                <w:numId w:val="20"/>
              </w:numPr>
              <w:spacing w:before="100" w:after="100"/>
              <w:jc w:val="both"/>
            </w:pPr>
            <w:r w:rsidRPr="009F79B7">
              <w:t xml:space="preserve">Tools for monitoring </w:t>
            </w:r>
            <w:r w:rsidRPr="009F79B7">
              <w:rPr>
                <w:rFonts w:cs="Arial"/>
              </w:rPr>
              <w:t>relevant</w:t>
            </w:r>
            <w:r w:rsidRPr="009F79B7">
              <w:t xml:space="preserve"> </w:t>
            </w:r>
            <w:r w:rsidRPr="009F79B7">
              <w:rPr>
                <w:b/>
              </w:rPr>
              <w:t xml:space="preserve">Plant </w:t>
            </w:r>
            <w:r w:rsidRPr="009F79B7">
              <w:t>and</w:t>
            </w:r>
            <w:r w:rsidRPr="009F79B7">
              <w:rPr>
                <w:b/>
              </w:rPr>
              <w:t xml:space="preserve"> </w:t>
            </w:r>
            <w:proofErr w:type="gramStart"/>
            <w:r w:rsidRPr="009F79B7">
              <w:rPr>
                <w:b/>
              </w:rPr>
              <w:t>Apparatus</w:t>
            </w:r>
            <w:r w:rsidRPr="009F79B7">
              <w:t>;</w:t>
            </w:r>
            <w:proofErr w:type="gramEnd"/>
          </w:p>
          <w:p w14:paraId="3FC38107" w14:textId="738E8780" w:rsidR="00ED18D9" w:rsidRPr="009F79B7" w:rsidRDefault="00ED18D9" w:rsidP="00ED18D9">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ED18D9" w:rsidRPr="009F79B7" w:rsidRDefault="00ED18D9" w:rsidP="00ED18D9">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ED18D9" w:rsidRPr="005604B5" w:rsidRDefault="00ED18D9" w:rsidP="00ED18D9">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Pr>
                <w:rFonts w:cs="Arial"/>
                <w:b/>
              </w:rPr>
              <w:t>Contractors</w:t>
            </w:r>
            <w:r w:rsidRPr="005604B5">
              <w:rPr>
                <w:rFonts w:cs="Arial"/>
                <w:b/>
              </w:rPr>
              <w:t xml:space="preserve"> </w:t>
            </w:r>
            <w:r w:rsidRPr="005604B5">
              <w:rPr>
                <w:rFonts w:cs="Arial"/>
                <w:bCs/>
              </w:rPr>
              <w:t>as provided for in item b) above:</w:t>
            </w:r>
          </w:p>
          <w:p w14:paraId="71789948" w14:textId="77777777" w:rsidR="00ED18D9" w:rsidRPr="005604B5" w:rsidRDefault="00ED18D9" w:rsidP="00ED18D9">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ED18D9" w:rsidRPr="005604B5" w:rsidRDefault="00ED18D9" w:rsidP="00ED18D9">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ED18D9" w:rsidRPr="007C51CC" w:rsidRDefault="00ED18D9" w:rsidP="00ED18D9">
            <w:pPr>
              <w:spacing w:before="100" w:after="100"/>
              <w:ind w:left="10"/>
              <w:jc w:val="both"/>
            </w:pPr>
            <w:r w:rsidRPr="007C51CC">
              <w:rPr>
                <w:rFonts w:cs="Arial"/>
              </w:rPr>
              <w:t xml:space="preserve">d) </w:t>
            </w:r>
            <w:r w:rsidRPr="007C51CC">
              <w:t xml:space="preserve">In the case of </w:t>
            </w:r>
            <w:r w:rsidRPr="007C51CC">
              <w:rPr>
                <w:b/>
              </w:rPr>
              <w:t>Network Operators</w:t>
            </w:r>
            <w:r w:rsidRPr="007C51CC">
              <w:t>:</w:t>
            </w:r>
          </w:p>
          <w:p w14:paraId="6316F418" w14:textId="77777777" w:rsidR="00ED18D9" w:rsidRPr="007C51CC" w:rsidRDefault="00ED18D9" w:rsidP="00ED18D9">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analysis;</w:t>
            </w:r>
          </w:p>
          <w:p w14:paraId="029F1C7B" w14:textId="67B01D9F" w:rsidR="00ED18D9" w:rsidRPr="007C51CC" w:rsidRDefault="00ED18D9" w:rsidP="00ED18D9">
            <w:pPr>
              <w:widowControl/>
              <w:numPr>
                <w:ilvl w:val="0"/>
                <w:numId w:val="19"/>
              </w:numPr>
              <w:spacing w:before="100" w:after="100"/>
              <w:jc w:val="both"/>
              <w:rPr>
                <w:rFonts w:cs="Arial"/>
              </w:rPr>
            </w:pPr>
            <w:r w:rsidRPr="007C51CC">
              <w:t xml:space="preserve">The ability to control, protect and monitor those assets necessary for </w:t>
            </w:r>
            <w:r>
              <w:rPr>
                <w:rFonts w:cs="Arial"/>
                <w:b/>
                <w:bCs/>
              </w:rPr>
              <w:t>System Restoration</w:t>
            </w:r>
            <w:r w:rsidRPr="007C51CC">
              <w:rPr>
                <w:rFonts w:cs="Arial"/>
                <w:b/>
                <w:bCs/>
              </w:rPr>
              <w:t xml:space="preserve"> </w:t>
            </w:r>
            <w:r w:rsidRPr="007C51CC">
              <w:rPr>
                <w:rFonts w:cs="Arial"/>
              </w:rPr>
              <w:t xml:space="preserve">including switchgear, tap changers </w:t>
            </w:r>
            <w:r>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ED18D9" w:rsidRPr="00264635" w:rsidRDefault="00ED18D9" w:rsidP="00ED18D9">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ED18D9" w:rsidRPr="00264635" w:rsidRDefault="00ED18D9" w:rsidP="00ED18D9">
            <w:pPr>
              <w:spacing w:before="100" w:after="100"/>
              <w:ind w:left="10"/>
              <w:jc w:val="both"/>
            </w:pPr>
            <w:r w:rsidRPr="00264635">
              <w:rPr>
                <w:rFonts w:cs="Arial"/>
              </w:rPr>
              <w:t xml:space="preserve">e) </w:t>
            </w:r>
            <w:r w:rsidRPr="00264635">
              <w:t xml:space="preserve">In the case of </w:t>
            </w:r>
            <w:r w:rsidRPr="00264635">
              <w:rPr>
                <w:b/>
              </w:rPr>
              <w:t>Non-Embedded Customers</w:t>
            </w:r>
            <w:r w:rsidRPr="00264635">
              <w:t>:</w:t>
            </w:r>
          </w:p>
          <w:p w14:paraId="219CD1BE" w14:textId="77777777" w:rsidR="00ED18D9" w:rsidRPr="00264635" w:rsidRDefault="00ED18D9" w:rsidP="00ED18D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w:t>
            </w:r>
            <w:proofErr w:type="gramStart"/>
            <w:r w:rsidRPr="00264635">
              <w:t>operation;</w:t>
            </w:r>
            <w:proofErr w:type="gramEnd"/>
          </w:p>
          <w:p w14:paraId="51A127DB" w14:textId="6A6D5000" w:rsidR="00ED18D9" w:rsidRDefault="00ED18D9" w:rsidP="00ED18D9">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ED18D9" w:rsidRPr="00264635" w:rsidRDefault="00ED18D9" w:rsidP="00ED18D9">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Pr>
                <w:rFonts w:cs="Arial"/>
              </w:rPr>
              <w:t>.</w:t>
            </w:r>
          </w:p>
        </w:tc>
      </w:tr>
      <w:tr w:rsidR="00ED18D9" w:rsidRPr="007E0B31" w14:paraId="1AD3474E" w14:textId="77777777" w:rsidTr="490DE6A8">
        <w:trPr>
          <w:cantSplit/>
        </w:trPr>
        <w:tc>
          <w:tcPr>
            <w:tcW w:w="2884" w:type="dxa"/>
          </w:tcPr>
          <w:p w14:paraId="1E287F9A" w14:textId="77777777" w:rsidR="00ED18D9" w:rsidRPr="007E0B31" w:rsidRDefault="00ED18D9" w:rsidP="00ED18D9">
            <w:pPr>
              <w:pStyle w:val="Arial11Bold"/>
              <w:rPr>
                <w:rFonts w:cs="Arial"/>
              </w:rPr>
            </w:pPr>
            <w:r w:rsidRPr="001801CA">
              <w:rPr>
                <w:rFonts w:cs="Arial"/>
              </w:rPr>
              <w:lastRenderedPageBreak/>
              <w:t>CUSC</w:t>
            </w:r>
          </w:p>
        </w:tc>
        <w:tc>
          <w:tcPr>
            <w:tcW w:w="6634" w:type="dxa"/>
          </w:tcPr>
          <w:p w14:paraId="12B3E7E0" w14:textId="5EFE5ACD" w:rsidR="00ED18D9" w:rsidRPr="007E0B31" w:rsidRDefault="00ED18D9" w:rsidP="00ED18D9">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ED18D9" w:rsidRPr="007E0B31" w14:paraId="5634AD17" w14:textId="77777777" w:rsidTr="490DE6A8">
        <w:trPr>
          <w:cantSplit/>
        </w:trPr>
        <w:tc>
          <w:tcPr>
            <w:tcW w:w="2884" w:type="dxa"/>
          </w:tcPr>
          <w:p w14:paraId="36634764" w14:textId="77777777" w:rsidR="00ED18D9" w:rsidRPr="007E0B31" w:rsidRDefault="00ED18D9" w:rsidP="00ED18D9">
            <w:pPr>
              <w:pStyle w:val="Arial11Bold"/>
              <w:rPr>
                <w:rFonts w:cs="Arial"/>
              </w:rPr>
            </w:pPr>
            <w:r w:rsidRPr="007E0B31">
              <w:rPr>
                <w:rFonts w:cs="Arial"/>
              </w:rPr>
              <w:t>CUSC Contract</w:t>
            </w:r>
          </w:p>
        </w:tc>
        <w:tc>
          <w:tcPr>
            <w:tcW w:w="6634" w:type="dxa"/>
          </w:tcPr>
          <w:p w14:paraId="19B688D1" w14:textId="5EEE5C4A" w:rsidR="00ED18D9" w:rsidRPr="007E0B31" w:rsidRDefault="00ED18D9" w:rsidP="00ED18D9">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ED18D9" w:rsidRPr="007E0B31" w:rsidRDefault="00ED18D9" w:rsidP="00ED18D9">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ED18D9" w:rsidRPr="007E0B31" w:rsidRDefault="00ED18D9" w:rsidP="00ED18D9">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ED18D9" w:rsidRPr="007E0B31" w:rsidRDefault="00ED18D9" w:rsidP="00ED18D9">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ED18D9" w:rsidRPr="007E0B31" w:rsidRDefault="00ED18D9" w:rsidP="00ED18D9">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ED18D9" w:rsidRPr="007E0B31" w14:paraId="64135752" w14:textId="77777777" w:rsidTr="490DE6A8">
        <w:trPr>
          <w:cantSplit/>
        </w:trPr>
        <w:tc>
          <w:tcPr>
            <w:tcW w:w="2884" w:type="dxa"/>
          </w:tcPr>
          <w:p w14:paraId="3DE12D4A" w14:textId="77777777" w:rsidR="00ED18D9" w:rsidRPr="007E0B31" w:rsidRDefault="00ED18D9" w:rsidP="00ED18D9">
            <w:pPr>
              <w:pStyle w:val="Arial11Bold"/>
              <w:rPr>
                <w:rFonts w:cs="Arial"/>
              </w:rPr>
            </w:pPr>
            <w:r w:rsidRPr="007E0B31">
              <w:rPr>
                <w:rFonts w:cs="Arial"/>
              </w:rPr>
              <w:t>CUSC Framework Agreement</w:t>
            </w:r>
          </w:p>
        </w:tc>
        <w:tc>
          <w:tcPr>
            <w:tcW w:w="6634" w:type="dxa"/>
          </w:tcPr>
          <w:p w14:paraId="029332DF" w14:textId="79575959" w:rsidR="00ED18D9" w:rsidRPr="007E0B31" w:rsidRDefault="00ED18D9" w:rsidP="00ED18D9">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ED18D9" w:rsidRPr="007E0B31" w14:paraId="06AECE7D" w14:textId="77777777" w:rsidTr="490DE6A8">
        <w:trPr>
          <w:cantSplit/>
        </w:trPr>
        <w:tc>
          <w:tcPr>
            <w:tcW w:w="2884" w:type="dxa"/>
          </w:tcPr>
          <w:p w14:paraId="5509DB7A" w14:textId="77777777" w:rsidR="00ED18D9" w:rsidRPr="007E0B31" w:rsidRDefault="00ED18D9" w:rsidP="00ED18D9">
            <w:pPr>
              <w:pStyle w:val="Arial11Bold"/>
              <w:rPr>
                <w:rFonts w:cs="Arial"/>
              </w:rPr>
            </w:pPr>
            <w:r w:rsidRPr="007E0B31">
              <w:rPr>
                <w:rFonts w:cs="Arial"/>
              </w:rPr>
              <w:t>CUSC Party</w:t>
            </w:r>
          </w:p>
        </w:tc>
        <w:tc>
          <w:tcPr>
            <w:tcW w:w="6634" w:type="dxa"/>
          </w:tcPr>
          <w:p w14:paraId="7635BD5F" w14:textId="51775C92" w:rsidR="00ED18D9" w:rsidRPr="007E0B31" w:rsidRDefault="00ED18D9" w:rsidP="00ED18D9">
            <w:pPr>
              <w:pStyle w:val="TableArial11"/>
              <w:rPr>
                <w:rFonts w:cs="Arial"/>
              </w:rPr>
            </w:pPr>
            <w:r w:rsidRPr="007E0B31">
              <w:rPr>
                <w:rFonts w:cs="Arial"/>
              </w:rPr>
              <w:t xml:space="preserve">As defined in the </w:t>
            </w:r>
            <w:proofErr w:type="spellStart"/>
            <w:r>
              <w:rPr>
                <w:rFonts w:cs="Arial"/>
                <w:b/>
              </w:rPr>
              <w:t>The</w:t>
            </w:r>
            <w:proofErr w:type="spellEnd"/>
            <w:r>
              <w:rPr>
                <w:rFonts w:cs="Arial"/>
                <w:b/>
              </w:rPr>
              <w:t xml:space="preserve"> Company’s </w:t>
            </w:r>
            <w:r w:rsidRPr="007E0B31">
              <w:rPr>
                <w:rFonts w:cs="Arial"/>
              </w:rPr>
              <w:t>Transmission Licence and “CUSC Parties” shall be construed accordingly.</w:t>
            </w:r>
          </w:p>
        </w:tc>
      </w:tr>
      <w:tr w:rsidR="00ED18D9" w:rsidRPr="007E0B31" w14:paraId="74C0FB34" w14:textId="77777777" w:rsidTr="490DE6A8">
        <w:trPr>
          <w:cantSplit/>
        </w:trPr>
        <w:tc>
          <w:tcPr>
            <w:tcW w:w="2884" w:type="dxa"/>
          </w:tcPr>
          <w:p w14:paraId="7B345751" w14:textId="77777777" w:rsidR="00ED18D9" w:rsidRPr="007E0B31" w:rsidRDefault="00ED18D9" w:rsidP="00ED18D9">
            <w:pPr>
              <w:pStyle w:val="Arial11Bold"/>
              <w:rPr>
                <w:rFonts w:cs="Arial"/>
              </w:rPr>
            </w:pPr>
            <w:r w:rsidRPr="007E0B31">
              <w:rPr>
                <w:rFonts w:cs="Arial"/>
              </w:rPr>
              <w:t>Customer</w:t>
            </w:r>
          </w:p>
        </w:tc>
        <w:tc>
          <w:tcPr>
            <w:tcW w:w="6634" w:type="dxa"/>
          </w:tcPr>
          <w:p w14:paraId="2206AA53" w14:textId="4F949084" w:rsidR="00ED18D9" w:rsidRPr="007E0B31" w:rsidRDefault="00ED18D9" w:rsidP="00ED18D9">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ED18D9" w:rsidRPr="007E0B31" w14:paraId="56EA79E2" w14:textId="77777777" w:rsidTr="490DE6A8">
        <w:trPr>
          <w:cantSplit/>
        </w:trPr>
        <w:tc>
          <w:tcPr>
            <w:tcW w:w="2884" w:type="dxa"/>
          </w:tcPr>
          <w:p w14:paraId="2A71FDEA" w14:textId="77777777" w:rsidR="00ED18D9" w:rsidRPr="007E0B31" w:rsidRDefault="00ED18D9" w:rsidP="00ED18D9">
            <w:pPr>
              <w:pStyle w:val="Arial11Bold"/>
              <w:rPr>
                <w:rFonts w:cs="Arial"/>
              </w:rPr>
            </w:pPr>
            <w:r w:rsidRPr="007E0B31">
              <w:rPr>
                <w:rFonts w:cs="Arial"/>
              </w:rPr>
              <w:t>Customer Demand Management</w:t>
            </w:r>
          </w:p>
        </w:tc>
        <w:tc>
          <w:tcPr>
            <w:tcW w:w="6634" w:type="dxa"/>
          </w:tcPr>
          <w:p w14:paraId="7226D5F1" w14:textId="77777777" w:rsidR="00ED18D9" w:rsidRPr="007E0B31" w:rsidRDefault="00ED18D9" w:rsidP="00ED18D9">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ED18D9" w:rsidRPr="007E0B31" w14:paraId="4707F41F" w14:textId="77777777" w:rsidTr="490DE6A8">
        <w:trPr>
          <w:cantSplit/>
        </w:trPr>
        <w:tc>
          <w:tcPr>
            <w:tcW w:w="2884" w:type="dxa"/>
          </w:tcPr>
          <w:p w14:paraId="7C52AC56" w14:textId="77777777" w:rsidR="00ED18D9" w:rsidRPr="007E0B31" w:rsidRDefault="00ED18D9" w:rsidP="00ED18D9">
            <w:pPr>
              <w:pStyle w:val="Arial11Bold"/>
              <w:rPr>
                <w:rFonts w:cs="Arial"/>
              </w:rPr>
            </w:pPr>
            <w:r w:rsidRPr="007E0B31">
              <w:rPr>
                <w:rFonts w:cs="Arial"/>
              </w:rPr>
              <w:t>Customer Demand Management Notification Level</w:t>
            </w:r>
          </w:p>
        </w:tc>
        <w:tc>
          <w:tcPr>
            <w:tcW w:w="6634" w:type="dxa"/>
          </w:tcPr>
          <w:p w14:paraId="0AAA6C43" w14:textId="270B9CB3" w:rsidR="00ED18D9" w:rsidRPr="007E0B31" w:rsidRDefault="00ED18D9" w:rsidP="00ED18D9">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ED18D9" w:rsidRPr="007E0B31" w14:paraId="2D1B9546" w14:textId="77777777" w:rsidTr="490DE6A8">
        <w:trPr>
          <w:cantSplit/>
        </w:trPr>
        <w:tc>
          <w:tcPr>
            <w:tcW w:w="2884" w:type="dxa"/>
          </w:tcPr>
          <w:p w14:paraId="172D226E" w14:textId="77777777" w:rsidR="00ED18D9" w:rsidRPr="007E0B31" w:rsidRDefault="00ED18D9" w:rsidP="00ED18D9">
            <w:pPr>
              <w:pStyle w:val="Arial11Bold"/>
              <w:rPr>
                <w:rFonts w:cs="Arial"/>
              </w:rPr>
            </w:pPr>
            <w:r w:rsidRPr="007E0B31">
              <w:rPr>
                <w:rFonts w:cs="Arial"/>
              </w:rPr>
              <w:t>Customer Generating Plant</w:t>
            </w:r>
          </w:p>
        </w:tc>
        <w:tc>
          <w:tcPr>
            <w:tcW w:w="6634" w:type="dxa"/>
          </w:tcPr>
          <w:p w14:paraId="398E8F48" w14:textId="77777777" w:rsidR="00ED18D9" w:rsidRPr="007E0B31" w:rsidRDefault="00ED18D9" w:rsidP="00ED18D9">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ED18D9" w:rsidRPr="00A97193" w14:paraId="5D695C49" w14:textId="77777777" w:rsidTr="490DE6A8">
        <w:trPr>
          <w:cantSplit/>
        </w:trPr>
        <w:tc>
          <w:tcPr>
            <w:tcW w:w="2884" w:type="dxa"/>
          </w:tcPr>
          <w:p w14:paraId="461764E4" w14:textId="0AA3A88B" w:rsidR="00ED18D9" w:rsidRPr="00A97193" w:rsidRDefault="00ED18D9" w:rsidP="00ED18D9">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ED18D9" w:rsidRPr="002510FF" w:rsidRDefault="00ED18D9" w:rsidP="00ED18D9">
            <w:pPr>
              <w:pStyle w:val="TableArial11"/>
              <w:rPr>
                <w:rFonts w:cs="Arial"/>
                <w:bCs/>
              </w:rPr>
            </w:pPr>
            <w:r w:rsidRPr="002510FF">
              <w:rPr>
                <w:rFonts w:cs="Arial"/>
                <w:bCs/>
              </w:rPr>
              <w:t>The ratio of the actual damping to critical damping.</w:t>
            </w:r>
          </w:p>
          <w:p w14:paraId="78B9F50E" w14:textId="77777777" w:rsidR="00ED18D9" w:rsidRPr="002510FF" w:rsidRDefault="00ED18D9" w:rsidP="00ED18D9">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ED18D9" w:rsidRPr="002510FF" w:rsidRDefault="00ED18D9" w:rsidP="00ED18D9">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ED18D9" w:rsidRPr="00A97193" w:rsidRDefault="00ED18D9" w:rsidP="00ED18D9">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ED18D9" w:rsidRPr="007E0B31" w14:paraId="7321A935" w14:textId="77777777" w:rsidTr="490DE6A8">
        <w:trPr>
          <w:cantSplit/>
        </w:trPr>
        <w:tc>
          <w:tcPr>
            <w:tcW w:w="2884" w:type="dxa"/>
          </w:tcPr>
          <w:p w14:paraId="6C6A7825" w14:textId="44C72974" w:rsidR="00ED18D9" w:rsidRPr="006D65CB" w:rsidRDefault="00ED18D9" w:rsidP="00ED18D9">
            <w:pPr>
              <w:pStyle w:val="Arial11Bold"/>
              <w:rPr>
                <w:rFonts w:cs="Arial"/>
              </w:rPr>
            </w:pPr>
            <w:r w:rsidRPr="006D65CB">
              <w:rPr>
                <w:lang w:val="en-US"/>
              </w:rPr>
              <w:lastRenderedPageBreak/>
              <w:t>Data Publisher</w:t>
            </w:r>
          </w:p>
        </w:tc>
        <w:tc>
          <w:tcPr>
            <w:tcW w:w="6634" w:type="dxa"/>
          </w:tcPr>
          <w:p w14:paraId="4B901FD2" w14:textId="5BF3A4BA" w:rsidR="00ED18D9" w:rsidRPr="006D65CB" w:rsidRDefault="00ED18D9" w:rsidP="00ED18D9">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ED18D9" w:rsidRPr="007E0B31" w14:paraId="620031EA" w14:textId="77777777" w:rsidTr="490DE6A8">
        <w:trPr>
          <w:cantSplit/>
        </w:trPr>
        <w:tc>
          <w:tcPr>
            <w:tcW w:w="2884" w:type="dxa"/>
          </w:tcPr>
          <w:p w14:paraId="163A6949" w14:textId="77777777" w:rsidR="00ED18D9" w:rsidRPr="007E0B31" w:rsidRDefault="00ED18D9" w:rsidP="00ED18D9">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ED18D9" w:rsidRPr="007E0B31" w:rsidRDefault="00ED18D9" w:rsidP="00ED18D9">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ED18D9" w:rsidRPr="007E0B31" w14:paraId="15D1B399" w14:textId="77777777" w:rsidTr="490DE6A8">
        <w:trPr>
          <w:cantSplit/>
        </w:trPr>
        <w:tc>
          <w:tcPr>
            <w:tcW w:w="2884" w:type="dxa"/>
          </w:tcPr>
          <w:p w14:paraId="3C87D465" w14:textId="77777777" w:rsidR="00ED18D9" w:rsidRPr="007E0B31" w:rsidRDefault="00ED18D9" w:rsidP="00ED18D9">
            <w:pPr>
              <w:pStyle w:val="Arial11Bold"/>
              <w:rPr>
                <w:rFonts w:cs="Arial"/>
              </w:rPr>
            </w:pPr>
            <w:r w:rsidRPr="007E0B31">
              <w:rPr>
                <w:rFonts w:cs="Arial"/>
              </w:rPr>
              <w:t>Data Validation, Consistency and Defaulting Rules</w:t>
            </w:r>
          </w:p>
        </w:tc>
        <w:tc>
          <w:tcPr>
            <w:tcW w:w="6634" w:type="dxa"/>
          </w:tcPr>
          <w:p w14:paraId="41EC003B" w14:textId="796659F5" w:rsidR="00ED18D9" w:rsidRPr="007E0B31" w:rsidRDefault="00ED18D9" w:rsidP="00ED18D9">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ED18D9" w:rsidRPr="007E0B31" w14:paraId="60B41840" w14:textId="77777777" w:rsidTr="490DE6A8">
        <w:trPr>
          <w:cantSplit/>
        </w:trPr>
        <w:tc>
          <w:tcPr>
            <w:tcW w:w="2884" w:type="dxa"/>
          </w:tcPr>
          <w:p w14:paraId="28E3B818" w14:textId="77777777" w:rsidR="00ED18D9" w:rsidRPr="007E0B31" w:rsidRDefault="00ED18D9" w:rsidP="00ED18D9">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ED18D9" w:rsidRPr="007E0B31" w:rsidRDefault="00ED18D9" w:rsidP="00ED18D9">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ED18D9" w:rsidRPr="007E0B31" w14:paraId="76377CF1" w14:textId="77777777" w:rsidTr="490DE6A8">
        <w:trPr>
          <w:cantSplit/>
        </w:trPr>
        <w:tc>
          <w:tcPr>
            <w:tcW w:w="2884" w:type="dxa"/>
          </w:tcPr>
          <w:p w14:paraId="78134748" w14:textId="77777777" w:rsidR="00ED18D9" w:rsidRPr="007E0B31" w:rsidRDefault="00ED18D9" w:rsidP="00ED18D9">
            <w:pPr>
              <w:pStyle w:val="Arial11Bold"/>
              <w:rPr>
                <w:rFonts w:cs="Arial"/>
              </w:rPr>
            </w:pPr>
            <w:r w:rsidRPr="007E0B31">
              <w:rPr>
                <w:rFonts w:cs="Arial"/>
              </w:rPr>
              <w:t>DC Converter</w:t>
            </w:r>
          </w:p>
        </w:tc>
        <w:tc>
          <w:tcPr>
            <w:tcW w:w="6634" w:type="dxa"/>
          </w:tcPr>
          <w:p w14:paraId="16A294E9" w14:textId="0242A003" w:rsidR="00ED18D9" w:rsidRPr="007E0B31" w:rsidRDefault="00ED18D9" w:rsidP="00ED18D9">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ED18D9" w:rsidRPr="007E0B31" w14:paraId="04148493" w14:textId="77777777" w:rsidTr="490DE6A8">
        <w:trPr>
          <w:cantSplit/>
        </w:trPr>
        <w:tc>
          <w:tcPr>
            <w:tcW w:w="2884" w:type="dxa"/>
          </w:tcPr>
          <w:p w14:paraId="49C122A2" w14:textId="77777777" w:rsidR="00ED18D9" w:rsidRPr="007E0B31" w:rsidRDefault="00ED18D9" w:rsidP="00ED18D9">
            <w:pPr>
              <w:pStyle w:val="Arial11Bold"/>
              <w:rPr>
                <w:rFonts w:cs="Arial"/>
              </w:rPr>
            </w:pPr>
            <w:r w:rsidRPr="007E0B31">
              <w:rPr>
                <w:rFonts w:cs="Arial"/>
              </w:rPr>
              <w:t>DC Converter Station</w:t>
            </w:r>
          </w:p>
        </w:tc>
        <w:tc>
          <w:tcPr>
            <w:tcW w:w="6634" w:type="dxa"/>
          </w:tcPr>
          <w:p w14:paraId="115A8F13" w14:textId="77777777" w:rsidR="00ED18D9" w:rsidRPr="007E0B31" w:rsidRDefault="00ED18D9" w:rsidP="00ED18D9">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ED18D9" w:rsidRPr="007E0B31" w:rsidRDefault="00ED18D9" w:rsidP="00ED18D9">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ED18D9" w:rsidRPr="007E0B31" w:rsidRDefault="00ED18D9" w:rsidP="00ED18D9">
            <w:pPr>
              <w:pStyle w:val="TableArial11"/>
              <w:rPr>
                <w:rFonts w:cs="Arial"/>
              </w:rPr>
            </w:pPr>
            <w:r w:rsidRPr="007E0B31">
              <w:rPr>
                <w:rFonts w:cs="Arial"/>
              </w:rPr>
              <w:t>(</w:t>
            </w:r>
            <w:proofErr w:type="gramStart"/>
            <w:r w:rsidRPr="007E0B31">
              <w:rPr>
                <w:rFonts w:cs="Arial"/>
              </w:rPr>
              <w:t>if</w:t>
            </w:r>
            <w:proofErr w:type="gramEnd"/>
            <w:r w:rsidRPr="007E0B31">
              <w:rPr>
                <w:rFonts w:cs="Arial"/>
              </w:rPr>
              <w:t xml:space="preserve"> the installation has a rating of 50MW or more) to a </w:t>
            </w:r>
            <w:r w:rsidRPr="007E0B31">
              <w:rPr>
                <w:rFonts w:cs="Arial"/>
                <w:b/>
              </w:rPr>
              <w:t>User System</w:t>
            </w:r>
            <w:r w:rsidRPr="007E0B31">
              <w:rPr>
                <w:rFonts w:cs="Arial"/>
              </w:rPr>
              <w:t>,</w:t>
            </w:r>
          </w:p>
          <w:p w14:paraId="49C42036" w14:textId="77777777" w:rsidR="00ED18D9" w:rsidRPr="007E0B31" w:rsidRDefault="00ED18D9" w:rsidP="00ED18D9">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ED18D9" w:rsidRPr="007E0B31" w14:paraId="24609803" w14:textId="77777777" w:rsidTr="490DE6A8">
        <w:trPr>
          <w:cantSplit/>
        </w:trPr>
        <w:tc>
          <w:tcPr>
            <w:tcW w:w="2884" w:type="dxa"/>
          </w:tcPr>
          <w:p w14:paraId="222E9D6C" w14:textId="77777777" w:rsidR="00ED18D9" w:rsidRPr="007E0B31" w:rsidRDefault="00ED18D9" w:rsidP="00ED18D9">
            <w:pPr>
              <w:pStyle w:val="Arial11Bold"/>
              <w:rPr>
                <w:rFonts w:cs="Arial"/>
              </w:rPr>
            </w:pPr>
            <w:r w:rsidRPr="007E0B31">
              <w:rPr>
                <w:rFonts w:cs="Arial"/>
              </w:rPr>
              <w:t>DC Network</w:t>
            </w:r>
          </w:p>
        </w:tc>
        <w:tc>
          <w:tcPr>
            <w:tcW w:w="6634" w:type="dxa"/>
          </w:tcPr>
          <w:p w14:paraId="7159FD8A" w14:textId="77777777" w:rsidR="00ED18D9" w:rsidRPr="007E0B31" w:rsidRDefault="00ED18D9" w:rsidP="00ED18D9">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ED18D9" w:rsidRPr="007E0B31" w14:paraId="63DC321A" w14:textId="77777777" w:rsidTr="490DE6A8">
        <w:trPr>
          <w:cantSplit/>
        </w:trPr>
        <w:tc>
          <w:tcPr>
            <w:tcW w:w="2884" w:type="dxa"/>
          </w:tcPr>
          <w:p w14:paraId="28B46EC0" w14:textId="6EB233EA" w:rsidR="00ED18D9" w:rsidRPr="007E0B31" w:rsidRDefault="00ED18D9" w:rsidP="00ED18D9">
            <w:pPr>
              <w:pStyle w:val="Arial11Bold"/>
              <w:rPr>
                <w:rFonts w:cs="Arial"/>
              </w:rPr>
            </w:pPr>
            <w:bookmarkStart w:id="26" w:name="_DV_C16"/>
            <w:r w:rsidRPr="007E0B31">
              <w:rPr>
                <w:rFonts w:cs="Arial"/>
              </w:rPr>
              <w:t>DCUSA</w:t>
            </w:r>
            <w:bookmarkEnd w:id="26"/>
          </w:p>
        </w:tc>
        <w:tc>
          <w:tcPr>
            <w:tcW w:w="6634" w:type="dxa"/>
          </w:tcPr>
          <w:p w14:paraId="2D09966A" w14:textId="77777777" w:rsidR="00ED18D9" w:rsidRPr="007E0B31" w:rsidRDefault="00ED18D9" w:rsidP="00ED18D9">
            <w:pPr>
              <w:pStyle w:val="TableArial11"/>
              <w:rPr>
                <w:rFonts w:cs="Arial"/>
              </w:rPr>
            </w:pPr>
            <w:bookmarkStart w:id="2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27"/>
          </w:p>
        </w:tc>
      </w:tr>
      <w:tr w:rsidR="00ED18D9" w:rsidRPr="007E0B31" w14:paraId="1606AF94" w14:textId="77777777" w:rsidTr="490DE6A8">
        <w:trPr>
          <w:cantSplit/>
        </w:trPr>
        <w:tc>
          <w:tcPr>
            <w:tcW w:w="2884" w:type="dxa"/>
          </w:tcPr>
          <w:p w14:paraId="4E5CF645" w14:textId="7FE8AA42" w:rsidR="00ED18D9" w:rsidRPr="007E0B31" w:rsidRDefault="00ED18D9" w:rsidP="00ED18D9">
            <w:pPr>
              <w:pStyle w:val="Arial11Bold"/>
              <w:rPr>
                <w:rFonts w:cs="Arial"/>
              </w:rPr>
            </w:pPr>
            <w:r>
              <w:rPr>
                <w:rFonts w:cs="Arial"/>
              </w:rPr>
              <w:t>Defence Service Provider</w:t>
            </w:r>
          </w:p>
        </w:tc>
        <w:tc>
          <w:tcPr>
            <w:tcW w:w="6634" w:type="dxa"/>
          </w:tcPr>
          <w:p w14:paraId="5F608CCE" w14:textId="100B330A" w:rsidR="00ED18D9" w:rsidRPr="00457A4E" w:rsidRDefault="00ED18D9" w:rsidP="00ED18D9">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Pr="00F62A2C">
              <w:rPr>
                <w:rFonts w:cs="Arial"/>
                <w:b/>
                <w:bCs/>
              </w:rPr>
              <w:t xml:space="preserve"> </w:t>
            </w:r>
            <w:r w:rsidRPr="002A73E9">
              <w:t xml:space="preserve">or a party with a contract to meet one or more measures of the </w:t>
            </w:r>
            <w:r w:rsidRPr="002A73E9">
              <w:rPr>
                <w:b/>
                <w:bCs/>
              </w:rPr>
              <w:t>System Defence Plan</w:t>
            </w:r>
            <w:r w:rsidRPr="002A73E9">
              <w:t>.</w:t>
            </w:r>
            <w:r w:rsidRPr="00457A4E">
              <w:t xml:space="preserve">     </w:t>
            </w:r>
          </w:p>
        </w:tc>
      </w:tr>
      <w:tr w:rsidR="00ED18D9" w:rsidRPr="004C6B96" w14:paraId="691395AA" w14:textId="77777777" w:rsidTr="490DE6A8">
        <w:trPr>
          <w:cantSplit/>
        </w:trPr>
        <w:tc>
          <w:tcPr>
            <w:tcW w:w="2884" w:type="dxa"/>
          </w:tcPr>
          <w:p w14:paraId="7EE919B9" w14:textId="7E74632A" w:rsidR="00ED18D9" w:rsidRPr="004C6B96" w:rsidRDefault="00ED18D9" w:rsidP="00ED18D9">
            <w:pPr>
              <w:pStyle w:val="Arial11Bold"/>
              <w:rPr>
                <w:rFonts w:cs="Arial"/>
              </w:rPr>
            </w:pPr>
            <w:r w:rsidRPr="002510FF">
              <w:rPr>
                <w:rFonts w:cs="Arial"/>
              </w:rPr>
              <w:t>Defined Active Damping Power</w:t>
            </w:r>
          </w:p>
        </w:tc>
        <w:tc>
          <w:tcPr>
            <w:tcW w:w="6634" w:type="dxa"/>
          </w:tcPr>
          <w:p w14:paraId="4F8CD6A7" w14:textId="541A0771" w:rsidR="00ED18D9" w:rsidRPr="004C6B96" w:rsidRDefault="00ED18D9" w:rsidP="00ED18D9">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ED18D9" w:rsidRPr="007E0B31" w14:paraId="2FA07109" w14:textId="77777777" w:rsidTr="490DE6A8">
        <w:trPr>
          <w:cantSplit/>
        </w:trPr>
        <w:tc>
          <w:tcPr>
            <w:tcW w:w="2884" w:type="dxa"/>
          </w:tcPr>
          <w:p w14:paraId="117B083C" w14:textId="77777777" w:rsidR="00ED18D9" w:rsidRPr="007E0B31" w:rsidRDefault="00ED18D9" w:rsidP="00ED18D9">
            <w:pPr>
              <w:pStyle w:val="Arial11Bold"/>
              <w:rPr>
                <w:rFonts w:cs="Arial"/>
              </w:rPr>
            </w:pPr>
            <w:r w:rsidRPr="007E0B31">
              <w:rPr>
                <w:rFonts w:cs="Arial"/>
              </w:rPr>
              <w:t>De-Load</w:t>
            </w:r>
          </w:p>
        </w:tc>
        <w:tc>
          <w:tcPr>
            <w:tcW w:w="6634" w:type="dxa"/>
          </w:tcPr>
          <w:p w14:paraId="37F791C8" w14:textId="77777777" w:rsidR="00ED18D9" w:rsidRPr="007E0B31" w:rsidRDefault="00ED18D9" w:rsidP="00ED18D9">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ED18D9" w:rsidRPr="007E0B31" w14:paraId="350F79F3" w14:textId="77777777" w:rsidTr="490DE6A8">
        <w:trPr>
          <w:cantSplit/>
        </w:trPr>
        <w:tc>
          <w:tcPr>
            <w:tcW w:w="2884" w:type="dxa"/>
          </w:tcPr>
          <w:p w14:paraId="391D35C5" w14:textId="51014E35" w:rsidR="00ED18D9" w:rsidRPr="00BF40B1" w:rsidRDefault="00ED18D9" w:rsidP="00ED18D9">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ED18D9" w:rsidRPr="007E0B31" w:rsidRDefault="00ED18D9" w:rsidP="00ED18D9">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ED18D9" w:rsidRPr="007E0B31" w14:paraId="606CCDD6" w14:textId="77777777" w:rsidTr="490DE6A8">
        <w:trPr>
          <w:cantSplit/>
        </w:trPr>
        <w:tc>
          <w:tcPr>
            <w:tcW w:w="2884" w:type="dxa"/>
          </w:tcPr>
          <w:p w14:paraId="2DC6202B" w14:textId="77777777" w:rsidR="00ED18D9" w:rsidRPr="007E0B31" w:rsidRDefault="00ED18D9" w:rsidP="00ED18D9">
            <w:pPr>
              <w:pStyle w:val="Arial11Bold"/>
              <w:rPr>
                <w:rFonts w:cs="Arial"/>
              </w:rPr>
            </w:pPr>
            <w:r w:rsidRPr="007E0B31">
              <w:rPr>
                <w:rFonts w:cs="Arial"/>
              </w:rPr>
              <w:t>Demand</w:t>
            </w:r>
          </w:p>
        </w:tc>
        <w:tc>
          <w:tcPr>
            <w:tcW w:w="6634" w:type="dxa"/>
          </w:tcPr>
          <w:p w14:paraId="24CCD0A3" w14:textId="3A222D29" w:rsidR="00ED18D9" w:rsidRPr="007E0B31" w:rsidRDefault="00ED18D9" w:rsidP="00ED18D9">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w:t>
            </w:r>
            <w:proofErr w:type="gramStart"/>
            <w:r w:rsidRPr="007E0B31">
              <w:rPr>
                <w:rFonts w:cs="Arial"/>
              </w:rPr>
              <w:t>i.e.</w:t>
            </w:r>
            <w:proofErr w:type="gramEnd"/>
            <w:r w:rsidRPr="007E0B31">
              <w:rPr>
                <w:rFonts w:cs="Arial"/>
              </w:rPr>
              <w:t xml:space="preserv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ED18D9" w:rsidRPr="007E0B31" w14:paraId="132FD5F0" w14:textId="77777777" w:rsidTr="490DE6A8">
        <w:trPr>
          <w:cantSplit/>
        </w:trPr>
        <w:tc>
          <w:tcPr>
            <w:tcW w:w="2884" w:type="dxa"/>
          </w:tcPr>
          <w:p w14:paraId="492175AA" w14:textId="77777777" w:rsidR="00ED18D9" w:rsidRPr="00D43AA4" w:rsidRDefault="00ED18D9" w:rsidP="00ED18D9">
            <w:pPr>
              <w:pStyle w:val="Arial11Bold"/>
              <w:rPr>
                <w:rFonts w:cs="Arial"/>
              </w:rPr>
            </w:pPr>
            <w:r w:rsidRPr="00D43AA4">
              <w:rPr>
                <w:rFonts w:cs="Arial"/>
              </w:rPr>
              <w:t>Demand Aggregation</w:t>
            </w:r>
          </w:p>
        </w:tc>
        <w:tc>
          <w:tcPr>
            <w:tcW w:w="6634" w:type="dxa"/>
          </w:tcPr>
          <w:p w14:paraId="23ABDC51" w14:textId="53C213C8" w:rsidR="00ED18D9" w:rsidRPr="00D43AA4" w:rsidRDefault="00ED18D9" w:rsidP="00ED18D9">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ED18D9" w:rsidRPr="007E0B31" w14:paraId="447D159D" w14:textId="77777777" w:rsidTr="490DE6A8">
        <w:trPr>
          <w:cantSplit/>
        </w:trPr>
        <w:tc>
          <w:tcPr>
            <w:tcW w:w="2884" w:type="dxa"/>
          </w:tcPr>
          <w:p w14:paraId="2D2F08BE" w14:textId="77777777" w:rsidR="00ED18D9" w:rsidRPr="007E0B31" w:rsidRDefault="00ED18D9" w:rsidP="00ED18D9">
            <w:pPr>
              <w:pStyle w:val="Arial11Bold"/>
              <w:rPr>
                <w:rFonts w:cs="Arial"/>
              </w:rPr>
            </w:pPr>
            <w:r w:rsidRPr="007E0B31">
              <w:rPr>
                <w:rFonts w:cs="Arial"/>
              </w:rPr>
              <w:lastRenderedPageBreak/>
              <w:t>Demand Capacity</w:t>
            </w:r>
          </w:p>
        </w:tc>
        <w:tc>
          <w:tcPr>
            <w:tcW w:w="6634" w:type="dxa"/>
          </w:tcPr>
          <w:p w14:paraId="006F2F7A" w14:textId="77777777" w:rsidR="00ED18D9" w:rsidRPr="007E0B31" w:rsidRDefault="00ED18D9" w:rsidP="00ED18D9">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ED18D9" w:rsidRPr="007E0B31" w14:paraId="73128DE2" w14:textId="77777777" w:rsidTr="490DE6A8">
        <w:trPr>
          <w:cantSplit/>
        </w:trPr>
        <w:tc>
          <w:tcPr>
            <w:tcW w:w="2884" w:type="dxa"/>
          </w:tcPr>
          <w:p w14:paraId="0DB30E04" w14:textId="77777777" w:rsidR="00ED18D9" w:rsidRPr="007E0B31" w:rsidRDefault="00ED18D9" w:rsidP="00ED18D9">
            <w:pPr>
              <w:pStyle w:val="Arial11Bold"/>
              <w:rPr>
                <w:rFonts w:cs="Arial"/>
              </w:rPr>
            </w:pPr>
            <w:r w:rsidRPr="007E0B31">
              <w:rPr>
                <w:rFonts w:cs="Arial"/>
              </w:rPr>
              <w:t>Demand Control</w:t>
            </w:r>
          </w:p>
        </w:tc>
        <w:tc>
          <w:tcPr>
            <w:tcW w:w="6634" w:type="dxa"/>
          </w:tcPr>
          <w:p w14:paraId="292D7690" w14:textId="77777777" w:rsidR="00ED18D9" w:rsidRPr="007E0B31" w:rsidRDefault="00ED18D9" w:rsidP="00ED18D9">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ED18D9" w:rsidRPr="007E0B31" w:rsidRDefault="00ED18D9" w:rsidP="00ED18D9">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ED18D9" w:rsidRPr="007E0B31" w:rsidRDefault="00ED18D9" w:rsidP="00ED18D9">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ED18D9" w:rsidRPr="007E0B31" w:rsidRDefault="00ED18D9" w:rsidP="00ED18D9">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ED18D9" w:rsidRPr="007E0B31" w:rsidRDefault="00ED18D9" w:rsidP="00ED18D9">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ED18D9" w:rsidRPr="007E0B31" w:rsidRDefault="00ED18D9" w:rsidP="00ED18D9">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ED18D9" w:rsidRPr="007E0B31" w14:paraId="771D1D67" w14:textId="77777777" w:rsidTr="490DE6A8">
        <w:trPr>
          <w:cantSplit/>
        </w:trPr>
        <w:tc>
          <w:tcPr>
            <w:tcW w:w="2884" w:type="dxa"/>
          </w:tcPr>
          <w:p w14:paraId="29DA16EE" w14:textId="77777777" w:rsidR="00ED18D9" w:rsidRPr="007E0B31" w:rsidRDefault="00ED18D9" w:rsidP="00ED18D9">
            <w:pPr>
              <w:pStyle w:val="Arial11Bold"/>
              <w:rPr>
                <w:rFonts w:cs="Arial"/>
              </w:rPr>
            </w:pPr>
            <w:r w:rsidRPr="007E0B31">
              <w:rPr>
                <w:rFonts w:cs="Arial"/>
              </w:rPr>
              <w:t>Demand Control Notification Level</w:t>
            </w:r>
          </w:p>
        </w:tc>
        <w:tc>
          <w:tcPr>
            <w:tcW w:w="6634" w:type="dxa"/>
          </w:tcPr>
          <w:p w14:paraId="2EAE7DCE" w14:textId="4D95D84D" w:rsidR="00ED18D9" w:rsidRPr="007E0B31" w:rsidRDefault="00ED18D9" w:rsidP="00ED18D9">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ED18D9" w:rsidRPr="007E0B31" w14:paraId="7F6978BD" w14:textId="77777777" w:rsidTr="490DE6A8">
        <w:trPr>
          <w:cantSplit/>
        </w:trPr>
        <w:tc>
          <w:tcPr>
            <w:tcW w:w="2884" w:type="dxa"/>
          </w:tcPr>
          <w:p w14:paraId="0ADFAF99" w14:textId="4EE2F7AC" w:rsidR="00ED18D9" w:rsidRPr="007E0B31" w:rsidRDefault="00ED18D9" w:rsidP="00ED18D9">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ED18D9" w:rsidRPr="00A87826" w:rsidRDefault="00ED18D9" w:rsidP="00ED18D9">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ED18D9" w:rsidRPr="007E0B31" w14:paraId="0DAA104C" w14:textId="77777777" w:rsidTr="490DE6A8">
        <w:trPr>
          <w:cantSplit/>
        </w:trPr>
        <w:tc>
          <w:tcPr>
            <w:tcW w:w="2884" w:type="dxa"/>
          </w:tcPr>
          <w:p w14:paraId="32FDE2E4" w14:textId="6F83A7BF" w:rsidR="00ED18D9" w:rsidRPr="007E0B31" w:rsidRDefault="00ED18D9" w:rsidP="00ED18D9">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ED18D9" w:rsidRPr="007E0B31" w:rsidRDefault="00ED18D9" w:rsidP="00ED18D9">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ED18D9" w:rsidRPr="007E0B31" w14:paraId="3A2115E3" w14:textId="77777777" w:rsidTr="490DE6A8">
        <w:trPr>
          <w:cantSplit/>
        </w:trPr>
        <w:tc>
          <w:tcPr>
            <w:tcW w:w="2884" w:type="dxa"/>
          </w:tcPr>
          <w:p w14:paraId="503FDDCB" w14:textId="77777777" w:rsidR="00ED18D9" w:rsidRPr="007E0B31" w:rsidRDefault="00ED18D9" w:rsidP="00ED18D9">
            <w:pPr>
              <w:rPr>
                <w:rFonts w:cs="Arial"/>
                <w:b/>
              </w:rPr>
            </w:pPr>
            <w:r w:rsidRPr="007E0B31">
              <w:rPr>
                <w:rFonts w:cs="Arial"/>
                <w:b/>
              </w:rPr>
              <w:t>Demand Response Active Power Control</w:t>
            </w:r>
          </w:p>
          <w:p w14:paraId="3D2C98B3" w14:textId="77777777" w:rsidR="00ED18D9" w:rsidRPr="007E0B31" w:rsidRDefault="00ED18D9" w:rsidP="00ED18D9">
            <w:pPr>
              <w:pStyle w:val="Level1Text"/>
              <w:tabs>
                <w:tab w:val="left" w:pos="0"/>
              </w:tabs>
              <w:ind w:left="0" w:firstLine="0"/>
              <w:rPr>
                <w:rFonts w:cs="Arial"/>
                <w:b/>
                <w:color w:val="auto"/>
                <w:lang w:val="en-GB"/>
              </w:rPr>
            </w:pPr>
          </w:p>
        </w:tc>
        <w:tc>
          <w:tcPr>
            <w:tcW w:w="6634" w:type="dxa"/>
          </w:tcPr>
          <w:p w14:paraId="72EAF0B4" w14:textId="674041C0" w:rsidR="00ED18D9" w:rsidRPr="007E0B31" w:rsidRDefault="00ED18D9" w:rsidP="00ED18D9">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ED18D9" w:rsidRPr="007E0B31" w14:paraId="0D19BB11" w14:textId="77777777" w:rsidTr="490DE6A8">
        <w:trPr>
          <w:cantSplit/>
        </w:trPr>
        <w:tc>
          <w:tcPr>
            <w:tcW w:w="2884" w:type="dxa"/>
          </w:tcPr>
          <w:p w14:paraId="19186A82" w14:textId="30F4003A" w:rsidR="00ED18D9" w:rsidRPr="00D43AA4" w:rsidRDefault="00ED18D9" w:rsidP="00ED18D9">
            <w:pPr>
              <w:rPr>
                <w:rFonts w:cs="Arial"/>
                <w:b/>
              </w:rPr>
            </w:pPr>
            <w:r w:rsidRPr="00D43AA4">
              <w:rPr>
                <w:rFonts w:cs="Arial"/>
                <w:b/>
                <w:szCs w:val="22"/>
              </w:rPr>
              <w:t>Demand Response Provider</w:t>
            </w:r>
          </w:p>
        </w:tc>
        <w:tc>
          <w:tcPr>
            <w:tcW w:w="6634" w:type="dxa"/>
          </w:tcPr>
          <w:p w14:paraId="58BAB0B3" w14:textId="5BBA17DE" w:rsidR="00ED18D9" w:rsidRPr="00D43AA4" w:rsidRDefault="00ED18D9" w:rsidP="00ED18D9">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ED18D9" w:rsidRPr="007E0B31" w14:paraId="6633663D" w14:textId="77777777" w:rsidTr="490DE6A8">
        <w:trPr>
          <w:cantSplit/>
        </w:trPr>
        <w:tc>
          <w:tcPr>
            <w:tcW w:w="2884" w:type="dxa"/>
          </w:tcPr>
          <w:p w14:paraId="22517FE8" w14:textId="77777777" w:rsidR="00ED18D9" w:rsidRPr="007E0B31" w:rsidRDefault="00ED18D9" w:rsidP="00ED18D9">
            <w:pPr>
              <w:rPr>
                <w:rFonts w:cs="Arial"/>
                <w:b/>
              </w:rPr>
            </w:pPr>
            <w:r w:rsidRPr="007E0B31">
              <w:rPr>
                <w:rFonts w:cs="Arial"/>
                <w:b/>
              </w:rPr>
              <w:t>Demand Response Reactive Power Control</w:t>
            </w:r>
          </w:p>
        </w:tc>
        <w:tc>
          <w:tcPr>
            <w:tcW w:w="6634" w:type="dxa"/>
          </w:tcPr>
          <w:p w14:paraId="2BA4A3FA" w14:textId="64E7B691" w:rsidR="00ED18D9" w:rsidRPr="007E0B31" w:rsidRDefault="00ED18D9" w:rsidP="00ED18D9">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ED18D9" w:rsidRPr="007E0B31" w14:paraId="14822F78" w14:textId="77777777" w:rsidTr="490DE6A8">
        <w:trPr>
          <w:cantSplit/>
        </w:trPr>
        <w:tc>
          <w:tcPr>
            <w:tcW w:w="2884" w:type="dxa"/>
          </w:tcPr>
          <w:p w14:paraId="26BC8B33" w14:textId="77777777" w:rsidR="00ED18D9" w:rsidRDefault="00ED18D9" w:rsidP="00ED18D9">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ED18D9" w:rsidRPr="00480535" w:rsidRDefault="00ED18D9" w:rsidP="00ED18D9">
            <w:pPr>
              <w:rPr>
                <w:rFonts w:cs="Arial"/>
              </w:rPr>
            </w:pPr>
          </w:p>
          <w:p w14:paraId="0F59FC4D" w14:textId="77777777" w:rsidR="00ED18D9" w:rsidRPr="00480535" w:rsidRDefault="00ED18D9" w:rsidP="00ED18D9">
            <w:pPr>
              <w:rPr>
                <w:rFonts w:cs="Arial"/>
              </w:rPr>
            </w:pPr>
          </w:p>
          <w:p w14:paraId="0D090E50" w14:textId="77777777" w:rsidR="00ED18D9" w:rsidRPr="00480535" w:rsidRDefault="00ED18D9" w:rsidP="00ED18D9">
            <w:pPr>
              <w:rPr>
                <w:rFonts w:cs="Arial"/>
              </w:rPr>
            </w:pPr>
          </w:p>
          <w:p w14:paraId="7DD60955" w14:textId="77777777" w:rsidR="00ED18D9" w:rsidRPr="00480535" w:rsidRDefault="00ED18D9" w:rsidP="00ED18D9">
            <w:pPr>
              <w:rPr>
                <w:rFonts w:cs="Arial"/>
              </w:rPr>
            </w:pPr>
          </w:p>
          <w:p w14:paraId="4C69458D" w14:textId="77777777" w:rsidR="00ED18D9" w:rsidRPr="00480535" w:rsidRDefault="00ED18D9" w:rsidP="00ED18D9">
            <w:pPr>
              <w:rPr>
                <w:rFonts w:cs="Arial"/>
              </w:rPr>
            </w:pPr>
          </w:p>
          <w:p w14:paraId="32D73845" w14:textId="77777777" w:rsidR="00ED18D9" w:rsidRPr="00480535" w:rsidRDefault="00ED18D9" w:rsidP="00ED18D9">
            <w:pPr>
              <w:rPr>
                <w:rFonts w:cs="Arial"/>
              </w:rPr>
            </w:pPr>
          </w:p>
          <w:p w14:paraId="5CE629BF" w14:textId="7D9E0949" w:rsidR="00ED18D9" w:rsidRPr="00480535" w:rsidRDefault="00ED18D9" w:rsidP="00ED18D9">
            <w:pPr>
              <w:jc w:val="center"/>
              <w:rPr>
                <w:rFonts w:cs="Arial"/>
              </w:rPr>
            </w:pPr>
          </w:p>
        </w:tc>
        <w:tc>
          <w:tcPr>
            <w:tcW w:w="6634" w:type="dxa"/>
          </w:tcPr>
          <w:p w14:paraId="04DC5A55" w14:textId="73F1EE42" w:rsidR="00ED18D9" w:rsidRPr="007E0B31" w:rsidRDefault="00ED18D9" w:rsidP="00ED18D9">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ED18D9" w:rsidRPr="007E0B31" w14:paraId="7A78EA4E" w14:textId="77777777" w:rsidTr="490DE6A8">
        <w:trPr>
          <w:cantSplit/>
        </w:trPr>
        <w:tc>
          <w:tcPr>
            <w:tcW w:w="2884" w:type="dxa"/>
          </w:tcPr>
          <w:p w14:paraId="6163D819" w14:textId="10CAF025" w:rsidR="00ED18D9" w:rsidRPr="007E0B31" w:rsidRDefault="00ED18D9" w:rsidP="00ED18D9">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ED18D9" w:rsidRPr="005C20E3" w:rsidRDefault="00ED18D9" w:rsidP="00ED18D9">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ED18D9" w:rsidRPr="005C20E3" w:rsidRDefault="00ED18D9" w:rsidP="00ED18D9">
            <w:pPr>
              <w:rPr>
                <w:rFonts w:cs="Arial"/>
              </w:rPr>
            </w:pPr>
          </w:p>
          <w:p w14:paraId="2A316F87" w14:textId="77777777" w:rsidR="00ED18D9" w:rsidRPr="005C20E3" w:rsidRDefault="00ED18D9" w:rsidP="00ED18D9">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ED18D9" w:rsidRPr="005C20E3" w:rsidRDefault="00ED18D9" w:rsidP="00ED18D9">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ED18D9" w:rsidRPr="005C20E3" w:rsidRDefault="00ED18D9" w:rsidP="00ED18D9">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ED18D9" w:rsidRPr="005C20E3" w:rsidRDefault="00ED18D9" w:rsidP="00ED18D9">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ED18D9" w:rsidRPr="005C20E3" w:rsidRDefault="00ED18D9" w:rsidP="00ED18D9">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ED18D9" w:rsidRPr="005C20E3" w:rsidRDefault="00ED18D9" w:rsidP="00ED18D9">
            <w:pPr>
              <w:pStyle w:val="ListParagraph"/>
              <w:spacing w:line="240" w:lineRule="auto"/>
              <w:ind w:left="459"/>
              <w:rPr>
                <w:rFonts w:ascii="Arial" w:hAnsi="Arial" w:cs="Arial"/>
                <w:sz w:val="20"/>
                <w:szCs w:val="20"/>
              </w:rPr>
            </w:pPr>
          </w:p>
          <w:p w14:paraId="3F033E46" w14:textId="396588CB" w:rsidR="00ED18D9" w:rsidRPr="005C20E3" w:rsidRDefault="00ED18D9" w:rsidP="00ED18D9">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ED18D9" w:rsidRPr="007E0B31" w14:paraId="069E3C1B" w14:textId="77777777" w:rsidTr="490DE6A8">
        <w:trPr>
          <w:cantSplit/>
        </w:trPr>
        <w:tc>
          <w:tcPr>
            <w:tcW w:w="2884" w:type="dxa"/>
          </w:tcPr>
          <w:p w14:paraId="304EA547" w14:textId="517B1998" w:rsidR="00ED18D9" w:rsidRPr="00B12F3A" w:rsidRDefault="00ED18D9" w:rsidP="00ED18D9">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ED18D9" w:rsidRPr="00A87826" w:rsidRDefault="00ED18D9" w:rsidP="00ED18D9">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ED18D9" w:rsidRPr="007E0B31" w14:paraId="0124F93C" w14:textId="77777777" w:rsidTr="490DE6A8">
        <w:trPr>
          <w:cantSplit/>
        </w:trPr>
        <w:tc>
          <w:tcPr>
            <w:tcW w:w="2884" w:type="dxa"/>
          </w:tcPr>
          <w:p w14:paraId="0BC19B3D" w14:textId="77777777" w:rsidR="00ED18D9" w:rsidRPr="007E0B31" w:rsidRDefault="00ED18D9" w:rsidP="00ED18D9">
            <w:pPr>
              <w:rPr>
                <w:rFonts w:cs="Arial"/>
                <w:b/>
              </w:rPr>
            </w:pPr>
            <w:r w:rsidRPr="007E0B31">
              <w:rPr>
                <w:rFonts w:cs="Arial"/>
                <w:b/>
              </w:rPr>
              <w:t>Demand Response System Frequency Control</w:t>
            </w:r>
          </w:p>
        </w:tc>
        <w:tc>
          <w:tcPr>
            <w:tcW w:w="6634" w:type="dxa"/>
          </w:tcPr>
          <w:p w14:paraId="1D6D3207" w14:textId="70595B0E" w:rsidR="00ED18D9" w:rsidRPr="00194632" w:rsidRDefault="00ED18D9" w:rsidP="00ED18D9">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ED18D9" w:rsidRPr="007E0B31" w14:paraId="5C7B9A5D" w14:textId="77777777" w:rsidTr="490DE6A8">
        <w:trPr>
          <w:cantSplit/>
        </w:trPr>
        <w:tc>
          <w:tcPr>
            <w:tcW w:w="2884" w:type="dxa"/>
          </w:tcPr>
          <w:p w14:paraId="608821CD" w14:textId="2F24A7A4" w:rsidR="00ED18D9" w:rsidRPr="007E0B31" w:rsidRDefault="00ED18D9" w:rsidP="00ED18D9">
            <w:pPr>
              <w:rPr>
                <w:rFonts w:cs="Arial"/>
                <w:b/>
              </w:rPr>
            </w:pPr>
            <w:r w:rsidRPr="005C20E3">
              <w:rPr>
                <w:b/>
              </w:rPr>
              <w:t>Demand Response Unit Document (DRUD)</w:t>
            </w:r>
          </w:p>
        </w:tc>
        <w:tc>
          <w:tcPr>
            <w:tcW w:w="6634" w:type="dxa"/>
          </w:tcPr>
          <w:p w14:paraId="61859395" w14:textId="33B2516A" w:rsidR="00ED18D9" w:rsidRPr="005C20E3" w:rsidRDefault="00ED18D9" w:rsidP="00ED18D9">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ED18D9" w:rsidRPr="007E0B31" w14:paraId="6E5C5A5B" w14:textId="77777777" w:rsidTr="490DE6A8">
        <w:trPr>
          <w:cantSplit/>
        </w:trPr>
        <w:tc>
          <w:tcPr>
            <w:tcW w:w="2884" w:type="dxa"/>
          </w:tcPr>
          <w:p w14:paraId="027A193D" w14:textId="77777777" w:rsidR="00ED18D9" w:rsidRPr="00194632" w:rsidRDefault="00ED18D9" w:rsidP="00ED18D9">
            <w:pPr>
              <w:rPr>
                <w:rFonts w:cs="Arial"/>
                <w:b/>
              </w:rPr>
            </w:pPr>
            <w:r w:rsidRPr="00194632">
              <w:rPr>
                <w:rFonts w:cs="Arial"/>
                <w:b/>
              </w:rPr>
              <w:t>Demand Response Very Fast Active Power Control</w:t>
            </w:r>
          </w:p>
        </w:tc>
        <w:tc>
          <w:tcPr>
            <w:tcW w:w="6634" w:type="dxa"/>
          </w:tcPr>
          <w:p w14:paraId="2126F39C" w14:textId="2AC93BA4" w:rsidR="00ED18D9" w:rsidRPr="00194632" w:rsidRDefault="00ED18D9" w:rsidP="00ED18D9">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ED18D9" w:rsidRPr="007E0B31" w14:paraId="6C74BC95" w14:textId="77777777" w:rsidTr="490DE6A8">
        <w:trPr>
          <w:cantSplit/>
        </w:trPr>
        <w:tc>
          <w:tcPr>
            <w:tcW w:w="2884" w:type="dxa"/>
          </w:tcPr>
          <w:p w14:paraId="68034CD4" w14:textId="77777777" w:rsidR="00ED18D9" w:rsidRPr="007E0B31" w:rsidRDefault="00ED18D9" w:rsidP="00ED18D9">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ED18D9" w:rsidRPr="00194632" w:rsidRDefault="00ED18D9" w:rsidP="00ED18D9">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ED18D9" w:rsidRPr="007E0B31" w14:paraId="4A9CD3FB" w14:textId="77777777" w:rsidTr="490DE6A8">
        <w:trPr>
          <w:cantSplit/>
        </w:trPr>
        <w:tc>
          <w:tcPr>
            <w:tcW w:w="2884" w:type="dxa"/>
          </w:tcPr>
          <w:p w14:paraId="55739DEF" w14:textId="77777777" w:rsidR="00ED18D9" w:rsidRPr="007E0B31" w:rsidRDefault="00ED18D9" w:rsidP="00ED18D9">
            <w:pPr>
              <w:pStyle w:val="Arial11Bold"/>
              <w:rPr>
                <w:rFonts w:cs="Arial"/>
              </w:rPr>
            </w:pPr>
            <w:r w:rsidRPr="007E0B31">
              <w:rPr>
                <w:rFonts w:cs="Arial"/>
              </w:rPr>
              <w:t>Designed Minimum Operating Level</w:t>
            </w:r>
          </w:p>
        </w:tc>
        <w:tc>
          <w:tcPr>
            <w:tcW w:w="6634" w:type="dxa"/>
          </w:tcPr>
          <w:p w14:paraId="4F7EB2C3" w14:textId="77777777" w:rsidR="00ED18D9" w:rsidRPr="007E0B31" w:rsidRDefault="00ED18D9" w:rsidP="00ED18D9">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ED18D9" w:rsidRPr="007E0B31" w14:paraId="6B85B224" w14:textId="77777777" w:rsidTr="490DE6A8">
        <w:trPr>
          <w:cantSplit/>
        </w:trPr>
        <w:tc>
          <w:tcPr>
            <w:tcW w:w="2884" w:type="dxa"/>
          </w:tcPr>
          <w:p w14:paraId="7D7D28A9" w14:textId="77777777" w:rsidR="00ED18D9" w:rsidRPr="007E0B31" w:rsidRDefault="00ED18D9" w:rsidP="00ED18D9">
            <w:pPr>
              <w:pStyle w:val="Arial11Bold"/>
              <w:rPr>
                <w:rFonts w:cs="Arial"/>
              </w:rPr>
            </w:pPr>
            <w:r w:rsidRPr="007E0B31">
              <w:rPr>
                <w:rFonts w:cs="Arial"/>
              </w:rPr>
              <w:t>De-Synchronise</w:t>
            </w:r>
          </w:p>
        </w:tc>
        <w:tc>
          <w:tcPr>
            <w:tcW w:w="6634" w:type="dxa"/>
          </w:tcPr>
          <w:p w14:paraId="458DCB7D" w14:textId="77777777" w:rsidR="00ED18D9" w:rsidRPr="007E0B31" w:rsidRDefault="00ED18D9" w:rsidP="00ED18D9">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ED18D9" w:rsidRPr="007E0B31" w:rsidRDefault="00ED18D9" w:rsidP="00ED18D9">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ED18D9" w:rsidRPr="007E0B31" w:rsidRDefault="00ED18D9" w:rsidP="00ED18D9">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ED18D9" w:rsidRPr="007E0B31" w14:paraId="599051B4" w14:textId="77777777" w:rsidTr="490DE6A8">
        <w:trPr>
          <w:cantSplit/>
        </w:trPr>
        <w:tc>
          <w:tcPr>
            <w:tcW w:w="2884" w:type="dxa"/>
          </w:tcPr>
          <w:p w14:paraId="6617788B" w14:textId="18B1BB16" w:rsidR="00ED18D9" w:rsidRPr="007E0B31" w:rsidRDefault="00ED18D9" w:rsidP="00ED18D9">
            <w:pPr>
              <w:pStyle w:val="Arial11Bold"/>
              <w:rPr>
                <w:rFonts w:cs="Arial"/>
              </w:rPr>
            </w:pPr>
            <w:r w:rsidRPr="001006C1">
              <w:rPr>
                <w:rFonts w:cs="Arial"/>
              </w:rPr>
              <w:t>De-synchronised Island Procedure</w:t>
            </w:r>
          </w:p>
        </w:tc>
        <w:tc>
          <w:tcPr>
            <w:tcW w:w="6634" w:type="dxa"/>
          </w:tcPr>
          <w:p w14:paraId="2D785805" w14:textId="12FF332C" w:rsidR="00ED18D9" w:rsidRPr="002A73E9" w:rsidRDefault="00ED18D9" w:rsidP="00ED18D9">
            <w:pPr>
              <w:pStyle w:val="TableArial11"/>
            </w:pPr>
            <w:r>
              <w:t xml:space="preserve">A formal procedure as set out in </w:t>
            </w:r>
            <w:r w:rsidRPr="00FC071A">
              <w:t>OC9.5.4</w:t>
            </w:r>
            <w:r>
              <w:t xml:space="preserve"> for the purpose of </w:t>
            </w:r>
            <w:r w:rsidRPr="008F2439">
              <w:rPr>
                <w:b/>
                <w:bCs/>
              </w:rPr>
              <w:t>Synchronising Power Islands</w:t>
            </w:r>
          </w:p>
        </w:tc>
      </w:tr>
      <w:tr w:rsidR="00ED18D9" w:rsidRPr="007E0B31" w14:paraId="365BD7A7" w14:textId="77777777" w:rsidTr="490DE6A8">
        <w:trPr>
          <w:cantSplit/>
        </w:trPr>
        <w:tc>
          <w:tcPr>
            <w:tcW w:w="2884" w:type="dxa"/>
          </w:tcPr>
          <w:p w14:paraId="027BC704" w14:textId="77777777" w:rsidR="00ED18D9" w:rsidRPr="007E0B31" w:rsidRDefault="00ED18D9" w:rsidP="00ED18D9">
            <w:pPr>
              <w:pStyle w:val="Arial11Bold"/>
              <w:rPr>
                <w:rFonts w:cs="Arial"/>
              </w:rPr>
            </w:pPr>
            <w:r w:rsidRPr="007E0B31">
              <w:rPr>
                <w:rFonts w:cs="Arial"/>
              </w:rPr>
              <w:t>Detailed Planning Data</w:t>
            </w:r>
          </w:p>
        </w:tc>
        <w:tc>
          <w:tcPr>
            <w:tcW w:w="6634" w:type="dxa"/>
          </w:tcPr>
          <w:p w14:paraId="618E97A1" w14:textId="114F5797" w:rsidR="00ED18D9" w:rsidRPr="007E0B31" w:rsidRDefault="00ED18D9" w:rsidP="00ED18D9">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ED18D9" w:rsidRPr="007E0B31" w14:paraId="0D8CB90A" w14:textId="77777777" w:rsidTr="490DE6A8">
        <w:trPr>
          <w:cantSplit/>
        </w:trPr>
        <w:tc>
          <w:tcPr>
            <w:tcW w:w="2884" w:type="dxa"/>
          </w:tcPr>
          <w:p w14:paraId="7C6CFC2E" w14:textId="77777777" w:rsidR="00ED18D9" w:rsidRPr="007E0B31" w:rsidRDefault="00ED18D9" w:rsidP="00ED18D9">
            <w:pPr>
              <w:pStyle w:val="Arial11Bold"/>
              <w:rPr>
                <w:rFonts w:cs="Arial"/>
              </w:rPr>
            </w:pPr>
            <w:r w:rsidRPr="007E0B31">
              <w:rPr>
                <w:rFonts w:cs="Arial"/>
              </w:rPr>
              <w:lastRenderedPageBreak/>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ED18D9" w:rsidRPr="007E0B31" w:rsidRDefault="00ED18D9" w:rsidP="00ED18D9">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ED18D9" w:rsidRPr="007E0B31" w14:paraId="087B589C" w14:textId="77777777" w:rsidTr="490DE6A8">
        <w:trPr>
          <w:cantSplit/>
        </w:trPr>
        <w:tc>
          <w:tcPr>
            <w:tcW w:w="2884" w:type="dxa"/>
          </w:tcPr>
          <w:p w14:paraId="6AA366E8" w14:textId="77777777" w:rsidR="00ED18D9" w:rsidRPr="007E0B31" w:rsidRDefault="00ED18D9" w:rsidP="00ED18D9">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ED18D9" w:rsidRPr="007E0B31" w:rsidRDefault="00ED18D9" w:rsidP="00ED18D9">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ED18D9" w:rsidRPr="0079139F" w14:paraId="6FA98D3A" w14:textId="77777777" w:rsidTr="490DE6A8">
        <w:trPr>
          <w:cantSplit/>
        </w:trPr>
        <w:tc>
          <w:tcPr>
            <w:tcW w:w="2884" w:type="dxa"/>
          </w:tcPr>
          <w:p w14:paraId="640652FE" w14:textId="3306E7F6" w:rsidR="00ED18D9" w:rsidRPr="0079139F" w:rsidRDefault="00ED18D9" w:rsidP="00ED18D9">
            <w:pPr>
              <w:pStyle w:val="Arial11Bold"/>
              <w:rPr>
                <w:rFonts w:cs="Arial"/>
              </w:rPr>
            </w:pPr>
            <w:r w:rsidRPr="0079139F">
              <w:rPr>
                <w:rFonts w:cs="Arial"/>
              </w:rPr>
              <w:t>Disconnection</w:t>
            </w:r>
          </w:p>
        </w:tc>
        <w:tc>
          <w:tcPr>
            <w:tcW w:w="6634" w:type="dxa"/>
          </w:tcPr>
          <w:p w14:paraId="61AAC738" w14:textId="2AFD8882" w:rsidR="00ED18D9" w:rsidRPr="0079139F" w:rsidRDefault="00ED18D9" w:rsidP="00ED18D9">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ED18D9" w:rsidRPr="007E0B31" w14:paraId="6FBBB87F" w14:textId="77777777" w:rsidTr="490DE6A8">
        <w:trPr>
          <w:cantSplit/>
        </w:trPr>
        <w:tc>
          <w:tcPr>
            <w:tcW w:w="2884" w:type="dxa"/>
          </w:tcPr>
          <w:p w14:paraId="7F0320E6" w14:textId="63B2DB1A" w:rsidR="00ED18D9" w:rsidRPr="007E0B31" w:rsidRDefault="00ED18D9" w:rsidP="00ED18D9">
            <w:pPr>
              <w:pStyle w:val="Arial11Bold"/>
              <w:rPr>
                <w:rFonts w:cs="Arial"/>
              </w:rPr>
            </w:pPr>
            <w:r w:rsidRPr="007E0B31">
              <w:rPr>
                <w:rFonts w:cs="Arial"/>
              </w:rPr>
              <w:t>Discrimination</w:t>
            </w:r>
          </w:p>
        </w:tc>
        <w:tc>
          <w:tcPr>
            <w:tcW w:w="6634" w:type="dxa"/>
          </w:tcPr>
          <w:p w14:paraId="36121BA7" w14:textId="5F8C5E2B" w:rsidR="00ED18D9" w:rsidRPr="007E0B31" w:rsidRDefault="00ED18D9" w:rsidP="00ED18D9">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ED18D9" w:rsidRPr="007E0B31" w14:paraId="19496D16" w14:textId="77777777" w:rsidTr="490DE6A8">
        <w:trPr>
          <w:cantSplit/>
        </w:trPr>
        <w:tc>
          <w:tcPr>
            <w:tcW w:w="2884" w:type="dxa"/>
          </w:tcPr>
          <w:p w14:paraId="355DADE4" w14:textId="77777777" w:rsidR="00ED18D9" w:rsidRPr="007E0B31" w:rsidRDefault="00ED18D9" w:rsidP="00ED18D9">
            <w:pPr>
              <w:pStyle w:val="Arial11Bold"/>
              <w:rPr>
                <w:rFonts w:cs="Arial"/>
              </w:rPr>
            </w:pPr>
            <w:r w:rsidRPr="007E0B31">
              <w:rPr>
                <w:rFonts w:cs="Arial"/>
              </w:rPr>
              <w:t>Disputes Resolution Procedure</w:t>
            </w:r>
          </w:p>
        </w:tc>
        <w:tc>
          <w:tcPr>
            <w:tcW w:w="6634" w:type="dxa"/>
          </w:tcPr>
          <w:p w14:paraId="65E4E59C" w14:textId="77777777" w:rsidR="00ED18D9" w:rsidRPr="007E0B31" w:rsidRDefault="00ED18D9" w:rsidP="00ED18D9">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ED18D9" w:rsidRPr="007E0B31" w14:paraId="36D6416B" w14:textId="77777777" w:rsidTr="490DE6A8">
        <w:trPr>
          <w:cantSplit/>
        </w:trPr>
        <w:tc>
          <w:tcPr>
            <w:tcW w:w="2884" w:type="dxa"/>
          </w:tcPr>
          <w:p w14:paraId="30EAAF8C" w14:textId="77777777" w:rsidR="00ED18D9" w:rsidRPr="007E0B31" w:rsidRDefault="00ED18D9" w:rsidP="00ED18D9">
            <w:pPr>
              <w:pStyle w:val="Arial11Bold"/>
              <w:rPr>
                <w:rFonts w:cs="Arial"/>
              </w:rPr>
            </w:pPr>
            <w:r w:rsidRPr="007E0B31">
              <w:rPr>
                <w:rFonts w:cs="Arial"/>
              </w:rPr>
              <w:t>Distribution Code</w:t>
            </w:r>
          </w:p>
        </w:tc>
        <w:tc>
          <w:tcPr>
            <w:tcW w:w="6634" w:type="dxa"/>
          </w:tcPr>
          <w:p w14:paraId="365D5D6F" w14:textId="77777777" w:rsidR="00ED18D9" w:rsidRPr="007E0B31" w:rsidRDefault="00ED18D9" w:rsidP="00ED18D9">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ED18D9" w:rsidRPr="007E0B31" w14:paraId="739CB720" w14:textId="77777777" w:rsidTr="490DE6A8">
        <w:trPr>
          <w:cantSplit/>
        </w:trPr>
        <w:tc>
          <w:tcPr>
            <w:tcW w:w="2884" w:type="dxa"/>
          </w:tcPr>
          <w:p w14:paraId="527B2AC1" w14:textId="2ADD2868" w:rsidR="00ED18D9" w:rsidRPr="007E0B31" w:rsidRDefault="00ED18D9" w:rsidP="00ED18D9">
            <w:pPr>
              <w:pStyle w:val="Arial11Bold"/>
              <w:rPr>
                <w:rFonts w:cs="Arial"/>
              </w:rPr>
            </w:pPr>
            <w:r w:rsidRPr="001006C1">
              <w:rPr>
                <w:rFonts w:cs="Arial"/>
              </w:rPr>
              <w:t>Distribution Restoration Contract</w:t>
            </w:r>
          </w:p>
        </w:tc>
        <w:tc>
          <w:tcPr>
            <w:tcW w:w="6634" w:type="dxa"/>
          </w:tcPr>
          <w:p w14:paraId="5A24143D" w14:textId="25E90453" w:rsidR="00ED18D9" w:rsidRPr="007E0B31" w:rsidRDefault="00ED18D9" w:rsidP="00ED18D9">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Pr="00CB0791">
              <w:rPr>
                <w:rFonts w:eastAsia="Cambria" w:cs="Arial"/>
                <w:b/>
                <w:bCs/>
                <w:snapToGrid/>
                <w:lang w:eastAsia="en-GB"/>
              </w:rPr>
              <w:t xml:space="preserve">Top Up Restoration </w:t>
            </w:r>
            <w:r>
              <w:rPr>
                <w:rFonts w:eastAsia="Cambria" w:cs="Arial"/>
                <w:b/>
                <w:bCs/>
                <w:snapToGrid/>
                <w:lang w:eastAsia="en-GB"/>
              </w:rPr>
              <w:t>Contractor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Pr="00A14C19">
              <w:rPr>
                <w:rFonts w:eastAsia="Cambria" w:cs="Arial"/>
                <w:b/>
                <w:bCs/>
                <w:snapToGrid/>
                <w:lang w:eastAsia="en-GB"/>
              </w:rPr>
              <w:t>Anchor</w:t>
            </w:r>
            <w:r>
              <w:rPr>
                <w:rFonts w:eastAsia="Cambria" w:cs="Arial"/>
                <w:snapToGrid/>
                <w:lang w:eastAsia="en-GB"/>
              </w:rPr>
              <w:t xml:space="preserve"> </w:t>
            </w:r>
            <w:r w:rsidRPr="001006C1">
              <w:rPr>
                <w:rFonts w:eastAsia="Cambria" w:cs="Arial"/>
                <w:b/>
                <w:snapToGrid/>
                <w:lang w:eastAsia="en-GB"/>
              </w:rPr>
              <w:t>Restoration</w:t>
            </w:r>
            <w:r>
              <w:rPr>
                <w:rFonts w:eastAsia="Cambria" w:cs="Arial"/>
                <w:b/>
                <w:snapToGrid/>
                <w:lang w:eastAsia="en-GB"/>
              </w:rPr>
              <w:t xml:space="preserve"> Contractor </w:t>
            </w:r>
            <w:r w:rsidRPr="00C90321">
              <w:rPr>
                <w:rFonts w:eastAsia="Cambria" w:cs="Arial"/>
                <w:bCs/>
                <w:snapToGrid/>
                <w:lang w:eastAsia="en-GB"/>
              </w:rPr>
              <w:t>or</w:t>
            </w:r>
            <w:r>
              <w:rPr>
                <w:rFonts w:eastAsia="Cambria" w:cs="Arial"/>
                <w:b/>
                <w:snapToGrid/>
                <w:lang w:eastAsia="en-GB"/>
              </w:rPr>
              <w:t xml:space="preserve"> Top Up Restoration Contractor</w:t>
            </w:r>
            <w:r w:rsidRPr="001006C1">
              <w:rPr>
                <w:rFonts w:eastAsia="Cambria" w:cs="Arial"/>
                <w:bCs/>
                <w:snapToGrid/>
                <w:lang w:eastAsia="en-GB"/>
              </w:rPr>
              <w:t>,</w:t>
            </w:r>
            <w:r w:rsidRPr="001006C1">
              <w:rPr>
                <w:rFonts w:eastAsia="Cambria" w:cs="Arial"/>
                <w:snapToGrid/>
                <w:lang w:eastAsia="en-GB"/>
              </w:rPr>
              <w:t xml:space="preserve"> on instruction,</w:t>
            </w:r>
            <w:r>
              <w:rPr>
                <w:rFonts w:eastAsia="Cambria" w:cs="Arial"/>
                <w:snapToGrid/>
                <w:lang w:eastAsia="en-GB"/>
              </w:rPr>
              <w:t xml:space="preserve"> </w:t>
            </w:r>
            <w:r w:rsidRPr="001006C1">
              <w:rPr>
                <w:rFonts w:eastAsia="Cambria" w:cs="Arial"/>
                <w:snapToGrid/>
                <w:lang w:eastAsia="en-GB"/>
              </w:rPr>
              <w:t>provide</w:t>
            </w:r>
            <w:r>
              <w:rPr>
                <w:rFonts w:eastAsia="Cambria" w:cs="Arial"/>
                <w:snapToGrid/>
                <w:lang w:eastAsia="en-GB"/>
              </w:rPr>
              <w:t>s</w:t>
            </w:r>
            <w:r w:rsidRPr="001006C1">
              <w:rPr>
                <w:rFonts w:eastAsia="Cambria" w:cs="Arial"/>
                <w:snapToGrid/>
                <w:lang w:eastAsia="en-GB"/>
              </w:rPr>
              <w:t xml:space="preserve"> </w:t>
            </w:r>
            <w:r>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ED18D9" w:rsidRPr="007E0B31" w14:paraId="5BE62B72" w14:textId="77777777" w:rsidTr="490DE6A8">
        <w:trPr>
          <w:cantSplit/>
        </w:trPr>
        <w:tc>
          <w:tcPr>
            <w:tcW w:w="2884" w:type="dxa"/>
          </w:tcPr>
          <w:p w14:paraId="1FC85A18" w14:textId="5A69B511" w:rsidR="00ED18D9" w:rsidRPr="00A14C19" w:rsidRDefault="00ED18D9" w:rsidP="00ED18D9">
            <w:pPr>
              <w:pStyle w:val="Arial11Bold"/>
              <w:rPr>
                <w:rFonts w:cs="Arial"/>
              </w:rPr>
            </w:pPr>
            <w:r w:rsidRPr="00A14C19">
              <w:rPr>
                <w:rFonts w:cs="Arial"/>
              </w:rPr>
              <w:t>Distribution Restoration Zone</w:t>
            </w:r>
          </w:p>
        </w:tc>
        <w:tc>
          <w:tcPr>
            <w:tcW w:w="6634" w:type="dxa"/>
          </w:tcPr>
          <w:p w14:paraId="64351CFD" w14:textId="66ADA5F0" w:rsidR="00ED18D9" w:rsidRPr="00A14C19" w:rsidRDefault="00ED18D9" w:rsidP="00ED18D9">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Top Up Restoration </w:t>
            </w:r>
            <w:r>
              <w:rPr>
                <w:rFonts w:cs="Arial"/>
                <w:b/>
              </w:rPr>
              <w:t>Contractor’</w:t>
            </w:r>
            <w:r w:rsidRPr="00A14C19">
              <w:rPr>
                <w:rFonts w:cs="Arial"/>
                <w:b/>
              </w:rPr>
              <w:t>s</w:t>
            </w:r>
            <w:r w:rsidRPr="00A14C19">
              <w:rPr>
                <w:rFonts w:cs="Arial"/>
                <w:b/>
                <w:bCs/>
              </w:rPr>
              <w:t xml:space="preserve"> Plant</w:t>
            </w:r>
            <w:r>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in which case </w:t>
            </w:r>
            <w:r w:rsidRPr="00A14C19">
              <w:rPr>
                <w:rFonts w:cs="Arial"/>
                <w:b/>
                <w:bCs/>
              </w:rPr>
              <w:t>Relevant Transmission Licensees</w:t>
            </w:r>
            <w:r w:rsidRPr="00A14C19">
              <w:rPr>
                <w:rFonts w:cs="Arial"/>
              </w:rPr>
              <w:t xml:space="preserve"> would be party to the </w:t>
            </w:r>
            <w:r w:rsidRPr="00A14C19">
              <w:rPr>
                <w:rFonts w:cs="Arial"/>
                <w:b/>
                <w:bCs/>
              </w:rPr>
              <w:t>Distribution Restoration Zone Plan</w:t>
            </w:r>
            <w:r w:rsidRPr="009B42E0">
              <w:rPr>
                <w:rFonts w:cs="Arial"/>
              </w:rPr>
              <w:t>.</w:t>
            </w:r>
          </w:p>
        </w:tc>
      </w:tr>
      <w:tr w:rsidR="00ED18D9" w:rsidRPr="007E0B31" w14:paraId="1BA03D25" w14:textId="77777777" w:rsidTr="490DE6A8">
        <w:trPr>
          <w:cantSplit/>
        </w:trPr>
        <w:tc>
          <w:tcPr>
            <w:tcW w:w="2884" w:type="dxa"/>
          </w:tcPr>
          <w:p w14:paraId="64BB3F4E" w14:textId="393AA84F" w:rsidR="00ED18D9" w:rsidRPr="007E0B31" w:rsidRDefault="00ED18D9" w:rsidP="00ED18D9">
            <w:pPr>
              <w:pStyle w:val="Arial11Bold"/>
              <w:rPr>
                <w:rFonts w:cs="Arial"/>
              </w:rPr>
            </w:pPr>
            <w:r w:rsidRPr="001006C1">
              <w:rPr>
                <w:rFonts w:cs="Arial"/>
              </w:rPr>
              <w:t>Distribution Restoration Zone Control System</w:t>
            </w:r>
            <w:r>
              <w:rPr>
                <w:rFonts w:cs="Arial"/>
              </w:rPr>
              <w:t xml:space="preserve"> (DRZCS)</w:t>
            </w:r>
          </w:p>
        </w:tc>
        <w:tc>
          <w:tcPr>
            <w:tcW w:w="6634" w:type="dxa"/>
          </w:tcPr>
          <w:p w14:paraId="7E787111" w14:textId="52046C62" w:rsidR="00ED18D9" w:rsidRPr="007E0B31" w:rsidRDefault="00ED18D9" w:rsidP="00ED18D9">
            <w:pPr>
              <w:pStyle w:val="TableArial11"/>
              <w:rPr>
                <w:rFonts w:cs="Arial"/>
              </w:rPr>
            </w:pPr>
            <w:r w:rsidRPr="001006C1">
              <w:rPr>
                <w:rFonts w:cs="Arial"/>
              </w:rPr>
              <w:t xml:space="preserve">A mains-independent automatic control and supervisory system which assesses the status and operational conditions of </w:t>
            </w:r>
            <w:r>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Pr>
                <w:rFonts w:cs="Arial"/>
              </w:rPr>
              <w:t xml:space="preserve">and where relevant, part of the </w:t>
            </w:r>
            <w:r w:rsidRPr="00F17B48">
              <w:rPr>
                <w:rFonts w:cs="Arial"/>
                <w:b/>
                <w:bCs/>
              </w:rPr>
              <w:t>Transmission System</w:t>
            </w:r>
            <w:r w:rsidRPr="001006C1">
              <w:rPr>
                <w:rFonts w:cs="Arial"/>
              </w:rPr>
              <w:t xml:space="preserve"> for the purposes of operating </w:t>
            </w:r>
            <w:r w:rsidRPr="001006C1">
              <w:rPr>
                <w:b/>
              </w:rPr>
              <w:t xml:space="preserve">Restoration </w:t>
            </w:r>
            <w:r>
              <w:rPr>
                <w:b/>
              </w:rPr>
              <w:t>Contractor’</w:t>
            </w:r>
            <w:r w:rsidRPr="001006C1">
              <w:rPr>
                <w:b/>
              </w:rPr>
              <w:t xml:space="preserve">s Plant </w:t>
            </w:r>
            <w:r w:rsidRPr="007201A7">
              <w:rPr>
                <w:bCs/>
              </w:rPr>
              <w:t>and</w:t>
            </w:r>
            <w:r>
              <w:rPr>
                <w:b/>
              </w:rPr>
              <w:t xml:space="preserve"> Apparatus </w:t>
            </w:r>
            <w:r w:rsidRPr="001006C1">
              <w:t xml:space="preserve">and/or modulating </w:t>
            </w:r>
            <w:r w:rsidRPr="001006C1">
              <w:rPr>
                <w:b/>
                <w:bCs/>
              </w:rPr>
              <w:t xml:space="preserve">Restoration </w:t>
            </w:r>
            <w:r>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Pr>
                <w:rFonts w:cs="Arial"/>
              </w:rPr>
              <w:t xml:space="preserve">and relevant </w:t>
            </w:r>
            <w:r w:rsidRPr="00F17B48">
              <w:rPr>
                <w:rFonts w:cs="Arial"/>
                <w:b/>
                <w:bCs/>
              </w:rPr>
              <w:t>Transmission Licensee</w:t>
            </w:r>
            <w:r>
              <w:rPr>
                <w:rFonts w:cs="Arial"/>
                <w:b/>
                <w:bCs/>
              </w:rPr>
              <w:t>’</w:t>
            </w:r>
            <w:r w:rsidRPr="00F17B48">
              <w:rPr>
                <w:rFonts w:cs="Arial"/>
                <w:b/>
                <w:bCs/>
              </w:rPr>
              <w:t>s Plant</w:t>
            </w:r>
            <w:r>
              <w:rPr>
                <w:rFonts w:cs="Arial"/>
              </w:rPr>
              <w:t xml:space="preserve"> and </w:t>
            </w:r>
            <w:r w:rsidRPr="00F17B48">
              <w:rPr>
                <w:rFonts w:cs="Arial"/>
                <w:b/>
                <w:bCs/>
              </w:rPr>
              <w:t>Apparatus</w:t>
            </w:r>
            <w:r w:rsidRPr="001006C1">
              <w:rPr>
                <w:rFonts w:cs="Arial"/>
              </w:rPr>
              <w:t xml:space="preserve"> for the purposes of establishing and operating a </w:t>
            </w:r>
            <w:r w:rsidRPr="001006C1">
              <w:rPr>
                <w:rFonts w:cs="Arial"/>
                <w:b/>
              </w:rPr>
              <w:t>Distribution Restoration Zone</w:t>
            </w:r>
            <w:r w:rsidRPr="001006C1">
              <w:rPr>
                <w:rFonts w:cs="Arial"/>
              </w:rPr>
              <w:t>.</w:t>
            </w:r>
          </w:p>
        </w:tc>
      </w:tr>
      <w:tr w:rsidR="00ED18D9" w:rsidRPr="007E0B31" w14:paraId="3C6D5A41" w14:textId="77777777" w:rsidTr="490DE6A8">
        <w:trPr>
          <w:cantSplit/>
        </w:trPr>
        <w:tc>
          <w:tcPr>
            <w:tcW w:w="2884" w:type="dxa"/>
          </w:tcPr>
          <w:p w14:paraId="1172C052" w14:textId="31D75C4B" w:rsidR="00ED18D9" w:rsidRPr="007E0B31" w:rsidRDefault="00ED18D9" w:rsidP="00ED18D9">
            <w:pPr>
              <w:pStyle w:val="Arial11Bold"/>
              <w:rPr>
                <w:rFonts w:cs="Arial"/>
              </w:rPr>
            </w:pPr>
            <w:r w:rsidRPr="001006C1">
              <w:rPr>
                <w:rFonts w:cs="Arial"/>
              </w:rPr>
              <w:t>Distribution Restoration Zone Plan</w:t>
            </w:r>
          </w:p>
        </w:tc>
        <w:tc>
          <w:tcPr>
            <w:tcW w:w="6634" w:type="dxa"/>
          </w:tcPr>
          <w:p w14:paraId="5A150349" w14:textId="3C1172C4" w:rsidR="00ED18D9" w:rsidRPr="00616B63" w:rsidRDefault="00ED18D9" w:rsidP="00ED18D9">
            <w:pPr>
              <w:pStyle w:val="Default"/>
              <w:jc w:val="both"/>
              <w:rPr>
                <w:sz w:val="20"/>
                <w:szCs w:val="20"/>
              </w:rPr>
            </w:pPr>
            <w:r w:rsidRPr="00616B63">
              <w:rPr>
                <w:sz w:val="20"/>
                <w:szCs w:val="20"/>
              </w:rPr>
              <w:t xml:space="preserve">A plan produced and agreed by a </w:t>
            </w:r>
            <w:r w:rsidRPr="00616B63">
              <w:rPr>
                <w:b/>
                <w:bCs/>
                <w:sz w:val="20"/>
                <w:szCs w:val="20"/>
              </w:rPr>
              <w:t>Network Operator</w:t>
            </w:r>
            <w:r w:rsidRPr="00616B63">
              <w:rPr>
                <w:sz w:val="20"/>
                <w:szCs w:val="20"/>
              </w:rPr>
              <w:t xml:space="preserve">, </w:t>
            </w:r>
            <w:r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in certain situations</w:t>
            </w:r>
            <w:r w:rsidRPr="00616B63">
              <w:rPr>
                <w:b/>
                <w:bCs/>
                <w:sz w:val="20"/>
                <w:szCs w:val="20"/>
              </w:rPr>
              <w:t xml:space="preserve"> </w:t>
            </w:r>
            <w:r w:rsidRPr="00616B63">
              <w:rPr>
                <w:sz w:val="20"/>
                <w:szCs w:val="20"/>
              </w:rPr>
              <w:t>a</w:t>
            </w:r>
            <w:r w:rsidRPr="00616B63">
              <w:rPr>
                <w:b/>
                <w:bCs/>
                <w:sz w:val="20"/>
                <w:szCs w:val="20"/>
              </w:rPr>
              <w:t xml:space="preserve"> Transmission Licensees</w:t>
            </w:r>
            <w:r w:rsidRPr="00616B63">
              <w:rPr>
                <w:sz w:val="20"/>
                <w:szCs w:val="20"/>
              </w:rPr>
              <w:t xml:space="preserve"> under OC9.4.7.7, detailing the agreed method and procedure by which a </w:t>
            </w:r>
            <w:r w:rsidRPr="00616B63">
              <w:rPr>
                <w:b/>
                <w:bCs/>
                <w:sz w:val="20"/>
                <w:szCs w:val="20"/>
              </w:rPr>
              <w:t>Network Operator</w:t>
            </w:r>
            <w:r w:rsidRPr="00616B63">
              <w:rPr>
                <w:sz w:val="20"/>
                <w:szCs w:val="20"/>
              </w:rPr>
              <w:t xml:space="preserve"> will instruct a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of a </w:t>
            </w:r>
            <w:r w:rsidRPr="00616B63">
              <w:rPr>
                <w:b/>
                <w:bCs/>
                <w:sz w:val="20"/>
                <w:szCs w:val="20"/>
              </w:rPr>
              <w:t>Network Operator’s System</w:t>
            </w:r>
            <w:r w:rsidRPr="00616B63">
              <w:rPr>
                <w:sz w:val="20"/>
                <w:szCs w:val="20"/>
              </w:rPr>
              <w:t xml:space="preserve"> </w:t>
            </w:r>
            <w:r w:rsidRPr="00616B63">
              <w:rPr>
                <w:b/>
                <w:bCs/>
                <w:sz w:val="20"/>
                <w:szCs w:val="20"/>
              </w:rPr>
              <w:t xml:space="preserve">Total System </w:t>
            </w:r>
            <w:r w:rsidRPr="00616B63">
              <w:rPr>
                <w:sz w:val="20"/>
                <w:szCs w:val="20"/>
              </w:rPr>
              <w:t>within 8 hours of that instruction,</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Pr="00616B63">
              <w:rPr>
                <w:b/>
                <w:bCs/>
                <w:sz w:val="20"/>
                <w:szCs w:val="20"/>
              </w:rPr>
              <w:t>Distribution Restoration Zone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ED18D9" w:rsidRPr="00616B63" w:rsidRDefault="00ED18D9" w:rsidP="00ED18D9">
            <w:pPr>
              <w:pStyle w:val="Default"/>
              <w:jc w:val="both"/>
              <w:rPr>
                <w:sz w:val="20"/>
                <w:szCs w:val="20"/>
              </w:rPr>
            </w:pPr>
          </w:p>
          <w:p w14:paraId="7A48C91A" w14:textId="11F8115E" w:rsidR="00ED18D9" w:rsidRPr="00616B63" w:rsidRDefault="00ED18D9" w:rsidP="00ED18D9">
            <w:pPr>
              <w:pStyle w:val="Default"/>
            </w:pPr>
            <w:r w:rsidRPr="00616B63">
              <w:rPr>
                <w:sz w:val="20"/>
                <w:szCs w:val="20"/>
              </w:rPr>
              <w:t xml:space="preserve">A </w:t>
            </w:r>
            <w:r w:rsidRPr="00616B63">
              <w:rPr>
                <w:b/>
                <w:bCs/>
                <w:sz w:val="20"/>
                <w:szCs w:val="20"/>
              </w:rPr>
              <w:t>Distribution Restoration Zone Plan</w:t>
            </w:r>
            <w:r w:rsidRPr="00616B63">
              <w:rPr>
                <w:sz w:val="20"/>
                <w:szCs w:val="20"/>
              </w:rPr>
              <w:t xml:space="preserve"> is distinct from and falls outside the provisions of a </w:t>
            </w:r>
            <w:r w:rsidRPr="00616B63">
              <w:rPr>
                <w:b/>
                <w:bCs/>
                <w:sz w:val="20"/>
                <w:szCs w:val="20"/>
              </w:rPr>
              <w:t>Local Joint Restoration Plan</w:t>
            </w:r>
            <w:r w:rsidRPr="00616B63">
              <w:rPr>
                <w:sz w:val="20"/>
                <w:szCs w:val="20"/>
              </w:rPr>
              <w:t xml:space="preserve">. </w:t>
            </w:r>
          </w:p>
        </w:tc>
      </w:tr>
      <w:tr w:rsidR="00ED18D9" w:rsidRPr="007E0B31" w14:paraId="231BBB49" w14:textId="77777777" w:rsidTr="490DE6A8">
        <w:trPr>
          <w:cantSplit/>
        </w:trPr>
        <w:tc>
          <w:tcPr>
            <w:tcW w:w="2884" w:type="dxa"/>
          </w:tcPr>
          <w:p w14:paraId="54987465" w14:textId="77777777" w:rsidR="00ED18D9" w:rsidRPr="007E0B31" w:rsidRDefault="00ED18D9" w:rsidP="00ED18D9">
            <w:pPr>
              <w:pStyle w:val="Arial11Bold"/>
              <w:rPr>
                <w:rFonts w:cs="Arial"/>
              </w:rPr>
            </w:pPr>
            <w:r w:rsidRPr="007E0B31">
              <w:rPr>
                <w:rFonts w:cs="Arial"/>
              </w:rPr>
              <w:lastRenderedPageBreak/>
              <w:t>Droop</w:t>
            </w:r>
          </w:p>
        </w:tc>
        <w:tc>
          <w:tcPr>
            <w:tcW w:w="6634" w:type="dxa"/>
          </w:tcPr>
          <w:p w14:paraId="77B62E50" w14:textId="1781255D" w:rsidR="00ED18D9" w:rsidRPr="007E0B31" w:rsidRDefault="00ED18D9" w:rsidP="00ED18D9">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ED18D9" w:rsidRPr="007E0B31" w14:paraId="5843358E" w14:textId="77777777" w:rsidTr="490DE6A8">
        <w:trPr>
          <w:cantSplit/>
        </w:trPr>
        <w:tc>
          <w:tcPr>
            <w:tcW w:w="2884" w:type="dxa"/>
          </w:tcPr>
          <w:p w14:paraId="79EC9BAF" w14:textId="77777777" w:rsidR="00ED18D9" w:rsidRPr="007E0B31" w:rsidRDefault="00ED18D9" w:rsidP="00ED18D9">
            <w:pPr>
              <w:pStyle w:val="Arial11Bold"/>
              <w:rPr>
                <w:rFonts w:cs="Arial"/>
              </w:rPr>
            </w:pPr>
            <w:r w:rsidRPr="007E0B31">
              <w:rPr>
                <w:rFonts w:cs="Arial"/>
              </w:rPr>
              <w:t>Dynamic Parameters</w:t>
            </w:r>
          </w:p>
        </w:tc>
        <w:tc>
          <w:tcPr>
            <w:tcW w:w="6634" w:type="dxa"/>
          </w:tcPr>
          <w:p w14:paraId="051D8350" w14:textId="77777777" w:rsidR="00ED18D9" w:rsidRPr="007E0B31" w:rsidRDefault="00ED18D9" w:rsidP="00ED18D9">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ED18D9" w:rsidRPr="000A5CCC" w14:paraId="02BA8D47" w14:textId="77777777" w:rsidTr="490DE6A8">
        <w:trPr>
          <w:cantSplit/>
        </w:trPr>
        <w:tc>
          <w:tcPr>
            <w:tcW w:w="2884" w:type="dxa"/>
          </w:tcPr>
          <w:p w14:paraId="279AEE49" w14:textId="5DD21B3F" w:rsidR="00ED18D9" w:rsidRPr="000A5CCC" w:rsidRDefault="00ED18D9" w:rsidP="00ED18D9">
            <w:pPr>
              <w:pStyle w:val="Arial11Bold"/>
              <w:rPr>
                <w:rFonts w:cs="Arial"/>
              </w:rPr>
            </w:pPr>
            <w:r w:rsidRPr="002510FF">
              <w:rPr>
                <w:rFonts w:cs="Arial"/>
              </w:rPr>
              <w:t>Dynamic Reactive Compensation Equipment</w:t>
            </w:r>
          </w:p>
        </w:tc>
        <w:tc>
          <w:tcPr>
            <w:tcW w:w="6634" w:type="dxa"/>
          </w:tcPr>
          <w:p w14:paraId="7DB42348" w14:textId="606C1E72" w:rsidR="00ED18D9" w:rsidRPr="000A5CCC" w:rsidRDefault="00ED18D9" w:rsidP="00ED18D9">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ED18D9" w:rsidRPr="000B675D" w14:paraId="4B2A5C83" w14:textId="77777777" w:rsidTr="490DE6A8">
        <w:trPr>
          <w:cantSplit/>
        </w:trPr>
        <w:tc>
          <w:tcPr>
            <w:tcW w:w="2884" w:type="dxa"/>
          </w:tcPr>
          <w:p w14:paraId="13C94F80" w14:textId="77777777" w:rsidR="00ED18D9" w:rsidRPr="000B675D" w:rsidRDefault="00ED18D9" w:rsidP="00ED18D9">
            <w:pPr>
              <w:pStyle w:val="Arial11Bold"/>
              <w:rPr>
                <w:rFonts w:cs="Arial"/>
              </w:rPr>
            </w:pPr>
            <w:r w:rsidRPr="000B675D">
              <w:rPr>
                <w:rFonts w:cs="Arial"/>
              </w:rPr>
              <w:t>E&amp;W Offshore Transmission System</w:t>
            </w:r>
          </w:p>
        </w:tc>
        <w:tc>
          <w:tcPr>
            <w:tcW w:w="6634" w:type="dxa"/>
          </w:tcPr>
          <w:p w14:paraId="2CFB9907" w14:textId="77777777" w:rsidR="00ED18D9" w:rsidRPr="000B675D" w:rsidRDefault="00ED18D9" w:rsidP="00ED18D9">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ED18D9" w:rsidRPr="0079139F" w14:paraId="29063031" w14:textId="77777777" w:rsidTr="490DE6A8">
        <w:trPr>
          <w:cantSplit/>
        </w:trPr>
        <w:tc>
          <w:tcPr>
            <w:tcW w:w="2884" w:type="dxa"/>
          </w:tcPr>
          <w:p w14:paraId="25CE097E" w14:textId="3FA3BD6F" w:rsidR="00ED18D9" w:rsidRPr="0079139F" w:rsidRDefault="00ED18D9" w:rsidP="00ED18D9">
            <w:pPr>
              <w:pStyle w:val="Arial11Bold"/>
              <w:rPr>
                <w:rFonts w:cs="Arial"/>
              </w:rPr>
            </w:pPr>
            <w:r w:rsidRPr="0079139F">
              <w:rPr>
                <w:rFonts w:cs="Arial"/>
              </w:rPr>
              <w:t>E&amp;W Offshore Transmission Licensee</w:t>
            </w:r>
          </w:p>
        </w:tc>
        <w:tc>
          <w:tcPr>
            <w:tcW w:w="6634" w:type="dxa"/>
          </w:tcPr>
          <w:p w14:paraId="6C4EE077" w14:textId="07A71FD9" w:rsidR="00ED18D9" w:rsidRPr="0079139F" w:rsidRDefault="00ED18D9" w:rsidP="00ED18D9">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ED18D9" w:rsidRPr="007E0B31" w14:paraId="16715855" w14:textId="77777777" w:rsidTr="490DE6A8">
        <w:trPr>
          <w:cantSplit/>
        </w:trPr>
        <w:tc>
          <w:tcPr>
            <w:tcW w:w="2884" w:type="dxa"/>
          </w:tcPr>
          <w:p w14:paraId="491CEE12" w14:textId="278765B2" w:rsidR="00ED18D9" w:rsidRPr="007E0B31" w:rsidRDefault="00ED18D9" w:rsidP="00ED18D9">
            <w:pPr>
              <w:pStyle w:val="Arial11Bold"/>
              <w:rPr>
                <w:rFonts w:cs="Arial"/>
              </w:rPr>
            </w:pPr>
            <w:r w:rsidRPr="007E0B31">
              <w:rPr>
                <w:rFonts w:cs="Arial"/>
              </w:rPr>
              <w:t>E&amp;W Transmission System</w:t>
            </w:r>
          </w:p>
        </w:tc>
        <w:tc>
          <w:tcPr>
            <w:tcW w:w="6634" w:type="dxa"/>
          </w:tcPr>
          <w:p w14:paraId="75E612EF" w14:textId="092A24E3" w:rsidR="00ED18D9" w:rsidRPr="007E0B31" w:rsidRDefault="00ED18D9" w:rsidP="00ED18D9">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ins w:id="28" w:author="Lizzie Timmins (ESO)" w:date="2024-04-25T09:12:00Z">
              <w:r w:rsidR="000939BD" w:rsidRPr="00156248">
                <w:rPr>
                  <w:rFonts w:cs="Arial"/>
                  <w:bCs/>
                </w:rPr>
                <w:t>, any</w:t>
              </w:r>
              <w:r w:rsidR="000939BD" w:rsidRPr="00156248">
                <w:rPr>
                  <w:rFonts w:cs="Arial"/>
                  <w:b/>
                </w:rPr>
                <w:t xml:space="preserve"> Competitively Appointed Transmission Licensee’s Transmission System</w:t>
              </w:r>
              <w:r w:rsidR="000939BD">
                <w:rPr>
                  <w:rFonts w:cs="Arial"/>
                  <w:b/>
                </w:rPr>
                <w:t xml:space="preserve"> </w:t>
              </w:r>
              <w:r w:rsidR="000939BD" w:rsidRPr="0036337B">
                <w:rPr>
                  <w:rFonts w:cs="Arial"/>
                  <w:bCs/>
                </w:rPr>
                <w:t>with</w:t>
              </w:r>
              <w:r w:rsidR="000939BD">
                <w:rPr>
                  <w:rFonts w:cs="Arial"/>
                  <w:b/>
                </w:rPr>
                <w:t xml:space="preserve"> Plant </w:t>
              </w:r>
              <w:r w:rsidR="000939BD" w:rsidRPr="0036337B">
                <w:rPr>
                  <w:rFonts w:cs="Arial"/>
                  <w:bCs/>
                </w:rPr>
                <w:t xml:space="preserve">and </w:t>
              </w:r>
              <w:r w:rsidR="000939BD">
                <w:rPr>
                  <w:rFonts w:cs="Arial"/>
                  <w:b/>
                </w:rPr>
                <w:t>Apparatus</w:t>
              </w:r>
              <w:r w:rsidR="000939BD" w:rsidRPr="00156248">
                <w:rPr>
                  <w:rFonts w:cs="Arial"/>
                  <w:bCs/>
                </w:rPr>
                <w:t xml:space="preserve"> located in</w:t>
              </w:r>
              <w:r w:rsidR="000939BD" w:rsidRPr="00156248">
                <w:rPr>
                  <w:rFonts w:cs="Arial"/>
                  <w:b/>
                </w:rPr>
                <w:t xml:space="preserve"> NGET’s Transmission Area</w:t>
              </w:r>
            </w:ins>
            <w:r w:rsidRPr="007E0B31">
              <w:rPr>
                <w:rFonts w:cs="Arial"/>
              </w:rPr>
              <w:t xml:space="preserve"> and any </w:t>
            </w:r>
            <w:r w:rsidRPr="007E0B31">
              <w:rPr>
                <w:rFonts w:cs="Arial"/>
                <w:b/>
              </w:rPr>
              <w:t>E&amp;W Offshore Transmission Systems</w:t>
            </w:r>
            <w:r w:rsidRPr="007E0B31">
              <w:rPr>
                <w:rFonts w:cs="Arial"/>
              </w:rPr>
              <w:t>.</w:t>
            </w:r>
          </w:p>
        </w:tc>
      </w:tr>
      <w:tr w:rsidR="00ED18D9" w:rsidRPr="007E0B31" w14:paraId="27D19D54" w14:textId="77777777" w:rsidTr="490DE6A8">
        <w:trPr>
          <w:cantSplit/>
        </w:trPr>
        <w:tc>
          <w:tcPr>
            <w:tcW w:w="2884" w:type="dxa"/>
          </w:tcPr>
          <w:p w14:paraId="155671F3" w14:textId="77777777" w:rsidR="00ED18D9" w:rsidRPr="007E0B31" w:rsidRDefault="00ED18D9" w:rsidP="00ED18D9">
            <w:pPr>
              <w:pStyle w:val="Arial11Bold"/>
              <w:rPr>
                <w:rFonts w:cs="Arial"/>
              </w:rPr>
            </w:pPr>
            <w:r w:rsidRPr="007E0B31">
              <w:rPr>
                <w:rFonts w:cs="Arial"/>
              </w:rPr>
              <w:t>E&amp;W User</w:t>
            </w:r>
          </w:p>
        </w:tc>
        <w:tc>
          <w:tcPr>
            <w:tcW w:w="6634" w:type="dxa"/>
          </w:tcPr>
          <w:p w14:paraId="305E2C2E" w14:textId="77777777" w:rsidR="00ED18D9" w:rsidRPr="007E0B31" w:rsidRDefault="00ED18D9" w:rsidP="00ED18D9">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ED18D9" w:rsidRPr="007E0B31" w14:paraId="4EF8D946" w14:textId="77777777" w:rsidTr="490DE6A8">
        <w:trPr>
          <w:cantSplit/>
        </w:trPr>
        <w:tc>
          <w:tcPr>
            <w:tcW w:w="2884" w:type="dxa"/>
          </w:tcPr>
          <w:p w14:paraId="2F8D7755" w14:textId="77777777" w:rsidR="00ED18D9" w:rsidRPr="007E0B31" w:rsidRDefault="00ED18D9" w:rsidP="00ED18D9">
            <w:pPr>
              <w:pStyle w:val="Arial11Bold"/>
              <w:rPr>
                <w:rFonts w:cs="Arial"/>
              </w:rPr>
            </w:pPr>
            <w:r w:rsidRPr="007E0B31">
              <w:rPr>
                <w:rFonts w:cs="Arial"/>
              </w:rPr>
              <w:t>Earth Fault Factor</w:t>
            </w:r>
          </w:p>
        </w:tc>
        <w:tc>
          <w:tcPr>
            <w:tcW w:w="6634" w:type="dxa"/>
          </w:tcPr>
          <w:p w14:paraId="6127CD38" w14:textId="77777777" w:rsidR="00ED18D9" w:rsidRPr="007E0B31" w:rsidRDefault="00ED18D9" w:rsidP="00ED18D9">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ED18D9" w:rsidRPr="007E0B31" w14:paraId="3ED6F9F3" w14:textId="77777777" w:rsidTr="490DE6A8">
        <w:trPr>
          <w:cantSplit/>
        </w:trPr>
        <w:tc>
          <w:tcPr>
            <w:tcW w:w="2884" w:type="dxa"/>
          </w:tcPr>
          <w:p w14:paraId="3BB43CE7" w14:textId="77777777" w:rsidR="00ED18D9" w:rsidRPr="007E0B31" w:rsidRDefault="00ED18D9" w:rsidP="00ED18D9">
            <w:pPr>
              <w:pStyle w:val="Arial11Bold"/>
              <w:rPr>
                <w:rFonts w:cs="Arial"/>
              </w:rPr>
            </w:pPr>
            <w:r w:rsidRPr="007E0B31">
              <w:rPr>
                <w:rFonts w:cs="Arial"/>
              </w:rPr>
              <w:t>Earthing</w:t>
            </w:r>
          </w:p>
        </w:tc>
        <w:tc>
          <w:tcPr>
            <w:tcW w:w="6634" w:type="dxa"/>
          </w:tcPr>
          <w:p w14:paraId="0C914808" w14:textId="77777777" w:rsidR="00ED18D9" w:rsidRPr="007E0B31" w:rsidRDefault="00ED18D9" w:rsidP="00ED18D9">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ED18D9" w:rsidRPr="007E0B31" w:rsidRDefault="00ED18D9" w:rsidP="00ED18D9">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ED18D9" w:rsidRPr="007E0B31" w:rsidRDefault="00ED18D9" w:rsidP="00ED18D9">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ED18D9" w:rsidRPr="007E0B31" w14:paraId="20790EFF" w14:textId="77777777" w:rsidTr="490DE6A8">
        <w:trPr>
          <w:cantSplit/>
        </w:trPr>
        <w:tc>
          <w:tcPr>
            <w:tcW w:w="2884" w:type="dxa"/>
          </w:tcPr>
          <w:p w14:paraId="583FA21D" w14:textId="77777777" w:rsidR="00ED18D9" w:rsidRPr="007E0B31" w:rsidRDefault="00ED18D9" w:rsidP="00ED18D9">
            <w:pPr>
              <w:pStyle w:val="Arial11Bold"/>
              <w:rPr>
                <w:rFonts w:cs="Arial"/>
              </w:rPr>
            </w:pPr>
            <w:r w:rsidRPr="007E0B31">
              <w:rPr>
                <w:rFonts w:cs="Arial"/>
              </w:rPr>
              <w:t>Earthing Device</w:t>
            </w:r>
          </w:p>
        </w:tc>
        <w:tc>
          <w:tcPr>
            <w:tcW w:w="6634" w:type="dxa"/>
          </w:tcPr>
          <w:p w14:paraId="1C3B0D47" w14:textId="77777777" w:rsidR="00ED18D9" w:rsidRPr="007E0B31" w:rsidRDefault="00ED18D9" w:rsidP="00ED18D9">
            <w:pPr>
              <w:pStyle w:val="TableArial11"/>
              <w:rPr>
                <w:rFonts w:cs="Arial"/>
              </w:rPr>
            </w:pPr>
            <w:r w:rsidRPr="007E0B31">
              <w:rPr>
                <w:rFonts w:cs="Arial"/>
              </w:rPr>
              <w:t>A means of providing a connection between a conductor and earth being of adequate strength and capability.</w:t>
            </w:r>
          </w:p>
        </w:tc>
      </w:tr>
      <w:tr w:rsidR="00ED18D9" w:rsidRPr="007E0B31" w14:paraId="6FE62627" w14:textId="77777777" w:rsidTr="490DE6A8">
        <w:trPr>
          <w:cantSplit/>
        </w:trPr>
        <w:tc>
          <w:tcPr>
            <w:tcW w:w="2884" w:type="dxa"/>
          </w:tcPr>
          <w:p w14:paraId="5F411AEF" w14:textId="77777777" w:rsidR="00ED18D9" w:rsidRPr="007E0B31" w:rsidRDefault="00ED18D9" w:rsidP="00ED18D9">
            <w:pPr>
              <w:pStyle w:val="Arial11Bold"/>
              <w:rPr>
                <w:rFonts w:cs="Arial"/>
              </w:rPr>
            </w:pPr>
            <w:r w:rsidRPr="007E0B31">
              <w:rPr>
                <w:rFonts w:cs="Arial"/>
              </w:rPr>
              <w:lastRenderedPageBreak/>
              <w:t>Elected Panel Members</w:t>
            </w:r>
          </w:p>
        </w:tc>
        <w:tc>
          <w:tcPr>
            <w:tcW w:w="6634" w:type="dxa"/>
          </w:tcPr>
          <w:p w14:paraId="5FB33BE8" w14:textId="77777777" w:rsidR="00ED18D9" w:rsidRPr="007E0B31" w:rsidRDefault="00ED18D9" w:rsidP="00ED18D9">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ED18D9" w:rsidRPr="007E0B31" w:rsidRDefault="00ED18D9" w:rsidP="00ED18D9">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ED18D9" w:rsidRPr="007E0B31" w:rsidRDefault="00ED18D9" w:rsidP="00ED18D9">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ED18D9" w:rsidRPr="007E0B31" w:rsidRDefault="00ED18D9" w:rsidP="00ED18D9">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ED18D9" w:rsidRPr="007E0B31" w:rsidRDefault="00ED18D9" w:rsidP="00ED18D9">
            <w:pPr>
              <w:pStyle w:val="TableArial11"/>
              <w:rPr>
                <w:rFonts w:cs="Arial"/>
              </w:rPr>
            </w:pPr>
            <w:r w:rsidRPr="007E0B31">
              <w:rPr>
                <w:rFonts w:cs="Arial"/>
              </w:rPr>
              <w:t xml:space="preserve">(d) the representatives of the </w:t>
            </w:r>
            <w:r w:rsidRPr="007E0B31">
              <w:rPr>
                <w:rFonts w:cs="Arial"/>
                <w:b/>
              </w:rPr>
              <w:t>Generators</w:t>
            </w:r>
          </w:p>
        </w:tc>
      </w:tr>
      <w:tr w:rsidR="00ED18D9" w:rsidRPr="007E0B31" w14:paraId="79615CAE" w14:textId="77777777" w:rsidTr="490DE6A8">
        <w:trPr>
          <w:cantSplit/>
        </w:trPr>
        <w:tc>
          <w:tcPr>
            <w:tcW w:w="2884" w:type="dxa"/>
          </w:tcPr>
          <w:p w14:paraId="6B5295BC" w14:textId="77777777" w:rsidR="00ED18D9" w:rsidRPr="007E0B31" w:rsidRDefault="00ED18D9" w:rsidP="00ED18D9">
            <w:pPr>
              <w:pStyle w:val="Arial11Bold"/>
              <w:rPr>
                <w:rFonts w:cs="Arial"/>
              </w:rPr>
            </w:pPr>
            <w:r w:rsidRPr="007E0B31">
              <w:rPr>
                <w:rFonts w:cs="Arial"/>
              </w:rPr>
              <w:t>Electrical Standard</w:t>
            </w:r>
          </w:p>
        </w:tc>
        <w:tc>
          <w:tcPr>
            <w:tcW w:w="6634" w:type="dxa"/>
          </w:tcPr>
          <w:p w14:paraId="5A4738F8" w14:textId="77777777" w:rsidR="00ED18D9" w:rsidRPr="007E0B31" w:rsidRDefault="00ED18D9" w:rsidP="00ED18D9">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ED18D9" w:rsidRPr="007E0B31" w14:paraId="77FD0811" w14:textId="77777777" w:rsidTr="490DE6A8">
        <w:trPr>
          <w:cantSplit/>
        </w:trPr>
        <w:tc>
          <w:tcPr>
            <w:tcW w:w="2884" w:type="dxa"/>
          </w:tcPr>
          <w:p w14:paraId="7CF40496" w14:textId="51F2F0DA" w:rsidR="00ED18D9" w:rsidRPr="00F6331A" w:rsidRDefault="00ED18D9" w:rsidP="00ED18D9">
            <w:pPr>
              <w:pStyle w:val="Arial11Bold"/>
              <w:rPr>
                <w:rFonts w:cs="Arial"/>
              </w:rPr>
            </w:pPr>
            <w:r w:rsidRPr="00F6331A">
              <w:rPr>
                <w:lang w:val="en-US"/>
              </w:rPr>
              <w:t>Electricity Balancing Regulation</w:t>
            </w:r>
          </w:p>
        </w:tc>
        <w:tc>
          <w:tcPr>
            <w:tcW w:w="6634" w:type="dxa"/>
          </w:tcPr>
          <w:p w14:paraId="3860E34E" w14:textId="35D52113" w:rsidR="00ED18D9" w:rsidRPr="00F6331A" w:rsidRDefault="00ED18D9" w:rsidP="00ED18D9">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ED18D9" w:rsidRPr="007E0B31" w14:paraId="5FDEE14B" w14:textId="77777777" w:rsidTr="490DE6A8">
        <w:trPr>
          <w:cantSplit/>
        </w:trPr>
        <w:tc>
          <w:tcPr>
            <w:tcW w:w="2884" w:type="dxa"/>
          </w:tcPr>
          <w:p w14:paraId="272D7034" w14:textId="77777777" w:rsidR="00ED18D9" w:rsidRPr="007E0B31" w:rsidRDefault="00ED18D9" w:rsidP="00ED18D9">
            <w:pPr>
              <w:pStyle w:val="Arial11Bold"/>
              <w:rPr>
                <w:rFonts w:cs="Arial"/>
              </w:rPr>
            </w:pPr>
            <w:r w:rsidRPr="007E0B31">
              <w:rPr>
                <w:rFonts w:cs="Arial"/>
              </w:rPr>
              <w:t>Electricity Council</w:t>
            </w:r>
          </w:p>
        </w:tc>
        <w:tc>
          <w:tcPr>
            <w:tcW w:w="6634" w:type="dxa"/>
          </w:tcPr>
          <w:p w14:paraId="15365170" w14:textId="77777777" w:rsidR="00ED18D9" w:rsidRPr="007E0B31" w:rsidRDefault="00ED18D9" w:rsidP="00ED18D9">
            <w:pPr>
              <w:pStyle w:val="TableArial11"/>
              <w:rPr>
                <w:rFonts w:cs="Arial"/>
              </w:rPr>
            </w:pPr>
            <w:r w:rsidRPr="007E0B31">
              <w:rPr>
                <w:rFonts w:cs="Arial"/>
              </w:rPr>
              <w:t>That body set up under the Electricity Act, 1957.</w:t>
            </w:r>
          </w:p>
        </w:tc>
      </w:tr>
      <w:tr w:rsidR="00ED18D9" w:rsidRPr="007E0B31" w14:paraId="2701B422" w14:textId="77777777" w:rsidTr="490DE6A8">
        <w:trPr>
          <w:cantSplit/>
        </w:trPr>
        <w:tc>
          <w:tcPr>
            <w:tcW w:w="2884" w:type="dxa"/>
          </w:tcPr>
          <w:p w14:paraId="0475EF83" w14:textId="77777777" w:rsidR="00ED18D9" w:rsidRPr="007E0B31" w:rsidRDefault="00ED18D9" w:rsidP="00ED18D9">
            <w:pPr>
              <w:pStyle w:val="Arial11Bold"/>
              <w:rPr>
                <w:rFonts w:cs="Arial"/>
              </w:rPr>
            </w:pPr>
            <w:r w:rsidRPr="007E0B31">
              <w:rPr>
                <w:rFonts w:cs="Arial"/>
              </w:rPr>
              <w:t>Electricity Distribution Licence</w:t>
            </w:r>
          </w:p>
        </w:tc>
        <w:tc>
          <w:tcPr>
            <w:tcW w:w="6634" w:type="dxa"/>
          </w:tcPr>
          <w:p w14:paraId="3B723255" w14:textId="77777777" w:rsidR="00ED18D9" w:rsidRPr="007E0B31" w:rsidRDefault="00ED18D9" w:rsidP="00ED18D9">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ED18D9" w:rsidRPr="007E0B31" w14:paraId="45591D21" w14:textId="77777777" w:rsidTr="490DE6A8">
        <w:trPr>
          <w:cantSplit/>
        </w:trPr>
        <w:tc>
          <w:tcPr>
            <w:tcW w:w="2884" w:type="dxa"/>
          </w:tcPr>
          <w:p w14:paraId="07683A3F" w14:textId="77777777" w:rsidR="00ED18D9" w:rsidRPr="007E0B31" w:rsidRDefault="00ED18D9" w:rsidP="00ED18D9">
            <w:pPr>
              <w:pStyle w:val="Arial11Bold"/>
              <w:rPr>
                <w:rFonts w:cs="Arial"/>
              </w:rPr>
            </w:pPr>
            <w:r w:rsidRPr="007E0B31">
              <w:rPr>
                <w:rFonts w:cs="Arial"/>
              </w:rPr>
              <w:t>Electricity Regulation</w:t>
            </w:r>
          </w:p>
        </w:tc>
        <w:tc>
          <w:tcPr>
            <w:tcW w:w="6634" w:type="dxa"/>
          </w:tcPr>
          <w:p w14:paraId="448F37B6" w14:textId="77777777" w:rsidR="00ED18D9" w:rsidRPr="007E0B31" w:rsidRDefault="00ED18D9" w:rsidP="00ED18D9">
            <w:pPr>
              <w:pStyle w:val="TableArial11"/>
              <w:rPr>
                <w:rFonts w:cs="Arial"/>
              </w:rPr>
            </w:pPr>
            <w:r w:rsidRPr="007E0B31">
              <w:rPr>
                <w:rFonts w:cs="Arial"/>
              </w:rPr>
              <w:t xml:space="preserve">As defined in the </w:t>
            </w:r>
            <w:r w:rsidRPr="007E0B31">
              <w:rPr>
                <w:rFonts w:cs="Arial"/>
                <w:b/>
              </w:rPr>
              <w:t>Transmission Licence.</w:t>
            </w:r>
          </w:p>
        </w:tc>
      </w:tr>
      <w:tr w:rsidR="00ED18D9" w:rsidRPr="007E0B31" w14:paraId="3F1D3736" w14:textId="77777777" w:rsidTr="490DE6A8">
        <w:trPr>
          <w:cantSplit/>
        </w:trPr>
        <w:tc>
          <w:tcPr>
            <w:tcW w:w="2884" w:type="dxa"/>
          </w:tcPr>
          <w:p w14:paraId="487F65CC" w14:textId="786CD569" w:rsidR="00ED18D9" w:rsidRPr="007E0B31" w:rsidRDefault="00ED18D9" w:rsidP="00ED18D9">
            <w:pPr>
              <w:pStyle w:val="Arial11Bold"/>
              <w:rPr>
                <w:rFonts w:cs="Arial"/>
              </w:rPr>
            </w:pPr>
            <w:r w:rsidRPr="00DB341C">
              <w:rPr>
                <w:rFonts w:cs="Arial"/>
              </w:rPr>
              <w:t>Electricity Storage</w:t>
            </w:r>
          </w:p>
        </w:tc>
        <w:tc>
          <w:tcPr>
            <w:tcW w:w="6634" w:type="dxa"/>
          </w:tcPr>
          <w:p w14:paraId="5A71141B" w14:textId="7EEFC93F" w:rsidR="00ED18D9" w:rsidRPr="007E0B31" w:rsidRDefault="00ED18D9" w:rsidP="00ED18D9">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ED18D9" w:rsidRPr="007E0B31" w14:paraId="71C453A5" w14:textId="77777777" w:rsidTr="490DE6A8">
        <w:trPr>
          <w:cantSplit/>
        </w:trPr>
        <w:tc>
          <w:tcPr>
            <w:tcW w:w="2884" w:type="dxa"/>
          </w:tcPr>
          <w:p w14:paraId="0C20A181" w14:textId="2AAAF4F0" w:rsidR="00ED18D9" w:rsidRPr="007E0B31" w:rsidRDefault="00ED18D9" w:rsidP="00ED18D9">
            <w:pPr>
              <w:pStyle w:val="Arial11Bold"/>
              <w:rPr>
                <w:rFonts w:cs="Arial"/>
              </w:rPr>
            </w:pPr>
            <w:r w:rsidRPr="00DB341C">
              <w:rPr>
                <w:rFonts w:cs="Arial"/>
              </w:rPr>
              <w:t>Electricity Storage Module</w:t>
            </w:r>
          </w:p>
        </w:tc>
        <w:tc>
          <w:tcPr>
            <w:tcW w:w="6634" w:type="dxa"/>
          </w:tcPr>
          <w:p w14:paraId="5AE08111" w14:textId="5EABFFFC" w:rsidR="00ED18D9" w:rsidRPr="007E0B31" w:rsidRDefault="00ED18D9" w:rsidP="00ED18D9">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ED18D9" w14:paraId="54F3B6E6" w14:textId="77777777" w:rsidTr="490DE6A8">
        <w:trPr>
          <w:cantSplit/>
        </w:trPr>
        <w:tc>
          <w:tcPr>
            <w:tcW w:w="2884" w:type="dxa"/>
          </w:tcPr>
          <w:p w14:paraId="67ACC8AD" w14:textId="116BD586" w:rsidR="00ED18D9" w:rsidRDefault="00ED18D9" w:rsidP="00ED18D9">
            <w:pPr>
              <w:pStyle w:val="Arial11Bold"/>
              <w:rPr>
                <w:rFonts w:cs="Arial"/>
              </w:rPr>
            </w:pPr>
            <w:r w:rsidRPr="024814CE">
              <w:rPr>
                <w:rFonts w:cs="Arial"/>
              </w:rPr>
              <w:t>Electricity Storage Unit</w:t>
            </w:r>
          </w:p>
        </w:tc>
        <w:tc>
          <w:tcPr>
            <w:tcW w:w="6634" w:type="dxa"/>
          </w:tcPr>
          <w:p w14:paraId="0D3DC444" w14:textId="11F529A9" w:rsidR="00ED18D9" w:rsidRPr="00207464" w:rsidRDefault="00ED18D9" w:rsidP="00ED18D9">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ED18D9" w:rsidRPr="007E0B31" w14:paraId="618E4044" w14:textId="77777777" w:rsidTr="490DE6A8">
        <w:trPr>
          <w:cantSplit/>
        </w:trPr>
        <w:tc>
          <w:tcPr>
            <w:tcW w:w="2884" w:type="dxa"/>
          </w:tcPr>
          <w:p w14:paraId="06BF56EE" w14:textId="77777777" w:rsidR="00ED18D9" w:rsidRPr="007E0B31" w:rsidRDefault="00ED18D9" w:rsidP="00ED18D9">
            <w:pPr>
              <w:pStyle w:val="Arial11Bold"/>
              <w:rPr>
                <w:rFonts w:cs="Arial"/>
              </w:rPr>
            </w:pPr>
            <w:r w:rsidRPr="007E0B31">
              <w:rPr>
                <w:rFonts w:cs="Arial"/>
              </w:rPr>
              <w:t>Electricity Supply Industry Arbitration Association</w:t>
            </w:r>
          </w:p>
        </w:tc>
        <w:tc>
          <w:tcPr>
            <w:tcW w:w="6634" w:type="dxa"/>
          </w:tcPr>
          <w:p w14:paraId="75769710" w14:textId="77777777" w:rsidR="00ED18D9" w:rsidRPr="007E0B31" w:rsidRDefault="00ED18D9" w:rsidP="00ED18D9">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ED18D9" w:rsidRPr="007E0B31" w14:paraId="7456E88A" w14:textId="77777777" w:rsidTr="490DE6A8">
        <w:trPr>
          <w:cantSplit/>
        </w:trPr>
        <w:tc>
          <w:tcPr>
            <w:tcW w:w="2884" w:type="dxa"/>
          </w:tcPr>
          <w:p w14:paraId="2944497F" w14:textId="77777777" w:rsidR="00ED18D9" w:rsidRPr="007E0B31" w:rsidRDefault="00ED18D9" w:rsidP="00ED18D9">
            <w:pPr>
              <w:pStyle w:val="Arial11Bold"/>
              <w:rPr>
                <w:rFonts w:cs="Arial"/>
              </w:rPr>
            </w:pPr>
            <w:r w:rsidRPr="007E0B31">
              <w:rPr>
                <w:rFonts w:cs="Arial"/>
              </w:rPr>
              <w:t>Electricity Supply Licence</w:t>
            </w:r>
          </w:p>
        </w:tc>
        <w:tc>
          <w:tcPr>
            <w:tcW w:w="6634" w:type="dxa"/>
          </w:tcPr>
          <w:p w14:paraId="3BC449FB" w14:textId="77777777" w:rsidR="00ED18D9" w:rsidRPr="007E0B31" w:rsidRDefault="00ED18D9" w:rsidP="00ED18D9">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ED18D9" w:rsidRPr="007E0B31" w14:paraId="2AA8471F" w14:textId="77777777" w:rsidTr="490DE6A8">
        <w:trPr>
          <w:cantSplit/>
        </w:trPr>
        <w:tc>
          <w:tcPr>
            <w:tcW w:w="2884" w:type="dxa"/>
          </w:tcPr>
          <w:p w14:paraId="3F9A68DC" w14:textId="70EA4980" w:rsidR="00ED18D9" w:rsidRPr="007E0B31" w:rsidRDefault="00ED18D9" w:rsidP="00ED18D9">
            <w:pPr>
              <w:pStyle w:val="Arial11Bold"/>
              <w:rPr>
                <w:rFonts w:cs="Arial"/>
              </w:rPr>
            </w:pPr>
            <w:r>
              <w:rPr>
                <w:rFonts w:cs="Arial"/>
              </w:rPr>
              <w:t>Electricity System Restoration Standard</w:t>
            </w:r>
          </w:p>
        </w:tc>
        <w:tc>
          <w:tcPr>
            <w:tcW w:w="6634" w:type="dxa"/>
          </w:tcPr>
          <w:p w14:paraId="21B5A17B" w14:textId="413F3DCB" w:rsidR="00ED18D9" w:rsidRPr="007E0B31" w:rsidRDefault="00ED18D9" w:rsidP="00ED18D9">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ED18D9" w:rsidRPr="007E0B31" w14:paraId="383B22BD" w14:textId="77777777" w:rsidTr="490DE6A8">
        <w:trPr>
          <w:cantSplit/>
        </w:trPr>
        <w:tc>
          <w:tcPr>
            <w:tcW w:w="2884" w:type="dxa"/>
          </w:tcPr>
          <w:p w14:paraId="4523E57A" w14:textId="77777777" w:rsidR="00ED18D9" w:rsidRPr="007E0B31" w:rsidRDefault="00ED18D9" w:rsidP="00ED18D9">
            <w:pPr>
              <w:pStyle w:val="Arial11Bold"/>
              <w:rPr>
                <w:rFonts w:cs="Arial"/>
              </w:rPr>
            </w:pPr>
            <w:r w:rsidRPr="007E0B31">
              <w:rPr>
                <w:rFonts w:cs="Arial"/>
              </w:rPr>
              <w:t>Electromagnetic Compatibility Level</w:t>
            </w:r>
          </w:p>
        </w:tc>
        <w:tc>
          <w:tcPr>
            <w:tcW w:w="6634" w:type="dxa"/>
          </w:tcPr>
          <w:p w14:paraId="0D27502A" w14:textId="4D35DCA2" w:rsidR="00ED18D9" w:rsidRPr="007E0B31" w:rsidRDefault="00ED18D9" w:rsidP="00ED18D9">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ED18D9" w:rsidRPr="00045E74" w14:paraId="7C353F29" w14:textId="77777777" w:rsidTr="490DE6A8">
        <w:trPr>
          <w:cantSplit/>
        </w:trPr>
        <w:tc>
          <w:tcPr>
            <w:tcW w:w="2884" w:type="dxa"/>
          </w:tcPr>
          <w:p w14:paraId="20946F4B" w14:textId="4E1A3AC5" w:rsidR="00ED18D9" w:rsidRPr="00045E74" w:rsidRDefault="00ED18D9" w:rsidP="00ED18D9">
            <w:pPr>
              <w:pStyle w:val="Arial11Bold"/>
              <w:rPr>
                <w:rFonts w:cs="Arial"/>
              </w:rPr>
            </w:pPr>
            <w:r w:rsidRPr="002510FF">
              <w:rPr>
                <w:rFonts w:cs="Arial"/>
              </w:rPr>
              <w:t>Electronic Power Converter</w:t>
            </w:r>
          </w:p>
        </w:tc>
        <w:tc>
          <w:tcPr>
            <w:tcW w:w="6634" w:type="dxa"/>
          </w:tcPr>
          <w:p w14:paraId="797E454B" w14:textId="635AEA5C" w:rsidR="00ED18D9" w:rsidRPr="00045E74" w:rsidRDefault="00ED18D9" w:rsidP="00ED18D9">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ED18D9" w:rsidRPr="007E0B31" w14:paraId="78630B68" w14:textId="77777777" w:rsidTr="490DE6A8">
        <w:trPr>
          <w:cantSplit/>
        </w:trPr>
        <w:tc>
          <w:tcPr>
            <w:tcW w:w="2884" w:type="dxa"/>
          </w:tcPr>
          <w:p w14:paraId="4FB09170" w14:textId="77777777" w:rsidR="00ED18D9" w:rsidRPr="007E0B31" w:rsidRDefault="00ED18D9" w:rsidP="00ED18D9">
            <w:pPr>
              <w:pStyle w:val="Arial11Bold"/>
              <w:rPr>
                <w:rFonts w:cs="Arial"/>
              </w:rPr>
            </w:pPr>
            <w:r w:rsidRPr="007E0B31">
              <w:rPr>
                <w:rFonts w:cs="Arial"/>
              </w:rPr>
              <w:lastRenderedPageBreak/>
              <w:t>Embedded</w:t>
            </w:r>
          </w:p>
        </w:tc>
        <w:tc>
          <w:tcPr>
            <w:tcW w:w="6634" w:type="dxa"/>
          </w:tcPr>
          <w:p w14:paraId="43C85B4A" w14:textId="477FDA09" w:rsidR="00ED18D9" w:rsidRPr="007E0B31" w:rsidRDefault="00ED18D9" w:rsidP="00ED18D9">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ED18D9" w:rsidRPr="007E0B31" w14:paraId="7BE66195" w14:textId="77777777" w:rsidTr="490DE6A8">
        <w:trPr>
          <w:cantSplit/>
        </w:trPr>
        <w:tc>
          <w:tcPr>
            <w:tcW w:w="2884" w:type="dxa"/>
          </w:tcPr>
          <w:p w14:paraId="0AB999B5" w14:textId="77777777" w:rsidR="00ED18D9" w:rsidRPr="007E0B31" w:rsidRDefault="00ED18D9" w:rsidP="00ED18D9">
            <w:pPr>
              <w:pStyle w:val="Arial11Bold"/>
              <w:rPr>
                <w:rFonts w:cs="Arial"/>
              </w:rPr>
            </w:pPr>
            <w:r w:rsidRPr="007E0B31">
              <w:rPr>
                <w:rFonts w:cs="Arial"/>
              </w:rPr>
              <w:t>Embedded Development</w:t>
            </w:r>
          </w:p>
        </w:tc>
        <w:tc>
          <w:tcPr>
            <w:tcW w:w="6634" w:type="dxa"/>
          </w:tcPr>
          <w:p w14:paraId="0D4A7139" w14:textId="54525408" w:rsidR="00ED18D9" w:rsidRPr="007E0B31" w:rsidRDefault="00ED18D9" w:rsidP="00ED18D9">
            <w:pPr>
              <w:pStyle w:val="TableArial11"/>
              <w:rPr>
                <w:rFonts w:cs="Arial"/>
              </w:rPr>
            </w:pPr>
            <w:r w:rsidRPr="007E0B31">
              <w:rPr>
                <w:rFonts w:cs="Arial"/>
              </w:rPr>
              <w:t>Has the meaning set out in PC.4.4.3(a)</w:t>
            </w:r>
            <w:r>
              <w:rPr>
                <w:rFonts w:cs="Arial"/>
              </w:rPr>
              <w:t>.</w:t>
            </w:r>
          </w:p>
        </w:tc>
      </w:tr>
      <w:tr w:rsidR="00ED18D9" w:rsidRPr="007E0B31" w14:paraId="324AF804" w14:textId="77777777" w:rsidTr="490DE6A8">
        <w:trPr>
          <w:cantSplit/>
        </w:trPr>
        <w:tc>
          <w:tcPr>
            <w:tcW w:w="2884" w:type="dxa"/>
          </w:tcPr>
          <w:p w14:paraId="503A9514" w14:textId="77777777" w:rsidR="00ED18D9" w:rsidRPr="007E0B31" w:rsidRDefault="00ED18D9" w:rsidP="00ED18D9">
            <w:pPr>
              <w:pStyle w:val="Arial11Bold"/>
              <w:rPr>
                <w:rFonts w:cs="Arial"/>
              </w:rPr>
            </w:pPr>
            <w:r w:rsidRPr="007E0B31">
              <w:rPr>
                <w:rFonts w:cs="Arial"/>
              </w:rPr>
              <w:t>Embedded Development Agreement</w:t>
            </w:r>
          </w:p>
        </w:tc>
        <w:tc>
          <w:tcPr>
            <w:tcW w:w="6634" w:type="dxa"/>
          </w:tcPr>
          <w:p w14:paraId="7275F528" w14:textId="77777777" w:rsidR="00ED18D9" w:rsidRPr="007E0B31" w:rsidRDefault="00ED18D9" w:rsidP="00ED18D9">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ED18D9" w:rsidRPr="007E0B31" w14:paraId="76FDE784" w14:textId="77777777" w:rsidTr="490DE6A8">
        <w:trPr>
          <w:cantSplit/>
        </w:trPr>
        <w:tc>
          <w:tcPr>
            <w:tcW w:w="2884" w:type="dxa"/>
          </w:tcPr>
          <w:p w14:paraId="067A8F97" w14:textId="4D591BE2" w:rsidR="00ED18D9" w:rsidRPr="009D0E56" w:rsidRDefault="00ED18D9" w:rsidP="00ED18D9">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ED18D9" w:rsidRPr="004161F0" w:rsidRDefault="00ED18D9" w:rsidP="00ED18D9">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ED18D9" w:rsidRPr="004161F0" w:rsidRDefault="00ED18D9" w:rsidP="00ED18D9">
            <w:pPr>
              <w:pStyle w:val="paragraph"/>
              <w:spacing w:before="0" w:beforeAutospacing="0" w:after="0" w:afterAutospacing="0"/>
              <w:ind w:left="45"/>
              <w:textAlignment w:val="baseline"/>
              <w:rPr>
                <w:rFonts w:ascii="Arial" w:hAnsi="Arial" w:cs="Arial"/>
                <w:sz w:val="20"/>
                <w:szCs w:val="20"/>
              </w:rPr>
            </w:pPr>
          </w:p>
          <w:p w14:paraId="077319CF" w14:textId="77777777" w:rsidR="00ED18D9" w:rsidRPr="004161F0" w:rsidRDefault="00ED18D9" w:rsidP="00ED18D9">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ED18D9" w:rsidRPr="004161F0" w:rsidRDefault="00ED18D9" w:rsidP="00ED18D9">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ED18D9" w:rsidRPr="007E0B31" w14:paraId="00288AB3" w14:textId="77777777" w:rsidTr="490DE6A8">
        <w:trPr>
          <w:cantSplit/>
        </w:trPr>
        <w:tc>
          <w:tcPr>
            <w:tcW w:w="2884" w:type="dxa"/>
          </w:tcPr>
          <w:p w14:paraId="55688B36" w14:textId="0C025310" w:rsidR="00ED18D9" w:rsidRPr="007E0B31" w:rsidRDefault="00ED18D9" w:rsidP="00ED18D9">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ED18D9" w:rsidRPr="007E0B31" w:rsidRDefault="00ED18D9" w:rsidP="00ED18D9">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ED18D9" w:rsidRPr="007E0B31" w14:paraId="2DAED564" w14:textId="77777777" w:rsidTr="490DE6A8">
        <w:trPr>
          <w:cantSplit/>
        </w:trPr>
        <w:tc>
          <w:tcPr>
            <w:tcW w:w="2884" w:type="dxa"/>
          </w:tcPr>
          <w:p w14:paraId="01198E4B" w14:textId="77777777" w:rsidR="00ED18D9" w:rsidRPr="007E0B31" w:rsidRDefault="00ED18D9" w:rsidP="00ED18D9">
            <w:pPr>
              <w:pStyle w:val="Arial11Bold"/>
              <w:rPr>
                <w:rFonts w:cs="Arial"/>
              </w:rPr>
            </w:pPr>
            <w:r w:rsidRPr="007E0B31">
              <w:rPr>
                <w:rFonts w:cs="Arial"/>
              </w:rPr>
              <w:t>Embedded Person</w:t>
            </w:r>
          </w:p>
        </w:tc>
        <w:tc>
          <w:tcPr>
            <w:tcW w:w="6634" w:type="dxa"/>
          </w:tcPr>
          <w:p w14:paraId="4C7488BF" w14:textId="77777777" w:rsidR="00ED18D9" w:rsidRPr="007E0B31" w:rsidRDefault="00ED18D9" w:rsidP="00ED18D9">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ED18D9" w:rsidRPr="007E0B31" w14:paraId="1456BAF8" w14:textId="77777777" w:rsidTr="490DE6A8">
        <w:trPr>
          <w:cantSplit/>
        </w:trPr>
        <w:tc>
          <w:tcPr>
            <w:tcW w:w="2884" w:type="dxa"/>
          </w:tcPr>
          <w:p w14:paraId="273D1FA4" w14:textId="77777777" w:rsidR="00ED18D9" w:rsidRPr="007E0B31" w:rsidRDefault="00ED18D9" w:rsidP="00ED18D9">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ED18D9" w:rsidRPr="007E0B31" w:rsidRDefault="00ED18D9" w:rsidP="00ED18D9">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ED18D9" w:rsidRPr="007E0B31" w14:paraId="309DF515" w14:textId="77777777" w:rsidTr="490DE6A8">
        <w:trPr>
          <w:cantSplit/>
        </w:trPr>
        <w:tc>
          <w:tcPr>
            <w:tcW w:w="2884" w:type="dxa"/>
          </w:tcPr>
          <w:p w14:paraId="5E4F87D8" w14:textId="77777777" w:rsidR="00ED18D9" w:rsidRPr="007E0B31" w:rsidRDefault="00ED18D9" w:rsidP="00ED18D9">
            <w:pPr>
              <w:pStyle w:val="Arial11Bold"/>
              <w:rPr>
                <w:rFonts w:cs="Arial"/>
              </w:rPr>
            </w:pPr>
            <w:r w:rsidRPr="007E0B31">
              <w:rPr>
                <w:rFonts w:cs="Arial"/>
              </w:rPr>
              <w:t>Emergency Instruction</w:t>
            </w:r>
          </w:p>
        </w:tc>
        <w:tc>
          <w:tcPr>
            <w:tcW w:w="6634" w:type="dxa"/>
          </w:tcPr>
          <w:p w14:paraId="2C1B5BD0" w14:textId="3A6BD19D" w:rsidR="00ED18D9" w:rsidRPr="007E0B31" w:rsidRDefault="00ED18D9" w:rsidP="00ED18D9">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ED18D9" w:rsidRPr="007E0B31" w14:paraId="0B7E24DC" w14:textId="77777777" w:rsidTr="490DE6A8">
        <w:trPr>
          <w:cantSplit/>
        </w:trPr>
        <w:tc>
          <w:tcPr>
            <w:tcW w:w="2884" w:type="dxa"/>
          </w:tcPr>
          <w:p w14:paraId="36CFFB26" w14:textId="77777777" w:rsidR="00ED18D9" w:rsidRPr="007E0B31" w:rsidRDefault="00ED18D9" w:rsidP="00ED18D9">
            <w:pPr>
              <w:pStyle w:val="Arial11Bold"/>
              <w:rPr>
                <w:rFonts w:cs="Arial"/>
              </w:rPr>
            </w:pPr>
            <w:r w:rsidRPr="007E0B31">
              <w:rPr>
                <w:rFonts w:cs="Arial"/>
              </w:rPr>
              <w:t>EMR Administrative Parties</w:t>
            </w:r>
          </w:p>
        </w:tc>
        <w:tc>
          <w:tcPr>
            <w:tcW w:w="6634" w:type="dxa"/>
          </w:tcPr>
          <w:p w14:paraId="63E2B672" w14:textId="77777777" w:rsidR="00ED18D9" w:rsidRPr="007E0B31" w:rsidRDefault="00ED18D9" w:rsidP="00ED18D9">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ED18D9" w:rsidRPr="007E0B31" w14:paraId="1177F5BF" w14:textId="77777777" w:rsidTr="490DE6A8">
        <w:trPr>
          <w:cantSplit/>
        </w:trPr>
        <w:tc>
          <w:tcPr>
            <w:tcW w:w="2884" w:type="dxa"/>
          </w:tcPr>
          <w:p w14:paraId="0158BF8D" w14:textId="77777777" w:rsidR="00ED18D9" w:rsidRPr="007E0B31" w:rsidRDefault="00ED18D9" w:rsidP="00ED18D9">
            <w:pPr>
              <w:pStyle w:val="Arial11Bold"/>
              <w:rPr>
                <w:rFonts w:cs="Arial"/>
              </w:rPr>
            </w:pPr>
            <w:r w:rsidRPr="007E0B31">
              <w:rPr>
                <w:rFonts w:cs="Arial"/>
              </w:rPr>
              <w:t>EMR Documents</w:t>
            </w:r>
          </w:p>
        </w:tc>
        <w:tc>
          <w:tcPr>
            <w:tcW w:w="6634" w:type="dxa"/>
          </w:tcPr>
          <w:p w14:paraId="44B93D78" w14:textId="77777777" w:rsidR="00ED18D9" w:rsidRPr="007E0B31" w:rsidRDefault="00ED18D9" w:rsidP="00ED18D9">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ED18D9" w:rsidRPr="007E0B31" w14:paraId="3F49DD85" w14:textId="77777777" w:rsidTr="490DE6A8">
        <w:trPr>
          <w:cantSplit/>
        </w:trPr>
        <w:tc>
          <w:tcPr>
            <w:tcW w:w="2884" w:type="dxa"/>
          </w:tcPr>
          <w:p w14:paraId="421B5476" w14:textId="77777777" w:rsidR="00ED18D9" w:rsidRPr="007E0B31" w:rsidRDefault="00ED18D9" w:rsidP="00ED18D9">
            <w:pPr>
              <w:pStyle w:val="Arial11Bold"/>
              <w:rPr>
                <w:rFonts w:cs="Arial"/>
              </w:rPr>
            </w:pPr>
            <w:r w:rsidRPr="007E0B31">
              <w:rPr>
                <w:rFonts w:cs="Arial"/>
              </w:rPr>
              <w:lastRenderedPageBreak/>
              <w:t>EMR Functions</w:t>
            </w:r>
          </w:p>
        </w:tc>
        <w:tc>
          <w:tcPr>
            <w:tcW w:w="6634" w:type="dxa"/>
          </w:tcPr>
          <w:p w14:paraId="2D8415ED" w14:textId="77777777" w:rsidR="00ED18D9" w:rsidRPr="007E0B31" w:rsidRDefault="00ED18D9" w:rsidP="00ED18D9">
            <w:pPr>
              <w:pStyle w:val="TableArial11"/>
              <w:rPr>
                <w:rFonts w:cs="Arial"/>
              </w:rPr>
            </w:pPr>
            <w:r w:rsidRPr="007E0B31">
              <w:rPr>
                <w:rFonts w:cs="Arial"/>
              </w:rPr>
              <w:t>Has the meaning given to “EMR functions” in Chapter 5 of Part 2 of the Energy Act 2013.</w:t>
            </w:r>
          </w:p>
        </w:tc>
      </w:tr>
      <w:tr w:rsidR="00ED18D9" w:rsidRPr="007E0B31" w14:paraId="02A6FBDC" w14:textId="77777777" w:rsidTr="490DE6A8">
        <w:trPr>
          <w:cantSplit/>
        </w:trPr>
        <w:tc>
          <w:tcPr>
            <w:tcW w:w="2884" w:type="dxa"/>
          </w:tcPr>
          <w:p w14:paraId="0FC4088B" w14:textId="77777777" w:rsidR="00ED18D9" w:rsidRPr="007E0B31" w:rsidRDefault="00ED18D9" w:rsidP="00ED18D9">
            <w:pPr>
              <w:pStyle w:val="Arial11Bold"/>
              <w:rPr>
                <w:rFonts w:cs="Arial"/>
              </w:rPr>
            </w:pPr>
            <w:r w:rsidRPr="007E0B31">
              <w:rPr>
                <w:rFonts w:cs="Arial"/>
              </w:rPr>
              <w:t>Engineering Recommendations</w:t>
            </w:r>
          </w:p>
        </w:tc>
        <w:tc>
          <w:tcPr>
            <w:tcW w:w="6634" w:type="dxa"/>
          </w:tcPr>
          <w:p w14:paraId="6E886C13" w14:textId="77777777" w:rsidR="00ED18D9" w:rsidRPr="007E0B31" w:rsidRDefault="00ED18D9" w:rsidP="00ED18D9">
            <w:pPr>
              <w:pStyle w:val="TableArial11"/>
              <w:rPr>
                <w:rFonts w:cs="Arial"/>
              </w:rPr>
            </w:pPr>
            <w:r w:rsidRPr="007E0B31">
              <w:rPr>
                <w:rFonts w:cs="Arial"/>
              </w:rPr>
              <w:t>The documents referred to as such and issued by the Energy Networks Association or the former Electricity Council.</w:t>
            </w:r>
          </w:p>
        </w:tc>
      </w:tr>
      <w:tr w:rsidR="00ED18D9" w:rsidRPr="007E0B31" w14:paraId="19BABE29" w14:textId="77777777" w:rsidTr="490DE6A8">
        <w:trPr>
          <w:cantSplit/>
        </w:trPr>
        <w:tc>
          <w:tcPr>
            <w:tcW w:w="2884" w:type="dxa"/>
          </w:tcPr>
          <w:p w14:paraId="552734E6" w14:textId="1545D5FD" w:rsidR="00ED18D9" w:rsidRPr="007E0B31" w:rsidRDefault="00ED18D9" w:rsidP="00ED18D9">
            <w:pPr>
              <w:pStyle w:val="Arial11Bold"/>
              <w:rPr>
                <w:rFonts w:cs="Arial"/>
              </w:rPr>
            </w:pPr>
            <w:r>
              <w:rPr>
                <w:rFonts w:cs="Arial"/>
              </w:rPr>
              <w:t>Engineering Recommendation G5</w:t>
            </w:r>
          </w:p>
        </w:tc>
        <w:tc>
          <w:tcPr>
            <w:tcW w:w="6634" w:type="dxa"/>
          </w:tcPr>
          <w:p w14:paraId="5C25304C" w14:textId="5C9C6EBC" w:rsidR="00ED18D9" w:rsidRPr="007E0B31" w:rsidRDefault="00ED18D9" w:rsidP="00ED18D9">
            <w:pPr>
              <w:pStyle w:val="TableArial11"/>
              <w:rPr>
                <w:rFonts w:cs="Arial"/>
              </w:rPr>
            </w:pPr>
            <w:r>
              <w:rPr>
                <w:rFonts w:cs="Arial"/>
              </w:rPr>
              <w:t>Means Engineering Recommendation G5/5.</w:t>
            </w:r>
          </w:p>
        </w:tc>
      </w:tr>
      <w:tr w:rsidR="00ED18D9" w:rsidRPr="007E0B31" w14:paraId="1A461395" w14:textId="77777777" w:rsidTr="490DE6A8">
        <w:trPr>
          <w:cantSplit/>
        </w:trPr>
        <w:tc>
          <w:tcPr>
            <w:tcW w:w="2884" w:type="dxa"/>
          </w:tcPr>
          <w:p w14:paraId="5B18CA36" w14:textId="4AA74331" w:rsidR="00ED18D9" w:rsidRPr="007E0B31" w:rsidRDefault="00ED18D9" w:rsidP="00ED18D9">
            <w:pPr>
              <w:pStyle w:val="Arial11Bold"/>
              <w:rPr>
                <w:rFonts w:cs="Arial"/>
              </w:rPr>
            </w:pPr>
            <w:bookmarkStart w:id="29"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29"/>
          </w:p>
        </w:tc>
        <w:tc>
          <w:tcPr>
            <w:tcW w:w="6634" w:type="dxa"/>
          </w:tcPr>
          <w:p w14:paraId="611268A9" w14:textId="49E96478" w:rsidR="00ED18D9" w:rsidRPr="007E0B31" w:rsidRDefault="00ED18D9" w:rsidP="00ED18D9">
            <w:pPr>
              <w:pStyle w:val="TableArial11"/>
              <w:rPr>
                <w:rFonts w:cs="Arial"/>
                <w:i/>
              </w:rPr>
            </w:pPr>
            <w:bookmarkStart w:id="30"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30"/>
          </w:p>
        </w:tc>
      </w:tr>
      <w:tr w:rsidR="00ED18D9" w:rsidRPr="007E0B31" w14:paraId="2950C7E5" w14:textId="77777777" w:rsidTr="490DE6A8">
        <w:trPr>
          <w:cantSplit/>
        </w:trPr>
        <w:tc>
          <w:tcPr>
            <w:tcW w:w="2884" w:type="dxa"/>
          </w:tcPr>
          <w:p w14:paraId="0D69FC18" w14:textId="77777777" w:rsidR="00ED18D9" w:rsidRPr="001F43C1" w:rsidRDefault="00ED18D9" w:rsidP="00ED18D9">
            <w:pPr>
              <w:pStyle w:val="Arial11Bold"/>
              <w:rPr>
                <w:rFonts w:cs="Arial"/>
              </w:rPr>
            </w:pPr>
            <w:r w:rsidRPr="001F43C1">
              <w:rPr>
                <w:rFonts w:cs="Arial"/>
              </w:rPr>
              <w:t>Equipment Certificate</w:t>
            </w:r>
          </w:p>
        </w:tc>
        <w:tc>
          <w:tcPr>
            <w:tcW w:w="6634" w:type="dxa"/>
          </w:tcPr>
          <w:p w14:paraId="35F8EAB4" w14:textId="39FE8007" w:rsidR="00ED18D9" w:rsidRPr="001F43C1" w:rsidRDefault="00ED18D9" w:rsidP="00ED18D9">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ED18D9" w:rsidRPr="007E0B31" w14:paraId="03E8B9AA" w14:textId="77777777" w:rsidTr="490DE6A8">
        <w:trPr>
          <w:cantSplit/>
        </w:trPr>
        <w:tc>
          <w:tcPr>
            <w:tcW w:w="2884" w:type="dxa"/>
          </w:tcPr>
          <w:p w14:paraId="1B116121" w14:textId="77777777" w:rsidR="00ED18D9" w:rsidRPr="007E0B31" w:rsidRDefault="00ED18D9" w:rsidP="00ED18D9">
            <w:pPr>
              <w:pStyle w:val="Arial11Bold"/>
              <w:rPr>
                <w:rFonts w:cs="Arial"/>
              </w:rPr>
            </w:pPr>
            <w:r w:rsidRPr="007E0B31">
              <w:rPr>
                <w:rFonts w:cs="Arial"/>
              </w:rPr>
              <w:t>Estimated Registered Data</w:t>
            </w:r>
          </w:p>
        </w:tc>
        <w:tc>
          <w:tcPr>
            <w:tcW w:w="6634" w:type="dxa"/>
          </w:tcPr>
          <w:p w14:paraId="04C7E6AA" w14:textId="77777777" w:rsidR="00ED18D9" w:rsidRPr="007E0B31" w:rsidRDefault="00ED18D9" w:rsidP="00ED18D9">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ED18D9" w:rsidRPr="007E0B31" w14:paraId="393BBD51" w14:textId="77777777" w:rsidTr="490DE6A8">
        <w:trPr>
          <w:cantSplit/>
        </w:trPr>
        <w:tc>
          <w:tcPr>
            <w:tcW w:w="2884" w:type="dxa"/>
          </w:tcPr>
          <w:p w14:paraId="12276130" w14:textId="77777777" w:rsidR="00ED18D9" w:rsidRPr="007E0B31" w:rsidRDefault="00ED18D9" w:rsidP="00ED18D9">
            <w:pPr>
              <w:pStyle w:val="Arial11Bold"/>
              <w:rPr>
                <w:rFonts w:cs="Arial"/>
              </w:rPr>
            </w:pPr>
            <w:r w:rsidRPr="007E0B31">
              <w:rPr>
                <w:rFonts w:cs="Arial"/>
              </w:rPr>
              <w:lastRenderedPageBreak/>
              <w:t>EU Code User</w:t>
            </w:r>
          </w:p>
        </w:tc>
        <w:tc>
          <w:tcPr>
            <w:tcW w:w="6634" w:type="dxa"/>
          </w:tcPr>
          <w:p w14:paraId="0BC82B48" w14:textId="77777777" w:rsidR="00ED18D9" w:rsidRPr="007E0B31" w:rsidRDefault="00ED18D9" w:rsidP="00ED18D9">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ED18D9" w:rsidRPr="007E0B31" w:rsidRDefault="00ED18D9" w:rsidP="00ED18D9">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ED18D9" w:rsidRPr="007E0B31" w:rsidRDefault="00ED18D9" w:rsidP="00ED18D9">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ED18D9" w:rsidRPr="007E0B31" w:rsidRDefault="00ED18D9" w:rsidP="00ED18D9">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ED18D9" w:rsidRPr="007E0B31" w:rsidRDefault="00ED18D9" w:rsidP="00ED18D9">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ED18D9" w:rsidRPr="007E0B31" w:rsidRDefault="00ED18D9" w:rsidP="00ED18D9">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ED18D9" w:rsidRPr="007E0B31" w:rsidRDefault="00ED18D9" w:rsidP="00ED18D9">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ED18D9" w:rsidRDefault="00ED18D9" w:rsidP="00ED18D9">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ED18D9" w:rsidRPr="00A87826" w:rsidRDefault="00ED18D9" w:rsidP="00ED18D9">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ED18D9" w:rsidRPr="00965E71" w:rsidRDefault="00ED18D9" w:rsidP="00ED18D9">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ED18D9" w:rsidRPr="005C20E3" w:rsidRDefault="00ED18D9" w:rsidP="00ED18D9">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ED18D9" w:rsidRPr="007E0B31" w14:paraId="34B16CD5" w14:textId="77777777" w:rsidTr="490DE6A8">
        <w:trPr>
          <w:cantSplit/>
        </w:trPr>
        <w:tc>
          <w:tcPr>
            <w:tcW w:w="2884" w:type="dxa"/>
          </w:tcPr>
          <w:p w14:paraId="43DAAB5C" w14:textId="05D82DA7" w:rsidR="00ED18D9" w:rsidRPr="007E0B31" w:rsidRDefault="00ED18D9" w:rsidP="00ED18D9">
            <w:pPr>
              <w:pStyle w:val="Arial11Bold"/>
              <w:rPr>
                <w:rFonts w:cs="Arial"/>
              </w:rPr>
            </w:pPr>
            <w:r w:rsidRPr="007E0B31">
              <w:rPr>
                <w:rFonts w:cs="Arial"/>
              </w:rPr>
              <w:lastRenderedPageBreak/>
              <w:t>EU Generator</w:t>
            </w:r>
          </w:p>
        </w:tc>
        <w:tc>
          <w:tcPr>
            <w:tcW w:w="6634" w:type="dxa"/>
          </w:tcPr>
          <w:p w14:paraId="36ECC795" w14:textId="515C007C" w:rsidR="00ED18D9" w:rsidRPr="007E0B31" w:rsidRDefault="00ED18D9" w:rsidP="00ED18D9">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ED18D9" w:rsidRPr="007E0B31" w14:paraId="18C1605C" w14:textId="77777777" w:rsidTr="490DE6A8">
        <w:trPr>
          <w:cantSplit/>
        </w:trPr>
        <w:tc>
          <w:tcPr>
            <w:tcW w:w="2884" w:type="dxa"/>
          </w:tcPr>
          <w:p w14:paraId="32E2A05F" w14:textId="08CAE283" w:rsidR="00ED18D9" w:rsidRPr="001F43C1" w:rsidRDefault="00ED18D9" w:rsidP="00ED18D9">
            <w:pPr>
              <w:pStyle w:val="Arial11Bold"/>
              <w:rPr>
                <w:rFonts w:cs="Arial"/>
              </w:rPr>
            </w:pPr>
            <w:r w:rsidRPr="005C20E3">
              <w:rPr>
                <w:rFonts w:cs="Arial"/>
              </w:rPr>
              <w:t>EU Grid Supply Point</w:t>
            </w:r>
          </w:p>
        </w:tc>
        <w:tc>
          <w:tcPr>
            <w:tcW w:w="6634" w:type="dxa"/>
          </w:tcPr>
          <w:p w14:paraId="5CE27367" w14:textId="77777777" w:rsidR="00ED18D9" w:rsidRPr="005C20E3" w:rsidRDefault="00ED18D9" w:rsidP="00ED18D9">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ED18D9" w:rsidRPr="005C20E3" w:rsidRDefault="00ED18D9" w:rsidP="00ED18D9">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ED18D9" w:rsidRPr="005C20E3" w:rsidRDefault="00ED18D9" w:rsidP="00ED18D9">
            <w:pPr>
              <w:pStyle w:val="TableArial11"/>
              <w:numPr>
                <w:ilvl w:val="0"/>
                <w:numId w:val="14"/>
              </w:numPr>
              <w:rPr>
                <w:rFonts w:cs="Arial"/>
              </w:rPr>
            </w:pPr>
            <w:r w:rsidRPr="005C20E3">
              <w:rPr>
                <w:rFonts w:cs="Arial"/>
              </w:rPr>
              <w:tab/>
            </w:r>
            <w:proofErr w:type="gramStart"/>
            <w:r w:rsidRPr="005C20E3">
              <w:rPr>
                <w:rFonts w:cs="Arial"/>
              </w:rPr>
              <w:t>All of</w:t>
            </w:r>
            <w:proofErr w:type="gramEnd"/>
            <w:r w:rsidRPr="005C20E3">
              <w:rPr>
                <w:rFonts w:cs="Arial"/>
              </w:rPr>
              <w:t xml:space="preserve">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ED18D9" w:rsidRPr="001F43C1" w:rsidRDefault="00ED18D9" w:rsidP="00ED18D9">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ED18D9" w:rsidRPr="007E0B31" w14:paraId="42439799" w14:textId="77777777" w:rsidTr="490DE6A8">
        <w:trPr>
          <w:cantSplit/>
        </w:trPr>
        <w:tc>
          <w:tcPr>
            <w:tcW w:w="2884" w:type="dxa"/>
          </w:tcPr>
          <w:p w14:paraId="15A8E8B8" w14:textId="77777777" w:rsidR="00ED18D9" w:rsidRPr="007E0B31" w:rsidRDefault="00ED18D9" w:rsidP="00ED18D9">
            <w:pPr>
              <w:pStyle w:val="Arial11Bold"/>
              <w:rPr>
                <w:rFonts w:cs="Arial"/>
              </w:rPr>
            </w:pPr>
            <w:r w:rsidRPr="007E0B31">
              <w:rPr>
                <w:rFonts w:cs="Arial"/>
              </w:rPr>
              <w:t>EU Transparency Availability Data</w:t>
            </w:r>
          </w:p>
        </w:tc>
        <w:tc>
          <w:tcPr>
            <w:tcW w:w="6634" w:type="dxa"/>
          </w:tcPr>
          <w:p w14:paraId="0BF49D4F" w14:textId="6E1629CC" w:rsidR="00ED18D9" w:rsidRPr="007E0B31" w:rsidRDefault="00ED18D9" w:rsidP="00ED18D9">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ED18D9" w:rsidRPr="007E0B31" w14:paraId="1927BF72" w14:textId="77777777" w:rsidTr="490DE6A8">
        <w:trPr>
          <w:cantSplit/>
        </w:trPr>
        <w:tc>
          <w:tcPr>
            <w:tcW w:w="2884" w:type="dxa"/>
          </w:tcPr>
          <w:p w14:paraId="361B8F64" w14:textId="77777777" w:rsidR="00ED18D9" w:rsidRPr="007E0B31" w:rsidRDefault="00ED18D9" w:rsidP="00ED18D9">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ED18D9" w:rsidRPr="007E0B31" w:rsidRDefault="00ED18D9" w:rsidP="00ED18D9">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ED18D9" w:rsidRPr="007E0B31" w14:paraId="3C2A40C1" w14:textId="77777777" w:rsidTr="490DE6A8">
        <w:trPr>
          <w:cantSplit/>
        </w:trPr>
        <w:tc>
          <w:tcPr>
            <w:tcW w:w="2884" w:type="dxa"/>
          </w:tcPr>
          <w:p w14:paraId="24E83435" w14:textId="77777777" w:rsidR="00ED18D9" w:rsidRPr="007E0B31" w:rsidRDefault="00ED18D9" w:rsidP="00ED18D9">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ED18D9" w:rsidRPr="007E0B31" w:rsidRDefault="00ED18D9" w:rsidP="00ED18D9">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ED18D9" w:rsidRPr="007E0B31" w14:paraId="7655CF73" w14:textId="77777777" w:rsidTr="490DE6A8">
        <w:trPr>
          <w:cantSplit/>
        </w:trPr>
        <w:tc>
          <w:tcPr>
            <w:tcW w:w="2884" w:type="dxa"/>
          </w:tcPr>
          <w:p w14:paraId="11BA1177" w14:textId="77777777" w:rsidR="00ED18D9" w:rsidRPr="007E0B31" w:rsidRDefault="00ED18D9" w:rsidP="00ED18D9">
            <w:pPr>
              <w:pStyle w:val="Arial11Bold"/>
              <w:rPr>
                <w:rFonts w:cs="Arial"/>
              </w:rPr>
            </w:pPr>
            <w:r w:rsidRPr="007E0B31">
              <w:rPr>
                <w:rFonts w:cs="Arial"/>
              </w:rPr>
              <w:t>European Specification</w:t>
            </w:r>
          </w:p>
        </w:tc>
        <w:tc>
          <w:tcPr>
            <w:tcW w:w="6634" w:type="dxa"/>
          </w:tcPr>
          <w:p w14:paraId="2A3CB76E" w14:textId="77777777" w:rsidR="00ED18D9" w:rsidRPr="007E0B31" w:rsidRDefault="00ED18D9" w:rsidP="00ED18D9">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ED18D9" w:rsidRPr="007E0B31" w14:paraId="2A93D3F5" w14:textId="77777777" w:rsidTr="490DE6A8">
        <w:trPr>
          <w:cantSplit/>
        </w:trPr>
        <w:tc>
          <w:tcPr>
            <w:tcW w:w="2884" w:type="dxa"/>
          </w:tcPr>
          <w:p w14:paraId="55045C79" w14:textId="77777777" w:rsidR="00ED18D9" w:rsidRPr="007E0B31" w:rsidRDefault="00ED18D9" w:rsidP="00ED18D9">
            <w:pPr>
              <w:pStyle w:val="Arial11Bold"/>
              <w:rPr>
                <w:rFonts w:cs="Arial"/>
              </w:rPr>
            </w:pPr>
            <w:r w:rsidRPr="007E0B31">
              <w:rPr>
                <w:rFonts w:cs="Arial"/>
              </w:rPr>
              <w:t>Event</w:t>
            </w:r>
          </w:p>
        </w:tc>
        <w:tc>
          <w:tcPr>
            <w:tcW w:w="6634" w:type="dxa"/>
          </w:tcPr>
          <w:p w14:paraId="235C64CD" w14:textId="77777777" w:rsidR="00ED18D9" w:rsidRPr="007E0B31" w:rsidRDefault="00ED18D9" w:rsidP="00ED18D9">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ED18D9" w:rsidRPr="007E0B31" w14:paraId="22E6797D" w14:textId="77777777" w:rsidTr="490DE6A8">
        <w:trPr>
          <w:cantSplit/>
        </w:trPr>
        <w:tc>
          <w:tcPr>
            <w:tcW w:w="2884" w:type="dxa"/>
          </w:tcPr>
          <w:p w14:paraId="04371C6C" w14:textId="77777777" w:rsidR="00ED18D9" w:rsidRPr="007E0B31" w:rsidRDefault="00ED18D9" w:rsidP="00ED18D9">
            <w:pPr>
              <w:pStyle w:val="Arial11Bold"/>
              <w:rPr>
                <w:rFonts w:cs="Arial"/>
              </w:rPr>
            </w:pPr>
            <w:r w:rsidRPr="007E0B31">
              <w:rPr>
                <w:rFonts w:cs="Arial"/>
              </w:rPr>
              <w:t>Exciter</w:t>
            </w:r>
          </w:p>
        </w:tc>
        <w:tc>
          <w:tcPr>
            <w:tcW w:w="6634" w:type="dxa"/>
          </w:tcPr>
          <w:p w14:paraId="514A1A79" w14:textId="77777777" w:rsidR="00ED18D9" w:rsidRPr="007E0B31" w:rsidRDefault="00ED18D9" w:rsidP="00ED18D9">
            <w:pPr>
              <w:pStyle w:val="TableArial11"/>
              <w:rPr>
                <w:rFonts w:cs="Arial"/>
              </w:rPr>
            </w:pPr>
            <w:r w:rsidRPr="007E0B31">
              <w:rPr>
                <w:rFonts w:cs="Arial"/>
              </w:rPr>
              <w:t>The source of the electrical power providing the field current of a synchronous machine.</w:t>
            </w:r>
          </w:p>
        </w:tc>
      </w:tr>
      <w:tr w:rsidR="00ED18D9" w:rsidRPr="007E0B31" w14:paraId="1C19A04B" w14:textId="77777777" w:rsidTr="490DE6A8">
        <w:trPr>
          <w:cantSplit/>
        </w:trPr>
        <w:tc>
          <w:tcPr>
            <w:tcW w:w="2884" w:type="dxa"/>
          </w:tcPr>
          <w:p w14:paraId="7ECF689A" w14:textId="77777777" w:rsidR="00ED18D9" w:rsidRPr="007E0B31" w:rsidRDefault="00ED18D9" w:rsidP="00ED18D9">
            <w:pPr>
              <w:pStyle w:val="Arial11Bold"/>
              <w:rPr>
                <w:rFonts w:cs="Arial"/>
              </w:rPr>
            </w:pPr>
            <w:r w:rsidRPr="007E0B31">
              <w:rPr>
                <w:rFonts w:cs="Arial"/>
              </w:rPr>
              <w:t>Excitation System</w:t>
            </w:r>
          </w:p>
        </w:tc>
        <w:tc>
          <w:tcPr>
            <w:tcW w:w="6634" w:type="dxa"/>
          </w:tcPr>
          <w:p w14:paraId="75ECE4FC" w14:textId="77777777" w:rsidR="00ED18D9" w:rsidRPr="007E0B31" w:rsidRDefault="00ED18D9" w:rsidP="00ED18D9">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ED18D9" w:rsidRPr="007E0B31" w14:paraId="5ABD535B" w14:textId="77777777" w:rsidTr="490DE6A8">
        <w:trPr>
          <w:cantSplit/>
        </w:trPr>
        <w:tc>
          <w:tcPr>
            <w:tcW w:w="2884" w:type="dxa"/>
          </w:tcPr>
          <w:p w14:paraId="1E2723C2" w14:textId="77777777" w:rsidR="00ED18D9" w:rsidRPr="007E0B31" w:rsidRDefault="00ED18D9" w:rsidP="00ED18D9">
            <w:pPr>
              <w:pStyle w:val="Arial11Bold"/>
              <w:rPr>
                <w:rFonts w:cs="Arial"/>
              </w:rPr>
            </w:pPr>
            <w:r w:rsidRPr="007E0B31">
              <w:rPr>
                <w:rFonts w:cs="Arial"/>
              </w:rPr>
              <w:t>Excitation System No-Load Negative Ceiling Voltage</w:t>
            </w:r>
          </w:p>
        </w:tc>
        <w:tc>
          <w:tcPr>
            <w:tcW w:w="6634" w:type="dxa"/>
          </w:tcPr>
          <w:p w14:paraId="5E937A07" w14:textId="77777777" w:rsidR="00ED18D9" w:rsidRPr="007E0B31" w:rsidRDefault="00ED18D9" w:rsidP="00ED18D9">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ED18D9" w:rsidRPr="007E0B31" w14:paraId="2402AE83" w14:textId="77777777" w:rsidTr="490DE6A8">
        <w:trPr>
          <w:cantSplit/>
        </w:trPr>
        <w:tc>
          <w:tcPr>
            <w:tcW w:w="2884" w:type="dxa"/>
          </w:tcPr>
          <w:p w14:paraId="2C33AAB8" w14:textId="77777777" w:rsidR="00ED18D9" w:rsidRPr="007E0B31" w:rsidRDefault="00ED18D9" w:rsidP="00ED18D9">
            <w:pPr>
              <w:pStyle w:val="Arial11Bold"/>
              <w:rPr>
                <w:rFonts w:cs="Arial"/>
              </w:rPr>
            </w:pPr>
            <w:r w:rsidRPr="007E0B31">
              <w:rPr>
                <w:rFonts w:cs="Arial"/>
              </w:rPr>
              <w:lastRenderedPageBreak/>
              <w:t>Excitation System Nominal Response</w:t>
            </w:r>
          </w:p>
        </w:tc>
        <w:tc>
          <w:tcPr>
            <w:tcW w:w="6634" w:type="dxa"/>
          </w:tcPr>
          <w:p w14:paraId="55291475" w14:textId="70F348CA" w:rsidR="00ED18D9" w:rsidRPr="007E0B31" w:rsidRDefault="00ED18D9" w:rsidP="00ED18D9">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ED18D9" w:rsidRPr="007E0B31" w14:paraId="3E35616C" w14:textId="77777777" w:rsidTr="490DE6A8">
        <w:trPr>
          <w:cantSplit/>
        </w:trPr>
        <w:tc>
          <w:tcPr>
            <w:tcW w:w="2884" w:type="dxa"/>
          </w:tcPr>
          <w:p w14:paraId="15EDA18C" w14:textId="77777777" w:rsidR="00ED18D9" w:rsidRPr="007E0B31" w:rsidRDefault="00ED18D9" w:rsidP="00ED18D9">
            <w:pPr>
              <w:pStyle w:val="Arial11Bold"/>
              <w:rPr>
                <w:rFonts w:cs="Arial"/>
              </w:rPr>
            </w:pPr>
            <w:r w:rsidRPr="007E0B31">
              <w:rPr>
                <w:rFonts w:cs="Arial"/>
              </w:rPr>
              <w:t>Excitation System On-Load Positive Ceiling Voltage</w:t>
            </w:r>
          </w:p>
        </w:tc>
        <w:tc>
          <w:tcPr>
            <w:tcW w:w="6634" w:type="dxa"/>
          </w:tcPr>
          <w:p w14:paraId="585B360C" w14:textId="403C5A67" w:rsidR="00ED18D9" w:rsidRPr="007E0B31" w:rsidRDefault="00ED18D9" w:rsidP="00ED18D9">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ED18D9" w:rsidRPr="007E0B31" w14:paraId="4ACA97AD" w14:textId="77777777" w:rsidTr="490DE6A8">
        <w:trPr>
          <w:cantSplit/>
        </w:trPr>
        <w:tc>
          <w:tcPr>
            <w:tcW w:w="2884" w:type="dxa"/>
          </w:tcPr>
          <w:p w14:paraId="20E737C4" w14:textId="77777777" w:rsidR="00ED18D9" w:rsidRPr="007E0B31" w:rsidRDefault="00ED18D9" w:rsidP="00ED18D9">
            <w:pPr>
              <w:pStyle w:val="Arial11Bold"/>
              <w:rPr>
                <w:rFonts w:cs="Arial"/>
              </w:rPr>
            </w:pPr>
            <w:r w:rsidRPr="007E0B31">
              <w:rPr>
                <w:rFonts w:cs="Arial"/>
              </w:rPr>
              <w:t>Excitation System No-Load Positive Ceiling Voltage</w:t>
            </w:r>
          </w:p>
        </w:tc>
        <w:tc>
          <w:tcPr>
            <w:tcW w:w="6634" w:type="dxa"/>
          </w:tcPr>
          <w:p w14:paraId="61531146" w14:textId="66650658" w:rsidR="00ED18D9" w:rsidRPr="007E0B31" w:rsidRDefault="00ED18D9" w:rsidP="00ED18D9">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ED18D9" w:rsidRPr="007E0B31" w14:paraId="1A8BDD78" w14:textId="77777777" w:rsidTr="490DE6A8">
        <w:trPr>
          <w:cantSplit/>
        </w:trPr>
        <w:tc>
          <w:tcPr>
            <w:tcW w:w="2884" w:type="dxa"/>
          </w:tcPr>
          <w:p w14:paraId="59299B3E" w14:textId="77777777" w:rsidR="00ED18D9" w:rsidRPr="007E0B31" w:rsidRDefault="00ED18D9" w:rsidP="00ED18D9">
            <w:pPr>
              <w:pStyle w:val="Arial11Bold"/>
              <w:rPr>
                <w:rFonts w:cs="Arial"/>
              </w:rPr>
            </w:pPr>
            <w:proofErr w:type="spellStart"/>
            <w:r w:rsidRPr="007E0B31">
              <w:rPr>
                <w:rFonts w:cs="Arial"/>
              </w:rPr>
              <w:t>Exemptable</w:t>
            </w:r>
            <w:proofErr w:type="spellEnd"/>
          </w:p>
        </w:tc>
        <w:tc>
          <w:tcPr>
            <w:tcW w:w="6634" w:type="dxa"/>
          </w:tcPr>
          <w:p w14:paraId="2C3579BC" w14:textId="77777777" w:rsidR="00ED18D9" w:rsidRPr="007E0B31" w:rsidRDefault="00ED18D9" w:rsidP="00ED18D9">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D18D9" w:rsidRPr="007E0B31" w14:paraId="32C10655" w14:textId="77777777" w:rsidTr="490DE6A8">
        <w:trPr>
          <w:cantSplit/>
        </w:trPr>
        <w:tc>
          <w:tcPr>
            <w:tcW w:w="2884" w:type="dxa"/>
          </w:tcPr>
          <w:p w14:paraId="02BBF29B" w14:textId="77777777" w:rsidR="00ED18D9" w:rsidRPr="007E0B31" w:rsidRDefault="00ED18D9" w:rsidP="00ED18D9">
            <w:pPr>
              <w:pStyle w:val="Arial11Bold"/>
              <w:rPr>
                <w:rFonts w:cs="Arial"/>
              </w:rPr>
            </w:pPr>
            <w:r w:rsidRPr="007E0B31">
              <w:rPr>
                <w:rFonts w:cs="Arial"/>
              </w:rPr>
              <w:t xml:space="preserve">Existing AGR Plant </w:t>
            </w:r>
          </w:p>
        </w:tc>
        <w:tc>
          <w:tcPr>
            <w:tcW w:w="6634" w:type="dxa"/>
          </w:tcPr>
          <w:p w14:paraId="7F56C5A6" w14:textId="77777777" w:rsidR="00ED18D9" w:rsidRPr="007E0B31" w:rsidRDefault="00ED18D9" w:rsidP="00ED18D9">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ED18D9" w:rsidRPr="007E0B31" w:rsidRDefault="00ED18D9" w:rsidP="00ED18D9">
            <w:pPr>
              <w:pStyle w:val="TableArial11"/>
              <w:ind w:left="567" w:hanging="567"/>
              <w:rPr>
                <w:rFonts w:cs="Arial"/>
              </w:rPr>
            </w:pPr>
            <w:r w:rsidRPr="007E0B31">
              <w:rPr>
                <w:rFonts w:cs="Arial"/>
              </w:rPr>
              <w:t>(a)</w:t>
            </w:r>
            <w:r w:rsidRPr="007E0B31">
              <w:rPr>
                <w:rFonts w:cs="Arial"/>
              </w:rPr>
              <w:tab/>
              <w:t>Dungeness B</w:t>
            </w:r>
          </w:p>
          <w:p w14:paraId="1BBA5C3B" w14:textId="77777777" w:rsidR="00ED18D9" w:rsidRPr="007E0B31" w:rsidRDefault="00ED18D9" w:rsidP="00ED18D9">
            <w:pPr>
              <w:pStyle w:val="TableArial11"/>
              <w:ind w:left="567" w:hanging="567"/>
              <w:rPr>
                <w:rFonts w:cs="Arial"/>
              </w:rPr>
            </w:pPr>
            <w:r w:rsidRPr="007E0B31">
              <w:rPr>
                <w:rFonts w:cs="Arial"/>
              </w:rPr>
              <w:t>(b)</w:t>
            </w:r>
            <w:r w:rsidRPr="007E0B31">
              <w:rPr>
                <w:rFonts w:cs="Arial"/>
              </w:rPr>
              <w:tab/>
              <w:t>Hinkley Point B</w:t>
            </w:r>
          </w:p>
          <w:p w14:paraId="5771019F" w14:textId="77777777" w:rsidR="00ED18D9" w:rsidRPr="007E0B31" w:rsidRDefault="00ED18D9" w:rsidP="00ED18D9">
            <w:pPr>
              <w:pStyle w:val="TableArial11"/>
              <w:ind w:left="567" w:hanging="567"/>
              <w:rPr>
                <w:rFonts w:cs="Arial"/>
              </w:rPr>
            </w:pPr>
            <w:r w:rsidRPr="007E0B31">
              <w:rPr>
                <w:rFonts w:cs="Arial"/>
              </w:rPr>
              <w:t>(c)</w:t>
            </w:r>
            <w:r w:rsidRPr="007E0B31">
              <w:rPr>
                <w:rFonts w:cs="Arial"/>
              </w:rPr>
              <w:tab/>
              <w:t>Heysham 1</w:t>
            </w:r>
          </w:p>
          <w:p w14:paraId="255827D3" w14:textId="77777777" w:rsidR="00ED18D9" w:rsidRPr="007E0B31" w:rsidRDefault="00ED18D9" w:rsidP="00ED18D9">
            <w:pPr>
              <w:pStyle w:val="TableArial11"/>
              <w:ind w:left="567" w:hanging="567"/>
              <w:rPr>
                <w:rFonts w:cs="Arial"/>
              </w:rPr>
            </w:pPr>
            <w:r w:rsidRPr="007E0B31">
              <w:rPr>
                <w:rFonts w:cs="Arial"/>
              </w:rPr>
              <w:t>(d)</w:t>
            </w:r>
            <w:r w:rsidRPr="007E0B31">
              <w:rPr>
                <w:rFonts w:cs="Arial"/>
              </w:rPr>
              <w:tab/>
              <w:t>Heysham 2</w:t>
            </w:r>
          </w:p>
          <w:p w14:paraId="41FC952E" w14:textId="77777777" w:rsidR="00ED18D9" w:rsidRPr="007E0B31" w:rsidRDefault="00ED18D9" w:rsidP="00ED18D9">
            <w:pPr>
              <w:pStyle w:val="TableArial11"/>
              <w:ind w:left="567" w:hanging="567"/>
              <w:rPr>
                <w:rFonts w:cs="Arial"/>
              </w:rPr>
            </w:pPr>
            <w:r w:rsidRPr="007E0B31">
              <w:rPr>
                <w:rFonts w:cs="Arial"/>
              </w:rPr>
              <w:t>(e)</w:t>
            </w:r>
            <w:r w:rsidRPr="007E0B31">
              <w:rPr>
                <w:rFonts w:cs="Arial"/>
              </w:rPr>
              <w:tab/>
              <w:t>Hartlepool</w:t>
            </w:r>
          </w:p>
          <w:p w14:paraId="11F3E326" w14:textId="77777777" w:rsidR="00ED18D9" w:rsidRPr="007E0B31" w:rsidRDefault="00ED18D9" w:rsidP="00ED18D9">
            <w:pPr>
              <w:pStyle w:val="TableArial11"/>
              <w:ind w:left="567" w:hanging="567"/>
              <w:rPr>
                <w:rFonts w:cs="Arial"/>
              </w:rPr>
            </w:pPr>
            <w:r w:rsidRPr="007E0B31">
              <w:rPr>
                <w:rFonts w:cs="Arial"/>
              </w:rPr>
              <w:t>(f)</w:t>
            </w:r>
            <w:r w:rsidRPr="007E0B31">
              <w:rPr>
                <w:rFonts w:cs="Arial"/>
              </w:rPr>
              <w:tab/>
              <w:t>Hunterston B</w:t>
            </w:r>
          </w:p>
          <w:p w14:paraId="545DEFB0" w14:textId="77777777" w:rsidR="00ED18D9" w:rsidRPr="007E0B31" w:rsidRDefault="00ED18D9" w:rsidP="00ED18D9">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ED18D9" w:rsidRPr="007E0B31" w14:paraId="6650020C" w14:textId="77777777" w:rsidTr="490DE6A8">
        <w:trPr>
          <w:cantSplit/>
        </w:trPr>
        <w:tc>
          <w:tcPr>
            <w:tcW w:w="2884" w:type="dxa"/>
          </w:tcPr>
          <w:p w14:paraId="321CCB17" w14:textId="77777777" w:rsidR="00ED18D9" w:rsidRPr="007E0B31" w:rsidRDefault="00ED18D9" w:rsidP="00ED18D9">
            <w:pPr>
              <w:pStyle w:val="Arial11Bold"/>
              <w:rPr>
                <w:rFonts w:cs="Arial"/>
              </w:rPr>
            </w:pPr>
            <w:r w:rsidRPr="007E0B31">
              <w:rPr>
                <w:rFonts w:cs="Arial"/>
              </w:rPr>
              <w:t xml:space="preserve">Existing AGR Plant Flexibility Limit </w:t>
            </w:r>
          </w:p>
        </w:tc>
        <w:tc>
          <w:tcPr>
            <w:tcW w:w="6634" w:type="dxa"/>
          </w:tcPr>
          <w:p w14:paraId="15A7ED87" w14:textId="77C372A1" w:rsidR="00ED18D9" w:rsidRPr="007E0B31" w:rsidRDefault="00ED18D9" w:rsidP="00ED18D9">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ED18D9" w:rsidRPr="007E0B31" w14:paraId="59796A65" w14:textId="77777777" w:rsidTr="490DE6A8">
        <w:trPr>
          <w:cantSplit/>
        </w:trPr>
        <w:tc>
          <w:tcPr>
            <w:tcW w:w="2884" w:type="dxa"/>
          </w:tcPr>
          <w:p w14:paraId="266B746E" w14:textId="77777777" w:rsidR="00ED18D9" w:rsidRPr="007E0B31" w:rsidRDefault="00ED18D9" w:rsidP="00ED18D9">
            <w:pPr>
              <w:pStyle w:val="Arial11Bold"/>
              <w:rPr>
                <w:rFonts w:cs="Arial"/>
              </w:rPr>
            </w:pPr>
            <w:r w:rsidRPr="007E0B31">
              <w:rPr>
                <w:rFonts w:cs="Arial"/>
              </w:rPr>
              <w:t>Existing Gas Cooled Reactor Plant</w:t>
            </w:r>
          </w:p>
        </w:tc>
        <w:tc>
          <w:tcPr>
            <w:tcW w:w="6634" w:type="dxa"/>
          </w:tcPr>
          <w:p w14:paraId="035E7349" w14:textId="77777777" w:rsidR="00ED18D9" w:rsidRPr="007E0B31" w:rsidRDefault="00ED18D9" w:rsidP="00ED18D9">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ED18D9" w:rsidRPr="007E0B31" w14:paraId="0CFB4AEC" w14:textId="77777777" w:rsidTr="490DE6A8">
        <w:trPr>
          <w:cantSplit/>
        </w:trPr>
        <w:tc>
          <w:tcPr>
            <w:tcW w:w="2884" w:type="dxa"/>
          </w:tcPr>
          <w:p w14:paraId="21F38B58" w14:textId="77777777" w:rsidR="00ED18D9" w:rsidRPr="007E0B31" w:rsidRDefault="00ED18D9" w:rsidP="00ED18D9">
            <w:pPr>
              <w:pStyle w:val="Arial11Bold"/>
              <w:rPr>
                <w:rFonts w:cs="Arial"/>
              </w:rPr>
            </w:pPr>
            <w:r w:rsidRPr="007E0B31">
              <w:rPr>
                <w:rFonts w:cs="Arial"/>
              </w:rPr>
              <w:lastRenderedPageBreak/>
              <w:t>Existing Magnox Reactor Plant</w:t>
            </w:r>
          </w:p>
        </w:tc>
        <w:tc>
          <w:tcPr>
            <w:tcW w:w="6634" w:type="dxa"/>
          </w:tcPr>
          <w:p w14:paraId="173582F7" w14:textId="77777777" w:rsidR="00ED18D9" w:rsidRPr="007E0B31" w:rsidRDefault="00ED18D9" w:rsidP="00ED18D9">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ED18D9" w:rsidRPr="007E0B31" w:rsidRDefault="00ED18D9" w:rsidP="00ED18D9">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ED18D9" w:rsidRPr="007E0B31" w:rsidRDefault="00ED18D9" w:rsidP="00ED18D9">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ED18D9" w:rsidRPr="007E0B31" w:rsidRDefault="00ED18D9" w:rsidP="00ED18D9">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ED18D9" w:rsidRPr="007E0B31" w:rsidRDefault="00ED18D9" w:rsidP="00ED18D9">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ED18D9" w:rsidRPr="007E0B31" w:rsidRDefault="00ED18D9" w:rsidP="00ED18D9">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ED18D9" w:rsidRPr="007E0B31" w:rsidRDefault="00ED18D9" w:rsidP="00ED18D9">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ED18D9" w:rsidRPr="007E0B31" w:rsidRDefault="00ED18D9" w:rsidP="00ED18D9">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ED18D9" w:rsidRPr="007E0B31" w:rsidRDefault="00ED18D9" w:rsidP="00ED18D9">
            <w:pPr>
              <w:pStyle w:val="TableArial11"/>
              <w:ind w:left="567" w:hanging="567"/>
              <w:rPr>
                <w:rFonts w:cs="Arial"/>
              </w:rPr>
            </w:pPr>
            <w:r w:rsidRPr="007E0B31">
              <w:rPr>
                <w:rFonts w:cs="Arial"/>
              </w:rPr>
              <w:t xml:space="preserve">(h) </w:t>
            </w:r>
            <w:r w:rsidRPr="007E0B31">
              <w:rPr>
                <w:rFonts w:cs="Arial"/>
              </w:rPr>
              <w:tab/>
              <w:t>Wylfa</w:t>
            </w:r>
          </w:p>
        </w:tc>
      </w:tr>
      <w:tr w:rsidR="00ED18D9" w:rsidRPr="007E0B31" w14:paraId="7B53BE74" w14:textId="77777777" w:rsidTr="490DE6A8">
        <w:trPr>
          <w:cantSplit/>
        </w:trPr>
        <w:tc>
          <w:tcPr>
            <w:tcW w:w="2884" w:type="dxa"/>
          </w:tcPr>
          <w:p w14:paraId="1F760904" w14:textId="77777777" w:rsidR="00ED18D9" w:rsidRPr="007E0B31" w:rsidRDefault="00ED18D9" w:rsidP="00ED18D9">
            <w:pPr>
              <w:pStyle w:val="Arial11Bold"/>
              <w:rPr>
                <w:rFonts w:cs="Arial"/>
              </w:rPr>
            </w:pPr>
            <w:r w:rsidRPr="007E0B31">
              <w:rPr>
                <w:rFonts w:cs="Arial"/>
              </w:rPr>
              <w:t>Export and Import Limits</w:t>
            </w:r>
          </w:p>
        </w:tc>
        <w:tc>
          <w:tcPr>
            <w:tcW w:w="6634" w:type="dxa"/>
          </w:tcPr>
          <w:p w14:paraId="0E44AAA9" w14:textId="77777777" w:rsidR="00ED18D9" w:rsidRPr="007E0B31" w:rsidRDefault="00ED18D9" w:rsidP="00ED18D9">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ED18D9" w:rsidRPr="007E0B31" w14:paraId="6D1EB3A4" w14:textId="77777777" w:rsidTr="490DE6A8">
        <w:trPr>
          <w:cantSplit/>
        </w:trPr>
        <w:tc>
          <w:tcPr>
            <w:tcW w:w="2884" w:type="dxa"/>
          </w:tcPr>
          <w:p w14:paraId="56BE56A9" w14:textId="77777777" w:rsidR="00ED18D9" w:rsidRPr="007E0B31" w:rsidRDefault="00ED18D9" w:rsidP="00ED18D9">
            <w:pPr>
              <w:pStyle w:val="Arial11Bold"/>
              <w:rPr>
                <w:rFonts w:cs="Arial"/>
              </w:rPr>
            </w:pPr>
            <w:r w:rsidRPr="007E0B31">
              <w:rPr>
                <w:rFonts w:cs="Arial"/>
              </w:rPr>
              <w:t>External Interconnection</w:t>
            </w:r>
          </w:p>
        </w:tc>
        <w:tc>
          <w:tcPr>
            <w:tcW w:w="6634" w:type="dxa"/>
          </w:tcPr>
          <w:p w14:paraId="5F0F683C" w14:textId="77777777" w:rsidR="00ED18D9" w:rsidRPr="007E0B31" w:rsidRDefault="00ED18D9" w:rsidP="00ED18D9">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ED18D9" w:rsidRPr="007E0B31" w14:paraId="0C7137CC" w14:textId="77777777" w:rsidTr="490DE6A8">
        <w:trPr>
          <w:cantSplit/>
        </w:trPr>
        <w:tc>
          <w:tcPr>
            <w:tcW w:w="2884" w:type="dxa"/>
          </w:tcPr>
          <w:p w14:paraId="4DDE7F5B" w14:textId="77777777" w:rsidR="00ED18D9" w:rsidRPr="007E0B31" w:rsidRDefault="00ED18D9" w:rsidP="00ED18D9">
            <w:pPr>
              <w:pStyle w:val="Arial11Bold"/>
              <w:rPr>
                <w:rFonts w:cs="Arial"/>
              </w:rPr>
            </w:pPr>
            <w:r w:rsidRPr="007E0B31">
              <w:rPr>
                <w:rFonts w:cs="Arial"/>
              </w:rPr>
              <w:t>External Interconnection Circuit</w:t>
            </w:r>
          </w:p>
        </w:tc>
        <w:tc>
          <w:tcPr>
            <w:tcW w:w="6634" w:type="dxa"/>
          </w:tcPr>
          <w:p w14:paraId="6BC8ABBC" w14:textId="77777777" w:rsidR="00ED18D9" w:rsidRPr="007E0B31" w:rsidRDefault="00ED18D9" w:rsidP="00ED18D9">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ED18D9" w:rsidRPr="007E0B31" w14:paraId="6E794FEB" w14:textId="77777777" w:rsidTr="490DE6A8">
        <w:trPr>
          <w:cantSplit/>
        </w:trPr>
        <w:tc>
          <w:tcPr>
            <w:tcW w:w="2884" w:type="dxa"/>
          </w:tcPr>
          <w:p w14:paraId="6E76412F" w14:textId="77777777" w:rsidR="00ED18D9" w:rsidRPr="007E0B31" w:rsidRDefault="00ED18D9" w:rsidP="00ED18D9">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ED18D9" w:rsidRPr="007E0B31" w:rsidRDefault="00ED18D9" w:rsidP="00ED18D9">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ED18D9" w:rsidRPr="007E0B31" w14:paraId="3E085F45" w14:textId="77777777" w:rsidTr="490DE6A8">
        <w:trPr>
          <w:cantSplit/>
        </w:trPr>
        <w:tc>
          <w:tcPr>
            <w:tcW w:w="2884" w:type="dxa"/>
          </w:tcPr>
          <w:p w14:paraId="3EFBEFE5" w14:textId="77777777" w:rsidR="00ED18D9" w:rsidRPr="007E0B31" w:rsidRDefault="00ED18D9" w:rsidP="00ED18D9">
            <w:pPr>
              <w:pStyle w:val="Arial11Bold"/>
              <w:rPr>
                <w:rFonts w:cs="Arial"/>
              </w:rPr>
            </w:pPr>
            <w:r w:rsidRPr="007E0B31">
              <w:rPr>
                <w:rFonts w:cs="Arial"/>
              </w:rPr>
              <w:t>External System</w:t>
            </w:r>
          </w:p>
        </w:tc>
        <w:tc>
          <w:tcPr>
            <w:tcW w:w="6634" w:type="dxa"/>
          </w:tcPr>
          <w:p w14:paraId="622EF20A" w14:textId="77777777" w:rsidR="00ED18D9" w:rsidRPr="007E0B31" w:rsidRDefault="00ED18D9" w:rsidP="00ED18D9">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ED18D9" w:rsidRPr="007E0B31" w14:paraId="11605031" w14:textId="77777777" w:rsidTr="490DE6A8">
        <w:trPr>
          <w:cantSplit/>
        </w:trPr>
        <w:tc>
          <w:tcPr>
            <w:tcW w:w="2884" w:type="dxa"/>
          </w:tcPr>
          <w:p w14:paraId="623BBAA6" w14:textId="77777777" w:rsidR="00ED18D9" w:rsidRPr="007E0B31" w:rsidRDefault="00ED18D9" w:rsidP="00ED18D9">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ED18D9" w:rsidRPr="007E0B31" w:rsidRDefault="00ED18D9" w:rsidP="00ED18D9">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ED18D9" w:rsidRPr="0079139F" w14:paraId="4A63685E" w14:textId="77777777" w:rsidTr="490DE6A8">
        <w:trPr>
          <w:cantSplit/>
        </w:trPr>
        <w:tc>
          <w:tcPr>
            <w:tcW w:w="2884" w:type="dxa"/>
          </w:tcPr>
          <w:p w14:paraId="36F13162" w14:textId="77777777" w:rsidR="00ED18D9" w:rsidRPr="0079139F" w:rsidRDefault="00ED18D9" w:rsidP="00ED18D9">
            <w:pPr>
              <w:pStyle w:val="Arial11Bold"/>
              <w:rPr>
                <w:rFonts w:cs="Arial"/>
              </w:rPr>
            </w:pPr>
            <w:r w:rsidRPr="0079139F">
              <w:rPr>
                <w:rFonts w:cs="Arial"/>
              </w:rPr>
              <w:t>Fault Current Interruption Time</w:t>
            </w:r>
          </w:p>
        </w:tc>
        <w:tc>
          <w:tcPr>
            <w:tcW w:w="6634" w:type="dxa"/>
          </w:tcPr>
          <w:p w14:paraId="5E003E50" w14:textId="77777777" w:rsidR="00ED18D9" w:rsidRPr="0079139F" w:rsidRDefault="00ED18D9" w:rsidP="00ED18D9">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ED18D9" w:rsidRPr="0079139F" w14:paraId="49B37323" w14:textId="77777777" w:rsidTr="490DE6A8">
        <w:trPr>
          <w:cantSplit/>
        </w:trPr>
        <w:tc>
          <w:tcPr>
            <w:tcW w:w="2884" w:type="dxa"/>
          </w:tcPr>
          <w:p w14:paraId="62A7A7CD" w14:textId="77777777" w:rsidR="00ED18D9" w:rsidRPr="0079139F" w:rsidRDefault="00ED18D9" w:rsidP="00ED18D9">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ED18D9" w:rsidRPr="0079139F" w:rsidRDefault="00ED18D9" w:rsidP="00ED18D9">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ED18D9" w:rsidRPr="007E0B31" w14:paraId="126CA270" w14:textId="77777777" w:rsidTr="490DE6A8">
        <w:trPr>
          <w:cantSplit/>
        </w:trPr>
        <w:tc>
          <w:tcPr>
            <w:tcW w:w="2884" w:type="dxa"/>
          </w:tcPr>
          <w:p w14:paraId="0454CFBF" w14:textId="77777777" w:rsidR="00ED18D9" w:rsidRPr="007E0B31" w:rsidRDefault="00ED18D9" w:rsidP="00ED18D9">
            <w:pPr>
              <w:pStyle w:val="Arial11Bold"/>
              <w:rPr>
                <w:rFonts w:cs="Arial"/>
              </w:rPr>
            </w:pPr>
            <w:r w:rsidRPr="007E0B31">
              <w:rPr>
                <w:rFonts w:cs="Arial"/>
              </w:rPr>
              <w:t>Fast Start</w:t>
            </w:r>
          </w:p>
        </w:tc>
        <w:tc>
          <w:tcPr>
            <w:tcW w:w="6634" w:type="dxa"/>
          </w:tcPr>
          <w:p w14:paraId="44B2978C" w14:textId="77777777" w:rsidR="00ED18D9" w:rsidRPr="007E0B31" w:rsidRDefault="00ED18D9" w:rsidP="00ED18D9">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ED18D9" w:rsidRPr="007E0B31" w14:paraId="08560E36" w14:textId="77777777" w:rsidTr="490DE6A8">
        <w:trPr>
          <w:cantSplit/>
        </w:trPr>
        <w:tc>
          <w:tcPr>
            <w:tcW w:w="2884" w:type="dxa"/>
          </w:tcPr>
          <w:p w14:paraId="6CA06E96" w14:textId="77777777" w:rsidR="00ED18D9" w:rsidRPr="007E0B31" w:rsidRDefault="00ED18D9" w:rsidP="00ED18D9">
            <w:pPr>
              <w:pStyle w:val="Arial11Bold"/>
              <w:rPr>
                <w:rFonts w:cs="Arial"/>
              </w:rPr>
            </w:pPr>
            <w:r w:rsidRPr="007E0B31">
              <w:rPr>
                <w:rFonts w:cs="Arial"/>
              </w:rPr>
              <w:t>Fast Start Capability</w:t>
            </w:r>
          </w:p>
        </w:tc>
        <w:tc>
          <w:tcPr>
            <w:tcW w:w="6634" w:type="dxa"/>
          </w:tcPr>
          <w:p w14:paraId="61BF70C5" w14:textId="77777777" w:rsidR="00ED18D9" w:rsidRPr="007E0B31" w:rsidRDefault="00ED18D9" w:rsidP="00ED18D9">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ED18D9" w:rsidRPr="007E0B31" w14:paraId="4C9CE357" w14:textId="77777777" w:rsidTr="490DE6A8">
        <w:trPr>
          <w:cantSplit/>
        </w:trPr>
        <w:tc>
          <w:tcPr>
            <w:tcW w:w="2884" w:type="dxa"/>
          </w:tcPr>
          <w:p w14:paraId="686BDC85" w14:textId="77777777" w:rsidR="00ED18D9" w:rsidRPr="007E0B31" w:rsidRDefault="00ED18D9" w:rsidP="00ED18D9">
            <w:pPr>
              <w:pStyle w:val="Arial11Bold"/>
              <w:rPr>
                <w:rFonts w:cs="Arial"/>
              </w:rPr>
            </w:pPr>
            <w:r w:rsidRPr="007E0B31">
              <w:rPr>
                <w:rFonts w:cs="Arial"/>
              </w:rPr>
              <w:lastRenderedPageBreak/>
              <w:t>Fast Track Criteria</w:t>
            </w:r>
          </w:p>
        </w:tc>
        <w:tc>
          <w:tcPr>
            <w:tcW w:w="6634" w:type="dxa"/>
          </w:tcPr>
          <w:p w14:paraId="0CF7CF48" w14:textId="77777777" w:rsidR="00ED18D9" w:rsidRPr="007E0B31" w:rsidRDefault="00ED18D9" w:rsidP="00ED18D9">
            <w:pPr>
              <w:pStyle w:val="TableArial11"/>
              <w:rPr>
                <w:rFonts w:cs="Arial"/>
              </w:rPr>
            </w:pPr>
            <w:r w:rsidRPr="007E0B31">
              <w:rPr>
                <w:rFonts w:cs="Arial"/>
              </w:rPr>
              <w:t>A proposed Grid Code Modification Proposal that, if implemented,</w:t>
            </w:r>
          </w:p>
          <w:p w14:paraId="19D7C564" w14:textId="77777777" w:rsidR="00ED18D9" w:rsidRPr="007E0B31" w:rsidRDefault="00ED18D9" w:rsidP="00ED18D9">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ED18D9" w:rsidRPr="007E0B31" w:rsidRDefault="00ED18D9" w:rsidP="00ED18D9">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ED18D9" w:rsidRPr="007E0B31" w:rsidRDefault="00ED18D9" w:rsidP="00ED18D9">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 xml:space="preserve">Grid </w:t>
            </w:r>
            <w:proofErr w:type="gramStart"/>
            <w:r w:rsidRPr="007E0B31">
              <w:rPr>
                <w:rFonts w:cs="Arial"/>
                <w:b/>
              </w:rPr>
              <w:t>Code</w:t>
            </w:r>
            <w:r w:rsidRPr="007E0B31">
              <w:rPr>
                <w:rFonts w:cs="Arial"/>
              </w:rPr>
              <w:t>;</w:t>
            </w:r>
            <w:proofErr w:type="gramEnd"/>
          </w:p>
          <w:p w14:paraId="7B04D2D9" w14:textId="77777777" w:rsidR="00ED18D9" w:rsidRPr="007E0B31" w:rsidRDefault="00ED18D9" w:rsidP="00ED18D9">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 xml:space="preserve">correcting any minor typographical </w:t>
            </w:r>
            <w:proofErr w:type="gramStart"/>
            <w:r w:rsidRPr="007E0B31">
              <w:rPr>
                <w:rFonts w:cs="Arial"/>
              </w:rPr>
              <w:t>errors;</w:t>
            </w:r>
            <w:proofErr w:type="gramEnd"/>
          </w:p>
          <w:p w14:paraId="0319C466" w14:textId="77777777" w:rsidR="00ED18D9" w:rsidRPr="007E0B31" w:rsidRDefault="00ED18D9" w:rsidP="00ED18D9">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ED18D9" w:rsidRPr="007E0B31" w:rsidRDefault="00ED18D9" w:rsidP="00ED18D9">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ED18D9" w14:paraId="608919C2" w14:textId="77777777" w:rsidTr="490DE6A8">
        <w:trPr>
          <w:cantSplit/>
        </w:trPr>
        <w:tc>
          <w:tcPr>
            <w:tcW w:w="2884" w:type="dxa"/>
          </w:tcPr>
          <w:p w14:paraId="04BB9A43" w14:textId="52E74410" w:rsidR="00ED18D9" w:rsidRPr="00CB537D" w:rsidRDefault="00ED18D9" w:rsidP="00ED18D9">
            <w:pPr>
              <w:pStyle w:val="Arial11Bold"/>
            </w:pPr>
            <w:r w:rsidRPr="00CB537D">
              <w:t>Fault Current Interruption Time</w:t>
            </w:r>
          </w:p>
        </w:tc>
        <w:tc>
          <w:tcPr>
            <w:tcW w:w="6634" w:type="dxa"/>
          </w:tcPr>
          <w:p w14:paraId="446020FC" w14:textId="3D15B86E" w:rsidR="00ED18D9" w:rsidRDefault="00ED18D9" w:rsidP="00ED18D9">
            <w:pPr>
              <w:pStyle w:val="TableArial11"/>
              <w:rPr>
                <w:rFonts w:cs="Arial"/>
              </w:rPr>
            </w:pPr>
            <w:r>
              <w:t>The time interval from fault inception until the end of the break time of the circuit breaker (as declared by the manufacturers).</w:t>
            </w:r>
          </w:p>
        </w:tc>
      </w:tr>
      <w:tr w:rsidR="00ED18D9" w14:paraId="2C8B2336" w14:textId="77777777" w:rsidTr="490DE6A8">
        <w:trPr>
          <w:cantSplit/>
        </w:trPr>
        <w:tc>
          <w:tcPr>
            <w:tcW w:w="2884" w:type="dxa"/>
          </w:tcPr>
          <w:p w14:paraId="07661B3C" w14:textId="5FE1A371" w:rsidR="00ED18D9" w:rsidRPr="00CB537D" w:rsidRDefault="00ED18D9" w:rsidP="00ED18D9">
            <w:pPr>
              <w:pStyle w:val="Arial11Bold"/>
            </w:pPr>
            <w:r w:rsidRPr="00CB537D">
              <w:t>Fault Ride Through</w:t>
            </w:r>
          </w:p>
        </w:tc>
        <w:tc>
          <w:tcPr>
            <w:tcW w:w="6634" w:type="dxa"/>
          </w:tcPr>
          <w:p w14:paraId="52184373" w14:textId="6F339721" w:rsidR="00ED18D9" w:rsidRDefault="00ED18D9" w:rsidP="00ED18D9">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ED18D9" w:rsidRPr="007E0B31" w14:paraId="4DC1F36D" w14:textId="77777777" w:rsidTr="490DE6A8">
        <w:trPr>
          <w:cantSplit/>
        </w:trPr>
        <w:tc>
          <w:tcPr>
            <w:tcW w:w="2884" w:type="dxa"/>
          </w:tcPr>
          <w:p w14:paraId="39CA52E1" w14:textId="77777777" w:rsidR="00ED18D9" w:rsidRPr="007E0B31" w:rsidRDefault="00ED18D9" w:rsidP="00ED18D9">
            <w:pPr>
              <w:pStyle w:val="Arial11Bold"/>
              <w:rPr>
                <w:rFonts w:cs="Arial"/>
              </w:rPr>
            </w:pPr>
            <w:r w:rsidRPr="007E0B31">
              <w:rPr>
                <w:rFonts w:cs="Arial"/>
              </w:rPr>
              <w:t>Final Generation Outage Programme</w:t>
            </w:r>
          </w:p>
        </w:tc>
        <w:tc>
          <w:tcPr>
            <w:tcW w:w="6634" w:type="dxa"/>
          </w:tcPr>
          <w:p w14:paraId="21DA4626" w14:textId="20118034" w:rsidR="00ED18D9" w:rsidRPr="007E0B31" w:rsidRDefault="00ED18D9" w:rsidP="00ED18D9">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ED18D9" w:rsidRPr="007E0B31" w14:paraId="25992C8B" w14:textId="77777777" w:rsidTr="490DE6A8">
        <w:trPr>
          <w:cantSplit/>
        </w:trPr>
        <w:tc>
          <w:tcPr>
            <w:tcW w:w="2884" w:type="dxa"/>
          </w:tcPr>
          <w:p w14:paraId="24A46B59" w14:textId="6EF2404B" w:rsidR="00ED18D9" w:rsidRPr="007E0B31" w:rsidRDefault="00ED18D9" w:rsidP="00ED18D9">
            <w:pPr>
              <w:pStyle w:val="Arial11Bold"/>
              <w:rPr>
                <w:rFonts w:cs="Arial"/>
              </w:rPr>
            </w:pPr>
            <w:bookmarkStart w:id="31" w:name="_DV_C20"/>
            <w:r w:rsidRPr="007E0B31">
              <w:rPr>
                <w:rFonts w:cs="Arial"/>
              </w:rPr>
              <w:t xml:space="preserve">Final Operational Notification </w:t>
            </w:r>
            <w:r w:rsidRPr="007E0B31">
              <w:rPr>
                <w:rFonts w:cs="Arial"/>
                <w:b w:val="0"/>
              </w:rPr>
              <w:t>or</w:t>
            </w:r>
            <w:r w:rsidRPr="007E0B31">
              <w:rPr>
                <w:rFonts w:cs="Arial"/>
              </w:rPr>
              <w:t xml:space="preserve"> FON </w:t>
            </w:r>
            <w:bookmarkEnd w:id="31"/>
          </w:p>
        </w:tc>
        <w:tc>
          <w:tcPr>
            <w:tcW w:w="6634" w:type="dxa"/>
          </w:tcPr>
          <w:p w14:paraId="52B70B80" w14:textId="1AE703F3" w:rsidR="00ED18D9" w:rsidRPr="007E0B31" w:rsidRDefault="00ED18D9" w:rsidP="00ED18D9">
            <w:pPr>
              <w:pStyle w:val="TableArial11"/>
              <w:rPr>
                <w:rFonts w:cs="Arial"/>
              </w:rPr>
            </w:pPr>
            <w:bookmarkStart w:id="32"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32"/>
          </w:p>
          <w:p w14:paraId="534102FE" w14:textId="77777777" w:rsidR="00ED18D9" w:rsidRPr="007E0B31" w:rsidRDefault="00ED18D9" w:rsidP="00ED18D9">
            <w:pPr>
              <w:pStyle w:val="TableArial11"/>
              <w:ind w:left="567" w:hanging="567"/>
              <w:rPr>
                <w:rFonts w:cs="Arial"/>
              </w:rPr>
            </w:pPr>
            <w:bookmarkStart w:id="33" w:name="_DV_C22"/>
            <w:r w:rsidRPr="007E0B31">
              <w:rPr>
                <w:rFonts w:cs="Arial"/>
              </w:rPr>
              <w:t>(a)</w:t>
            </w:r>
            <w:r w:rsidRPr="007E0B31">
              <w:rPr>
                <w:rFonts w:cs="Arial"/>
              </w:rPr>
              <w:tab/>
              <w:t>with the Grid Code, (or where they apply, that relevant derogations have been granted), and</w:t>
            </w:r>
            <w:bookmarkEnd w:id="33"/>
          </w:p>
          <w:p w14:paraId="001CADC8" w14:textId="77777777" w:rsidR="00ED18D9" w:rsidRPr="007E0B31" w:rsidRDefault="00ED18D9" w:rsidP="00ED18D9">
            <w:pPr>
              <w:pStyle w:val="TableArial11"/>
              <w:ind w:left="567" w:hanging="567"/>
              <w:rPr>
                <w:rFonts w:cs="Arial"/>
              </w:rPr>
            </w:pPr>
            <w:bookmarkStart w:id="34"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4"/>
          </w:p>
          <w:p w14:paraId="67438D86" w14:textId="77777777" w:rsidR="00ED18D9" w:rsidRPr="007E0B31" w:rsidRDefault="00ED18D9" w:rsidP="00ED18D9">
            <w:pPr>
              <w:pStyle w:val="TableArial11"/>
              <w:rPr>
                <w:rFonts w:cs="Arial"/>
                <w:u w:val="single"/>
              </w:rPr>
            </w:pPr>
            <w:bookmarkStart w:id="35"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35"/>
          </w:p>
        </w:tc>
      </w:tr>
      <w:tr w:rsidR="00ED18D9" w:rsidRPr="007E0B31" w14:paraId="197251CB" w14:textId="77777777" w:rsidTr="490DE6A8">
        <w:trPr>
          <w:cantSplit/>
        </w:trPr>
        <w:tc>
          <w:tcPr>
            <w:tcW w:w="2884" w:type="dxa"/>
          </w:tcPr>
          <w:p w14:paraId="004E90B7" w14:textId="77777777" w:rsidR="00ED18D9" w:rsidRPr="007E0B31" w:rsidRDefault="00ED18D9" w:rsidP="00ED18D9">
            <w:pPr>
              <w:pStyle w:val="Arial11Bold"/>
              <w:rPr>
                <w:rFonts w:cs="Arial"/>
              </w:rPr>
            </w:pPr>
            <w:r w:rsidRPr="007E0B31">
              <w:rPr>
                <w:rFonts w:cs="Arial"/>
              </w:rPr>
              <w:t>Final Physical Notification Data</w:t>
            </w:r>
          </w:p>
        </w:tc>
        <w:tc>
          <w:tcPr>
            <w:tcW w:w="6634" w:type="dxa"/>
          </w:tcPr>
          <w:p w14:paraId="61126324" w14:textId="77777777" w:rsidR="00ED18D9" w:rsidRPr="007E0B31" w:rsidRDefault="00ED18D9" w:rsidP="00ED18D9">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ED18D9" w:rsidRPr="007E0B31" w14:paraId="03ECD7A1" w14:textId="77777777" w:rsidTr="490DE6A8">
        <w:trPr>
          <w:cantSplit/>
        </w:trPr>
        <w:tc>
          <w:tcPr>
            <w:tcW w:w="2884" w:type="dxa"/>
          </w:tcPr>
          <w:p w14:paraId="51B8A852" w14:textId="77777777" w:rsidR="00ED18D9" w:rsidRPr="007E0B31" w:rsidRDefault="00ED18D9" w:rsidP="00ED18D9">
            <w:pPr>
              <w:pStyle w:val="Arial11Bold"/>
              <w:rPr>
                <w:rFonts w:cs="Arial"/>
              </w:rPr>
            </w:pPr>
            <w:r w:rsidRPr="007E0B31">
              <w:rPr>
                <w:rFonts w:cs="Arial"/>
              </w:rPr>
              <w:t>Final Report</w:t>
            </w:r>
          </w:p>
        </w:tc>
        <w:tc>
          <w:tcPr>
            <w:tcW w:w="6634" w:type="dxa"/>
          </w:tcPr>
          <w:p w14:paraId="341E27E2" w14:textId="213B90D1" w:rsidR="00ED18D9" w:rsidRPr="007E0B31" w:rsidRDefault="00ED18D9" w:rsidP="00ED18D9">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ED18D9" w:rsidRPr="007E0B31" w14:paraId="61B9A3B0" w14:textId="77777777" w:rsidTr="490DE6A8">
        <w:trPr>
          <w:cantSplit/>
        </w:trPr>
        <w:tc>
          <w:tcPr>
            <w:tcW w:w="2884" w:type="dxa"/>
          </w:tcPr>
          <w:p w14:paraId="3018FCC1" w14:textId="77777777" w:rsidR="00ED18D9" w:rsidRPr="007E0B31" w:rsidRDefault="00ED18D9" w:rsidP="00ED18D9">
            <w:pPr>
              <w:pStyle w:val="Arial11Bold"/>
              <w:rPr>
                <w:rFonts w:cs="Arial"/>
              </w:rPr>
            </w:pPr>
            <w:r w:rsidRPr="007E0B31">
              <w:rPr>
                <w:rFonts w:cs="Arial"/>
              </w:rPr>
              <w:t>Financial Year</w:t>
            </w:r>
          </w:p>
        </w:tc>
        <w:tc>
          <w:tcPr>
            <w:tcW w:w="6634" w:type="dxa"/>
          </w:tcPr>
          <w:p w14:paraId="49A5339B" w14:textId="052F5BD9" w:rsidR="00ED18D9" w:rsidRPr="007E0B31" w:rsidRDefault="00ED18D9" w:rsidP="00ED18D9">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ED18D9" w:rsidRPr="007E0B31" w14:paraId="6050AA75" w14:textId="77777777" w:rsidTr="490DE6A8">
        <w:trPr>
          <w:cantSplit/>
        </w:trPr>
        <w:tc>
          <w:tcPr>
            <w:tcW w:w="2884" w:type="dxa"/>
          </w:tcPr>
          <w:p w14:paraId="29C983BC" w14:textId="77777777" w:rsidR="00ED18D9" w:rsidRPr="007E0B31" w:rsidRDefault="00ED18D9" w:rsidP="00ED18D9">
            <w:pPr>
              <w:pStyle w:val="Arial11Bold"/>
              <w:rPr>
                <w:rFonts w:cs="Arial"/>
              </w:rPr>
            </w:pPr>
            <w:r w:rsidRPr="007E0B31">
              <w:rPr>
                <w:rFonts w:cs="Arial"/>
              </w:rPr>
              <w:lastRenderedPageBreak/>
              <w:t>Fixed Proposed Implementation Date</w:t>
            </w:r>
          </w:p>
        </w:tc>
        <w:tc>
          <w:tcPr>
            <w:tcW w:w="6634" w:type="dxa"/>
          </w:tcPr>
          <w:p w14:paraId="32CF933F" w14:textId="77777777" w:rsidR="00ED18D9" w:rsidRPr="007E0B31" w:rsidRDefault="00ED18D9" w:rsidP="00ED18D9">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ED18D9" w:rsidRPr="007E0B31" w14:paraId="3B05A2D5" w14:textId="77777777" w:rsidTr="490DE6A8">
        <w:trPr>
          <w:cantSplit/>
        </w:trPr>
        <w:tc>
          <w:tcPr>
            <w:tcW w:w="2884" w:type="dxa"/>
          </w:tcPr>
          <w:p w14:paraId="11A82ACA" w14:textId="77777777" w:rsidR="00ED18D9" w:rsidRPr="007E0B31" w:rsidRDefault="00ED18D9" w:rsidP="00ED18D9">
            <w:pPr>
              <w:pStyle w:val="Arial11Bold"/>
              <w:rPr>
                <w:rFonts w:cs="Arial"/>
              </w:rPr>
            </w:pPr>
            <w:r w:rsidRPr="007E0B31">
              <w:rPr>
                <w:rFonts w:cs="Arial"/>
              </w:rPr>
              <w:t xml:space="preserve">Flicker Severity </w:t>
            </w:r>
          </w:p>
          <w:p w14:paraId="7B7E4A84" w14:textId="77777777" w:rsidR="00ED18D9" w:rsidRPr="007E0B31" w:rsidRDefault="00ED18D9" w:rsidP="00ED18D9">
            <w:pPr>
              <w:pStyle w:val="Arial11Bold"/>
              <w:rPr>
                <w:rFonts w:cs="Arial"/>
              </w:rPr>
            </w:pPr>
            <w:r w:rsidRPr="007E0B31">
              <w:rPr>
                <w:rFonts w:cs="Arial"/>
              </w:rPr>
              <w:t>(Long Term)</w:t>
            </w:r>
          </w:p>
        </w:tc>
        <w:tc>
          <w:tcPr>
            <w:tcW w:w="6634" w:type="dxa"/>
          </w:tcPr>
          <w:p w14:paraId="36FDA091" w14:textId="77777777" w:rsidR="00ED18D9" w:rsidRPr="007E0B31" w:rsidRDefault="00ED18D9" w:rsidP="00ED18D9">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ED18D9" w:rsidRPr="007E0B31" w14:paraId="31D73F62" w14:textId="77777777" w:rsidTr="490DE6A8">
        <w:trPr>
          <w:cantSplit/>
        </w:trPr>
        <w:tc>
          <w:tcPr>
            <w:tcW w:w="2884" w:type="dxa"/>
          </w:tcPr>
          <w:p w14:paraId="62449C25" w14:textId="77777777" w:rsidR="00ED18D9" w:rsidRPr="007E0B31" w:rsidRDefault="00ED18D9" w:rsidP="00ED18D9">
            <w:pPr>
              <w:pStyle w:val="Arial11Bold"/>
              <w:rPr>
                <w:rFonts w:cs="Arial"/>
              </w:rPr>
            </w:pPr>
            <w:r w:rsidRPr="007E0B31">
              <w:rPr>
                <w:rFonts w:cs="Arial"/>
              </w:rPr>
              <w:t xml:space="preserve">Flicker Severity </w:t>
            </w:r>
          </w:p>
          <w:p w14:paraId="7D271E51" w14:textId="77777777" w:rsidR="00ED18D9" w:rsidRPr="007E0B31" w:rsidRDefault="00ED18D9" w:rsidP="00ED18D9">
            <w:pPr>
              <w:pStyle w:val="Arial11Bold"/>
              <w:rPr>
                <w:rFonts w:cs="Arial"/>
              </w:rPr>
            </w:pPr>
            <w:r w:rsidRPr="007E0B31">
              <w:rPr>
                <w:rFonts w:cs="Arial"/>
              </w:rPr>
              <w:t>(Short Term)</w:t>
            </w:r>
          </w:p>
        </w:tc>
        <w:tc>
          <w:tcPr>
            <w:tcW w:w="6634" w:type="dxa"/>
          </w:tcPr>
          <w:p w14:paraId="60C2F253" w14:textId="77777777" w:rsidR="00ED18D9" w:rsidRPr="007E0B31" w:rsidRDefault="00ED18D9" w:rsidP="00ED18D9">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ED18D9" w:rsidRPr="007E0B31" w14:paraId="27A94E62" w14:textId="77777777" w:rsidTr="490DE6A8">
        <w:trPr>
          <w:cantSplit/>
        </w:trPr>
        <w:tc>
          <w:tcPr>
            <w:tcW w:w="2884" w:type="dxa"/>
          </w:tcPr>
          <w:p w14:paraId="29A7554A" w14:textId="77777777" w:rsidR="00ED18D9" w:rsidRPr="007E0B31" w:rsidRDefault="00ED18D9" w:rsidP="00ED18D9">
            <w:pPr>
              <w:pStyle w:val="Arial11Bold"/>
              <w:rPr>
                <w:rFonts w:cs="Arial"/>
              </w:rPr>
            </w:pPr>
            <w:r w:rsidRPr="007E0B31">
              <w:rPr>
                <w:rFonts w:cs="Arial"/>
              </w:rPr>
              <w:t>Forecast Data</w:t>
            </w:r>
          </w:p>
        </w:tc>
        <w:tc>
          <w:tcPr>
            <w:tcW w:w="6634" w:type="dxa"/>
          </w:tcPr>
          <w:p w14:paraId="137FC4B0" w14:textId="77777777" w:rsidR="00ED18D9" w:rsidRPr="007E0B31" w:rsidRDefault="00ED18D9" w:rsidP="00ED18D9">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ED18D9" w:rsidRPr="007E0B31" w14:paraId="635D9387" w14:textId="77777777" w:rsidTr="490DE6A8">
        <w:trPr>
          <w:cantSplit/>
        </w:trPr>
        <w:tc>
          <w:tcPr>
            <w:tcW w:w="2884" w:type="dxa"/>
          </w:tcPr>
          <w:p w14:paraId="2530D328" w14:textId="77777777" w:rsidR="00ED18D9" w:rsidRPr="007E0B31" w:rsidRDefault="00ED18D9" w:rsidP="00ED18D9">
            <w:pPr>
              <w:pStyle w:val="Arial11Bold"/>
              <w:rPr>
                <w:rFonts w:cs="Arial"/>
              </w:rPr>
            </w:pPr>
            <w:r w:rsidRPr="007E0B31">
              <w:rPr>
                <w:rFonts w:cs="Arial"/>
              </w:rPr>
              <w:t>Frequency</w:t>
            </w:r>
          </w:p>
        </w:tc>
        <w:tc>
          <w:tcPr>
            <w:tcW w:w="6634" w:type="dxa"/>
          </w:tcPr>
          <w:p w14:paraId="5D2158EE" w14:textId="77777777" w:rsidR="00ED18D9" w:rsidRPr="007E0B31" w:rsidRDefault="00ED18D9" w:rsidP="00ED18D9">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ED18D9" w:rsidRPr="007E0B31" w14:paraId="7F38DB83" w14:textId="77777777" w:rsidTr="490DE6A8">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ED18D9" w:rsidRPr="00112FC3" w:rsidRDefault="00ED18D9" w:rsidP="00ED18D9">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ED18D9" w:rsidRPr="00112FC3" w:rsidRDefault="00ED18D9" w:rsidP="00ED18D9">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ED18D9" w:rsidRPr="00112FC3" w:rsidRDefault="00ED18D9" w:rsidP="00ED18D9">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ED18D9" w:rsidRPr="0079139F" w14:paraId="1AC85899" w14:textId="77777777" w:rsidTr="490DE6A8">
        <w:trPr>
          <w:cantSplit/>
        </w:trPr>
        <w:tc>
          <w:tcPr>
            <w:tcW w:w="2884" w:type="dxa"/>
          </w:tcPr>
          <w:p w14:paraId="06F08692" w14:textId="4BD622F9" w:rsidR="00ED18D9" w:rsidRPr="0079139F" w:rsidRDefault="00ED18D9" w:rsidP="00ED18D9">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6634" w:type="dxa"/>
          </w:tcPr>
          <w:p w14:paraId="502FEB98" w14:textId="30A9016F" w:rsidR="00ED18D9" w:rsidRPr="0079139F" w:rsidRDefault="00ED18D9" w:rsidP="00ED18D9">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ED18D9" w:rsidRPr="00BB45B0" w:rsidRDefault="00ED18D9" w:rsidP="00ED18D9">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ED18D9" w:rsidRPr="0079139F" w14:paraId="77B0CFDB" w14:textId="77777777" w:rsidTr="490DE6A8">
        <w:trPr>
          <w:cantSplit/>
        </w:trPr>
        <w:tc>
          <w:tcPr>
            <w:tcW w:w="2884" w:type="dxa"/>
          </w:tcPr>
          <w:p w14:paraId="1510B015" w14:textId="08E45941" w:rsidR="00ED18D9" w:rsidRPr="0079139F" w:rsidRDefault="00ED18D9" w:rsidP="00ED18D9">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ED18D9" w:rsidRPr="00BB45B0" w:rsidRDefault="00ED18D9" w:rsidP="00ED18D9">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ED18D9" w:rsidRPr="007E0B31" w14:paraId="2FB4BCBE" w14:textId="77777777" w:rsidTr="490DE6A8">
        <w:trPr>
          <w:cantSplit/>
        </w:trPr>
        <w:tc>
          <w:tcPr>
            <w:tcW w:w="2884" w:type="dxa"/>
          </w:tcPr>
          <w:p w14:paraId="7E69F55B" w14:textId="79011215" w:rsidR="00ED18D9" w:rsidRPr="00112FC3" w:rsidRDefault="00ED18D9" w:rsidP="00ED18D9">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ED18D9" w:rsidRPr="00112FC3" w:rsidRDefault="00ED18D9" w:rsidP="00ED18D9">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ED18D9" w:rsidRPr="007E0B31" w14:paraId="2BDE2553" w14:textId="77777777" w:rsidTr="490DE6A8">
        <w:trPr>
          <w:cantSplit/>
        </w:trPr>
        <w:tc>
          <w:tcPr>
            <w:tcW w:w="2884" w:type="dxa"/>
          </w:tcPr>
          <w:p w14:paraId="56FA2E2D" w14:textId="77777777" w:rsidR="00ED18D9" w:rsidRPr="007E0B31" w:rsidRDefault="00ED18D9" w:rsidP="00ED18D9">
            <w:pPr>
              <w:pStyle w:val="Arial11Bold"/>
              <w:rPr>
                <w:rFonts w:cs="Arial"/>
              </w:rPr>
            </w:pPr>
            <w:r w:rsidRPr="007E0B31">
              <w:rPr>
                <w:rFonts w:cs="Arial"/>
              </w:rPr>
              <w:t>Frequency Sensitive AGR Unit</w:t>
            </w:r>
          </w:p>
        </w:tc>
        <w:tc>
          <w:tcPr>
            <w:tcW w:w="6634" w:type="dxa"/>
          </w:tcPr>
          <w:p w14:paraId="56CA59A6" w14:textId="04E356F9" w:rsidR="00ED18D9" w:rsidRPr="007E0B31" w:rsidRDefault="00ED18D9" w:rsidP="00ED18D9">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ED18D9" w:rsidRPr="007E0B31" w14:paraId="35142B58" w14:textId="77777777" w:rsidTr="490DE6A8">
        <w:trPr>
          <w:cantSplit/>
        </w:trPr>
        <w:tc>
          <w:tcPr>
            <w:tcW w:w="2884" w:type="dxa"/>
          </w:tcPr>
          <w:p w14:paraId="044AA9D6" w14:textId="77777777" w:rsidR="00ED18D9" w:rsidRPr="007E0B31" w:rsidRDefault="00ED18D9" w:rsidP="00ED18D9">
            <w:pPr>
              <w:pStyle w:val="Arial11Bold"/>
              <w:rPr>
                <w:rFonts w:cs="Arial"/>
              </w:rPr>
            </w:pPr>
            <w:r w:rsidRPr="007E0B31">
              <w:rPr>
                <w:rFonts w:cs="Arial"/>
              </w:rPr>
              <w:lastRenderedPageBreak/>
              <w:t>Frequency Sensitive AGR Unit Limit</w:t>
            </w:r>
          </w:p>
        </w:tc>
        <w:tc>
          <w:tcPr>
            <w:tcW w:w="6634" w:type="dxa"/>
          </w:tcPr>
          <w:p w14:paraId="3F623190" w14:textId="3E5A500D" w:rsidR="00ED18D9" w:rsidRPr="007E0B31" w:rsidRDefault="00ED18D9" w:rsidP="00ED18D9">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ED18D9" w:rsidRPr="007E0B31" w14:paraId="0B07C095" w14:textId="77777777" w:rsidTr="490DE6A8">
        <w:trPr>
          <w:cantSplit/>
        </w:trPr>
        <w:tc>
          <w:tcPr>
            <w:tcW w:w="2884" w:type="dxa"/>
          </w:tcPr>
          <w:p w14:paraId="61CF9420" w14:textId="77777777" w:rsidR="00ED18D9" w:rsidRPr="007E0B31" w:rsidRDefault="00ED18D9" w:rsidP="00ED18D9">
            <w:pPr>
              <w:pStyle w:val="Arial11Bold"/>
              <w:rPr>
                <w:rFonts w:cs="Arial"/>
              </w:rPr>
            </w:pPr>
            <w:r w:rsidRPr="007E0B31">
              <w:rPr>
                <w:rFonts w:cs="Arial"/>
              </w:rPr>
              <w:t>Frequency Sensitive Mode</w:t>
            </w:r>
          </w:p>
        </w:tc>
        <w:tc>
          <w:tcPr>
            <w:tcW w:w="6634" w:type="dxa"/>
          </w:tcPr>
          <w:p w14:paraId="73728290" w14:textId="77777777" w:rsidR="00ED18D9" w:rsidRPr="007E0B31" w:rsidRDefault="00ED18D9" w:rsidP="00ED18D9">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w:t>
            </w:r>
            <w:proofErr w:type="gramStart"/>
            <w:r w:rsidRPr="007E0B31">
              <w:rPr>
                <w:rFonts w:cs="Arial"/>
              </w:rPr>
              <w:t>so as to</w:t>
            </w:r>
            <w:proofErr w:type="gramEnd"/>
            <w:r w:rsidRPr="007E0B31">
              <w:rPr>
                <w:rFonts w:cs="Arial"/>
              </w:rPr>
              <w:t xml:space="preserve">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ED18D9" w:rsidRPr="007E0B31" w14:paraId="164B885B" w14:textId="77777777" w:rsidTr="490DE6A8">
        <w:trPr>
          <w:cantSplit/>
        </w:trPr>
        <w:tc>
          <w:tcPr>
            <w:tcW w:w="2884" w:type="dxa"/>
          </w:tcPr>
          <w:p w14:paraId="4373C7C1" w14:textId="77777777" w:rsidR="00ED18D9" w:rsidRPr="007E0B31" w:rsidRDefault="00ED18D9" w:rsidP="00ED18D9">
            <w:pPr>
              <w:pStyle w:val="Arial11Bold"/>
              <w:rPr>
                <w:rFonts w:cs="Arial"/>
              </w:rPr>
            </w:pPr>
            <w:r w:rsidRPr="007E0B31">
              <w:rPr>
                <w:rFonts w:cs="Arial"/>
              </w:rPr>
              <w:t>Fuel Security Code</w:t>
            </w:r>
          </w:p>
        </w:tc>
        <w:tc>
          <w:tcPr>
            <w:tcW w:w="6634" w:type="dxa"/>
          </w:tcPr>
          <w:p w14:paraId="4BC316B9" w14:textId="77777777" w:rsidR="00ED18D9" w:rsidRPr="007E0B31" w:rsidRDefault="00ED18D9" w:rsidP="00ED18D9">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ED18D9" w:rsidRPr="007E0B31" w14:paraId="6D481950" w14:textId="77777777" w:rsidTr="490DE6A8">
        <w:trPr>
          <w:cantSplit/>
        </w:trPr>
        <w:tc>
          <w:tcPr>
            <w:tcW w:w="2884" w:type="dxa"/>
          </w:tcPr>
          <w:p w14:paraId="6ABADA08" w14:textId="77777777" w:rsidR="00ED18D9" w:rsidRPr="007E0B31" w:rsidRDefault="00ED18D9" w:rsidP="00ED18D9">
            <w:pPr>
              <w:pStyle w:val="Arial11Bold"/>
              <w:rPr>
                <w:rFonts w:cs="Arial"/>
              </w:rPr>
            </w:pPr>
            <w:r w:rsidRPr="007E0B31">
              <w:rPr>
                <w:rFonts w:cs="Arial"/>
              </w:rPr>
              <w:t>Gas Turbine Unit</w:t>
            </w:r>
          </w:p>
        </w:tc>
        <w:tc>
          <w:tcPr>
            <w:tcW w:w="6634" w:type="dxa"/>
          </w:tcPr>
          <w:p w14:paraId="1D4B4FFB" w14:textId="77777777" w:rsidR="00ED18D9" w:rsidRPr="007E0B31" w:rsidRDefault="00ED18D9" w:rsidP="00ED18D9">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ED18D9" w:rsidRPr="007E0B31" w14:paraId="64E5C05F" w14:textId="77777777" w:rsidTr="490DE6A8">
        <w:trPr>
          <w:cantSplit/>
        </w:trPr>
        <w:tc>
          <w:tcPr>
            <w:tcW w:w="2884" w:type="dxa"/>
          </w:tcPr>
          <w:p w14:paraId="01FFF6B2" w14:textId="77777777" w:rsidR="00ED18D9" w:rsidRPr="007E0B31" w:rsidRDefault="00ED18D9" w:rsidP="00ED18D9">
            <w:pPr>
              <w:pStyle w:val="Arial11Bold"/>
              <w:rPr>
                <w:rFonts w:cs="Arial"/>
              </w:rPr>
            </w:pPr>
            <w:r w:rsidRPr="007E0B31">
              <w:rPr>
                <w:rFonts w:cs="Arial"/>
              </w:rPr>
              <w:t>Gas Zone Diagram</w:t>
            </w:r>
          </w:p>
        </w:tc>
        <w:tc>
          <w:tcPr>
            <w:tcW w:w="6634" w:type="dxa"/>
          </w:tcPr>
          <w:p w14:paraId="53A7BC0A" w14:textId="77777777" w:rsidR="00ED18D9" w:rsidRPr="007E0B31" w:rsidRDefault="00ED18D9" w:rsidP="00ED18D9">
            <w:pPr>
              <w:pStyle w:val="TableArial11"/>
              <w:rPr>
                <w:rFonts w:cs="Arial"/>
                <w:b/>
              </w:rPr>
            </w:pPr>
            <w:r w:rsidRPr="007E0B31">
              <w:rPr>
                <w:rFonts w:cs="Arial"/>
              </w:rPr>
              <w:t xml:space="preserve">A single line diagram showing boundaries of, and interfaces between, </w:t>
            </w:r>
            <w:proofErr w:type="gramStart"/>
            <w:r w:rsidRPr="007E0B31">
              <w:rPr>
                <w:rFonts w:cs="Arial"/>
              </w:rPr>
              <w:t>gas-insulated</w:t>
            </w:r>
            <w:proofErr w:type="gramEnd"/>
            <w:r w:rsidRPr="007E0B31">
              <w:rPr>
                <w:rFonts w:cs="Arial"/>
              </w:rPr>
              <w:t xml:space="preserve">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ED18D9" w:rsidRPr="007E0B31" w14:paraId="25207431" w14:textId="77777777" w:rsidTr="490DE6A8">
        <w:trPr>
          <w:cantSplit/>
        </w:trPr>
        <w:tc>
          <w:tcPr>
            <w:tcW w:w="2884" w:type="dxa"/>
          </w:tcPr>
          <w:p w14:paraId="5D11ED34" w14:textId="77777777" w:rsidR="00ED18D9" w:rsidRPr="007E0B31" w:rsidRDefault="00ED18D9" w:rsidP="00ED18D9">
            <w:pPr>
              <w:pStyle w:val="Arial11Bold"/>
              <w:rPr>
                <w:rFonts w:cs="Arial"/>
              </w:rPr>
            </w:pPr>
            <w:r w:rsidRPr="007E0B31">
              <w:rPr>
                <w:rFonts w:cs="Arial"/>
              </w:rPr>
              <w:t>Gate Closure</w:t>
            </w:r>
          </w:p>
        </w:tc>
        <w:tc>
          <w:tcPr>
            <w:tcW w:w="6634" w:type="dxa"/>
          </w:tcPr>
          <w:p w14:paraId="13C5C4ED" w14:textId="77777777" w:rsidR="00ED18D9" w:rsidRPr="007E0B31" w:rsidRDefault="00ED18D9" w:rsidP="00ED18D9">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ED18D9" w:rsidRPr="007E0B31" w14:paraId="751C0B2D" w14:textId="77777777" w:rsidTr="490DE6A8">
        <w:trPr>
          <w:cantSplit/>
        </w:trPr>
        <w:tc>
          <w:tcPr>
            <w:tcW w:w="2884" w:type="dxa"/>
          </w:tcPr>
          <w:p w14:paraId="69164933" w14:textId="77777777" w:rsidR="00ED18D9" w:rsidRPr="007E0B31" w:rsidRDefault="00ED18D9" w:rsidP="00ED18D9">
            <w:pPr>
              <w:pStyle w:val="Arial11Bold"/>
              <w:rPr>
                <w:rFonts w:cs="Arial"/>
              </w:rPr>
            </w:pPr>
            <w:r w:rsidRPr="007E0B31">
              <w:rPr>
                <w:rFonts w:cs="Arial"/>
              </w:rPr>
              <w:lastRenderedPageBreak/>
              <w:t>GB Code User</w:t>
            </w:r>
          </w:p>
        </w:tc>
        <w:tc>
          <w:tcPr>
            <w:tcW w:w="6634" w:type="dxa"/>
          </w:tcPr>
          <w:p w14:paraId="7C7DFDA1" w14:textId="77777777" w:rsidR="00ED18D9" w:rsidRPr="005C20E3" w:rsidRDefault="00ED18D9" w:rsidP="00ED18D9">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ED18D9" w:rsidRPr="005C20E3" w:rsidRDefault="00ED18D9" w:rsidP="00ED18D9">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w:t>
            </w:r>
            <w:proofErr w:type="gramStart"/>
            <w:r w:rsidRPr="005C20E3">
              <w:t>2019;</w:t>
            </w:r>
            <w:proofErr w:type="gramEnd"/>
            <w:r w:rsidRPr="005C20E3">
              <w:t xml:space="preserve"> or </w:t>
            </w:r>
          </w:p>
          <w:p w14:paraId="7DF95590" w14:textId="03F95F65" w:rsidR="00ED18D9" w:rsidRPr="005C20E3" w:rsidRDefault="00ED18D9" w:rsidP="00ED18D9">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ED18D9" w:rsidRPr="005C20E3" w:rsidRDefault="00ED18D9" w:rsidP="00ED18D9">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ED18D9" w:rsidRPr="00943BB7" w:rsidRDefault="00ED18D9" w:rsidP="00ED18D9">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ED18D9" w:rsidRPr="007E0B31" w14:paraId="4723553C" w14:textId="77777777" w:rsidTr="490DE6A8">
        <w:trPr>
          <w:cantSplit/>
        </w:trPr>
        <w:tc>
          <w:tcPr>
            <w:tcW w:w="2884" w:type="dxa"/>
          </w:tcPr>
          <w:p w14:paraId="4FE5BF46" w14:textId="138D465C" w:rsidR="00ED18D9" w:rsidRPr="007E0B31" w:rsidRDefault="00ED18D9" w:rsidP="00ED18D9">
            <w:pPr>
              <w:pStyle w:val="Arial11Bold"/>
              <w:rPr>
                <w:rFonts w:cs="Arial"/>
              </w:rPr>
            </w:pPr>
            <w:r w:rsidRPr="007E0B31">
              <w:rPr>
                <w:rFonts w:cs="Arial"/>
              </w:rPr>
              <w:t>GB Generator</w:t>
            </w:r>
          </w:p>
        </w:tc>
        <w:tc>
          <w:tcPr>
            <w:tcW w:w="6634" w:type="dxa"/>
          </w:tcPr>
          <w:p w14:paraId="3BE7D000" w14:textId="1CD9DB0E" w:rsidR="00ED18D9" w:rsidRPr="007E0B31" w:rsidRDefault="00ED18D9" w:rsidP="00ED18D9">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ED18D9" w:rsidRPr="007E0B31" w14:paraId="30B0063C" w14:textId="77777777" w:rsidTr="490DE6A8">
        <w:trPr>
          <w:cantSplit/>
        </w:trPr>
        <w:tc>
          <w:tcPr>
            <w:tcW w:w="2884" w:type="dxa"/>
          </w:tcPr>
          <w:p w14:paraId="53F51ECC" w14:textId="0A2B2D8E" w:rsidR="00ED18D9" w:rsidRPr="0048511E" w:rsidRDefault="00ED18D9" w:rsidP="00ED18D9">
            <w:pPr>
              <w:pStyle w:val="Arial11Bold"/>
              <w:rPr>
                <w:rFonts w:cs="Arial"/>
              </w:rPr>
            </w:pPr>
            <w:r w:rsidRPr="002510FF">
              <w:rPr>
                <w:rFonts w:cs="Arial"/>
              </w:rPr>
              <w:t>GBGF Fast Fault Current Injection</w:t>
            </w:r>
          </w:p>
        </w:tc>
        <w:tc>
          <w:tcPr>
            <w:tcW w:w="6634" w:type="dxa"/>
          </w:tcPr>
          <w:p w14:paraId="7DAB5385" w14:textId="357F5E41" w:rsidR="00ED18D9" w:rsidRPr="0048511E" w:rsidRDefault="00ED18D9" w:rsidP="00ED18D9">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ED18D9" w:rsidRPr="00EA00FC" w14:paraId="26F5238B" w14:textId="77777777" w:rsidTr="490DE6A8">
        <w:trPr>
          <w:cantSplit/>
        </w:trPr>
        <w:tc>
          <w:tcPr>
            <w:tcW w:w="2884" w:type="dxa"/>
          </w:tcPr>
          <w:p w14:paraId="22B97752" w14:textId="071CAA70" w:rsidR="00ED18D9" w:rsidRPr="00EA00FC" w:rsidRDefault="00ED18D9" w:rsidP="00ED18D9">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ED18D9" w:rsidRPr="00EA00FC" w:rsidRDefault="00ED18D9" w:rsidP="00ED18D9">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ED18D9" w:rsidRPr="007E0B31" w14:paraId="76567AF3" w14:textId="77777777" w:rsidTr="490DE6A8">
        <w:trPr>
          <w:cantSplit/>
        </w:trPr>
        <w:tc>
          <w:tcPr>
            <w:tcW w:w="2884" w:type="dxa"/>
          </w:tcPr>
          <w:p w14:paraId="7D346738" w14:textId="3C7670F7" w:rsidR="00ED18D9" w:rsidRPr="00D73207" w:rsidRDefault="00ED18D9" w:rsidP="00ED18D9">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ED18D9" w:rsidRPr="00D73207" w:rsidRDefault="00ED18D9" w:rsidP="00ED18D9">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ED18D9" w:rsidRPr="007E0B31" w14:paraId="65BB692A" w14:textId="77777777" w:rsidTr="490DE6A8">
        <w:trPr>
          <w:cantSplit/>
        </w:trPr>
        <w:tc>
          <w:tcPr>
            <w:tcW w:w="2884" w:type="dxa"/>
          </w:tcPr>
          <w:p w14:paraId="415F428D" w14:textId="43AC9763" w:rsidR="00ED18D9" w:rsidRPr="00820AC6" w:rsidRDefault="00ED18D9" w:rsidP="00ED18D9">
            <w:pPr>
              <w:pStyle w:val="Arial11Bold"/>
              <w:rPr>
                <w:rFonts w:cs="Arial"/>
              </w:rPr>
            </w:pPr>
            <w:r w:rsidRPr="00820AC6">
              <w:rPr>
                <w:rFonts w:cs="Arial"/>
              </w:rPr>
              <w:lastRenderedPageBreak/>
              <w:t>GB Grid Supply Point</w:t>
            </w:r>
          </w:p>
        </w:tc>
        <w:tc>
          <w:tcPr>
            <w:tcW w:w="6634" w:type="dxa"/>
          </w:tcPr>
          <w:p w14:paraId="7E88EB64" w14:textId="1BCD6522" w:rsidR="00ED18D9" w:rsidRPr="00820AC6" w:rsidRDefault="00ED18D9" w:rsidP="00ED18D9">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ED18D9" w:rsidRPr="007E0B31" w14:paraId="29C91D0A" w14:textId="77777777" w:rsidTr="490DE6A8">
        <w:trPr>
          <w:cantSplit/>
        </w:trPr>
        <w:tc>
          <w:tcPr>
            <w:tcW w:w="2884" w:type="dxa"/>
          </w:tcPr>
          <w:p w14:paraId="3189B258" w14:textId="77777777" w:rsidR="00ED18D9" w:rsidRPr="007E0B31" w:rsidRDefault="00ED18D9" w:rsidP="00ED18D9">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ED18D9" w:rsidRPr="007E0B31" w:rsidRDefault="00ED18D9" w:rsidP="00ED18D9">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ED18D9" w:rsidRPr="007E0B31" w14:paraId="7DAFA3C3" w14:textId="77777777" w:rsidTr="490DE6A8">
        <w:trPr>
          <w:cantSplit/>
        </w:trPr>
        <w:tc>
          <w:tcPr>
            <w:tcW w:w="2884" w:type="dxa"/>
          </w:tcPr>
          <w:p w14:paraId="236BDDC1" w14:textId="77777777" w:rsidR="00ED18D9" w:rsidRPr="007E0B31" w:rsidRDefault="00ED18D9" w:rsidP="00ED18D9">
            <w:pPr>
              <w:pStyle w:val="Arial11Bold"/>
              <w:rPr>
                <w:rFonts w:cs="Arial"/>
              </w:rPr>
            </w:pPr>
            <w:r w:rsidRPr="007E0B31">
              <w:rPr>
                <w:rFonts w:cs="Arial"/>
              </w:rPr>
              <w:t>GCDF</w:t>
            </w:r>
          </w:p>
        </w:tc>
        <w:tc>
          <w:tcPr>
            <w:tcW w:w="6634" w:type="dxa"/>
          </w:tcPr>
          <w:p w14:paraId="7C26F5C6" w14:textId="77777777" w:rsidR="00ED18D9" w:rsidRPr="007E0B31" w:rsidRDefault="00ED18D9" w:rsidP="00ED18D9">
            <w:pPr>
              <w:pStyle w:val="TableArial11"/>
              <w:rPr>
                <w:rFonts w:cs="Arial"/>
              </w:rPr>
            </w:pPr>
            <w:r w:rsidRPr="007E0B31">
              <w:rPr>
                <w:rFonts w:cs="Arial"/>
              </w:rPr>
              <w:t>Means the Grid Code Development Forum.</w:t>
            </w:r>
          </w:p>
        </w:tc>
      </w:tr>
      <w:tr w:rsidR="00ED18D9" w:rsidRPr="007E0B31" w14:paraId="1530B793" w14:textId="77777777" w:rsidTr="490DE6A8">
        <w:trPr>
          <w:cantSplit/>
        </w:trPr>
        <w:tc>
          <w:tcPr>
            <w:tcW w:w="2884" w:type="dxa"/>
          </w:tcPr>
          <w:p w14:paraId="562A7357" w14:textId="77777777" w:rsidR="00ED18D9" w:rsidRPr="007E0B31" w:rsidRDefault="00ED18D9" w:rsidP="00ED18D9">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ED18D9" w:rsidRPr="007E0B31" w:rsidRDefault="00ED18D9" w:rsidP="00ED18D9">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ED18D9" w:rsidRPr="007E0B31" w14:paraId="379C1A71" w14:textId="77777777" w:rsidTr="490DE6A8">
        <w:trPr>
          <w:cantSplit/>
        </w:trPr>
        <w:tc>
          <w:tcPr>
            <w:tcW w:w="2884" w:type="dxa"/>
          </w:tcPr>
          <w:p w14:paraId="08FF36A2" w14:textId="77777777" w:rsidR="00ED18D9" w:rsidRPr="007E0B31" w:rsidRDefault="00ED18D9" w:rsidP="00ED18D9">
            <w:pPr>
              <w:pStyle w:val="Arial11Bold"/>
              <w:rPr>
                <w:rFonts w:cs="Arial"/>
              </w:rPr>
            </w:pPr>
            <w:r w:rsidRPr="007E0B31">
              <w:rPr>
                <w:rFonts w:cs="Arial"/>
              </w:rPr>
              <w:t>Generating Plant Demand Margin</w:t>
            </w:r>
          </w:p>
        </w:tc>
        <w:tc>
          <w:tcPr>
            <w:tcW w:w="6634" w:type="dxa"/>
          </w:tcPr>
          <w:p w14:paraId="41DF891E" w14:textId="77777777" w:rsidR="00ED18D9" w:rsidRPr="007E0B31" w:rsidRDefault="00ED18D9" w:rsidP="00ED18D9">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ED18D9" w:rsidRPr="007E0B31" w14:paraId="311EAF72" w14:textId="77777777" w:rsidTr="490DE6A8">
        <w:trPr>
          <w:cantSplit/>
        </w:trPr>
        <w:tc>
          <w:tcPr>
            <w:tcW w:w="2884" w:type="dxa"/>
          </w:tcPr>
          <w:p w14:paraId="7AAF3305" w14:textId="77777777" w:rsidR="00ED18D9" w:rsidRPr="007E0B31" w:rsidRDefault="00ED18D9" w:rsidP="00ED18D9">
            <w:pPr>
              <w:pStyle w:val="Arial11Bold"/>
              <w:rPr>
                <w:rFonts w:cs="Arial"/>
              </w:rPr>
            </w:pPr>
            <w:r w:rsidRPr="007E0B31">
              <w:rPr>
                <w:rFonts w:cs="Arial"/>
              </w:rPr>
              <w:t>Generating Unit</w:t>
            </w:r>
          </w:p>
        </w:tc>
        <w:tc>
          <w:tcPr>
            <w:tcW w:w="6634" w:type="dxa"/>
          </w:tcPr>
          <w:p w14:paraId="2E453C15" w14:textId="77777777" w:rsidR="00ED18D9" w:rsidRPr="007E0B31" w:rsidRDefault="00ED18D9" w:rsidP="00ED18D9">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ED18D9" w:rsidRPr="007E0B31" w14:paraId="1EBF9128" w14:textId="77777777" w:rsidTr="490DE6A8">
        <w:trPr>
          <w:cantSplit/>
        </w:trPr>
        <w:tc>
          <w:tcPr>
            <w:tcW w:w="2884" w:type="dxa"/>
          </w:tcPr>
          <w:p w14:paraId="013D7CA3" w14:textId="77777777" w:rsidR="00ED18D9" w:rsidRPr="007E0B31" w:rsidRDefault="00ED18D9" w:rsidP="00ED18D9">
            <w:pPr>
              <w:pStyle w:val="Arial11Bold"/>
              <w:rPr>
                <w:rFonts w:cs="Arial"/>
              </w:rPr>
            </w:pPr>
            <w:r w:rsidRPr="007E0B31">
              <w:rPr>
                <w:rFonts w:cs="Arial"/>
              </w:rPr>
              <w:t>Generating Unit Data</w:t>
            </w:r>
          </w:p>
        </w:tc>
        <w:tc>
          <w:tcPr>
            <w:tcW w:w="6634" w:type="dxa"/>
          </w:tcPr>
          <w:p w14:paraId="2EE332FC" w14:textId="77777777" w:rsidR="00ED18D9" w:rsidRPr="007E0B31" w:rsidRDefault="00ED18D9" w:rsidP="00ED18D9">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ED18D9" w:rsidRPr="007E0B31" w:rsidRDefault="00ED18D9" w:rsidP="00ED18D9">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 xml:space="preserve">Cascade Hydro </w:t>
            </w:r>
            <w:proofErr w:type="gramStart"/>
            <w:r w:rsidRPr="007E0B31">
              <w:rPr>
                <w:rFonts w:cs="Arial"/>
                <w:b/>
              </w:rPr>
              <w:t>Scheme</w:t>
            </w:r>
            <w:r w:rsidRPr="007E0B31">
              <w:rPr>
                <w:rFonts w:cs="Arial"/>
              </w:rPr>
              <w:t>;</w:t>
            </w:r>
            <w:proofErr w:type="gramEnd"/>
          </w:p>
          <w:p w14:paraId="5A5B1B2A" w14:textId="77777777" w:rsidR="00ED18D9" w:rsidRPr="007E0B31" w:rsidRDefault="00ED18D9" w:rsidP="00ED18D9">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ED18D9" w:rsidRPr="007E0B31" w:rsidRDefault="00ED18D9" w:rsidP="00ED18D9">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ED18D9" w:rsidRPr="007E0B31" w:rsidRDefault="00ED18D9" w:rsidP="00ED18D9">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ED18D9" w:rsidRPr="007E0B31" w14:paraId="04144821" w14:textId="77777777" w:rsidTr="490DE6A8">
        <w:trPr>
          <w:cantSplit/>
        </w:trPr>
        <w:tc>
          <w:tcPr>
            <w:tcW w:w="2884" w:type="dxa"/>
          </w:tcPr>
          <w:p w14:paraId="36306D9E" w14:textId="77777777" w:rsidR="00ED18D9" w:rsidRPr="007E0B31" w:rsidRDefault="00ED18D9" w:rsidP="00ED18D9">
            <w:pPr>
              <w:pStyle w:val="Arial11Bold"/>
              <w:rPr>
                <w:rFonts w:cs="Arial"/>
              </w:rPr>
            </w:pPr>
            <w:r w:rsidRPr="007E0B31">
              <w:rPr>
                <w:rFonts w:cs="Arial"/>
              </w:rPr>
              <w:t>Generation Capacity</w:t>
            </w:r>
          </w:p>
        </w:tc>
        <w:tc>
          <w:tcPr>
            <w:tcW w:w="6634" w:type="dxa"/>
          </w:tcPr>
          <w:p w14:paraId="7AEA282D" w14:textId="77777777" w:rsidR="00ED18D9" w:rsidRPr="007E0B31" w:rsidRDefault="00ED18D9" w:rsidP="00ED18D9">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ED18D9" w:rsidRPr="007E0B31" w14:paraId="492A589D" w14:textId="77777777" w:rsidTr="490DE6A8">
        <w:trPr>
          <w:cantSplit/>
        </w:trPr>
        <w:tc>
          <w:tcPr>
            <w:tcW w:w="2884" w:type="dxa"/>
          </w:tcPr>
          <w:p w14:paraId="191FBE2E" w14:textId="77777777" w:rsidR="00ED18D9" w:rsidRPr="007E0B31" w:rsidRDefault="00ED18D9" w:rsidP="00ED18D9">
            <w:pPr>
              <w:pStyle w:val="Arial11Bold"/>
              <w:rPr>
                <w:rFonts w:cs="Arial"/>
              </w:rPr>
            </w:pPr>
            <w:r w:rsidRPr="007E0B31">
              <w:rPr>
                <w:rFonts w:cs="Arial"/>
              </w:rPr>
              <w:t>Generation Planning Parameters</w:t>
            </w:r>
          </w:p>
        </w:tc>
        <w:tc>
          <w:tcPr>
            <w:tcW w:w="6634" w:type="dxa"/>
          </w:tcPr>
          <w:p w14:paraId="71CFBA48" w14:textId="77777777" w:rsidR="00ED18D9" w:rsidRPr="007E0B31" w:rsidRDefault="00ED18D9" w:rsidP="00ED18D9">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ED18D9" w:rsidRPr="007E0B31" w14:paraId="155BA927" w14:textId="77777777" w:rsidTr="490DE6A8">
        <w:trPr>
          <w:cantSplit/>
        </w:trPr>
        <w:tc>
          <w:tcPr>
            <w:tcW w:w="2884" w:type="dxa"/>
          </w:tcPr>
          <w:p w14:paraId="78964DA2" w14:textId="77777777" w:rsidR="00ED18D9" w:rsidRPr="007E0B31" w:rsidRDefault="00ED18D9" w:rsidP="00ED18D9">
            <w:pPr>
              <w:pStyle w:val="Arial11Bold"/>
              <w:rPr>
                <w:rFonts w:cs="Arial"/>
              </w:rPr>
            </w:pPr>
            <w:r w:rsidRPr="007E0B31">
              <w:rPr>
                <w:rFonts w:cs="Arial"/>
              </w:rPr>
              <w:t xml:space="preserve">Generator </w:t>
            </w:r>
          </w:p>
        </w:tc>
        <w:tc>
          <w:tcPr>
            <w:tcW w:w="6634" w:type="dxa"/>
          </w:tcPr>
          <w:p w14:paraId="392D2E72" w14:textId="349A6839" w:rsidR="00ED18D9" w:rsidRPr="007E0B31" w:rsidRDefault="00ED18D9" w:rsidP="00ED18D9">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ED18D9" w:rsidRPr="007E0B31" w14:paraId="4625887D" w14:textId="77777777" w:rsidTr="490DE6A8">
        <w:trPr>
          <w:cantSplit/>
        </w:trPr>
        <w:tc>
          <w:tcPr>
            <w:tcW w:w="2884" w:type="dxa"/>
          </w:tcPr>
          <w:p w14:paraId="7874F98F" w14:textId="77777777" w:rsidR="00ED18D9" w:rsidRPr="007E0B31" w:rsidRDefault="00ED18D9" w:rsidP="00ED18D9">
            <w:pPr>
              <w:pStyle w:val="Arial11Bold"/>
              <w:rPr>
                <w:rFonts w:cs="Arial"/>
              </w:rPr>
            </w:pPr>
            <w:r w:rsidRPr="007E0B31">
              <w:rPr>
                <w:rFonts w:cs="Arial"/>
              </w:rPr>
              <w:t>Generator Performance Chart</w:t>
            </w:r>
          </w:p>
        </w:tc>
        <w:tc>
          <w:tcPr>
            <w:tcW w:w="6634" w:type="dxa"/>
          </w:tcPr>
          <w:p w14:paraId="3A96CC39" w14:textId="33F812BB" w:rsidR="00ED18D9" w:rsidRPr="007E0B31" w:rsidRDefault="00ED18D9" w:rsidP="00ED18D9">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ED18D9" w:rsidRPr="007E0B31" w14:paraId="625353D3" w14:textId="77777777" w:rsidTr="490DE6A8">
        <w:trPr>
          <w:cantSplit/>
        </w:trPr>
        <w:tc>
          <w:tcPr>
            <w:tcW w:w="2884" w:type="dxa"/>
          </w:tcPr>
          <w:p w14:paraId="28F1FED3" w14:textId="77777777" w:rsidR="00ED18D9" w:rsidRPr="007E0B31" w:rsidRDefault="00ED18D9" w:rsidP="00ED18D9">
            <w:pPr>
              <w:pStyle w:val="Arial11Bold"/>
              <w:rPr>
                <w:rFonts w:cs="Arial"/>
              </w:rPr>
            </w:pPr>
            <w:r w:rsidRPr="007E0B31">
              <w:rPr>
                <w:rFonts w:cs="Arial"/>
              </w:rPr>
              <w:t>Genset</w:t>
            </w:r>
          </w:p>
        </w:tc>
        <w:tc>
          <w:tcPr>
            <w:tcW w:w="6634" w:type="dxa"/>
          </w:tcPr>
          <w:p w14:paraId="66C9AF34" w14:textId="01B0E2EE" w:rsidR="00ED18D9" w:rsidRPr="007E0B31" w:rsidRDefault="00ED18D9" w:rsidP="00ED18D9">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ED18D9" w:rsidRPr="007E0B31" w14:paraId="4D41E64A" w14:textId="77777777" w:rsidTr="490DE6A8">
        <w:trPr>
          <w:cantSplit/>
        </w:trPr>
        <w:tc>
          <w:tcPr>
            <w:tcW w:w="2884" w:type="dxa"/>
          </w:tcPr>
          <w:p w14:paraId="31C3C21C" w14:textId="77777777" w:rsidR="00ED18D9" w:rsidRPr="007E0B31" w:rsidRDefault="00ED18D9" w:rsidP="00ED18D9">
            <w:pPr>
              <w:pStyle w:val="Arial11Bold"/>
              <w:rPr>
                <w:rFonts w:cs="Arial"/>
              </w:rPr>
            </w:pPr>
            <w:r w:rsidRPr="007E0B31">
              <w:rPr>
                <w:rFonts w:cs="Arial"/>
              </w:rPr>
              <w:lastRenderedPageBreak/>
              <w:t>Good Industry Practice</w:t>
            </w:r>
          </w:p>
        </w:tc>
        <w:tc>
          <w:tcPr>
            <w:tcW w:w="6634" w:type="dxa"/>
          </w:tcPr>
          <w:p w14:paraId="3DFA7AB2" w14:textId="77777777" w:rsidR="00ED18D9" w:rsidRPr="007E0B31" w:rsidRDefault="00ED18D9" w:rsidP="00ED18D9">
            <w:pPr>
              <w:pStyle w:val="TableArial11"/>
              <w:rPr>
                <w:rFonts w:cs="Arial"/>
              </w:rPr>
            </w:pPr>
            <w:r w:rsidRPr="007E0B31">
              <w:rPr>
                <w:rFonts w:cs="Arial"/>
              </w:rPr>
              <w:t xml:space="preserve">The exercise of that degree of skill, diligence, </w:t>
            </w:r>
            <w:proofErr w:type="gramStart"/>
            <w:r w:rsidRPr="007E0B31">
              <w:rPr>
                <w:rFonts w:cs="Arial"/>
              </w:rPr>
              <w:t>prudence</w:t>
            </w:r>
            <w:proofErr w:type="gramEnd"/>
            <w:r w:rsidRPr="007E0B31">
              <w:rPr>
                <w:rFonts w:cs="Arial"/>
              </w:rPr>
              <w:t xml:space="preserve"> and foresight which would reasonably and ordinarily be expected from a skilled and experienced operator engaged in the same type of undertaking under the same or similar circumstances.</w:t>
            </w:r>
          </w:p>
        </w:tc>
      </w:tr>
      <w:tr w:rsidR="00ED18D9" w:rsidRPr="007E0B31" w14:paraId="26C7E381" w14:textId="77777777" w:rsidTr="490DE6A8">
        <w:trPr>
          <w:cantSplit/>
        </w:trPr>
        <w:tc>
          <w:tcPr>
            <w:tcW w:w="2884" w:type="dxa"/>
          </w:tcPr>
          <w:p w14:paraId="742C86BC" w14:textId="77777777" w:rsidR="00ED18D9" w:rsidRPr="007E0B31" w:rsidRDefault="00ED18D9" w:rsidP="00ED18D9">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ED18D9" w:rsidRPr="007E0B31" w:rsidRDefault="00ED18D9" w:rsidP="00ED18D9">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ED18D9" w:rsidRPr="007E0B31" w14:paraId="64198495" w14:textId="77777777" w:rsidTr="490DE6A8">
        <w:trPr>
          <w:cantSplit/>
        </w:trPr>
        <w:tc>
          <w:tcPr>
            <w:tcW w:w="2884" w:type="dxa"/>
          </w:tcPr>
          <w:p w14:paraId="3EC6201C" w14:textId="34C4097C" w:rsidR="00ED18D9" w:rsidRPr="00A87826" w:rsidRDefault="00ED18D9" w:rsidP="00ED18D9">
            <w:pPr>
              <w:pStyle w:val="Arial11Bold"/>
            </w:pPr>
            <w:r w:rsidRPr="00A87826">
              <w:t xml:space="preserve">Governor </w:t>
            </w:r>
            <w:proofErr w:type="spellStart"/>
            <w:r w:rsidRPr="00A87826">
              <w:t>Deadband</w:t>
            </w:r>
            <w:proofErr w:type="spellEnd"/>
          </w:p>
        </w:tc>
        <w:tc>
          <w:tcPr>
            <w:tcW w:w="6634" w:type="dxa"/>
          </w:tcPr>
          <w:p w14:paraId="51CA9741" w14:textId="17755045" w:rsidR="00ED18D9" w:rsidRPr="009B5CCC" w:rsidRDefault="00ED18D9" w:rsidP="00ED18D9">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ED18D9" w:rsidRPr="007E0B31" w14:paraId="66ABD35B" w14:textId="77777777" w:rsidTr="490DE6A8">
        <w:trPr>
          <w:cantSplit/>
        </w:trPr>
        <w:tc>
          <w:tcPr>
            <w:tcW w:w="2884" w:type="dxa"/>
          </w:tcPr>
          <w:p w14:paraId="5D6FA2DB" w14:textId="77777777" w:rsidR="00ED18D9" w:rsidRPr="007E0B31" w:rsidRDefault="00ED18D9" w:rsidP="00ED18D9">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ED18D9" w:rsidRPr="007E0B31" w:rsidRDefault="00ED18D9" w:rsidP="00ED18D9">
            <w:pPr>
              <w:pStyle w:val="TableArial11"/>
              <w:rPr>
                <w:rFonts w:cs="Arial"/>
              </w:rPr>
            </w:pPr>
            <w:r w:rsidRPr="007E0B31">
              <w:rPr>
                <w:rFonts w:cs="Arial"/>
              </w:rPr>
              <w:t>The landmass of England and Wales and Scotland, including internal waters.</w:t>
            </w:r>
          </w:p>
        </w:tc>
      </w:tr>
      <w:tr w:rsidR="00ED18D9" w:rsidRPr="007E0B31" w14:paraId="70929E33" w14:textId="77777777" w:rsidTr="490DE6A8">
        <w:trPr>
          <w:cantSplit/>
        </w:trPr>
        <w:tc>
          <w:tcPr>
            <w:tcW w:w="2884" w:type="dxa"/>
          </w:tcPr>
          <w:p w14:paraId="68D83069" w14:textId="77777777" w:rsidR="00ED18D9" w:rsidRPr="007E0B31" w:rsidRDefault="00ED18D9" w:rsidP="00ED18D9">
            <w:pPr>
              <w:pStyle w:val="Arial11Bold"/>
              <w:rPr>
                <w:rFonts w:cs="Arial"/>
              </w:rPr>
            </w:pPr>
            <w:r w:rsidRPr="007E0B31">
              <w:rPr>
                <w:rFonts w:cs="Arial"/>
              </w:rPr>
              <w:t>Grid Code Fast Track Proposals</w:t>
            </w:r>
          </w:p>
        </w:tc>
        <w:tc>
          <w:tcPr>
            <w:tcW w:w="6634" w:type="dxa"/>
          </w:tcPr>
          <w:p w14:paraId="48C60AA1" w14:textId="77777777" w:rsidR="00ED18D9" w:rsidRPr="007E0B31" w:rsidRDefault="00ED18D9" w:rsidP="00ED18D9">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ED18D9" w:rsidRPr="007E0B31" w14:paraId="2EDE9E2F" w14:textId="77777777" w:rsidTr="490DE6A8">
        <w:trPr>
          <w:cantSplit/>
        </w:trPr>
        <w:tc>
          <w:tcPr>
            <w:tcW w:w="2884" w:type="dxa"/>
          </w:tcPr>
          <w:p w14:paraId="43CBF0F4" w14:textId="77777777" w:rsidR="00ED18D9" w:rsidRPr="007E0B31" w:rsidRDefault="00ED18D9" w:rsidP="00ED18D9">
            <w:pPr>
              <w:pStyle w:val="Arial11Bold"/>
              <w:rPr>
                <w:rFonts w:cs="Arial"/>
              </w:rPr>
            </w:pPr>
            <w:r w:rsidRPr="007E0B31">
              <w:rPr>
                <w:rFonts w:cs="Arial"/>
              </w:rPr>
              <w:t>Grid Code Modification Fast Track Report</w:t>
            </w:r>
          </w:p>
        </w:tc>
        <w:tc>
          <w:tcPr>
            <w:tcW w:w="6634" w:type="dxa"/>
          </w:tcPr>
          <w:p w14:paraId="01E7A62C" w14:textId="77777777" w:rsidR="00ED18D9" w:rsidRPr="007E0B31" w:rsidRDefault="00ED18D9" w:rsidP="00ED18D9">
            <w:pPr>
              <w:pStyle w:val="TableArial11"/>
              <w:rPr>
                <w:rFonts w:cs="Arial"/>
              </w:rPr>
            </w:pPr>
            <w:r w:rsidRPr="007E0B31">
              <w:rPr>
                <w:rFonts w:cs="Arial"/>
              </w:rPr>
              <w:t>A report prepared pursuant to GR.26</w:t>
            </w:r>
          </w:p>
        </w:tc>
      </w:tr>
      <w:tr w:rsidR="00ED18D9" w:rsidRPr="007E0B31" w14:paraId="7FE69FF9" w14:textId="77777777" w:rsidTr="490DE6A8">
        <w:trPr>
          <w:cantSplit/>
        </w:trPr>
        <w:tc>
          <w:tcPr>
            <w:tcW w:w="2884" w:type="dxa"/>
          </w:tcPr>
          <w:p w14:paraId="2D672D65" w14:textId="77777777" w:rsidR="00ED18D9" w:rsidRPr="007E0B31" w:rsidRDefault="00ED18D9" w:rsidP="00ED18D9">
            <w:pPr>
              <w:pStyle w:val="Arial11Bold"/>
              <w:rPr>
                <w:rFonts w:cs="Arial"/>
              </w:rPr>
            </w:pPr>
            <w:r w:rsidRPr="007E0B31">
              <w:rPr>
                <w:rFonts w:cs="Arial"/>
              </w:rPr>
              <w:t>Grid Code Modification Register</w:t>
            </w:r>
          </w:p>
        </w:tc>
        <w:tc>
          <w:tcPr>
            <w:tcW w:w="6634" w:type="dxa"/>
          </w:tcPr>
          <w:p w14:paraId="6A454EA3" w14:textId="77777777" w:rsidR="00ED18D9" w:rsidRPr="007E0B31" w:rsidRDefault="00ED18D9" w:rsidP="00ED18D9">
            <w:pPr>
              <w:pStyle w:val="TableArial11"/>
              <w:rPr>
                <w:rFonts w:cs="Arial"/>
              </w:rPr>
            </w:pPr>
            <w:r w:rsidRPr="007E0B31">
              <w:rPr>
                <w:rFonts w:cs="Arial"/>
              </w:rPr>
              <w:t>Has the meaning given in GR.13.1.</w:t>
            </w:r>
          </w:p>
        </w:tc>
      </w:tr>
      <w:tr w:rsidR="00ED18D9" w:rsidRPr="007E0B31" w14:paraId="1B8E54A8" w14:textId="77777777" w:rsidTr="490DE6A8">
        <w:trPr>
          <w:cantSplit/>
        </w:trPr>
        <w:tc>
          <w:tcPr>
            <w:tcW w:w="2884" w:type="dxa"/>
          </w:tcPr>
          <w:p w14:paraId="4D940EB7" w14:textId="77777777" w:rsidR="00ED18D9" w:rsidRPr="007E0B31" w:rsidRDefault="00ED18D9" w:rsidP="00ED18D9">
            <w:pPr>
              <w:pStyle w:val="Arial11Bold"/>
              <w:rPr>
                <w:rFonts w:cs="Arial"/>
              </w:rPr>
            </w:pPr>
            <w:r w:rsidRPr="007E0B31">
              <w:rPr>
                <w:rFonts w:cs="Arial"/>
              </w:rPr>
              <w:t>Grid Code Modification Report</w:t>
            </w:r>
          </w:p>
        </w:tc>
        <w:tc>
          <w:tcPr>
            <w:tcW w:w="6634" w:type="dxa"/>
          </w:tcPr>
          <w:p w14:paraId="440554AD" w14:textId="77777777" w:rsidR="00ED18D9" w:rsidRPr="007E0B31" w:rsidRDefault="00ED18D9" w:rsidP="00ED18D9">
            <w:pPr>
              <w:pStyle w:val="TableArial11"/>
              <w:rPr>
                <w:rFonts w:cs="Arial"/>
              </w:rPr>
            </w:pPr>
            <w:r w:rsidRPr="007E0B31">
              <w:rPr>
                <w:rFonts w:cs="Arial"/>
              </w:rPr>
              <w:t>Has the meaning given in GR.22.1.</w:t>
            </w:r>
          </w:p>
        </w:tc>
      </w:tr>
      <w:tr w:rsidR="00ED18D9" w:rsidRPr="007E0B31" w14:paraId="7F1BFC88" w14:textId="77777777" w:rsidTr="490DE6A8">
        <w:trPr>
          <w:cantSplit/>
        </w:trPr>
        <w:tc>
          <w:tcPr>
            <w:tcW w:w="2884" w:type="dxa"/>
          </w:tcPr>
          <w:p w14:paraId="3E526269" w14:textId="77777777" w:rsidR="00ED18D9" w:rsidRPr="007E0B31" w:rsidRDefault="00ED18D9" w:rsidP="00ED18D9">
            <w:pPr>
              <w:pStyle w:val="Arial11Bold"/>
              <w:rPr>
                <w:rFonts w:cs="Arial"/>
              </w:rPr>
            </w:pPr>
            <w:r w:rsidRPr="007E0B31">
              <w:rPr>
                <w:rFonts w:cs="Arial"/>
              </w:rPr>
              <w:t>Grid Code Modification</w:t>
            </w:r>
          </w:p>
          <w:p w14:paraId="79962484" w14:textId="77777777" w:rsidR="00ED18D9" w:rsidRPr="007E0B31" w:rsidRDefault="00ED18D9" w:rsidP="00ED18D9">
            <w:pPr>
              <w:pStyle w:val="Arial11Bold"/>
              <w:rPr>
                <w:rFonts w:cs="Arial"/>
              </w:rPr>
            </w:pPr>
            <w:r w:rsidRPr="007E0B31">
              <w:rPr>
                <w:rFonts w:cs="Arial"/>
              </w:rPr>
              <w:t>Procedures</w:t>
            </w:r>
          </w:p>
        </w:tc>
        <w:tc>
          <w:tcPr>
            <w:tcW w:w="6634" w:type="dxa"/>
          </w:tcPr>
          <w:p w14:paraId="1003DC02" w14:textId="77777777" w:rsidR="00ED18D9" w:rsidRPr="007E0B31" w:rsidRDefault="00ED18D9" w:rsidP="00ED18D9">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ED18D9" w:rsidRPr="007E0B31" w14:paraId="1019C4E6" w14:textId="77777777" w:rsidTr="490DE6A8">
        <w:trPr>
          <w:cantSplit/>
        </w:trPr>
        <w:tc>
          <w:tcPr>
            <w:tcW w:w="2884" w:type="dxa"/>
          </w:tcPr>
          <w:p w14:paraId="6FB3FC5E" w14:textId="77777777" w:rsidR="00ED18D9" w:rsidRPr="007E0B31" w:rsidRDefault="00ED18D9" w:rsidP="00ED18D9">
            <w:pPr>
              <w:pStyle w:val="Arial11Bold"/>
              <w:rPr>
                <w:rFonts w:cs="Arial"/>
              </w:rPr>
            </w:pPr>
            <w:r w:rsidRPr="007E0B31">
              <w:rPr>
                <w:rFonts w:cs="Arial"/>
              </w:rPr>
              <w:t>Grid Code Modification Proposal</w:t>
            </w:r>
          </w:p>
        </w:tc>
        <w:tc>
          <w:tcPr>
            <w:tcW w:w="6634" w:type="dxa"/>
          </w:tcPr>
          <w:p w14:paraId="66E591DD" w14:textId="77777777" w:rsidR="00ED18D9" w:rsidRPr="007E0B31" w:rsidRDefault="00ED18D9" w:rsidP="00ED18D9">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ED18D9" w:rsidRPr="007E0B31" w14:paraId="3F734B33" w14:textId="77777777" w:rsidTr="490DE6A8">
        <w:trPr>
          <w:cantSplit/>
        </w:trPr>
        <w:tc>
          <w:tcPr>
            <w:tcW w:w="2884" w:type="dxa"/>
          </w:tcPr>
          <w:p w14:paraId="47A35776" w14:textId="77777777" w:rsidR="00ED18D9" w:rsidRPr="007E0B31" w:rsidRDefault="00ED18D9" w:rsidP="00ED18D9">
            <w:pPr>
              <w:pStyle w:val="Arial11Bold"/>
              <w:rPr>
                <w:rFonts w:cs="Arial"/>
              </w:rPr>
            </w:pPr>
            <w:r w:rsidRPr="007E0B31">
              <w:rPr>
                <w:rFonts w:cs="Arial"/>
              </w:rPr>
              <w:t>Grid Code Modification Self- Governance Report</w:t>
            </w:r>
          </w:p>
        </w:tc>
        <w:tc>
          <w:tcPr>
            <w:tcW w:w="6634" w:type="dxa"/>
          </w:tcPr>
          <w:p w14:paraId="605F34A3" w14:textId="77777777" w:rsidR="00ED18D9" w:rsidRPr="007E0B31" w:rsidRDefault="00ED18D9" w:rsidP="00ED18D9">
            <w:pPr>
              <w:pStyle w:val="TableArial11"/>
              <w:rPr>
                <w:rFonts w:cs="Arial"/>
              </w:rPr>
            </w:pPr>
            <w:r w:rsidRPr="007E0B31">
              <w:rPr>
                <w:rFonts w:cs="Arial"/>
              </w:rPr>
              <w:t>Has the meaning given in GR.24.5</w:t>
            </w:r>
          </w:p>
        </w:tc>
      </w:tr>
      <w:tr w:rsidR="00ED18D9" w:rsidRPr="007E0B31" w14:paraId="387C69DC" w14:textId="77777777" w:rsidTr="490DE6A8">
        <w:trPr>
          <w:cantSplit/>
        </w:trPr>
        <w:tc>
          <w:tcPr>
            <w:tcW w:w="2884" w:type="dxa"/>
          </w:tcPr>
          <w:p w14:paraId="4518B247" w14:textId="77777777" w:rsidR="00ED18D9" w:rsidRPr="007E0B31" w:rsidRDefault="00ED18D9" w:rsidP="00ED18D9">
            <w:pPr>
              <w:pStyle w:val="Arial11Bold"/>
              <w:rPr>
                <w:rFonts w:cs="Arial"/>
              </w:rPr>
            </w:pPr>
            <w:r w:rsidRPr="007E0B31">
              <w:rPr>
                <w:rFonts w:cs="Arial"/>
              </w:rPr>
              <w:t>Grid Code Objectives</w:t>
            </w:r>
          </w:p>
        </w:tc>
        <w:tc>
          <w:tcPr>
            <w:tcW w:w="6634" w:type="dxa"/>
          </w:tcPr>
          <w:p w14:paraId="5F7C23F5" w14:textId="72422350" w:rsidR="00ED18D9" w:rsidRPr="007E0B31" w:rsidRDefault="00ED18D9" w:rsidP="00ED18D9">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ED18D9" w:rsidRPr="007E0B31" w14:paraId="39199EE0" w14:textId="77777777" w:rsidTr="490DE6A8">
        <w:trPr>
          <w:cantSplit/>
        </w:trPr>
        <w:tc>
          <w:tcPr>
            <w:tcW w:w="2884" w:type="dxa"/>
          </w:tcPr>
          <w:p w14:paraId="17F6006E" w14:textId="77777777" w:rsidR="00ED18D9" w:rsidRPr="007E0B31" w:rsidRDefault="00ED18D9" w:rsidP="00ED18D9">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ED18D9" w:rsidRPr="007E0B31" w:rsidRDefault="00ED18D9" w:rsidP="00ED18D9">
            <w:pPr>
              <w:pStyle w:val="TableArial11"/>
              <w:rPr>
                <w:rFonts w:cs="Arial"/>
              </w:rPr>
            </w:pPr>
            <w:r w:rsidRPr="007E0B31">
              <w:rPr>
                <w:rFonts w:cs="Arial"/>
              </w:rPr>
              <w:t>The panel with the functions set out in GR.1.2.</w:t>
            </w:r>
          </w:p>
        </w:tc>
      </w:tr>
      <w:tr w:rsidR="00ED18D9" w:rsidRPr="007E0B31" w14:paraId="781A6549" w14:textId="77777777" w:rsidTr="490DE6A8">
        <w:trPr>
          <w:cantSplit/>
        </w:trPr>
        <w:tc>
          <w:tcPr>
            <w:tcW w:w="2884" w:type="dxa"/>
          </w:tcPr>
          <w:p w14:paraId="26F0CF91" w14:textId="77777777" w:rsidR="00ED18D9" w:rsidRPr="007E0B31" w:rsidRDefault="00ED18D9" w:rsidP="00ED18D9">
            <w:pPr>
              <w:pStyle w:val="Arial11Bold"/>
              <w:rPr>
                <w:rFonts w:cs="Arial"/>
              </w:rPr>
            </w:pPr>
            <w:r w:rsidRPr="007E0B31">
              <w:rPr>
                <w:rFonts w:cs="Arial"/>
              </w:rPr>
              <w:t>Grid Code Review Panel</w:t>
            </w:r>
          </w:p>
          <w:p w14:paraId="7F57BF7E" w14:textId="77777777" w:rsidR="00ED18D9" w:rsidRPr="007E0B31" w:rsidRDefault="00ED18D9" w:rsidP="00ED18D9">
            <w:pPr>
              <w:pStyle w:val="Arial11Bold"/>
              <w:rPr>
                <w:rFonts w:cs="Arial"/>
              </w:rPr>
            </w:pPr>
            <w:r w:rsidRPr="007E0B31">
              <w:rPr>
                <w:rFonts w:cs="Arial"/>
              </w:rPr>
              <w:t>Recommendation Vote</w:t>
            </w:r>
          </w:p>
        </w:tc>
        <w:tc>
          <w:tcPr>
            <w:tcW w:w="6634" w:type="dxa"/>
          </w:tcPr>
          <w:p w14:paraId="645A5276" w14:textId="513D9226" w:rsidR="00ED18D9" w:rsidRPr="007E0B31" w:rsidRDefault="00ED18D9" w:rsidP="00ED18D9">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ED18D9" w:rsidRPr="007E0B31" w14:paraId="1870B32A" w14:textId="77777777" w:rsidTr="490DE6A8">
        <w:trPr>
          <w:cantSplit/>
        </w:trPr>
        <w:tc>
          <w:tcPr>
            <w:tcW w:w="2884" w:type="dxa"/>
          </w:tcPr>
          <w:p w14:paraId="27AC9B5B" w14:textId="77777777" w:rsidR="00ED18D9" w:rsidRPr="007E0B31" w:rsidRDefault="00ED18D9" w:rsidP="00ED18D9">
            <w:pPr>
              <w:pStyle w:val="Arial11Bold"/>
              <w:rPr>
                <w:rFonts w:cs="Arial"/>
              </w:rPr>
            </w:pPr>
            <w:r w:rsidRPr="007E0B31">
              <w:rPr>
                <w:rFonts w:cs="Arial"/>
              </w:rPr>
              <w:t>Grid Code Review Panel Self-Governance Vote</w:t>
            </w:r>
          </w:p>
        </w:tc>
        <w:tc>
          <w:tcPr>
            <w:tcW w:w="6634" w:type="dxa"/>
          </w:tcPr>
          <w:p w14:paraId="23D0B306" w14:textId="50A5875B" w:rsidR="00ED18D9" w:rsidRPr="007E0B31" w:rsidRDefault="00ED18D9" w:rsidP="00ED18D9">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ED18D9" w:rsidRPr="007E0B31" w14:paraId="46FD00F7" w14:textId="77777777" w:rsidTr="490DE6A8">
        <w:trPr>
          <w:cantSplit/>
        </w:trPr>
        <w:tc>
          <w:tcPr>
            <w:tcW w:w="2884" w:type="dxa"/>
          </w:tcPr>
          <w:p w14:paraId="36961EC3" w14:textId="77777777" w:rsidR="00ED18D9" w:rsidRPr="007E0B31" w:rsidRDefault="00ED18D9" w:rsidP="00ED18D9">
            <w:pPr>
              <w:pStyle w:val="Arial11Bold"/>
              <w:rPr>
                <w:rFonts w:cs="Arial"/>
              </w:rPr>
            </w:pPr>
            <w:r w:rsidRPr="007E0B31">
              <w:rPr>
                <w:rFonts w:cs="Arial"/>
              </w:rPr>
              <w:lastRenderedPageBreak/>
              <w:t>Grid Code Self-Governance Proposals</w:t>
            </w:r>
          </w:p>
        </w:tc>
        <w:tc>
          <w:tcPr>
            <w:tcW w:w="6634" w:type="dxa"/>
          </w:tcPr>
          <w:p w14:paraId="3826E3C6" w14:textId="77777777" w:rsidR="00ED18D9" w:rsidRPr="007E0B31" w:rsidRDefault="00ED18D9" w:rsidP="00ED18D9">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ED18D9" w:rsidRPr="007E0B31" w14:paraId="29A89EE1" w14:textId="77777777" w:rsidTr="490DE6A8">
        <w:trPr>
          <w:cantSplit/>
        </w:trPr>
        <w:tc>
          <w:tcPr>
            <w:tcW w:w="2884" w:type="dxa"/>
          </w:tcPr>
          <w:p w14:paraId="731ADBFE" w14:textId="77777777" w:rsidR="00ED18D9" w:rsidRPr="007E0B31" w:rsidRDefault="00ED18D9" w:rsidP="00ED18D9">
            <w:pPr>
              <w:pStyle w:val="Arial11Bold"/>
              <w:rPr>
                <w:rFonts w:cs="Arial"/>
              </w:rPr>
            </w:pPr>
            <w:r w:rsidRPr="007E0B31">
              <w:rPr>
                <w:rFonts w:cs="Arial"/>
              </w:rPr>
              <w:t>Grid Entry Point</w:t>
            </w:r>
          </w:p>
        </w:tc>
        <w:tc>
          <w:tcPr>
            <w:tcW w:w="6634" w:type="dxa"/>
          </w:tcPr>
          <w:p w14:paraId="68769E6D" w14:textId="77777777" w:rsidR="00ED18D9" w:rsidRPr="007E0B31" w:rsidRDefault="00ED18D9" w:rsidP="00ED18D9">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ED18D9" w:rsidRPr="007E0B31" w14:paraId="4F37A1E3" w14:textId="77777777" w:rsidTr="490DE6A8">
        <w:trPr>
          <w:cantSplit/>
        </w:trPr>
        <w:tc>
          <w:tcPr>
            <w:tcW w:w="2884" w:type="dxa"/>
          </w:tcPr>
          <w:p w14:paraId="181D6559" w14:textId="7C5C269F" w:rsidR="00ED18D9" w:rsidRPr="005F78E9" w:rsidRDefault="00ED18D9" w:rsidP="00ED18D9">
            <w:pPr>
              <w:pStyle w:val="Arial11Bold"/>
              <w:rPr>
                <w:rFonts w:cs="Arial"/>
              </w:rPr>
            </w:pPr>
            <w:r w:rsidRPr="002510FF">
              <w:rPr>
                <w:rFonts w:cs="Arial"/>
              </w:rPr>
              <w:t>Grid Forming Active Power</w:t>
            </w:r>
          </w:p>
        </w:tc>
        <w:tc>
          <w:tcPr>
            <w:tcW w:w="6634" w:type="dxa"/>
          </w:tcPr>
          <w:p w14:paraId="3AC5BEDB" w14:textId="764294C6" w:rsidR="00ED18D9" w:rsidRPr="005F78E9" w:rsidRDefault="00ED18D9" w:rsidP="00ED18D9">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ED18D9" w:rsidRPr="007E0B31" w14:paraId="7E5E89B0" w14:textId="77777777" w:rsidTr="490DE6A8">
        <w:trPr>
          <w:cantSplit/>
        </w:trPr>
        <w:tc>
          <w:tcPr>
            <w:tcW w:w="2884" w:type="dxa"/>
          </w:tcPr>
          <w:p w14:paraId="6590D0EC" w14:textId="6684818F" w:rsidR="00ED18D9" w:rsidRPr="00585D91" w:rsidRDefault="00ED18D9" w:rsidP="00ED18D9">
            <w:pPr>
              <w:pStyle w:val="Arial11Bold"/>
              <w:rPr>
                <w:rFonts w:cs="Arial"/>
              </w:rPr>
            </w:pPr>
            <w:r w:rsidRPr="002510FF">
              <w:rPr>
                <w:rFonts w:cs="Arial"/>
              </w:rPr>
              <w:t>Grid Forming Capability</w:t>
            </w:r>
          </w:p>
        </w:tc>
        <w:tc>
          <w:tcPr>
            <w:tcW w:w="6634" w:type="dxa"/>
          </w:tcPr>
          <w:p w14:paraId="046B4623" w14:textId="77777777" w:rsidR="00ED18D9" w:rsidRPr="002510FF" w:rsidRDefault="00ED18D9" w:rsidP="00ED18D9">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ED18D9" w:rsidRPr="00585D91" w:rsidRDefault="00ED18D9" w:rsidP="00ED18D9">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ED18D9" w:rsidRPr="007E0B31" w14:paraId="35D92F55" w14:textId="77777777" w:rsidTr="490DE6A8">
        <w:trPr>
          <w:cantSplit/>
        </w:trPr>
        <w:tc>
          <w:tcPr>
            <w:tcW w:w="2884" w:type="dxa"/>
          </w:tcPr>
          <w:p w14:paraId="790189F5" w14:textId="19A2057B" w:rsidR="00ED18D9" w:rsidRPr="00BF5C30" w:rsidRDefault="00ED18D9" w:rsidP="00ED18D9">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ED18D9" w:rsidRPr="00BF5C30" w:rsidRDefault="00ED18D9" w:rsidP="00ED18D9">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ED18D9" w:rsidRPr="007E0B31" w14:paraId="1FA19575" w14:textId="77777777" w:rsidTr="490DE6A8">
        <w:trPr>
          <w:cantSplit/>
        </w:trPr>
        <w:tc>
          <w:tcPr>
            <w:tcW w:w="2884" w:type="dxa"/>
          </w:tcPr>
          <w:p w14:paraId="1D0306EC" w14:textId="0E7A7061" w:rsidR="00ED18D9" w:rsidRPr="00BF5C30" w:rsidRDefault="00ED18D9" w:rsidP="00ED18D9">
            <w:pPr>
              <w:pStyle w:val="Arial11Bold"/>
              <w:rPr>
                <w:rFonts w:cs="Arial"/>
              </w:rPr>
            </w:pPr>
            <w:r w:rsidRPr="002510FF">
              <w:rPr>
                <w:rFonts w:cs="Arial"/>
              </w:rPr>
              <w:t>Grid Forming Plant</w:t>
            </w:r>
          </w:p>
        </w:tc>
        <w:tc>
          <w:tcPr>
            <w:tcW w:w="6634" w:type="dxa"/>
          </w:tcPr>
          <w:p w14:paraId="182D5EFC" w14:textId="0A35EDEB" w:rsidR="00ED18D9" w:rsidRPr="00BF5C30" w:rsidRDefault="00ED18D9" w:rsidP="00ED18D9">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ED18D9" w:rsidRPr="007E0B31" w14:paraId="05065603" w14:textId="77777777" w:rsidTr="490DE6A8">
        <w:trPr>
          <w:cantSplit/>
        </w:trPr>
        <w:tc>
          <w:tcPr>
            <w:tcW w:w="2884" w:type="dxa"/>
          </w:tcPr>
          <w:p w14:paraId="1DD8583E" w14:textId="51F4F815" w:rsidR="00ED18D9" w:rsidRPr="00BF5C30" w:rsidRDefault="00ED18D9" w:rsidP="00ED18D9">
            <w:pPr>
              <w:pStyle w:val="Arial11Bold"/>
              <w:rPr>
                <w:rFonts w:cs="Arial"/>
              </w:rPr>
            </w:pPr>
            <w:r w:rsidRPr="002510FF">
              <w:rPr>
                <w:rFonts w:cs="Arial"/>
              </w:rPr>
              <w:t>Grid Forming Plant Owner</w:t>
            </w:r>
          </w:p>
        </w:tc>
        <w:tc>
          <w:tcPr>
            <w:tcW w:w="6634" w:type="dxa"/>
          </w:tcPr>
          <w:p w14:paraId="0FBDF255" w14:textId="3DDE21CF" w:rsidR="00ED18D9" w:rsidRPr="00BF5C30" w:rsidRDefault="00ED18D9" w:rsidP="00ED18D9">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ED18D9" w:rsidRPr="007E0B31" w14:paraId="4C4746AD" w14:textId="77777777" w:rsidTr="490DE6A8">
        <w:trPr>
          <w:cantSplit/>
        </w:trPr>
        <w:tc>
          <w:tcPr>
            <w:tcW w:w="2884" w:type="dxa"/>
          </w:tcPr>
          <w:p w14:paraId="639AEB9D" w14:textId="0DC3D66C" w:rsidR="00ED18D9" w:rsidRPr="00BF5C30" w:rsidRDefault="00ED18D9" w:rsidP="00ED18D9">
            <w:pPr>
              <w:pStyle w:val="Arial11Bold"/>
              <w:rPr>
                <w:rFonts w:cs="Arial"/>
              </w:rPr>
            </w:pPr>
            <w:r w:rsidRPr="002510FF">
              <w:rPr>
                <w:rFonts w:cs="Arial"/>
              </w:rPr>
              <w:t>Grid Forming Unit</w:t>
            </w:r>
          </w:p>
        </w:tc>
        <w:tc>
          <w:tcPr>
            <w:tcW w:w="6634" w:type="dxa"/>
          </w:tcPr>
          <w:p w14:paraId="494DE497" w14:textId="6B458BD3" w:rsidR="00ED18D9" w:rsidRPr="00BF5C30" w:rsidRDefault="00ED18D9" w:rsidP="00ED18D9">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ED18D9" w:rsidRPr="007E0B31" w14:paraId="456B70AD" w14:textId="77777777" w:rsidTr="490DE6A8">
        <w:trPr>
          <w:cantSplit/>
        </w:trPr>
        <w:tc>
          <w:tcPr>
            <w:tcW w:w="2884" w:type="dxa"/>
          </w:tcPr>
          <w:p w14:paraId="5CDD4F61" w14:textId="4CE4ACED" w:rsidR="00ED18D9" w:rsidRPr="00BF5C30" w:rsidRDefault="00ED18D9" w:rsidP="00ED18D9">
            <w:pPr>
              <w:pStyle w:val="Arial11Bold"/>
              <w:rPr>
                <w:rFonts w:cs="Arial"/>
              </w:rPr>
            </w:pPr>
            <w:r w:rsidRPr="002510FF">
              <w:rPr>
                <w:rFonts w:cs="Arial"/>
              </w:rPr>
              <w:t>Grid Oscillation Value</w:t>
            </w:r>
          </w:p>
        </w:tc>
        <w:tc>
          <w:tcPr>
            <w:tcW w:w="6634" w:type="dxa"/>
          </w:tcPr>
          <w:p w14:paraId="313B279D" w14:textId="7BCAD896" w:rsidR="00ED18D9" w:rsidRPr="00BF5C30" w:rsidRDefault="00ED18D9" w:rsidP="00ED18D9">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ED18D9" w:rsidRPr="007E0B31" w14:paraId="66172056" w14:textId="77777777" w:rsidTr="490DE6A8">
        <w:trPr>
          <w:cantSplit/>
        </w:trPr>
        <w:tc>
          <w:tcPr>
            <w:tcW w:w="2884" w:type="dxa"/>
          </w:tcPr>
          <w:p w14:paraId="44E3EB10" w14:textId="77777777" w:rsidR="00ED18D9" w:rsidRPr="007E0B31" w:rsidRDefault="00ED18D9" w:rsidP="00ED18D9">
            <w:pPr>
              <w:pStyle w:val="Arial11Bold"/>
              <w:rPr>
                <w:rFonts w:cs="Arial"/>
              </w:rPr>
            </w:pPr>
            <w:r w:rsidRPr="007E0B31">
              <w:rPr>
                <w:rFonts w:cs="Arial"/>
              </w:rPr>
              <w:lastRenderedPageBreak/>
              <w:t>Grid Supply Point</w:t>
            </w:r>
          </w:p>
        </w:tc>
        <w:tc>
          <w:tcPr>
            <w:tcW w:w="6634" w:type="dxa"/>
          </w:tcPr>
          <w:p w14:paraId="76BDB008" w14:textId="0EB7F897" w:rsidR="00ED18D9" w:rsidRPr="007E0B31" w:rsidRDefault="00ED18D9" w:rsidP="00ED18D9">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ED18D9" w:rsidRPr="007E0B31" w14:paraId="0AA8076E" w14:textId="77777777" w:rsidTr="490DE6A8">
        <w:trPr>
          <w:cantSplit/>
        </w:trPr>
        <w:tc>
          <w:tcPr>
            <w:tcW w:w="2884" w:type="dxa"/>
          </w:tcPr>
          <w:p w14:paraId="20405FC8" w14:textId="77777777" w:rsidR="00ED18D9" w:rsidRPr="007E0B31" w:rsidRDefault="00ED18D9" w:rsidP="00ED18D9">
            <w:pPr>
              <w:pStyle w:val="Arial11Bold"/>
              <w:rPr>
                <w:rFonts w:cs="Arial"/>
              </w:rPr>
            </w:pPr>
            <w:r w:rsidRPr="007E0B31">
              <w:rPr>
                <w:rFonts w:cs="Arial"/>
              </w:rPr>
              <w:t>Group</w:t>
            </w:r>
          </w:p>
        </w:tc>
        <w:tc>
          <w:tcPr>
            <w:tcW w:w="6634" w:type="dxa"/>
          </w:tcPr>
          <w:p w14:paraId="60A73BA5" w14:textId="77777777" w:rsidR="00ED18D9" w:rsidRPr="007E0B31" w:rsidRDefault="00ED18D9" w:rsidP="00ED18D9">
            <w:pPr>
              <w:pStyle w:val="TableArial11"/>
              <w:rPr>
                <w:rFonts w:cs="Arial"/>
              </w:rPr>
            </w:pPr>
            <w:bookmarkStart w:id="36"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36"/>
          </w:p>
        </w:tc>
      </w:tr>
      <w:tr w:rsidR="00ED18D9" w:rsidRPr="0079139F" w14:paraId="5A25DA6A" w14:textId="77777777" w:rsidTr="490DE6A8">
        <w:trPr>
          <w:cantSplit/>
        </w:trPr>
        <w:tc>
          <w:tcPr>
            <w:tcW w:w="2884" w:type="dxa"/>
          </w:tcPr>
          <w:p w14:paraId="704101E4" w14:textId="22CAEA65" w:rsidR="00ED18D9" w:rsidRPr="0079139F" w:rsidRDefault="00ED18D9" w:rsidP="00ED18D9">
            <w:pPr>
              <w:pStyle w:val="Arial11Bold"/>
              <w:rPr>
                <w:rFonts w:cs="Arial"/>
              </w:rPr>
            </w:pPr>
            <w:r w:rsidRPr="0079139F">
              <w:rPr>
                <w:rFonts w:cs="Arial"/>
              </w:rPr>
              <w:t>GSP Group</w:t>
            </w:r>
          </w:p>
        </w:tc>
        <w:tc>
          <w:tcPr>
            <w:tcW w:w="6634" w:type="dxa"/>
          </w:tcPr>
          <w:p w14:paraId="08F28004" w14:textId="5D8EEE7F" w:rsidR="00ED18D9" w:rsidRPr="0079139F" w:rsidRDefault="00ED18D9" w:rsidP="00ED18D9">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ED18D9" w:rsidRPr="007E0B31" w14:paraId="44F4F627" w14:textId="77777777" w:rsidTr="490DE6A8">
        <w:trPr>
          <w:cantSplit/>
        </w:trPr>
        <w:tc>
          <w:tcPr>
            <w:tcW w:w="2884" w:type="dxa"/>
          </w:tcPr>
          <w:p w14:paraId="6B31BC4F" w14:textId="77777777" w:rsidR="00ED18D9" w:rsidRPr="007E0B31" w:rsidRDefault="00ED18D9" w:rsidP="00ED18D9">
            <w:pPr>
              <w:pStyle w:val="Arial11Bold"/>
              <w:rPr>
                <w:rFonts w:cs="Arial"/>
              </w:rPr>
            </w:pPr>
            <w:r w:rsidRPr="007E0B31">
              <w:rPr>
                <w:rFonts w:cs="Arial"/>
              </w:rPr>
              <w:t>Headroom</w:t>
            </w:r>
          </w:p>
        </w:tc>
        <w:tc>
          <w:tcPr>
            <w:tcW w:w="6634" w:type="dxa"/>
          </w:tcPr>
          <w:p w14:paraId="6E120920" w14:textId="77777777" w:rsidR="00ED18D9" w:rsidRPr="007E0B31" w:rsidRDefault="00ED18D9" w:rsidP="00ED18D9">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ED18D9" w:rsidRPr="007E0B31" w14:paraId="4AFF1172" w14:textId="77777777" w:rsidTr="490DE6A8">
        <w:trPr>
          <w:cantSplit/>
        </w:trPr>
        <w:tc>
          <w:tcPr>
            <w:tcW w:w="2884" w:type="dxa"/>
          </w:tcPr>
          <w:p w14:paraId="049414CE" w14:textId="77777777" w:rsidR="00ED18D9" w:rsidRPr="007E0B31" w:rsidRDefault="00ED18D9" w:rsidP="00ED18D9">
            <w:pPr>
              <w:pStyle w:val="Arial11Bold"/>
              <w:rPr>
                <w:rFonts w:cs="Arial"/>
              </w:rPr>
            </w:pPr>
            <w:r w:rsidRPr="007E0B31">
              <w:rPr>
                <w:rFonts w:cs="Arial"/>
              </w:rPr>
              <w:t>High Frequency Response</w:t>
            </w:r>
          </w:p>
        </w:tc>
        <w:tc>
          <w:tcPr>
            <w:tcW w:w="6634" w:type="dxa"/>
          </w:tcPr>
          <w:p w14:paraId="3FEEE61F" w14:textId="0D8ECC66" w:rsidR="00ED18D9" w:rsidRPr="007E0B31" w:rsidRDefault="00ED18D9" w:rsidP="00ED18D9">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ED18D9" w:rsidRPr="007E0B31" w14:paraId="531CF8DE" w14:textId="77777777" w:rsidTr="490DE6A8">
        <w:trPr>
          <w:cantSplit/>
        </w:trPr>
        <w:tc>
          <w:tcPr>
            <w:tcW w:w="2884" w:type="dxa"/>
          </w:tcPr>
          <w:p w14:paraId="364D289E" w14:textId="77777777" w:rsidR="00ED18D9" w:rsidRPr="007E0B31" w:rsidRDefault="00ED18D9" w:rsidP="00ED18D9">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ED18D9" w:rsidRPr="007E0B31" w:rsidRDefault="00ED18D9" w:rsidP="00ED18D9">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ED18D9" w:rsidRPr="007E0B31" w14:paraId="552B3754" w14:textId="77777777" w:rsidTr="009D4B8D">
        <w:trPr>
          <w:cantSplit/>
          <w:trHeight w:val="524"/>
        </w:trPr>
        <w:tc>
          <w:tcPr>
            <w:tcW w:w="2884" w:type="dxa"/>
          </w:tcPr>
          <w:p w14:paraId="243671CC" w14:textId="5CC5CA8B" w:rsidR="00ED18D9" w:rsidRPr="009D4B8D" w:rsidRDefault="00ED18D9" w:rsidP="00ED18D9">
            <w:pPr>
              <w:rPr>
                <w:b/>
                <w:bCs/>
              </w:rPr>
            </w:pPr>
            <w:r w:rsidRPr="009D4B8D">
              <w:rPr>
                <w:b/>
                <w:bCs/>
              </w:rPr>
              <w:t>Historic Frequency Data</w:t>
            </w:r>
          </w:p>
        </w:tc>
        <w:tc>
          <w:tcPr>
            <w:tcW w:w="6634" w:type="dxa"/>
          </w:tcPr>
          <w:p w14:paraId="57B851E9" w14:textId="6208BB5F" w:rsidR="00ED18D9" w:rsidRPr="009D4B8D" w:rsidRDefault="00ED18D9" w:rsidP="00ED18D9">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ED18D9" w:rsidRPr="007E0B31" w14:paraId="2295F8BF" w14:textId="77777777" w:rsidTr="490DE6A8">
        <w:trPr>
          <w:cantSplit/>
        </w:trPr>
        <w:tc>
          <w:tcPr>
            <w:tcW w:w="2884" w:type="dxa"/>
          </w:tcPr>
          <w:p w14:paraId="19844254" w14:textId="77777777" w:rsidR="00ED18D9" w:rsidRPr="007E0B31" w:rsidRDefault="00ED18D9" w:rsidP="00ED18D9">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ED18D9" w:rsidRPr="007E0B31" w:rsidRDefault="00ED18D9" w:rsidP="00ED18D9">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ED18D9" w:rsidRPr="007E0B31" w14:paraId="65C3AC05" w14:textId="77777777" w:rsidTr="490DE6A8">
        <w:trPr>
          <w:cantSplit/>
        </w:trPr>
        <w:tc>
          <w:tcPr>
            <w:tcW w:w="2884" w:type="dxa"/>
          </w:tcPr>
          <w:p w14:paraId="2B9920C4" w14:textId="21408506" w:rsidR="00ED18D9" w:rsidRPr="0042789A" w:rsidRDefault="00ED18D9" w:rsidP="00ED18D9">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ED18D9" w:rsidRPr="007E0B31" w:rsidRDefault="00ED18D9" w:rsidP="00ED18D9">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ED18D9" w:rsidRPr="007E0B31" w14:paraId="0D4BF63F" w14:textId="77777777" w:rsidTr="490DE6A8">
        <w:trPr>
          <w:cantSplit/>
        </w:trPr>
        <w:tc>
          <w:tcPr>
            <w:tcW w:w="2884" w:type="dxa"/>
          </w:tcPr>
          <w:p w14:paraId="6E747414" w14:textId="77777777" w:rsidR="00ED18D9" w:rsidRPr="007E0B31" w:rsidRDefault="00ED18D9" w:rsidP="00ED18D9">
            <w:pPr>
              <w:pStyle w:val="Arial11Bold"/>
              <w:rPr>
                <w:rFonts w:cs="Arial"/>
              </w:rPr>
            </w:pPr>
            <w:r w:rsidRPr="007E0B31">
              <w:rPr>
                <w:rFonts w:cs="Arial"/>
              </w:rPr>
              <w:t>HV Connections</w:t>
            </w:r>
          </w:p>
        </w:tc>
        <w:tc>
          <w:tcPr>
            <w:tcW w:w="6634" w:type="dxa"/>
          </w:tcPr>
          <w:p w14:paraId="0496190F" w14:textId="2371BB67" w:rsidR="00ED18D9" w:rsidRPr="007E0B31" w:rsidRDefault="00ED18D9" w:rsidP="00ED18D9">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ED18D9" w:rsidRPr="007E0B31" w14:paraId="18D79B61" w14:textId="77777777" w:rsidTr="490DE6A8">
        <w:trPr>
          <w:cantSplit/>
        </w:trPr>
        <w:tc>
          <w:tcPr>
            <w:tcW w:w="2884" w:type="dxa"/>
          </w:tcPr>
          <w:p w14:paraId="36327F4B" w14:textId="77777777" w:rsidR="00ED18D9" w:rsidRPr="007E0B31" w:rsidRDefault="00ED18D9" w:rsidP="00ED18D9">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ED18D9" w:rsidRPr="007E0B31" w:rsidRDefault="00ED18D9" w:rsidP="00ED18D9">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ED18D9" w:rsidRPr="007E0B31" w14:paraId="41B039F0" w14:textId="77777777" w:rsidTr="490DE6A8">
        <w:trPr>
          <w:cantSplit/>
        </w:trPr>
        <w:tc>
          <w:tcPr>
            <w:tcW w:w="2884" w:type="dxa"/>
          </w:tcPr>
          <w:p w14:paraId="2270971B" w14:textId="77777777" w:rsidR="00ED18D9" w:rsidRPr="007E0B31" w:rsidRDefault="00ED18D9" w:rsidP="00ED18D9">
            <w:pPr>
              <w:pStyle w:val="Level1Text"/>
              <w:tabs>
                <w:tab w:val="left" w:pos="0"/>
              </w:tabs>
              <w:ind w:left="0" w:firstLine="0"/>
              <w:jc w:val="both"/>
              <w:rPr>
                <w:rFonts w:cs="Arial"/>
                <w:b/>
                <w:color w:val="auto"/>
                <w:lang w:val="en-GB"/>
              </w:rPr>
            </w:pPr>
            <w:r w:rsidRPr="007E0B31">
              <w:rPr>
                <w:rFonts w:cs="Arial"/>
                <w:b/>
                <w:color w:val="auto"/>
                <w:lang w:val="en-GB"/>
              </w:rPr>
              <w:lastRenderedPageBreak/>
              <w:t>HVDC Converter Station</w:t>
            </w:r>
          </w:p>
        </w:tc>
        <w:tc>
          <w:tcPr>
            <w:tcW w:w="6634" w:type="dxa"/>
          </w:tcPr>
          <w:p w14:paraId="5461A97E" w14:textId="77777777" w:rsidR="00ED18D9" w:rsidRPr="007E0B31" w:rsidRDefault="00ED18D9" w:rsidP="00ED18D9">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w:t>
            </w:r>
            <w:proofErr w:type="gramStart"/>
            <w:r w:rsidRPr="007E0B31">
              <w:rPr>
                <w:rFonts w:cs="Arial"/>
              </w:rPr>
              <w:t>measuring</w:t>
            </w:r>
            <w:proofErr w:type="gramEnd"/>
            <w:r w:rsidRPr="007E0B31">
              <w:rPr>
                <w:rFonts w:cs="Arial"/>
              </w:rPr>
              <w:t xml:space="preserve"> and auxiliary equipment.    </w:t>
            </w:r>
          </w:p>
        </w:tc>
      </w:tr>
      <w:tr w:rsidR="00ED18D9" w:rsidRPr="007E0B31" w14:paraId="50416B33" w14:textId="77777777" w:rsidTr="490DE6A8">
        <w:trPr>
          <w:cantSplit/>
        </w:trPr>
        <w:tc>
          <w:tcPr>
            <w:tcW w:w="2884" w:type="dxa"/>
          </w:tcPr>
          <w:p w14:paraId="20AB8CFF" w14:textId="77777777" w:rsidR="00ED18D9" w:rsidRPr="007E0B31" w:rsidRDefault="00ED18D9" w:rsidP="00ED18D9">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ED18D9" w:rsidRPr="007E0B31" w:rsidRDefault="00ED18D9" w:rsidP="00ED18D9">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ED18D9" w:rsidRPr="007E0B31" w14:paraId="1C094FB8" w14:textId="77777777" w:rsidTr="490DE6A8">
        <w:trPr>
          <w:cantSplit/>
        </w:trPr>
        <w:tc>
          <w:tcPr>
            <w:tcW w:w="2884" w:type="dxa"/>
          </w:tcPr>
          <w:p w14:paraId="78BA74BE" w14:textId="77777777" w:rsidR="00ED18D9" w:rsidRPr="007E0B31" w:rsidRDefault="00ED18D9" w:rsidP="00ED18D9">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ED18D9" w:rsidRPr="007E0B31" w:rsidRDefault="00ED18D9" w:rsidP="00ED18D9">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ED18D9" w:rsidRPr="007E0B31" w14:paraId="1593983F" w14:textId="77777777" w:rsidTr="490DE6A8">
        <w:trPr>
          <w:cantSplit/>
        </w:trPr>
        <w:tc>
          <w:tcPr>
            <w:tcW w:w="2884" w:type="dxa"/>
          </w:tcPr>
          <w:p w14:paraId="2C43FD71" w14:textId="77777777" w:rsidR="00ED18D9" w:rsidRPr="007E0B31" w:rsidRDefault="00ED18D9" w:rsidP="00ED18D9">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ED18D9" w:rsidRPr="007E0B31" w:rsidRDefault="00ED18D9" w:rsidP="00ED18D9">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ED18D9" w:rsidRPr="007E0B31" w14:paraId="19165DC7" w14:textId="77777777" w:rsidTr="490DE6A8">
        <w:trPr>
          <w:cantSplit/>
        </w:trPr>
        <w:tc>
          <w:tcPr>
            <w:tcW w:w="2884" w:type="dxa"/>
          </w:tcPr>
          <w:p w14:paraId="5A44655A" w14:textId="77777777" w:rsidR="00ED18D9" w:rsidRPr="007E0B31" w:rsidRDefault="00ED18D9" w:rsidP="00ED18D9">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ED18D9" w:rsidRPr="007E0B31" w:rsidRDefault="00ED18D9" w:rsidP="00ED18D9">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ED18D9" w:rsidRPr="007E0B31" w14:paraId="2D98393C" w14:textId="77777777" w:rsidTr="490DE6A8">
        <w:trPr>
          <w:cantSplit/>
        </w:trPr>
        <w:tc>
          <w:tcPr>
            <w:tcW w:w="2884" w:type="dxa"/>
          </w:tcPr>
          <w:p w14:paraId="0863E908" w14:textId="77777777" w:rsidR="00ED18D9" w:rsidRPr="007E0B31" w:rsidRDefault="00ED18D9" w:rsidP="00ED18D9">
            <w:pPr>
              <w:pStyle w:val="Arial11Bold"/>
              <w:rPr>
                <w:rFonts w:cs="Arial"/>
              </w:rPr>
            </w:pPr>
            <w:r w:rsidRPr="007E0B31">
              <w:rPr>
                <w:rFonts w:cs="Arial"/>
              </w:rPr>
              <w:t>IEC</w:t>
            </w:r>
          </w:p>
        </w:tc>
        <w:tc>
          <w:tcPr>
            <w:tcW w:w="6634" w:type="dxa"/>
          </w:tcPr>
          <w:p w14:paraId="7BEF7CEB" w14:textId="77777777" w:rsidR="00ED18D9" w:rsidRPr="007E0B31" w:rsidRDefault="00ED18D9" w:rsidP="00ED18D9">
            <w:pPr>
              <w:pStyle w:val="TableArial11"/>
              <w:rPr>
                <w:rFonts w:cs="Arial"/>
              </w:rPr>
            </w:pPr>
            <w:r w:rsidRPr="007E0B31">
              <w:rPr>
                <w:rFonts w:cs="Arial"/>
              </w:rPr>
              <w:t>International Electrotechnical Commission.</w:t>
            </w:r>
          </w:p>
        </w:tc>
      </w:tr>
      <w:tr w:rsidR="00ED18D9" w:rsidRPr="007E0B31" w14:paraId="6C3D9361" w14:textId="77777777" w:rsidTr="490DE6A8">
        <w:trPr>
          <w:cantSplit/>
        </w:trPr>
        <w:tc>
          <w:tcPr>
            <w:tcW w:w="2884" w:type="dxa"/>
          </w:tcPr>
          <w:p w14:paraId="43D881FF" w14:textId="77777777" w:rsidR="00ED18D9" w:rsidRPr="007E0B31" w:rsidRDefault="00ED18D9" w:rsidP="00ED18D9">
            <w:pPr>
              <w:pStyle w:val="Arial11Bold"/>
              <w:rPr>
                <w:rFonts w:cs="Arial"/>
              </w:rPr>
            </w:pPr>
            <w:r w:rsidRPr="007E0B31">
              <w:rPr>
                <w:rFonts w:cs="Arial"/>
              </w:rPr>
              <w:t>IEC Standard</w:t>
            </w:r>
          </w:p>
        </w:tc>
        <w:tc>
          <w:tcPr>
            <w:tcW w:w="6634" w:type="dxa"/>
          </w:tcPr>
          <w:p w14:paraId="63FFED40" w14:textId="77777777" w:rsidR="00ED18D9" w:rsidRPr="007E0B31" w:rsidRDefault="00ED18D9" w:rsidP="00ED18D9">
            <w:pPr>
              <w:pStyle w:val="TableArial11"/>
              <w:rPr>
                <w:rFonts w:cs="Arial"/>
              </w:rPr>
            </w:pPr>
            <w:r w:rsidRPr="007E0B31">
              <w:rPr>
                <w:rFonts w:cs="Arial"/>
              </w:rPr>
              <w:t>A standard approved by the International Electrotechnical Commission.</w:t>
            </w:r>
          </w:p>
        </w:tc>
      </w:tr>
      <w:tr w:rsidR="00ED18D9" w:rsidRPr="007E0B31" w14:paraId="05347EF0" w14:textId="77777777" w:rsidTr="490DE6A8">
        <w:trPr>
          <w:cantSplit/>
        </w:trPr>
        <w:tc>
          <w:tcPr>
            <w:tcW w:w="2884" w:type="dxa"/>
          </w:tcPr>
          <w:p w14:paraId="114BD5FE" w14:textId="77777777" w:rsidR="00ED18D9" w:rsidRPr="007E0B31" w:rsidRDefault="00ED18D9" w:rsidP="00ED18D9">
            <w:pPr>
              <w:pStyle w:val="Arial11Bold"/>
              <w:rPr>
                <w:rFonts w:cs="Arial"/>
              </w:rPr>
            </w:pPr>
            <w:r w:rsidRPr="007E0B31">
              <w:rPr>
                <w:rFonts w:cs="Arial"/>
              </w:rPr>
              <w:t>Implementation Date</w:t>
            </w:r>
          </w:p>
        </w:tc>
        <w:tc>
          <w:tcPr>
            <w:tcW w:w="6634" w:type="dxa"/>
          </w:tcPr>
          <w:p w14:paraId="255D3E87" w14:textId="77777777" w:rsidR="00ED18D9" w:rsidRPr="007E0B31" w:rsidRDefault="00ED18D9" w:rsidP="00ED18D9">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ED18D9" w:rsidRPr="007E0B31" w14:paraId="7B49F661" w14:textId="77777777" w:rsidTr="490DE6A8">
        <w:trPr>
          <w:cantSplit/>
        </w:trPr>
        <w:tc>
          <w:tcPr>
            <w:tcW w:w="2884" w:type="dxa"/>
          </w:tcPr>
          <w:p w14:paraId="49F67203" w14:textId="77777777" w:rsidR="00ED18D9" w:rsidRPr="007E0B31" w:rsidRDefault="00ED18D9" w:rsidP="00ED18D9">
            <w:pPr>
              <w:pStyle w:val="Arial11Bold"/>
              <w:rPr>
                <w:rFonts w:cs="Arial"/>
              </w:rPr>
            </w:pPr>
            <w:r w:rsidRPr="007E0B31">
              <w:rPr>
                <w:rFonts w:cs="Arial"/>
              </w:rPr>
              <w:t>Implementing Safety Co-ordinator</w:t>
            </w:r>
          </w:p>
        </w:tc>
        <w:tc>
          <w:tcPr>
            <w:tcW w:w="6634" w:type="dxa"/>
          </w:tcPr>
          <w:p w14:paraId="0E80B91B" w14:textId="77777777" w:rsidR="00ED18D9" w:rsidRPr="007E0B31" w:rsidRDefault="00ED18D9" w:rsidP="00ED18D9">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ED18D9" w:rsidRPr="007E0B31" w14:paraId="26018E72" w14:textId="77777777" w:rsidTr="490DE6A8">
        <w:trPr>
          <w:cantSplit/>
        </w:trPr>
        <w:tc>
          <w:tcPr>
            <w:tcW w:w="2884" w:type="dxa"/>
          </w:tcPr>
          <w:p w14:paraId="5F7DE292" w14:textId="77777777" w:rsidR="00ED18D9" w:rsidRPr="007E0B31" w:rsidRDefault="00ED18D9" w:rsidP="00ED18D9">
            <w:pPr>
              <w:pStyle w:val="Arial11Bold"/>
              <w:rPr>
                <w:rFonts w:cs="Arial"/>
              </w:rPr>
            </w:pPr>
            <w:r w:rsidRPr="007E0B31">
              <w:rPr>
                <w:rFonts w:cs="Arial"/>
              </w:rPr>
              <w:t>Import Usable</w:t>
            </w:r>
          </w:p>
        </w:tc>
        <w:tc>
          <w:tcPr>
            <w:tcW w:w="6634" w:type="dxa"/>
          </w:tcPr>
          <w:p w14:paraId="7B69D446" w14:textId="77777777" w:rsidR="00ED18D9" w:rsidRPr="007E0B31" w:rsidRDefault="00ED18D9" w:rsidP="00ED18D9">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ED18D9" w:rsidRPr="007E0B31" w14:paraId="4287BA38" w14:textId="77777777" w:rsidTr="490DE6A8">
        <w:trPr>
          <w:cantSplit/>
        </w:trPr>
        <w:tc>
          <w:tcPr>
            <w:tcW w:w="2884" w:type="dxa"/>
          </w:tcPr>
          <w:p w14:paraId="24C27F8F" w14:textId="77777777" w:rsidR="00ED18D9" w:rsidRPr="007E0B31" w:rsidRDefault="00ED18D9" w:rsidP="00ED18D9">
            <w:pPr>
              <w:pStyle w:val="Arial11Bold"/>
              <w:rPr>
                <w:rFonts w:cs="Arial"/>
              </w:rPr>
            </w:pPr>
            <w:r w:rsidRPr="007E0B31">
              <w:rPr>
                <w:rFonts w:cs="Arial"/>
              </w:rPr>
              <w:t>Incident Centre</w:t>
            </w:r>
          </w:p>
        </w:tc>
        <w:tc>
          <w:tcPr>
            <w:tcW w:w="6634" w:type="dxa"/>
          </w:tcPr>
          <w:p w14:paraId="54A46A1D" w14:textId="72BD2A9D" w:rsidR="00ED18D9" w:rsidRPr="007E0B31" w:rsidRDefault="00ED18D9" w:rsidP="00ED18D9">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ED18D9" w:rsidRPr="007E0B31" w14:paraId="541F315D" w14:textId="77777777" w:rsidTr="490DE6A8">
        <w:trPr>
          <w:cantSplit/>
        </w:trPr>
        <w:tc>
          <w:tcPr>
            <w:tcW w:w="2884" w:type="dxa"/>
          </w:tcPr>
          <w:p w14:paraId="6BFFCE75" w14:textId="77777777" w:rsidR="00ED18D9" w:rsidRPr="007E0B31" w:rsidRDefault="00ED18D9" w:rsidP="00ED18D9">
            <w:pPr>
              <w:pStyle w:val="Arial11Bold"/>
              <w:rPr>
                <w:rFonts w:cs="Arial"/>
              </w:rPr>
            </w:pPr>
            <w:r w:rsidRPr="007E0B31">
              <w:rPr>
                <w:rFonts w:cs="Arial"/>
              </w:rPr>
              <w:t>Independent Back-Up Protection</w:t>
            </w:r>
          </w:p>
        </w:tc>
        <w:tc>
          <w:tcPr>
            <w:tcW w:w="6634" w:type="dxa"/>
          </w:tcPr>
          <w:p w14:paraId="4FA04FB8" w14:textId="77777777" w:rsidR="00ED18D9" w:rsidRPr="007E0B31" w:rsidRDefault="00ED18D9" w:rsidP="00ED18D9">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w:t>
            </w:r>
            <w:proofErr w:type="gramStart"/>
            <w:r w:rsidRPr="007E0B31">
              <w:rPr>
                <w:rFonts w:cs="Arial"/>
              </w:rPr>
              <w:t>transformers</w:t>
            </w:r>
            <w:proofErr w:type="gramEnd"/>
            <w:r w:rsidRPr="007E0B31">
              <w:rPr>
                <w:rFonts w:cs="Arial"/>
              </w:rPr>
              <w:t xml:space="preserve">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ED18D9" w:rsidRPr="007E0B31" w14:paraId="272081DF" w14:textId="77777777" w:rsidTr="490DE6A8">
        <w:trPr>
          <w:cantSplit/>
        </w:trPr>
        <w:tc>
          <w:tcPr>
            <w:tcW w:w="2884" w:type="dxa"/>
          </w:tcPr>
          <w:p w14:paraId="4BB5AFBA" w14:textId="77777777" w:rsidR="00ED18D9" w:rsidRPr="007E0B31" w:rsidRDefault="00ED18D9" w:rsidP="00ED18D9">
            <w:pPr>
              <w:pStyle w:val="Arial11Bold"/>
              <w:rPr>
                <w:rFonts w:cs="Arial"/>
              </w:rPr>
            </w:pPr>
            <w:r w:rsidRPr="007E0B31">
              <w:rPr>
                <w:rFonts w:cs="Arial"/>
              </w:rPr>
              <w:t>Independent Main Protection</w:t>
            </w:r>
          </w:p>
        </w:tc>
        <w:tc>
          <w:tcPr>
            <w:tcW w:w="6634" w:type="dxa"/>
          </w:tcPr>
          <w:p w14:paraId="14233E7A" w14:textId="77777777" w:rsidR="00ED18D9" w:rsidRPr="007E0B31" w:rsidRDefault="00ED18D9" w:rsidP="00ED18D9">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ED18D9" w:rsidRPr="007E0B31" w14:paraId="0DA774CA" w14:textId="77777777" w:rsidTr="490DE6A8">
        <w:trPr>
          <w:cantSplit/>
        </w:trPr>
        <w:tc>
          <w:tcPr>
            <w:tcW w:w="2884" w:type="dxa"/>
          </w:tcPr>
          <w:p w14:paraId="252320A7" w14:textId="77777777" w:rsidR="00ED18D9" w:rsidRPr="007E0B31" w:rsidRDefault="00ED18D9" w:rsidP="00ED18D9">
            <w:pPr>
              <w:pStyle w:val="Arial11Bold"/>
              <w:rPr>
                <w:rFonts w:cs="Arial"/>
              </w:rPr>
            </w:pPr>
            <w:r w:rsidRPr="007E0B31">
              <w:rPr>
                <w:rFonts w:cs="Arial"/>
              </w:rPr>
              <w:t>Indicated Constraint Boundary Margin</w:t>
            </w:r>
          </w:p>
        </w:tc>
        <w:tc>
          <w:tcPr>
            <w:tcW w:w="6634" w:type="dxa"/>
          </w:tcPr>
          <w:p w14:paraId="4FA87BF0" w14:textId="77777777" w:rsidR="00ED18D9" w:rsidRPr="007E0B31" w:rsidRDefault="00ED18D9" w:rsidP="00ED18D9">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ED18D9" w:rsidRPr="007E0B31" w14:paraId="61863565" w14:textId="77777777" w:rsidTr="490DE6A8">
        <w:trPr>
          <w:cantSplit/>
        </w:trPr>
        <w:tc>
          <w:tcPr>
            <w:tcW w:w="2884" w:type="dxa"/>
          </w:tcPr>
          <w:p w14:paraId="6C38319C" w14:textId="77777777" w:rsidR="00ED18D9" w:rsidRPr="007E0B31" w:rsidRDefault="00ED18D9" w:rsidP="00ED18D9">
            <w:pPr>
              <w:pStyle w:val="Arial11Bold"/>
              <w:rPr>
                <w:rFonts w:cs="Arial"/>
              </w:rPr>
            </w:pPr>
            <w:r w:rsidRPr="007E0B31">
              <w:rPr>
                <w:rFonts w:cs="Arial"/>
              </w:rPr>
              <w:t>Indicated Imbalance</w:t>
            </w:r>
          </w:p>
        </w:tc>
        <w:tc>
          <w:tcPr>
            <w:tcW w:w="6634" w:type="dxa"/>
          </w:tcPr>
          <w:p w14:paraId="42D431C5" w14:textId="77777777" w:rsidR="00ED18D9" w:rsidRPr="007E0B31" w:rsidRDefault="00ED18D9" w:rsidP="00ED18D9">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ED18D9" w:rsidRPr="007E0B31" w14:paraId="15FAF20B" w14:textId="77777777" w:rsidTr="490DE6A8">
        <w:trPr>
          <w:cantSplit/>
        </w:trPr>
        <w:tc>
          <w:tcPr>
            <w:tcW w:w="2884" w:type="dxa"/>
          </w:tcPr>
          <w:p w14:paraId="74BB53EE" w14:textId="77777777" w:rsidR="00ED18D9" w:rsidRPr="007E0B31" w:rsidRDefault="00ED18D9" w:rsidP="00ED18D9">
            <w:pPr>
              <w:pStyle w:val="Arial11Bold"/>
              <w:rPr>
                <w:rFonts w:cs="Arial"/>
              </w:rPr>
            </w:pPr>
            <w:r w:rsidRPr="007E0B31">
              <w:rPr>
                <w:rFonts w:cs="Arial"/>
              </w:rPr>
              <w:lastRenderedPageBreak/>
              <w:t>Indicated Margin</w:t>
            </w:r>
          </w:p>
        </w:tc>
        <w:tc>
          <w:tcPr>
            <w:tcW w:w="6634" w:type="dxa"/>
          </w:tcPr>
          <w:p w14:paraId="518FD569" w14:textId="77777777" w:rsidR="00ED18D9" w:rsidRPr="007E0B31" w:rsidRDefault="00ED18D9" w:rsidP="00ED18D9">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ED18D9" w:rsidRPr="007E0B31" w14:paraId="2A3705DD" w14:textId="77777777" w:rsidTr="490DE6A8">
        <w:trPr>
          <w:cantSplit/>
        </w:trPr>
        <w:tc>
          <w:tcPr>
            <w:tcW w:w="2884" w:type="dxa"/>
          </w:tcPr>
          <w:p w14:paraId="421C3788" w14:textId="0C240CCC" w:rsidR="00ED18D9" w:rsidRPr="00051DEE" w:rsidRDefault="00ED18D9" w:rsidP="00ED18D9">
            <w:pPr>
              <w:pStyle w:val="Arial11Bold"/>
              <w:rPr>
                <w:rFonts w:cs="Arial"/>
              </w:rPr>
            </w:pPr>
            <w:r w:rsidRPr="002510FF">
              <w:rPr>
                <w:rFonts w:cs="Arial"/>
              </w:rPr>
              <w:t>Inertia Constant H</w:t>
            </w:r>
          </w:p>
        </w:tc>
        <w:tc>
          <w:tcPr>
            <w:tcW w:w="6634" w:type="dxa"/>
          </w:tcPr>
          <w:p w14:paraId="4F8B332C" w14:textId="5E0BA062" w:rsidR="00ED18D9" w:rsidRPr="00051DEE" w:rsidRDefault="00ED18D9" w:rsidP="00ED18D9">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ED18D9" w:rsidRPr="007E0B31" w14:paraId="38E6BE11" w14:textId="77777777" w:rsidTr="490DE6A8">
        <w:trPr>
          <w:cantSplit/>
        </w:trPr>
        <w:tc>
          <w:tcPr>
            <w:tcW w:w="2884" w:type="dxa"/>
          </w:tcPr>
          <w:p w14:paraId="536C7300" w14:textId="7F14CB3B" w:rsidR="00ED18D9" w:rsidRPr="00051DEE" w:rsidRDefault="00ED18D9" w:rsidP="00ED18D9">
            <w:pPr>
              <w:pStyle w:val="Arial11Bold"/>
              <w:rPr>
                <w:rFonts w:cs="Arial"/>
              </w:rPr>
            </w:pPr>
            <w:r w:rsidRPr="002510FF">
              <w:rPr>
                <w:rFonts w:cs="Arial"/>
              </w:rPr>
              <w:t>Inertia Constant He</w:t>
            </w:r>
          </w:p>
        </w:tc>
        <w:tc>
          <w:tcPr>
            <w:tcW w:w="6634" w:type="dxa"/>
          </w:tcPr>
          <w:p w14:paraId="0284BA2B" w14:textId="5BC58B65" w:rsidR="00ED18D9" w:rsidRPr="00051DEE" w:rsidRDefault="00ED18D9" w:rsidP="00ED18D9">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ED18D9" w:rsidRPr="007E0B31" w14:paraId="5D104123" w14:textId="77777777" w:rsidTr="490DE6A8">
        <w:trPr>
          <w:cantSplit/>
        </w:trPr>
        <w:tc>
          <w:tcPr>
            <w:tcW w:w="2884" w:type="dxa"/>
          </w:tcPr>
          <w:p w14:paraId="57243BC1" w14:textId="77777777" w:rsidR="00ED18D9" w:rsidRPr="007E0B31" w:rsidRDefault="00ED18D9" w:rsidP="00ED18D9">
            <w:pPr>
              <w:pStyle w:val="Arial11Bold"/>
              <w:rPr>
                <w:rFonts w:cs="Arial"/>
              </w:rPr>
            </w:pPr>
            <w:r w:rsidRPr="007E0B31">
              <w:rPr>
                <w:rFonts w:cs="Arial"/>
              </w:rPr>
              <w:t>Installation Document</w:t>
            </w:r>
          </w:p>
        </w:tc>
        <w:tc>
          <w:tcPr>
            <w:tcW w:w="6634" w:type="dxa"/>
          </w:tcPr>
          <w:p w14:paraId="241537F4" w14:textId="77777777" w:rsidR="00ED18D9" w:rsidRPr="007E0B31" w:rsidRDefault="00ED18D9" w:rsidP="00ED18D9">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ED18D9" w:rsidRPr="007E0B31" w14:paraId="1F945CAA" w14:textId="77777777" w:rsidTr="490DE6A8">
        <w:trPr>
          <w:cantSplit/>
        </w:trPr>
        <w:tc>
          <w:tcPr>
            <w:tcW w:w="2884" w:type="dxa"/>
          </w:tcPr>
          <w:p w14:paraId="539FD014" w14:textId="77777777" w:rsidR="00ED18D9" w:rsidRPr="007E0B31" w:rsidRDefault="00ED18D9" w:rsidP="00ED18D9">
            <w:pPr>
              <w:pStyle w:val="Arial11Bold"/>
              <w:rPr>
                <w:rFonts w:cs="Arial"/>
              </w:rPr>
            </w:pPr>
            <w:r w:rsidRPr="007E0B31">
              <w:rPr>
                <w:rFonts w:cs="Arial"/>
              </w:rPr>
              <w:t>Instructor Facilities</w:t>
            </w:r>
          </w:p>
        </w:tc>
        <w:tc>
          <w:tcPr>
            <w:tcW w:w="6634" w:type="dxa"/>
          </w:tcPr>
          <w:p w14:paraId="34FE6C7A" w14:textId="77777777" w:rsidR="00ED18D9" w:rsidRPr="007E0B31" w:rsidRDefault="00ED18D9" w:rsidP="00ED18D9">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ED18D9" w:rsidRPr="007E0B31" w14:paraId="2377D659" w14:textId="77777777" w:rsidTr="490DE6A8">
        <w:trPr>
          <w:cantSplit/>
        </w:trPr>
        <w:tc>
          <w:tcPr>
            <w:tcW w:w="2884" w:type="dxa"/>
          </w:tcPr>
          <w:p w14:paraId="19B39F28" w14:textId="77777777" w:rsidR="00ED18D9" w:rsidRPr="007E0B31" w:rsidRDefault="00ED18D9" w:rsidP="00ED18D9">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ED18D9" w:rsidRPr="007E0B31" w:rsidRDefault="00ED18D9" w:rsidP="00ED18D9">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ED18D9" w:rsidRPr="007E0B31" w14:paraId="477F8729" w14:textId="77777777" w:rsidTr="490DE6A8">
        <w:trPr>
          <w:cantSplit/>
        </w:trPr>
        <w:tc>
          <w:tcPr>
            <w:tcW w:w="2884" w:type="dxa"/>
          </w:tcPr>
          <w:p w14:paraId="4766D9CA" w14:textId="77777777" w:rsidR="00ED18D9" w:rsidRPr="007E0B31" w:rsidRDefault="00ED18D9" w:rsidP="00ED18D9">
            <w:pPr>
              <w:pStyle w:val="Arial11Bold"/>
              <w:rPr>
                <w:rFonts w:cs="Arial"/>
              </w:rPr>
            </w:pPr>
            <w:r w:rsidRPr="007E0B31">
              <w:rPr>
                <w:rFonts w:cs="Arial"/>
              </w:rPr>
              <w:t>Intellectual Property" or "IPRs</w:t>
            </w:r>
          </w:p>
        </w:tc>
        <w:tc>
          <w:tcPr>
            <w:tcW w:w="6634" w:type="dxa"/>
          </w:tcPr>
          <w:p w14:paraId="4FBE02D5" w14:textId="77777777" w:rsidR="00ED18D9" w:rsidRPr="007E0B31" w:rsidRDefault="00ED18D9" w:rsidP="00ED18D9">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ED18D9" w:rsidRPr="007E0B31" w14:paraId="4EF3A882" w14:textId="77777777" w:rsidTr="490DE6A8">
        <w:trPr>
          <w:cantSplit/>
        </w:trPr>
        <w:tc>
          <w:tcPr>
            <w:tcW w:w="2884" w:type="dxa"/>
          </w:tcPr>
          <w:p w14:paraId="5A3DE7CB" w14:textId="647F140D" w:rsidR="00ED18D9" w:rsidRPr="007E0B31" w:rsidRDefault="00ED18D9" w:rsidP="00ED18D9">
            <w:pPr>
              <w:pStyle w:val="Arial11Bold"/>
              <w:rPr>
                <w:rFonts w:cs="Arial"/>
              </w:rPr>
            </w:pPr>
            <w:r>
              <w:rPr>
                <w:rFonts w:cs="Arial"/>
              </w:rPr>
              <w:t>Interconnector</w:t>
            </w:r>
          </w:p>
        </w:tc>
        <w:tc>
          <w:tcPr>
            <w:tcW w:w="6634" w:type="dxa"/>
          </w:tcPr>
          <w:p w14:paraId="13F23BFA" w14:textId="74CDDFA8" w:rsidR="00ED18D9" w:rsidRPr="007E0B31" w:rsidRDefault="00ED18D9" w:rsidP="00ED18D9">
            <w:pPr>
              <w:pStyle w:val="TableArial11"/>
              <w:rPr>
                <w:rFonts w:cs="Arial"/>
              </w:rPr>
            </w:pPr>
            <w:r>
              <w:rPr>
                <w:rFonts w:cs="Arial"/>
              </w:rPr>
              <w:t xml:space="preserve">as defined in the </w:t>
            </w:r>
            <w:r w:rsidRPr="00E71BE7">
              <w:rPr>
                <w:rFonts w:cs="Arial"/>
                <w:b/>
                <w:bCs/>
              </w:rPr>
              <w:t>BSC</w:t>
            </w:r>
          </w:p>
        </w:tc>
      </w:tr>
      <w:tr w:rsidR="00ED18D9" w:rsidRPr="007E0B31" w14:paraId="2FCFAD31" w14:textId="77777777" w:rsidTr="490DE6A8">
        <w:trPr>
          <w:cantSplit/>
        </w:trPr>
        <w:tc>
          <w:tcPr>
            <w:tcW w:w="2884" w:type="dxa"/>
          </w:tcPr>
          <w:p w14:paraId="02710B50" w14:textId="77777777" w:rsidR="00ED18D9" w:rsidRPr="007E0B31" w:rsidRDefault="00ED18D9" w:rsidP="00ED18D9">
            <w:pPr>
              <w:pStyle w:val="Arial11Bold"/>
              <w:rPr>
                <w:rFonts w:cs="Arial"/>
              </w:rPr>
            </w:pPr>
            <w:r w:rsidRPr="007E0B31">
              <w:rPr>
                <w:rFonts w:cs="Arial"/>
              </w:rPr>
              <w:t>Interconnection Agreement</w:t>
            </w:r>
          </w:p>
        </w:tc>
        <w:tc>
          <w:tcPr>
            <w:tcW w:w="6634" w:type="dxa"/>
          </w:tcPr>
          <w:p w14:paraId="45CBA041" w14:textId="5E18B7DA" w:rsidR="00ED18D9" w:rsidRPr="007E0B31" w:rsidRDefault="00ED18D9" w:rsidP="00ED18D9">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ED18D9" w:rsidRPr="007E0B31" w14:paraId="2BC48186" w14:textId="77777777" w:rsidTr="490DE6A8">
        <w:trPr>
          <w:cantSplit/>
        </w:trPr>
        <w:tc>
          <w:tcPr>
            <w:tcW w:w="2884" w:type="dxa"/>
          </w:tcPr>
          <w:p w14:paraId="4D33F788" w14:textId="77777777" w:rsidR="00ED18D9" w:rsidRPr="007E0B31" w:rsidRDefault="00ED18D9" w:rsidP="00ED18D9">
            <w:pPr>
              <w:pStyle w:val="Arial11Bold"/>
              <w:rPr>
                <w:rFonts w:cs="Arial"/>
              </w:rPr>
            </w:pPr>
            <w:r w:rsidRPr="007E0B31">
              <w:rPr>
                <w:rFonts w:cs="Arial"/>
              </w:rPr>
              <w:t>Interconnector Export Capacity</w:t>
            </w:r>
          </w:p>
        </w:tc>
        <w:tc>
          <w:tcPr>
            <w:tcW w:w="6634" w:type="dxa"/>
          </w:tcPr>
          <w:p w14:paraId="5DAC083A" w14:textId="77777777" w:rsidR="00ED18D9" w:rsidRPr="007E0B31" w:rsidRDefault="00ED18D9" w:rsidP="00ED18D9">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ED18D9" w:rsidRPr="007E0B31" w14:paraId="4FF599B1" w14:textId="77777777" w:rsidTr="490DE6A8">
        <w:trPr>
          <w:cantSplit/>
        </w:trPr>
        <w:tc>
          <w:tcPr>
            <w:tcW w:w="2884" w:type="dxa"/>
          </w:tcPr>
          <w:p w14:paraId="2CA9AD19" w14:textId="77777777" w:rsidR="00ED18D9" w:rsidRPr="007E0B31" w:rsidRDefault="00ED18D9" w:rsidP="00ED18D9">
            <w:pPr>
              <w:pStyle w:val="Arial11Bold"/>
              <w:rPr>
                <w:rFonts w:cs="Arial"/>
              </w:rPr>
            </w:pPr>
            <w:r w:rsidRPr="007E0B31">
              <w:rPr>
                <w:rFonts w:cs="Arial"/>
              </w:rPr>
              <w:t>Interconnector Import Capacity</w:t>
            </w:r>
          </w:p>
        </w:tc>
        <w:tc>
          <w:tcPr>
            <w:tcW w:w="6634" w:type="dxa"/>
          </w:tcPr>
          <w:p w14:paraId="04627380" w14:textId="77777777" w:rsidR="00ED18D9" w:rsidRPr="007E0B31" w:rsidRDefault="00ED18D9" w:rsidP="00ED18D9">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ED18D9" w:rsidRPr="007E0B31" w14:paraId="2F3AEF1F" w14:textId="77777777" w:rsidTr="490DE6A8">
        <w:trPr>
          <w:cantSplit/>
        </w:trPr>
        <w:tc>
          <w:tcPr>
            <w:tcW w:w="2884" w:type="dxa"/>
          </w:tcPr>
          <w:p w14:paraId="1C15EAE1" w14:textId="77777777" w:rsidR="00ED18D9" w:rsidRPr="007E0B31" w:rsidRDefault="00ED18D9" w:rsidP="00ED18D9">
            <w:pPr>
              <w:pStyle w:val="Arial11Bold"/>
              <w:rPr>
                <w:rFonts w:cs="Arial"/>
              </w:rPr>
            </w:pPr>
            <w:r w:rsidRPr="007E0B31">
              <w:rPr>
                <w:rFonts w:cs="Arial"/>
              </w:rPr>
              <w:t>Interconnector Owner</w:t>
            </w:r>
          </w:p>
        </w:tc>
        <w:tc>
          <w:tcPr>
            <w:tcW w:w="6634" w:type="dxa"/>
          </w:tcPr>
          <w:p w14:paraId="0FE06979" w14:textId="77777777" w:rsidR="00ED18D9" w:rsidRPr="007E0B31" w:rsidRDefault="00ED18D9" w:rsidP="00ED18D9">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ED18D9" w:rsidRPr="007E0B31" w14:paraId="5F6DFE69" w14:textId="77777777" w:rsidTr="490DE6A8">
        <w:trPr>
          <w:cantSplit/>
        </w:trPr>
        <w:tc>
          <w:tcPr>
            <w:tcW w:w="2884" w:type="dxa"/>
          </w:tcPr>
          <w:p w14:paraId="15B5C003" w14:textId="0D8C61F6" w:rsidR="00ED18D9" w:rsidRPr="007E0B31" w:rsidRDefault="00ED18D9" w:rsidP="00ED18D9">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ED18D9" w:rsidRPr="007E0B31" w:rsidRDefault="00ED18D9" w:rsidP="00ED18D9">
            <w:pPr>
              <w:pStyle w:val="TableArial11"/>
              <w:rPr>
                <w:rFonts w:cs="Arial"/>
              </w:rPr>
            </w:pPr>
            <w:r>
              <w:rPr>
                <w:rFonts w:cs="Arial"/>
              </w:rPr>
              <w:t xml:space="preserve">Has </w:t>
            </w:r>
            <w:r w:rsidRPr="000D298D">
              <w:rPr>
                <w:rFonts w:cs="Arial"/>
              </w:rPr>
              <w:t>the meaning given to that term in section BC</w:t>
            </w:r>
            <w:proofErr w:type="gramStart"/>
            <w:r w:rsidRPr="000D298D">
              <w:rPr>
                <w:rFonts w:cs="Arial"/>
              </w:rPr>
              <w:t>1.A.</w:t>
            </w:r>
            <w:proofErr w:type="gramEnd"/>
            <w:r w:rsidRPr="000D298D">
              <w:rPr>
                <w:rFonts w:cs="Arial"/>
              </w:rPr>
              <w:t>3.</w:t>
            </w:r>
          </w:p>
        </w:tc>
      </w:tr>
      <w:tr w:rsidR="00ED18D9" w:rsidRPr="007E0B31" w14:paraId="01748928" w14:textId="77777777" w:rsidTr="490DE6A8">
        <w:trPr>
          <w:cantSplit/>
        </w:trPr>
        <w:tc>
          <w:tcPr>
            <w:tcW w:w="2884" w:type="dxa"/>
          </w:tcPr>
          <w:p w14:paraId="02F43987" w14:textId="77777777" w:rsidR="00ED18D9" w:rsidRPr="007E0B31" w:rsidRDefault="00ED18D9" w:rsidP="00ED18D9">
            <w:pPr>
              <w:pStyle w:val="Arial11Bold"/>
              <w:rPr>
                <w:rFonts w:cs="Arial"/>
              </w:rPr>
            </w:pPr>
            <w:r w:rsidRPr="007E0B31">
              <w:rPr>
                <w:rFonts w:cs="Arial"/>
              </w:rPr>
              <w:lastRenderedPageBreak/>
              <w:t>Interconnector User</w:t>
            </w:r>
          </w:p>
        </w:tc>
        <w:tc>
          <w:tcPr>
            <w:tcW w:w="6634" w:type="dxa"/>
          </w:tcPr>
          <w:p w14:paraId="6E4FAB89" w14:textId="77777777" w:rsidR="00ED18D9" w:rsidRPr="007E0B31" w:rsidRDefault="00ED18D9" w:rsidP="00ED18D9">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ED18D9" w:rsidRPr="007E0B31" w14:paraId="68EE5DBC" w14:textId="77777777" w:rsidTr="490DE6A8">
        <w:trPr>
          <w:cantSplit/>
        </w:trPr>
        <w:tc>
          <w:tcPr>
            <w:tcW w:w="2884" w:type="dxa"/>
          </w:tcPr>
          <w:p w14:paraId="6EBE7A9A" w14:textId="77777777" w:rsidR="00ED18D9" w:rsidRPr="007E0B31" w:rsidRDefault="00ED18D9" w:rsidP="00ED18D9">
            <w:pPr>
              <w:pStyle w:val="Arial11Bold"/>
              <w:rPr>
                <w:rFonts w:cs="Arial"/>
              </w:rPr>
            </w:pPr>
            <w:r w:rsidRPr="007E0B31">
              <w:rPr>
                <w:rFonts w:cs="Arial"/>
              </w:rPr>
              <w:t>Interface Agreement</w:t>
            </w:r>
          </w:p>
        </w:tc>
        <w:tc>
          <w:tcPr>
            <w:tcW w:w="6634" w:type="dxa"/>
          </w:tcPr>
          <w:p w14:paraId="1C725332" w14:textId="77777777" w:rsidR="00ED18D9" w:rsidRPr="007E0B31" w:rsidRDefault="00ED18D9" w:rsidP="00ED18D9">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D18D9" w:rsidRPr="007E0B31" w14:paraId="29BE3A79" w14:textId="77777777" w:rsidTr="490DE6A8">
        <w:trPr>
          <w:cantSplit/>
        </w:trPr>
        <w:tc>
          <w:tcPr>
            <w:tcW w:w="2884" w:type="dxa"/>
          </w:tcPr>
          <w:p w14:paraId="1B8ED475" w14:textId="77777777" w:rsidR="00ED18D9" w:rsidRPr="007E0B31" w:rsidRDefault="00ED18D9" w:rsidP="00ED18D9">
            <w:pPr>
              <w:pStyle w:val="Arial11Bold"/>
              <w:rPr>
                <w:rFonts w:cs="Arial"/>
                <w:highlight w:val="green"/>
              </w:rPr>
            </w:pPr>
            <w:r w:rsidRPr="007E0B31">
              <w:rPr>
                <w:rFonts w:cs="Arial"/>
              </w:rPr>
              <w:t>Interface Point</w:t>
            </w:r>
          </w:p>
        </w:tc>
        <w:tc>
          <w:tcPr>
            <w:tcW w:w="6634" w:type="dxa"/>
          </w:tcPr>
          <w:p w14:paraId="51795A34" w14:textId="77777777" w:rsidR="00ED18D9" w:rsidRPr="007E0B31" w:rsidRDefault="00ED18D9" w:rsidP="00ED18D9">
            <w:pPr>
              <w:pStyle w:val="TableArial11"/>
              <w:rPr>
                <w:rFonts w:cs="Arial"/>
              </w:rPr>
            </w:pPr>
            <w:r w:rsidRPr="007E0B31">
              <w:rPr>
                <w:rFonts w:cs="Arial"/>
              </w:rPr>
              <w:t xml:space="preserve">As the context admits or requires </w:t>
            </w:r>
            <w:proofErr w:type="gramStart"/>
            <w:r w:rsidRPr="007E0B31">
              <w:rPr>
                <w:rFonts w:cs="Arial"/>
              </w:rPr>
              <w:t>either;</w:t>
            </w:r>
            <w:proofErr w:type="gramEnd"/>
          </w:p>
          <w:p w14:paraId="37866498" w14:textId="77777777" w:rsidR="00ED18D9" w:rsidRPr="007E0B31" w:rsidRDefault="00ED18D9" w:rsidP="00ED18D9">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ED18D9" w:rsidRPr="007E0B31" w:rsidRDefault="00ED18D9" w:rsidP="00ED18D9">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ED18D9" w:rsidRPr="007E0B31" w14:paraId="2C6BEDD2" w14:textId="77777777" w:rsidTr="490DE6A8">
        <w:trPr>
          <w:cantSplit/>
        </w:trPr>
        <w:tc>
          <w:tcPr>
            <w:tcW w:w="2884" w:type="dxa"/>
          </w:tcPr>
          <w:p w14:paraId="01D5FAC5" w14:textId="77777777" w:rsidR="00ED18D9" w:rsidRPr="007E0B31" w:rsidRDefault="00ED18D9" w:rsidP="00ED18D9">
            <w:pPr>
              <w:pStyle w:val="Arial11Bold"/>
              <w:rPr>
                <w:rFonts w:cs="Arial"/>
              </w:rPr>
            </w:pPr>
            <w:r w:rsidRPr="007E0B31">
              <w:rPr>
                <w:rFonts w:cs="Arial"/>
              </w:rPr>
              <w:t>Interface Point Capacity</w:t>
            </w:r>
          </w:p>
        </w:tc>
        <w:tc>
          <w:tcPr>
            <w:tcW w:w="6634" w:type="dxa"/>
          </w:tcPr>
          <w:p w14:paraId="0901FDA2" w14:textId="77777777" w:rsidR="00ED18D9" w:rsidRPr="007E0B31" w:rsidRDefault="00ED18D9" w:rsidP="00ED18D9">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ED18D9" w:rsidRPr="007E0B31" w14:paraId="4A82B3D9" w14:textId="77777777" w:rsidTr="490DE6A8">
        <w:trPr>
          <w:cantSplit/>
        </w:trPr>
        <w:tc>
          <w:tcPr>
            <w:tcW w:w="2884" w:type="dxa"/>
          </w:tcPr>
          <w:p w14:paraId="438F6413" w14:textId="77777777" w:rsidR="00ED18D9" w:rsidRPr="007E0B31" w:rsidRDefault="00ED18D9" w:rsidP="00ED18D9">
            <w:pPr>
              <w:pStyle w:val="Arial11Bold"/>
              <w:rPr>
                <w:rFonts w:cs="Arial"/>
                <w:highlight w:val="green"/>
              </w:rPr>
            </w:pPr>
            <w:r w:rsidRPr="007E0B31">
              <w:rPr>
                <w:rFonts w:cs="Arial"/>
              </w:rPr>
              <w:t>Interface Point Target Voltage/Power factor</w:t>
            </w:r>
          </w:p>
        </w:tc>
        <w:tc>
          <w:tcPr>
            <w:tcW w:w="6634" w:type="dxa"/>
          </w:tcPr>
          <w:p w14:paraId="6EFF12D7" w14:textId="755218E8" w:rsidR="00ED18D9" w:rsidRPr="007E0B31" w:rsidRDefault="00ED18D9" w:rsidP="00ED18D9">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ED18D9" w:rsidRPr="007E0B31" w14:paraId="5DAADA09" w14:textId="77777777" w:rsidTr="490DE6A8">
        <w:trPr>
          <w:cantSplit/>
        </w:trPr>
        <w:tc>
          <w:tcPr>
            <w:tcW w:w="2884" w:type="dxa"/>
          </w:tcPr>
          <w:p w14:paraId="133A5B7C" w14:textId="36D70465" w:rsidR="00ED18D9" w:rsidRPr="007E0B31" w:rsidRDefault="00ED18D9" w:rsidP="00ED18D9">
            <w:pPr>
              <w:pStyle w:val="Arial11Bold"/>
              <w:rPr>
                <w:rFonts w:cs="Arial"/>
              </w:rPr>
            </w:pPr>
            <w:bookmarkStart w:id="37" w:name="_DV_C25"/>
            <w:r w:rsidRPr="007E0B31">
              <w:rPr>
                <w:rFonts w:cs="Arial"/>
              </w:rPr>
              <w:t xml:space="preserve">Interim Operational Notification </w:t>
            </w:r>
            <w:r w:rsidRPr="007E0B31">
              <w:rPr>
                <w:rFonts w:cs="Arial"/>
                <w:b w:val="0"/>
              </w:rPr>
              <w:t>or</w:t>
            </w:r>
            <w:r w:rsidRPr="007E0B31">
              <w:rPr>
                <w:rFonts w:cs="Arial"/>
              </w:rPr>
              <w:t xml:space="preserve"> ION </w:t>
            </w:r>
            <w:bookmarkEnd w:id="37"/>
          </w:p>
        </w:tc>
        <w:tc>
          <w:tcPr>
            <w:tcW w:w="6634" w:type="dxa"/>
          </w:tcPr>
          <w:p w14:paraId="40D45ABF" w14:textId="409DC57C" w:rsidR="00ED18D9" w:rsidRPr="007E0B31" w:rsidRDefault="00ED18D9" w:rsidP="00ED18D9">
            <w:pPr>
              <w:pStyle w:val="TableArial11"/>
              <w:rPr>
                <w:rFonts w:cs="Arial"/>
              </w:rPr>
            </w:pPr>
            <w:bookmarkStart w:id="38"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 xml:space="preserve">Unresolved </w:t>
            </w:r>
            <w:proofErr w:type="gramStart"/>
            <w:r w:rsidRPr="007E0B31">
              <w:rPr>
                <w:rFonts w:cs="Arial"/>
                <w:b/>
              </w:rPr>
              <w:t>Issues</w:t>
            </w:r>
            <w:r w:rsidRPr="007E0B31">
              <w:rPr>
                <w:rFonts w:cs="Arial"/>
              </w:rPr>
              <w:t>;</w:t>
            </w:r>
            <w:bookmarkEnd w:id="38"/>
            <w:proofErr w:type="gramEnd"/>
          </w:p>
          <w:p w14:paraId="2DAA1BCB" w14:textId="77777777" w:rsidR="00ED18D9" w:rsidRPr="007E0B31" w:rsidRDefault="00ED18D9" w:rsidP="00ED18D9">
            <w:pPr>
              <w:pStyle w:val="TableArial11"/>
              <w:ind w:left="567" w:hanging="567"/>
              <w:rPr>
                <w:rFonts w:cs="Arial"/>
              </w:rPr>
            </w:pPr>
            <w:bookmarkStart w:id="39" w:name="_DV_C27"/>
            <w:r w:rsidRPr="007E0B31">
              <w:rPr>
                <w:rFonts w:cs="Arial"/>
              </w:rPr>
              <w:t>(a)</w:t>
            </w:r>
            <w:r w:rsidRPr="007E0B31">
              <w:rPr>
                <w:rFonts w:cs="Arial"/>
              </w:rPr>
              <w:tab/>
              <w:t xml:space="preserve">with the Grid Code, and </w:t>
            </w:r>
            <w:bookmarkEnd w:id="39"/>
          </w:p>
          <w:p w14:paraId="71F8FC61" w14:textId="77777777" w:rsidR="00ED18D9" w:rsidRPr="007E0B31" w:rsidRDefault="00ED18D9" w:rsidP="00ED18D9">
            <w:pPr>
              <w:pStyle w:val="TableArial11"/>
              <w:ind w:left="567" w:hanging="567"/>
              <w:rPr>
                <w:rFonts w:cs="Arial"/>
              </w:rPr>
            </w:pPr>
            <w:bookmarkStart w:id="40"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40"/>
          </w:p>
          <w:p w14:paraId="77F719EF" w14:textId="77777777" w:rsidR="00ED18D9" w:rsidRPr="007E0B31" w:rsidRDefault="00ED18D9" w:rsidP="00ED18D9">
            <w:pPr>
              <w:pStyle w:val="TableArial11"/>
              <w:rPr>
                <w:rFonts w:cs="Arial"/>
                <w:u w:val="single"/>
              </w:rPr>
            </w:pPr>
            <w:bookmarkStart w:id="41"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41"/>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ED18D9" w:rsidRPr="007E0B31" w14:paraId="78927B55" w14:textId="77777777" w:rsidTr="490DE6A8">
        <w:trPr>
          <w:cantSplit/>
        </w:trPr>
        <w:tc>
          <w:tcPr>
            <w:tcW w:w="2884" w:type="dxa"/>
          </w:tcPr>
          <w:p w14:paraId="7E7B80FA" w14:textId="77777777" w:rsidR="00ED18D9" w:rsidRPr="007E0B31" w:rsidRDefault="00ED18D9" w:rsidP="00ED18D9">
            <w:pPr>
              <w:pStyle w:val="Arial11Bold"/>
              <w:rPr>
                <w:rFonts w:cs="Arial"/>
              </w:rPr>
            </w:pPr>
            <w:r w:rsidRPr="007E0B31">
              <w:rPr>
                <w:rFonts w:cs="Arial"/>
              </w:rPr>
              <w:t>Intermittent Power Source</w:t>
            </w:r>
          </w:p>
        </w:tc>
        <w:tc>
          <w:tcPr>
            <w:tcW w:w="6634" w:type="dxa"/>
          </w:tcPr>
          <w:p w14:paraId="631004BC" w14:textId="4B244038" w:rsidR="00ED18D9" w:rsidRPr="007E0B31" w:rsidRDefault="00ED18D9" w:rsidP="00ED18D9">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w:t>
            </w:r>
            <w:proofErr w:type="gramStart"/>
            <w:r w:rsidRPr="007E0B31">
              <w:rPr>
                <w:rFonts w:cs="Arial"/>
              </w:rPr>
              <w:t>e.g.</w:t>
            </w:r>
            <w:proofErr w:type="gramEnd"/>
            <w:r w:rsidRPr="007E0B31">
              <w:rPr>
                <w:rFonts w:cs="Arial"/>
              </w:rPr>
              <w:t xml:space="preserve">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ED18D9" w:rsidRPr="007E0B31" w14:paraId="0FF2C477" w14:textId="77777777" w:rsidTr="490DE6A8">
        <w:trPr>
          <w:cantSplit/>
        </w:trPr>
        <w:tc>
          <w:tcPr>
            <w:tcW w:w="2884" w:type="dxa"/>
          </w:tcPr>
          <w:p w14:paraId="28EBC4C0" w14:textId="76EEE9C4" w:rsidR="00ED18D9" w:rsidRPr="00865ADF" w:rsidRDefault="00ED18D9" w:rsidP="00ED18D9">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ED18D9" w:rsidRPr="002510FF" w:rsidRDefault="00ED18D9" w:rsidP="00ED18D9">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ED18D9" w:rsidRPr="002510FF" w:rsidRDefault="00ED18D9" w:rsidP="00ED18D9">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77777777" w:rsidR="00ED18D9" w:rsidRPr="002510FF" w:rsidRDefault="00ED18D9" w:rsidP="00ED18D9">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with only real physical values,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4524A652" w14:textId="77777777" w:rsidR="00ED18D9" w:rsidRDefault="00ED18D9" w:rsidP="00ED18D9">
            <w:pPr>
              <w:pStyle w:val="TableArial11"/>
              <w:ind w:left="567" w:hanging="567"/>
              <w:rPr>
                <w:rFonts w:cs="Arial"/>
              </w:rPr>
            </w:pPr>
            <w:r w:rsidRPr="002510FF">
              <w:rPr>
                <w:rFonts w:cs="Arial"/>
              </w:rPr>
              <w:t>For the avoidance of doubt, a virtual impedance, is not permitted in</w:t>
            </w:r>
          </w:p>
          <w:p w14:paraId="77E7BAB6" w14:textId="3A82C0A1" w:rsidR="00ED18D9" w:rsidRPr="00865ADF" w:rsidRDefault="00ED18D9" w:rsidP="00ED18D9">
            <w:pPr>
              <w:pStyle w:val="TableArial11"/>
              <w:ind w:left="567" w:hanging="567"/>
              <w:rPr>
                <w:rFonts w:cs="Arial"/>
              </w:rPr>
            </w:pPr>
            <w:r w:rsidRPr="002510FF">
              <w:rPr>
                <w:rFonts w:cs="Arial"/>
                <w:b/>
                <w:bCs/>
              </w:rPr>
              <w:t>GBGF-I</w:t>
            </w:r>
            <w:r w:rsidRPr="002510FF">
              <w:rPr>
                <w:rFonts w:cs="Arial"/>
              </w:rPr>
              <w:t>.</w:t>
            </w:r>
          </w:p>
        </w:tc>
      </w:tr>
      <w:tr w:rsidR="00ED18D9" w:rsidRPr="007E0B31" w14:paraId="638863F5" w14:textId="77777777" w:rsidTr="490DE6A8">
        <w:trPr>
          <w:cantSplit/>
        </w:trPr>
        <w:tc>
          <w:tcPr>
            <w:tcW w:w="2884" w:type="dxa"/>
          </w:tcPr>
          <w:p w14:paraId="26926052" w14:textId="77777777" w:rsidR="00ED18D9" w:rsidRPr="007E0B31" w:rsidRDefault="00ED18D9" w:rsidP="00ED18D9">
            <w:pPr>
              <w:pStyle w:val="Arial11Bold"/>
              <w:rPr>
                <w:rFonts w:cs="Arial"/>
              </w:rPr>
            </w:pPr>
            <w:proofErr w:type="spellStart"/>
            <w:r w:rsidRPr="007E0B31">
              <w:rPr>
                <w:rFonts w:cs="Arial"/>
              </w:rPr>
              <w:t>Intertripping</w:t>
            </w:r>
            <w:proofErr w:type="spellEnd"/>
          </w:p>
        </w:tc>
        <w:tc>
          <w:tcPr>
            <w:tcW w:w="6634" w:type="dxa"/>
          </w:tcPr>
          <w:p w14:paraId="5885E7C1" w14:textId="77777777" w:rsidR="00ED18D9" w:rsidRPr="007E0B31" w:rsidRDefault="00ED18D9" w:rsidP="00ED18D9">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ED18D9" w:rsidRPr="007E0B31" w:rsidRDefault="00ED18D9" w:rsidP="00ED18D9">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ED18D9" w:rsidRPr="007E0B31" w14:paraId="5FEC53DC" w14:textId="77777777" w:rsidTr="490DE6A8">
        <w:trPr>
          <w:cantSplit/>
        </w:trPr>
        <w:tc>
          <w:tcPr>
            <w:tcW w:w="2884" w:type="dxa"/>
          </w:tcPr>
          <w:p w14:paraId="026F8A52" w14:textId="77777777" w:rsidR="00ED18D9" w:rsidRPr="007E0B31" w:rsidRDefault="00ED18D9" w:rsidP="00ED18D9">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ED18D9" w:rsidRPr="007E0B31" w:rsidRDefault="00ED18D9" w:rsidP="00ED18D9">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ED18D9" w:rsidRPr="007E0B31" w14:paraId="55EDA8C8" w14:textId="77777777" w:rsidTr="490DE6A8">
        <w:trPr>
          <w:cantSplit/>
        </w:trPr>
        <w:tc>
          <w:tcPr>
            <w:tcW w:w="2884" w:type="dxa"/>
          </w:tcPr>
          <w:p w14:paraId="2952593D" w14:textId="13C2FEE2" w:rsidR="00ED18D9" w:rsidRPr="005E6EA9" w:rsidRDefault="00ED18D9" w:rsidP="00ED18D9">
            <w:pPr>
              <w:pStyle w:val="Arial11Bold"/>
              <w:rPr>
                <w:rFonts w:cs="Arial"/>
              </w:rPr>
            </w:pPr>
            <w:r w:rsidRPr="005E6EA9">
              <w:rPr>
                <w:lang w:val="en-US"/>
              </w:rPr>
              <w:t>IP Completion Day</w:t>
            </w:r>
          </w:p>
        </w:tc>
        <w:tc>
          <w:tcPr>
            <w:tcW w:w="6634" w:type="dxa"/>
          </w:tcPr>
          <w:p w14:paraId="57363720" w14:textId="208EF631" w:rsidR="00ED18D9" w:rsidRPr="005E6EA9" w:rsidRDefault="00ED18D9" w:rsidP="00ED18D9">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ED18D9" w:rsidRPr="007E0B31" w14:paraId="39051322" w14:textId="77777777" w:rsidTr="490DE6A8">
        <w:trPr>
          <w:cantSplit/>
        </w:trPr>
        <w:tc>
          <w:tcPr>
            <w:tcW w:w="2884" w:type="dxa"/>
          </w:tcPr>
          <w:p w14:paraId="085A1082" w14:textId="77777777" w:rsidR="00ED18D9" w:rsidRPr="007E0B31" w:rsidRDefault="00ED18D9" w:rsidP="00ED18D9">
            <w:pPr>
              <w:pStyle w:val="Arial11Bold"/>
              <w:rPr>
                <w:rFonts w:cs="Arial"/>
              </w:rPr>
            </w:pPr>
            <w:r w:rsidRPr="007E0B31">
              <w:rPr>
                <w:rFonts w:cs="Arial"/>
              </w:rPr>
              <w:t>IP Turbine Power Fraction</w:t>
            </w:r>
          </w:p>
        </w:tc>
        <w:tc>
          <w:tcPr>
            <w:tcW w:w="6634" w:type="dxa"/>
          </w:tcPr>
          <w:p w14:paraId="0237FD82" w14:textId="77777777" w:rsidR="00ED18D9" w:rsidRPr="007E0B31" w:rsidRDefault="00ED18D9" w:rsidP="00ED18D9">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ED18D9" w:rsidRPr="007E0B31" w14:paraId="216AAE0C" w14:textId="77777777" w:rsidTr="490DE6A8">
        <w:trPr>
          <w:cantSplit/>
        </w:trPr>
        <w:tc>
          <w:tcPr>
            <w:tcW w:w="2884" w:type="dxa"/>
          </w:tcPr>
          <w:p w14:paraId="12BBCDF5" w14:textId="77777777" w:rsidR="00ED18D9" w:rsidRPr="007E0B31" w:rsidRDefault="00ED18D9" w:rsidP="00ED18D9">
            <w:pPr>
              <w:pStyle w:val="Arial11Bold"/>
              <w:rPr>
                <w:rFonts w:cs="Arial"/>
              </w:rPr>
            </w:pPr>
            <w:r w:rsidRPr="007E0B31">
              <w:rPr>
                <w:rFonts w:cs="Arial"/>
              </w:rPr>
              <w:t>Isolating Device</w:t>
            </w:r>
          </w:p>
        </w:tc>
        <w:tc>
          <w:tcPr>
            <w:tcW w:w="6634" w:type="dxa"/>
          </w:tcPr>
          <w:p w14:paraId="49D8E8E0" w14:textId="77777777" w:rsidR="00ED18D9" w:rsidRPr="007E0B31" w:rsidRDefault="00ED18D9" w:rsidP="00ED18D9">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ED18D9" w:rsidRPr="007E0B31" w14:paraId="34453E39" w14:textId="77777777" w:rsidTr="490DE6A8">
        <w:trPr>
          <w:cantSplit/>
        </w:trPr>
        <w:tc>
          <w:tcPr>
            <w:tcW w:w="2884" w:type="dxa"/>
          </w:tcPr>
          <w:p w14:paraId="14A3BF94" w14:textId="77777777" w:rsidR="00ED18D9" w:rsidRPr="007E0B31" w:rsidRDefault="00ED18D9" w:rsidP="00ED18D9">
            <w:pPr>
              <w:pStyle w:val="Arial11Bold"/>
              <w:rPr>
                <w:rFonts w:cs="Arial"/>
              </w:rPr>
            </w:pPr>
            <w:r w:rsidRPr="007E0B31">
              <w:rPr>
                <w:rFonts w:cs="Arial"/>
              </w:rPr>
              <w:lastRenderedPageBreak/>
              <w:t>Isolation</w:t>
            </w:r>
          </w:p>
        </w:tc>
        <w:tc>
          <w:tcPr>
            <w:tcW w:w="6634" w:type="dxa"/>
          </w:tcPr>
          <w:p w14:paraId="68F95399" w14:textId="77777777" w:rsidR="00ED18D9" w:rsidRPr="007E0B31" w:rsidRDefault="00ED18D9" w:rsidP="00ED18D9">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ED18D9" w:rsidRPr="007E0B31" w:rsidRDefault="00ED18D9" w:rsidP="00ED18D9">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ED18D9" w:rsidRPr="007E0B31" w:rsidRDefault="00ED18D9" w:rsidP="00ED18D9">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ED18D9" w:rsidRPr="007E0B31" w:rsidRDefault="00ED18D9" w:rsidP="00ED18D9">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xml:space="preserve">, as the case may </w:t>
            </w:r>
            <w:proofErr w:type="gramStart"/>
            <w:r w:rsidRPr="007E0B31">
              <w:rPr>
                <w:rFonts w:cs="Arial"/>
              </w:rPr>
              <w:t>be;</w:t>
            </w:r>
            <w:proofErr w:type="gramEnd"/>
            <w:r w:rsidRPr="007E0B31">
              <w:rPr>
                <w:rFonts w:cs="Arial"/>
              </w:rPr>
              <w:t xml:space="preserve"> or</w:t>
            </w:r>
          </w:p>
          <w:p w14:paraId="63D66DF5" w14:textId="364EC693" w:rsidR="00ED18D9" w:rsidRPr="007E0B31" w:rsidRDefault="00ED18D9" w:rsidP="00ED18D9">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ED18D9" w:rsidRPr="007E0B31" w14:paraId="1BD7DF5B" w14:textId="77777777" w:rsidTr="490DE6A8">
        <w:trPr>
          <w:cantSplit/>
        </w:trPr>
        <w:tc>
          <w:tcPr>
            <w:tcW w:w="2884" w:type="dxa"/>
          </w:tcPr>
          <w:p w14:paraId="12863469" w14:textId="77777777" w:rsidR="00ED18D9" w:rsidRPr="007E0B31" w:rsidRDefault="00ED18D9" w:rsidP="00ED18D9">
            <w:pPr>
              <w:pStyle w:val="Arial11Bold"/>
              <w:rPr>
                <w:rFonts w:cs="Arial"/>
              </w:rPr>
            </w:pPr>
            <w:r w:rsidRPr="007E0B31">
              <w:rPr>
                <w:rFonts w:cs="Arial"/>
              </w:rPr>
              <w:t>Joint System Incident</w:t>
            </w:r>
          </w:p>
        </w:tc>
        <w:tc>
          <w:tcPr>
            <w:tcW w:w="6634" w:type="dxa"/>
          </w:tcPr>
          <w:p w14:paraId="41956887" w14:textId="12B5377A" w:rsidR="00ED18D9" w:rsidRPr="007E0B31" w:rsidRDefault="00ED18D9" w:rsidP="00ED18D9">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ED18D9" w:rsidRPr="007E0B31" w14:paraId="191172B5" w14:textId="77777777" w:rsidTr="490DE6A8">
        <w:trPr>
          <w:cantSplit/>
        </w:trPr>
        <w:tc>
          <w:tcPr>
            <w:tcW w:w="2884" w:type="dxa"/>
          </w:tcPr>
          <w:p w14:paraId="43A07781" w14:textId="77777777" w:rsidR="00ED18D9" w:rsidRPr="007E0B31" w:rsidRDefault="00ED18D9" w:rsidP="00ED18D9">
            <w:pPr>
              <w:pStyle w:val="Arial11Bold"/>
              <w:rPr>
                <w:rFonts w:cs="Arial"/>
              </w:rPr>
            </w:pPr>
            <w:r w:rsidRPr="007E0B31">
              <w:rPr>
                <w:rFonts w:cs="Arial"/>
              </w:rPr>
              <w:t>Key Safe</w:t>
            </w:r>
          </w:p>
        </w:tc>
        <w:tc>
          <w:tcPr>
            <w:tcW w:w="6634" w:type="dxa"/>
          </w:tcPr>
          <w:p w14:paraId="7E157AB5" w14:textId="77777777" w:rsidR="00ED18D9" w:rsidRPr="007E0B31" w:rsidRDefault="00ED18D9" w:rsidP="00ED18D9">
            <w:pPr>
              <w:pStyle w:val="TableArial11"/>
              <w:rPr>
                <w:rFonts w:cs="Arial"/>
              </w:rPr>
            </w:pPr>
            <w:r w:rsidRPr="007E0B31">
              <w:rPr>
                <w:rFonts w:cs="Arial"/>
              </w:rPr>
              <w:t>A device for the secure retention of keys.</w:t>
            </w:r>
          </w:p>
        </w:tc>
      </w:tr>
      <w:tr w:rsidR="00ED18D9" w:rsidRPr="007E0B31" w14:paraId="6CBC694D" w14:textId="77777777" w:rsidTr="490DE6A8">
        <w:trPr>
          <w:cantSplit/>
        </w:trPr>
        <w:tc>
          <w:tcPr>
            <w:tcW w:w="2884" w:type="dxa"/>
          </w:tcPr>
          <w:p w14:paraId="4D6A5475" w14:textId="77777777" w:rsidR="00ED18D9" w:rsidRPr="007E0B31" w:rsidRDefault="00ED18D9" w:rsidP="00ED18D9">
            <w:pPr>
              <w:pStyle w:val="Arial11Bold"/>
              <w:rPr>
                <w:rFonts w:cs="Arial"/>
              </w:rPr>
            </w:pPr>
            <w:r w:rsidRPr="007E0B31">
              <w:rPr>
                <w:rFonts w:cs="Arial"/>
              </w:rPr>
              <w:t>Key Safe Key</w:t>
            </w:r>
          </w:p>
        </w:tc>
        <w:tc>
          <w:tcPr>
            <w:tcW w:w="6634" w:type="dxa"/>
          </w:tcPr>
          <w:p w14:paraId="0336EA05" w14:textId="77777777" w:rsidR="00ED18D9" w:rsidRPr="007E0B31" w:rsidRDefault="00ED18D9" w:rsidP="00ED18D9">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ED18D9" w:rsidRPr="007E0B31" w14:paraId="1DCBAB6F" w14:textId="77777777" w:rsidTr="490DE6A8">
        <w:trPr>
          <w:cantSplit/>
        </w:trPr>
        <w:tc>
          <w:tcPr>
            <w:tcW w:w="2884" w:type="dxa"/>
          </w:tcPr>
          <w:p w14:paraId="1320A49E" w14:textId="77777777" w:rsidR="00ED18D9" w:rsidRPr="007E0B31" w:rsidRDefault="00ED18D9" w:rsidP="00ED18D9">
            <w:pPr>
              <w:pStyle w:val="Arial11Bold"/>
              <w:rPr>
                <w:rFonts w:cs="Arial"/>
              </w:rPr>
            </w:pPr>
            <w:r w:rsidRPr="007E0B31">
              <w:rPr>
                <w:rFonts w:cs="Arial"/>
              </w:rPr>
              <w:lastRenderedPageBreak/>
              <w:t>Large Power Station</w:t>
            </w:r>
          </w:p>
        </w:tc>
        <w:tc>
          <w:tcPr>
            <w:tcW w:w="6634" w:type="dxa"/>
          </w:tcPr>
          <w:p w14:paraId="6657EC55" w14:textId="77777777" w:rsidR="00ED18D9" w:rsidRPr="007E0B31" w:rsidRDefault="00ED18D9" w:rsidP="00ED18D9">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ED18D9" w:rsidRPr="007E0B31" w:rsidRDefault="00ED18D9" w:rsidP="00ED18D9">
            <w:pPr>
              <w:pStyle w:val="TableArial11"/>
              <w:ind w:left="567" w:hanging="567"/>
              <w:rPr>
                <w:rFonts w:cs="Arial"/>
              </w:rPr>
            </w:pPr>
            <w:r w:rsidRPr="007E0B31">
              <w:rPr>
                <w:rFonts w:cs="Arial"/>
              </w:rPr>
              <w:t>(a)</w:t>
            </w:r>
            <w:r w:rsidRPr="007E0B31">
              <w:rPr>
                <w:rFonts w:cs="Arial"/>
              </w:rPr>
              <w:tab/>
              <w:t>directly connected to:</w:t>
            </w:r>
          </w:p>
          <w:p w14:paraId="18720937" w14:textId="7E414EDE" w:rsidR="00ED18D9" w:rsidRPr="007E0B31" w:rsidRDefault="00ED18D9" w:rsidP="00ED18D9">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ED18D9" w:rsidRPr="007E0B31" w:rsidRDefault="00ED18D9" w:rsidP="00ED18D9">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ED18D9" w:rsidRPr="007E0B31" w:rsidRDefault="00ED18D9" w:rsidP="00ED18D9">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ED18D9" w:rsidRPr="007E0B31" w:rsidRDefault="00ED18D9" w:rsidP="00ED18D9">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0A826084" w14:textId="77777777" w:rsidR="00ED18D9" w:rsidRPr="007E0B31" w:rsidRDefault="00ED18D9" w:rsidP="00ED18D9">
            <w:pPr>
              <w:pStyle w:val="TableArial11"/>
              <w:ind w:left="567" w:hanging="567"/>
              <w:rPr>
                <w:rFonts w:cs="Arial"/>
              </w:rPr>
            </w:pPr>
            <w:r w:rsidRPr="007E0B31">
              <w:rPr>
                <w:rFonts w:cs="Arial"/>
              </w:rPr>
              <w:t>or,</w:t>
            </w:r>
          </w:p>
          <w:p w14:paraId="46BD628C" w14:textId="77777777" w:rsidR="00ED18D9" w:rsidRPr="007E0B31" w:rsidRDefault="00ED18D9" w:rsidP="00ED18D9">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ED18D9" w:rsidRPr="007E0B31" w:rsidRDefault="00ED18D9" w:rsidP="00ED18D9">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ED18D9" w:rsidRPr="007E0B31" w:rsidRDefault="00ED18D9" w:rsidP="00ED18D9">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ED18D9" w:rsidRPr="007E0B31" w:rsidRDefault="00ED18D9" w:rsidP="00ED18D9">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7B2521A1" w14:textId="77777777" w:rsidR="00ED18D9" w:rsidRPr="007E0B31" w:rsidRDefault="00ED18D9" w:rsidP="00ED18D9">
            <w:pPr>
              <w:pStyle w:val="TableArial11"/>
              <w:ind w:left="567" w:hanging="567"/>
              <w:rPr>
                <w:rFonts w:cs="Arial"/>
              </w:rPr>
            </w:pPr>
            <w:r w:rsidRPr="007E0B31">
              <w:rPr>
                <w:rFonts w:cs="Arial"/>
              </w:rPr>
              <w:t>or,</w:t>
            </w:r>
          </w:p>
          <w:p w14:paraId="5A8815D2" w14:textId="77777777" w:rsidR="00ED18D9" w:rsidRPr="007E0B31" w:rsidRDefault="00ED18D9" w:rsidP="00ED18D9">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ED18D9" w:rsidRPr="007E0B31" w:rsidRDefault="00ED18D9" w:rsidP="00ED18D9">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ED18D9" w:rsidRPr="007E0B31" w:rsidRDefault="00ED18D9" w:rsidP="00ED18D9">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ED18D9" w:rsidRPr="007E0B31" w:rsidRDefault="00ED18D9" w:rsidP="00ED18D9">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42A70DDD" w14:textId="77777777" w:rsidR="00ED18D9" w:rsidRPr="007E0B31" w:rsidRDefault="00ED18D9" w:rsidP="00ED18D9">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D18D9" w:rsidRPr="007E0B31" w14:paraId="40707265" w14:textId="77777777" w:rsidTr="490DE6A8">
        <w:trPr>
          <w:cantSplit/>
        </w:trPr>
        <w:tc>
          <w:tcPr>
            <w:tcW w:w="2884" w:type="dxa"/>
          </w:tcPr>
          <w:p w14:paraId="13B8C972" w14:textId="0C9541B8" w:rsidR="00ED18D9" w:rsidRPr="00221562" w:rsidRDefault="00ED18D9" w:rsidP="00ED18D9">
            <w:pPr>
              <w:pStyle w:val="Arial11Bold"/>
              <w:rPr>
                <w:rFonts w:cs="Arial"/>
              </w:rPr>
            </w:pPr>
            <w:r w:rsidRPr="00221562">
              <w:rPr>
                <w:lang w:val="en-US"/>
              </w:rPr>
              <w:t>Legally Binding Decisions of the European Commission and/or the Agency</w:t>
            </w:r>
          </w:p>
        </w:tc>
        <w:tc>
          <w:tcPr>
            <w:tcW w:w="6634" w:type="dxa"/>
          </w:tcPr>
          <w:p w14:paraId="3314CFB0" w14:textId="0C2C4D64" w:rsidR="00ED18D9" w:rsidRPr="00221562" w:rsidRDefault="00ED18D9" w:rsidP="00ED18D9">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ED18D9" w:rsidRPr="007E0B31" w14:paraId="1040E1D1" w14:textId="77777777" w:rsidTr="490DE6A8">
        <w:trPr>
          <w:cantSplit/>
        </w:trPr>
        <w:tc>
          <w:tcPr>
            <w:tcW w:w="2884" w:type="dxa"/>
          </w:tcPr>
          <w:p w14:paraId="297C7421" w14:textId="030B8DE3" w:rsidR="00ED18D9" w:rsidRPr="007E0B31" w:rsidRDefault="00ED18D9" w:rsidP="00ED18D9">
            <w:pPr>
              <w:pStyle w:val="Arial11Bold"/>
              <w:rPr>
                <w:rFonts w:cs="Arial"/>
              </w:rPr>
            </w:pPr>
            <w:r>
              <w:rPr>
                <w:rFonts w:cs="Arial"/>
              </w:rPr>
              <w:t xml:space="preserve">Legal </w:t>
            </w:r>
            <w:r w:rsidRPr="007E0B31">
              <w:rPr>
                <w:rFonts w:cs="Arial"/>
              </w:rPr>
              <w:t>Challenge</w:t>
            </w:r>
          </w:p>
        </w:tc>
        <w:tc>
          <w:tcPr>
            <w:tcW w:w="6634" w:type="dxa"/>
          </w:tcPr>
          <w:p w14:paraId="267FCF4F" w14:textId="77777777" w:rsidR="00ED18D9" w:rsidRPr="007E0B31" w:rsidRDefault="00ED18D9" w:rsidP="00ED18D9">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ED18D9" w:rsidRPr="007E0B31" w14:paraId="101848A3" w14:textId="77777777" w:rsidTr="490DE6A8">
        <w:trPr>
          <w:cantSplit/>
        </w:trPr>
        <w:tc>
          <w:tcPr>
            <w:tcW w:w="2884" w:type="dxa"/>
          </w:tcPr>
          <w:p w14:paraId="2423D9C8" w14:textId="77777777" w:rsidR="00ED18D9" w:rsidRPr="007E0B31" w:rsidRDefault="00ED18D9" w:rsidP="00ED18D9">
            <w:pPr>
              <w:pStyle w:val="Arial11Bold"/>
              <w:rPr>
                <w:rFonts w:cs="Arial"/>
              </w:rPr>
            </w:pPr>
            <w:r w:rsidRPr="007E0B31">
              <w:rPr>
                <w:rFonts w:cs="Arial"/>
              </w:rPr>
              <w:t>Licence</w:t>
            </w:r>
          </w:p>
        </w:tc>
        <w:tc>
          <w:tcPr>
            <w:tcW w:w="6634" w:type="dxa"/>
          </w:tcPr>
          <w:p w14:paraId="0E6692BE" w14:textId="1578521F" w:rsidR="00ED18D9" w:rsidRPr="007E0B31" w:rsidRDefault="00ED18D9" w:rsidP="00ED18D9">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ED18D9" w:rsidRPr="007E0B31" w14:paraId="1ADE1D2C" w14:textId="77777777" w:rsidTr="490DE6A8">
        <w:trPr>
          <w:cantSplit/>
        </w:trPr>
        <w:tc>
          <w:tcPr>
            <w:tcW w:w="2884" w:type="dxa"/>
          </w:tcPr>
          <w:p w14:paraId="0EA73EE1" w14:textId="77777777" w:rsidR="00ED18D9" w:rsidRPr="007E0B31" w:rsidRDefault="00ED18D9" w:rsidP="00ED18D9">
            <w:pPr>
              <w:pStyle w:val="Arial11Bold"/>
              <w:rPr>
                <w:rFonts w:cs="Arial"/>
              </w:rPr>
            </w:pPr>
            <w:r w:rsidRPr="007E0B31">
              <w:rPr>
                <w:rFonts w:cs="Arial"/>
              </w:rPr>
              <w:lastRenderedPageBreak/>
              <w:t>Licence Standards</w:t>
            </w:r>
          </w:p>
        </w:tc>
        <w:tc>
          <w:tcPr>
            <w:tcW w:w="6634" w:type="dxa"/>
          </w:tcPr>
          <w:p w14:paraId="4123F0EA" w14:textId="43F339F7" w:rsidR="00ED18D9" w:rsidRPr="007E0B31" w:rsidRDefault="00ED18D9" w:rsidP="00ED18D9">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ED18D9" w:rsidRPr="007E0B31" w14:paraId="14960021" w14:textId="77777777" w:rsidTr="490DE6A8">
        <w:trPr>
          <w:cantSplit/>
        </w:trPr>
        <w:tc>
          <w:tcPr>
            <w:tcW w:w="2884" w:type="dxa"/>
          </w:tcPr>
          <w:p w14:paraId="5611E47E" w14:textId="77777777" w:rsidR="00ED18D9" w:rsidRPr="007E0B31" w:rsidRDefault="00ED18D9" w:rsidP="00ED18D9">
            <w:pPr>
              <w:pStyle w:val="Arial11Bold"/>
              <w:rPr>
                <w:rFonts w:cs="Arial"/>
              </w:rPr>
            </w:pPr>
            <w:r w:rsidRPr="007E0B31">
              <w:rPr>
                <w:rFonts w:cs="Arial"/>
              </w:rPr>
              <w:t>Limited Frequency Sensitive Mode</w:t>
            </w:r>
          </w:p>
        </w:tc>
        <w:tc>
          <w:tcPr>
            <w:tcW w:w="6634" w:type="dxa"/>
          </w:tcPr>
          <w:p w14:paraId="0777A8DE" w14:textId="0AD15A96" w:rsidR="00ED18D9" w:rsidRPr="007E0B31" w:rsidRDefault="00ED18D9" w:rsidP="00ED18D9">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ED18D9" w:rsidRPr="007E0B31" w14:paraId="07943C3B" w14:textId="77777777" w:rsidTr="490DE6A8">
        <w:trPr>
          <w:cantSplit/>
        </w:trPr>
        <w:tc>
          <w:tcPr>
            <w:tcW w:w="2884" w:type="dxa"/>
          </w:tcPr>
          <w:p w14:paraId="598F9D4C" w14:textId="77777777" w:rsidR="00ED18D9" w:rsidRPr="007E0B31" w:rsidRDefault="00ED18D9" w:rsidP="00ED18D9">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634" w:type="dxa"/>
          </w:tcPr>
          <w:p w14:paraId="759245FF" w14:textId="77777777" w:rsidR="00ED18D9" w:rsidRPr="007E0B31" w:rsidRDefault="00ED18D9" w:rsidP="00ED18D9">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ED18D9" w:rsidRPr="007E0B31" w14:paraId="1F330B5F" w14:textId="77777777" w:rsidTr="490DE6A8">
        <w:trPr>
          <w:cantSplit/>
        </w:trPr>
        <w:tc>
          <w:tcPr>
            <w:tcW w:w="2884" w:type="dxa"/>
          </w:tcPr>
          <w:p w14:paraId="5CD748D2" w14:textId="4CFA5085" w:rsidR="00ED18D9" w:rsidRPr="007E0B31" w:rsidRDefault="00ED18D9" w:rsidP="00ED18D9">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ED18D9" w:rsidRPr="007E0B31" w:rsidRDefault="00ED18D9" w:rsidP="00ED18D9">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ED18D9" w:rsidRPr="007E0B31" w14:paraId="04CF644E" w14:textId="77777777" w:rsidTr="490DE6A8">
        <w:trPr>
          <w:cantSplit/>
        </w:trPr>
        <w:tc>
          <w:tcPr>
            <w:tcW w:w="2884" w:type="dxa"/>
          </w:tcPr>
          <w:p w14:paraId="04481009" w14:textId="77777777" w:rsidR="00ED18D9" w:rsidRPr="007E0B31" w:rsidRDefault="00ED18D9" w:rsidP="00ED18D9">
            <w:pPr>
              <w:pStyle w:val="Arial11Bold"/>
              <w:rPr>
                <w:rFonts w:cs="Arial"/>
              </w:rPr>
            </w:pPr>
            <w:r w:rsidRPr="007E0B31">
              <w:rPr>
                <w:rFonts w:cs="Arial"/>
              </w:rPr>
              <w:t>Limited High Frequency Response</w:t>
            </w:r>
          </w:p>
        </w:tc>
        <w:tc>
          <w:tcPr>
            <w:tcW w:w="6634" w:type="dxa"/>
          </w:tcPr>
          <w:p w14:paraId="5B9BD88C" w14:textId="77777777" w:rsidR="00ED18D9" w:rsidRPr="007E0B31" w:rsidRDefault="00ED18D9" w:rsidP="00ED18D9">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ED18D9" w:rsidRPr="007E0B31" w14:paraId="4A585B12" w14:textId="77777777" w:rsidTr="490DE6A8">
        <w:trPr>
          <w:cantSplit/>
        </w:trPr>
        <w:tc>
          <w:tcPr>
            <w:tcW w:w="2884" w:type="dxa"/>
          </w:tcPr>
          <w:p w14:paraId="16E753BE" w14:textId="1BBB246B" w:rsidR="00ED18D9" w:rsidRPr="007E0B31" w:rsidRDefault="00ED18D9" w:rsidP="00ED18D9">
            <w:pPr>
              <w:pStyle w:val="Arial11Bold"/>
              <w:rPr>
                <w:rFonts w:cs="Arial"/>
              </w:rPr>
            </w:pPr>
            <w:r w:rsidRPr="007723AB">
              <w:rPr>
                <w:rFonts w:eastAsia="Calibri" w:cs="Arial"/>
                <w:lang w:val="en-US"/>
              </w:rPr>
              <w:t>Limited Membership Workgroup</w:t>
            </w:r>
          </w:p>
        </w:tc>
        <w:tc>
          <w:tcPr>
            <w:tcW w:w="6634" w:type="dxa"/>
          </w:tcPr>
          <w:p w14:paraId="7570E925" w14:textId="18C1E540" w:rsidR="00ED18D9" w:rsidRPr="00182491" w:rsidRDefault="00ED18D9" w:rsidP="00ED18D9">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ED18D9" w:rsidRPr="00182491" w:rsidRDefault="00ED18D9" w:rsidP="00ED18D9">
            <w:pPr>
              <w:autoSpaceDE w:val="0"/>
              <w:autoSpaceDN w:val="0"/>
              <w:adjustRightInd w:val="0"/>
              <w:rPr>
                <w:rFonts w:cs="Arial"/>
              </w:rPr>
            </w:pPr>
          </w:p>
          <w:p w14:paraId="43846D0D" w14:textId="19ABC1A4" w:rsidR="00ED18D9" w:rsidRPr="007E0B31" w:rsidRDefault="00ED18D9" w:rsidP="00ED18D9">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ED18D9" w:rsidRPr="007E0B31" w14:paraId="01EA6662" w14:textId="77777777" w:rsidTr="490DE6A8">
        <w:trPr>
          <w:cantSplit/>
        </w:trPr>
        <w:tc>
          <w:tcPr>
            <w:tcW w:w="2884" w:type="dxa"/>
          </w:tcPr>
          <w:p w14:paraId="2347B7F7" w14:textId="702E5CB5" w:rsidR="00ED18D9" w:rsidRPr="007E0B31" w:rsidRDefault="00ED18D9" w:rsidP="00ED18D9">
            <w:pPr>
              <w:pStyle w:val="Arial11Bold"/>
              <w:rPr>
                <w:rFonts w:cs="Arial"/>
              </w:rPr>
            </w:pPr>
            <w:bookmarkStart w:id="42" w:name="_DV_C34"/>
            <w:r w:rsidRPr="007E0B31">
              <w:rPr>
                <w:rFonts w:cs="Arial"/>
              </w:rPr>
              <w:t xml:space="preserve">Limited Operational Notification </w:t>
            </w:r>
            <w:r w:rsidRPr="007E0B31">
              <w:rPr>
                <w:rFonts w:cs="Arial"/>
                <w:b w:val="0"/>
              </w:rPr>
              <w:t>or</w:t>
            </w:r>
            <w:r w:rsidRPr="007E0B31">
              <w:rPr>
                <w:rFonts w:cs="Arial"/>
              </w:rPr>
              <w:t xml:space="preserve"> LON</w:t>
            </w:r>
            <w:bookmarkEnd w:id="42"/>
          </w:p>
        </w:tc>
        <w:tc>
          <w:tcPr>
            <w:tcW w:w="6634" w:type="dxa"/>
          </w:tcPr>
          <w:p w14:paraId="116937FB" w14:textId="55A25BAD" w:rsidR="00ED18D9" w:rsidRPr="007E0B31" w:rsidRDefault="00ED18D9" w:rsidP="00ED18D9">
            <w:pPr>
              <w:pStyle w:val="TableArial11"/>
              <w:rPr>
                <w:rFonts w:cs="Arial"/>
              </w:rPr>
            </w:pPr>
            <w:bookmarkStart w:id="43"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43"/>
          </w:p>
          <w:p w14:paraId="0C9542F9" w14:textId="77777777" w:rsidR="00ED18D9" w:rsidRPr="007E0B31" w:rsidRDefault="00ED18D9" w:rsidP="00ED18D9">
            <w:pPr>
              <w:pStyle w:val="TableArial11"/>
              <w:ind w:left="567" w:hanging="567"/>
              <w:rPr>
                <w:rFonts w:cs="Arial"/>
              </w:rPr>
            </w:pPr>
            <w:bookmarkStart w:id="44" w:name="_DV_C36"/>
            <w:r w:rsidRPr="007E0B31">
              <w:rPr>
                <w:rFonts w:cs="Arial"/>
              </w:rPr>
              <w:t>(a)</w:t>
            </w:r>
            <w:r w:rsidRPr="007E0B31">
              <w:rPr>
                <w:rFonts w:cs="Arial"/>
              </w:rPr>
              <w:tab/>
              <w:t xml:space="preserve">with the provisions of the Grid Code specified in the notice, and </w:t>
            </w:r>
            <w:bookmarkEnd w:id="44"/>
          </w:p>
          <w:p w14:paraId="5536F311" w14:textId="77777777" w:rsidR="00ED18D9" w:rsidRPr="007E0B31" w:rsidRDefault="00ED18D9" w:rsidP="00ED18D9">
            <w:pPr>
              <w:pStyle w:val="TableArial11"/>
              <w:ind w:left="567" w:hanging="567"/>
              <w:rPr>
                <w:rFonts w:cs="Arial"/>
              </w:rPr>
            </w:pPr>
            <w:bookmarkStart w:id="45"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45"/>
            <w:proofErr w:type="gramEnd"/>
          </w:p>
          <w:p w14:paraId="3817BE40" w14:textId="77777777" w:rsidR="00ED18D9" w:rsidRPr="007E0B31" w:rsidRDefault="00ED18D9" w:rsidP="00ED18D9">
            <w:pPr>
              <w:pStyle w:val="TableArial11"/>
              <w:rPr>
                <w:rFonts w:cs="Arial"/>
              </w:rPr>
            </w:pPr>
            <w:bookmarkStart w:id="46" w:name="_DV_C38"/>
            <w:r w:rsidRPr="007E0B31">
              <w:rPr>
                <w:rFonts w:cs="Arial"/>
              </w:rPr>
              <w:t xml:space="preserve">and specifying the </w:t>
            </w:r>
            <w:r w:rsidRPr="007E0B31">
              <w:rPr>
                <w:rFonts w:cs="Arial"/>
                <w:b/>
              </w:rPr>
              <w:t>Unresolved Issues</w:t>
            </w:r>
            <w:r w:rsidRPr="007E0B31">
              <w:rPr>
                <w:rFonts w:cs="Arial"/>
              </w:rPr>
              <w:t xml:space="preserve">. </w:t>
            </w:r>
            <w:bookmarkEnd w:id="46"/>
          </w:p>
        </w:tc>
      </w:tr>
      <w:tr w:rsidR="00ED18D9" w:rsidRPr="007E0B31" w14:paraId="6946C0D5" w14:textId="77777777" w:rsidTr="490DE6A8">
        <w:trPr>
          <w:cantSplit/>
        </w:trPr>
        <w:tc>
          <w:tcPr>
            <w:tcW w:w="2884" w:type="dxa"/>
          </w:tcPr>
          <w:p w14:paraId="18667BDF" w14:textId="77777777" w:rsidR="00ED18D9" w:rsidRPr="007E0B31" w:rsidRDefault="00ED18D9" w:rsidP="00ED18D9">
            <w:pPr>
              <w:pStyle w:val="Arial11Bold"/>
              <w:rPr>
                <w:rFonts w:cs="Arial"/>
              </w:rPr>
            </w:pPr>
            <w:r w:rsidRPr="007E0B31">
              <w:rPr>
                <w:rFonts w:cs="Arial"/>
              </w:rPr>
              <w:t>Load</w:t>
            </w:r>
          </w:p>
        </w:tc>
        <w:tc>
          <w:tcPr>
            <w:tcW w:w="6634" w:type="dxa"/>
          </w:tcPr>
          <w:p w14:paraId="2EAACB51" w14:textId="77777777" w:rsidR="00ED18D9" w:rsidRPr="007E0B31" w:rsidRDefault="00ED18D9" w:rsidP="00ED18D9">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xml:space="preserve">, as the context requires, generated, </w:t>
            </w:r>
            <w:proofErr w:type="gramStart"/>
            <w:r w:rsidRPr="007E0B31">
              <w:rPr>
                <w:rFonts w:cs="Arial"/>
              </w:rPr>
              <w:t>transmitted</w:t>
            </w:r>
            <w:proofErr w:type="gramEnd"/>
            <w:r w:rsidRPr="007E0B31">
              <w:rPr>
                <w:rFonts w:cs="Arial"/>
              </w:rPr>
              <w:t xml:space="preserve"> or distributed.</w:t>
            </w:r>
          </w:p>
        </w:tc>
      </w:tr>
      <w:tr w:rsidR="00ED18D9" w:rsidRPr="007E0B31" w14:paraId="4CDF254C" w14:textId="77777777" w:rsidTr="490DE6A8">
        <w:trPr>
          <w:cantSplit/>
        </w:trPr>
        <w:tc>
          <w:tcPr>
            <w:tcW w:w="2884" w:type="dxa"/>
          </w:tcPr>
          <w:p w14:paraId="5A60A67C" w14:textId="77777777" w:rsidR="00ED18D9" w:rsidRPr="007E0B31" w:rsidRDefault="00ED18D9" w:rsidP="00ED18D9">
            <w:pPr>
              <w:pStyle w:val="Arial11Bold"/>
              <w:rPr>
                <w:rFonts w:cs="Arial"/>
              </w:rPr>
            </w:pPr>
            <w:r w:rsidRPr="007E0B31">
              <w:rPr>
                <w:rFonts w:cs="Arial"/>
              </w:rPr>
              <w:t>Loaded</w:t>
            </w:r>
          </w:p>
        </w:tc>
        <w:tc>
          <w:tcPr>
            <w:tcW w:w="6634" w:type="dxa"/>
          </w:tcPr>
          <w:p w14:paraId="48DFCD98" w14:textId="77777777" w:rsidR="00ED18D9" w:rsidRPr="007E0B31" w:rsidRDefault="00ED18D9" w:rsidP="00ED18D9">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ED18D9" w:rsidRPr="007E0B31" w14:paraId="4482A9A2" w14:textId="77777777" w:rsidTr="490DE6A8">
        <w:trPr>
          <w:cantSplit/>
        </w:trPr>
        <w:tc>
          <w:tcPr>
            <w:tcW w:w="2884" w:type="dxa"/>
          </w:tcPr>
          <w:p w14:paraId="7CAD6FB9" w14:textId="02710C28" w:rsidR="00ED18D9" w:rsidRPr="00A42C57" w:rsidRDefault="00ED18D9" w:rsidP="00ED18D9">
            <w:pPr>
              <w:pStyle w:val="Arial11Bold"/>
              <w:rPr>
                <w:rFonts w:cs="Arial"/>
              </w:rPr>
            </w:pPr>
            <w:r w:rsidRPr="002510FF">
              <w:rPr>
                <w:rFonts w:cs="Arial"/>
              </w:rPr>
              <w:lastRenderedPageBreak/>
              <w:t>Load Angle</w:t>
            </w:r>
          </w:p>
        </w:tc>
        <w:tc>
          <w:tcPr>
            <w:tcW w:w="6634" w:type="dxa"/>
          </w:tcPr>
          <w:p w14:paraId="24A40C90" w14:textId="45EC0D1C" w:rsidR="00ED18D9" w:rsidRPr="00A42C57" w:rsidRDefault="00ED18D9" w:rsidP="00ED18D9">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ED18D9" w:rsidRPr="007E0B31" w14:paraId="3FF8744F" w14:textId="77777777" w:rsidTr="490DE6A8">
        <w:trPr>
          <w:cantSplit/>
        </w:trPr>
        <w:tc>
          <w:tcPr>
            <w:tcW w:w="2884" w:type="dxa"/>
          </w:tcPr>
          <w:p w14:paraId="27A6AFB9" w14:textId="77777777" w:rsidR="00ED18D9" w:rsidRPr="007E0B31" w:rsidRDefault="00ED18D9" w:rsidP="00ED18D9">
            <w:pPr>
              <w:pStyle w:val="Arial11Bold"/>
              <w:rPr>
                <w:rFonts w:cs="Arial"/>
              </w:rPr>
            </w:pPr>
            <w:r w:rsidRPr="007E0B31">
              <w:rPr>
                <w:rFonts w:cs="Arial"/>
              </w:rPr>
              <w:t>Load Factor</w:t>
            </w:r>
          </w:p>
        </w:tc>
        <w:tc>
          <w:tcPr>
            <w:tcW w:w="6634" w:type="dxa"/>
          </w:tcPr>
          <w:p w14:paraId="40B02140" w14:textId="77777777" w:rsidR="00ED18D9" w:rsidRPr="007E0B31" w:rsidRDefault="00ED18D9" w:rsidP="00ED18D9">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ED18D9" w:rsidRPr="007E0B31" w14:paraId="0EBC5AE2" w14:textId="77777777" w:rsidTr="490DE6A8">
        <w:trPr>
          <w:cantSplit/>
        </w:trPr>
        <w:tc>
          <w:tcPr>
            <w:tcW w:w="2884" w:type="dxa"/>
          </w:tcPr>
          <w:p w14:paraId="3992CF4B" w14:textId="77777777" w:rsidR="00ED18D9" w:rsidRPr="007E0B31" w:rsidRDefault="00ED18D9" w:rsidP="00ED18D9">
            <w:pPr>
              <w:pStyle w:val="Arial11Bold"/>
              <w:rPr>
                <w:rFonts w:cs="Arial"/>
              </w:rPr>
            </w:pPr>
            <w:r w:rsidRPr="007E0B31">
              <w:rPr>
                <w:rFonts w:cs="Arial"/>
              </w:rPr>
              <w:t>Load Management Block</w:t>
            </w:r>
          </w:p>
        </w:tc>
        <w:tc>
          <w:tcPr>
            <w:tcW w:w="6634" w:type="dxa"/>
          </w:tcPr>
          <w:p w14:paraId="50274CDB" w14:textId="77777777" w:rsidR="00ED18D9" w:rsidRPr="007E0B31" w:rsidRDefault="00ED18D9" w:rsidP="00ED18D9">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ED18D9" w:rsidRPr="007E0B31" w14:paraId="53E23EC8" w14:textId="77777777" w:rsidTr="490DE6A8">
        <w:trPr>
          <w:cantSplit/>
        </w:trPr>
        <w:tc>
          <w:tcPr>
            <w:tcW w:w="2884" w:type="dxa"/>
          </w:tcPr>
          <w:p w14:paraId="6AF74419" w14:textId="77777777" w:rsidR="00ED18D9" w:rsidRPr="002A73E9" w:rsidRDefault="00ED18D9" w:rsidP="00ED18D9">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ED18D9" w:rsidRPr="00432DAF" w:rsidRDefault="00ED18D9" w:rsidP="00ED18D9">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w:t>
            </w:r>
            <w:proofErr w:type="gramStart"/>
            <w:r w:rsidRPr="00432DAF">
              <w:rPr>
                <w:sz w:val="20"/>
                <w:szCs w:val="20"/>
              </w:rPr>
              <w:t xml:space="preserve">of  </w:t>
            </w:r>
            <w:r w:rsidRPr="00432DAF">
              <w:rPr>
                <w:b/>
                <w:bCs/>
                <w:sz w:val="20"/>
                <w:szCs w:val="20"/>
              </w:rPr>
              <w:t>Top</w:t>
            </w:r>
            <w:proofErr w:type="gramEnd"/>
            <w:r w:rsidRPr="00432DAF">
              <w:rPr>
                <w:b/>
                <w:bCs/>
                <w:sz w:val="20"/>
                <w:szCs w:val="20"/>
              </w:rPr>
              <w:t xml:space="preserve"> Up Restoration Plant</w:t>
            </w:r>
            <w:r w:rsidRPr="00432DAF">
              <w:rPr>
                <w:sz w:val="20"/>
                <w:szCs w:val="20"/>
              </w:rPr>
              <w:t>.</w:t>
            </w:r>
          </w:p>
          <w:p w14:paraId="3235C563" w14:textId="5CCBEE96" w:rsidR="00ED18D9" w:rsidRPr="002A73E9" w:rsidRDefault="00ED18D9" w:rsidP="00ED18D9">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ED18D9" w:rsidRPr="007E0B31" w14:paraId="74F6FA25" w14:textId="77777777" w:rsidTr="490DE6A8">
        <w:trPr>
          <w:cantSplit/>
        </w:trPr>
        <w:tc>
          <w:tcPr>
            <w:tcW w:w="2884" w:type="dxa"/>
          </w:tcPr>
          <w:p w14:paraId="298F5400" w14:textId="77777777" w:rsidR="00ED18D9" w:rsidRPr="007E0B31" w:rsidRDefault="00ED18D9" w:rsidP="00ED18D9">
            <w:pPr>
              <w:pStyle w:val="Arial11Bold"/>
              <w:rPr>
                <w:rFonts w:cs="Arial"/>
              </w:rPr>
            </w:pPr>
            <w:r w:rsidRPr="007E0B31">
              <w:rPr>
                <w:rFonts w:cs="Arial"/>
              </w:rPr>
              <w:t>Local Safety Instructions</w:t>
            </w:r>
          </w:p>
        </w:tc>
        <w:tc>
          <w:tcPr>
            <w:tcW w:w="6634" w:type="dxa"/>
          </w:tcPr>
          <w:p w14:paraId="7A965991" w14:textId="0C172116" w:rsidR="00ED18D9" w:rsidRPr="007E0B31" w:rsidRDefault="00ED18D9" w:rsidP="00ED18D9">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ins w:id="47" w:author="Lizzie Timmins (ESO)" w:date="2024-04-25T09:12:00Z">
              <w:r w:rsidR="00C20DFC" w:rsidRPr="00C20DFC">
                <w:rPr>
                  <w:rFonts w:cs="Arial"/>
                  <w:bCs/>
                </w:rPr>
                <w:t>,</w:t>
              </w:r>
              <w:r w:rsidR="00C20DFC" w:rsidRPr="00280B04">
                <w:rPr>
                  <w:rFonts w:cs="Arial"/>
                </w:rPr>
                <w:t xml:space="preserve"> the</w:t>
              </w:r>
              <w:r w:rsidR="00C20DFC" w:rsidRPr="00280B04">
                <w:rPr>
                  <w:rFonts w:cs="Arial"/>
                  <w:b/>
                  <w:bCs/>
                </w:rPr>
                <w:t xml:space="preserve"> </w:t>
              </w:r>
              <w:r w:rsidR="00C20DFC" w:rsidRPr="00280B04">
                <w:rPr>
                  <w:rFonts w:cs="Arial"/>
                </w:rPr>
                <w:t>relevant</w:t>
              </w:r>
              <w:r w:rsidR="00C20DFC" w:rsidRPr="00280B04">
                <w:rPr>
                  <w:rFonts w:cs="Arial"/>
                  <w:b/>
                  <w:bCs/>
                </w:rPr>
                <w:t xml:space="preserve"> Competitively Appointed Transmission Licensee’s</w:t>
              </w:r>
            </w:ins>
            <w:r w:rsidRPr="007E0B31">
              <w:rPr>
                <w:rFonts w:cs="Arial"/>
              </w:rPr>
              <w:t xml:space="preserve"> or </w:t>
            </w:r>
            <w:r w:rsidRPr="007E0B31">
              <w:rPr>
                <w:rFonts w:cs="Arial"/>
                <w:b/>
              </w:rPr>
              <w:t>User's</w:t>
            </w:r>
            <w:r w:rsidRPr="007E0B31">
              <w:rPr>
                <w:rFonts w:cs="Arial"/>
              </w:rPr>
              <w:t xml:space="preserve"> relevant manager</w:t>
            </w:r>
            <w:ins w:id="48" w:author="Lizzie Timmins (ESO)" w:date="2024-04-25T09:12:00Z">
              <w:r w:rsidR="00690E17">
                <w:rPr>
                  <w:rFonts w:cs="Arial"/>
                </w:rPr>
                <w:t xml:space="preserve"> </w:t>
              </w:r>
              <w:r w:rsidR="00690E17" w:rsidRPr="00280B04">
                <w:rPr>
                  <w:rFonts w:cs="Arial"/>
                </w:rPr>
                <w:t xml:space="preserve">as relevant for the </w:t>
              </w:r>
              <w:r w:rsidR="00690E17" w:rsidRPr="00280B04">
                <w:rPr>
                  <w:rFonts w:cs="Arial"/>
                  <w:b/>
                  <w:bCs/>
                </w:rPr>
                <w:t>User</w:t>
              </w:r>
              <w:r w:rsidR="00690E17" w:rsidRPr="00280B04">
                <w:rPr>
                  <w:rFonts w:cs="Arial"/>
                </w:rPr>
                <w:t xml:space="preserve"> site location</w:t>
              </w:r>
            </w:ins>
            <w:r w:rsidRPr="007E0B31">
              <w:rPr>
                <w:rFonts w:cs="Arial"/>
              </w:rPr>
              <w:t xml:space="preserve">, setting down the methods of achieving the objectives of </w:t>
            </w:r>
            <w:r w:rsidRPr="00803955">
              <w:rPr>
                <w:rFonts w:cs="Arial"/>
                <w:b/>
              </w:rPr>
              <w:t>NGET</w:t>
            </w:r>
            <w:r w:rsidRPr="007E0B31">
              <w:rPr>
                <w:rFonts w:cs="Arial"/>
                <w:b/>
              </w:rPr>
              <w:t>'s</w:t>
            </w:r>
            <w:r w:rsidRPr="007E0B31">
              <w:rPr>
                <w:rFonts w:cs="Arial"/>
              </w:rPr>
              <w:t xml:space="preserve"> </w:t>
            </w:r>
            <w:ins w:id="49" w:author="Lizzie Timmins (ESO)" w:date="2024-04-25T09:12:00Z">
              <w:r w:rsidR="00F9078B" w:rsidRPr="00280B04">
                <w:rPr>
                  <w:rFonts w:cs="Arial"/>
                </w:rPr>
                <w:t>or the</w:t>
              </w:r>
              <w:r w:rsidR="00F9078B" w:rsidRPr="00280B04">
                <w:rPr>
                  <w:rFonts w:cs="Arial"/>
                  <w:b/>
                  <w:bCs/>
                </w:rPr>
                <w:t xml:space="preserve"> </w:t>
              </w:r>
              <w:r w:rsidR="00F9078B" w:rsidRPr="00280B04">
                <w:rPr>
                  <w:rFonts w:cs="Arial"/>
                </w:rPr>
                <w:t>relevant</w:t>
              </w:r>
              <w:r w:rsidR="00F9078B" w:rsidRPr="00280B04">
                <w:rPr>
                  <w:rFonts w:cs="Arial"/>
                  <w:b/>
                  <w:bCs/>
                </w:rPr>
                <w:t xml:space="preserve"> Competitively Appointed Transmission Licensee’s</w:t>
              </w:r>
              <w:r w:rsidR="00F9078B" w:rsidRPr="007E0B31">
                <w:rPr>
                  <w:rFonts w:cs="Arial"/>
                </w:rPr>
                <w:t xml:space="preserve"> </w:t>
              </w:r>
            </w:ins>
            <w:r w:rsidRPr="007E0B31">
              <w:rPr>
                <w:rFonts w:cs="Arial"/>
              </w:rPr>
              <w:t xml:space="preserve">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ED18D9" w:rsidRPr="007E0B31" w14:paraId="77B1C1F3" w14:textId="77777777" w:rsidTr="490DE6A8">
        <w:trPr>
          <w:cantSplit/>
        </w:trPr>
        <w:tc>
          <w:tcPr>
            <w:tcW w:w="2884" w:type="dxa"/>
          </w:tcPr>
          <w:p w14:paraId="41E761FD" w14:textId="77777777" w:rsidR="00ED18D9" w:rsidRPr="007E0B31" w:rsidRDefault="00ED18D9" w:rsidP="00ED18D9">
            <w:pPr>
              <w:pStyle w:val="Arial11Bold"/>
              <w:rPr>
                <w:rFonts w:cs="Arial"/>
              </w:rPr>
            </w:pPr>
            <w:r w:rsidRPr="007E0B31">
              <w:rPr>
                <w:rFonts w:cs="Arial"/>
              </w:rPr>
              <w:t>Local Switching Procedure</w:t>
            </w:r>
          </w:p>
        </w:tc>
        <w:tc>
          <w:tcPr>
            <w:tcW w:w="6634" w:type="dxa"/>
          </w:tcPr>
          <w:p w14:paraId="64A70D2F" w14:textId="77777777" w:rsidR="00ED18D9" w:rsidRPr="007E0B31" w:rsidRDefault="00ED18D9" w:rsidP="00ED18D9">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ED18D9" w:rsidRPr="007E0B31" w14:paraId="4247B2A6" w14:textId="77777777" w:rsidTr="490DE6A8">
        <w:trPr>
          <w:cantSplit/>
        </w:trPr>
        <w:tc>
          <w:tcPr>
            <w:tcW w:w="2884" w:type="dxa"/>
          </w:tcPr>
          <w:p w14:paraId="796A8D79" w14:textId="77777777" w:rsidR="00ED18D9" w:rsidRPr="007E0B31" w:rsidRDefault="00ED18D9" w:rsidP="00ED18D9">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ED18D9" w:rsidRPr="007E0B31" w:rsidRDefault="00ED18D9" w:rsidP="00ED18D9">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ED18D9" w:rsidRPr="007E0B31" w14:paraId="7AF5C5F6" w14:textId="77777777" w:rsidTr="490DE6A8">
        <w:trPr>
          <w:cantSplit/>
        </w:trPr>
        <w:tc>
          <w:tcPr>
            <w:tcW w:w="2884" w:type="dxa"/>
          </w:tcPr>
          <w:p w14:paraId="539D52FC" w14:textId="77777777" w:rsidR="00ED18D9" w:rsidRPr="007E0B31" w:rsidRDefault="00ED18D9" w:rsidP="00ED18D9">
            <w:pPr>
              <w:pStyle w:val="Arial11Bold"/>
              <w:rPr>
                <w:rFonts w:cs="Arial"/>
              </w:rPr>
            </w:pPr>
            <w:r w:rsidRPr="007E0B31">
              <w:rPr>
                <w:rFonts w:cs="Arial"/>
              </w:rPr>
              <w:t>Location</w:t>
            </w:r>
          </w:p>
        </w:tc>
        <w:tc>
          <w:tcPr>
            <w:tcW w:w="6634" w:type="dxa"/>
          </w:tcPr>
          <w:p w14:paraId="55856EBA" w14:textId="77777777" w:rsidR="00ED18D9" w:rsidRPr="007E0B31" w:rsidRDefault="00ED18D9" w:rsidP="00ED18D9">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ED18D9" w:rsidRPr="007E0B31" w14:paraId="0E4BDD8F" w14:textId="77777777" w:rsidTr="490DE6A8">
        <w:trPr>
          <w:cantSplit/>
        </w:trPr>
        <w:tc>
          <w:tcPr>
            <w:tcW w:w="2884" w:type="dxa"/>
          </w:tcPr>
          <w:p w14:paraId="41B859E4" w14:textId="77777777" w:rsidR="00ED18D9" w:rsidRPr="007E0B31" w:rsidRDefault="00ED18D9" w:rsidP="00ED18D9">
            <w:pPr>
              <w:pStyle w:val="Arial11Bold"/>
              <w:rPr>
                <w:rFonts w:cs="Arial"/>
              </w:rPr>
            </w:pPr>
            <w:r w:rsidRPr="007E0B31">
              <w:rPr>
                <w:rFonts w:cs="Arial"/>
              </w:rPr>
              <w:t>Locked</w:t>
            </w:r>
          </w:p>
        </w:tc>
        <w:tc>
          <w:tcPr>
            <w:tcW w:w="6634" w:type="dxa"/>
          </w:tcPr>
          <w:p w14:paraId="585D4C7B" w14:textId="77777777" w:rsidR="00ED18D9" w:rsidRPr="007E0B31" w:rsidRDefault="00ED18D9" w:rsidP="00ED18D9">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ED18D9" w:rsidRPr="007E0B31" w14:paraId="57EA3F5C" w14:textId="77777777" w:rsidTr="490DE6A8">
        <w:trPr>
          <w:cantSplit/>
        </w:trPr>
        <w:tc>
          <w:tcPr>
            <w:tcW w:w="2884" w:type="dxa"/>
          </w:tcPr>
          <w:p w14:paraId="0F7F6662" w14:textId="77777777" w:rsidR="00ED18D9" w:rsidRPr="007E0B31" w:rsidRDefault="00ED18D9" w:rsidP="00ED18D9">
            <w:pPr>
              <w:pStyle w:val="Arial11Bold"/>
              <w:rPr>
                <w:rFonts w:cs="Arial"/>
              </w:rPr>
            </w:pPr>
            <w:r w:rsidRPr="007E0B31">
              <w:rPr>
                <w:rFonts w:cs="Arial"/>
              </w:rPr>
              <w:t>Locking</w:t>
            </w:r>
          </w:p>
        </w:tc>
        <w:tc>
          <w:tcPr>
            <w:tcW w:w="6634" w:type="dxa"/>
          </w:tcPr>
          <w:p w14:paraId="25877041" w14:textId="77777777" w:rsidR="00ED18D9" w:rsidRPr="007E0B31" w:rsidRDefault="00ED18D9" w:rsidP="00ED18D9">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ED18D9" w:rsidRPr="007E0B31" w14:paraId="05FD6AF9" w14:textId="77777777" w:rsidTr="490DE6A8">
        <w:trPr>
          <w:cantSplit/>
        </w:trPr>
        <w:tc>
          <w:tcPr>
            <w:tcW w:w="2884" w:type="dxa"/>
          </w:tcPr>
          <w:p w14:paraId="508D8CC7" w14:textId="77777777" w:rsidR="00ED18D9" w:rsidRPr="007E0B31" w:rsidRDefault="00ED18D9" w:rsidP="00ED18D9">
            <w:pPr>
              <w:pStyle w:val="Arial11Bold"/>
              <w:rPr>
                <w:rFonts w:cs="Arial"/>
              </w:rPr>
            </w:pPr>
            <w:r w:rsidRPr="007E0B31">
              <w:rPr>
                <w:rFonts w:cs="Arial"/>
              </w:rPr>
              <w:t>Low Frequency Relay</w:t>
            </w:r>
          </w:p>
        </w:tc>
        <w:tc>
          <w:tcPr>
            <w:tcW w:w="6634" w:type="dxa"/>
          </w:tcPr>
          <w:p w14:paraId="615E9EC2" w14:textId="77777777" w:rsidR="00ED18D9" w:rsidRPr="007E0B31" w:rsidRDefault="00ED18D9" w:rsidP="00ED18D9">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ED18D9" w:rsidRPr="007E0B31" w14:paraId="3E4531E5" w14:textId="77777777" w:rsidTr="490DE6A8">
        <w:trPr>
          <w:cantSplit/>
        </w:trPr>
        <w:tc>
          <w:tcPr>
            <w:tcW w:w="2884" w:type="dxa"/>
          </w:tcPr>
          <w:p w14:paraId="65FD748C" w14:textId="77777777" w:rsidR="00ED18D9" w:rsidRPr="007E0B31" w:rsidRDefault="00ED18D9" w:rsidP="00ED18D9">
            <w:pPr>
              <w:pStyle w:val="Arial11Bold"/>
              <w:rPr>
                <w:rFonts w:cs="Arial"/>
              </w:rPr>
            </w:pPr>
            <w:r w:rsidRPr="007E0B31">
              <w:rPr>
                <w:rFonts w:cs="Arial"/>
              </w:rPr>
              <w:lastRenderedPageBreak/>
              <w:t xml:space="preserve">Low Voltage </w:t>
            </w:r>
            <w:r w:rsidRPr="007E0B31">
              <w:rPr>
                <w:rFonts w:cs="Arial"/>
                <w:b w:val="0"/>
              </w:rPr>
              <w:t>or</w:t>
            </w:r>
            <w:r w:rsidRPr="007E0B31">
              <w:rPr>
                <w:rFonts w:cs="Arial"/>
              </w:rPr>
              <w:t xml:space="preserve"> LV</w:t>
            </w:r>
          </w:p>
        </w:tc>
        <w:tc>
          <w:tcPr>
            <w:tcW w:w="6634" w:type="dxa"/>
          </w:tcPr>
          <w:p w14:paraId="476D1180" w14:textId="77777777" w:rsidR="00ED18D9" w:rsidRPr="007E0B31" w:rsidRDefault="00ED18D9" w:rsidP="00ED18D9">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ED18D9" w:rsidRPr="007E0B31" w14:paraId="1231D50D" w14:textId="77777777" w:rsidTr="490DE6A8">
        <w:trPr>
          <w:cantSplit/>
        </w:trPr>
        <w:tc>
          <w:tcPr>
            <w:tcW w:w="2884" w:type="dxa"/>
          </w:tcPr>
          <w:p w14:paraId="7F97E239" w14:textId="77777777" w:rsidR="00ED18D9" w:rsidRPr="007E0B31" w:rsidRDefault="00ED18D9" w:rsidP="00ED18D9">
            <w:pPr>
              <w:pStyle w:val="Arial11Bold"/>
              <w:rPr>
                <w:rFonts w:cs="Arial"/>
              </w:rPr>
            </w:pPr>
            <w:r w:rsidRPr="007E0B31">
              <w:rPr>
                <w:rFonts w:cs="Arial"/>
              </w:rPr>
              <w:t>LV Side of the Offshore Platform</w:t>
            </w:r>
          </w:p>
        </w:tc>
        <w:tc>
          <w:tcPr>
            <w:tcW w:w="6634" w:type="dxa"/>
          </w:tcPr>
          <w:p w14:paraId="00CEA237" w14:textId="77777777" w:rsidR="00ED18D9" w:rsidRPr="007E0B31" w:rsidRDefault="00ED18D9" w:rsidP="00ED18D9">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ED18D9" w:rsidRPr="007E0B31" w14:paraId="43E02C23" w14:textId="77777777" w:rsidTr="490DE6A8">
        <w:trPr>
          <w:cantSplit/>
        </w:trPr>
        <w:tc>
          <w:tcPr>
            <w:tcW w:w="2884" w:type="dxa"/>
          </w:tcPr>
          <w:p w14:paraId="149BA9AB" w14:textId="77777777" w:rsidR="00ED18D9" w:rsidRPr="007E0B31" w:rsidRDefault="00ED18D9" w:rsidP="00ED18D9">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ED18D9" w:rsidRPr="007E0B31" w:rsidRDefault="00ED18D9" w:rsidP="00ED18D9">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ED18D9" w:rsidRDefault="00ED18D9" w:rsidP="00ED18D9">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ED18D9" w:rsidRPr="00745344" w:rsidRDefault="00ED18D9" w:rsidP="00ED18D9">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ED18D9" w:rsidRPr="007E0B31" w14:paraId="29A17BF0" w14:textId="77777777" w:rsidTr="490DE6A8">
        <w:trPr>
          <w:cantSplit/>
        </w:trPr>
        <w:tc>
          <w:tcPr>
            <w:tcW w:w="2884" w:type="dxa"/>
          </w:tcPr>
          <w:p w14:paraId="0A0A0725" w14:textId="77777777" w:rsidR="00ED18D9" w:rsidRPr="007E0B31" w:rsidRDefault="00ED18D9" w:rsidP="00ED18D9">
            <w:pPr>
              <w:pStyle w:val="Arial11Bold"/>
              <w:rPr>
                <w:rFonts w:cs="Arial"/>
              </w:rPr>
            </w:pPr>
            <w:r w:rsidRPr="007E0B31">
              <w:rPr>
                <w:rFonts w:cs="Arial"/>
              </w:rPr>
              <w:t>Main Protection</w:t>
            </w:r>
          </w:p>
        </w:tc>
        <w:tc>
          <w:tcPr>
            <w:tcW w:w="6634" w:type="dxa"/>
          </w:tcPr>
          <w:p w14:paraId="3DC0D468" w14:textId="77777777" w:rsidR="00ED18D9" w:rsidRPr="007E0B31" w:rsidRDefault="00ED18D9" w:rsidP="00ED18D9">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ED18D9" w:rsidRPr="007E0B31" w14:paraId="76CC7C36" w14:textId="77777777" w:rsidTr="490DE6A8">
        <w:trPr>
          <w:cantSplit/>
        </w:trPr>
        <w:tc>
          <w:tcPr>
            <w:tcW w:w="2884" w:type="dxa"/>
          </w:tcPr>
          <w:p w14:paraId="331C7E14" w14:textId="380252E6" w:rsidR="00ED18D9" w:rsidRPr="007E0B31" w:rsidRDefault="00ED18D9" w:rsidP="00ED18D9">
            <w:pPr>
              <w:pStyle w:val="Arial11Bold"/>
              <w:rPr>
                <w:rFonts w:cs="Arial"/>
              </w:rPr>
            </w:pPr>
            <w:bookmarkStart w:id="50" w:name="_DV_C39"/>
            <w:r w:rsidRPr="007E0B31">
              <w:rPr>
                <w:rFonts w:cs="Arial"/>
              </w:rPr>
              <w:t>Manufacturer’s Data &amp; Performance Report</w:t>
            </w:r>
            <w:bookmarkEnd w:id="50"/>
          </w:p>
        </w:tc>
        <w:tc>
          <w:tcPr>
            <w:tcW w:w="6634" w:type="dxa"/>
          </w:tcPr>
          <w:p w14:paraId="671DA193" w14:textId="02EFD935" w:rsidR="00ED18D9" w:rsidRPr="007E0B31" w:rsidRDefault="00ED18D9" w:rsidP="00ED18D9">
            <w:pPr>
              <w:pStyle w:val="TableArial11"/>
              <w:rPr>
                <w:rFonts w:cs="Arial"/>
              </w:rPr>
            </w:pPr>
            <w:bookmarkStart w:id="51"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51"/>
          </w:p>
        </w:tc>
      </w:tr>
      <w:tr w:rsidR="00ED18D9" w:rsidRPr="007E0B31" w14:paraId="0E2893AA" w14:textId="77777777" w:rsidTr="490DE6A8">
        <w:trPr>
          <w:cantSplit/>
        </w:trPr>
        <w:tc>
          <w:tcPr>
            <w:tcW w:w="2884" w:type="dxa"/>
          </w:tcPr>
          <w:p w14:paraId="1DC60E78" w14:textId="77777777" w:rsidR="00ED18D9" w:rsidRPr="007E0B31" w:rsidRDefault="00ED18D9" w:rsidP="00ED18D9">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ED18D9" w:rsidRPr="007E0B31" w:rsidRDefault="00ED18D9" w:rsidP="00ED18D9">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ED18D9" w:rsidRPr="007E0B31" w14:paraId="0E3E88D3" w14:textId="77777777" w:rsidTr="490DE6A8">
        <w:trPr>
          <w:cantSplit/>
        </w:trPr>
        <w:tc>
          <w:tcPr>
            <w:tcW w:w="2884" w:type="dxa"/>
          </w:tcPr>
          <w:p w14:paraId="45B588B2" w14:textId="77777777" w:rsidR="00ED18D9" w:rsidRPr="007E0B31" w:rsidRDefault="00ED18D9" w:rsidP="00ED18D9">
            <w:pPr>
              <w:pStyle w:val="Arial11Bold"/>
              <w:rPr>
                <w:rFonts w:cs="Arial"/>
              </w:rPr>
            </w:pPr>
            <w:r w:rsidRPr="007E0B31">
              <w:rPr>
                <w:rFonts w:cs="Arial"/>
              </w:rPr>
              <w:t>Market Operation Data Interface System (MODIS)</w:t>
            </w:r>
          </w:p>
        </w:tc>
        <w:tc>
          <w:tcPr>
            <w:tcW w:w="6634" w:type="dxa"/>
          </w:tcPr>
          <w:p w14:paraId="6049E762" w14:textId="5373A31D" w:rsidR="00ED18D9" w:rsidRPr="007E0B31" w:rsidRDefault="00ED18D9" w:rsidP="00ED18D9">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ED18D9" w:rsidRPr="007E0B31" w14:paraId="2E9600F6" w14:textId="77777777" w:rsidTr="490DE6A8">
        <w:trPr>
          <w:cantSplit/>
        </w:trPr>
        <w:tc>
          <w:tcPr>
            <w:tcW w:w="2884" w:type="dxa"/>
          </w:tcPr>
          <w:p w14:paraId="1013C18D" w14:textId="77777777" w:rsidR="00ED18D9" w:rsidRPr="007E0B31" w:rsidRDefault="00ED18D9" w:rsidP="00ED18D9">
            <w:pPr>
              <w:pStyle w:val="Arial11Bold"/>
              <w:rPr>
                <w:rFonts w:cs="Arial"/>
              </w:rPr>
            </w:pPr>
            <w:r w:rsidRPr="007E0B31">
              <w:rPr>
                <w:rFonts w:cs="Arial"/>
              </w:rPr>
              <w:t>Market Suspension Threshold</w:t>
            </w:r>
          </w:p>
        </w:tc>
        <w:tc>
          <w:tcPr>
            <w:tcW w:w="6634" w:type="dxa"/>
          </w:tcPr>
          <w:p w14:paraId="60F4E8DB" w14:textId="77777777" w:rsidR="00ED18D9" w:rsidRPr="007E0B31" w:rsidRDefault="00ED18D9" w:rsidP="00ED18D9">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ED18D9" w:rsidRPr="007E0B31" w14:paraId="1F49614C" w14:textId="77777777" w:rsidTr="490DE6A8">
        <w:trPr>
          <w:cantSplit/>
        </w:trPr>
        <w:tc>
          <w:tcPr>
            <w:tcW w:w="2884" w:type="dxa"/>
          </w:tcPr>
          <w:p w14:paraId="4BAFAA51" w14:textId="77777777" w:rsidR="00ED18D9" w:rsidRPr="007E0B31" w:rsidRDefault="00ED18D9" w:rsidP="00ED18D9">
            <w:pPr>
              <w:pStyle w:val="Arial11Bold"/>
              <w:rPr>
                <w:rFonts w:cs="Arial"/>
              </w:rPr>
            </w:pPr>
            <w:r w:rsidRPr="007E0B31">
              <w:rPr>
                <w:rFonts w:cs="Arial"/>
              </w:rPr>
              <w:t>Material Effect</w:t>
            </w:r>
          </w:p>
        </w:tc>
        <w:tc>
          <w:tcPr>
            <w:tcW w:w="6634" w:type="dxa"/>
          </w:tcPr>
          <w:p w14:paraId="2D25D42C" w14:textId="1645633C" w:rsidR="00ED18D9" w:rsidRPr="007E0B31" w:rsidRDefault="00ED18D9" w:rsidP="00ED18D9">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ED18D9" w:rsidRPr="007E0B31" w14:paraId="4FE4892A" w14:textId="77777777" w:rsidTr="490DE6A8">
        <w:trPr>
          <w:cantSplit/>
        </w:trPr>
        <w:tc>
          <w:tcPr>
            <w:tcW w:w="2884" w:type="dxa"/>
          </w:tcPr>
          <w:p w14:paraId="5D2654C2" w14:textId="77777777" w:rsidR="00ED18D9" w:rsidRPr="007E0B31" w:rsidRDefault="00ED18D9" w:rsidP="00ED18D9">
            <w:pPr>
              <w:pStyle w:val="Arial11Bold"/>
              <w:rPr>
                <w:rFonts w:cs="Arial"/>
              </w:rPr>
            </w:pPr>
            <w:r w:rsidRPr="007E0B31">
              <w:rPr>
                <w:rFonts w:cs="Arial"/>
              </w:rPr>
              <w:lastRenderedPageBreak/>
              <w:t>Materially Affected Party</w:t>
            </w:r>
          </w:p>
        </w:tc>
        <w:tc>
          <w:tcPr>
            <w:tcW w:w="6634" w:type="dxa"/>
          </w:tcPr>
          <w:p w14:paraId="228E8081" w14:textId="77777777" w:rsidR="00ED18D9" w:rsidRPr="007E0B31" w:rsidRDefault="00ED18D9" w:rsidP="00ED18D9">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ED18D9" w:rsidRPr="007E0B31" w14:paraId="21849F19" w14:textId="77777777" w:rsidTr="490DE6A8">
        <w:trPr>
          <w:cantSplit/>
        </w:trPr>
        <w:tc>
          <w:tcPr>
            <w:tcW w:w="2884" w:type="dxa"/>
          </w:tcPr>
          <w:p w14:paraId="3DA54DDA" w14:textId="1AE4917A" w:rsidR="00ED18D9" w:rsidRPr="007E0B31" w:rsidRDefault="00ED18D9" w:rsidP="00ED18D9">
            <w:pPr>
              <w:pStyle w:val="Arial11Bold"/>
              <w:rPr>
                <w:rFonts w:cs="Arial"/>
              </w:rPr>
            </w:pPr>
            <w:r w:rsidRPr="005C20E3">
              <w:rPr>
                <w:color w:val="000000" w:themeColor="text1"/>
              </w:rPr>
              <w:t>Maximum Export Capability</w:t>
            </w:r>
          </w:p>
        </w:tc>
        <w:tc>
          <w:tcPr>
            <w:tcW w:w="6634" w:type="dxa"/>
          </w:tcPr>
          <w:p w14:paraId="09A88861" w14:textId="6FF8BD00" w:rsidR="00ED18D9" w:rsidRPr="007E0B31" w:rsidRDefault="00ED18D9" w:rsidP="00ED18D9">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D18D9" w:rsidRPr="007E0B31" w14:paraId="08244F89" w14:textId="77777777" w:rsidTr="490DE6A8">
        <w:trPr>
          <w:cantSplit/>
        </w:trPr>
        <w:tc>
          <w:tcPr>
            <w:tcW w:w="2884" w:type="dxa"/>
          </w:tcPr>
          <w:p w14:paraId="0D6EE1DC" w14:textId="77777777" w:rsidR="00ED18D9" w:rsidRPr="007E0B31" w:rsidRDefault="00ED18D9" w:rsidP="00ED18D9">
            <w:pPr>
              <w:pStyle w:val="Arial11Bold"/>
              <w:rPr>
                <w:rFonts w:cs="Arial"/>
                <w:highlight w:val="green"/>
              </w:rPr>
            </w:pPr>
            <w:r w:rsidRPr="007E0B31">
              <w:rPr>
                <w:rFonts w:cs="Arial"/>
              </w:rPr>
              <w:t>Maximum Export Capacity</w:t>
            </w:r>
          </w:p>
        </w:tc>
        <w:tc>
          <w:tcPr>
            <w:tcW w:w="6634" w:type="dxa"/>
          </w:tcPr>
          <w:p w14:paraId="71DB60FA" w14:textId="77777777" w:rsidR="00ED18D9" w:rsidRPr="007E0B31" w:rsidRDefault="00ED18D9" w:rsidP="00ED18D9">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ED18D9" w:rsidRPr="007E0B31" w14:paraId="0948B47C" w14:textId="77777777" w:rsidTr="490DE6A8">
        <w:trPr>
          <w:cantSplit/>
        </w:trPr>
        <w:tc>
          <w:tcPr>
            <w:tcW w:w="2884" w:type="dxa"/>
          </w:tcPr>
          <w:p w14:paraId="740BDFDB" w14:textId="77777777" w:rsidR="00ED18D9" w:rsidRPr="007E0B31" w:rsidRDefault="00ED18D9" w:rsidP="00ED18D9">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ED18D9" w:rsidRPr="007E0B31" w:rsidRDefault="00ED18D9" w:rsidP="00ED18D9">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ED18D9" w:rsidRPr="007E0B31" w14:paraId="37163BB3" w14:textId="77777777" w:rsidTr="490DE6A8">
        <w:trPr>
          <w:cantSplit/>
        </w:trPr>
        <w:tc>
          <w:tcPr>
            <w:tcW w:w="2884" w:type="dxa"/>
          </w:tcPr>
          <w:p w14:paraId="4540B3A4" w14:textId="77777777" w:rsidR="00ED18D9" w:rsidRPr="007E0B31" w:rsidRDefault="00ED18D9" w:rsidP="00ED18D9">
            <w:pPr>
              <w:pStyle w:val="Arial11Bold"/>
              <w:rPr>
                <w:rFonts w:cs="Arial"/>
              </w:rPr>
            </w:pPr>
            <w:r w:rsidRPr="007E0B31">
              <w:rPr>
                <w:rFonts w:cs="Arial"/>
              </w:rPr>
              <w:t>Maximum Generation Service or MGS</w:t>
            </w:r>
          </w:p>
        </w:tc>
        <w:tc>
          <w:tcPr>
            <w:tcW w:w="6634" w:type="dxa"/>
          </w:tcPr>
          <w:p w14:paraId="5E387610" w14:textId="7EFCA426" w:rsidR="00ED18D9" w:rsidRPr="007E0B31" w:rsidRDefault="00ED18D9" w:rsidP="00ED18D9">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ED18D9" w:rsidRPr="007E0B31" w14:paraId="1FF4E953" w14:textId="77777777" w:rsidTr="490DE6A8">
        <w:trPr>
          <w:cantSplit/>
        </w:trPr>
        <w:tc>
          <w:tcPr>
            <w:tcW w:w="2884" w:type="dxa"/>
          </w:tcPr>
          <w:p w14:paraId="6AFD0D7A" w14:textId="77777777" w:rsidR="00ED18D9" w:rsidRPr="007E0B31" w:rsidRDefault="00ED18D9" w:rsidP="00ED18D9">
            <w:pPr>
              <w:pStyle w:val="Arial11Bold"/>
              <w:rPr>
                <w:rFonts w:cs="Arial"/>
              </w:rPr>
            </w:pPr>
            <w:r w:rsidRPr="007E0B31">
              <w:rPr>
                <w:rFonts w:cs="Arial"/>
              </w:rPr>
              <w:t>Maximum Generation Service Agreement</w:t>
            </w:r>
          </w:p>
        </w:tc>
        <w:tc>
          <w:tcPr>
            <w:tcW w:w="6634" w:type="dxa"/>
          </w:tcPr>
          <w:p w14:paraId="08FAFE28" w14:textId="4B8999EC" w:rsidR="00ED18D9" w:rsidRPr="007E0B31" w:rsidRDefault="00ED18D9" w:rsidP="00ED18D9">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ED18D9" w:rsidRPr="007E0B31" w14:paraId="52F03BE5" w14:textId="77777777" w:rsidTr="490DE6A8">
        <w:trPr>
          <w:cantSplit/>
        </w:trPr>
        <w:tc>
          <w:tcPr>
            <w:tcW w:w="2884" w:type="dxa"/>
          </w:tcPr>
          <w:p w14:paraId="11A7CFC0" w14:textId="77777777" w:rsidR="00ED18D9" w:rsidRPr="007E0B31" w:rsidRDefault="00ED18D9" w:rsidP="00ED18D9">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ED18D9" w:rsidRPr="007E0B31" w:rsidRDefault="00ED18D9" w:rsidP="00ED18D9">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ED18D9" w:rsidRPr="007E0B31" w14:paraId="11D155E9" w14:textId="77777777" w:rsidTr="490DE6A8">
        <w:trPr>
          <w:cantSplit/>
        </w:trPr>
        <w:tc>
          <w:tcPr>
            <w:tcW w:w="2884" w:type="dxa"/>
          </w:tcPr>
          <w:p w14:paraId="62C8C8BB" w14:textId="217F8DC3" w:rsidR="00ED18D9" w:rsidRPr="007E0B31" w:rsidRDefault="00ED18D9" w:rsidP="00ED18D9">
            <w:pPr>
              <w:pStyle w:val="Arial11Bold"/>
              <w:rPr>
                <w:rFonts w:cs="Arial"/>
              </w:rPr>
            </w:pPr>
            <w:r w:rsidRPr="005C20E3">
              <w:rPr>
                <w:color w:val="000000" w:themeColor="text1"/>
              </w:rPr>
              <w:t>Maximum Import Capability</w:t>
            </w:r>
          </w:p>
        </w:tc>
        <w:tc>
          <w:tcPr>
            <w:tcW w:w="6634" w:type="dxa"/>
          </w:tcPr>
          <w:p w14:paraId="4BC9A525" w14:textId="34778CF5" w:rsidR="00ED18D9" w:rsidRPr="007E0B31" w:rsidRDefault="00ED18D9" w:rsidP="00ED18D9">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D18D9" w:rsidRPr="007E0B31" w14:paraId="0967C22C" w14:textId="77777777" w:rsidTr="490DE6A8">
        <w:trPr>
          <w:cantSplit/>
        </w:trPr>
        <w:tc>
          <w:tcPr>
            <w:tcW w:w="2884" w:type="dxa"/>
          </w:tcPr>
          <w:p w14:paraId="6536B201" w14:textId="77777777" w:rsidR="00ED18D9" w:rsidRPr="007E0B31" w:rsidRDefault="00ED18D9" w:rsidP="00ED18D9">
            <w:pPr>
              <w:pStyle w:val="Arial11Bold"/>
              <w:rPr>
                <w:rFonts w:cs="Arial"/>
                <w:highlight w:val="green"/>
              </w:rPr>
            </w:pPr>
            <w:r w:rsidRPr="007E0B31">
              <w:rPr>
                <w:rFonts w:cs="Arial"/>
              </w:rPr>
              <w:t>Maximum Import Capacity</w:t>
            </w:r>
          </w:p>
        </w:tc>
        <w:tc>
          <w:tcPr>
            <w:tcW w:w="6634" w:type="dxa"/>
          </w:tcPr>
          <w:p w14:paraId="7E57CD31" w14:textId="77777777" w:rsidR="00ED18D9" w:rsidRPr="007E0B31" w:rsidRDefault="00ED18D9" w:rsidP="00ED18D9">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ED18D9" w:rsidRPr="007E0B31" w14:paraId="03CA429B" w14:textId="77777777" w:rsidTr="490DE6A8">
        <w:trPr>
          <w:cantSplit/>
        </w:trPr>
        <w:tc>
          <w:tcPr>
            <w:tcW w:w="2884" w:type="dxa"/>
          </w:tcPr>
          <w:p w14:paraId="2ED59A0E" w14:textId="77777777" w:rsidR="00ED18D9" w:rsidRPr="007E0B31" w:rsidRDefault="00ED18D9" w:rsidP="00ED18D9">
            <w:pPr>
              <w:pStyle w:val="Arial11Bold"/>
              <w:rPr>
                <w:rFonts w:cs="Arial"/>
              </w:rPr>
            </w:pPr>
            <w:r w:rsidRPr="00373816">
              <w:t xml:space="preserve">Maximum Import Power </w:t>
            </w:r>
          </w:p>
        </w:tc>
        <w:tc>
          <w:tcPr>
            <w:tcW w:w="6634" w:type="dxa"/>
          </w:tcPr>
          <w:p w14:paraId="5383D68A" w14:textId="77777777" w:rsidR="00ED18D9" w:rsidRPr="007E0B31" w:rsidRDefault="00ED18D9" w:rsidP="00ED18D9">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ED18D9" w:rsidRPr="007E0B31" w14:paraId="3B0FB9D5" w14:textId="77777777" w:rsidTr="490DE6A8">
        <w:trPr>
          <w:cantSplit/>
        </w:trPr>
        <w:tc>
          <w:tcPr>
            <w:tcW w:w="2884" w:type="dxa"/>
          </w:tcPr>
          <w:p w14:paraId="6C90BEB7" w14:textId="77777777" w:rsidR="00ED18D9" w:rsidRPr="007E0B31" w:rsidRDefault="00ED18D9" w:rsidP="00ED18D9">
            <w:pPr>
              <w:pStyle w:val="Arial11Bold"/>
              <w:rPr>
                <w:rFonts w:cs="Arial"/>
              </w:rPr>
            </w:pPr>
            <w:r w:rsidRPr="007E0B31">
              <w:rPr>
                <w:rFonts w:cs="Arial"/>
              </w:rPr>
              <w:lastRenderedPageBreak/>
              <w:t>Medium Power Station</w:t>
            </w:r>
          </w:p>
        </w:tc>
        <w:tc>
          <w:tcPr>
            <w:tcW w:w="6634" w:type="dxa"/>
          </w:tcPr>
          <w:p w14:paraId="07F15D2F" w14:textId="77777777" w:rsidR="00ED18D9" w:rsidRPr="007E0B31" w:rsidRDefault="00ED18D9" w:rsidP="00ED18D9">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ED18D9" w:rsidRPr="007E0B31" w:rsidRDefault="00ED18D9" w:rsidP="00ED18D9">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r w:rsidRPr="007E0B31">
              <w:rPr>
                <w:rFonts w:cs="Arial"/>
              </w:rPr>
              <w:t xml:space="preserve"> </w:t>
            </w:r>
          </w:p>
          <w:p w14:paraId="2EB314A8" w14:textId="77777777" w:rsidR="00ED18D9" w:rsidRPr="007E0B31" w:rsidRDefault="00ED18D9" w:rsidP="00ED18D9">
            <w:pPr>
              <w:pStyle w:val="TableArial11"/>
              <w:ind w:left="567" w:hanging="567"/>
              <w:rPr>
                <w:rFonts w:cs="Arial"/>
              </w:rPr>
            </w:pPr>
            <w:r w:rsidRPr="007E0B31">
              <w:rPr>
                <w:rFonts w:cs="Arial"/>
              </w:rPr>
              <w:t>or,</w:t>
            </w:r>
          </w:p>
          <w:p w14:paraId="272C46D3" w14:textId="1BE214D3" w:rsidR="00ED18D9" w:rsidRPr="007E0B31" w:rsidRDefault="00ED18D9" w:rsidP="00ED18D9">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 xml:space="preserve">’s Transmission </w:t>
            </w:r>
            <w:proofErr w:type="gramStart"/>
            <w:r w:rsidRPr="007E0B31">
              <w:rPr>
                <w:rFonts w:cs="Arial"/>
                <w:b/>
              </w:rPr>
              <w:t>System</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ED18D9" w:rsidRPr="007E0B31" w:rsidRDefault="00ED18D9" w:rsidP="00ED18D9">
            <w:pPr>
              <w:pStyle w:val="TableArial11"/>
              <w:ind w:left="567" w:hanging="567"/>
              <w:rPr>
                <w:rFonts w:cs="Arial"/>
              </w:rPr>
            </w:pPr>
            <w:r w:rsidRPr="007E0B31">
              <w:rPr>
                <w:rFonts w:cs="Arial"/>
              </w:rPr>
              <w:t>or,</w:t>
            </w:r>
          </w:p>
          <w:p w14:paraId="3F68A2DE" w14:textId="2934E072" w:rsidR="00ED18D9" w:rsidRPr="007E0B31" w:rsidRDefault="00ED18D9" w:rsidP="00ED18D9">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 xml:space="preserve">’s Transmission </w:t>
            </w:r>
            <w:proofErr w:type="gramStart"/>
            <w:r w:rsidRPr="007E0B31">
              <w:rPr>
                <w:rFonts w:cs="Arial"/>
                <w:b/>
              </w:rPr>
              <w:t>Area</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ED18D9" w:rsidRPr="007E0B31" w:rsidRDefault="00ED18D9" w:rsidP="00ED18D9">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D18D9" w:rsidRPr="007E0B31" w14:paraId="0CDEA8DB" w14:textId="77777777" w:rsidTr="490DE6A8">
        <w:trPr>
          <w:cantSplit/>
        </w:trPr>
        <w:tc>
          <w:tcPr>
            <w:tcW w:w="2884" w:type="dxa"/>
          </w:tcPr>
          <w:p w14:paraId="6558EC81" w14:textId="77777777" w:rsidR="00ED18D9" w:rsidRPr="007E0B31" w:rsidRDefault="00ED18D9" w:rsidP="00ED18D9">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ED18D9" w:rsidRPr="007E0B31" w:rsidRDefault="00ED18D9" w:rsidP="00ED18D9">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ED18D9" w:rsidRPr="007E0B31" w14:paraId="1172E6F9" w14:textId="77777777" w:rsidTr="490DE6A8">
        <w:trPr>
          <w:cantSplit/>
        </w:trPr>
        <w:tc>
          <w:tcPr>
            <w:tcW w:w="2884" w:type="dxa"/>
          </w:tcPr>
          <w:p w14:paraId="55008996" w14:textId="77777777" w:rsidR="00ED18D9" w:rsidRPr="007E0B31" w:rsidRDefault="00ED18D9" w:rsidP="00ED18D9">
            <w:pPr>
              <w:pStyle w:val="Arial11Bold"/>
              <w:rPr>
                <w:rFonts w:cs="Arial"/>
              </w:rPr>
            </w:pPr>
            <w:r w:rsidRPr="007E0B31">
              <w:rPr>
                <w:rFonts w:cs="Arial"/>
              </w:rPr>
              <w:t>Mills</w:t>
            </w:r>
          </w:p>
        </w:tc>
        <w:tc>
          <w:tcPr>
            <w:tcW w:w="6634" w:type="dxa"/>
          </w:tcPr>
          <w:p w14:paraId="10AB29E5" w14:textId="77777777" w:rsidR="00ED18D9" w:rsidRPr="007E0B31" w:rsidRDefault="00ED18D9" w:rsidP="00ED18D9">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ED18D9" w:rsidRPr="007E0B31" w14:paraId="192F1CA5" w14:textId="77777777" w:rsidTr="490DE6A8">
        <w:trPr>
          <w:cantSplit/>
        </w:trPr>
        <w:tc>
          <w:tcPr>
            <w:tcW w:w="2884" w:type="dxa"/>
          </w:tcPr>
          <w:p w14:paraId="00139B74" w14:textId="77777777" w:rsidR="00ED18D9" w:rsidRPr="007E0B31" w:rsidRDefault="00ED18D9" w:rsidP="00ED18D9">
            <w:pPr>
              <w:pStyle w:val="Arial11Bold"/>
              <w:rPr>
                <w:rFonts w:cs="Arial"/>
              </w:rPr>
            </w:pPr>
            <w:r w:rsidRPr="007E0B31">
              <w:rPr>
                <w:rFonts w:cs="Arial"/>
              </w:rPr>
              <w:t>Minimum Generation</w:t>
            </w:r>
          </w:p>
        </w:tc>
        <w:tc>
          <w:tcPr>
            <w:tcW w:w="6634" w:type="dxa"/>
          </w:tcPr>
          <w:p w14:paraId="0B3F5F13" w14:textId="0EA4BB3C" w:rsidR="00ED18D9" w:rsidRPr="007E0B31" w:rsidRDefault="00ED18D9" w:rsidP="00ED18D9">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w:t>
            </w:r>
            <w:proofErr w:type="gramStart"/>
            <w:r w:rsidRPr="007E0B31">
              <w:rPr>
                <w:rFonts w:cs="Arial"/>
              </w:rPr>
              <w:t>generate</w:t>
            </w:r>
            <w:proofErr w:type="gramEnd"/>
            <w:r w:rsidRPr="007E0B31">
              <w:rPr>
                <w:rFonts w:cs="Arial"/>
              </w:rPr>
              <w:t xml:space="preserv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ED18D9" w:rsidRPr="007E0B31" w14:paraId="1A73A6F1" w14:textId="77777777" w:rsidTr="490DE6A8">
        <w:trPr>
          <w:cantSplit/>
        </w:trPr>
        <w:tc>
          <w:tcPr>
            <w:tcW w:w="2884" w:type="dxa"/>
          </w:tcPr>
          <w:p w14:paraId="3F6AA4AD" w14:textId="77777777" w:rsidR="00ED18D9" w:rsidRPr="007E0B31" w:rsidRDefault="00ED18D9" w:rsidP="00ED18D9">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ED18D9" w:rsidRPr="007E0B31" w:rsidRDefault="00ED18D9" w:rsidP="00ED18D9">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ED18D9" w:rsidRPr="007E0B31" w14:paraId="58E8AB98" w14:textId="77777777" w:rsidTr="490DE6A8">
        <w:trPr>
          <w:cantSplit/>
        </w:trPr>
        <w:tc>
          <w:tcPr>
            <w:tcW w:w="2884" w:type="dxa"/>
          </w:tcPr>
          <w:p w14:paraId="61D82D43" w14:textId="66177675" w:rsidR="00ED18D9" w:rsidRPr="007E0B31" w:rsidRDefault="00ED18D9" w:rsidP="00ED18D9">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ED18D9" w:rsidRPr="007E0B31" w:rsidRDefault="00ED18D9" w:rsidP="00ED18D9">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ED18D9" w:rsidRPr="007E0B31" w14:paraId="42E17AC9" w14:textId="77777777" w:rsidTr="490DE6A8">
        <w:trPr>
          <w:cantSplit/>
        </w:trPr>
        <w:tc>
          <w:tcPr>
            <w:tcW w:w="2884" w:type="dxa"/>
          </w:tcPr>
          <w:p w14:paraId="710BD543" w14:textId="77777777" w:rsidR="00ED18D9" w:rsidRPr="007E0B31" w:rsidRDefault="00ED18D9" w:rsidP="00ED18D9">
            <w:pPr>
              <w:pStyle w:val="Arial11Bold"/>
              <w:rPr>
                <w:rFonts w:cs="Arial"/>
              </w:rPr>
            </w:pPr>
            <w:r w:rsidRPr="007E0B31">
              <w:rPr>
                <w:rFonts w:cs="Arial"/>
              </w:rPr>
              <w:t>Minimum Regulating Level</w:t>
            </w:r>
          </w:p>
        </w:tc>
        <w:tc>
          <w:tcPr>
            <w:tcW w:w="6634" w:type="dxa"/>
          </w:tcPr>
          <w:p w14:paraId="6E014C85" w14:textId="69675277" w:rsidR="00ED18D9" w:rsidRPr="007E0B31" w:rsidRDefault="00ED18D9" w:rsidP="00ED18D9">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ED18D9" w:rsidRPr="007E0B31" w14:paraId="7A187781" w14:textId="77777777" w:rsidTr="490DE6A8">
        <w:trPr>
          <w:cantSplit/>
        </w:trPr>
        <w:tc>
          <w:tcPr>
            <w:tcW w:w="2884" w:type="dxa"/>
          </w:tcPr>
          <w:p w14:paraId="5F303D38" w14:textId="77777777" w:rsidR="00ED18D9" w:rsidRPr="007E0B31" w:rsidRDefault="00ED18D9" w:rsidP="00ED18D9">
            <w:pPr>
              <w:pStyle w:val="Arial11Bold"/>
              <w:rPr>
                <w:rFonts w:cs="Arial"/>
              </w:rPr>
            </w:pPr>
            <w:r w:rsidRPr="007E0B31">
              <w:rPr>
                <w:rFonts w:cs="Arial"/>
              </w:rPr>
              <w:lastRenderedPageBreak/>
              <w:t>Minimum Stable Operating Level</w:t>
            </w:r>
          </w:p>
        </w:tc>
        <w:tc>
          <w:tcPr>
            <w:tcW w:w="6634" w:type="dxa"/>
          </w:tcPr>
          <w:p w14:paraId="58A98321" w14:textId="5FFA4BA5" w:rsidR="00ED18D9" w:rsidRPr="007E0B31" w:rsidRDefault="00ED18D9" w:rsidP="00ED18D9">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ED18D9" w:rsidRPr="007E0B31" w14:paraId="38E50172" w14:textId="77777777" w:rsidTr="490DE6A8">
        <w:trPr>
          <w:cantSplit/>
        </w:trPr>
        <w:tc>
          <w:tcPr>
            <w:tcW w:w="2884" w:type="dxa"/>
          </w:tcPr>
          <w:p w14:paraId="17AD8CFF" w14:textId="77777777" w:rsidR="00ED18D9" w:rsidRPr="007E0B31" w:rsidRDefault="00ED18D9" w:rsidP="00ED18D9">
            <w:pPr>
              <w:pStyle w:val="Arial11Bold"/>
              <w:rPr>
                <w:rFonts w:cs="Arial"/>
              </w:rPr>
            </w:pPr>
            <w:r w:rsidRPr="007E0B31">
              <w:rPr>
                <w:rFonts w:cs="Arial"/>
              </w:rPr>
              <w:t>Modification</w:t>
            </w:r>
          </w:p>
        </w:tc>
        <w:tc>
          <w:tcPr>
            <w:tcW w:w="6634" w:type="dxa"/>
          </w:tcPr>
          <w:p w14:paraId="7806D34C" w14:textId="2A977A01" w:rsidR="00ED18D9" w:rsidRPr="007E0B31" w:rsidRDefault="00ED18D9" w:rsidP="00ED18D9">
            <w:pPr>
              <w:pStyle w:val="TableArial11"/>
              <w:rPr>
                <w:rFonts w:cs="Arial"/>
              </w:rPr>
            </w:pPr>
            <w:r w:rsidRPr="007E0B31">
              <w:rPr>
                <w:rFonts w:cs="Arial"/>
              </w:rPr>
              <w:t xml:space="preserve">Any actual or proposed replacement, renovation, modification, </w:t>
            </w:r>
            <w:proofErr w:type="gramStart"/>
            <w:r w:rsidRPr="007E0B31">
              <w:rPr>
                <w:rFonts w:cs="Arial"/>
              </w:rPr>
              <w:t>alteration</w:t>
            </w:r>
            <w:proofErr w:type="gramEnd"/>
            <w:r w:rsidRPr="007E0B31">
              <w:rPr>
                <w:rFonts w:cs="Arial"/>
              </w:rPr>
              <w:t xml:space="preserve">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ED18D9" w:rsidRPr="007E0B31" w14:paraId="4CD29C19" w14:textId="77777777" w:rsidTr="490DE6A8">
        <w:trPr>
          <w:cantSplit/>
        </w:trPr>
        <w:tc>
          <w:tcPr>
            <w:tcW w:w="2884" w:type="dxa"/>
          </w:tcPr>
          <w:p w14:paraId="44754F8D" w14:textId="77777777" w:rsidR="00ED18D9" w:rsidRPr="007E0B31" w:rsidRDefault="00ED18D9" w:rsidP="00ED18D9">
            <w:pPr>
              <w:pStyle w:val="Arial11Bold"/>
              <w:rPr>
                <w:rFonts w:cs="Arial"/>
              </w:rPr>
            </w:pPr>
            <w:r w:rsidRPr="007E0B31">
              <w:rPr>
                <w:rFonts w:cs="Arial"/>
              </w:rPr>
              <w:t>Mothballed DC Connected Power Park Module</w:t>
            </w:r>
          </w:p>
        </w:tc>
        <w:tc>
          <w:tcPr>
            <w:tcW w:w="6634" w:type="dxa"/>
          </w:tcPr>
          <w:p w14:paraId="6379A598" w14:textId="77777777" w:rsidR="00ED18D9" w:rsidRPr="007E0B31" w:rsidRDefault="00ED18D9" w:rsidP="00ED18D9">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ED18D9" w:rsidRPr="007E0B31" w14:paraId="28B4C911" w14:textId="77777777" w:rsidTr="490DE6A8">
        <w:trPr>
          <w:cantSplit/>
        </w:trPr>
        <w:tc>
          <w:tcPr>
            <w:tcW w:w="2884" w:type="dxa"/>
          </w:tcPr>
          <w:p w14:paraId="46BB49CB" w14:textId="77777777" w:rsidR="00ED18D9" w:rsidRPr="007E0B31" w:rsidRDefault="00ED18D9" w:rsidP="00ED18D9">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ED18D9" w:rsidRPr="007E0B31" w:rsidRDefault="00ED18D9" w:rsidP="00ED18D9">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ED18D9" w:rsidRPr="007E0B31" w14:paraId="05B71069" w14:textId="77777777" w:rsidTr="490DE6A8">
        <w:trPr>
          <w:cantSplit/>
        </w:trPr>
        <w:tc>
          <w:tcPr>
            <w:tcW w:w="2884" w:type="dxa"/>
          </w:tcPr>
          <w:p w14:paraId="3A925164" w14:textId="77777777" w:rsidR="00ED18D9" w:rsidRPr="007E0B31" w:rsidRDefault="00ED18D9" w:rsidP="00ED18D9">
            <w:pPr>
              <w:pStyle w:val="Arial11Bold"/>
              <w:rPr>
                <w:rFonts w:cs="Arial"/>
              </w:rPr>
            </w:pPr>
            <w:r w:rsidRPr="007E0B31">
              <w:rPr>
                <w:rFonts w:cs="Arial"/>
              </w:rPr>
              <w:t>Mothballed HVDC System</w:t>
            </w:r>
          </w:p>
        </w:tc>
        <w:tc>
          <w:tcPr>
            <w:tcW w:w="6634" w:type="dxa"/>
          </w:tcPr>
          <w:p w14:paraId="1A49365B" w14:textId="77777777" w:rsidR="00ED18D9" w:rsidRPr="007E0B31" w:rsidRDefault="00ED18D9" w:rsidP="00ED18D9">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ED18D9" w:rsidRPr="007E0B31" w14:paraId="259A95B5" w14:textId="77777777" w:rsidTr="490DE6A8">
        <w:trPr>
          <w:cantSplit/>
        </w:trPr>
        <w:tc>
          <w:tcPr>
            <w:tcW w:w="2884" w:type="dxa"/>
          </w:tcPr>
          <w:p w14:paraId="5AFD4D55" w14:textId="77777777" w:rsidR="00ED18D9" w:rsidRPr="007E0B31" w:rsidRDefault="00ED18D9" w:rsidP="00ED18D9">
            <w:pPr>
              <w:pStyle w:val="Arial11Bold"/>
              <w:rPr>
                <w:rFonts w:cs="Arial"/>
              </w:rPr>
            </w:pPr>
            <w:r w:rsidRPr="007E0B31">
              <w:rPr>
                <w:rFonts w:cs="Arial"/>
              </w:rPr>
              <w:t xml:space="preserve">Mothballed HVDC Converter </w:t>
            </w:r>
          </w:p>
        </w:tc>
        <w:tc>
          <w:tcPr>
            <w:tcW w:w="6634" w:type="dxa"/>
          </w:tcPr>
          <w:p w14:paraId="428C90C4" w14:textId="633A5BA8" w:rsidR="00ED18D9" w:rsidRPr="007E0B31" w:rsidRDefault="00ED18D9" w:rsidP="00ED18D9">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ED18D9" w:rsidRPr="007E0B31" w14:paraId="72B47314" w14:textId="77777777" w:rsidTr="490DE6A8">
        <w:trPr>
          <w:cantSplit/>
        </w:trPr>
        <w:tc>
          <w:tcPr>
            <w:tcW w:w="2884" w:type="dxa"/>
          </w:tcPr>
          <w:p w14:paraId="366E06D0" w14:textId="77777777" w:rsidR="00ED18D9" w:rsidRPr="007E0B31" w:rsidRDefault="00ED18D9" w:rsidP="00ED18D9">
            <w:pPr>
              <w:pStyle w:val="Arial11Bold"/>
              <w:rPr>
                <w:rFonts w:cs="Arial"/>
              </w:rPr>
            </w:pPr>
            <w:r w:rsidRPr="007E0B31">
              <w:rPr>
                <w:rFonts w:cs="Arial"/>
              </w:rPr>
              <w:t>Mothballed Generating Unit</w:t>
            </w:r>
          </w:p>
        </w:tc>
        <w:tc>
          <w:tcPr>
            <w:tcW w:w="6634" w:type="dxa"/>
          </w:tcPr>
          <w:p w14:paraId="36082D09" w14:textId="77777777" w:rsidR="00ED18D9" w:rsidRPr="007E0B31" w:rsidRDefault="00ED18D9" w:rsidP="00ED18D9">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ED18D9" w:rsidRPr="007E0B31" w14:paraId="1EAD346D" w14:textId="77777777" w:rsidTr="490DE6A8">
        <w:trPr>
          <w:cantSplit/>
        </w:trPr>
        <w:tc>
          <w:tcPr>
            <w:tcW w:w="2884" w:type="dxa"/>
          </w:tcPr>
          <w:p w14:paraId="0FAFCB0B" w14:textId="77777777" w:rsidR="00ED18D9" w:rsidRPr="007E0B31" w:rsidRDefault="00ED18D9" w:rsidP="00ED18D9">
            <w:pPr>
              <w:pStyle w:val="Arial11Bold"/>
              <w:rPr>
                <w:rFonts w:cs="Arial"/>
              </w:rPr>
            </w:pPr>
            <w:r w:rsidRPr="007E0B31">
              <w:rPr>
                <w:rFonts w:cs="Arial"/>
              </w:rPr>
              <w:t>Mothballed Power Generating Module</w:t>
            </w:r>
          </w:p>
        </w:tc>
        <w:tc>
          <w:tcPr>
            <w:tcW w:w="6634" w:type="dxa"/>
          </w:tcPr>
          <w:p w14:paraId="660D1360" w14:textId="77777777" w:rsidR="00ED18D9" w:rsidRPr="007E0B31" w:rsidRDefault="00ED18D9" w:rsidP="00ED18D9">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ED18D9" w:rsidRPr="007E0B31" w14:paraId="16C4C365" w14:textId="77777777" w:rsidTr="490DE6A8">
        <w:trPr>
          <w:cantSplit/>
        </w:trPr>
        <w:tc>
          <w:tcPr>
            <w:tcW w:w="2884" w:type="dxa"/>
          </w:tcPr>
          <w:p w14:paraId="75C0F84F" w14:textId="77777777" w:rsidR="00ED18D9" w:rsidRPr="007E0B31" w:rsidRDefault="00ED18D9" w:rsidP="00ED18D9">
            <w:pPr>
              <w:pStyle w:val="Arial11Bold"/>
              <w:rPr>
                <w:rFonts w:cs="Arial"/>
              </w:rPr>
            </w:pPr>
            <w:r w:rsidRPr="007E0B31">
              <w:rPr>
                <w:rFonts w:cs="Arial"/>
              </w:rPr>
              <w:t>Mothballed Power Park Module</w:t>
            </w:r>
          </w:p>
        </w:tc>
        <w:tc>
          <w:tcPr>
            <w:tcW w:w="6634" w:type="dxa"/>
          </w:tcPr>
          <w:p w14:paraId="0702F02E" w14:textId="77777777" w:rsidR="00ED18D9" w:rsidRPr="007E0B31" w:rsidRDefault="00ED18D9" w:rsidP="00ED18D9">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ED18D9" w:rsidRPr="007E0B31" w14:paraId="70E6978F" w14:textId="77777777" w:rsidTr="490DE6A8">
        <w:trPr>
          <w:cantSplit/>
        </w:trPr>
        <w:tc>
          <w:tcPr>
            <w:tcW w:w="2884" w:type="dxa"/>
          </w:tcPr>
          <w:p w14:paraId="1588B364" w14:textId="77777777" w:rsidR="00ED18D9" w:rsidRPr="007E0B31" w:rsidRDefault="00ED18D9" w:rsidP="00ED18D9">
            <w:pPr>
              <w:pStyle w:val="Arial11Bold"/>
              <w:rPr>
                <w:rFonts w:cs="Arial"/>
              </w:rPr>
            </w:pPr>
            <w:r w:rsidRPr="007E0B31">
              <w:rPr>
                <w:rFonts w:cs="Arial"/>
              </w:rPr>
              <w:t>Multiple Point of Connection</w:t>
            </w:r>
          </w:p>
        </w:tc>
        <w:tc>
          <w:tcPr>
            <w:tcW w:w="6634" w:type="dxa"/>
          </w:tcPr>
          <w:p w14:paraId="3856B18F" w14:textId="77777777" w:rsidR="00ED18D9" w:rsidRPr="007E0B31" w:rsidRDefault="00ED18D9" w:rsidP="00ED18D9">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ED18D9" w:rsidRPr="007E0B31" w14:paraId="121449C6" w14:textId="77777777" w:rsidTr="490DE6A8">
        <w:trPr>
          <w:cantSplit/>
        </w:trPr>
        <w:tc>
          <w:tcPr>
            <w:tcW w:w="2884" w:type="dxa"/>
          </w:tcPr>
          <w:p w14:paraId="3F92EF01" w14:textId="472B5B92" w:rsidR="00ED18D9" w:rsidRPr="007E0B31" w:rsidRDefault="00ED18D9" w:rsidP="00ED18D9">
            <w:pPr>
              <w:pStyle w:val="Arial11Bold"/>
              <w:rPr>
                <w:rFonts w:cs="Arial"/>
              </w:rPr>
            </w:pPr>
            <w:r>
              <w:rPr>
                <w:rFonts w:cs="Arial"/>
              </w:rPr>
              <w:t>MSID</w:t>
            </w:r>
          </w:p>
        </w:tc>
        <w:tc>
          <w:tcPr>
            <w:tcW w:w="6634" w:type="dxa"/>
          </w:tcPr>
          <w:p w14:paraId="02E7CF9C" w14:textId="66BD8694" w:rsidR="00ED18D9" w:rsidRPr="007E0B31" w:rsidRDefault="00ED18D9" w:rsidP="00ED18D9">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ED18D9" w:rsidRPr="007E0B31" w14:paraId="270F25D3" w14:textId="77777777" w:rsidTr="490DE6A8">
        <w:trPr>
          <w:cantSplit/>
        </w:trPr>
        <w:tc>
          <w:tcPr>
            <w:tcW w:w="2884" w:type="dxa"/>
          </w:tcPr>
          <w:p w14:paraId="59513645" w14:textId="77777777" w:rsidR="00ED18D9" w:rsidRPr="007E0B31" w:rsidRDefault="00ED18D9" w:rsidP="00ED18D9">
            <w:pPr>
              <w:pStyle w:val="Arial11Bold"/>
              <w:rPr>
                <w:rFonts w:cs="Arial"/>
              </w:rPr>
            </w:pPr>
            <w:r w:rsidRPr="007E0B31">
              <w:rPr>
                <w:rFonts w:cs="Arial"/>
              </w:rPr>
              <w:lastRenderedPageBreak/>
              <w:t>National Demand</w:t>
            </w:r>
          </w:p>
        </w:tc>
        <w:tc>
          <w:tcPr>
            <w:tcW w:w="6634" w:type="dxa"/>
          </w:tcPr>
          <w:p w14:paraId="1B9BCF82" w14:textId="77777777" w:rsidR="00ED18D9" w:rsidRPr="007E0B31" w:rsidRDefault="00ED18D9" w:rsidP="00ED18D9">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ED18D9" w:rsidRPr="007E0B31" w:rsidRDefault="00ED18D9" w:rsidP="00ED18D9">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ED18D9" w:rsidRPr="007E0B31" w:rsidRDefault="00ED18D9" w:rsidP="00ED18D9">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ED18D9" w:rsidRPr="007E0B31" w:rsidRDefault="00ED18D9" w:rsidP="00ED18D9">
            <w:pPr>
              <w:pStyle w:val="TableArial11"/>
              <w:ind w:left="567" w:hanging="567"/>
              <w:rPr>
                <w:rFonts w:cs="Arial"/>
              </w:rPr>
            </w:pPr>
            <w:proofErr w:type="gramStart"/>
            <w:r w:rsidRPr="007E0B31">
              <w:rPr>
                <w:rFonts w:cs="Arial"/>
              </w:rPr>
              <w:t>minus:-</w:t>
            </w:r>
            <w:proofErr w:type="gramEnd"/>
          </w:p>
          <w:p w14:paraId="20CE4D0F" w14:textId="099874B8" w:rsidR="00ED18D9" w:rsidRPr="007E0B31" w:rsidRDefault="00ED18D9" w:rsidP="00ED18D9">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ED18D9" w:rsidRPr="007E0B31" w:rsidRDefault="00ED18D9" w:rsidP="00ED18D9">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ED18D9" w:rsidRPr="007E0B31" w:rsidRDefault="00ED18D9" w:rsidP="00ED18D9">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ED18D9" w:rsidRPr="007E0B31" w14:paraId="004C280C" w14:textId="77777777" w:rsidTr="490DE6A8">
        <w:trPr>
          <w:cantSplit/>
        </w:trPr>
        <w:tc>
          <w:tcPr>
            <w:tcW w:w="2884" w:type="dxa"/>
          </w:tcPr>
          <w:p w14:paraId="0B2AD2B7" w14:textId="77777777" w:rsidR="00ED18D9" w:rsidRPr="007E0B31" w:rsidRDefault="00ED18D9" w:rsidP="00ED18D9">
            <w:pPr>
              <w:pStyle w:val="Arial11Bold"/>
              <w:rPr>
                <w:rFonts w:cs="Arial"/>
              </w:rPr>
            </w:pPr>
            <w:r w:rsidRPr="007E0B31">
              <w:rPr>
                <w:rFonts w:cs="Arial"/>
              </w:rPr>
              <w:t>National Electricity Transmission System</w:t>
            </w:r>
          </w:p>
        </w:tc>
        <w:tc>
          <w:tcPr>
            <w:tcW w:w="6634" w:type="dxa"/>
          </w:tcPr>
          <w:p w14:paraId="04E27FC4" w14:textId="77777777" w:rsidR="00ED18D9" w:rsidRPr="007E0B31" w:rsidRDefault="00ED18D9" w:rsidP="00ED18D9">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ED18D9" w:rsidRPr="007E0B31" w14:paraId="76C1171A" w14:textId="77777777" w:rsidTr="490DE6A8">
        <w:trPr>
          <w:cantSplit/>
        </w:trPr>
        <w:tc>
          <w:tcPr>
            <w:tcW w:w="2884" w:type="dxa"/>
          </w:tcPr>
          <w:p w14:paraId="04A8FD6D" w14:textId="77777777" w:rsidR="00ED18D9" w:rsidRPr="007E0B31" w:rsidRDefault="00ED18D9" w:rsidP="00ED18D9">
            <w:pPr>
              <w:pStyle w:val="Arial11Bold"/>
              <w:rPr>
                <w:rFonts w:cs="Arial"/>
              </w:rPr>
            </w:pPr>
            <w:r w:rsidRPr="007E0B31">
              <w:rPr>
                <w:rFonts w:cs="Arial"/>
              </w:rPr>
              <w:t>National Electricity Transmission System Demand</w:t>
            </w:r>
          </w:p>
        </w:tc>
        <w:tc>
          <w:tcPr>
            <w:tcW w:w="6634" w:type="dxa"/>
          </w:tcPr>
          <w:p w14:paraId="620EE064" w14:textId="77777777" w:rsidR="00ED18D9" w:rsidRPr="007E0B31" w:rsidRDefault="00ED18D9" w:rsidP="00ED18D9">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ED18D9" w:rsidRPr="007E0B31" w:rsidRDefault="00ED18D9" w:rsidP="00ED18D9">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ED18D9" w:rsidRPr="007E0B31" w:rsidRDefault="00ED18D9" w:rsidP="00ED18D9">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ED18D9" w:rsidRPr="007E0B31" w:rsidRDefault="00ED18D9" w:rsidP="00ED18D9">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ED18D9" w:rsidRPr="007E0B31" w:rsidRDefault="00ED18D9" w:rsidP="00ED18D9">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ED18D9" w:rsidRPr="007E0B31" w:rsidRDefault="00ED18D9" w:rsidP="00ED18D9">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ED18D9" w:rsidRPr="007E0B31" w14:paraId="74597BE5" w14:textId="77777777" w:rsidTr="490DE6A8">
        <w:trPr>
          <w:cantSplit/>
        </w:trPr>
        <w:tc>
          <w:tcPr>
            <w:tcW w:w="2884" w:type="dxa"/>
          </w:tcPr>
          <w:p w14:paraId="68A046F0" w14:textId="77777777" w:rsidR="00ED18D9" w:rsidRPr="007E0B31" w:rsidRDefault="00ED18D9" w:rsidP="00ED18D9">
            <w:pPr>
              <w:pStyle w:val="Arial11Bold"/>
              <w:rPr>
                <w:rFonts w:cs="Arial"/>
              </w:rPr>
            </w:pPr>
            <w:r w:rsidRPr="007E0B31">
              <w:rPr>
                <w:rFonts w:cs="Arial"/>
              </w:rPr>
              <w:t xml:space="preserve">National Electricity Transmission System Losses </w:t>
            </w:r>
          </w:p>
        </w:tc>
        <w:tc>
          <w:tcPr>
            <w:tcW w:w="6634" w:type="dxa"/>
          </w:tcPr>
          <w:p w14:paraId="67CE6730" w14:textId="77777777" w:rsidR="00ED18D9" w:rsidRPr="007E0B31" w:rsidRDefault="00ED18D9" w:rsidP="00ED18D9">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ED18D9" w:rsidRPr="007E0B31" w14:paraId="48376211" w14:textId="77777777" w:rsidTr="490DE6A8">
        <w:trPr>
          <w:cantSplit/>
        </w:trPr>
        <w:tc>
          <w:tcPr>
            <w:tcW w:w="2884" w:type="dxa"/>
          </w:tcPr>
          <w:p w14:paraId="27F2E9C4" w14:textId="77777777" w:rsidR="00ED18D9" w:rsidRPr="007E0B31" w:rsidDel="00E0556C" w:rsidRDefault="00ED18D9" w:rsidP="00ED18D9">
            <w:pPr>
              <w:pStyle w:val="Arial11Bold"/>
              <w:rPr>
                <w:rFonts w:cs="Arial"/>
              </w:rPr>
            </w:pPr>
            <w:r w:rsidRPr="007E0B31">
              <w:rPr>
                <w:rFonts w:cs="Arial"/>
              </w:rPr>
              <w:t>National Electricity Transmission System Operator Area</w:t>
            </w:r>
          </w:p>
        </w:tc>
        <w:tc>
          <w:tcPr>
            <w:tcW w:w="6634" w:type="dxa"/>
          </w:tcPr>
          <w:p w14:paraId="2CFEDB7F" w14:textId="10304099" w:rsidR="00ED18D9" w:rsidRPr="007E0B31" w:rsidRDefault="00ED18D9" w:rsidP="00ED18D9">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ED18D9" w:rsidRPr="007E0B31" w14:paraId="55416822" w14:textId="77777777" w:rsidTr="490DE6A8">
        <w:trPr>
          <w:cantSplit/>
        </w:trPr>
        <w:tc>
          <w:tcPr>
            <w:tcW w:w="2884" w:type="dxa"/>
          </w:tcPr>
          <w:p w14:paraId="0FB9F23B" w14:textId="77777777" w:rsidR="00ED18D9" w:rsidRPr="007E0B31" w:rsidRDefault="00ED18D9" w:rsidP="00ED18D9">
            <w:pPr>
              <w:pStyle w:val="Arial11Bold"/>
              <w:rPr>
                <w:rFonts w:cs="Arial"/>
              </w:rPr>
            </w:pPr>
            <w:r w:rsidRPr="007E0B31">
              <w:rPr>
                <w:rFonts w:cs="Arial"/>
              </w:rPr>
              <w:t>National Electricity Transmission System Study Network Data File</w:t>
            </w:r>
          </w:p>
        </w:tc>
        <w:tc>
          <w:tcPr>
            <w:tcW w:w="6634" w:type="dxa"/>
          </w:tcPr>
          <w:p w14:paraId="6B8E82EB" w14:textId="1125D6F8" w:rsidR="00ED18D9" w:rsidRPr="007E0B31" w:rsidRDefault="00ED18D9" w:rsidP="00ED18D9">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ED18D9" w:rsidRPr="007E0B31" w14:paraId="59CB3966" w14:textId="77777777" w:rsidTr="490DE6A8">
        <w:trPr>
          <w:cantSplit/>
        </w:trPr>
        <w:tc>
          <w:tcPr>
            <w:tcW w:w="2884" w:type="dxa"/>
          </w:tcPr>
          <w:p w14:paraId="4944B672" w14:textId="77777777" w:rsidR="00ED18D9" w:rsidRPr="007E0B31" w:rsidRDefault="00ED18D9" w:rsidP="00ED18D9">
            <w:pPr>
              <w:pStyle w:val="Arial11Bold"/>
              <w:rPr>
                <w:rFonts w:cs="Arial"/>
              </w:rPr>
            </w:pPr>
            <w:r w:rsidRPr="007E0B31">
              <w:rPr>
                <w:rFonts w:cs="Arial"/>
              </w:rPr>
              <w:t>National Electricity Transmission System Warning</w:t>
            </w:r>
          </w:p>
        </w:tc>
        <w:tc>
          <w:tcPr>
            <w:tcW w:w="6634" w:type="dxa"/>
          </w:tcPr>
          <w:p w14:paraId="6C1801F0" w14:textId="3FBAE0F4" w:rsidR="00ED18D9" w:rsidRPr="007E0B31" w:rsidRDefault="00ED18D9" w:rsidP="00ED18D9">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ED18D9" w:rsidRPr="007E0B31" w:rsidRDefault="00ED18D9" w:rsidP="00ED18D9">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w:t>
            </w:r>
            <w:proofErr w:type="gramStart"/>
            <w:r w:rsidRPr="007E0B31">
              <w:rPr>
                <w:rFonts w:cs="Arial"/>
              </w:rPr>
              <w:t>reductions;</w:t>
            </w:r>
            <w:proofErr w:type="gramEnd"/>
            <w:r w:rsidRPr="007E0B31">
              <w:rPr>
                <w:rFonts w:cs="Arial"/>
              </w:rPr>
              <w:t xml:space="preserve"> </w:t>
            </w:r>
          </w:p>
          <w:p w14:paraId="13767C7F" w14:textId="77777777" w:rsidR="00ED18D9" w:rsidRPr="007E0B31" w:rsidRDefault="00ED18D9" w:rsidP="00ED18D9">
            <w:pPr>
              <w:pStyle w:val="TableArial11"/>
              <w:ind w:left="567" w:hanging="567"/>
              <w:rPr>
                <w:rFonts w:cs="Arial"/>
              </w:rPr>
            </w:pPr>
            <w:r w:rsidRPr="007E0B31">
              <w:rPr>
                <w:rFonts w:cs="Arial"/>
              </w:rPr>
              <w:t>(b)</w:t>
            </w:r>
            <w:r w:rsidRPr="007E0B31">
              <w:rPr>
                <w:rFonts w:cs="Arial"/>
              </w:rPr>
              <w:tab/>
              <w:t xml:space="preserve">inform of the applicable </w:t>
            </w:r>
            <w:proofErr w:type="gramStart"/>
            <w:r w:rsidRPr="007E0B31">
              <w:rPr>
                <w:rFonts w:cs="Arial"/>
              </w:rPr>
              <w:t>period;</w:t>
            </w:r>
            <w:proofErr w:type="gramEnd"/>
          </w:p>
          <w:p w14:paraId="4392D733" w14:textId="77777777" w:rsidR="00ED18D9" w:rsidRPr="007E0B31" w:rsidRDefault="00ED18D9" w:rsidP="00ED18D9">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ED18D9" w:rsidRPr="007E0B31" w:rsidRDefault="00ED18D9" w:rsidP="00ED18D9">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ED18D9" w:rsidRPr="007E0B31" w14:paraId="01E8D3C9" w14:textId="77777777" w:rsidTr="490DE6A8">
        <w:trPr>
          <w:cantSplit/>
        </w:trPr>
        <w:tc>
          <w:tcPr>
            <w:tcW w:w="2884" w:type="dxa"/>
          </w:tcPr>
          <w:p w14:paraId="6465F3EA" w14:textId="77777777" w:rsidR="00ED18D9" w:rsidRPr="007E0B31" w:rsidRDefault="00ED18D9" w:rsidP="00ED18D9">
            <w:pPr>
              <w:pStyle w:val="Arial11Bold"/>
              <w:rPr>
                <w:rFonts w:cs="Arial"/>
              </w:rPr>
            </w:pPr>
            <w:r w:rsidRPr="007E0B31">
              <w:rPr>
                <w:rFonts w:cs="Arial"/>
              </w:rPr>
              <w:lastRenderedPageBreak/>
              <w:t xml:space="preserve">National Electricity Transmission System Warning - Demand Control Imminent </w:t>
            </w:r>
          </w:p>
        </w:tc>
        <w:tc>
          <w:tcPr>
            <w:tcW w:w="6634" w:type="dxa"/>
          </w:tcPr>
          <w:p w14:paraId="364B4D7F" w14:textId="1DE41AB1" w:rsidR="00ED18D9" w:rsidRPr="007E0B31" w:rsidRDefault="00ED18D9" w:rsidP="00ED18D9">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ED18D9" w:rsidRPr="007E0B31" w14:paraId="5619AA14" w14:textId="77777777" w:rsidTr="490DE6A8">
        <w:trPr>
          <w:cantSplit/>
        </w:trPr>
        <w:tc>
          <w:tcPr>
            <w:tcW w:w="2884" w:type="dxa"/>
          </w:tcPr>
          <w:p w14:paraId="32EB5FAD" w14:textId="77777777" w:rsidR="00ED18D9" w:rsidRPr="007E0B31" w:rsidRDefault="00ED18D9" w:rsidP="00ED18D9">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ED18D9" w:rsidRPr="007E0B31" w:rsidRDefault="00ED18D9" w:rsidP="00ED18D9">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ED18D9" w:rsidRPr="00333F56" w14:paraId="63F60E1D"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ED18D9" w:rsidRPr="00333F56" w:rsidRDefault="00ED18D9" w:rsidP="00ED18D9">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ED18D9" w:rsidRPr="00333F56" w:rsidRDefault="00ED18D9" w:rsidP="00ED18D9">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ED18D9" w:rsidRPr="007E0B31" w14:paraId="799F5D77" w14:textId="77777777" w:rsidTr="490DE6A8">
        <w:trPr>
          <w:cantSplit/>
        </w:trPr>
        <w:tc>
          <w:tcPr>
            <w:tcW w:w="2884" w:type="dxa"/>
          </w:tcPr>
          <w:p w14:paraId="77FD5C8F" w14:textId="77777777" w:rsidR="00ED18D9" w:rsidRPr="007E0B31" w:rsidRDefault="00ED18D9" w:rsidP="00ED18D9">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ED18D9" w:rsidRPr="007E0B31" w:rsidRDefault="00ED18D9" w:rsidP="00ED18D9">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ED18D9" w:rsidRPr="005C32A6" w14:paraId="11604B47"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ED18D9" w:rsidRPr="005C32A6" w:rsidRDefault="00ED18D9" w:rsidP="00ED18D9">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ED18D9" w:rsidRPr="005C32A6" w:rsidRDefault="00ED18D9" w:rsidP="00ED18D9">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ED18D9" w:rsidRPr="007E0B31" w14:paraId="363916FF" w14:textId="77777777" w:rsidTr="490DE6A8">
        <w:trPr>
          <w:cantSplit/>
        </w:trPr>
        <w:tc>
          <w:tcPr>
            <w:tcW w:w="2884" w:type="dxa"/>
          </w:tcPr>
          <w:p w14:paraId="79FD6F69" w14:textId="291AFEB3" w:rsidR="00ED18D9" w:rsidRPr="00F82697" w:rsidRDefault="00ED18D9" w:rsidP="00ED18D9">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ED18D9" w:rsidRPr="007E0B31" w:rsidRDefault="00ED18D9" w:rsidP="00ED18D9">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ED18D9" w:rsidRPr="007E0B31" w:rsidRDefault="00ED18D9" w:rsidP="00ED18D9">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ED18D9" w:rsidRPr="007E0B31" w14:paraId="54897286" w14:textId="77777777" w:rsidTr="490DE6A8">
        <w:trPr>
          <w:cantSplit/>
        </w:trPr>
        <w:tc>
          <w:tcPr>
            <w:tcW w:w="2884" w:type="dxa"/>
          </w:tcPr>
          <w:p w14:paraId="319EB794" w14:textId="77777777" w:rsidR="00ED18D9" w:rsidRPr="007E0B31" w:rsidRDefault="00ED18D9" w:rsidP="00ED18D9">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ED18D9" w:rsidRPr="007E0B31" w:rsidRDefault="00ED18D9" w:rsidP="00ED18D9">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ED18D9" w:rsidRPr="007E0B31" w14:paraId="41B7C8BE" w14:textId="77777777" w:rsidTr="490DE6A8">
        <w:trPr>
          <w:cantSplit/>
        </w:trPr>
        <w:tc>
          <w:tcPr>
            <w:tcW w:w="2884" w:type="dxa"/>
          </w:tcPr>
          <w:p w14:paraId="6202E479" w14:textId="7629FE16" w:rsidR="00ED18D9" w:rsidRPr="007E0B31" w:rsidRDefault="00ED18D9" w:rsidP="00ED18D9">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ED18D9" w:rsidRPr="007E0B31" w:rsidRDefault="00ED18D9" w:rsidP="00ED18D9">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ED18D9" w:rsidRPr="007E0B31" w14:paraId="063EB174" w14:textId="77777777" w:rsidTr="490DE6A8">
        <w:trPr>
          <w:cantSplit/>
        </w:trPr>
        <w:tc>
          <w:tcPr>
            <w:tcW w:w="2884" w:type="dxa"/>
          </w:tcPr>
          <w:p w14:paraId="37FB682E" w14:textId="77777777" w:rsidR="00ED18D9" w:rsidRPr="007E0B31" w:rsidRDefault="00ED18D9" w:rsidP="00ED18D9">
            <w:pPr>
              <w:pStyle w:val="Arial11Bold"/>
              <w:rPr>
                <w:rFonts w:cs="Arial"/>
              </w:rPr>
            </w:pPr>
            <w:r w:rsidRPr="007E0B31">
              <w:rPr>
                <w:rFonts w:cs="Arial"/>
              </w:rPr>
              <w:t>Network Data</w:t>
            </w:r>
          </w:p>
        </w:tc>
        <w:tc>
          <w:tcPr>
            <w:tcW w:w="6634" w:type="dxa"/>
          </w:tcPr>
          <w:p w14:paraId="42D87CF6" w14:textId="57380595" w:rsidR="00ED18D9" w:rsidRPr="007E0B31" w:rsidRDefault="00ED18D9" w:rsidP="00ED18D9">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ED18D9" w:rsidRPr="007E0B31" w14:paraId="5CCE23CF" w14:textId="77777777" w:rsidTr="490DE6A8">
        <w:trPr>
          <w:cantSplit/>
        </w:trPr>
        <w:tc>
          <w:tcPr>
            <w:tcW w:w="2884" w:type="dxa"/>
          </w:tcPr>
          <w:p w14:paraId="32A9362E" w14:textId="66E2C1A5" w:rsidR="00ED18D9" w:rsidRPr="00012DF8" w:rsidRDefault="00ED18D9" w:rsidP="00ED18D9">
            <w:pPr>
              <w:pStyle w:val="Arial11Bold"/>
              <w:rPr>
                <w:rFonts w:cs="Arial"/>
              </w:rPr>
            </w:pPr>
            <w:r w:rsidRPr="002510FF">
              <w:rPr>
                <w:rFonts w:cs="Arial"/>
              </w:rPr>
              <w:lastRenderedPageBreak/>
              <w:t>Network Frequency Perturbation Plot</w:t>
            </w:r>
          </w:p>
        </w:tc>
        <w:tc>
          <w:tcPr>
            <w:tcW w:w="6634" w:type="dxa"/>
          </w:tcPr>
          <w:p w14:paraId="242BB7C1" w14:textId="77777777" w:rsidR="00ED18D9" w:rsidRPr="002510FF" w:rsidRDefault="00ED18D9" w:rsidP="00ED18D9">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ED18D9" w:rsidRPr="002510FF" w:rsidRDefault="00ED18D9" w:rsidP="00ED18D9">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ED18D9" w:rsidRPr="002510FF" w:rsidRDefault="00ED18D9" w:rsidP="00ED18D9">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ED18D9" w:rsidRPr="00012DF8" w:rsidRDefault="00ED18D9" w:rsidP="00ED18D9">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ED18D9" w:rsidRPr="007E0B31" w14:paraId="110E5A97" w14:textId="77777777" w:rsidTr="490DE6A8">
        <w:trPr>
          <w:cantSplit/>
        </w:trPr>
        <w:tc>
          <w:tcPr>
            <w:tcW w:w="2884" w:type="dxa"/>
          </w:tcPr>
          <w:p w14:paraId="470DA843" w14:textId="771D09CC" w:rsidR="00ED18D9" w:rsidRPr="00AE104B" w:rsidRDefault="00ED18D9" w:rsidP="00ED18D9">
            <w:pPr>
              <w:pStyle w:val="Arial11Bold"/>
              <w:rPr>
                <w:rFonts w:cs="Arial"/>
              </w:rPr>
            </w:pPr>
            <w:r w:rsidRPr="00AE104B">
              <w:rPr>
                <w:rFonts w:cs="Arial"/>
              </w:rPr>
              <w:t>Network Gas Supply Emergency</w:t>
            </w:r>
          </w:p>
        </w:tc>
        <w:tc>
          <w:tcPr>
            <w:tcW w:w="6634" w:type="dxa"/>
          </w:tcPr>
          <w:p w14:paraId="71FCF9F7" w14:textId="300DD61D" w:rsidR="00ED18D9" w:rsidRPr="00AE104B" w:rsidRDefault="00ED18D9" w:rsidP="00ED18D9">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ED18D9" w:rsidRPr="007E0B31" w14:paraId="50F13394" w14:textId="77777777" w:rsidTr="490DE6A8">
        <w:trPr>
          <w:cantSplit/>
        </w:trPr>
        <w:tc>
          <w:tcPr>
            <w:tcW w:w="2884" w:type="dxa"/>
          </w:tcPr>
          <w:p w14:paraId="2E2A5894" w14:textId="77777777" w:rsidR="00ED18D9" w:rsidRPr="007E0B31" w:rsidRDefault="00ED18D9" w:rsidP="00ED18D9">
            <w:pPr>
              <w:pStyle w:val="Arial11Bold"/>
              <w:rPr>
                <w:rFonts w:cs="Arial"/>
              </w:rPr>
            </w:pPr>
            <w:r w:rsidRPr="007E0B31">
              <w:rPr>
                <w:rFonts w:cs="Arial"/>
              </w:rPr>
              <w:t>Network Operator</w:t>
            </w:r>
          </w:p>
        </w:tc>
        <w:tc>
          <w:tcPr>
            <w:tcW w:w="6634" w:type="dxa"/>
          </w:tcPr>
          <w:p w14:paraId="2994EA67" w14:textId="77777777" w:rsidR="00ED18D9" w:rsidRPr="007E0B31" w:rsidRDefault="00ED18D9" w:rsidP="00ED18D9">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ED18D9" w:rsidRPr="007E0B31" w14:paraId="7261B1B3" w14:textId="77777777" w:rsidTr="490DE6A8">
        <w:trPr>
          <w:cantSplit/>
        </w:trPr>
        <w:tc>
          <w:tcPr>
            <w:tcW w:w="2884" w:type="dxa"/>
          </w:tcPr>
          <w:p w14:paraId="6140C6D1" w14:textId="78E67F2C" w:rsidR="00ED18D9" w:rsidRPr="00803955" w:rsidRDefault="00ED18D9" w:rsidP="00ED18D9">
            <w:pPr>
              <w:pStyle w:val="Arial11Bold"/>
              <w:rPr>
                <w:rFonts w:cs="Arial"/>
              </w:rPr>
            </w:pPr>
            <w:r w:rsidRPr="00803955">
              <w:rPr>
                <w:rFonts w:cs="Arial"/>
              </w:rPr>
              <w:t>NGET</w:t>
            </w:r>
          </w:p>
        </w:tc>
        <w:tc>
          <w:tcPr>
            <w:tcW w:w="6634" w:type="dxa"/>
          </w:tcPr>
          <w:p w14:paraId="0D182575" w14:textId="7BBDF97A" w:rsidR="00ED18D9" w:rsidRPr="007E0B31" w:rsidRDefault="00ED18D9" w:rsidP="00ED18D9">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ED18D9" w:rsidRPr="007E0B31" w14:paraId="604B5261" w14:textId="77777777" w:rsidTr="490DE6A8">
        <w:trPr>
          <w:cantSplit/>
        </w:trPr>
        <w:tc>
          <w:tcPr>
            <w:tcW w:w="2884" w:type="dxa"/>
          </w:tcPr>
          <w:p w14:paraId="2623F54E" w14:textId="01991352" w:rsidR="00ED18D9" w:rsidRPr="00D0602D" w:rsidRDefault="00ED18D9" w:rsidP="00ED18D9">
            <w:pPr>
              <w:pStyle w:val="Arial11Bold"/>
              <w:rPr>
                <w:rFonts w:cs="Arial"/>
              </w:rPr>
            </w:pPr>
            <w:r w:rsidRPr="002510FF">
              <w:rPr>
                <w:rFonts w:cs="Arial"/>
              </w:rPr>
              <w:t>Nichols Chart</w:t>
            </w:r>
          </w:p>
        </w:tc>
        <w:tc>
          <w:tcPr>
            <w:tcW w:w="6634" w:type="dxa"/>
          </w:tcPr>
          <w:p w14:paraId="4C86893A" w14:textId="422AF3BB" w:rsidR="00ED18D9" w:rsidRPr="00D0602D" w:rsidRDefault="00ED18D9" w:rsidP="00ED18D9">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ED18D9" w:rsidRPr="007E0B31" w14:paraId="7E70E3CF" w14:textId="77777777" w:rsidTr="490DE6A8">
        <w:trPr>
          <w:cantSplit/>
        </w:trPr>
        <w:tc>
          <w:tcPr>
            <w:tcW w:w="2884" w:type="dxa"/>
          </w:tcPr>
          <w:p w14:paraId="5C3F33DF" w14:textId="77777777" w:rsidR="00ED18D9" w:rsidRPr="007E0B31" w:rsidRDefault="00ED18D9" w:rsidP="00ED18D9">
            <w:pPr>
              <w:pStyle w:val="Arial11Bold"/>
              <w:rPr>
                <w:rFonts w:cs="Arial"/>
              </w:rPr>
            </w:pPr>
            <w:r w:rsidRPr="007E0B31">
              <w:rPr>
                <w:rFonts w:cs="Arial"/>
              </w:rPr>
              <w:t>No-Load Field Voltage</w:t>
            </w:r>
          </w:p>
        </w:tc>
        <w:tc>
          <w:tcPr>
            <w:tcW w:w="6634" w:type="dxa"/>
          </w:tcPr>
          <w:p w14:paraId="7FB5D9C9" w14:textId="77777777" w:rsidR="00ED18D9" w:rsidRPr="007E0B31" w:rsidRDefault="00ED18D9" w:rsidP="00ED18D9">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ED18D9" w:rsidRPr="007E0B31" w14:paraId="31E3CC2E" w14:textId="77777777" w:rsidTr="490DE6A8">
        <w:trPr>
          <w:cantSplit/>
        </w:trPr>
        <w:tc>
          <w:tcPr>
            <w:tcW w:w="2884" w:type="dxa"/>
          </w:tcPr>
          <w:p w14:paraId="4BE07CB3" w14:textId="77777777" w:rsidR="00ED18D9" w:rsidRPr="007E0B31" w:rsidRDefault="00ED18D9" w:rsidP="00ED18D9">
            <w:pPr>
              <w:pStyle w:val="Arial11Bold"/>
              <w:rPr>
                <w:rFonts w:cs="Arial"/>
              </w:rPr>
            </w:pPr>
            <w:r w:rsidRPr="007E0B31">
              <w:rPr>
                <w:rFonts w:cs="Arial"/>
              </w:rPr>
              <w:t>No System Connection</w:t>
            </w:r>
          </w:p>
        </w:tc>
        <w:tc>
          <w:tcPr>
            <w:tcW w:w="6634" w:type="dxa"/>
          </w:tcPr>
          <w:p w14:paraId="7E1CCCA5" w14:textId="77777777" w:rsidR="00ED18D9" w:rsidRPr="007E0B31" w:rsidRDefault="00ED18D9" w:rsidP="00ED18D9">
            <w:pPr>
              <w:pStyle w:val="TableArial11"/>
              <w:rPr>
                <w:rFonts w:cs="Arial"/>
              </w:rPr>
            </w:pPr>
            <w:r w:rsidRPr="007E0B31">
              <w:rPr>
                <w:rFonts w:cs="Arial"/>
              </w:rPr>
              <w:t>As defined in OC8A.1.6.2 and OC8B.1.7.2</w:t>
            </w:r>
            <w:r>
              <w:rPr>
                <w:rFonts w:cs="Arial"/>
              </w:rPr>
              <w:t>.</w:t>
            </w:r>
          </w:p>
        </w:tc>
      </w:tr>
      <w:tr w:rsidR="00ED18D9" w:rsidRPr="007E0B31" w14:paraId="19692180" w14:textId="77777777" w:rsidTr="490DE6A8">
        <w:trPr>
          <w:cantSplit/>
        </w:trPr>
        <w:tc>
          <w:tcPr>
            <w:tcW w:w="2884" w:type="dxa"/>
          </w:tcPr>
          <w:p w14:paraId="7BE22D98" w14:textId="3A2FC6EB" w:rsidR="00ED18D9" w:rsidRPr="00BC445E" w:rsidRDefault="00ED18D9" w:rsidP="00ED18D9">
            <w:pPr>
              <w:pStyle w:val="Arial11Bold"/>
              <w:rPr>
                <w:rFonts w:cs="Arial"/>
              </w:rPr>
            </w:pPr>
            <w:r w:rsidRPr="002510FF">
              <w:rPr>
                <w:rFonts w:cs="Arial"/>
              </w:rPr>
              <w:t>Non-CUSC Party</w:t>
            </w:r>
          </w:p>
        </w:tc>
        <w:tc>
          <w:tcPr>
            <w:tcW w:w="6634" w:type="dxa"/>
          </w:tcPr>
          <w:p w14:paraId="2EFC201F" w14:textId="55EEFEE9" w:rsidR="00ED18D9" w:rsidRPr="00BC445E" w:rsidRDefault="00ED18D9" w:rsidP="00ED18D9">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ED18D9" w:rsidRPr="007E0B31" w14:paraId="1B3105BA" w14:textId="77777777" w:rsidTr="490DE6A8">
        <w:trPr>
          <w:cantSplit/>
        </w:trPr>
        <w:tc>
          <w:tcPr>
            <w:tcW w:w="2884" w:type="dxa"/>
          </w:tcPr>
          <w:p w14:paraId="1DED6A82" w14:textId="76D91D6B" w:rsidR="00ED18D9" w:rsidRPr="00DD7E1A" w:rsidRDefault="00ED18D9" w:rsidP="00ED18D9">
            <w:pPr>
              <w:pStyle w:val="Arial11Bold"/>
              <w:rPr>
                <w:rFonts w:cs="Arial"/>
                <w:szCs w:val="22"/>
              </w:rPr>
            </w:pPr>
            <w:r w:rsidRPr="00DB341C">
              <w:rPr>
                <w:rFonts w:cs="Arial"/>
              </w:rPr>
              <w:t>Non-Synchronous Electricity Storage Module</w:t>
            </w:r>
          </w:p>
        </w:tc>
        <w:tc>
          <w:tcPr>
            <w:tcW w:w="6634" w:type="dxa"/>
          </w:tcPr>
          <w:p w14:paraId="381BBD11" w14:textId="03B1FEAF" w:rsidR="00ED18D9" w:rsidRPr="00DD7E1A" w:rsidRDefault="00ED18D9" w:rsidP="00ED18D9">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ED18D9" w:rsidRPr="007E0B31" w14:paraId="59C66FC2" w14:textId="77777777" w:rsidTr="490DE6A8">
        <w:trPr>
          <w:cantSplit/>
        </w:trPr>
        <w:tc>
          <w:tcPr>
            <w:tcW w:w="2884" w:type="dxa"/>
          </w:tcPr>
          <w:p w14:paraId="42528E88" w14:textId="2432B8B1" w:rsidR="00ED18D9" w:rsidRPr="00DD7E1A" w:rsidRDefault="00ED18D9" w:rsidP="00ED18D9">
            <w:pPr>
              <w:pStyle w:val="Arial11Bold"/>
              <w:rPr>
                <w:rFonts w:cs="Arial"/>
              </w:rPr>
            </w:pPr>
            <w:r w:rsidRPr="00DD7E1A">
              <w:rPr>
                <w:rFonts w:cs="Arial"/>
                <w:szCs w:val="22"/>
              </w:rPr>
              <w:t>Notification of User’s Intention to Operate</w:t>
            </w:r>
          </w:p>
        </w:tc>
        <w:tc>
          <w:tcPr>
            <w:tcW w:w="6634" w:type="dxa"/>
          </w:tcPr>
          <w:p w14:paraId="7432BE96" w14:textId="11A89A65" w:rsidR="00ED18D9" w:rsidRPr="00DD7E1A" w:rsidRDefault="00ED18D9" w:rsidP="00ED18D9">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ED18D9" w:rsidRPr="007E0B31" w14:paraId="31537B23" w14:textId="77777777" w:rsidTr="490DE6A8">
        <w:trPr>
          <w:cantSplit/>
        </w:trPr>
        <w:tc>
          <w:tcPr>
            <w:tcW w:w="2884" w:type="dxa"/>
          </w:tcPr>
          <w:p w14:paraId="0B1CCC78" w14:textId="675E426A" w:rsidR="00ED18D9" w:rsidRPr="007E0B31" w:rsidRDefault="00ED18D9" w:rsidP="00ED18D9">
            <w:pPr>
              <w:pStyle w:val="Arial11Bold"/>
              <w:rPr>
                <w:rFonts w:cs="Arial"/>
              </w:rPr>
            </w:pPr>
            <w:bookmarkStart w:id="52" w:name="_DV_C45"/>
            <w:r w:rsidRPr="007E0B31">
              <w:rPr>
                <w:rFonts w:cs="Arial"/>
              </w:rPr>
              <w:lastRenderedPageBreak/>
              <w:t>Notification of User’s Intention to Synchronise</w:t>
            </w:r>
            <w:bookmarkEnd w:id="52"/>
          </w:p>
        </w:tc>
        <w:tc>
          <w:tcPr>
            <w:tcW w:w="6634" w:type="dxa"/>
          </w:tcPr>
          <w:p w14:paraId="6ADCBD35" w14:textId="0DA3F6C9" w:rsidR="00ED18D9" w:rsidRPr="007E0B31" w:rsidRDefault="00ED18D9" w:rsidP="00ED18D9">
            <w:pPr>
              <w:pStyle w:val="TableArial11"/>
              <w:rPr>
                <w:rFonts w:cs="Arial"/>
              </w:rPr>
            </w:pPr>
            <w:bookmarkStart w:id="53"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53"/>
          </w:p>
        </w:tc>
      </w:tr>
      <w:tr w:rsidR="00ED18D9" w:rsidRPr="007E0B31" w14:paraId="6F3AAFE1" w14:textId="77777777" w:rsidTr="490DE6A8">
        <w:trPr>
          <w:cantSplit/>
        </w:trPr>
        <w:tc>
          <w:tcPr>
            <w:tcW w:w="2884" w:type="dxa"/>
          </w:tcPr>
          <w:p w14:paraId="03F8CDD9" w14:textId="77777777" w:rsidR="00ED18D9" w:rsidRPr="00DD7E1A" w:rsidRDefault="00ED18D9" w:rsidP="00ED18D9">
            <w:pPr>
              <w:pStyle w:val="Arial11Bold"/>
              <w:rPr>
                <w:rFonts w:cs="Arial"/>
                <w:szCs w:val="22"/>
              </w:rPr>
            </w:pPr>
            <w:r w:rsidRPr="00B11B83">
              <w:t xml:space="preserve">Non-Controllable Electricity Storage Equipment </w:t>
            </w:r>
          </w:p>
        </w:tc>
        <w:tc>
          <w:tcPr>
            <w:tcW w:w="6634" w:type="dxa"/>
          </w:tcPr>
          <w:p w14:paraId="7AFDA1F2" w14:textId="77777777" w:rsidR="00ED18D9" w:rsidRPr="00DD7E1A" w:rsidRDefault="00ED18D9" w:rsidP="00ED18D9">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ED18D9" w:rsidRPr="007E0B31" w14:paraId="6BE07DD9" w14:textId="77777777" w:rsidTr="490DE6A8">
        <w:trPr>
          <w:cantSplit/>
        </w:trPr>
        <w:tc>
          <w:tcPr>
            <w:tcW w:w="2884" w:type="dxa"/>
          </w:tcPr>
          <w:p w14:paraId="768646E5" w14:textId="36D40080" w:rsidR="00ED18D9" w:rsidRPr="00DD7E1A" w:rsidRDefault="00ED18D9" w:rsidP="00ED18D9">
            <w:pPr>
              <w:pStyle w:val="Arial11Bold"/>
              <w:rPr>
                <w:rFonts w:cs="Arial"/>
              </w:rPr>
            </w:pPr>
            <w:r w:rsidRPr="00DD7E1A">
              <w:rPr>
                <w:rFonts w:cs="Arial"/>
                <w:szCs w:val="22"/>
              </w:rPr>
              <w:t>Non-Dynamic Frequency Response Service</w:t>
            </w:r>
          </w:p>
        </w:tc>
        <w:tc>
          <w:tcPr>
            <w:tcW w:w="6634" w:type="dxa"/>
          </w:tcPr>
          <w:p w14:paraId="185ABBBA" w14:textId="1A0ABCC4" w:rsidR="00ED18D9" w:rsidRPr="00DD7E1A" w:rsidRDefault="00ED18D9" w:rsidP="00ED18D9">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ED18D9" w:rsidRPr="007E0B31" w14:paraId="73951D04" w14:textId="77777777" w:rsidTr="490DE6A8">
        <w:trPr>
          <w:cantSplit/>
        </w:trPr>
        <w:tc>
          <w:tcPr>
            <w:tcW w:w="2884" w:type="dxa"/>
          </w:tcPr>
          <w:p w14:paraId="6AA7C24E" w14:textId="77777777" w:rsidR="00ED18D9" w:rsidRPr="007E0B31" w:rsidRDefault="00ED18D9" w:rsidP="00ED18D9">
            <w:pPr>
              <w:pStyle w:val="Arial11Bold"/>
              <w:rPr>
                <w:rFonts w:cs="Arial"/>
              </w:rPr>
            </w:pPr>
            <w:r w:rsidRPr="007E0B31">
              <w:rPr>
                <w:rFonts w:cs="Arial"/>
              </w:rPr>
              <w:t>Non-Embedded Customer</w:t>
            </w:r>
          </w:p>
        </w:tc>
        <w:tc>
          <w:tcPr>
            <w:tcW w:w="6634" w:type="dxa"/>
          </w:tcPr>
          <w:p w14:paraId="40D62D50" w14:textId="77777777" w:rsidR="00ED18D9" w:rsidRPr="007E0B31" w:rsidRDefault="00ED18D9" w:rsidP="00ED18D9">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ED18D9" w:rsidRPr="007E0B31" w14:paraId="74A5AC4F" w14:textId="77777777" w:rsidTr="490DE6A8">
        <w:trPr>
          <w:cantSplit/>
        </w:trPr>
        <w:tc>
          <w:tcPr>
            <w:tcW w:w="2884" w:type="dxa"/>
          </w:tcPr>
          <w:p w14:paraId="397A4B64" w14:textId="77777777" w:rsidR="00ED18D9" w:rsidRPr="007E0B31" w:rsidRDefault="00ED18D9" w:rsidP="00ED18D9">
            <w:pPr>
              <w:pStyle w:val="Arial11Bold"/>
              <w:rPr>
                <w:rFonts w:cs="Arial"/>
              </w:rPr>
            </w:pPr>
            <w:r w:rsidRPr="00B61F80">
              <w:t>Non-Synchronous Electricity Storage Module</w:t>
            </w:r>
          </w:p>
        </w:tc>
        <w:tc>
          <w:tcPr>
            <w:tcW w:w="6634" w:type="dxa"/>
          </w:tcPr>
          <w:p w14:paraId="23AB1086" w14:textId="77777777" w:rsidR="00ED18D9" w:rsidRPr="007E0B31" w:rsidRDefault="00ED18D9" w:rsidP="00ED18D9">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ED18D9" w:rsidRPr="007E0B31" w14:paraId="3C739ACC" w14:textId="77777777" w:rsidTr="490DE6A8">
        <w:trPr>
          <w:cantSplit/>
        </w:trPr>
        <w:tc>
          <w:tcPr>
            <w:tcW w:w="2884" w:type="dxa"/>
          </w:tcPr>
          <w:p w14:paraId="12D0456B" w14:textId="77777777" w:rsidR="00ED18D9" w:rsidRPr="007E0B31" w:rsidRDefault="00ED18D9" w:rsidP="00ED18D9">
            <w:pPr>
              <w:pStyle w:val="Arial11Bold"/>
              <w:rPr>
                <w:rFonts w:cs="Arial"/>
              </w:rPr>
            </w:pPr>
            <w:r>
              <w:t>Non-Synchronous Electricity Storage Unit</w:t>
            </w:r>
          </w:p>
        </w:tc>
        <w:tc>
          <w:tcPr>
            <w:tcW w:w="6634" w:type="dxa"/>
          </w:tcPr>
          <w:p w14:paraId="5B03D0F1" w14:textId="77777777" w:rsidR="00ED18D9" w:rsidRPr="007E0B31" w:rsidRDefault="00ED18D9" w:rsidP="00ED18D9">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ED18D9" w:rsidRPr="007E0B31" w14:paraId="35CF6FC2" w14:textId="77777777" w:rsidTr="490DE6A8">
        <w:trPr>
          <w:cantSplit/>
        </w:trPr>
        <w:tc>
          <w:tcPr>
            <w:tcW w:w="2884" w:type="dxa"/>
          </w:tcPr>
          <w:p w14:paraId="3A87232E" w14:textId="77777777" w:rsidR="00ED18D9" w:rsidRPr="007E0B31" w:rsidRDefault="00ED18D9" w:rsidP="00ED18D9">
            <w:pPr>
              <w:pStyle w:val="Arial11Bold"/>
              <w:rPr>
                <w:rFonts w:cs="Arial"/>
              </w:rPr>
            </w:pPr>
            <w:r w:rsidRPr="007E0B31">
              <w:rPr>
                <w:rFonts w:cs="Arial"/>
              </w:rPr>
              <w:t>Non-Synchronous Generating Unit</w:t>
            </w:r>
          </w:p>
        </w:tc>
        <w:tc>
          <w:tcPr>
            <w:tcW w:w="6634" w:type="dxa"/>
          </w:tcPr>
          <w:p w14:paraId="6D5D77F2" w14:textId="77777777" w:rsidR="00ED18D9" w:rsidRPr="007E0B31" w:rsidRDefault="00ED18D9" w:rsidP="00ED18D9">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ED18D9" w:rsidRPr="007E0B31" w14:paraId="64B4C18C" w14:textId="77777777" w:rsidTr="490DE6A8">
        <w:trPr>
          <w:cantSplit/>
        </w:trPr>
        <w:tc>
          <w:tcPr>
            <w:tcW w:w="2884" w:type="dxa"/>
          </w:tcPr>
          <w:p w14:paraId="71FF2E3B" w14:textId="77777777" w:rsidR="00ED18D9" w:rsidRPr="007E0B31" w:rsidRDefault="00ED18D9" w:rsidP="00ED18D9">
            <w:pPr>
              <w:pStyle w:val="Arial11Bold"/>
              <w:rPr>
                <w:rFonts w:cs="Arial"/>
              </w:rPr>
            </w:pPr>
            <w:r w:rsidRPr="007E0B31">
              <w:rPr>
                <w:rFonts w:cs="Arial"/>
              </w:rPr>
              <w:t>Normal CCGT Module</w:t>
            </w:r>
          </w:p>
        </w:tc>
        <w:tc>
          <w:tcPr>
            <w:tcW w:w="6634" w:type="dxa"/>
          </w:tcPr>
          <w:p w14:paraId="659D7595" w14:textId="77777777" w:rsidR="00ED18D9" w:rsidRPr="007E0B31" w:rsidRDefault="00ED18D9" w:rsidP="00ED18D9">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ED18D9" w:rsidRPr="007E0B31" w14:paraId="7EBC18BA" w14:textId="77777777" w:rsidTr="490DE6A8">
        <w:trPr>
          <w:cantSplit/>
        </w:trPr>
        <w:tc>
          <w:tcPr>
            <w:tcW w:w="2884" w:type="dxa"/>
          </w:tcPr>
          <w:p w14:paraId="057211B2" w14:textId="77777777" w:rsidR="00ED18D9" w:rsidRPr="007E0B31" w:rsidRDefault="00ED18D9" w:rsidP="00ED18D9">
            <w:pPr>
              <w:pStyle w:val="Arial11Bold"/>
              <w:rPr>
                <w:rFonts w:cs="Arial"/>
              </w:rPr>
            </w:pPr>
            <w:r w:rsidRPr="007E0B31">
              <w:rPr>
                <w:rFonts w:cs="Arial"/>
              </w:rPr>
              <w:t>Novel Unit</w:t>
            </w:r>
          </w:p>
        </w:tc>
        <w:tc>
          <w:tcPr>
            <w:tcW w:w="6634" w:type="dxa"/>
          </w:tcPr>
          <w:p w14:paraId="041D9A7B" w14:textId="77777777" w:rsidR="00ED18D9" w:rsidRPr="007E0B31" w:rsidRDefault="00ED18D9" w:rsidP="00ED18D9">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ED18D9" w:rsidRPr="007E0B31" w14:paraId="1296A4A5" w14:textId="77777777" w:rsidTr="490DE6A8">
        <w:trPr>
          <w:cantSplit/>
        </w:trPr>
        <w:tc>
          <w:tcPr>
            <w:tcW w:w="2884" w:type="dxa"/>
          </w:tcPr>
          <w:p w14:paraId="110D92AE" w14:textId="77777777" w:rsidR="00ED18D9" w:rsidRPr="007E0B31" w:rsidRDefault="00ED18D9" w:rsidP="00ED18D9">
            <w:pPr>
              <w:pStyle w:val="Arial11Bold"/>
              <w:rPr>
                <w:rFonts w:cs="Arial"/>
              </w:rPr>
            </w:pPr>
            <w:r w:rsidRPr="007E0B31">
              <w:rPr>
                <w:rFonts w:cs="Arial"/>
              </w:rPr>
              <w:t>OC9 De-synchronised Island Procedure</w:t>
            </w:r>
          </w:p>
        </w:tc>
        <w:tc>
          <w:tcPr>
            <w:tcW w:w="6634" w:type="dxa"/>
          </w:tcPr>
          <w:p w14:paraId="50C0E178" w14:textId="77777777" w:rsidR="00ED18D9" w:rsidRPr="007E0B31" w:rsidRDefault="00ED18D9" w:rsidP="00ED18D9">
            <w:pPr>
              <w:pStyle w:val="TableArial11"/>
              <w:rPr>
                <w:rFonts w:cs="Arial"/>
                <w:b/>
                <w:u w:val="single"/>
              </w:rPr>
            </w:pPr>
            <w:r w:rsidRPr="007E0B31">
              <w:rPr>
                <w:rFonts w:cs="Arial"/>
              </w:rPr>
              <w:t>Has the meaning set out in OC9.5.4.</w:t>
            </w:r>
          </w:p>
        </w:tc>
      </w:tr>
      <w:tr w:rsidR="00ED18D9" w:rsidRPr="007E0B31" w14:paraId="5C71F10A" w14:textId="77777777" w:rsidTr="490DE6A8">
        <w:trPr>
          <w:cantSplit/>
        </w:trPr>
        <w:tc>
          <w:tcPr>
            <w:tcW w:w="2884" w:type="dxa"/>
          </w:tcPr>
          <w:p w14:paraId="3836FE92" w14:textId="77777777" w:rsidR="00ED18D9" w:rsidRPr="007E0B31" w:rsidRDefault="00ED18D9" w:rsidP="00ED18D9">
            <w:pPr>
              <w:pStyle w:val="Arial11Bold"/>
              <w:rPr>
                <w:rFonts w:cs="Arial"/>
              </w:rPr>
            </w:pPr>
            <w:r w:rsidRPr="007E0B31">
              <w:rPr>
                <w:rFonts w:cs="Arial"/>
              </w:rPr>
              <w:t>Offshore</w:t>
            </w:r>
          </w:p>
        </w:tc>
        <w:tc>
          <w:tcPr>
            <w:tcW w:w="6634" w:type="dxa"/>
          </w:tcPr>
          <w:p w14:paraId="30D0FC75" w14:textId="77777777" w:rsidR="00ED18D9" w:rsidRPr="007E0B31" w:rsidRDefault="00ED18D9" w:rsidP="00ED18D9">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ED18D9" w:rsidRPr="007E0B31" w14:paraId="2FDEEA9F" w14:textId="77777777" w:rsidTr="490DE6A8">
        <w:trPr>
          <w:cantSplit/>
        </w:trPr>
        <w:tc>
          <w:tcPr>
            <w:tcW w:w="2884" w:type="dxa"/>
          </w:tcPr>
          <w:p w14:paraId="1A38F2FD" w14:textId="77777777" w:rsidR="00ED18D9" w:rsidRPr="007E0B31" w:rsidRDefault="00ED18D9" w:rsidP="00ED18D9">
            <w:pPr>
              <w:pStyle w:val="Arial11Bold"/>
              <w:rPr>
                <w:rFonts w:cs="Arial"/>
                <w:highlight w:val="yellow"/>
              </w:rPr>
            </w:pPr>
            <w:r w:rsidRPr="007E0B31">
              <w:rPr>
                <w:rFonts w:cs="Arial"/>
              </w:rPr>
              <w:t>Offshore DC Converter</w:t>
            </w:r>
          </w:p>
        </w:tc>
        <w:tc>
          <w:tcPr>
            <w:tcW w:w="6634" w:type="dxa"/>
          </w:tcPr>
          <w:p w14:paraId="15CE8C09" w14:textId="77777777" w:rsidR="00ED18D9" w:rsidRPr="007E0B31" w:rsidRDefault="00ED18D9" w:rsidP="00ED18D9">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D18D9" w:rsidRPr="007E0B31" w14:paraId="073DD467" w14:textId="77777777" w:rsidTr="490DE6A8">
        <w:trPr>
          <w:cantSplit/>
        </w:trPr>
        <w:tc>
          <w:tcPr>
            <w:tcW w:w="2884" w:type="dxa"/>
          </w:tcPr>
          <w:p w14:paraId="15DB95D4" w14:textId="77777777" w:rsidR="00ED18D9" w:rsidRPr="007E0B31" w:rsidRDefault="00ED18D9" w:rsidP="00ED18D9">
            <w:pPr>
              <w:pStyle w:val="Arial11Bold"/>
              <w:rPr>
                <w:rFonts w:cs="Arial"/>
                <w:highlight w:val="yellow"/>
              </w:rPr>
            </w:pPr>
            <w:r w:rsidRPr="007E0B31">
              <w:rPr>
                <w:rFonts w:cs="Arial"/>
              </w:rPr>
              <w:t>Offshore HVDC Converter</w:t>
            </w:r>
          </w:p>
        </w:tc>
        <w:tc>
          <w:tcPr>
            <w:tcW w:w="6634" w:type="dxa"/>
          </w:tcPr>
          <w:p w14:paraId="240FA51B" w14:textId="77777777" w:rsidR="00ED18D9" w:rsidRPr="007E0B31" w:rsidRDefault="00ED18D9" w:rsidP="00ED18D9">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D18D9" w:rsidRPr="007E0B31" w14:paraId="19F4B6C3" w14:textId="77777777" w:rsidTr="490DE6A8">
        <w:trPr>
          <w:cantSplit/>
        </w:trPr>
        <w:tc>
          <w:tcPr>
            <w:tcW w:w="2884" w:type="dxa"/>
          </w:tcPr>
          <w:p w14:paraId="6A0A33DB" w14:textId="77777777" w:rsidR="00ED18D9" w:rsidRPr="007E0B31" w:rsidRDefault="00ED18D9" w:rsidP="00ED18D9">
            <w:pPr>
              <w:pStyle w:val="Arial11Bold"/>
              <w:rPr>
                <w:rFonts w:cs="Arial"/>
              </w:rPr>
            </w:pPr>
            <w:r w:rsidRPr="007E0B31">
              <w:rPr>
                <w:rFonts w:cs="Arial"/>
              </w:rPr>
              <w:lastRenderedPageBreak/>
              <w:t>Offshore Development Information Statement</w:t>
            </w:r>
          </w:p>
        </w:tc>
        <w:tc>
          <w:tcPr>
            <w:tcW w:w="6634" w:type="dxa"/>
          </w:tcPr>
          <w:p w14:paraId="24743A7E" w14:textId="7F19CF94" w:rsidR="00ED18D9" w:rsidRPr="007E0B31" w:rsidRDefault="00ED18D9" w:rsidP="00ED18D9">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ED18D9" w:rsidRPr="007E0B31" w14:paraId="7F1359D2" w14:textId="77777777" w:rsidTr="490DE6A8">
        <w:trPr>
          <w:cantSplit/>
        </w:trPr>
        <w:tc>
          <w:tcPr>
            <w:tcW w:w="2884" w:type="dxa"/>
          </w:tcPr>
          <w:p w14:paraId="5C141926" w14:textId="77777777" w:rsidR="00ED18D9" w:rsidRPr="007E0B31" w:rsidRDefault="00ED18D9" w:rsidP="00ED18D9">
            <w:pPr>
              <w:pStyle w:val="Arial11Bold"/>
              <w:rPr>
                <w:rFonts w:cs="Arial"/>
              </w:rPr>
            </w:pPr>
            <w:r w:rsidRPr="007E0B31">
              <w:rPr>
                <w:rFonts w:cs="Arial"/>
              </w:rPr>
              <w:t>Offshore Generating Unit</w:t>
            </w:r>
          </w:p>
        </w:tc>
        <w:tc>
          <w:tcPr>
            <w:tcW w:w="6634" w:type="dxa"/>
          </w:tcPr>
          <w:p w14:paraId="0A15BD7F" w14:textId="7F54D471" w:rsidR="00ED18D9" w:rsidRPr="007E0B31" w:rsidRDefault="00ED18D9" w:rsidP="00ED18D9">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ED18D9" w:rsidRPr="007E0B31" w14:paraId="099E0414" w14:textId="77777777" w:rsidTr="490DE6A8">
        <w:trPr>
          <w:cantSplit/>
        </w:trPr>
        <w:tc>
          <w:tcPr>
            <w:tcW w:w="2884" w:type="dxa"/>
          </w:tcPr>
          <w:p w14:paraId="2469BF55" w14:textId="77777777" w:rsidR="00ED18D9" w:rsidRPr="007E0B31" w:rsidRDefault="00ED18D9" w:rsidP="00ED18D9">
            <w:pPr>
              <w:pStyle w:val="Arial11Bold"/>
              <w:rPr>
                <w:rFonts w:cs="Arial"/>
              </w:rPr>
            </w:pPr>
            <w:r w:rsidRPr="007E0B31">
              <w:rPr>
                <w:rFonts w:cs="Arial"/>
              </w:rPr>
              <w:t>Offshore Grid Entry Point</w:t>
            </w:r>
          </w:p>
        </w:tc>
        <w:tc>
          <w:tcPr>
            <w:tcW w:w="6634" w:type="dxa"/>
          </w:tcPr>
          <w:p w14:paraId="07DDE50B" w14:textId="77777777" w:rsidR="00ED18D9" w:rsidRPr="007E0B31" w:rsidRDefault="00ED18D9" w:rsidP="00ED18D9">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ED18D9" w:rsidRPr="007E0B31" w:rsidRDefault="00ED18D9" w:rsidP="00ED18D9">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r w:rsidRPr="007E0B31">
              <w:rPr>
                <w:rFonts w:cs="Arial"/>
              </w:rPr>
              <w:t xml:space="preserve"> </w:t>
            </w:r>
          </w:p>
          <w:p w14:paraId="68D84C84" w14:textId="77777777" w:rsidR="00ED18D9" w:rsidRPr="007E0B31" w:rsidRDefault="00ED18D9" w:rsidP="00ED18D9">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p>
          <w:p w14:paraId="4CFC643B" w14:textId="77777777" w:rsidR="00ED18D9" w:rsidRPr="007E0B31" w:rsidRDefault="00ED18D9" w:rsidP="00ED18D9">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ED18D9" w:rsidRPr="007E0B31" w14:paraId="7B9B7031" w14:textId="77777777" w:rsidTr="490DE6A8">
        <w:trPr>
          <w:cantSplit/>
        </w:trPr>
        <w:tc>
          <w:tcPr>
            <w:tcW w:w="2884" w:type="dxa"/>
          </w:tcPr>
          <w:p w14:paraId="20A69062" w14:textId="6974D298" w:rsidR="00ED18D9" w:rsidRPr="007E0B31" w:rsidRDefault="00ED18D9" w:rsidP="00ED18D9">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ED18D9" w:rsidRPr="00785E5F" w:rsidRDefault="00ED18D9" w:rsidP="00ED18D9">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ED18D9" w:rsidRPr="00785E5F" w:rsidRDefault="00ED18D9" w:rsidP="00ED18D9">
            <w:pPr>
              <w:pStyle w:val="Default"/>
              <w:jc w:val="both"/>
              <w:rPr>
                <w:sz w:val="20"/>
                <w:szCs w:val="20"/>
              </w:rPr>
            </w:pPr>
          </w:p>
          <w:p w14:paraId="30FDBA32" w14:textId="585B9D16" w:rsidR="00ED18D9" w:rsidRPr="00BA1BD4" w:rsidRDefault="00ED18D9" w:rsidP="00ED18D9">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ED18D9" w:rsidRPr="007E0B31" w14:paraId="664F02B9" w14:textId="77777777" w:rsidTr="490DE6A8">
        <w:trPr>
          <w:cantSplit/>
        </w:trPr>
        <w:tc>
          <w:tcPr>
            <w:tcW w:w="2884" w:type="dxa"/>
          </w:tcPr>
          <w:p w14:paraId="0E0F222D" w14:textId="77777777" w:rsidR="00ED18D9" w:rsidRPr="007E0B31" w:rsidRDefault="00ED18D9" w:rsidP="00ED18D9">
            <w:pPr>
              <w:pStyle w:val="Arial11Bold"/>
              <w:rPr>
                <w:rFonts w:cs="Arial"/>
              </w:rPr>
            </w:pPr>
            <w:r w:rsidRPr="007E0B31">
              <w:rPr>
                <w:rFonts w:cs="Arial"/>
              </w:rPr>
              <w:t>Offshore Non-Synchronous Generating Unit</w:t>
            </w:r>
          </w:p>
        </w:tc>
        <w:tc>
          <w:tcPr>
            <w:tcW w:w="6634" w:type="dxa"/>
          </w:tcPr>
          <w:p w14:paraId="759EC095" w14:textId="12A9D85E" w:rsidR="00ED18D9" w:rsidRPr="007E0B31" w:rsidRDefault="00ED18D9" w:rsidP="00ED18D9">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ED18D9" w:rsidRPr="007E0B31" w14:paraId="549C699C" w14:textId="77777777" w:rsidTr="490DE6A8">
        <w:trPr>
          <w:cantSplit/>
        </w:trPr>
        <w:tc>
          <w:tcPr>
            <w:tcW w:w="2884" w:type="dxa"/>
          </w:tcPr>
          <w:p w14:paraId="002850F2" w14:textId="77777777" w:rsidR="00ED18D9" w:rsidRPr="007E0B31" w:rsidRDefault="00ED18D9" w:rsidP="00ED18D9">
            <w:pPr>
              <w:pStyle w:val="Arial11Bold"/>
              <w:rPr>
                <w:rFonts w:cs="Arial"/>
              </w:rPr>
            </w:pPr>
            <w:r w:rsidRPr="007E0B31">
              <w:rPr>
                <w:rFonts w:cs="Arial"/>
              </w:rPr>
              <w:t>Offshore Platform</w:t>
            </w:r>
          </w:p>
        </w:tc>
        <w:tc>
          <w:tcPr>
            <w:tcW w:w="6634" w:type="dxa"/>
          </w:tcPr>
          <w:p w14:paraId="25B6104F" w14:textId="77777777" w:rsidR="00ED18D9" w:rsidRPr="007E0B31" w:rsidRDefault="00ED18D9" w:rsidP="00ED18D9">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ED18D9" w:rsidRPr="007E0B31" w14:paraId="76D5DA50" w14:textId="77777777" w:rsidTr="490DE6A8">
        <w:trPr>
          <w:cantSplit/>
        </w:trPr>
        <w:tc>
          <w:tcPr>
            <w:tcW w:w="2884" w:type="dxa"/>
          </w:tcPr>
          <w:p w14:paraId="0F8C75C5" w14:textId="77777777" w:rsidR="00ED18D9" w:rsidRPr="007E0B31" w:rsidRDefault="00ED18D9" w:rsidP="00ED18D9">
            <w:pPr>
              <w:pStyle w:val="Arial11Bold"/>
              <w:rPr>
                <w:rFonts w:cs="Arial"/>
              </w:rPr>
            </w:pPr>
            <w:r w:rsidRPr="007E0B31">
              <w:rPr>
                <w:rFonts w:cs="Arial"/>
              </w:rPr>
              <w:lastRenderedPageBreak/>
              <w:t>Offshore Power Park Module</w:t>
            </w:r>
          </w:p>
        </w:tc>
        <w:tc>
          <w:tcPr>
            <w:tcW w:w="6634" w:type="dxa"/>
          </w:tcPr>
          <w:p w14:paraId="1A8EAFDB" w14:textId="77777777" w:rsidR="00ED18D9" w:rsidRPr="007E0B31" w:rsidRDefault="00ED18D9" w:rsidP="00ED18D9">
            <w:pPr>
              <w:pStyle w:val="TableArial11"/>
              <w:rPr>
                <w:rFonts w:cs="Arial"/>
              </w:rPr>
            </w:pPr>
            <w:bookmarkStart w:id="54"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ED18D9" w:rsidRPr="007E0B31" w:rsidRDefault="00ED18D9" w:rsidP="00ED18D9">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ED18D9" w:rsidRPr="007E0B31" w:rsidRDefault="00ED18D9" w:rsidP="00ED18D9">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54"/>
          </w:p>
        </w:tc>
      </w:tr>
      <w:tr w:rsidR="00ED18D9" w:rsidRPr="007E0B31" w14:paraId="3532A847" w14:textId="77777777" w:rsidTr="490DE6A8">
        <w:trPr>
          <w:cantSplit/>
        </w:trPr>
        <w:tc>
          <w:tcPr>
            <w:tcW w:w="2884" w:type="dxa"/>
          </w:tcPr>
          <w:p w14:paraId="05251472" w14:textId="77777777" w:rsidR="00ED18D9" w:rsidRPr="007E0B31" w:rsidRDefault="00ED18D9" w:rsidP="00ED18D9">
            <w:pPr>
              <w:pStyle w:val="Arial11Bold"/>
              <w:rPr>
                <w:rFonts w:cs="Arial"/>
              </w:rPr>
            </w:pPr>
            <w:r w:rsidRPr="007E0B31">
              <w:rPr>
                <w:rFonts w:cs="Arial"/>
              </w:rPr>
              <w:t>Offshore Power Park String</w:t>
            </w:r>
          </w:p>
        </w:tc>
        <w:tc>
          <w:tcPr>
            <w:tcW w:w="6634" w:type="dxa"/>
          </w:tcPr>
          <w:p w14:paraId="7A8E03BF" w14:textId="4A4B8989" w:rsidR="00ED18D9" w:rsidRPr="007E0B31" w:rsidRDefault="00ED18D9" w:rsidP="00ED18D9">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ED18D9" w:rsidRPr="007E0B31" w14:paraId="1B55EDF9" w14:textId="77777777" w:rsidTr="490DE6A8">
        <w:trPr>
          <w:cantSplit/>
        </w:trPr>
        <w:tc>
          <w:tcPr>
            <w:tcW w:w="2884" w:type="dxa"/>
          </w:tcPr>
          <w:p w14:paraId="736E893A" w14:textId="77777777" w:rsidR="00ED18D9" w:rsidRPr="007E0B31" w:rsidRDefault="00ED18D9" w:rsidP="00ED18D9">
            <w:pPr>
              <w:pStyle w:val="Arial11Bold"/>
              <w:rPr>
                <w:rFonts w:cs="Arial"/>
              </w:rPr>
            </w:pPr>
            <w:r w:rsidRPr="007E0B31">
              <w:rPr>
                <w:rFonts w:cs="Arial"/>
              </w:rPr>
              <w:t>Offshore Synchronous Generating Unit</w:t>
            </w:r>
          </w:p>
        </w:tc>
        <w:tc>
          <w:tcPr>
            <w:tcW w:w="6634" w:type="dxa"/>
          </w:tcPr>
          <w:p w14:paraId="72936350" w14:textId="1BEFFF2B" w:rsidR="00ED18D9" w:rsidRPr="007E0B31" w:rsidRDefault="00ED18D9" w:rsidP="00ED18D9">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D18D9" w:rsidRPr="007E0B31" w14:paraId="62F839C9" w14:textId="77777777" w:rsidTr="490DE6A8">
        <w:trPr>
          <w:cantSplit/>
        </w:trPr>
        <w:tc>
          <w:tcPr>
            <w:tcW w:w="2884" w:type="dxa"/>
          </w:tcPr>
          <w:p w14:paraId="4A973150" w14:textId="77777777" w:rsidR="00ED18D9" w:rsidRPr="007E0B31" w:rsidRDefault="00ED18D9" w:rsidP="00ED18D9">
            <w:pPr>
              <w:pStyle w:val="Arial11Bold"/>
              <w:spacing w:before="0"/>
              <w:rPr>
                <w:rFonts w:cs="Arial"/>
              </w:rPr>
            </w:pPr>
            <w:r w:rsidRPr="007E0B31">
              <w:rPr>
                <w:rFonts w:cs="Arial"/>
              </w:rPr>
              <w:t>Offshore Synchronous Power Generating Module</w:t>
            </w:r>
          </w:p>
        </w:tc>
        <w:tc>
          <w:tcPr>
            <w:tcW w:w="6634" w:type="dxa"/>
          </w:tcPr>
          <w:p w14:paraId="3E6A84C6" w14:textId="77777777" w:rsidR="00ED18D9" w:rsidRDefault="00ED18D9" w:rsidP="00ED18D9">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ED18D9" w:rsidRPr="007E0B31" w:rsidDel="004B6FBB" w:rsidRDefault="00ED18D9" w:rsidP="00ED18D9">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ED18D9" w:rsidRPr="007E0B31" w14:paraId="2A9A58D2" w14:textId="77777777" w:rsidTr="490DE6A8">
        <w:trPr>
          <w:cantSplit/>
        </w:trPr>
        <w:tc>
          <w:tcPr>
            <w:tcW w:w="2884" w:type="dxa"/>
          </w:tcPr>
          <w:p w14:paraId="67CDBB6B" w14:textId="77777777" w:rsidR="00ED18D9" w:rsidRPr="007E0B31" w:rsidRDefault="00ED18D9" w:rsidP="00ED18D9">
            <w:pPr>
              <w:pStyle w:val="Arial11Bold"/>
              <w:rPr>
                <w:rFonts w:cs="Arial"/>
              </w:rPr>
            </w:pPr>
            <w:r w:rsidRPr="007E0B31">
              <w:rPr>
                <w:rFonts w:cs="Arial"/>
              </w:rPr>
              <w:t>Offshore Tender Process</w:t>
            </w:r>
          </w:p>
        </w:tc>
        <w:tc>
          <w:tcPr>
            <w:tcW w:w="6634" w:type="dxa"/>
          </w:tcPr>
          <w:p w14:paraId="5A9BEB2F" w14:textId="77777777" w:rsidR="00ED18D9" w:rsidRPr="007E0B31" w:rsidRDefault="00ED18D9" w:rsidP="00ED18D9">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ED18D9" w:rsidRPr="007E0B31" w14:paraId="3A48C7BE" w14:textId="77777777" w:rsidTr="490DE6A8">
        <w:trPr>
          <w:cantSplit/>
        </w:trPr>
        <w:tc>
          <w:tcPr>
            <w:tcW w:w="2884" w:type="dxa"/>
          </w:tcPr>
          <w:p w14:paraId="7E4E3598" w14:textId="77777777" w:rsidR="00ED18D9" w:rsidRPr="007E0B31" w:rsidRDefault="00ED18D9" w:rsidP="00ED18D9">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ED18D9" w:rsidRPr="007E0B31" w:rsidRDefault="00ED18D9" w:rsidP="00ED18D9">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ED18D9" w:rsidRPr="007E0B31" w14:paraId="10413532" w14:textId="77777777" w:rsidTr="490DE6A8">
        <w:trPr>
          <w:cantSplit/>
        </w:trPr>
        <w:tc>
          <w:tcPr>
            <w:tcW w:w="2884" w:type="dxa"/>
          </w:tcPr>
          <w:p w14:paraId="15239EB1" w14:textId="77777777" w:rsidR="00ED18D9" w:rsidRPr="007E0B31" w:rsidRDefault="00ED18D9" w:rsidP="00ED18D9">
            <w:pPr>
              <w:pStyle w:val="Arial11Bold"/>
              <w:rPr>
                <w:rFonts w:cs="Arial"/>
              </w:rPr>
            </w:pPr>
            <w:r w:rsidRPr="007E0B31">
              <w:rPr>
                <w:rFonts w:cs="Arial"/>
              </w:rPr>
              <w:t>Offshore Transmission Licensee</w:t>
            </w:r>
          </w:p>
        </w:tc>
        <w:tc>
          <w:tcPr>
            <w:tcW w:w="6634" w:type="dxa"/>
          </w:tcPr>
          <w:p w14:paraId="128B978A" w14:textId="77777777" w:rsidR="00ED18D9" w:rsidRPr="007E0B31" w:rsidRDefault="00ED18D9" w:rsidP="00ED18D9">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ED18D9" w:rsidRPr="007E0B31" w14:paraId="1CDE4693" w14:textId="77777777" w:rsidTr="490DE6A8">
        <w:trPr>
          <w:cantSplit/>
        </w:trPr>
        <w:tc>
          <w:tcPr>
            <w:tcW w:w="2884" w:type="dxa"/>
          </w:tcPr>
          <w:p w14:paraId="30A26B26" w14:textId="77777777" w:rsidR="00ED18D9" w:rsidRPr="007E0B31" w:rsidRDefault="00ED18D9" w:rsidP="00ED18D9">
            <w:pPr>
              <w:pStyle w:val="Arial11Bold"/>
              <w:rPr>
                <w:rFonts w:cs="Arial"/>
                <w:highlight w:val="yellow"/>
              </w:rPr>
            </w:pPr>
            <w:r w:rsidRPr="007E0B31">
              <w:rPr>
                <w:rFonts w:cs="Arial"/>
              </w:rPr>
              <w:t>Offshore Transmission System</w:t>
            </w:r>
          </w:p>
        </w:tc>
        <w:tc>
          <w:tcPr>
            <w:tcW w:w="6634" w:type="dxa"/>
          </w:tcPr>
          <w:p w14:paraId="61F55C2E" w14:textId="77777777" w:rsidR="00ED18D9" w:rsidRPr="007E0B31" w:rsidRDefault="00ED18D9" w:rsidP="00ED18D9">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ED18D9" w:rsidRPr="007E0B31" w14:paraId="77766430" w14:textId="77777777" w:rsidTr="490DE6A8">
        <w:trPr>
          <w:cantSplit/>
        </w:trPr>
        <w:tc>
          <w:tcPr>
            <w:tcW w:w="2884" w:type="dxa"/>
          </w:tcPr>
          <w:p w14:paraId="16464488" w14:textId="77777777" w:rsidR="00ED18D9" w:rsidRPr="007E0B31" w:rsidRDefault="00ED18D9" w:rsidP="00ED18D9">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ED18D9" w:rsidRPr="007E0B31" w:rsidRDefault="00ED18D9" w:rsidP="00ED18D9">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ED18D9" w:rsidRPr="007E0B31" w14:paraId="47AC59A7" w14:textId="77777777" w:rsidTr="490DE6A8">
        <w:trPr>
          <w:cantSplit/>
        </w:trPr>
        <w:tc>
          <w:tcPr>
            <w:tcW w:w="2884" w:type="dxa"/>
          </w:tcPr>
          <w:p w14:paraId="13EE6AD2" w14:textId="77777777" w:rsidR="00ED18D9" w:rsidRPr="007E0B31" w:rsidRDefault="00ED18D9" w:rsidP="00ED18D9">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ED18D9" w:rsidRPr="007E0B31" w:rsidRDefault="00ED18D9" w:rsidP="00ED18D9">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ED18D9" w:rsidRPr="007E0B31" w14:paraId="3C6964B2" w14:textId="77777777" w:rsidTr="490DE6A8">
        <w:trPr>
          <w:cantSplit/>
        </w:trPr>
        <w:tc>
          <w:tcPr>
            <w:tcW w:w="2884" w:type="dxa"/>
          </w:tcPr>
          <w:p w14:paraId="39F8391B" w14:textId="77777777" w:rsidR="00ED18D9" w:rsidRPr="007E0B31" w:rsidRDefault="00ED18D9" w:rsidP="00ED18D9">
            <w:pPr>
              <w:pStyle w:val="Arial11Bold"/>
              <w:rPr>
                <w:rFonts w:cs="Arial"/>
                <w:highlight w:val="yellow"/>
              </w:rPr>
            </w:pPr>
            <w:r w:rsidRPr="007E0B31">
              <w:rPr>
                <w:rFonts w:cs="Arial"/>
              </w:rPr>
              <w:t>Offshore Waters</w:t>
            </w:r>
          </w:p>
        </w:tc>
        <w:tc>
          <w:tcPr>
            <w:tcW w:w="6634" w:type="dxa"/>
          </w:tcPr>
          <w:p w14:paraId="02B387B2" w14:textId="77777777" w:rsidR="00ED18D9" w:rsidRPr="007E0B31" w:rsidRDefault="00ED18D9" w:rsidP="00ED18D9">
            <w:pPr>
              <w:pStyle w:val="TableArial11"/>
              <w:rPr>
                <w:rFonts w:cs="Arial"/>
              </w:rPr>
            </w:pPr>
            <w:r w:rsidRPr="007E0B31">
              <w:rPr>
                <w:rFonts w:cs="Arial"/>
              </w:rPr>
              <w:t>Has the meaning given to “offshore waters” in Section 90(9) of the Energy Act 2004.</w:t>
            </w:r>
          </w:p>
        </w:tc>
      </w:tr>
      <w:tr w:rsidR="00ED18D9" w:rsidRPr="007E0B31" w14:paraId="466BFA2A" w14:textId="77777777" w:rsidTr="490DE6A8">
        <w:trPr>
          <w:cantSplit/>
        </w:trPr>
        <w:tc>
          <w:tcPr>
            <w:tcW w:w="2884" w:type="dxa"/>
          </w:tcPr>
          <w:p w14:paraId="3248E0E0" w14:textId="77777777" w:rsidR="00ED18D9" w:rsidRPr="007E0B31" w:rsidRDefault="00ED18D9" w:rsidP="00ED18D9">
            <w:pPr>
              <w:pStyle w:val="Arial11Bold"/>
              <w:rPr>
                <w:rFonts w:cs="Arial"/>
              </w:rPr>
            </w:pPr>
            <w:r w:rsidRPr="007E0B31">
              <w:rPr>
                <w:rFonts w:cs="Arial"/>
              </w:rPr>
              <w:t>Offshore Works Assumptions</w:t>
            </w:r>
          </w:p>
        </w:tc>
        <w:tc>
          <w:tcPr>
            <w:tcW w:w="6634" w:type="dxa"/>
          </w:tcPr>
          <w:p w14:paraId="30E7C48C" w14:textId="77777777" w:rsidR="00ED18D9" w:rsidRPr="007E0B31" w:rsidRDefault="00ED18D9" w:rsidP="00ED18D9">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ED18D9" w:rsidRPr="007E0B31" w14:paraId="2CC977C3" w14:textId="77777777" w:rsidTr="490DE6A8">
        <w:trPr>
          <w:cantSplit/>
        </w:trPr>
        <w:tc>
          <w:tcPr>
            <w:tcW w:w="2884" w:type="dxa"/>
          </w:tcPr>
          <w:p w14:paraId="3768E5CA" w14:textId="77777777" w:rsidR="00ED18D9" w:rsidRPr="007E0B31" w:rsidRDefault="00ED18D9" w:rsidP="00ED18D9">
            <w:pPr>
              <w:pStyle w:val="Arial11Bold"/>
              <w:rPr>
                <w:rFonts w:cs="Arial"/>
                <w:highlight w:val="yellow"/>
              </w:rPr>
            </w:pPr>
            <w:r w:rsidRPr="007E0B31">
              <w:rPr>
                <w:rFonts w:cs="Arial"/>
              </w:rPr>
              <w:t>Onshore</w:t>
            </w:r>
          </w:p>
        </w:tc>
        <w:tc>
          <w:tcPr>
            <w:tcW w:w="6634" w:type="dxa"/>
          </w:tcPr>
          <w:p w14:paraId="4E4449A1" w14:textId="77777777" w:rsidR="00ED18D9" w:rsidRPr="007E0B31" w:rsidRDefault="00ED18D9" w:rsidP="00ED18D9">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ED18D9" w:rsidRPr="007E0B31" w14:paraId="36B6B3C3" w14:textId="77777777" w:rsidTr="490DE6A8">
        <w:trPr>
          <w:cantSplit/>
        </w:trPr>
        <w:tc>
          <w:tcPr>
            <w:tcW w:w="2884" w:type="dxa"/>
          </w:tcPr>
          <w:p w14:paraId="48043840" w14:textId="77777777" w:rsidR="00ED18D9" w:rsidRPr="007E0B31" w:rsidRDefault="00ED18D9" w:rsidP="00ED18D9">
            <w:pPr>
              <w:pStyle w:val="Arial11Bold"/>
              <w:rPr>
                <w:rFonts w:cs="Arial"/>
                <w:highlight w:val="yellow"/>
              </w:rPr>
            </w:pPr>
            <w:r w:rsidRPr="007E0B31">
              <w:rPr>
                <w:rFonts w:cs="Arial"/>
              </w:rPr>
              <w:t>Onshore DC Converter</w:t>
            </w:r>
          </w:p>
        </w:tc>
        <w:tc>
          <w:tcPr>
            <w:tcW w:w="6634" w:type="dxa"/>
          </w:tcPr>
          <w:p w14:paraId="64EEC2DE" w14:textId="77777777" w:rsidR="00ED18D9" w:rsidRPr="007E0B31" w:rsidRDefault="00ED18D9" w:rsidP="00ED18D9">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ED18D9" w:rsidRPr="007E0B31" w14:paraId="4A68E7D9" w14:textId="77777777" w:rsidTr="490DE6A8">
        <w:trPr>
          <w:cantSplit/>
        </w:trPr>
        <w:tc>
          <w:tcPr>
            <w:tcW w:w="2884" w:type="dxa"/>
          </w:tcPr>
          <w:p w14:paraId="1A1B1603" w14:textId="77777777" w:rsidR="00ED18D9" w:rsidRPr="007E0B31" w:rsidRDefault="00ED18D9" w:rsidP="00ED18D9">
            <w:pPr>
              <w:pStyle w:val="Arial11Bold"/>
              <w:rPr>
                <w:rFonts w:cs="Arial"/>
              </w:rPr>
            </w:pPr>
            <w:r w:rsidRPr="007E0B31">
              <w:rPr>
                <w:rFonts w:cs="Arial"/>
              </w:rPr>
              <w:t>Onshore Generating Unit</w:t>
            </w:r>
          </w:p>
        </w:tc>
        <w:tc>
          <w:tcPr>
            <w:tcW w:w="6634" w:type="dxa"/>
          </w:tcPr>
          <w:p w14:paraId="1C282039" w14:textId="3958CEB1" w:rsidR="00ED18D9" w:rsidRPr="007E0B31" w:rsidRDefault="00ED18D9" w:rsidP="00ED18D9">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ED18D9" w:rsidRPr="007E0B31" w14:paraId="35FFB4AD" w14:textId="77777777" w:rsidTr="490DE6A8">
        <w:trPr>
          <w:cantSplit/>
        </w:trPr>
        <w:tc>
          <w:tcPr>
            <w:tcW w:w="2884" w:type="dxa"/>
          </w:tcPr>
          <w:p w14:paraId="35935210" w14:textId="77777777" w:rsidR="00ED18D9" w:rsidRPr="007E0B31" w:rsidRDefault="00ED18D9" w:rsidP="00ED18D9">
            <w:pPr>
              <w:pStyle w:val="Arial11Bold"/>
              <w:rPr>
                <w:rFonts w:cs="Arial"/>
              </w:rPr>
            </w:pPr>
            <w:r w:rsidRPr="007E0B31">
              <w:rPr>
                <w:rFonts w:cs="Arial"/>
              </w:rPr>
              <w:t>Onshore Grid Entry Point</w:t>
            </w:r>
          </w:p>
        </w:tc>
        <w:tc>
          <w:tcPr>
            <w:tcW w:w="6634" w:type="dxa"/>
          </w:tcPr>
          <w:p w14:paraId="6FC00EAB" w14:textId="6552310D" w:rsidR="00ED18D9" w:rsidRPr="007E0B31" w:rsidRDefault="00ED18D9" w:rsidP="00ED18D9">
            <w:pPr>
              <w:pStyle w:val="TableArial11"/>
              <w:rPr>
                <w:rFonts w:cs="Arial"/>
              </w:rPr>
            </w:pPr>
            <w:r w:rsidRPr="007E0B31">
              <w:rPr>
                <w:rFonts w:cs="Arial"/>
              </w:rPr>
              <w:t xml:space="preserve">A point at which </w:t>
            </w:r>
            <w:proofErr w:type="gramStart"/>
            <w:r w:rsidRPr="007E0B31">
              <w:rPr>
                <w:rFonts w:cs="Arial"/>
              </w:rPr>
              <w:t>a</w:t>
            </w:r>
            <w:proofErr w:type="gramEnd"/>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ED18D9" w:rsidRPr="007E0B31" w14:paraId="7ABD28A6" w14:textId="77777777" w:rsidTr="490DE6A8">
        <w:trPr>
          <w:cantSplit/>
        </w:trPr>
        <w:tc>
          <w:tcPr>
            <w:tcW w:w="2884" w:type="dxa"/>
          </w:tcPr>
          <w:p w14:paraId="2DC322BF" w14:textId="77777777" w:rsidR="00ED18D9" w:rsidRPr="007E0B31" w:rsidRDefault="00ED18D9" w:rsidP="00ED18D9">
            <w:pPr>
              <w:pStyle w:val="Arial11Bold"/>
              <w:rPr>
                <w:rFonts w:cs="Arial"/>
                <w:highlight w:val="yellow"/>
              </w:rPr>
            </w:pPr>
            <w:r w:rsidRPr="007E0B31">
              <w:rPr>
                <w:rFonts w:cs="Arial"/>
              </w:rPr>
              <w:t>Onshore HVDC Converter</w:t>
            </w:r>
          </w:p>
        </w:tc>
        <w:tc>
          <w:tcPr>
            <w:tcW w:w="6634" w:type="dxa"/>
          </w:tcPr>
          <w:p w14:paraId="3218C152" w14:textId="77777777" w:rsidR="00ED18D9" w:rsidRPr="007E0B31" w:rsidRDefault="00ED18D9" w:rsidP="00ED18D9">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ED18D9" w:rsidRPr="007E0B31" w14:paraId="47B1C59A" w14:textId="77777777" w:rsidTr="490DE6A8">
        <w:trPr>
          <w:cantSplit/>
        </w:trPr>
        <w:tc>
          <w:tcPr>
            <w:tcW w:w="2884" w:type="dxa"/>
          </w:tcPr>
          <w:p w14:paraId="45CD5B8B" w14:textId="77777777" w:rsidR="00ED18D9" w:rsidRPr="007E0B31" w:rsidRDefault="00ED18D9" w:rsidP="00ED18D9">
            <w:pPr>
              <w:pStyle w:val="Arial11Bold"/>
              <w:rPr>
                <w:rFonts w:cs="Arial"/>
              </w:rPr>
            </w:pPr>
            <w:r w:rsidRPr="007E0B31">
              <w:rPr>
                <w:rFonts w:cs="Arial"/>
              </w:rPr>
              <w:lastRenderedPageBreak/>
              <w:t>Onshore Non-Synchronous Generating Unit</w:t>
            </w:r>
          </w:p>
        </w:tc>
        <w:tc>
          <w:tcPr>
            <w:tcW w:w="6634" w:type="dxa"/>
          </w:tcPr>
          <w:p w14:paraId="723DCB6B" w14:textId="4724C80E" w:rsidR="00ED18D9" w:rsidRPr="007E0B31" w:rsidRDefault="00ED18D9" w:rsidP="00ED18D9">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ED18D9" w:rsidRPr="007E0B31" w14:paraId="5C54790F" w14:textId="77777777" w:rsidTr="490DE6A8">
        <w:trPr>
          <w:cantSplit/>
        </w:trPr>
        <w:tc>
          <w:tcPr>
            <w:tcW w:w="2884" w:type="dxa"/>
          </w:tcPr>
          <w:p w14:paraId="09F676FF" w14:textId="77777777" w:rsidR="00ED18D9" w:rsidRPr="007E0B31" w:rsidRDefault="00ED18D9" w:rsidP="00ED18D9">
            <w:pPr>
              <w:pStyle w:val="Arial11Bold"/>
              <w:rPr>
                <w:rFonts w:cs="Arial"/>
              </w:rPr>
            </w:pPr>
            <w:r w:rsidRPr="007E0B31">
              <w:rPr>
                <w:rFonts w:cs="Arial"/>
              </w:rPr>
              <w:t>Onshore Power Park Module</w:t>
            </w:r>
          </w:p>
        </w:tc>
        <w:tc>
          <w:tcPr>
            <w:tcW w:w="6634" w:type="dxa"/>
          </w:tcPr>
          <w:p w14:paraId="4F3FC424" w14:textId="4AD18E75" w:rsidR="00ED18D9" w:rsidRPr="007E0B31" w:rsidRDefault="00ED18D9" w:rsidP="00ED18D9">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ED18D9" w:rsidRPr="007E0B31" w14:paraId="67BDC2D1" w14:textId="77777777" w:rsidTr="490DE6A8">
        <w:trPr>
          <w:cantSplit/>
        </w:trPr>
        <w:tc>
          <w:tcPr>
            <w:tcW w:w="2884" w:type="dxa"/>
          </w:tcPr>
          <w:p w14:paraId="2FB52871" w14:textId="77777777" w:rsidR="00ED18D9" w:rsidRPr="007E0B31" w:rsidRDefault="00ED18D9" w:rsidP="00ED18D9">
            <w:pPr>
              <w:pStyle w:val="Arial11Bold"/>
              <w:rPr>
                <w:rFonts w:cs="Arial"/>
              </w:rPr>
            </w:pPr>
            <w:r w:rsidRPr="007E0B31">
              <w:rPr>
                <w:rFonts w:cs="Arial"/>
              </w:rPr>
              <w:t>Onshore Synchronous Generating Unit</w:t>
            </w:r>
          </w:p>
        </w:tc>
        <w:tc>
          <w:tcPr>
            <w:tcW w:w="6634" w:type="dxa"/>
          </w:tcPr>
          <w:p w14:paraId="53DD316B" w14:textId="296089E4" w:rsidR="00ED18D9" w:rsidRPr="007E0B31" w:rsidRDefault="00ED18D9" w:rsidP="00ED18D9">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D18D9" w:rsidRPr="007E0B31" w14:paraId="322DBDDD" w14:textId="77777777" w:rsidTr="490DE6A8">
        <w:trPr>
          <w:cantSplit/>
        </w:trPr>
        <w:tc>
          <w:tcPr>
            <w:tcW w:w="2884" w:type="dxa"/>
          </w:tcPr>
          <w:p w14:paraId="75E7A9CF" w14:textId="77777777" w:rsidR="00ED18D9" w:rsidRPr="007E0B31" w:rsidDel="004B6FBB" w:rsidRDefault="00ED18D9" w:rsidP="00ED18D9">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ED18D9" w:rsidRDefault="00ED18D9" w:rsidP="00ED18D9">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ED18D9" w:rsidRPr="00A87826" w:rsidDel="004B6FBB" w:rsidRDefault="00ED18D9" w:rsidP="00ED18D9">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ED18D9" w:rsidRPr="007E0B31" w14:paraId="57567868" w14:textId="77777777" w:rsidTr="490DE6A8">
        <w:trPr>
          <w:cantSplit/>
        </w:trPr>
        <w:tc>
          <w:tcPr>
            <w:tcW w:w="2884" w:type="dxa"/>
          </w:tcPr>
          <w:p w14:paraId="1FD98361" w14:textId="77777777" w:rsidR="00ED18D9" w:rsidRPr="007E0B31" w:rsidRDefault="00ED18D9" w:rsidP="00ED18D9">
            <w:pPr>
              <w:pStyle w:val="Arial11Bold"/>
              <w:rPr>
                <w:rFonts w:cs="Arial"/>
              </w:rPr>
            </w:pPr>
            <w:r w:rsidRPr="007E0B31">
              <w:rPr>
                <w:rFonts w:cs="Arial"/>
              </w:rPr>
              <w:t>Onshore Transmission Licensee</w:t>
            </w:r>
          </w:p>
        </w:tc>
        <w:tc>
          <w:tcPr>
            <w:tcW w:w="6634" w:type="dxa"/>
          </w:tcPr>
          <w:p w14:paraId="7691EDA3" w14:textId="5E16F8C5" w:rsidR="00ED18D9" w:rsidRPr="007E0B31" w:rsidRDefault="00ED18D9" w:rsidP="00ED18D9">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del w:id="55" w:author="Lizzie Timmins (ESO)" w:date="2024-04-25T09:14:00Z">
              <w:r w:rsidRPr="007E0B31" w:rsidDel="000F78D7">
                <w:rPr>
                  <w:rFonts w:cs="Arial"/>
                </w:rPr>
                <w:delText xml:space="preserve">or </w:delText>
              </w:r>
            </w:del>
            <w:r w:rsidRPr="007E0B31">
              <w:rPr>
                <w:rFonts w:cs="Arial"/>
                <w:b/>
              </w:rPr>
              <w:t>SHETL</w:t>
            </w:r>
            <w:ins w:id="56" w:author="Lizzie Timmins (ESO)" w:date="2024-04-25T09:14:00Z">
              <w:r w:rsidR="00C73C30" w:rsidRPr="00C73C30">
                <w:rPr>
                  <w:rFonts w:cs="Arial"/>
                  <w:bCs/>
                </w:rPr>
                <w:t>,</w:t>
              </w:r>
              <w:r w:rsidR="00C73C30">
                <w:rPr>
                  <w:rFonts w:cs="Arial"/>
                  <w:b/>
                </w:rPr>
                <w:t xml:space="preserve"> </w:t>
              </w:r>
              <w:r w:rsidR="00C73C30" w:rsidRPr="00987059">
                <w:rPr>
                  <w:rFonts w:cs="Arial"/>
                </w:rPr>
                <w:t>or a</w:t>
              </w:r>
              <w:r w:rsidR="00C73C30" w:rsidRPr="00987059">
                <w:rPr>
                  <w:rFonts w:cs="Arial"/>
                  <w:b/>
                  <w:bCs/>
                </w:rPr>
                <w:t xml:space="preserve"> Competitively Appointed Transmission Licensee</w:t>
              </w:r>
            </w:ins>
            <w:r w:rsidRPr="007E0B31">
              <w:rPr>
                <w:rFonts w:cs="Arial"/>
              </w:rPr>
              <w:t xml:space="preserve">. </w:t>
            </w:r>
          </w:p>
        </w:tc>
      </w:tr>
      <w:tr w:rsidR="00ED18D9" w:rsidRPr="007E0B31" w14:paraId="0953DDC7" w14:textId="77777777" w:rsidTr="490DE6A8">
        <w:trPr>
          <w:cantSplit/>
        </w:trPr>
        <w:tc>
          <w:tcPr>
            <w:tcW w:w="2884" w:type="dxa"/>
          </w:tcPr>
          <w:p w14:paraId="2B5600BA" w14:textId="77777777" w:rsidR="00ED18D9" w:rsidRPr="007E0B31" w:rsidRDefault="00ED18D9" w:rsidP="00ED18D9">
            <w:pPr>
              <w:pStyle w:val="Arial11Bold"/>
              <w:rPr>
                <w:rFonts w:cs="Arial"/>
              </w:rPr>
            </w:pPr>
            <w:r w:rsidRPr="007E0B31">
              <w:rPr>
                <w:rFonts w:cs="Arial"/>
              </w:rPr>
              <w:t>Onshore Transmission System</w:t>
            </w:r>
          </w:p>
        </w:tc>
        <w:tc>
          <w:tcPr>
            <w:tcW w:w="6634" w:type="dxa"/>
          </w:tcPr>
          <w:p w14:paraId="1D66BC55" w14:textId="3B198D30" w:rsidR="00ED18D9" w:rsidRPr="007E0B31" w:rsidRDefault="00ED18D9" w:rsidP="00ED18D9">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ED18D9" w:rsidRPr="007E0B31" w14:paraId="31EBBBE3" w14:textId="77777777" w:rsidTr="490DE6A8">
        <w:trPr>
          <w:cantSplit/>
        </w:trPr>
        <w:tc>
          <w:tcPr>
            <w:tcW w:w="2884" w:type="dxa"/>
          </w:tcPr>
          <w:p w14:paraId="716FC70C" w14:textId="77777777" w:rsidR="00ED18D9" w:rsidRPr="007E0B31" w:rsidRDefault="00ED18D9" w:rsidP="00ED18D9">
            <w:pPr>
              <w:pStyle w:val="Arial11Bold"/>
              <w:rPr>
                <w:rFonts w:cs="Arial"/>
              </w:rPr>
            </w:pPr>
            <w:r w:rsidRPr="007E0B31">
              <w:rPr>
                <w:rFonts w:cs="Arial"/>
              </w:rPr>
              <w:t>On-Site Generator Site</w:t>
            </w:r>
          </w:p>
        </w:tc>
        <w:tc>
          <w:tcPr>
            <w:tcW w:w="6634" w:type="dxa"/>
          </w:tcPr>
          <w:p w14:paraId="68341A8F" w14:textId="77777777" w:rsidR="00ED18D9" w:rsidRPr="007E0B31" w:rsidRDefault="00ED18D9" w:rsidP="00ED18D9">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ED18D9" w:rsidRPr="007E0B31" w14:paraId="6EC47238" w14:textId="77777777" w:rsidTr="490DE6A8">
        <w:trPr>
          <w:cantSplit/>
        </w:trPr>
        <w:tc>
          <w:tcPr>
            <w:tcW w:w="2884" w:type="dxa"/>
          </w:tcPr>
          <w:p w14:paraId="3B93C86F" w14:textId="77777777" w:rsidR="00ED18D9" w:rsidRPr="007E0B31" w:rsidRDefault="00ED18D9" w:rsidP="00ED18D9">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ED18D9" w:rsidRPr="007E0B31" w:rsidRDefault="00ED18D9" w:rsidP="00ED18D9">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ED18D9" w:rsidRPr="007E0B31" w14:paraId="0706312C" w14:textId="77777777" w:rsidTr="490DE6A8">
        <w:trPr>
          <w:cantSplit/>
        </w:trPr>
        <w:tc>
          <w:tcPr>
            <w:tcW w:w="2884" w:type="dxa"/>
          </w:tcPr>
          <w:p w14:paraId="015ED0F3" w14:textId="77777777" w:rsidR="00ED18D9" w:rsidRPr="007E0B31" w:rsidRDefault="00ED18D9" w:rsidP="00ED18D9">
            <w:pPr>
              <w:pStyle w:val="Arial11Bold"/>
              <w:rPr>
                <w:rFonts w:cs="Arial"/>
              </w:rPr>
            </w:pPr>
            <w:r w:rsidRPr="007E0B31">
              <w:rPr>
                <w:rFonts w:cs="Arial"/>
              </w:rPr>
              <w:t>Operating Margin</w:t>
            </w:r>
          </w:p>
        </w:tc>
        <w:tc>
          <w:tcPr>
            <w:tcW w:w="6634" w:type="dxa"/>
          </w:tcPr>
          <w:p w14:paraId="2D829E78" w14:textId="77777777" w:rsidR="00ED18D9" w:rsidRPr="007E0B31" w:rsidRDefault="00ED18D9" w:rsidP="00ED18D9">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ED18D9" w:rsidRPr="007E0B31" w14:paraId="6399AF34" w14:textId="77777777" w:rsidTr="490DE6A8">
        <w:trPr>
          <w:cantSplit/>
        </w:trPr>
        <w:tc>
          <w:tcPr>
            <w:tcW w:w="2884" w:type="dxa"/>
          </w:tcPr>
          <w:p w14:paraId="13992038" w14:textId="77777777" w:rsidR="00ED18D9" w:rsidRPr="007E0B31" w:rsidRDefault="00ED18D9" w:rsidP="00ED18D9">
            <w:pPr>
              <w:pStyle w:val="Arial11Bold"/>
              <w:rPr>
                <w:rFonts w:cs="Arial"/>
              </w:rPr>
            </w:pPr>
            <w:r w:rsidRPr="007E0B31">
              <w:rPr>
                <w:rFonts w:cs="Arial"/>
              </w:rPr>
              <w:t>Operating Reserve</w:t>
            </w:r>
          </w:p>
        </w:tc>
        <w:tc>
          <w:tcPr>
            <w:tcW w:w="6634" w:type="dxa"/>
          </w:tcPr>
          <w:p w14:paraId="7475BB27" w14:textId="77777777" w:rsidR="00ED18D9" w:rsidRPr="007E0B31" w:rsidRDefault="00ED18D9" w:rsidP="00ED18D9">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ED18D9" w:rsidRPr="007E0B31" w14:paraId="7103EDE6" w14:textId="77777777" w:rsidTr="490DE6A8">
        <w:trPr>
          <w:cantSplit/>
        </w:trPr>
        <w:tc>
          <w:tcPr>
            <w:tcW w:w="2884" w:type="dxa"/>
          </w:tcPr>
          <w:p w14:paraId="19E35302" w14:textId="77777777" w:rsidR="00ED18D9" w:rsidRPr="007E0B31" w:rsidRDefault="00ED18D9" w:rsidP="00ED18D9">
            <w:pPr>
              <w:pStyle w:val="Arial11Bold"/>
              <w:rPr>
                <w:rFonts w:cs="Arial"/>
              </w:rPr>
            </w:pPr>
            <w:r w:rsidRPr="007E0B31">
              <w:rPr>
                <w:rFonts w:cs="Arial"/>
              </w:rPr>
              <w:t>Operation</w:t>
            </w:r>
          </w:p>
        </w:tc>
        <w:tc>
          <w:tcPr>
            <w:tcW w:w="6634" w:type="dxa"/>
          </w:tcPr>
          <w:p w14:paraId="40F42388" w14:textId="77777777" w:rsidR="00ED18D9" w:rsidRPr="007E0B31" w:rsidRDefault="00ED18D9" w:rsidP="00ED18D9">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ED18D9" w:rsidRPr="007E0B31" w14:paraId="7F250311" w14:textId="77777777" w:rsidTr="490DE6A8">
        <w:trPr>
          <w:cantSplit/>
        </w:trPr>
        <w:tc>
          <w:tcPr>
            <w:tcW w:w="2884" w:type="dxa"/>
          </w:tcPr>
          <w:p w14:paraId="3ECA740F" w14:textId="77777777" w:rsidR="00ED18D9" w:rsidRPr="007E0B31" w:rsidRDefault="00ED18D9" w:rsidP="00ED18D9">
            <w:pPr>
              <w:pStyle w:val="Arial11Bold"/>
              <w:rPr>
                <w:rFonts w:cs="Arial"/>
              </w:rPr>
            </w:pPr>
            <w:r w:rsidRPr="007E0B31">
              <w:rPr>
                <w:rFonts w:cs="Arial"/>
              </w:rPr>
              <w:lastRenderedPageBreak/>
              <w:t>Operational Data</w:t>
            </w:r>
          </w:p>
        </w:tc>
        <w:tc>
          <w:tcPr>
            <w:tcW w:w="6634" w:type="dxa"/>
          </w:tcPr>
          <w:p w14:paraId="77D345AD" w14:textId="77777777" w:rsidR="00ED18D9" w:rsidRPr="007E0B31" w:rsidRDefault="00ED18D9" w:rsidP="00ED18D9">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ED18D9" w:rsidRPr="007E0B31" w14:paraId="72A00B17" w14:textId="77777777" w:rsidTr="490DE6A8">
        <w:trPr>
          <w:cantSplit/>
        </w:trPr>
        <w:tc>
          <w:tcPr>
            <w:tcW w:w="2884" w:type="dxa"/>
          </w:tcPr>
          <w:p w14:paraId="49F3A1E1" w14:textId="77777777" w:rsidR="00ED18D9" w:rsidRPr="007E0B31" w:rsidRDefault="00ED18D9" w:rsidP="00ED18D9">
            <w:pPr>
              <w:pStyle w:val="Arial11Bold"/>
              <w:rPr>
                <w:rFonts w:cs="Arial"/>
              </w:rPr>
            </w:pPr>
            <w:r w:rsidRPr="007E0B31">
              <w:rPr>
                <w:rFonts w:cs="Arial"/>
              </w:rPr>
              <w:t>Operational Day</w:t>
            </w:r>
          </w:p>
        </w:tc>
        <w:tc>
          <w:tcPr>
            <w:tcW w:w="6634" w:type="dxa"/>
          </w:tcPr>
          <w:p w14:paraId="22961493" w14:textId="77777777" w:rsidR="00ED18D9" w:rsidRPr="007E0B31" w:rsidRDefault="00ED18D9" w:rsidP="00ED18D9">
            <w:pPr>
              <w:pStyle w:val="TableArial11"/>
              <w:rPr>
                <w:rFonts w:cs="Arial"/>
              </w:rPr>
            </w:pPr>
            <w:r w:rsidRPr="007E0B31">
              <w:rPr>
                <w:rFonts w:cs="Arial"/>
              </w:rPr>
              <w:t>The period from 0500 hours on one day to 0500 on the following day.</w:t>
            </w:r>
          </w:p>
        </w:tc>
      </w:tr>
      <w:tr w:rsidR="00ED18D9" w:rsidRPr="007E0B31" w14:paraId="4B79EEEB" w14:textId="77777777" w:rsidTr="490DE6A8">
        <w:trPr>
          <w:cantSplit/>
        </w:trPr>
        <w:tc>
          <w:tcPr>
            <w:tcW w:w="2884" w:type="dxa"/>
          </w:tcPr>
          <w:p w14:paraId="00D65A56" w14:textId="77777777" w:rsidR="00ED18D9" w:rsidRPr="007E0B31" w:rsidRDefault="00ED18D9" w:rsidP="00ED18D9">
            <w:pPr>
              <w:pStyle w:val="Arial11Bold"/>
              <w:rPr>
                <w:rFonts w:cs="Arial"/>
              </w:rPr>
            </w:pPr>
            <w:r w:rsidRPr="007E0B31">
              <w:rPr>
                <w:rFonts w:cs="Arial"/>
              </w:rPr>
              <w:t>Operation Diagrams</w:t>
            </w:r>
          </w:p>
        </w:tc>
        <w:tc>
          <w:tcPr>
            <w:tcW w:w="6634" w:type="dxa"/>
          </w:tcPr>
          <w:p w14:paraId="3A5434CA" w14:textId="77777777" w:rsidR="00ED18D9" w:rsidRPr="007E0B31" w:rsidRDefault="00ED18D9" w:rsidP="00ED18D9">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xml:space="preserve">), incorporating its numbering, </w:t>
            </w:r>
            <w:proofErr w:type="gramStart"/>
            <w:r w:rsidRPr="007E0B31">
              <w:rPr>
                <w:rFonts w:cs="Arial"/>
              </w:rPr>
              <w:t>nomenclature</w:t>
            </w:r>
            <w:proofErr w:type="gramEnd"/>
            <w:r w:rsidRPr="007E0B31">
              <w:rPr>
                <w:rFonts w:cs="Arial"/>
              </w:rPr>
              <w:t xml:space="preserve"> and labelling.</w:t>
            </w:r>
          </w:p>
        </w:tc>
      </w:tr>
      <w:tr w:rsidR="00ED18D9" w:rsidRPr="007E0B31" w14:paraId="605B3609" w14:textId="77777777" w:rsidTr="490DE6A8">
        <w:trPr>
          <w:cantSplit/>
        </w:trPr>
        <w:tc>
          <w:tcPr>
            <w:tcW w:w="2884" w:type="dxa"/>
          </w:tcPr>
          <w:p w14:paraId="1FCF81E4" w14:textId="77777777" w:rsidR="00ED18D9" w:rsidRPr="007E0B31" w:rsidRDefault="00ED18D9" w:rsidP="00ED18D9">
            <w:pPr>
              <w:pStyle w:val="Arial11Bold"/>
              <w:rPr>
                <w:rFonts w:cs="Arial"/>
              </w:rPr>
            </w:pPr>
            <w:r w:rsidRPr="007E0B31">
              <w:rPr>
                <w:rFonts w:cs="Arial"/>
              </w:rPr>
              <w:t>Operational Effect</w:t>
            </w:r>
          </w:p>
        </w:tc>
        <w:tc>
          <w:tcPr>
            <w:tcW w:w="6634" w:type="dxa"/>
          </w:tcPr>
          <w:p w14:paraId="76B6DD78" w14:textId="77777777" w:rsidR="00ED18D9" w:rsidRPr="007E0B31" w:rsidRDefault="00ED18D9" w:rsidP="00ED18D9">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ED18D9" w:rsidRPr="007E0B31" w14:paraId="1CAC0F6C" w14:textId="77777777" w:rsidTr="490DE6A8">
        <w:trPr>
          <w:cantSplit/>
        </w:trPr>
        <w:tc>
          <w:tcPr>
            <w:tcW w:w="2884" w:type="dxa"/>
          </w:tcPr>
          <w:p w14:paraId="2634D169" w14:textId="77777777" w:rsidR="00ED18D9" w:rsidRPr="007E0B31" w:rsidRDefault="00ED18D9" w:rsidP="00ED18D9">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tcPr>
          <w:p w14:paraId="53527053" w14:textId="59F2C50B" w:rsidR="00ED18D9" w:rsidRPr="007E0B31" w:rsidRDefault="00ED18D9" w:rsidP="00ED18D9">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ED18D9" w:rsidRPr="007E0B31" w14:paraId="6473278D" w14:textId="77777777" w:rsidTr="490DE6A8">
        <w:trPr>
          <w:cantSplit/>
        </w:trPr>
        <w:tc>
          <w:tcPr>
            <w:tcW w:w="2884" w:type="dxa"/>
          </w:tcPr>
          <w:p w14:paraId="0FD871F6" w14:textId="5FABA3D0" w:rsidR="00ED18D9" w:rsidRPr="007E0B31" w:rsidRDefault="00ED18D9" w:rsidP="00ED18D9">
            <w:pPr>
              <w:pStyle w:val="Arial11Bold"/>
              <w:rPr>
                <w:rFonts w:cs="Arial"/>
              </w:rPr>
            </w:pPr>
            <w:bookmarkStart w:id="57" w:name="_DV_C41"/>
            <w:r w:rsidRPr="007E0B31">
              <w:rPr>
                <w:rFonts w:cs="Arial"/>
              </w:rPr>
              <w:t>Operational Notifications</w:t>
            </w:r>
            <w:bookmarkEnd w:id="57"/>
          </w:p>
        </w:tc>
        <w:tc>
          <w:tcPr>
            <w:tcW w:w="6634" w:type="dxa"/>
          </w:tcPr>
          <w:p w14:paraId="7D98A808" w14:textId="07D64618" w:rsidR="00ED18D9" w:rsidRPr="007E0B31" w:rsidRDefault="00ED18D9" w:rsidP="00ED18D9">
            <w:pPr>
              <w:pStyle w:val="TableArial11"/>
              <w:rPr>
                <w:rFonts w:cs="Arial"/>
              </w:rPr>
            </w:pPr>
            <w:bookmarkStart w:id="58"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58"/>
          </w:p>
        </w:tc>
      </w:tr>
      <w:tr w:rsidR="00ED18D9" w:rsidRPr="007E0B31" w14:paraId="5A6E5201" w14:textId="77777777" w:rsidTr="490DE6A8">
        <w:trPr>
          <w:cantSplit/>
        </w:trPr>
        <w:tc>
          <w:tcPr>
            <w:tcW w:w="2884" w:type="dxa"/>
          </w:tcPr>
          <w:p w14:paraId="30C134C0" w14:textId="77777777" w:rsidR="00ED18D9" w:rsidRPr="007E0B31" w:rsidRDefault="00ED18D9" w:rsidP="00ED18D9">
            <w:pPr>
              <w:pStyle w:val="Arial11Bold"/>
              <w:rPr>
                <w:rFonts w:cs="Arial"/>
              </w:rPr>
            </w:pPr>
            <w:r w:rsidRPr="007E0B31">
              <w:rPr>
                <w:rFonts w:cs="Arial"/>
              </w:rPr>
              <w:t>Operational Planning</w:t>
            </w:r>
          </w:p>
        </w:tc>
        <w:tc>
          <w:tcPr>
            <w:tcW w:w="6634" w:type="dxa"/>
          </w:tcPr>
          <w:p w14:paraId="7F116C22" w14:textId="4984E7DE" w:rsidR="00ED18D9" w:rsidRPr="007E0B31" w:rsidRDefault="00ED18D9" w:rsidP="00ED18D9">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ED18D9" w:rsidRPr="007E0B31" w14:paraId="2391955F" w14:textId="77777777" w:rsidTr="490DE6A8">
        <w:trPr>
          <w:cantSplit/>
        </w:trPr>
        <w:tc>
          <w:tcPr>
            <w:tcW w:w="2884" w:type="dxa"/>
          </w:tcPr>
          <w:p w14:paraId="554CE1BB" w14:textId="77777777" w:rsidR="00ED18D9" w:rsidRPr="007E0B31" w:rsidRDefault="00ED18D9" w:rsidP="00ED18D9">
            <w:pPr>
              <w:pStyle w:val="Arial11Bold"/>
              <w:rPr>
                <w:rFonts w:cs="Arial"/>
              </w:rPr>
            </w:pPr>
            <w:r w:rsidRPr="007E0B31">
              <w:rPr>
                <w:rFonts w:cs="Arial"/>
              </w:rPr>
              <w:t xml:space="preserve">Operational Planning Margin </w:t>
            </w:r>
          </w:p>
        </w:tc>
        <w:tc>
          <w:tcPr>
            <w:tcW w:w="6634" w:type="dxa"/>
          </w:tcPr>
          <w:p w14:paraId="017C95F5" w14:textId="0ABFFC9A" w:rsidR="00ED18D9" w:rsidRPr="007E0B31" w:rsidRDefault="00ED18D9" w:rsidP="00ED18D9">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ED18D9" w:rsidRPr="007E0B31" w14:paraId="2C70A3EB" w14:textId="77777777" w:rsidTr="490DE6A8">
        <w:trPr>
          <w:cantSplit/>
        </w:trPr>
        <w:tc>
          <w:tcPr>
            <w:tcW w:w="2884" w:type="dxa"/>
          </w:tcPr>
          <w:p w14:paraId="231C2E4A" w14:textId="77777777" w:rsidR="00ED18D9" w:rsidRPr="007E0B31" w:rsidRDefault="00ED18D9" w:rsidP="00ED18D9">
            <w:pPr>
              <w:pStyle w:val="Arial11Bold"/>
              <w:rPr>
                <w:rFonts w:cs="Arial"/>
              </w:rPr>
            </w:pPr>
            <w:r w:rsidRPr="007E0B31">
              <w:rPr>
                <w:rFonts w:cs="Arial"/>
              </w:rPr>
              <w:t>Operational Planning Phase</w:t>
            </w:r>
          </w:p>
        </w:tc>
        <w:tc>
          <w:tcPr>
            <w:tcW w:w="6634" w:type="dxa"/>
          </w:tcPr>
          <w:p w14:paraId="0B288485" w14:textId="77777777" w:rsidR="00ED18D9" w:rsidRPr="007E0B31" w:rsidRDefault="00ED18D9" w:rsidP="00ED18D9">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ED18D9" w:rsidRPr="007E0B31" w14:paraId="5168CED3" w14:textId="77777777" w:rsidTr="490DE6A8">
        <w:trPr>
          <w:cantSplit/>
        </w:trPr>
        <w:tc>
          <w:tcPr>
            <w:tcW w:w="2884" w:type="dxa"/>
          </w:tcPr>
          <w:p w14:paraId="784D3609" w14:textId="77777777" w:rsidR="00ED18D9" w:rsidRPr="007E0B31" w:rsidRDefault="00ED18D9" w:rsidP="00ED18D9">
            <w:pPr>
              <w:pStyle w:val="Arial11Bold"/>
              <w:rPr>
                <w:rFonts w:cs="Arial"/>
              </w:rPr>
            </w:pPr>
            <w:r w:rsidRPr="007E0B31">
              <w:rPr>
                <w:rFonts w:cs="Arial"/>
              </w:rPr>
              <w:t>Operational Procedures</w:t>
            </w:r>
          </w:p>
        </w:tc>
        <w:tc>
          <w:tcPr>
            <w:tcW w:w="6634" w:type="dxa"/>
          </w:tcPr>
          <w:p w14:paraId="451F00A7" w14:textId="77777777" w:rsidR="00ED18D9" w:rsidRPr="007E0B31" w:rsidRDefault="00ED18D9" w:rsidP="00ED18D9">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ED18D9" w:rsidRPr="007E0B31" w14:paraId="756B3E49" w14:textId="77777777" w:rsidTr="490DE6A8">
        <w:trPr>
          <w:cantSplit/>
        </w:trPr>
        <w:tc>
          <w:tcPr>
            <w:tcW w:w="2884" w:type="dxa"/>
          </w:tcPr>
          <w:p w14:paraId="3CD34B6B" w14:textId="77777777" w:rsidR="00ED18D9" w:rsidRPr="007E0B31" w:rsidRDefault="00ED18D9" w:rsidP="00ED18D9">
            <w:pPr>
              <w:pStyle w:val="Arial11Bold"/>
              <w:rPr>
                <w:rFonts w:cs="Arial"/>
              </w:rPr>
            </w:pPr>
            <w:r w:rsidRPr="007E0B31">
              <w:rPr>
                <w:rFonts w:cs="Arial"/>
              </w:rPr>
              <w:t>Operational Switching</w:t>
            </w:r>
          </w:p>
        </w:tc>
        <w:tc>
          <w:tcPr>
            <w:tcW w:w="6634" w:type="dxa"/>
          </w:tcPr>
          <w:p w14:paraId="11012EC0" w14:textId="782A13A7" w:rsidR="00ED18D9" w:rsidRPr="007E0B31" w:rsidRDefault="00ED18D9" w:rsidP="00ED18D9">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ED18D9" w:rsidRPr="007E0B31" w14:paraId="19E6505D" w14:textId="77777777" w:rsidTr="490DE6A8">
        <w:trPr>
          <w:cantSplit/>
        </w:trPr>
        <w:tc>
          <w:tcPr>
            <w:tcW w:w="2884" w:type="dxa"/>
          </w:tcPr>
          <w:p w14:paraId="2E415BC0" w14:textId="77777777" w:rsidR="00ED18D9" w:rsidRPr="007E0B31" w:rsidRDefault="00ED18D9" w:rsidP="00ED18D9">
            <w:pPr>
              <w:pStyle w:val="Arial11Bold"/>
              <w:rPr>
                <w:rFonts w:cs="Arial"/>
              </w:rPr>
            </w:pPr>
            <w:r w:rsidRPr="007E0B31">
              <w:rPr>
                <w:rFonts w:cs="Arial"/>
              </w:rPr>
              <w:lastRenderedPageBreak/>
              <w:t>Other Relevant Data</w:t>
            </w:r>
          </w:p>
        </w:tc>
        <w:tc>
          <w:tcPr>
            <w:tcW w:w="6634" w:type="dxa"/>
          </w:tcPr>
          <w:p w14:paraId="1C699783" w14:textId="77777777" w:rsidR="00ED18D9" w:rsidRPr="007E0B31" w:rsidRDefault="00ED18D9" w:rsidP="00ED18D9">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ED18D9" w:rsidRPr="007E0B31" w14:paraId="24B77B54" w14:textId="77777777" w:rsidTr="490DE6A8">
        <w:trPr>
          <w:cantSplit/>
        </w:trPr>
        <w:tc>
          <w:tcPr>
            <w:tcW w:w="2884" w:type="dxa"/>
          </w:tcPr>
          <w:p w14:paraId="33A5B61C" w14:textId="77777777" w:rsidR="00ED18D9" w:rsidRPr="007E0B31" w:rsidRDefault="00ED18D9" w:rsidP="00ED18D9">
            <w:pPr>
              <w:pStyle w:val="Arial11Bold"/>
              <w:rPr>
                <w:rFonts w:cs="Arial"/>
              </w:rPr>
            </w:pPr>
            <w:r w:rsidRPr="007E0B31">
              <w:rPr>
                <w:rFonts w:cs="Arial"/>
              </w:rPr>
              <w:t>OTSDUW Arrangements</w:t>
            </w:r>
          </w:p>
        </w:tc>
        <w:tc>
          <w:tcPr>
            <w:tcW w:w="6634" w:type="dxa"/>
          </w:tcPr>
          <w:p w14:paraId="77481E18" w14:textId="77777777" w:rsidR="00ED18D9" w:rsidRPr="007E0B31" w:rsidRDefault="00ED18D9" w:rsidP="00ED18D9">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ED18D9" w:rsidRPr="007E0B31" w14:paraId="6566765E" w14:textId="77777777" w:rsidTr="490DE6A8">
        <w:trPr>
          <w:cantSplit/>
        </w:trPr>
        <w:tc>
          <w:tcPr>
            <w:tcW w:w="2884" w:type="dxa"/>
          </w:tcPr>
          <w:p w14:paraId="2E02FBB1" w14:textId="77777777" w:rsidR="00ED18D9" w:rsidRPr="007E0B31" w:rsidRDefault="00ED18D9" w:rsidP="00ED18D9">
            <w:pPr>
              <w:pStyle w:val="Arial11Bold"/>
              <w:rPr>
                <w:rFonts w:cs="Arial"/>
              </w:rPr>
            </w:pPr>
            <w:r w:rsidRPr="007E0B31">
              <w:rPr>
                <w:rFonts w:cs="Arial"/>
              </w:rPr>
              <w:t>OTSDUW Data and Information</w:t>
            </w:r>
          </w:p>
        </w:tc>
        <w:tc>
          <w:tcPr>
            <w:tcW w:w="6634" w:type="dxa"/>
          </w:tcPr>
          <w:p w14:paraId="437E754A" w14:textId="7B9123D2" w:rsidR="00ED18D9" w:rsidRPr="007E0B31" w:rsidRDefault="00ED18D9" w:rsidP="00ED18D9">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ED18D9" w:rsidRPr="007E0B31" w14:paraId="0DFC68CA" w14:textId="77777777" w:rsidTr="490DE6A8">
        <w:trPr>
          <w:cantSplit/>
        </w:trPr>
        <w:tc>
          <w:tcPr>
            <w:tcW w:w="2884" w:type="dxa"/>
          </w:tcPr>
          <w:p w14:paraId="26D7CFDD" w14:textId="77777777" w:rsidR="00ED18D9" w:rsidRPr="007E0B31" w:rsidRDefault="00ED18D9" w:rsidP="00ED18D9">
            <w:pPr>
              <w:pStyle w:val="Arial11Bold"/>
              <w:rPr>
                <w:rFonts w:cs="Arial"/>
              </w:rPr>
            </w:pPr>
            <w:r w:rsidRPr="007E0B31">
              <w:rPr>
                <w:rFonts w:cs="Arial"/>
              </w:rPr>
              <w:t>OTSDUW DC Converter</w:t>
            </w:r>
          </w:p>
        </w:tc>
        <w:tc>
          <w:tcPr>
            <w:tcW w:w="6634" w:type="dxa"/>
          </w:tcPr>
          <w:p w14:paraId="404E1159" w14:textId="77777777" w:rsidR="00ED18D9" w:rsidRPr="007E0B31" w:rsidRDefault="00ED18D9" w:rsidP="00ED18D9">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ED18D9" w:rsidRPr="007E0B31" w14:paraId="1F5DFCE4" w14:textId="77777777" w:rsidTr="490DE6A8">
        <w:trPr>
          <w:cantSplit/>
        </w:trPr>
        <w:tc>
          <w:tcPr>
            <w:tcW w:w="2884" w:type="dxa"/>
          </w:tcPr>
          <w:p w14:paraId="274CBE9D" w14:textId="77777777" w:rsidR="00ED18D9" w:rsidRPr="007E0B31" w:rsidRDefault="00ED18D9" w:rsidP="00ED18D9">
            <w:pPr>
              <w:pStyle w:val="Arial11Bold"/>
              <w:rPr>
                <w:rFonts w:cs="Arial"/>
              </w:rPr>
            </w:pPr>
            <w:r w:rsidRPr="007E0B31">
              <w:rPr>
                <w:rFonts w:cs="Arial"/>
              </w:rPr>
              <w:t>OTSDUW Development and Data Timetable</w:t>
            </w:r>
          </w:p>
        </w:tc>
        <w:tc>
          <w:tcPr>
            <w:tcW w:w="6634" w:type="dxa"/>
          </w:tcPr>
          <w:p w14:paraId="46394D79" w14:textId="77777777" w:rsidR="00ED18D9" w:rsidRPr="007E0B31" w:rsidRDefault="00ED18D9" w:rsidP="00ED18D9">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ED18D9" w:rsidRPr="007E0B31" w14:paraId="12983990" w14:textId="77777777" w:rsidTr="490DE6A8">
        <w:trPr>
          <w:cantSplit/>
        </w:trPr>
        <w:tc>
          <w:tcPr>
            <w:tcW w:w="2884" w:type="dxa"/>
          </w:tcPr>
          <w:p w14:paraId="73BB79D0" w14:textId="77777777" w:rsidR="00ED18D9" w:rsidRPr="007E0B31" w:rsidRDefault="00ED18D9" w:rsidP="00ED18D9">
            <w:pPr>
              <w:pStyle w:val="Arial11Bold"/>
              <w:rPr>
                <w:rFonts w:cs="Arial"/>
              </w:rPr>
            </w:pPr>
            <w:r w:rsidRPr="007E0B31">
              <w:rPr>
                <w:rFonts w:cs="Arial"/>
              </w:rPr>
              <w:t xml:space="preserve">OTSDUW Network Data and Information </w:t>
            </w:r>
          </w:p>
        </w:tc>
        <w:tc>
          <w:tcPr>
            <w:tcW w:w="6634" w:type="dxa"/>
          </w:tcPr>
          <w:p w14:paraId="7A3D093C" w14:textId="0A18302C" w:rsidR="00ED18D9" w:rsidRPr="007E0B31" w:rsidRDefault="00ED18D9" w:rsidP="00ED18D9">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ED18D9" w:rsidRPr="007E0B31" w14:paraId="2F357AF2" w14:textId="77777777" w:rsidTr="490DE6A8">
        <w:trPr>
          <w:cantSplit/>
        </w:trPr>
        <w:tc>
          <w:tcPr>
            <w:tcW w:w="2884" w:type="dxa"/>
          </w:tcPr>
          <w:p w14:paraId="74E4F90A" w14:textId="77777777" w:rsidR="00ED18D9" w:rsidRPr="007E0B31" w:rsidRDefault="00ED18D9" w:rsidP="00ED18D9">
            <w:pPr>
              <w:pStyle w:val="Arial11Bold"/>
              <w:rPr>
                <w:rFonts w:cs="Arial"/>
              </w:rPr>
            </w:pPr>
            <w:r w:rsidRPr="007E0B31">
              <w:rPr>
                <w:rFonts w:cs="Arial"/>
              </w:rPr>
              <w:t>OTSDUW Plant and Apparatus</w:t>
            </w:r>
          </w:p>
        </w:tc>
        <w:tc>
          <w:tcPr>
            <w:tcW w:w="6634" w:type="dxa"/>
          </w:tcPr>
          <w:p w14:paraId="0F32E986" w14:textId="77777777" w:rsidR="00ED18D9" w:rsidRPr="007E0B31" w:rsidRDefault="00ED18D9" w:rsidP="00ED18D9">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ED18D9" w:rsidRPr="007E0B31" w14:paraId="365142B1" w14:textId="77777777" w:rsidTr="490DE6A8">
        <w:trPr>
          <w:cantSplit/>
        </w:trPr>
        <w:tc>
          <w:tcPr>
            <w:tcW w:w="2884" w:type="dxa"/>
          </w:tcPr>
          <w:p w14:paraId="31BA5169" w14:textId="77777777" w:rsidR="00ED18D9" w:rsidRPr="007E0B31" w:rsidRDefault="00ED18D9" w:rsidP="00ED18D9">
            <w:pPr>
              <w:pStyle w:val="Arial11Bold"/>
              <w:rPr>
                <w:rFonts w:cs="Arial"/>
              </w:rPr>
            </w:pPr>
            <w:r w:rsidRPr="007E0B31">
              <w:rPr>
                <w:rFonts w:cs="Arial"/>
              </w:rPr>
              <w:t>OTSUA Transfer Time</w:t>
            </w:r>
          </w:p>
        </w:tc>
        <w:tc>
          <w:tcPr>
            <w:tcW w:w="6634" w:type="dxa"/>
          </w:tcPr>
          <w:p w14:paraId="53D1E529" w14:textId="77777777" w:rsidR="00ED18D9" w:rsidRPr="007E0B31" w:rsidRDefault="00ED18D9" w:rsidP="00ED18D9">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ED18D9" w:rsidRPr="007E0B31" w14:paraId="3D6D4D93" w14:textId="77777777" w:rsidTr="490DE6A8">
        <w:trPr>
          <w:cantSplit/>
        </w:trPr>
        <w:tc>
          <w:tcPr>
            <w:tcW w:w="2884" w:type="dxa"/>
          </w:tcPr>
          <w:p w14:paraId="6678503F" w14:textId="77777777" w:rsidR="00ED18D9" w:rsidRPr="007E0B31" w:rsidRDefault="00ED18D9" w:rsidP="00ED18D9">
            <w:pPr>
              <w:pStyle w:val="Arial11Bold"/>
              <w:rPr>
                <w:rFonts w:cs="Arial"/>
              </w:rPr>
            </w:pPr>
            <w:r w:rsidRPr="007E0B31">
              <w:rPr>
                <w:rFonts w:cs="Arial"/>
              </w:rPr>
              <w:t>Out of Synchronism</w:t>
            </w:r>
          </w:p>
        </w:tc>
        <w:tc>
          <w:tcPr>
            <w:tcW w:w="6634" w:type="dxa"/>
          </w:tcPr>
          <w:p w14:paraId="30AB79D2" w14:textId="77777777" w:rsidR="00ED18D9" w:rsidRPr="007E0B31" w:rsidRDefault="00ED18D9" w:rsidP="00ED18D9">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ED18D9" w:rsidRPr="007E0B31" w14:paraId="04D20161" w14:textId="77777777" w:rsidTr="490DE6A8">
        <w:trPr>
          <w:cantSplit/>
        </w:trPr>
        <w:tc>
          <w:tcPr>
            <w:tcW w:w="2884" w:type="dxa"/>
          </w:tcPr>
          <w:p w14:paraId="2545C38A" w14:textId="77777777" w:rsidR="00ED18D9" w:rsidRPr="007E0B31" w:rsidRDefault="00ED18D9" w:rsidP="00ED18D9">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ED18D9" w:rsidRPr="007E0B31" w:rsidRDefault="00ED18D9" w:rsidP="00ED18D9">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w:t>
            </w:r>
            <w:proofErr w:type="gramStart"/>
            <w:r w:rsidRPr="007E0B31">
              <w:rPr>
                <w:rFonts w:cs="Arial"/>
              </w:rPr>
              <w:t xml:space="preserve">time </w:t>
            </w:r>
            <w:r>
              <w:rPr>
                <w:rFonts w:cs="Arial"/>
              </w:rPr>
              <w:t>period</w:t>
            </w:r>
            <w:proofErr w:type="gramEnd"/>
            <w:r>
              <w:rPr>
                <w:rFonts w:cs="Arial"/>
              </w:rPr>
              <w:t xml:space="preserve">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ED18D9" w:rsidRPr="007E0B31" w:rsidRDefault="00ED18D9" w:rsidP="00ED18D9">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ED18D9" w:rsidRPr="007E0B31" w14:paraId="4CD6C7B7" w14:textId="77777777" w:rsidTr="490DE6A8">
        <w:trPr>
          <w:cantSplit/>
        </w:trPr>
        <w:tc>
          <w:tcPr>
            <w:tcW w:w="2884" w:type="dxa"/>
          </w:tcPr>
          <w:p w14:paraId="078B9004" w14:textId="77777777" w:rsidR="00ED18D9" w:rsidRPr="007E0B31" w:rsidRDefault="00ED18D9" w:rsidP="00ED18D9">
            <w:pPr>
              <w:pStyle w:val="Arial11Bold"/>
              <w:rPr>
                <w:rFonts w:cs="Arial"/>
              </w:rPr>
            </w:pPr>
            <w:r w:rsidRPr="007E0B31">
              <w:rPr>
                <w:rFonts w:cs="Arial"/>
              </w:rPr>
              <w:t>Over-excitation Limiter</w:t>
            </w:r>
          </w:p>
        </w:tc>
        <w:tc>
          <w:tcPr>
            <w:tcW w:w="6634" w:type="dxa"/>
          </w:tcPr>
          <w:p w14:paraId="102093E7" w14:textId="2C3E59FC" w:rsidR="00ED18D9" w:rsidRPr="007E0B31" w:rsidRDefault="00ED18D9" w:rsidP="00ED18D9">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D18D9" w:rsidRPr="007E0B31" w14:paraId="30243EFA" w14:textId="77777777" w:rsidTr="490DE6A8">
        <w:trPr>
          <w:cantSplit/>
        </w:trPr>
        <w:tc>
          <w:tcPr>
            <w:tcW w:w="2884" w:type="dxa"/>
          </w:tcPr>
          <w:p w14:paraId="66B8A1EA" w14:textId="0810689B" w:rsidR="00ED18D9" w:rsidRPr="007E0B31" w:rsidRDefault="00ED18D9" w:rsidP="00ED18D9">
            <w:pPr>
              <w:pStyle w:val="Arial11Bold"/>
              <w:rPr>
                <w:rFonts w:cs="Arial"/>
              </w:rPr>
            </w:pPr>
            <w:r w:rsidRPr="007E0B31">
              <w:rPr>
                <w:rFonts w:cs="Arial"/>
              </w:rPr>
              <w:t>Panel Chair</w:t>
            </w:r>
            <w:r>
              <w:rPr>
                <w:rFonts w:cs="Arial"/>
              </w:rPr>
              <w:t>person</w:t>
            </w:r>
          </w:p>
        </w:tc>
        <w:tc>
          <w:tcPr>
            <w:tcW w:w="6634" w:type="dxa"/>
          </w:tcPr>
          <w:p w14:paraId="54287BDA" w14:textId="77777777" w:rsidR="00ED18D9" w:rsidRPr="007E0B31" w:rsidRDefault="00ED18D9" w:rsidP="00ED18D9">
            <w:pPr>
              <w:pStyle w:val="TableArial11"/>
              <w:rPr>
                <w:rFonts w:cs="Arial"/>
              </w:rPr>
            </w:pPr>
            <w:r w:rsidRPr="007E0B31">
              <w:rPr>
                <w:rFonts w:cs="Arial"/>
              </w:rPr>
              <w:t>A person appointed as such in accordance with GR.4.1.</w:t>
            </w:r>
          </w:p>
        </w:tc>
      </w:tr>
      <w:tr w:rsidR="00ED18D9" w:rsidRPr="007E0B31" w14:paraId="407A0574" w14:textId="77777777" w:rsidTr="490DE6A8">
        <w:trPr>
          <w:cantSplit/>
        </w:trPr>
        <w:tc>
          <w:tcPr>
            <w:tcW w:w="2884" w:type="dxa"/>
          </w:tcPr>
          <w:p w14:paraId="7990BC0E" w14:textId="77777777" w:rsidR="00ED18D9" w:rsidRPr="007E0B31" w:rsidRDefault="00ED18D9" w:rsidP="00ED18D9">
            <w:pPr>
              <w:pStyle w:val="Arial11Bold"/>
              <w:rPr>
                <w:rFonts w:cs="Arial"/>
              </w:rPr>
            </w:pPr>
            <w:r w:rsidRPr="007E0B31">
              <w:rPr>
                <w:rFonts w:cs="Arial"/>
              </w:rPr>
              <w:t>Panel Member</w:t>
            </w:r>
          </w:p>
        </w:tc>
        <w:tc>
          <w:tcPr>
            <w:tcW w:w="6634" w:type="dxa"/>
          </w:tcPr>
          <w:p w14:paraId="408B70FA" w14:textId="77777777" w:rsidR="00ED18D9" w:rsidRPr="007E0B31" w:rsidRDefault="00ED18D9" w:rsidP="00ED18D9">
            <w:pPr>
              <w:pStyle w:val="TableArial11"/>
              <w:rPr>
                <w:rFonts w:cs="Arial"/>
              </w:rPr>
            </w:pPr>
            <w:r w:rsidRPr="007E0B31">
              <w:rPr>
                <w:rFonts w:cs="Arial"/>
              </w:rPr>
              <w:t>Any of the persons identified as such in GR.4.</w:t>
            </w:r>
          </w:p>
        </w:tc>
      </w:tr>
      <w:tr w:rsidR="00ED18D9" w:rsidRPr="007E0B31" w14:paraId="4408AF49" w14:textId="77777777" w:rsidTr="490DE6A8">
        <w:trPr>
          <w:cantSplit/>
        </w:trPr>
        <w:tc>
          <w:tcPr>
            <w:tcW w:w="2884" w:type="dxa"/>
          </w:tcPr>
          <w:p w14:paraId="24301CCB" w14:textId="77777777" w:rsidR="00ED18D9" w:rsidRPr="007E0B31" w:rsidRDefault="00ED18D9" w:rsidP="00ED18D9">
            <w:pPr>
              <w:pStyle w:val="Arial11Bold"/>
              <w:rPr>
                <w:rFonts w:cs="Arial"/>
              </w:rPr>
            </w:pPr>
            <w:r w:rsidRPr="007E0B31">
              <w:rPr>
                <w:rFonts w:cs="Arial"/>
              </w:rPr>
              <w:t>Panel Members’</w:t>
            </w:r>
          </w:p>
          <w:p w14:paraId="64CD4F91" w14:textId="77777777" w:rsidR="00ED18D9" w:rsidRPr="007E0B31" w:rsidRDefault="00ED18D9" w:rsidP="00ED18D9">
            <w:pPr>
              <w:pStyle w:val="Arial11Bold"/>
              <w:rPr>
                <w:rFonts w:cs="Arial"/>
              </w:rPr>
            </w:pPr>
            <w:r w:rsidRPr="007E0B31">
              <w:rPr>
                <w:rFonts w:cs="Arial"/>
              </w:rPr>
              <w:t>Recommendation</w:t>
            </w:r>
          </w:p>
        </w:tc>
        <w:tc>
          <w:tcPr>
            <w:tcW w:w="6634" w:type="dxa"/>
          </w:tcPr>
          <w:p w14:paraId="337253E1" w14:textId="33E0395A" w:rsidR="00ED18D9" w:rsidRPr="007E0B31" w:rsidRDefault="00ED18D9" w:rsidP="00ED18D9">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ED18D9" w:rsidRPr="007E0B31" w14:paraId="73919D58" w14:textId="77777777" w:rsidTr="490DE6A8">
        <w:trPr>
          <w:cantSplit/>
        </w:trPr>
        <w:tc>
          <w:tcPr>
            <w:tcW w:w="2884" w:type="dxa"/>
          </w:tcPr>
          <w:p w14:paraId="1C39677A" w14:textId="77777777" w:rsidR="00ED18D9" w:rsidRPr="007E0B31" w:rsidRDefault="00ED18D9" w:rsidP="00ED18D9">
            <w:pPr>
              <w:pStyle w:val="Arial11Bold"/>
              <w:rPr>
                <w:rFonts w:cs="Arial"/>
              </w:rPr>
            </w:pPr>
            <w:r w:rsidRPr="007E0B31">
              <w:rPr>
                <w:rFonts w:cs="Arial"/>
              </w:rPr>
              <w:lastRenderedPageBreak/>
              <w:t>Panel Secretary</w:t>
            </w:r>
          </w:p>
        </w:tc>
        <w:tc>
          <w:tcPr>
            <w:tcW w:w="6634" w:type="dxa"/>
          </w:tcPr>
          <w:p w14:paraId="614372A2" w14:textId="77777777" w:rsidR="00ED18D9" w:rsidRPr="007E0B31" w:rsidRDefault="00ED18D9" w:rsidP="00ED18D9">
            <w:pPr>
              <w:pStyle w:val="TableArial11"/>
              <w:rPr>
                <w:rFonts w:cs="Arial"/>
              </w:rPr>
            </w:pPr>
            <w:r w:rsidRPr="007E0B31">
              <w:rPr>
                <w:rFonts w:cs="Arial"/>
              </w:rPr>
              <w:t>A person appointed as such in accordance with GR.3.1.2(d).</w:t>
            </w:r>
          </w:p>
        </w:tc>
      </w:tr>
      <w:tr w:rsidR="00ED18D9" w:rsidRPr="007E0B31" w14:paraId="1D7F1B6B" w14:textId="77777777" w:rsidTr="490DE6A8">
        <w:trPr>
          <w:cantSplit/>
        </w:trPr>
        <w:tc>
          <w:tcPr>
            <w:tcW w:w="2884" w:type="dxa"/>
          </w:tcPr>
          <w:p w14:paraId="344E39C6" w14:textId="77777777" w:rsidR="00ED18D9" w:rsidRPr="007E0B31" w:rsidRDefault="00ED18D9" w:rsidP="00ED18D9">
            <w:pPr>
              <w:pStyle w:val="Arial11Bold"/>
              <w:rPr>
                <w:rFonts w:cs="Arial"/>
              </w:rPr>
            </w:pPr>
            <w:r w:rsidRPr="007E0B31">
              <w:rPr>
                <w:rFonts w:cs="Arial"/>
              </w:rPr>
              <w:t>Part 1 System Ancillary Services</w:t>
            </w:r>
          </w:p>
        </w:tc>
        <w:tc>
          <w:tcPr>
            <w:tcW w:w="6634" w:type="dxa"/>
          </w:tcPr>
          <w:p w14:paraId="380B1DB3" w14:textId="09F84F33" w:rsidR="00ED18D9" w:rsidRPr="007E0B31" w:rsidRDefault="00ED18D9" w:rsidP="00ED18D9">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ED18D9" w:rsidRPr="007E0B31" w14:paraId="0D7E215D" w14:textId="77777777" w:rsidTr="490DE6A8">
        <w:trPr>
          <w:cantSplit/>
        </w:trPr>
        <w:tc>
          <w:tcPr>
            <w:tcW w:w="2884" w:type="dxa"/>
          </w:tcPr>
          <w:p w14:paraId="304BA4F9" w14:textId="77777777" w:rsidR="00ED18D9" w:rsidRPr="007E0B31" w:rsidRDefault="00ED18D9" w:rsidP="00ED18D9">
            <w:pPr>
              <w:pStyle w:val="Arial11Bold"/>
              <w:rPr>
                <w:rFonts w:cs="Arial"/>
              </w:rPr>
            </w:pPr>
            <w:r w:rsidRPr="007E0B31">
              <w:rPr>
                <w:rFonts w:cs="Arial"/>
              </w:rPr>
              <w:t>Part 2 System Ancillary Services</w:t>
            </w:r>
          </w:p>
        </w:tc>
        <w:tc>
          <w:tcPr>
            <w:tcW w:w="6634" w:type="dxa"/>
          </w:tcPr>
          <w:p w14:paraId="6104BAC6" w14:textId="77777777" w:rsidR="00ED18D9" w:rsidRPr="007E0B31" w:rsidRDefault="00ED18D9" w:rsidP="00ED18D9">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ED18D9" w:rsidRPr="007E0B31" w14:paraId="15BCB468" w14:textId="77777777" w:rsidTr="490DE6A8">
        <w:trPr>
          <w:cantSplit/>
        </w:trPr>
        <w:tc>
          <w:tcPr>
            <w:tcW w:w="2884" w:type="dxa"/>
          </w:tcPr>
          <w:p w14:paraId="3AD2A1AF" w14:textId="77777777" w:rsidR="00ED18D9" w:rsidRPr="007E0B31" w:rsidRDefault="00ED18D9" w:rsidP="00ED18D9">
            <w:pPr>
              <w:pStyle w:val="Arial11Bold"/>
              <w:rPr>
                <w:rFonts w:cs="Arial"/>
              </w:rPr>
            </w:pPr>
            <w:r w:rsidRPr="007E0B31">
              <w:rPr>
                <w:rFonts w:cs="Arial"/>
              </w:rPr>
              <w:t>Part Load</w:t>
            </w:r>
          </w:p>
        </w:tc>
        <w:tc>
          <w:tcPr>
            <w:tcW w:w="6634" w:type="dxa"/>
          </w:tcPr>
          <w:p w14:paraId="3D91998E" w14:textId="77777777" w:rsidR="00ED18D9" w:rsidRPr="007E0B31" w:rsidRDefault="00ED18D9" w:rsidP="00ED18D9">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ED18D9" w:rsidRPr="007E0B31" w14:paraId="2651AA6E" w14:textId="77777777" w:rsidTr="490DE6A8">
        <w:trPr>
          <w:cantSplit/>
        </w:trPr>
        <w:tc>
          <w:tcPr>
            <w:tcW w:w="2884" w:type="dxa"/>
          </w:tcPr>
          <w:p w14:paraId="18C02C4B" w14:textId="05548110" w:rsidR="00ED18D9" w:rsidRPr="0053170A" w:rsidRDefault="00ED18D9" w:rsidP="00ED18D9">
            <w:pPr>
              <w:pStyle w:val="Arial11Bold"/>
              <w:rPr>
                <w:rFonts w:cs="Arial"/>
              </w:rPr>
            </w:pPr>
            <w:r w:rsidRPr="002510FF">
              <w:rPr>
                <w:rFonts w:cs="Arial"/>
              </w:rPr>
              <w:t>Peak Current Rating</w:t>
            </w:r>
          </w:p>
        </w:tc>
        <w:tc>
          <w:tcPr>
            <w:tcW w:w="6634" w:type="dxa"/>
          </w:tcPr>
          <w:p w14:paraId="15E7F46B" w14:textId="77777777" w:rsidR="00ED18D9" w:rsidRPr="002510FF" w:rsidRDefault="00ED18D9" w:rsidP="00ED18D9">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ED18D9" w:rsidRPr="002510FF" w:rsidRDefault="00ED18D9" w:rsidP="00ED18D9">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ED18D9" w:rsidRPr="002510FF" w:rsidRDefault="00ED18D9" w:rsidP="00ED18D9">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ED18D9" w:rsidRPr="0053170A" w:rsidRDefault="00ED18D9" w:rsidP="00ED18D9">
            <w:pPr>
              <w:pStyle w:val="TableArial11"/>
              <w:rPr>
                <w:rFonts w:cs="Arial"/>
              </w:rPr>
            </w:pPr>
            <w:r w:rsidRPr="002510FF">
              <w:rPr>
                <w:rFonts w:cs="Arial"/>
              </w:rPr>
              <w:t xml:space="preserve">This is the maximum short term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ED18D9" w:rsidRPr="007E0B31" w14:paraId="55F461B9" w14:textId="77777777" w:rsidTr="490DE6A8">
        <w:trPr>
          <w:cantSplit/>
        </w:trPr>
        <w:tc>
          <w:tcPr>
            <w:tcW w:w="2884" w:type="dxa"/>
          </w:tcPr>
          <w:p w14:paraId="0361A8C4" w14:textId="77777777" w:rsidR="00ED18D9" w:rsidRPr="007E0B31" w:rsidRDefault="00ED18D9" w:rsidP="00ED18D9">
            <w:pPr>
              <w:pStyle w:val="Arial11Bold"/>
              <w:rPr>
                <w:rFonts w:cs="Arial"/>
              </w:rPr>
            </w:pPr>
            <w:r w:rsidRPr="007E0B31">
              <w:rPr>
                <w:rFonts w:cs="Arial"/>
              </w:rPr>
              <w:t>Permit for Work for proximity work</w:t>
            </w:r>
          </w:p>
        </w:tc>
        <w:tc>
          <w:tcPr>
            <w:tcW w:w="6634" w:type="dxa"/>
          </w:tcPr>
          <w:p w14:paraId="54941668" w14:textId="77777777" w:rsidR="00ED18D9" w:rsidRPr="007E0B31" w:rsidRDefault="00ED18D9" w:rsidP="00ED18D9">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ED18D9" w:rsidRPr="007E0B31" w:rsidRDefault="00ED18D9" w:rsidP="00ED18D9">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ED18D9" w:rsidRPr="007E0B31" w14:paraId="1F8F8A6D" w14:textId="77777777" w:rsidTr="490DE6A8">
        <w:trPr>
          <w:cantSplit/>
        </w:trPr>
        <w:tc>
          <w:tcPr>
            <w:tcW w:w="2884" w:type="dxa"/>
          </w:tcPr>
          <w:p w14:paraId="1B55D572" w14:textId="77777777" w:rsidR="00ED18D9" w:rsidRPr="007E0B31" w:rsidRDefault="00ED18D9" w:rsidP="00ED18D9">
            <w:pPr>
              <w:pStyle w:val="Arial11Bold"/>
              <w:rPr>
                <w:rFonts w:cs="Arial"/>
              </w:rPr>
            </w:pPr>
            <w:r w:rsidRPr="007E0B31">
              <w:rPr>
                <w:rFonts w:cs="Arial"/>
              </w:rPr>
              <w:t>Partial Shutdown</w:t>
            </w:r>
          </w:p>
        </w:tc>
        <w:tc>
          <w:tcPr>
            <w:tcW w:w="6634" w:type="dxa"/>
          </w:tcPr>
          <w:p w14:paraId="46EA24B8" w14:textId="50C4B317" w:rsidR="00ED18D9" w:rsidRPr="007E0B31" w:rsidRDefault="00ED18D9" w:rsidP="00ED18D9">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ED18D9" w:rsidRPr="007E0B31" w14:paraId="01813162" w14:textId="77777777" w:rsidTr="490DE6A8">
        <w:trPr>
          <w:cantSplit/>
        </w:trPr>
        <w:tc>
          <w:tcPr>
            <w:tcW w:w="2884" w:type="dxa"/>
          </w:tcPr>
          <w:p w14:paraId="60BE3A6F" w14:textId="77777777" w:rsidR="00ED18D9" w:rsidRPr="007E0B31" w:rsidRDefault="00ED18D9" w:rsidP="00ED18D9">
            <w:pPr>
              <w:pStyle w:val="Arial11Bold"/>
              <w:rPr>
                <w:rFonts w:cs="Arial"/>
              </w:rPr>
            </w:pPr>
            <w:r w:rsidRPr="007E0B31">
              <w:rPr>
                <w:rFonts w:cs="Arial"/>
              </w:rPr>
              <w:lastRenderedPageBreak/>
              <w:t>Pending Grid Code Modification Proposal</w:t>
            </w:r>
          </w:p>
        </w:tc>
        <w:tc>
          <w:tcPr>
            <w:tcW w:w="6634" w:type="dxa"/>
          </w:tcPr>
          <w:p w14:paraId="7CD48F0F" w14:textId="77777777" w:rsidR="00ED18D9" w:rsidRPr="007E0B31" w:rsidRDefault="00ED18D9" w:rsidP="00ED18D9">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ED18D9" w:rsidRPr="007E0B31" w14:paraId="6FD50AA9" w14:textId="77777777" w:rsidTr="490DE6A8">
        <w:trPr>
          <w:cantSplit/>
        </w:trPr>
        <w:tc>
          <w:tcPr>
            <w:tcW w:w="2884" w:type="dxa"/>
          </w:tcPr>
          <w:p w14:paraId="18519627" w14:textId="64385BF6" w:rsidR="00ED18D9" w:rsidRPr="00247DBF" w:rsidRDefault="00ED18D9" w:rsidP="00ED18D9">
            <w:pPr>
              <w:pStyle w:val="Arial11Bold"/>
              <w:rPr>
                <w:rFonts w:cs="Arial"/>
              </w:rPr>
            </w:pPr>
            <w:r w:rsidRPr="002510FF">
              <w:rPr>
                <w:rFonts w:cs="Arial"/>
              </w:rPr>
              <w:t>Phase Jump Angle</w:t>
            </w:r>
          </w:p>
        </w:tc>
        <w:tc>
          <w:tcPr>
            <w:tcW w:w="6634" w:type="dxa"/>
          </w:tcPr>
          <w:p w14:paraId="0CFA0D18" w14:textId="612CCA40" w:rsidR="00ED18D9" w:rsidRPr="00247DBF" w:rsidRDefault="00ED18D9" w:rsidP="00ED18D9">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ED18D9" w:rsidRPr="007E0B31" w14:paraId="4A36544F" w14:textId="77777777" w:rsidTr="490DE6A8">
        <w:trPr>
          <w:cantSplit/>
        </w:trPr>
        <w:tc>
          <w:tcPr>
            <w:tcW w:w="2884" w:type="dxa"/>
          </w:tcPr>
          <w:p w14:paraId="4B64D01C" w14:textId="0E57E9F2" w:rsidR="00ED18D9" w:rsidRPr="00247DBF" w:rsidRDefault="00ED18D9" w:rsidP="00ED18D9">
            <w:pPr>
              <w:pStyle w:val="Arial11Bold"/>
              <w:rPr>
                <w:rFonts w:cs="Arial"/>
              </w:rPr>
            </w:pPr>
            <w:r w:rsidRPr="002510FF">
              <w:rPr>
                <w:rFonts w:cs="Arial"/>
              </w:rPr>
              <w:t xml:space="preserve">Phase Jump Angle Limit </w:t>
            </w:r>
          </w:p>
        </w:tc>
        <w:tc>
          <w:tcPr>
            <w:tcW w:w="6634" w:type="dxa"/>
          </w:tcPr>
          <w:p w14:paraId="7590AC7E" w14:textId="5DB6A395" w:rsidR="00ED18D9" w:rsidRPr="00247DBF" w:rsidRDefault="00ED18D9" w:rsidP="00ED18D9">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ED18D9" w:rsidRPr="007E0B31" w14:paraId="6A5A8541" w14:textId="77777777" w:rsidTr="490DE6A8">
        <w:trPr>
          <w:cantSplit/>
        </w:trPr>
        <w:tc>
          <w:tcPr>
            <w:tcW w:w="2884" w:type="dxa"/>
          </w:tcPr>
          <w:p w14:paraId="22CECB1C" w14:textId="42AE6D96" w:rsidR="00ED18D9" w:rsidRPr="00247DBF" w:rsidRDefault="00ED18D9" w:rsidP="00ED18D9">
            <w:pPr>
              <w:pStyle w:val="Arial11Bold"/>
              <w:rPr>
                <w:rFonts w:cs="Arial"/>
              </w:rPr>
            </w:pPr>
            <w:r w:rsidRPr="002510FF">
              <w:rPr>
                <w:rFonts w:cs="Arial"/>
              </w:rPr>
              <w:t>Phase Jump Angle Withstand</w:t>
            </w:r>
          </w:p>
        </w:tc>
        <w:tc>
          <w:tcPr>
            <w:tcW w:w="6634" w:type="dxa"/>
          </w:tcPr>
          <w:p w14:paraId="7252B79A" w14:textId="38AEE0E5" w:rsidR="00ED18D9" w:rsidRPr="00247DBF" w:rsidRDefault="00ED18D9" w:rsidP="00ED18D9">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ED18D9" w:rsidRPr="007E0B31" w14:paraId="05663CAA" w14:textId="77777777" w:rsidTr="490DE6A8">
        <w:trPr>
          <w:cantSplit/>
        </w:trPr>
        <w:tc>
          <w:tcPr>
            <w:tcW w:w="2884" w:type="dxa"/>
          </w:tcPr>
          <w:p w14:paraId="545024B0" w14:textId="77777777" w:rsidR="00ED18D9" w:rsidRPr="007E0B31" w:rsidRDefault="00ED18D9" w:rsidP="00ED18D9">
            <w:pPr>
              <w:pStyle w:val="Arial11Bold"/>
              <w:rPr>
                <w:rFonts w:cs="Arial"/>
              </w:rPr>
            </w:pPr>
            <w:r w:rsidRPr="007E0B31">
              <w:rPr>
                <w:rFonts w:cs="Arial"/>
              </w:rPr>
              <w:t>Phase (Voltage) Unbalance</w:t>
            </w:r>
          </w:p>
        </w:tc>
        <w:tc>
          <w:tcPr>
            <w:tcW w:w="6634" w:type="dxa"/>
          </w:tcPr>
          <w:p w14:paraId="219C5499" w14:textId="77777777" w:rsidR="00ED18D9" w:rsidRPr="007E0B31" w:rsidRDefault="00ED18D9" w:rsidP="00ED18D9">
            <w:pPr>
              <w:pStyle w:val="TableArial11"/>
              <w:rPr>
                <w:rFonts w:cs="Arial"/>
              </w:rPr>
            </w:pPr>
            <w:r w:rsidRPr="007E0B31">
              <w:rPr>
                <w:rFonts w:cs="Arial"/>
              </w:rPr>
              <w:t>The ratio (in percent) between the rms values of the negative sequence component and the positive sequence component of the voltage.</w:t>
            </w:r>
          </w:p>
        </w:tc>
      </w:tr>
      <w:tr w:rsidR="00ED18D9" w:rsidRPr="007E0B31" w14:paraId="0C635CC5" w14:textId="77777777" w:rsidTr="490DE6A8">
        <w:trPr>
          <w:cantSplit/>
        </w:trPr>
        <w:tc>
          <w:tcPr>
            <w:tcW w:w="2884" w:type="dxa"/>
          </w:tcPr>
          <w:p w14:paraId="3E31F962" w14:textId="77777777" w:rsidR="00ED18D9" w:rsidRPr="007E0B31" w:rsidRDefault="00ED18D9" w:rsidP="00ED18D9">
            <w:pPr>
              <w:pStyle w:val="Arial11Bold"/>
              <w:rPr>
                <w:rFonts w:cs="Arial"/>
              </w:rPr>
            </w:pPr>
            <w:r w:rsidRPr="007E0B31">
              <w:rPr>
                <w:rFonts w:cs="Arial"/>
              </w:rPr>
              <w:t>Physical Notification</w:t>
            </w:r>
          </w:p>
        </w:tc>
        <w:tc>
          <w:tcPr>
            <w:tcW w:w="6634" w:type="dxa"/>
          </w:tcPr>
          <w:p w14:paraId="1E390436" w14:textId="77777777" w:rsidR="00ED18D9" w:rsidRPr="007E0B31" w:rsidRDefault="00ED18D9" w:rsidP="00ED18D9">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ED18D9" w:rsidRPr="007E0B31" w14:paraId="583C475D" w14:textId="77777777" w:rsidTr="490DE6A8">
        <w:trPr>
          <w:cantSplit/>
        </w:trPr>
        <w:tc>
          <w:tcPr>
            <w:tcW w:w="2884" w:type="dxa"/>
          </w:tcPr>
          <w:p w14:paraId="5AEA9A2D" w14:textId="77777777" w:rsidR="00ED18D9" w:rsidRPr="007E0B31" w:rsidRDefault="00ED18D9" w:rsidP="00ED18D9">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ED18D9" w:rsidRPr="007E0B31" w:rsidRDefault="00ED18D9" w:rsidP="00ED18D9">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ED18D9" w:rsidRPr="007E0B31" w14:paraId="5058EEC1" w14:textId="77777777" w:rsidTr="490DE6A8">
        <w:trPr>
          <w:cantSplit/>
        </w:trPr>
        <w:tc>
          <w:tcPr>
            <w:tcW w:w="2884" w:type="dxa"/>
          </w:tcPr>
          <w:p w14:paraId="1B8A9F6B" w14:textId="77777777" w:rsidR="00ED18D9" w:rsidRPr="007E0B31" w:rsidRDefault="00ED18D9" w:rsidP="00ED18D9">
            <w:pPr>
              <w:pStyle w:val="Arial11Bold"/>
              <w:rPr>
                <w:rFonts w:cs="Arial"/>
              </w:rPr>
            </w:pPr>
            <w:r w:rsidRPr="007E0B31">
              <w:rPr>
                <w:rFonts w:cs="Arial"/>
              </w:rPr>
              <w:t>Planned Maintenance Outage</w:t>
            </w:r>
          </w:p>
        </w:tc>
        <w:tc>
          <w:tcPr>
            <w:tcW w:w="6634" w:type="dxa"/>
          </w:tcPr>
          <w:p w14:paraId="30127D2D" w14:textId="435FEC76" w:rsidR="00ED18D9" w:rsidRPr="007E0B31" w:rsidRDefault="00ED18D9" w:rsidP="00ED18D9">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ED18D9" w:rsidRPr="007E0B31" w14:paraId="0012AFBC" w14:textId="77777777" w:rsidTr="490DE6A8">
        <w:trPr>
          <w:cantSplit/>
        </w:trPr>
        <w:tc>
          <w:tcPr>
            <w:tcW w:w="2884" w:type="dxa"/>
          </w:tcPr>
          <w:p w14:paraId="7ECC3FEC" w14:textId="77777777" w:rsidR="00ED18D9" w:rsidRPr="007E0B31" w:rsidRDefault="00ED18D9" w:rsidP="00ED18D9">
            <w:pPr>
              <w:pStyle w:val="Arial11Bold"/>
              <w:rPr>
                <w:rFonts w:cs="Arial"/>
              </w:rPr>
            </w:pPr>
            <w:r w:rsidRPr="007E0B31">
              <w:rPr>
                <w:rFonts w:cs="Arial"/>
              </w:rPr>
              <w:t>Planned Outage</w:t>
            </w:r>
          </w:p>
        </w:tc>
        <w:tc>
          <w:tcPr>
            <w:tcW w:w="6634" w:type="dxa"/>
          </w:tcPr>
          <w:p w14:paraId="7CBD2A74" w14:textId="51FF4C20" w:rsidR="00ED18D9" w:rsidRPr="007E0B31" w:rsidRDefault="00ED18D9" w:rsidP="00ED18D9">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ED18D9" w:rsidRPr="007E0B31" w14:paraId="5F0D47AA" w14:textId="77777777" w:rsidTr="490DE6A8">
        <w:trPr>
          <w:cantSplit/>
        </w:trPr>
        <w:tc>
          <w:tcPr>
            <w:tcW w:w="2884" w:type="dxa"/>
          </w:tcPr>
          <w:p w14:paraId="67EC820E" w14:textId="77777777" w:rsidR="00ED18D9" w:rsidRPr="007E0B31" w:rsidRDefault="00ED18D9" w:rsidP="00ED18D9">
            <w:pPr>
              <w:pStyle w:val="Arial11Bold"/>
              <w:rPr>
                <w:rFonts w:cs="Arial"/>
              </w:rPr>
            </w:pPr>
            <w:r w:rsidRPr="007E0B31">
              <w:rPr>
                <w:rFonts w:cs="Arial"/>
              </w:rPr>
              <w:t>Plant</w:t>
            </w:r>
          </w:p>
        </w:tc>
        <w:tc>
          <w:tcPr>
            <w:tcW w:w="6634" w:type="dxa"/>
          </w:tcPr>
          <w:p w14:paraId="77464D38" w14:textId="77777777" w:rsidR="00ED18D9" w:rsidRPr="007E0B31" w:rsidRDefault="00ED18D9" w:rsidP="00ED18D9">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ED18D9" w:rsidRPr="007E0B31" w14:paraId="78245E04" w14:textId="77777777" w:rsidTr="490DE6A8">
        <w:trPr>
          <w:cantSplit/>
        </w:trPr>
        <w:tc>
          <w:tcPr>
            <w:tcW w:w="2884" w:type="dxa"/>
          </w:tcPr>
          <w:p w14:paraId="1B833B5F" w14:textId="77777777" w:rsidR="00ED18D9" w:rsidRPr="007E0B31" w:rsidRDefault="00ED18D9" w:rsidP="00ED18D9">
            <w:pPr>
              <w:pStyle w:val="Arial11Bold"/>
              <w:rPr>
                <w:rFonts w:cs="Arial"/>
              </w:rPr>
            </w:pPr>
            <w:r w:rsidRPr="007E0B31">
              <w:rPr>
                <w:rFonts w:cs="Arial"/>
              </w:rPr>
              <w:lastRenderedPageBreak/>
              <w:t>Point of Common Coupling</w:t>
            </w:r>
          </w:p>
        </w:tc>
        <w:tc>
          <w:tcPr>
            <w:tcW w:w="6634" w:type="dxa"/>
          </w:tcPr>
          <w:p w14:paraId="14897399" w14:textId="77777777" w:rsidR="00ED18D9" w:rsidRPr="007E0B31" w:rsidRDefault="00ED18D9" w:rsidP="00ED18D9">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ED18D9" w:rsidRPr="007E0B31" w14:paraId="5E9A00B9" w14:textId="77777777" w:rsidTr="490DE6A8">
        <w:trPr>
          <w:cantSplit/>
        </w:trPr>
        <w:tc>
          <w:tcPr>
            <w:tcW w:w="2884" w:type="dxa"/>
          </w:tcPr>
          <w:p w14:paraId="2637AA74" w14:textId="77777777" w:rsidR="00ED18D9" w:rsidRPr="007E0B31" w:rsidRDefault="00ED18D9" w:rsidP="00ED18D9">
            <w:pPr>
              <w:pStyle w:val="Arial11Bold"/>
              <w:rPr>
                <w:rFonts w:cs="Arial"/>
              </w:rPr>
            </w:pPr>
            <w:r w:rsidRPr="007E0B31">
              <w:rPr>
                <w:rFonts w:cs="Arial"/>
              </w:rPr>
              <w:t>Point of Connection</w:t>
            </w:r>
          </w:p>
        </w:tc>
        <w:tc>
          <w:tcPr>
            <w:tcW w:w="6634" w:type="dxa"/>
          </w:tcPr>
          <w:p w14:paraId="4092E64D" w14:textId="77777777" w:rsidR="00ED18D9" w:rsidRPr="007E0B31" w:rsidRDefault="00ED18D9" w:rsidP="00ED18D9">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ED18D9" w:rsidRPr="007E0B31" w14:paraId="12DBCD04" w14:textId="77777777" w:rsidTr="490DE6A8">
        <w:trPr>
          <w:cantSplit/>
        </w:trPr>
        <w:tc>
          <w:tcPr>
            <w:tcW w:w="2884" w:type="dxa"/>
          </w:tcPr>
          <w:p w14:paraId="551A907F" w14:textId="77777777" w:rsidR="00ED18D9" w:rsidRPr="007E0B31" w:rsidRDefault="00ED18D9" w:rsidP="00ED18D9">
            <w:pPr>
              <w:pStyle w:val="Arial11Bold"/>
              <w:rPr>
                <w:rFonts w:cs="Arial"/>
              </w:rPr>
            </w:pPr>
            <w:r w:rsidRPr="007E0B31">
              <w:rPr>
                <w:rFonts w:cs="Arial"/>
              </w:rPr>
              <w:t>Point of Isolation</w:t>
            </w:r>
          </w:p>
        </w:tc>
        <w:tc>
          <w:tcPr>
            <w:tcW w:w="6634" w:type="dxa"/>
          </w:tcPr>
          <w:p w14:paraId="7726496D" w14:textId="77777777" w:rsidR="00ED18D9" w:rsidRPr="007E0B31" w:rsidRDefault="00ED18D9" w:rsidP="00ED18D9">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ED18D9" w:rsidRPr="007E0B31" w14:paraId="79CC6E2F" w14:textId="77777777" w:rsidTr="490DE6A8">
        <w:trPr>
          <w:cantSplit/>
        </w:trPr>
        <w:tc>
          <w:tcPr>
            <w:tcW w:w="2884" w:type="dxa"/>
          </w:tcPr>
          <w:p w14:paraId="1554D405" w14:textId="77777777" w:rsidR="00ED18D9" w:rsidRPr="007E0B31" w:rsidRDefault="00ED18D9" w:rsidP="00ED18D9">
            <w:pPr>
              <w:pStyle w:val="Arial11Bold"/>
              <w:rPr>
                <w:rFonts w:cs="Arial"/>
              </w:rPr>
            </w:pPr>
            <w:r w:rsidRPr="007E0B31">
              <w:rPr>
                <w:rFonts w:cs="Arial"/>
              </w:rPr>
              <w:t>Post-Control Phase</w:t>
            </w:r>
          </w:p>
        </w:tc>
        <w:tc>
          <w:tcPr>
            <w:tcW w:w="6634" w:type="dxa"/>
          </w:tcPr>
          <w:p w14:paraId="725674D1" w14:textId="77777777" w:rsidR="00ED18D9" w:rsidRPr="007E0B31" w:rsidRDefault="00ED18D9" w:rsidP="00ED18D9">
            <w:pPr>
              <w:pStyle w:val="TableArial11"/>
              <w:rPr>
                <w:rFonts w:cs="Arial"/>
              </w:rPr>
            </w:pPr>
            <w:r w:rsidRPr="007E0B31">
              <w:rPr>
                <w:rFonts w:cs="Arial"/>
              </w:rPr>
              <w:t>The period following real time operation.</w:t>
            </w:r>
          </w:p>
        </w:tc>
      </w:tr>
      <w:tr w:rsidR="00ED18D9" w:rsidRPr="007E0B31" w14:paraId="6D586683" w14:textId="77777777" w:rsidTr="490DE6A8">
        <w:trPr>
          <w:cantSplit/>
        </w:trPr>
        <w:tc>
          <w:tcPr>
            <w:tcW w:w="2884" w:type="dxa"/>
          </w:tcPr>
          <w:p w14:paraId="32ABEF72" w14:textId="77777777" w:rsidR="00ED18D9" w:rsidRPr="007E0B31" w:rsidRDefault="00ED18D9" w:rsidP="00ED18D9">
            <w:pPr>
              <w:pStyle w:val="Arial11Bold"/>
              <w:rPr>
                <w:rFonts w:cs="Arial"/>
              </w:rPr>
            </w:pPr>
            <w:r w:rsidRPr="007E0B31">
              <w:rPr>
                <w:rFonts w:cs="Arial"/>
              </w:rPr>
              <w:t>Power Available</w:t>
            </w:r>
          </w:p>
        </w:tc>
        <w:tc>
          <w:tcPr>
            <w:tcW w:w="6634" w:type="dxa"/>
          </w:tcPr>
          <w:p w14:paraId="090DB153" w14:textId="783F911A" w:rsidR="00ED18D9" w:rsidRPr="007E0B31" w:rsidRDefault="00ED18D9" w:rsidP="00ED18D9">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ED18D9" w:rsidRPr="007E0B31" w14:paraId="345CCB51" w14:textId="77777777" w:rsidTr="490DE6A8">
        <w:trPr>
          <w:cantSplit/>
        </w:trPr>
        <w:tc>
          <w:tcPr>
            <w:tcW w:w="2884" w:type="dxa"/>
          </w:tcPr>
          <w:p w14:paraId="7361939E" w14:textId="77777777" w:rsidR="00ED18D9" w:rsidRPr="007E0B31" w:rsidRDefault="00ED18D9" w:rsidP="00ED18D9">
            <w:pPr>
              <w:pStyle w:val="Arial11Bold"/>
              <w:rPr>
                <w:rFonts w:cs="Arial"/>
              </w:rPr>
            </w:pPr>
            <w:r w:rsidRPr="007E0B31">
              <w:rPr>
                <w:rFonts w:cs="Arial"/>
              </w:rPr>
              <w:t>Power Factor</w:t>
            </w:r>
          </w:p>
        </w:tc>
        <w:tc>
          <w:tcPr>
            <w:tcW w:w="6634" w:type="dxa"/>
          </w:tcPr>
          <w:p w14:paraId="01690120" w14:textId="77777777" w:rsidR="00ED18D9" w:rsidRPr="007E0B31" w:rsidRDefault="00ED18D9" w:rsidP="00ED18D9">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ED18D9" w:rsidRPr="007E0B31" w14:paraId="2852E6E0" w14:textId="77777777" w:rsidTr="490DE6A8">
        <w:trPr>
          <w:cantSplit/>
        </w:trPr>
        <w:tc>
          <w:tcPr>
            <w:tcW w:w="2884" w:type="dxa"/>
          </w:tcPr>
          <w:p w14:paraId="66F0C016" w14:textId="77777777" w:rsidR="00ED18D9" w:rsidRPr="007E0B31" w:rsidRDefault="00ED18D9" w:rsidP="00ED18D9">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ED18D9" w:rsidRPr="007E0B31" w:rsidRDefault="00ED18D9" w:rsidP="00ED18D9">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w:t>
            </w:r>
            <w:proofErr w:type="gramStart"/>
            <w:r w:rsidRPr="007E0B31">
              <w:rPr>
                <w:rFonts w:cs="Arial"/>
                <w:b/>
                <w:color w:val="auto"/>
              </w:rPr>
              <w:t>Module</w:t>
            </w:r>
            <w:proofErr w:type="gramEnd"/>
            <w:r w:rsidRPr="007E0B31">
              <w:rPr>
                <w:rFonts w:cs="Arial"/>
                <w:b/>
                <w:color w:val="auto"/>
              </w:rPr>
              <w:t xml:space="preserv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ED18D9" w:rsidRPr="007E0B31" w14:paraId="562ACF6D" w14:textId="77777777" w:rsidTr="490DE6A8">
        <w:trPr>
          <w:cantSplit/>
        </w:trPr>
        <w:tc>
          <w:tcPr>
            <w:tcW w:w="2884" w:type="dxa"/>
          </w:tcPr>
          <w:p w14:paraId="0F6FF16D" w14:textId="77777777" w:rsidR="00ED18D9" w:rsidRPr="007E0B31" w:rsidRDefault="00ED18D9" w:rsidP="00ED18D9">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ED18D9" w:rsidRPr="007E0B31" w:rsidRDefault="00ED18D9" w:rsidP="00ED18D9">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ED18D9" w:rsidRPr="007E0B31" w14:paraId="53E0E2A7" w14:textId="77777777" w:rsidTr="490DE6A8">
        <w:trPr>
          <w:cantSplit/>
        </w:trPr>
        <w:tc>
          <w:tcPr>
            <w:tcW w:w="2884" w:type="dxa"/>
          </w:tcPr>
          <w:p w14:paraId="43647C96" w14:textId="77777777" w:rsidR="00ED18D9" w:rsidRPr="007E0B31" w:rsidRDefault="00ED18D9" w:rsidP="00ED18D9">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ED18D9" w:rsidRPr="007E0B31" w:rsidRDefault="00ED18D9" w:rsidP="00ED18D9">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ED18D9" w:rsidRPr="007E0B31" w14:paraId="06D65955" w14:textId="77777777" w:rsidTr="490DE6A8">
        <w:trPr>
          <w:cantSplit/>
        </w:trPr>
        <w:tc>
          <w:tcPr>
            <w:tcW w:w="2884" w:type="dxa"/>
          </w:tcPr>
          <w:p w14:paraId="7563FE8D" w14:textId="77777777" w:rsidR="00ED18D9" w:rsidRPr="007E0B31" w:rsidRDefault="00ED18D9" w:rsidP="00ED18D9">
            <w:pPr>
              <w:pStyle w:val="Arial11Bold"/>
              <w:rPr>
                <w:rFonts w:cs="Arial"/>
              </w:rPr>
            </w:pPr>
            <w:r w:rsidRPr="007E0B31">
              <w:rPr>
                <w:rFonts w:cs="Arial"/>
              </w:rPr>
              <w:t>Power Island</w:t>
            </w:r>
          </w:p>
        </w:tc>
        <w:tc>
          <w:tcPr>
            <w:tcW w:w="6634" w:type="dxa"/>
          </w:tcPr>
          <w:p w14:paraId="18296362" w14:textId="0B558EC0" w:rsidR="00ED18D9" w:rsidRPr="007E0B31" w:rsidRDefault="00ED18D9" w:rsidP="00ED18D9">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 xml:space="preserve">Total </w:t>
            </w:r>
            <w:proofErr w:type="gramStart"/>
            <w:r w:rsidRPr="00133906">
              <w:rPr>
                <w:rFonts w:eastAsia="Cambria" w:cs="Arial"/>
                <w:b/>
                <w:bCs/>
                <w:snapToGrid/>
                <w:color w:val="000000"/>
                <w:lang w:eastAsia="en-GB"/>
              </w:rPr>
              <w:t>System</w:t>
            </w:r>
            <w:proofErr w:type="gramEnd"/>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ED18D9" w:rsidRPr="007E0B31" w14:paraId="7C3D7BF6" w14:textId="77777777" w:rsidTr="490DE6A8">
        <w:trPr>
          <w:cantSplit/>
        </w:trPr>
        <w:tc>
          <w:tcPr>
            <w:tcW w:w="2884" w:type="dxa"/>
          </w:tcPr>
          <w:p w14:paraId="682DC43B" w14:textId="77777777" w:rsidR="00ED18D9" w:rsidRPr="007E0B31" w:rsidRDefault="00ED18D9" w:rsidP="00ED18D9">
            <w:pPr>
              <w:pStyle w:val="Arial11Bold"/>
              <w:rPr>
                <w:rFonts w:cs="Arial"/>
              </w:rPr>
            </w:pPr>
            <w:r w:rsidRPr="007E0B31">
              <w:rPr>
                <w:rFonts w:cs="Arial"/>
              </w:rPr>
              <w:t>Power Park Module</w:t>
            </w:r>
          </w:p>
        </w:tc>
        <w:tc>
          <w:tcPr>
            <w:tcW w:w="6634" w:type="dxa"/>
          </w:tcPr>
          <w:p w14:paraId="3ECDE7AC" w14:textId="77777777" w:rsidR="00ED18D9" w:rsidRPr="007E0B31" w:rsidRDefault="00ED18D9" w:rsidP="00ED18D9">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ED18D9" w:rsidRPr="007E0B31" w14:paraId="6D897286" w14:textId="77777777" w:rsidTr="490DE6A8">
        <w:trPr>
          <w:cantSplit/>
        </w:trPr>
        <w:tc>
          <w:tcPr>
            <w:tcW w:w="2884" w:type="dxa"/>
          </w:tcPr>
          <w:p w14:paraId="5DC97B56" w14:textId="77777777" w:rsidR="00ED18D9" w:rsidRPr="007E0B31" w:rsidRDefault="00ED18D9" w:rsidP="00ED18D9">
            <w:pPr>
              <w:pStyle w:val="Arial11Bold"/>
              <w:rPr>
                <w:rFonts w:cs="Arial"/>
              </w:rPr>
            </w:pPr>
            <w:r w:rsidRPr="007E0B31">
              <w:rPr>
                <w:rFonts w:cs="Arial"/>
              </w:rPr>
              <w:t>Power Park Module Availability Matrix</w:t>
            </w:r>
          </w:p>
        </w:tc>
        <w:tc>
          <w:tcPr>
            <w:tcW w:w="6634" w:type="dxa"/>
          </w:tcPr>
          <w:p w14:paraId="158D6C89" w14:textId="77777777" w:rsidR="00ED18D9" w:rsidRPr="007E0B31" w:rsidRDefault="00ED18D9" w:rsidP="00ED18D9">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ED18D9" w:rsidRPr="007E0B31" w14:paraId="4C2DEAED" w14:textId="77777777" w:rsidTr="490DE6A8">
        <w:trPr>
          <w:cantSplit/>
        </w:trPr>
        <w:tc>
          <w:tcPr>
            <w:tcW w:w="2884" w:type="dxa"/>
          </w:tcPr>
          <w:p w14:paraId="4CFB65B5" w14:textId="77777777" w:rsidR="00ED18D9" w:rsidRPr="007E0B31" w:rsidRDefault="00ED18D9" w:rsidP="00ED18D9">
            <w:pPr>
              <w:pStyle w:val="Arial11Bold"/>
              <w:rPr>
                <w:rFonts w:cs="Arial"/>
              </w:rPr>
            </w:pPr>
            <w:r w:rsidRPr="007E0B31">
              <w:rPr>
                <w:rFonts w:cs="Arial"/>
              </w:rPr>
              <w:lastRenderedPageBreak/>
              <w:t>Power Park Module Planning Matrix</w:t>
            </w:r>
          </w:p>
        </w:tc>
        <w:tc>
          <w:tcPr>
            <w:tcW w:w="6634" w:type="dxa"/>
          </w:tcPr>
          <w:p w14:paraId="6379A14D" w14:textId="77777777" w:rsidR="00ED18D9" w:rsidRPr="007E0B31" w:rsidRDefault="00ED18D9" w:rsidP="00ED18D9">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ED18D9" w:rsidRPr="007E0B31" w14:paraId="73636B09" w14:textId="77777777" w:rsidTr="490DE6A8">
        <w:trPr>
          <w:cantSplit/>
        </w:trPr>
        <w:tc>
          <w:tcPr>
            <w:tcW w:w="2884" w:type="dxa"/>
          </w:tcPr>
          <w:p w14:paraId="189A6BC7" w14:textId="77777777" w:rsidR="00ED18D9" w:rsidRPr="007E0B31" w:rsidRDefault="00ED18D9" w:rsidP="00ED18D9">
            <w:pPr>
              <w:pStyle w:val="Arial11Bold"/>
              <w:rPr>
                <w:rFonts w:cs="Arial"/>
              </w:rPr>
            </w:pPr>
            <w:r w:rsidRPr="007E0B31">
              <w:rPr>
                <w:rFonts w:cs="Arial"/>
              </w:rPr>
              <w:t>Power Park Unit</w:t>
            </w:r>
          </w:p>
        </w:tc>
        <w:tc>
          <w:tcPr>
            <w:tcW w:w="6634" w:type="dxa"/>
          </w:tcPr>
          <w:p w14:paraId="7725776C" w14:textId="77777777" w:rsidR="00ED18D9" w:rsidRPr="007E0B31" w:rsidRDefault="00ED18D9" w:rsidP="00ED18D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ED18D9" w:rsidRPr="007E0B31" w14:paraId="45419B2C" w14:textId="77777777" w:rsidTr="490DE6A8">
        <w:trPr>
          <w:cantSplit/>
        </w:trPr>
        <w:tc>
          <w:tcPr>
            <w:tcW w:w="2884" w:type="dxa"/>
          </w:tcPr>
          <w:p w14:paraId="480E1B66" w14:textId="77777777" w:rsidR="00ED18D9" w:rsidRPr="007E0B31" w:rsidRDefault="00ED18D9" w:rsidP="00ED18D9">
            <w:pPr>
              <w:pStyle w:val="Arial11Bold"/>
              <w:rPr>
                <w:rFonts w:cs="Arial"/>
              </w:rPr>
            </w:pPr>
            <w:r w:rsidRPr="007E0B31">
              <w:rPr>
                <w:rFonts w:cs="Arial"/>
              </w:rPr>
              <w:t xml:space="preserve">Power Station </w:t>
            </w:r>
          </w:p>
        </w:tc>
        <w:tc>
          <w:tcPr>
            <w:tcW w:w="6634" w:type="dxa"/>
          </w:tcPr>
          <w:p w14:paraId="603DFDE1" w14:textId="32880D9B" w:rsidR="00ED18D9" w:rsidRPr="007E0B31" w:rsidRDefault="00ED18D9" w:rsidP="00ED18D9">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ED18D9" w:rsidRPr="007E0B31" w14:paraId="6AE088B1" w14:textId="77777777" w:rsidTr="490DE6A8">
        <w:trPr>
          <w:cantSplit/>
        </w:trPr>
        <w:tc>
          <w:tcPr>
            <w:tcW w:w="2884" w:type="dxa"/>
          </w:tcPr>
          <w:p w14:paraId="00EAB92F" w14:textId="77777777" w:rsidR="00ED18D9" w:rsidRPr="007E0B31" w:rsidRDefault="00ED18D9" w:rsidP="00ED18D9">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ED18D9" w:rsidRPr="007E0B31" w:rsidRDefault="00ED18D9" w:rsidP="00ED18D9">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w:t>
            </w:r>
            <w:proofErr w:type="gramStart"/>
            <w:r w:rsidRPr="007E0B31">
              <w:rPr>
                <w:rFonts w:cs="Arial"/>
              </w:rPr>
              <w:t>frequency</w:t>
            </w:r>
            <w:proofErr w:type="gramEnd"/>
            <w:r w:rsidRPr="007E0B31">
              <w:rPr>
                <w:rFonts w:cs="Arial"/>
              </w:rPr>
              <w:t xml:space="preserve"> or power (or a combination of these).</w:t>
            </w:r>
          </w:p>
        </w:tc>
      </w:tr>
      <w:tr w:rsidR="00ED18D9" w:rsidRPr="007E0B31" w14:paraId="4E0EED07" w14:textId="77777777" w:rsidTr="490DE6A8">
        <w:trPr>
          <w:cantSplit/>
        </w:trPr>
        <w:tc>
          <w:tcPr>
            <w:tcW w:w="2884" w:type="dxa"/>
          </w:tcPr>
          <w:p w14:paraId="42E8EE81" w14:textId="77777777" w:rsidR="00ED18D9" w:rsidRPr="007E0B31" w:rsidRDefault="00ED18D9" w:rsidP="00ED18D9">
            <w:pPr>
              <w:pStyle w:val="Arial11Bold"/>
              <w:rPr>
                <w:rFonts w:cs="Arial"/>
              </w:rPr>
            </w:pPr>
            <w:r w:rsidRPr="007E0B31">
              <w:rPr>
                <w:rFonts w:cs="Arial"/>
              </w:rPr>
              <w:t>Preface</w:t>
            </w:r>
          </w:p>
        </w:tc>
        <w:tc>
          <w:tcPr>
            <w:tcW w:w="6634" w:type="dxa"/>
          </w:tcPr>
          <w:p w14:paraId="7D129C9B" w14:textId="77777777" w:rsidR="00ED18D9" w:rsidRPr="007E0B31" w:rsidRDefault="00ED18D9" w:rsidP="00ED18D9">
            <w:pPr>
              <w:pStyle w:val="TableArial11"/>
              <w:rPr>
                <w:rFonts w:cs="Arial"/>
              </w:rPr>
            </w:pPr>
            <w:r w:rsidRPr="007E0B31">
              <w:rPr>
                <w:rFonts w:cs="Arial"/>
              </w:rPr>
              <w:t>The preface to the Grid Code (which does not form part of the Grid Code and therefore is not binding).</w:t>
            </w:r>
          </w:p>
        </w:tc>
      </w:tr>
      <w:tr w:rsidR="00ED18D9" w:rsidRPr="007E0B31" w14:paraId="1E032995" w14:textId="77777777" w:rsidTr="490DE6A8">
        <w:trPr>
          <w:cantSplit/>
        </w:trPr>
        <w:tc>
          <w:tcPr>
            <w:tcW w:w="2884" w:type="dxa"/>
          </w:tcPr>
          <w:p w14:paraId="2DA81629" w14:textId="77777777" w:rsidR="00ED18D9" w:rsidRPr="007E0B31" w:rsidRDefault="00ED18D9" w:rsidP="00ED18D9">
            <w:pPr>
              <w:pStyle w:val="Arial11Bold"/>
              <w:rPr>
                <w:rFonts w:cs="Arial"/>
              </w:rPr>
            </w:pPr>
            <w:r w:rsidRPr="007E0B31">
              <w:rPr>
                <w:rFonts w:cs="Arial"/>
              </w:rPr>
              <w:t>Preliminary Notice</w:t>
            </w:r>
          </w:p>
        </w:tc>
        <w:tc>
          <w:tcPr>
            <w:tcW w:w="6634" w:type="dxa"/>
          </w:tcPr>
          <w:p w14:paraId="2466FCF6" w14:textId="4188FF36" w:rsidR="00ED18D9" w:rsidRPr="007E0B31" w:rsidRDefault="00ED18D9" w:rsidP="00ED18D9">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ED18D9" w:rsidRPr="007E0B31" w14:paraId="717ACE5D" w14:textId="77777777" w:rsidTr="490DE6A8">
        <w:trPr>
          <w:cantSplit/>
        </w:trPr>
        <w:tc>
          <w:tcPr>
            <w:tcW w:w="2884" w:type="dxa"/>
          </w:tcPr>
          <w:p w14:paraId="7A5F0627" w14:textId="77777777" w:rsidR="00ED18D9" w:rsidRPr="007E0B31" w:rsidRDefault="00ED18D9" w:rsidP="00ED18D9">
            <w:pPr>
              <w:pStyle w:val="Arial11Bold"/>
              <w:rPr>
                <w:rFonts w:cs="Arial"/>
              </w:rPr>
            </w:pPr>
            <w:r w:rsidRPr="007E0B31">
              <w:rPr>
                <w:rFonts w:cs="Arial"/>
              </w:rPr>
              <w:t>Preliminary Project Planning Data</w:t>
            </w:r>
          </w:p>
        </w:tc>
        <w:tc>
          <w:tcPr>
            <w:tcW w:w="6634" w:type="dxa"/>
          </w:tcPr>
          <w:p w14:paraId="2A7BFBE2" w14:textId="77777777" w:rsidR="00ED18D9" w:rsidRPr="007E0B31" w:rsidRDefault="00ED18D9" w:rsidP="00ED18D9">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ED18D9" w:rsidRPr="007E0B31" w14:paraId="3A69BCE4" w14:textId="77777777" w:rsidTr="490DE6A8">
        <w:trPr>
          <w:cantSplit/>
        </w:trPr>
        <w:tc>
          <w:tcPr>
            <w:tcW w:w="2884" w:type="dxa"/>
          </w:tcPr>
          <w:p w14:paraId="7E5AC1B9" w14:textId="77777777" w:rsidR="00ED18D9" w:rsidRPr="007E0B31" w:rsidRDefault="00ED18D9" w:rsidP="00ED18D9">
            <w:pPr>
              <w:pStyle w:val="Arial11Bold"/>
              <w:rPr>
                <w:rFonts w:cs="Arial"/>
              </w:rPr>
            </w:pPr>
            <w:r w:rsidRPr="007E0B31">
              <w:rPr>
                <w:rFonts w:cs="Arial"/>
              </w:rPr>
              <w:t>Primary Response</w:t>
            </w:r>
          </w:p>
        </w:tc>
        <w:tc>
          <w:tcPr>
            <w:tcW w:w="6634" w:type="dxa"/>
          </w:tcPr>
          <w:p w14:paraId="7AC6DF19" w14:textId="77777777" w:rsidR="00ED18D9" w:rsidRPr="007E0B31" w:rsidRDefault="00ED18D9" w:rsidP="00ED18D9">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ED18D9" w:rsidRPr="007E0B31" w14:paraId="2901EA52" w14:textId="77777777" w:rsidTr="490DE6A8">
        <w:trPr>
          <w:cantSplit/>
        </w:trPr>
        <w:tc>
          <w:tcPr>
            <w:tcW w:w="2884" w:type="dxa"/>
          </w:tcPr>
          <w:p w14:paraId="05804595" w14:textId="77777777" w:rsidR="00ED18D9" w:rsidRPr="007E0B31" w:rsidRDefault="00ED18D9" w:rsidP="00ED18D9">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ED18D9" w:rsidRPr="007E0B31" w:rsidRDefault="00ED18D9" w:rsidP="00ED18D9">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ED18D9" w:rsidRPr="007E0B31" w14:paraId="147F892A" w14:textId="77777777" w:rsidTr="490DE6A8">
        <w:trPr>
          <w:cantSplit/>
        </w:trPr>
        <w:tc>
          <w:tcPr>
            <w:tcW w:w="2884" w:type="dxa"/>
          </w:tcPr>
          <w:p w14:paraId="498708EE" w14:textId="77777777" w:rsidR="00ED18D9" w:rsidRPr="007E0B31" w:rsidRDefault="00ED18D9" w:rsidP="00ED18D9">
            <w:pPr>
              <w:pStyle w:val="Arial11Bold"/>
              <w:rPr>
                <w:rFonts w:cs="Arial"/>
              </w:rPr>
            </w:pPr>
            <w:r w:rsidRPr="007E0B31">
              <w:rPr>
                <w:rFonts w:cs="Arial"/>
              </w:rPr>
              <w:t>Programming Phase</w:t>
            </w:r>
          </w:p>
        </w:tc>
        <w:tc>
          <w:tcPr>
            <w:tcW w:w="6634" w:type="dxa"/>
          </w:tcPr>
          <w:p w14:paraId="5C6E74B1" w14:textId="77777777" w:rsidR="00ED18D9" w:rsidRPr="007E0B31" w:rsidRDefault="00ED18D9" w:rsidP="00ED18D9">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ED18D9" w:rsidRPr="007E0B31" w14:paraId="528BEDE3" w14:textId="77777777" w:rsidTr="490DE6A8">
        <w:trPr>
          <w:cantSplit/>
        </w:trPr>
        <w:tc>
          <w:tcPr>
            <w:tcW w:w="2884" w:type="dxa"/>
          </w:tcPr>
          <w:p w14:paraId="7BBDC215" w14:textId="77777777" w:rsidR="00ED18D9" w:rsidRPr="007E0B31" w:rsidRDefault="00ED18D9" w:rsidP="00ED18D9">
            <w:pPr>
              <w:pStyle w:val="Arial11Bold"/>
              <w:rPr>
                <w:rFonts w:cs="Arial"/>
              </w:rPr>
            </w:pPr>
            <w:r w:rsidRPr="007E0B31">
              <w:rPr>
                <w:rFonts w:cs="Arial"/>
              </w:rPr>
              <w:t>Proposal Notice</w:t>
            </w:r>
          </w:p>
        </w:tc>
        <w:tc>
          <w:tcPr>
            <w:tcW w:w="6634" w:type="dxa"/>
          </w:tcPr>
          <w:p w14:paraId="39CB97D1" w14:textId="64B55C4F" w:rsidR="00ED18D9" w:rsidRPr="007E0B31" w:rsidRDefault="00ED18D9" w:rsidP="00ED18D9">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ED18D9" w:rsidRPr="007E0B31" w14:paraId="432EF504" w14:textId="77777777" w:rsidTr="490DE6A8">
        <w:trPr>
          <w:cantSplit/>
        </w:trPr>
        <w:tc>
          <w:tcPr>
            <w:tcW w:w="2884" w:type="dxa"/>
          </w:tcPr>
          <w:p w14:paraId="5D3209CF" w14:textId="77777777" w:rsidR="00ED18D9" w:rsidRPr="007E0B31" w:rsidRDefault="00ED18D9" w:rsidP="00ED18D9">
            <w:pPr>
              <w:pStyle w:val="Arial11Bold"/>
              <w:rPr>
                <w:rFonts w:cs="Arial"/>
              </w:rPr>
            </w:pPr>
            <w:r w:rsidRPr="007E0B31">
              <w:rPr>
                <w:rFonts w:cs="Arial"/>
              </w:rPr>
              <w:lastRenderedPageBreak/>
              <w:t>Proposal Report</w:t>
            </w:r>
          </w:p>
        </w:tc>
        <w:tc>
          <w:tcPr>
            <w:tcW w:w="6634" w:type="dxa"/>
          </w:tcPr>
          <w:p w14:paraId="63AF3D10" w14:textId="77777777" w:rsidR="00ED18D9" w:rsidRPr="007E0B31" w:rsidRDefault="00ED18D9" w:rsidP="00ED18D9">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ED18D9" w:rsidRPr="007E0B31" w:rsidRDefault="00ED18D9" w:rsidP="00ED18D9">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roofErr w:type="gramStart"/>
            <w:r w:rsidRPr="007E0B31">
              <w:rPr>
                <w:rFonts w:cs="Arial"/>
              </w:rPr>
              <w:t>);</w:t>
            </w:r>
            <w:proofErr w:type="gramEnd"/>
          </w:p>
          <w:p w14:paraId="5D476235" w14:textId="77777777" w:rsidR="00ED18D9" w:rsidRPr="007E0B31" w:rsidRDefault="00ED18D9" w:rsidP="00ED18D9">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ED18D9" w:rsidRPr="007E0B31" w:rsidRDefault="00ED18D9" w:rsidP="00ED18D9">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ED18D9" w:rsidRPr="007E0B31" w:rsidRDefault="00ED18D9" w:rsidP="00ED18D9">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ED18D9" w:rsidRPr="007E0B31" w14:paraId="6C46AF56" w14:textId="77777777" w:rsidTr="490DE6A8">
        <w:trPr>
          <w:cantSplit/>
        </w:trPr>
        <w:tc>
          <w:tcPr>
            <w:tcW w:w="2884" w:type="dxa"/>
          </w:tcPr>
          <w:p w14:paraId="7B7A60CF" w14:textId="77777777" w:rsidR="00ED18D9" w:rsidRPr="007E0B31" w:rsidRDefault="00ED18D9" w:rsidP="00ED18D9">
            <w:pPr>
              <w:pStyle w:val="Arial11Bold"/>
              <w:rPr>
                <w:rFonts w:cs="Arial"/>
              </w:rPr>
            </w:pPr>
            <w:r w:rsidRPr="007E0B31">
              <w:rPr>
                <w:rFonts w:cs="Arial"/>
              </w:rPr>
              <w:t>Proposed Implementation Date</w:t>
            </w:r>
          </w:p>
        </w:tc>
        <w:tc>
          <w:tcPr>
            <w:tcW w:w="6634" w:type="dxa"/>
          </w:tcPr>
          <w:p w14:paraId="20E0D48B" w14:textId="77777777" w:rsidR="00ED18D9" w:rsidRPr="007E0B31" w:rsidRDefault="00ED18D9" w:rsidP="00ED18D9">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ED18D9" w:rsidRPr="007E0B31" w14:paraId="600FA7E2" w14:textId="77777777" w:rsidTr="490DE6A8">
        <w:trPr>
          <w:cantSplit/>
        </w:trPr>
        <w:tc>
          <w:tcPr>
            <w:tcW w:w="2884" w:type="dxa"/>
          </w:tcPr>
          <w:p w14:paraId="2EF9FB68" w14:textId="57079F41" w:rsidR="00ED18D9" w:rsidRPr="007E0B31" w:rsidRDefault="00ED18D9" w:rsidP="00ED18D9">
            <w:pPr>
              <w:pStyle w:val="Arial11Bold"/>
              <w:rPr>
                <w:rFonts w:cs="Arial"/>
              </w:rPr>
            </w:pPr>
            <w:r w:rsidRPr="00090EF5">
              <w:rPr>
                <w:rFonts w:eastAsia="Calibri" w:cs="Arial"/>
                <w:lang w:val="en-US"/>
              </w:rPr>
              <w:t>Proposer</w:t>
            </w:r>
          </w:p>
        </w:tc>
        <w:tc>
          <w:tcPr>
            <w:tcW w:w="6634" w:type="dxa"/>
          </w:tcPr>
          <w:p w14:paraId="472E8E23" w14:textId="5A7572BA" w:rsidR="00ED18D9" w:rsidRPr="007E0B31" w:rsidRDefault="00ED18D9" w:rsidP="00ED18D9">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ED18D9" w:rsidRPr="007E0B31" w14:paraId="2FDD1EFD" w14:textId="77777777" w:rsidTr="490DE6A8">
        <w:trPr>
          <w:cantSplit/>
        </w:trPr>
        <w:tc>
          <w:tcPr>
            <w:tcW w:w="2884" w:type="dxa"/>
          </w:tcPr>
          <w:p w14:paraId="6EC16416" w14:textId="77777777" w:rsidR="00ED18D9" w:rsidRPr="007E0B31" w:rsidRDefault="00ED18D9" w:rsidP="00ED18D9">
            <w:pPr>
              <w:pStyle w:val="Arial11Bold"/>
              <w:rPr>
                <w:rFonts w:cs="Arial"/>
              </w:rPr>
            </w:pPr>
            <w:r w:rsidRPr="007E0B31">
              <w:rPr>
                <w:rFonts w:cs="Arial"/>
              </w:rPr>
              <w:t>Protection</w:t>
            </w:r>
          </w:p>
        </w:tc>
        <w:tc>
          <w:tcPr>
            <w:tcW w:w="6634" w:type="dxa"/>
          </w:tcPr>
          <w:p w14:paraId="0C2984ED" w14:textId="77777777" w:rsidR="00ED18D9" w:rsidRPr="007E0B31" w:rsidRDefault="00ED18D9" w:rsidP="00ED18D9">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ED18D9" w:rsidRPr="007E0B31" w14:paraId="339E4B68" w14:textId="77777777" w:rsidTr="490DE6A8">
        <w:trPr>
          <w:cantSplit/>
        </w:trPr>
        <w:tc>
          <w:tcPr>
            <w:tcW w:w="2884" w:type="dxa"/>
          </w:tcPr>
          <w:p w14:paraId="50FA8DCD" w14:textId="77777777" w:rsidR="00ED18D9" w:rsidRPr="007E0B31" w:rsidRDefault="00ED18D9" w:rsidP="00ED18D9">
            <w:pPr>
              <w:pStyle w:val="Arial11Bold"/>
              <w:rPr>
                <w:rFonts w:cs="Arial"/>
              </w:rPr>
            </w:pPr>
            <w:r w:rsidRPr="007E0B31">
              <w:rPr>
                <w:rFonts w:cs="Arial"/>
              </w:rPr>
              <w:t>Protection Apparatus</w:t>
            </w:r>
          </w:p>
        </w:tc>
        <w:tc>
          <w:tcPr>
            <w:tcW w:w="6634" w:type="dxa"/>
          </w:tcPr>
          <w:p w14:paraId="371ECCA9" w14:textId="77777777" w:rsidR="00ED18D9" w:rsidRPr="007E0B31" w:rsidRDefault="00ED18D9" w:rsidP="00ED18D9">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ED18D9" w:rsidRPr="007E0B31" w14:paraId="0D949FA8" w14:textId="77777777" w:rsidTr="490DE6A8">
        <w:trPr>
          <w:cantSplit/>
        </w:trPr>
        <w:tc>
          <w:tcPr>
            <w:tcW w:w="2884" w:type="dxa"/>
          </w:tcPr>
          <w:p w14:paraId="5ABFB0B8" w14:textId="1B073C6D" w:rsidR="00ED18D9" w:rsidRPr="007E0B31" w:rsidRDefault="00ED18D9" w:rsidP="00ED18D9">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ED18D9" w:rsidRPr="007E0B31" w:rsidRDefault="00ED18D9" w:rsidP="00ED18D9">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ED18D9" w:rsidRPr="007E0B31" w14:paraId="763F95A9" w14:textId="77777777" w:rsidTr="490DE6A8">
        <w:trPr>
          <w:cantSplit/>
        </w:trPr>
        <w:tc>
          <w:tcPr>
            <w:tcW w:w="2884" w:type="dxa"/>
          </w:tcPr>
          <w:p w14:paraId="3489E2F3" w14:textId="4937B4CF" w:rsidR="00ED18D9" w:rsidRPr="007E0B31" w:rsidRDefault="00ED18D9" w:rsidP="00ED18D9">
            <w:pPr>
              <w:pStyle w:val="Arial11Bold"/>
              <w:rPr>
                <w:rFonts w:cs="Arial"/>
              </w:rPr>
            </w:pPr>
            <w:r>
              <w:t>Pumped Storage Generating Unit</w:t>
            </w:r>
          </w:p>
        </w:tc>
        <w:tc>
          <w:tcPr>
            <w:tcW w:w="6634" w:type="dxa"/>
          </w:tcPr>
          <w:p w14:paraId="28D45EA5" w14:textId="78281C6F" w:rsidR="00ED18D9" w:rsidRPr="007E0B31" w:rsidRDefault="00ED18D9" w:rsidP="00ED18D9">
            <w:pPr>
              <w:pStyle w:val="TableArial11"/>
              <w:rPr>
                <w:rFonts w:cs="Arial"/>
              </w:rPr>
            </w:pPr>
            <w:r>
              <w:t xml:space="preserve">A </w:t>
            </w:r>
            <w:r w:rsidRPr="00C67361">
              <w:rPr>
                <w:b/>
              </w:rPr>
              <w:t>Generating Unit</w:t>
            </w:r>
            <w:r>
              <w:t xml:space="preserve"> at a </w:t>
            </w:r>
            <w:r w:rsidRPr="00C67361">
              <w:rPr>
                <w:b/>
              </w:rPr>
              <w:t>Pumped Storage Plant</w:t>
            </w:r>
          </w:p>
        </w:tc>
      </w:tr>
      <w:tr w:rsidR="00ED18D9" w:rsidRPr="007E0B31" w14:paraId="1F4EB396" w14:textId="77777777" w:rsidTr="490DE6A8">
        <w:trPr>
          <w:cantSplit/>
        </w:trPr>
        <w:tc>
          <w:tcPr>
            <w:tcW w:w="2884" w:type="dxa"/>
          </w:tcPr>
          <w:p w14:paraId="19BDA263" w14:textId="77777777" w:rsidR="00ED18D9" w:rsidRPr="007E0B31" w:rsidRDefault="00ED18D9" w:rsidP="00ED18D9">
            <w:pPr>
              <w:pStyle w:val="Arial11Bold"/>
              <w:rPr>
                <w:rFonts w:cs="Arial"/>
              </w:rPr>
            </w:pPr>
            <w:r w:rsidRPr="007E0B31">
              <w:rPr>
                <w:rFonts w:cs="Arial"/>
              </w:rPr>
              <w:t>Pumped Storage Generator</w:t>
            </w:r>
          </w:p>
        </w:tc>
        <w:tc>
          <w:tcPr>
            <w:tcW w:w="6634" w:type="dxa"/>
          </w:tcPr>
          <w:p w14:paraId="1B0B65D7" w14:textId="77777777" w:rsidR="00ED18D9" w:rsidRPr="007E0B31" w:rsidRDefault="00ED18D9" w:rsidP="00ED18D9">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ED18D9" w:rsidRPr="007E0B31" w14:paraId="5C5DE0C2" w14:textId="77777777" w:rsidTr="490DE6A8">
        <w:trPr>
          <w:cantSplit/>
        </w:trPr>
        <w:tc>
          <w:tcPr>
            <w:tcW w:w="2884" w:type="dxa"/>
          </w:tcPr>
          <w:p w14:paraId="294C4A19" w14:textId="77777777" w:rsidR="00ED18D9" w:rsidRPr="007E0B31" w:rsidRDefault="00ED18D9" w:rsidP="00ED18D9">
            <w:pPr>
              <w:pStyle w:val="Arial11Bold"/>
              <w:rPr>
                <w:rFonts w:cs="Arial"/>
              </w:rPr>
            </w:pPr>
            <w:r w:rsidRPr="007E0B31">
              <w:rPr>
                <w:rFonts w:cs="Arial"/>
              </w:rPr>
              <w:t>Pumped Storage Plant</w:t>
            </w:r>
          </w:p>
        </w:tc>
        <w:tc>
          <w:tcPr>
            <w:tcW w:w="6634" w:type="dxa"/>
          </w:tcPr>
          <w:p w14:paraId="6EC37B4B" w14:textId="3205A98B" w:rsidR="00ED18D9" w:rsidRPr="007E0B31" w:rsidRDefault="00ED18D9" w:rsidP="00ED18D9">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ED18D9" w:rsidRPr="007E0B31" w14:paraId="374B3C1B" w14:textId="77777777" w:rsidTr="490DE6A8">
        <w:trPr>
          <w:cantSplit/>
        </w:trPr>
        <w:tc>
          <w:tcPr>
            <w:tcW w:w="2884" w:type="dxa"/>
          </w:tcPr>
          <w:p w14:paraId="18845DB4" w14:textId="77777777" w:rsidR="00ED18D9" w:rsidRPr="007E0B31" w:rsidRDefault="00ED18D9" w:rsidP="00ED18D9">
            <w:pPr>
              <w:pStyle w:val="Arial11Bold"/>
              <w:rPr>
                <w:rFonts w:cs="Arial"/>
              </w:rPr>
            </w:pPr>
            <w:r w:rsidRPr="007E0B31">
              <w:rPr>
                <w:rFonts w:cs="Arial"/>
              </w:rPr>
              <w:t>Pumped Storage Unit</w:t>
            </w:r>
          </w:p>
        </w:tc>
        <w:tc>
          <w:tcPr>
            <w:tcW w:w="6634" w:type="dxa"/>
          </w:tcPr>
          <w:p w14:paraId="290B7319" w14:textId="7CE3B4C0" w:rsidR="00ED18D9" w:rsidRPr="007E0B31" w:rsidRDefault="00ED18D9" w:rsidP="00ED18D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ED18D9" w:rsidRPr="007E0B31" w14:paraId="449CBA4A" w14:textId="77777777" w:rsidTr="490DE6A8">
        <w:trPr>
          <w:cantSplit/>
        </w:trPr>
        <w:tc>
          <w:tcPr>
            <w:tcW w:w="2884" w:type="dxa"/>
          </w:tcPr>
          <w:p w14:paraId="5C4DB039" w14:textId="77777777" w:rsidR="00ED18D9" w:rsidRPr="007E0B31" w:rsidRDefault="00ED18D9" w:rsidP="00ED18D9">
            <w:pPr>
              <w:pStyle w:val="Arial11Bold"/>
              <w:rPr>
                <w:rFonts w:cs="Arial"/>
              </w:rPr>
            </w:pPr>
            <w:r w:rsidRPr="007E0B31">
              <w:rPr>
                <w:rFonts w:cs="Arial"/>
              </w:rPr>
              <w:t>Purchase Contracts</w:t>
            </w:r>
          </w:p>
        </w:tc>
        <w:tc>
          <w:tcPr>
            <w:tcW w:w="6634" w:type="dxa"/>
          </w:tcPr>
          <w:p w14:paraId="2B6E616F" w14:textId="77777777" w:rsidR="00ED18D9" w:rsidRPr="007E0B31" w:rsidRDefault="00ED18D9" w:rsidP="00ED18D9">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ED18D9" w:rsidRPr="007E0B31" w14:paraId="169C7FAB" w14:textId="77777777" w:rsidTr="490DE6A8">
        <w:trPr>
          <w:cantSplit/>
        </w:trPr>
        <w:tc>
          <w:tcPr>
            <w:tcW w:w="2884" w:type="dxa"/>
          </w:tcPr>
          <w:p w14:paraId="4BA36FFD" w14:textId="77777777" w:rsidR="00ED18D9" w:rsidRPr="007E0B31" w:rsidRDefault="00ED18D9" w:rsidP="00ED18D9">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ED18D9" w:rsidRPr="007E0B31" w:rsidRDefault="00ED18D9" w:rsidP="00ED18D9">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ED18D9" w:rsidRPr="007E0B31" w:rsidRDefault="00ED18D9" w:rsidP="00ED18D9">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ED18D9" w:rsidRPr="007E0B31" w:rsidRDefault="00ED18D9" w:rsidP="00ED18D9">
            <w:pPr>
              <w:pStyle w:val="Level1Text"/>
              <w:tabs>
                <w:tab w:val="left" w:pos="0"/>
              </w:tabs>
              <w:ind w:left="0" w:firstLine="0"/>
              <w:rPr>
                <w:rFonts w:cs="Arial"/>
                <w:color w:val="auto"/>
              </w:rPr>
            </w:pPr>
          </w:p>
          <w:p w14:paraId="3CF8247C" w14:textId="77777777" w:rsidR="00ED18D9" w:rsidRPr="007E0B31" w:rsidDel="00FD6436" w:rsidRDefault="00ED18D9" w:rsidP="00ED18D9">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ED18D9" w:rsidRPr="007E0B31" w14:paraId="7C2E6242" w14:textId="77777777" w:rsidTr="490DE6A8">
        <w:trPr>
          <w:cantSplit/>
        </w:trPr>
        <w:tc>
          <w:tcPr>
            <w:tcW w:w="2884" w:type="dxa"/>
          </w:tcPr>
          <w:p w14:paraId="68D71726" w14:textId="238986E0" w:rsidR="00ED18D9" w:rsidRPr="000B675D" w:rsidRDefault="00ED18D9" w:rsidP="00ED18D9">
            <w:pPr>
              <w:pStyle w:val="Level1Text"/>
              <w:tabs>
                <w:tab w:val="left" w:pos="0"/>
              </w:tabs>
              <w:ind w:left="0" w:firstLine="0"/>
              <w:rPr>
                <w:bCs/>
              </w:rPr>
            </w:pPr>
            <w:r w:rsidRPr="005C20E3">
              <w:rPr>
                <w:b/>
                <w:bCs/>
              </w:rPr>
              <w:lastRenderedPageBreak/>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ED18D9" w:rsidRPr="000B675D" w:rsidRDefault="00ED18D9" w:rsidP="00ED18D9">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ED18D9" w:rsidRPr="007E0B31" w14:paraId="2E8D30AC" w14:textId="77777777" w:rsidTr="490DE6A8">
        <w:trPr>
          <w:cantSplit/>
        </w:trPr>
        <w:tc>
          <w:tcPr>
            <w:tcW w:w="2884" w:type="dxa"/>
          </w:tcPr>
          <w:p w14:paraId="2AB6F035" w14:textId="5D123789" w:rsidR="00ED18D9" w:rsidRPr="000B675D" w:rsidRDefault="00ED18D9" w:rsidP="00ED18D9">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ED18D9" w:rsidRPr="000B675D" w:rsidRDefault="00ED18D9" w:rsidP="00ED18D9">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ED18D9" w:rsidRPr="007E0B31" w14:paraId="42E6F9C6" w14:textId="77777777" w:rsidTr="490DE6A8">
        <w:trPr>
          <w:cantSplit/>
        </w:trPr>
        <w:tc>
          <w:tcPr>
            <w:tcW w:w="2884" w:type="dxa"/>
          </w:tcPr>
          <w:p w14:paraId="07A05229" w14:textId="77777777" w:rsidR="00ED18D9" w:rsidRPr="007E0B31" w:rsidRDefault="00ED18D9" w:rsidP="00ED18D9">
            <w:pPr>
              <w:pStyle w:val="Arial11Bold"/>
              <w:rPr>
                <w:rFonts w:cs="Arial"/>
              </w:rPr>
            </w:pPr>
            <w:r w:rsidRPr="007E0B31">
              <w:rPr>
                <w:rFonts w:cs="Arial"/>
              </w:rPr>
              <w:t>Range CCGT Module</w:t>
            </w:r>
          </w:p>
        </w:tc>
        <w:tc>
          <w:tcPr>
            <w:tcW w:w="6634" w:type="dxa"/>
          </w:tcPr>
          <w:p w14:paraId="2C7C982E" w14:textId="77777777" w:rsidR="00ED18D9" w:rsidRPr="007E0B31" w:rsidRDefault="00ED18D9" w:rsidP="00ED18D9">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ED18D9" w:rsidRPr="007E0B31" w14:paraId="7556AD12" w14:textId="77777777" w:rsidTr="490DE6A8">
        <w:trPr>
          <w:cantSplit/>
        </w:trPr>
        <w:tc>
          <w:tcPr>
            <w:tcW w:w="2884" w:type="dxa"/>
          </w:tcPr>
          <w:p w14:paraId="3208EB56" w14:textId="77777777" w:rsidR="00ED18D9" w:rsidRPr="007E0B31" w:rsidRDefault="00ED18D9" w:rsidP="00ED18D9">
            <w:pPr>
              <w:pStyle w:val="Arial11Bold"/>
              <w:rPr>
                <w:rFonts w:cs="Arial"/>
              </w:rPr>
            </w:pPr>
            <w:r w:rsidRPr="007E0B31">
              <w:rPr>
                <w:rFonts w:cs="Arial"/>
              </w:rPr>
              <w:t>Rated Field Voltage</w:t>
            </w:r>
          </w:p>
        </w:tc>
        <w:tc>
          <w:tcPr>
            <w:tcW w:w="6634" w:type="dxa"/>
          </w:tcPr>
          <w:p w14:paraId="1B3903E2" w14:textId="26BE47F5" w:rsidR="00ED18D9" w:rsidRPr="007E0B31" w:rsidRDefault="00ED18D9" w:rsidP="00ED18D9">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D18D9" w:rsidRPr="007E0B31" w14:paraId="51D42A6E" w14:textId="77777777" w:rsidTr="490DE6A8">
        <w:trPr>
          <w:cantSplit/>
        </w:trPr>
        <w:tc>
          <w:tcPr>
            <w:tcW w:w="2884" w:type="dxa"/>
          </w:tcPr>
          <w:p w14:paraId="193A7FAE" w14:textId="77777777" w:rsidR="00ED18D9" w:rsidRPr="007E0B31" w:rsidRDefault="00ED18D9" w:rsidP="00ED18D9">
            <w:pPr>
              <w:pStyle w:val="Arial11Bold"/>
              <w:rPr>
                <w:rFonts w:cs="Arial"/>
              </w:rPr>
            </w:pPr>
            <w:r w:rsidRPr="007E0B31">
              <w:rPr>
                <w:rFonts w:cs="Arial"/>
              </w:rPr>
              <w:t>Rated MW</w:t>
            </w:r>
          </w:p>
        </w:tc>
        <w:tc>
          <w:tcPr>
            <w:tcW w:w="6634" w:type="dxa"/>
          </w:tcPr>
          <w:p w14:paraId="7440FEAA" w14:textId="5AE0AD7F" w:rsidR="00ED18D9" w:rsidRPr="007E0B31" w:rsidRDefault="00ED18D9" w:rsidP="00ED18D9">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ED18D9" w:rsidRPr="007E0B31" w:rsidRDefault="00ED18D9" w:rsidP="00ED18D9">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ED18D9" w:rsidRPr="007E0B31" w:rsidRDefault="00ED18D9" w:rsidP="00ED18D9">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ED18D9" w:rsidRDefault="00ED18D9" w:rsidP="00ED18D9">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ED18D9" w:rsidRDefault="00ED18D9" w:rsidP="00ED18D9">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ED18D9" w:rsidRDefault="00ED18D9" w:rsidP="00ED18D9">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ED18D9" w:rsidRPr="007E0B31" w:rsidRDefault="00ED18D9" w:rsidP="00ED18D9">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ED18D9" w:rsidRPr="007E0B31" w14:paraId="273F78B3" w14:textId="77777777" w:rsidTr="490DE6A8">
        <w:trPr>
          <w:cantSplit/>
        </w:trPr>
        <w:tc>
          <w:tcPr>
            <w:tcW w:w="2884" w:type="dxa"/>
          </w:tcPr>
          <w:p w14:paraId="536CA4E9" w14:textId="77777777" w:rsidR="00ED18D9" w:rsidRPr="007E0B31" w:rsidRDefault="00ED18D9" w:rsidP="00ED18D9">
            <w:pPr>
              <w:pStyle w:val="Arial11Bold"/>
              <w:rPr>
                <w:rFonts w:cs="Arial"/>
              </w:rPr>
            </w:pPr>
            <w:r w:rsidRPr="007E0B31">
              <w:rPr>
                <w:rFonts w:cs="Arial"/>
              </w:rPr>
              <w:t>Reactive Despatch Instruction</w:t>
            </w:r>
          </w:p>
        </w:tc>
        <w:tc>
          <w:tcPr>
            <w:tcW w:w="6634" w:type="dxa"/>
          </w:tcPr>
          <w:p w14:paraId="09FF6E84" w14:textId="77777777" w:rsidR="00ED18D9" w:rsidRPr="007E0B31" w:rsidRDefault="00ED18D9" w:rsidP="00ED18D9">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D18D9" w:rsidRPr="007E0B31" w14:paraId="109CC66C" w14:textId="77777777" w:rsidTr="490DE6A8">
        <w:trPr>
          <w:cantSplit/>
        </w:trPr>
        <w:tc>
          <w:tcPr>
            <w:tcW w:w="2884" w:type="dxa"/>
          </w:tcPr>
          <w:p w14:paraId="49062E17" w14:textId="77777777" w:rsidR="00ED18D9" w:rsidRPr="007E0B31" w:rsidRDefault="00ED18D9" w:rsidP="00ED18D9">
            <w:pPr>
              <w:pStyle w:val="Arial11Bold"/>
              <w:rPr>
                <w:rFonts w:cs="Arial"/>
              </w:rPr>
            </w:pPr>
            <w:r w:rsidRPr="007E0B31">
              <w:rPr>
                <w:rFonts w:cs="Arial"/>
              </w:rPr>
              <w:lastRenderedPageBreak/>
              <w:t>Reactive Despatch Network Restriction</w:t>
            </w:r>
          </w:p>
        </w:tc>
        <w:tc>
          <w:tcPr>
            <w:tcW w:w="6634" w:type="dxa"/>
          </w:tcPr>
          <w:p w14:paraId="0D22F1A4" w14:textId="6CDB39AC" w:rsidR="00ED18D9" w:rsidRPr="007E0B31" w:rsidRDefault="00ED18D9" w:rsidP="00ED18D9">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ED18D9" w:rsidRPr="0079139F" w14:paraId="41F1D243" w14:textId="77777777" w:rsidTr="490DE6A8">
        <w:trPr>
          <w:cantSplit/>
        </w:trPr>
        <w:tc>
          <w:tcPr>
            <w:tcW w:w="2884" w:type="dxa"/>
          </w:tcPr>
          <w:p w14:paraId="09E990EB" w14:textId="53E66CB7" w:rsidR="00ED18D9" w:rsidRPr="0079139F" w:rsidRDefault="00ED18D9" w:rsidP="00ED18D9">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ED18D9" w:rsidRPr="0079139F" w:rsidRDefault="00ED18D9" w:rsidP="00ED18D9">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ED18D9" w:rsidRPr="007E0B31" w14:paraId="46314AF8" w14:textId="77777777" w:rsidTr="490DE6A8">
        <w:trPr>
          <w:cantSplit/>
        </w:trPr>
        <w:tc>
          <w:tcPr>
            <w:tcW w:w="2884" w:type="dxa"/>
          </w:tcPr>
          <w:p w14:paraId="6974C64B" w14:textId="77777777" w:rsidR="00ED18D9" w:rsidRPr="007E0B31" w:rsidRDefault="00ED18D9" w:rsidP="00ED18D9">
            <w:pPr>
              <w:pStyle w:val="Arial11Bold"/>
              <w:rPr>
                <w:rFonts w:cs="Arial"/>
              </w:rPr>
            </w:pPr>
            <w:r w:rsidRPr="007E0B31">
              <w:rPr>
                <w:rFonts w:cs="Arial"/>
              </w:rPr>
              <w:t>Reactive Energy</w:t>
            </w:r>
          </w:p>
        </w:tc>
        <w:tc>
          <w:tcPr>
            <w:tcW w:w="6634" w:type="dxa"/>
          </w:tcPr>
          <w:p w14:paraId="3FE819C4" w14:textId="77777777" w:rsidR="00ED18D9" w:rsidRPr="007E0B31" w:rsidRDefault="00ED18D9" w:rsidP="00ED18D9">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ED18D9" w:rsidRPr="007E0B31" w14:paraId="4C6A9206" w14:textId="77777777" w:rsidTr="490DE6A8">
        <w:trPr>
          <w:cantSplit/>
        </w:trPr>
        <w:tc>
          <w:tcPr>
            <w:tcW w:w="2884" w:type="dxa"/>
          </w:tcPr>
          <w:p w14:paraId="6C15F2F8" w14:textId="77777777" w:rsidR="00ED18D9" w:rsidRPr="007E0B31" w:rsidRDefault="00ED18D9" w:rsidP="00ED18D9">
            <w:pPr>
              <w:pStyle w:val="Arial11Bold"/>
              <w:rPr>
                <w:rFonts w:cs="Arial"/>
              </w:rPr>
            </w:pPr>
            <w:r w:rsidRPr="007E0B31">
              <w:rPr>
                <w:rFonts w:cs="Arial"/>
              </w:rPr>
              <w:t>Reactive Power</w:t>
            </w:r>
          </w:p>
        </w:tc>
        <w:tc>
          <w:tcPr>
            <w:tcW w:w="6634" w:type="dxa"/>
          </w:tcPr>
          <w:p w14:paraId="2116FCFF" w14:textId="77777777" w:rsidR="00ED18D9" w:rsidRPr="007E0B31" w:rsidRDefault="00ED18D9" w:rsidP="00ED18D9">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ED18D9" w:rsidRPr="007E0B31" w:rsidRDefault="00ED18D9" w:rsidP="00ED18D9">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ED18D9" w:rsidRPr="007E0B31" w:rsidRDefault="00ED18D9" w:rsidP="00ED18D9">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ED18D9" w:rsidRPr="007E0B31" w14:paraId="3CD853A2" w14:textId="77777777" w:rsidTr="490DE6A8">
        <w:trPr>
          <w:cantSplit/>
        </w:trPr>
        <w:tc>
          <w:tcPr>
            <w:tcW w:w="2884" w:type="dxa"/>
          </w:tcPr>
          <w:p w14:paraId="2F70D0FD" w14:textId="77777777" w:rsidR="00ED18D9" w:rsidRPr="007E0B31" w:rsidRDefault="00ED18D9" w:rsidP="00ED18D9">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ED18D9" w:rsidRPr="007E0B31" w:rsidRDefault="00ED18D9" w:rsidP="00ED18D9">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ED18D9" w:rsidRPr="007E0B31" w14:paraId="0FE2CCF3" w14:textId="77777777" w:rsidTr="490DE6A8">
        <w:trPr>
          <w:cantSplit/>
        </w:trPr>
        <w:tc>
          <w:tcPr>
            <w:tcW w:w="2884" w:type="dxa"/>
          </w:tcPr>
          <w:p w14:paraId="4CA01335" w14:textId="11F1E4DD" w:rsidR="00ED18D9" w:rsidRPr="007E0B31" w:rsidRDefault="00ED18D9" w:rsidP="00ED18D9">
            <w:pPr>
              <w:pStyle w:val="Arial11Bold"/>
              <w:rPr>
                <w:rFonts w:cs="Arial"/>
              </w:rPr>
            </w:pPr>
            <w:r>
              <w:t>Regenerative Braking</w:t>
            </w:r>
          </w:p>
        </w:tc>
        <w:tc>
          <w:tcPr>
            <w:tcW w:w="6634" w:type="dxa"/>
          </w:tcPr>
          <w:p w14:paraId="340DC8F2" w14:textId="18ACDBC8" w:rsidR="00ED18D9" w:rsidRPr="007E0B31" w:rsidRDefault="00ED18D9" w:rsidP="00ED18D9">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ED18D9" w:rsidRPr="007E0B31" w14:paraId="02810D1E" w14:textId="77777777" w:rsidTr="490DE6A8">
        <w:trPr>
          <w:cantSplit/>
        </w:trPr>
        <w:tc>
          <w:tcPr>
            <w:tcW w:w="2884" w:type="dxa"/>
          </w:tcPr>
          <w:p w14:paraId="520D388E" w14:textId="77777777" w:rsidR="00ED18D9" w:rsidRPr="007E0B31" w:rsidRDefault="00ED18D9" w:rsidP="00ED18D9">
            <w:pPr>
              <w:pStyle w:val="Arial11Bold"/>
              <w:rPr>
                <w:rFonts w:cs="Arial"/>
              </w:rPr>
            </w:pPr>
            <w:r w:rsidRPr="007E0B31">
              <w:rPr>
                <w:rFonts w:cs="Arial"/>
              </w:rPr>
              <w:lastRenderedPageBreak/>
              <w:t>Registered Capacity</w:t>
            </w:r>
          </w:p>
        </w:tc>
        <w:tc>
          <w:tcPr>
            <w:tcW w:w="6634" w:type="dxa"/>
          </w:tcPr>
          <w:p w14:paraId="603F7D18" w14:textId="77777777" w:rsidR="00ED18D9" w:rsidRPr="007E0B31" w:rsidRDefault="00ED18D9" w:rsidP="00ED18D9">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ED18D9" w:rsidRPr="007E0B31" w:rsidRDefault="00ED18D9" w:rsidP="00ED18D9">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ED18D9" w:rsidRPr="007E0B31" w:rsidRDefault="00ED18D9" w:rsidP="00ED18D9">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ED18D9" w:rsidRPr="007E0B31" w:rsidRDefault="00ED18D9" w:rsidP="00ED18D9">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ED18D9" w:rsidRDefault="00ED18D9" w:rsidP="00ED18D9">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ED18D9" w:rsidRPr="007E0B31" w:rsidRDefault="00ED18D9" w:rsidP="00ED18D9">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ED18D9" w:rsidRPr="007E0B31" w14:paraId="28E3B2E3" w14:textId="77777777" w:rsidTr="490DE6A8">
        <w:trPr>
          <w:cantSplit/>
        </w:trPr>
        <w:tc>
          <w:tcPr>
            <w:tcW w:w="2884" w:type="dxa"/>
          </w:tcPr>
          <w:p w14:paraId="2BE0DBDE" w14:textId="77777777" w:rsidR="00ED18D9" w:rsidRPr="007E0B31" w:rsidRDefault="00ED18D9" w:rsidP="00ED18D9">
            <w:pPr>
              <w:pStyle w:val="Arial11Bold"/>
              <w:rPr>
                <w:rFonts w:cs="Arial"/>
              </w:rPr>
            </w:pPr>
            <w:r w:rsidRPr="007E0B31">
              <w:rPr>
                <w:rFonts w:cs="Arial"/>
              </w:rPr>
              <w:lastRenderedPageBreak/>
              <w:t>Registered Data</w:t>
            </w:r>
          </w:p>
        </w:tc>
        <w:tc>
          <w:tcPr>
            <w:tcW w:w="6634" w:type="dxa"/>
          </w:tcPr>
          <w:p w14:paraId="6C5F8E51" w14:textId="77777777" w:rsidR="00ED18D9" w:rsidRPr="007E0B31" w:rsidRDefault="00ED18D9" w:rsidP="00ED18D9">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ED18D9" w:rsidRPr="007E0B31" w14:paraId="6D4F3B34" w14:textId="77777777" w:rsidTr="490DE6A8">
        <w:trPr>
          <w:cantSplit/>
        </w:trPr>
        <w:tc>
          <w:tcPr>
            <w:tcW w:w="2884" w:type="dxa"/>
          </w:tcPr>
          <w:p w14:paraId="425272E0" w14:textId="77777777" w:rsidR="00ED18D9" w:rsidRPr="007E0B31" w:rsidRDefault="00ED18D9" w:rsidP="00ED18D9">
            <w:pPr>
              <w:pStyle w:val="Arial11Bold"/>
              <w:rPr>
                <w:rFonts w:cs="Arial"/>
              </w:rPr>
            </w:pPr>
            <w:r w:rsidRPr="007E0B31">
              <w:rPr>
                <w:rFonts w:cs="Arial"/>
              </w:rPr>
              <w:t>Registered Import Capability</w:t>
            </w:r>
          </w:p>
        </w:tc>
        <w:tc>
          <w:tcPr>
            <w:tcW w:w="6634" w:type="dxa"/>
          </w:tcPr>
          <w:p w14:paraId="700DCEFE" w14:textId="77777777" w:rsidR="00ED18D9" w:rsidRPr="007E0B31" w:rsidRDefault="00ED18D9" w:rsidP="00ED18D9">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ED18D9" w:rsidRDefault="00ED18D9" w:rsidP="00ED18D9">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ED18D9" w:rsidRPr="007E0B31" w:rsidRDefault="00ED18D9" w:rsidP="00ED18D9">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ED18D9" w:rsidRPr="007E0B31" w14:paraId="2F4B1BA2" w14:textId="77777777" w:rsidTr="490DE6A8">
        <w:trPr>
          <w:cantSplit/>
        </w:trPr>
        <w:tc>
          <w:tcPr>
            <w:tcW w:w="2884" w:type="dxa"/>
          </w:tcPr>
          <w:p w14:paraId="139F3CB8" w14:textId="77777777" w:rsidR="00ED18D9" w:rsidRPr="007E0B31" w:rsidRDefault="00ED18D9" w:rsidP="00ED18D9">
            <w:pPr>
              <w:pStyle w:val="Arial11Bold"/>
              <w:rPr>
                <w:rFonts w:cs="Arial"/>
              </w:rPr>
            </w:pPr>
            <w:r w:rsidRPr="007E0B31">
              <w:rPr>
                <w:rFonts w:cs="Arial"/>
              </w:rPr>
              <w:t>Regulations</w:t>
            </w:r>
          </w:p>
        </w:tc>
        <w:tc>
          <w:tcPr>
            <w:tcW w:w="6634" w:type="dxa"/>
          </w:tcPr>
          <w:p w14:paraId="5EE91803" w14:textId="77777777" w:rsidR="00ED18D9" w:rsidRPr="007E0B31" w:rsidRDefault="00ED18D9" w:rsidP="00ED18D9">
            <w:pPr>
              <w:pStyle w:val="TableArial11"/>
              <w:rPr>
                <w:rFonts w:cs="Arial"/>
              </w:rPr>
            </w:pPr>
            <w:r w:rsidRPr="007E0B31">
              <w:rPr>
                <w:rFonts w:cs="Arial"/>
              </w:rPr>
              <w:t>The Utilities Contracts Regulations 1996, as amended from time to time.</w:t>
            </w:r>
          </w:p>
        </w:tc>
      </w:tr>
      <w:tr w:rsidR="00ED18D9" w:rsidRPr="00DE788D" w14:paraId="2B2A16BA" w14:textId="77777777" w:rsidTr="490DE6A8">
        <w:trPr>
          <w:cantSplit/>
        </w:trPr>
        <w:tc>
          <w:tcPr>
            <w:tcW w:w="2884" w:type="dxa"/>
          </w:tcPr>
          <w:p w14:paraId="07E0207E" w14:textId="00F1704F" w:rsidR="00ED18D9" w:rsidRPr="00845BD2" w:rsidRDefault="00ED18D9" w:rsidP="00ED18D9">
            <w:pPr>
              <w:pStyle w:val="Arial11Bold"/>
              <w:rPr>
                <w:rFonts w:cs="Arial"/>
              </w:rPr>
            </w:pPr>
            <w:r w:rsidRPr="00845BD2">
              <w:rPr>
                <w:rFonts w:cs="Arial"/>
                <w:snapToGrid/>
                <w:lang w:val="x-none" w:eastAsia="en-GB"/>
              </w:rPr>
              <w:t>Regulated Sections</w:t>
            </w:r>
          </w:p>
        </w:tc>
        <w:tc>
          <w:tcPr>
            <w:tcW w:w="6634" w:type="dxa"/>
          </w:tcPr>
          <w:p w14:paraId="198AE7F5" w14:textId="77777777" w:rsidR="00ED18D9" w:rsidRPr="00845BD2" w:rsidRDefault="00ED18D9" w:rsidP="00ED18D9">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ED18D9" w:rsidRPr="00845BD2" w:rsidRDefault="00ED18D9" w:rsidP="00ED18D9">
            <w:pPr>
              <w:widowControl/>
              <w:autoSpaceDE w:val="0"/>
              <w:autoSpaceDN w:val="0"/>
              <w:adjustRightInd w:val="0"/>
              <w:snapToGrid w:val="0"/>
              <w:rPr>
                <w:rFonts w:cs="Arial"/>
              </w:rPr>
            </w:pPr>
          </w:p>
        </w:tc>
      </w:tr>
      <w:tr w:rsidR="00ED18D9" w:rsidRPr="00DE788D" w14:paraId="7DFB31AF" w14:textId="77777777" w:rsidTr="490DE6A8">
        <w:trPr>
          <w:cantSplit/>
        </w:trPr>
        <w:tc>
          <w:tcPr>
            <w:tcW w:w="2884" w:type="dxa"/>
          </w:tcPr>
          <w:p w14:paraId="6F6FE8F2" w14:textId="77777777" w:rsidR="00ED18D9" w:rsidRPr="00DE788D" w:rsidRDefault="00ED18D9" w:rsidP="00ED18D9">
            <w:pPr>
              <w:pStyle w:val="Arial11Bold"/>
              <w:rPr>
                <w:rFonts w:cs="Arial"/>
              </w:rPr>
            </w:pPr>
            <w:r w:rsidRPr="00DE788D">
              <w:rPr>
                <w:rFonts w:cs="Arial"/>
              </w:rPr>
              <w:t>Reheater Time Constant</w:t>
            </w:r>
          </w:p>
        </w:tc>
        <w:tc>
          <w:tcPr>
            <w:tcW w:w="6634" w:type="dxa"/>
          </w:tcPr>
          <w:p w14:paraId="3348769D" w14:textId="77777777" w:rsidR="00ED18D9" w:rsidRPr="00DE788D" w:rsidRDefault="00ED18D9" w:rsidP="00ED18D9">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ED18D9" w:rsidRPr="007E0B31" w14:paraId="23631208" w14:textId="77777777" w:rsidTr="490DE6A8">
        <w:trPr>
          <w:cantSplit/>
        </w:trPr>
        <w:tc>
          <w:tcPr>
            <w:tcW w:w="2884" w:type="dxa"/>
          </w:tcPr>
          <w:p w14:paraId="28ADFFCF" w14:textId="77777777" w:rsidR="00ED18D9" w:rsidRPr="007E0B31" w:rsidRDefault="00ED18D9" w:rsidP="00ED18D9">
            <w:pPr>
              <w:pStyle w:val="Arial11Bold"/>
              <w:rPr>
                <w:rFonts w:cs="Arial"/>
              </w:rPr>
            </w:pPr>
            <w:r w:rsidRPr="007E0B31">
              <w:rPr>
                <w:rFonts w:cs="Arial"/>
              </w:rPr>
              <w:t>Rejected Grid Code Modification Proposal</w:t>
            </w:r>
          </w:p>
        </w:tc>
        <w:tc>
          <w:tcPr>
            <w:tcW w:w="6634" w:type="dxa"/>
          </w:tcPr>
          <w:p w14:paraId="363B7E25" w14:textId="41DB448D" w:rsidR="00ED18D9" w:rsidRPr="007E0B31" w:rsidRDefault="00ED18D9" w:rsidP="00ED18D9">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ED18D9" w:rsidRPr="007E0B31" w14:paraId="35CFBFAD" w14:textId="77777777" w:rsidTr="490DE6A8">
        <w:trPr>
          <w:cantSplit/>
        </w:trPr>
        <w:tc>
          <w:tcPr>
            <w:tcW w:w="2884" w:type="dxa"/>
          </w:tcPr>
          <w:p w14:paraId="2AB7866A" w14:textId="77777777" w:rsidR="00ED18D9" w:rsidRPr="007E0B31" w:rsidRDefault="00ED18D9" w:rsidP="00ED18D9">
            <w:pPr>
              <w:pStyle w:val="Arial11Bold"/>
              <w:rPr>
                <w:rFonts w:cs="Arial"/>
              </w:rPr>
            </w:pPr>
            <w:r w:rsidRPr="007E0B31">
              <w:rPr>
                <w:rFonts w:cs="Arial"/>
              </w:rPr>
              <w:t>Related Person</w:t>
            </w:r>
          </w:p>
        </w:tc>
        <w:tc>
          <w:tcPr>
            <w:tcW w:w="6634" w:type="dxa"/>
          </w:tcPr>
          <w:p w14:paraId="5DAC4B40" w14:textId="088FFBC5" w:rsidR="00ED18D9" w:rsidRPr="007E0B31" w:rsidRDefault="00ED18D9" w:rsidP="00ED18D9">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ED18D9" w:rsidRPr="007E0B31" w14:paraId="09C3CE4E" w14:textId="77777777" w:rsidTr="490DE6A8">
        <w:trPr>
          <w:cantSplit/>
        </w:trPr>
        <w:tc>
          <w:tcPr>
            <w:tcW w:w="2884" w:type="dxa"/>
          </w:tcPr>
          <w:p w14:paraId="7DF91920" w14:textId="77777777" w:rsidR="00ED18D9" w:rsidRPr="007E0B31" w:rsidRDefault="00ED18D9" w:rsidP="00ED18D9">
            <w:pPr>
              <w:pStyle w:val="Arial11Bold"/>
              <w:rPr>
                <w:rFonts w:cs="Arial"/>
              </w:rPr>
            </w:pPr>
            <w:r w:rsidRPr="007E0B31">
              <w:rPr>
                <w:rFonts w:cs="Arial"/>
              </w:rPr>
              <w:t>Relevant E&amp;W Transmission Licensee</w:t>
            </w:r>
          </w:p>
        </w:tc>
        <w:tc>
          <w:tcPr>
            <w:tcW w:w="6634" w:type="dxa"/>
          </w:tcPr>
          <w:p w14:paraId="5845D330" w14:textId="2F985370" w:rsidR="00ED18D9" w:rsidRPr="007E0B31" w:rsidRDefault="00ED18D9" w:rsidP="00ED18D9">
            <w:pPr>
              <w:pStyle w:val="TableArial11"/>
              <w:rPr>
                <w:rFonts w:cs="Arial"/>
              </w:rPr>
            </w:pPr>
            <w:r w:rsidRPr="007E0B31">
              <w:rPr>
                <w:rFonts w:cs="Arial"/>
              </w:rPr>
              <w:t xml:space="preserve">As the context requires </w:t>
            </w:r>
            <w:r w:rsidRPr="00A7751D">
              <w:rPr>
                <w:rFonts w:cs="Arial"/>
                <w:b/>
              </w:rPr>
              <w:t>NGET</w:t>
            </w:r>
            <w:ins w:id="59" w:author="Lizzie Timmins (ESO)" w:date="2024-04-25T09:15:00Z">
              <w:r w:rsidR="00112843" w:rsidRPr="00112843">
                <w:rPr>
                  <w:rFonts w:cs="Arial"/>
                  <w:bCs/>
                </w:rPr>
                <w:t>,</w:t>
              </w:r>
              <w:r w:rsidR="00112843" w:rsidRPr="00D102B5">
                <w:rPr>
                  <w:rFonts w:cs="Arial"/>
                  <w:b/>
                </w:rPr>
                <w:t xml:space="preserve"> </w:t>
              </w:r>
              <w:r w:rsidR="00112843" w:rsidRPr="00D102B5">
                <w:rPr>
                  <w:rFonts w:cs="Arial"/>
                </w:rPr>
                <w:t>and/or</w:t>
              </w:r>
              <w:r w:rsidR="00112843" w:rsidRPr="00D102B5">
                <w:rPr>
                  <w:rFonts w:cs="Arial"/>
                  <w:b/>
                  <w:bCs/>
                </w:rPr>
                <w:t xml:space="preserve"> </w:t>
              </w:r>
              <w:r w:rsidR="00112843" w:rsidRPr="00D102B5">
                <w:rPr>
                  <w:rFonts w:cs="Arial"/>
                </w:rPr>
                <w:t xml:space="preserve">a </w:t>
              </w:r>
              <w:r w:rsidR="00112843" w:rsidRPr="00D102B5">
                <w:rPr>
                  <w:rFonts w:cs="Arial"/>
                  <w:b/>
                  <w:bCs/>
                </w:rPr>
                <w:t>Competitively Appointed Transmission Licensee</w:t>
              </w:r>
              <w:r w:rsidR="00112843" w:rsidRPr="00C25BCC">
                <w:rPr>
                  <w:rFonts w:cs="Arial"/>
                </w:rPr>
                <w:t xml:space="preserve"> with</w:t>
              </w:r>
              <w:r w:rsidR="00112843" w:rsidRPr="00D03323">
                <w:rPr>
                  <w:rFonts w:cs="Arial"/>
                  <w:b/>
                  <w:bCs/>
                </w:rPr>
                <w:t xml:space="preserve"> </w:t>
              </w:r>
              <w:r w:rsidR="00112843" w:rsidRPr="00D22A21">
                <w:rPr>
                  <w:rFonts w:cs="Arial"/>
                  <w:b/>
                  <w:bCs/>
                </w:rPr>
                <w:t xml:space="preserve">Plant </w:t>
              </w:r>
              <w:r w:rsidR="00112843" w:rsidRPr="00D22A21">
                <w:rPr>
                  <w:rFonts w:cs="Arial"/>
                </w:rPr>
                <w:t>and</w:t>
              </w:r>
              <w:r w:rsidR="00112843" w:rsidRPr="00D22A21">
                <w:rPr>
                  <w:rFonts w:cs="Arial"/>
                  <w:b/>
                  <w:bCs/>
                </w:rPr>
                <w:t xml:space="preserve"> Apparatus</w:t>
              </w:r>
              <w:r w:rsidR="00112843" w:rsidRPr="00D102B5">
                <w:rPr>
                  <w:rFonts w:cs="Arial"/>
                </w:rPr>
                <w:t xml:space="preserve"> located in </w:t>
              </w:r>
              <w:r w:rsidR="00112843" w:rsidRPr="00D102B5">
                <w:rPr>
                  <w:rFonts w:cs="Arial"/>
                  <w:b/>
                  <w:bCs/>
                </w:rPr>
                <w:t>NGET’s Transmission</w:t>
              </w:r>
              <w:r w:rsidR="00112843" w:rsidRPr="00D102B5">
                <w:rPr>
                  <w:rFonts w:cs="Arial"/>
                </w:rPr>
                <w:t xml:space="preserve"> </w:t>
              </w:r>
              <w:r w:rsidR="00112843" w:rsidRPr="00D102B5">
                <w:rPr>
                  <w:rFonts w:cs="Arial"/>
                  <w:b/>
                  <w:bCs/>
                </w:rPr>
                <w:t>Area</w:t>
              </w:r>
            </w:ins>
            <w:r w:rsidRPr="007E0B31">
              <w:rPr>
                <w:rFonts w:cs="Arial"/>
              </w:rPr>
              <w:t xml:space="preserve"> and/or an </w:t>
            </w:r>
            <w:r w:rsidRPr="007E0B31">
              <w:rPr>
                <w:rFonts w:cs="Arial"/>
                <w:b/>
              </w:rPr>
              <w:t>E&amp;W Offshore Transmission Licensee</w:t>
            </w:r>
            <w:r w:rsidRPr="007E0B31">
              <w:rPr>
                <w:rFonts w:cs="Arial"/>
              </w:rPr>
              <w:t>.</w:t>
            </w:r>
          </w:p>
        </w:tc>
      </w:tr>
      <w:tr w:rsidR="00ED18D9" w:rsidRPr="007E0B31" w14:paraId="00495AD3" w14:textId="77777777" w:rsidTr="490DE6A8">
        <w:trPr>
          <w:cantSplit/>
        </w:trPr>
        <w:tc>
          <w:tcPr>
            <w:tcW w:w="2884" w:type="dxa"/>
          </w:tcPr>
          <w:p w14:paraId="37CE2F19" w14:textId="77777777" w:rsidR="00ED18D9" w:rsidRPr="007E0B31" w:rsidRDefault="00ED18D9" w:rsidP="00ED18D9">
            <w:pPr>
              <w:pStyle w:val="Arial11Bold"/>
              <w:rPr>
                <w:rFonts w:cs="Arial"/>
              </w:rPr>
            </w:pPr>
            <w:r w:rsidRPr="007E0B31">
              <w:rPr>
                <w:rFonts w:cs="Arial"/>
              </w:rPr>
              <w:t>Relevant Party</w:t>
            </w:r>
          </w:p>
        </w:tc>
        <w:tc>
          <w:tcPr>
            <w:tcW w:w="6634" w:type="dxa"/>
          </w:tcPr>
          <w:p w14:paraId="7BF1A4B9" w14:textId="77777777" w:rsidR="00ED18D9" w:rsidRPr="007E0B31" w:rsidRDefault="00ED18D9" w:rsidP="00ED18D9">
            <w:pPr>
              <w:pStyle w:val="TableArial11"/>
              <w:rPr>
                <w:rFonts w:cs="Arial"/>
              </w:rPr>
            </w:pPr>
            <w:r w:rsidRPr="007E0B31">
              <w:rPr>
                <w:rFonts w:cs="Arial"/>
              </w:rPr>
              <w:t>Has the meaning given in GR15.10(a).</w:t>
            </w:r>
          </w:p>
        </w:tc>
      </w:tr>
      <w:tr w:rsidR="00ED18D9" w:rsidRPr="007E0B31" w14:paraId="0089BD19" w14:textId="77777777" w:rsidTr="490DE6A8">
        <w:trPr>
          <w:cantSplit/>
        </w:trPr>
        <w:tc>
          <w:tcPr>
            <w:tcW w:w="2884" w:type="dxa"/>
          </w:tcPr>
          <w:p w14:paraId="192E0FD2" w14:textId="77777777" w:rsidR="00ED18D9" w:rsidRPr="007E0B31" w:rsidRDefault="00ED18D9" w:rsidP="00ED18D9">
            <w:pPr>
              <w:pStyle w:val="Arial11Bold"/>
              <w:rPr>
                <w:rFonts w:cs="Arial"/>
              </w:rPr>
            </w:pPr>
            <w:r w:rsidRPr="007E0B31">
              <w:rPr>
                <w:rFonts w:cs="Arial"/>
              </w:rPr>
              <w:lastRenderedPageBreak/>
              <w:t>Relevant Scottish Transmission Licensee</w:t>
            </w:r>
          </w:p>
        </w:tc>
        <w:tc>
          <w:tcPr>
            <w:tcW w:w="6634" w:type="dxa"/>
          </w:tcPr>
          <w:p w14:paraId="1721A37D" w14:textId="4EA3C082" w:rsidR="00ED18D9" w:rsidRPr="007E0B31" w:rsidRDefault="00ED18D9" w:rsidP="00ED18D9">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ins w:id="60" w:author="Lizzie Timmins (ESO)" w:date="2024-04-25T09:15:00Z">
              <w:r w:rsidR="0030199D" w:rsidRPr="0030199D">
                <w:rPr>
                  <w:rFonts w:cs="Arial"/>
                  <w:bCs/>
                </w:rPr>
                <w:t>,</w:t>
              </w:r>
              <w:r w:rsidR="0030199D" w:rsidRPr="001B617C">
                <w:rPr>
                  <w:rFonts w:cs="Arial"/>
                  <w:b/>
                </w:rPr>
                <w:t xml:space="preserve"> </w:t>
              </w:r>
              <w:r w:rsidR="0030199D" w:rsidRPr="001B617C">
                <w:rPr>
                  <w:rFonts w:cs="Arial"/>
                </w:rPr>
                <w:t xml:space="preserve">and/or a </w:t>
              </w:r>
              <w:r w:rsidR="0030199D" w:rsidRPr="001B617C">
                <w:rPr>
                  <w:rFonts w:cs="Arial"/>
                  <w:b/>
                  <w:bCs/>
                </w:rPr>
                <w:t>Competitively Appointed Transmission</w:t>
              </w:r>
              <w:r w:rsidR="0030199D" w:rsidRPr="001B617C">
                <w:rPr>
                  <w:rFonts w:cs="Arial"/>
                </w:rPr>
                <w:t xml:space="preserve"> </w:t>
              </w:r>
              <w:r w:rsidR="0030199D" w:rsidRPr="001B617C">
                <w:rPr>
                  <w:rFonts w:cs="Arial"/>
                  <w:b/>
                  <w:bCs/>
                </w:rPr>
                <w:t>Licensee</w:t>
              </w:r>
              <w:r w:rsidR="0030199D" w:rsidRPr="00C25BCC">
                <w:rPr>
                  <w:rFonts w:cs="Arial"/>
                </w:rPr>
                <w:t xml:space="preserve"> with</w:t>
              </w:r>
              <w:r w:rsidR="0030199D" w:rsidRPr="00D03323">
                <w:rPr>
                  <w:rFonts w:cs="Arial"/>
                  <w:b/>
                  <w:bCs/>
                </w:rPr>
                <w:t xml:space="preserve"> Plant </w:t>
              </w:r>
              <w:r w:rsidR="0030199D" w:rsidRPr="00D03323">
                <w:rPr>
                  <w:rFonts w:cs="Arial"/>
                </w:rPr>
                <w:t>and</w:t>
              </w:r>
              <w:r w:rsidR="0030199D" w:rsidRPr="00D03323">
                <w:rPr>
                  <w:rFonts w:cs="Arial"/>
                  <w:b/>
                  <w:bCs/>
                </w:rPr>
                <w:t xml:space="preserve"> Apparatus</w:t>
              </w:r>
              <w:r w:rsidR="0030199D" w:rsidRPr="001B617C">
                <w:rPr>
                  <w:rFonts w:cs="Arial"/>
                  <w:b/>
                  <w:bCs/>
                </w:rPr>
                <w:t xml:space="preserve"> </w:t>
              </w:r>
              <w:r w:rsidR="0030199D" w:rsidRPr="001B617C">
                <w:rPr>
                  <w:rFonts w:cs="Arial"/>
                </w:rPr>
                <w:t>located in either</w:t>
              </w:r>
              <w:r w:rsidR="0030199D" w:rsidRPr="001B617C">
                <w:rPr>
                  <w:rFonts w:cs="Arial"/>
                  <w:b/>
                  <w:bCs/>
                </w:rPr>
                <w:t xml:space="preserve"> SPT’s </w:t>
              </w:r>
              <w:r w:rsidR="0030199D" w:rsidRPr="001B617C">
                <w:rPr>
                  <w:rFonts w:cs="Arial"/>
                </w:rPr>
                <w:t>or</w:t>
              </w:r>
              <w:r w:rsidR="0030199D" w:rsidRPr="001B617C">
                <w:rPr>
                  <w:rFonts w:cs="Arial"/>
                  <w:b/>
                  <w:bCs/>
                </w:rPr>
                <w:t xml:space="preserve"> SHETL’s Transmission Area</w:t>
              </w:r>
            </w:ins>
            <w:r w:rsidRPr="007E0B31">
              <w:rPr>
                <w:rFonts w:cs="Arial"/>
              </w:rPr>
              <w:t xml:space="preserve"> and/or a </w:t>
            </w:r>
            <w:r w:rsidRPr="007E0B31">
              <w:rPr>
                <w:rFonts w:cs="Arial"/>
                <w:b/>
              </w:rPr>
              <w:t>Scottish Offshore Transmission Licensee</w:t>
            </w:r>
            <w:r w:rsidRPr="007E0B31">
              <w:rPr>
                <w:rFonts w:cs="Arial"/>
              </w:rPr>
              <w:t>.</w:t>
            </w:r>
          </w:p>
        </w:tc>
      </w:tr>
      <w:tr w:rsidR="00ED18D9" w:rsidRPr="007E0B31" w14:paraId="1E25E753" w14:textId="77777777" w:rsidTr="490DE6A8">
        <w:trPr>
          <w:cantSplit/>
        </w:trPr>
        <w:tc>
          <w:tcPr>
            <w:tcW w:w="2884" w:type="dxa"/>
          </w:tcPr>
          <w:p w14:paraId="3F282714" w14:textId="77777777" w:rsidR="00ED18D9" w:rsidRPr="007E0B31" w:rsidRDefault="00ED18D9" w:rsidP="00ED18D9">
            <w:pPr>
              <w:pStyle w:val="Arial11Bold"/>
              <w:rPr>
                <w:rFonts w:cs="Arial"/>
              </w:rPr>
            </w:pPr>
            <w:r w:rsidRPr="007E0B31">
              <w:rPr>
                <w:rFonts w:cs="Arial"/>
              </w:rPr>
              <w:t>Relevant Transmission Licensee</w:t>
            </w:r>
          </w:p>
        </w:tc>
        <w:tc>
          <w:tcPr>
            <w:tcW w:w="6634" w:type="dxa"/>
          </w:tcPr>
          <w:p w14:paraId="027002BE" w14:textId="33C02FA0" w:rsidR="00ED18D9" w:rsidRPr="007E0B31" w:rsidRDefault="00ED18D9" w:rsidP="00ED18D9">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w:t>
            </w:r>
            <w:ins w:id="61" w:author="Lizzie Timmins (ESO)" w:date="2024-04-25T09:16:00Z">
              <w:r w:rsidR="00BB7F74" w:rsidRPr="009C3D22">
                <w:rPr>
                  <w:rFonts w:cs="Arial"/>
                </w:rPr>
                <w:t xml:space="preserve">any </w:t>
              </w:r>
              <w:r w:rsidR="00BB7F74" w:rsidRPr="009C3D22">
                <w:rPr>
                  <w:rFonts w:cs="Arial"/>
                  <w:b/>
                  <w:bCs/>
                </w:rPr>
                <w:t xml:space="preserve">Competitively Appointed Transmission </w:t>
              </w:r>
              <w:r w:rsidR="00BB7F74" w:rsidRPr="00D03323">
                <w:rPr>
                  <w:rFonts w:cs="Arial"/>
                  <w:b/>
                  <w:bCs/>
                </w:rPr>
                <w:t>Licensee</w:t>
              </w:r>
              <w:r w:rsidR="00BB7F74" w:rsidRPr="00C25BCC">
                <w:rPr>
                  <w:rFonts w:cs="Arial"/>
                </w:rPr>
                <w:t xml:space="preserve"> with</w:t>
              </w:r>
              <w:r w:rsidR="00BB7F74" w:rsidRPr="00D03323">
                <w:rPr>
                  <w:rFonts w:cs="Arial"/>
                  <w:b/>
                  <w:bCs/>
                </w:rPr>
                <w:t xml:space="preserve"> Plant </w:t>
              </w:r>
              <w:r w:rsidR="00BB7F74" w:rsidRPr="00D03323">
                <w:rPr>
                  <w:rFonts w:cs="Arial"/>
                </w:rPr>
                <w:t>and</w:t>
              </w:r>
              <w:r w:rsidR="00BB7F74" w:rsidRPr="00D03323">
                <w:rPr>
                  <w:rFonts w:cs="Arial"/>
                  <w:b/>
                  <w:bCs/>
                </w:rPr>
                <w:t xml:space="preserve"> Apparatus</w:t>
              </w:r>
              <w:r w:rsidR="00BB7F74" w:rsidRPr="009C3D22">
                <w:rPr>
                  <w:rFonts w:cs="Arial"/>
                </w:rPr>
                <w:t xml:space="preserve"> in its </w:t>
              </w:r>
              <w:r w:rsidR="00BB7F74" w:rsidRPr="009C3D22">
                <w:rPr>
                  <w:rFonts w:cs="Arial"/>
                  <w:b/>
                  <w:bCs/>
                </w:rPr>
                <w:t>Transmission Area</w:t>
              </w:r>
              <w:r w:rsidR="00BB7F74" w:rsidRPr="009C3D22">
                <w:rPr>
                  <w:rFonts w:cs="Arial"/>
                </w:rPr>
                <w:t xml:space="preserve"> or</w:t>
              </w:r>
              <w:r w:rsidR="00BB7F74" w:rsidRPr="007E0B31">
                <w:rPr>
                  <w:rFonts w:cs="Arial"/>
                </w:rPr>
                <w:t xml:space="preserve"> </w:t>
              </w:r>
            </w:ins>
            <w:r w:rsidRPr="007E0B31">
              <w:rPr>
                <w:rFonts w:cs="Arial"/>
              </w:rPr>
              <w:t>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ED18D9" w:rsidRPr="007E0B31" w14:paraId="2C38A6A1" w14:textId="77777777" w:rsidTr="490DE6A8">
        <w:trPr>
          <w:cantSplit/>
        </w:trPr>
        <w:tc>
          <w:tcPr>
            <w:tcW w:w="2884" w:type="dxa"/>
          </w:tcPr>
          <w:p w14:paraId="2F282CC1" w14:textId="77777777" w:rsidR="00ED18D9" w:rsidRPr="007E0B31" w:rsidRDefault="00ED18D9" w:rsidP="00ED18D9">
            <w:pPr>
              <w:pStyle w:val="Arial11Bold"/>
              <w:rPr>
                <w:rFonts w:cs="Arial"/>
              </w:rPr>
            </w:pPr>
            <w:r w:rsidRPr="007E0B31">
              <w:rPr>
                <w:rFonts w:cs="Arial"/>
              </w:rPr>
              <w:t>Relevant Unit</w:t>
            </w:r>
          </w:p>
        </w:tc>
        <w:tc>
          <w:tcPr>
            <w:tcW w:w="6634" w:type="dxa"/>
          </w:tcPr>
          <w:p w14:paraId="3349AB2D" w14:textId="77777777" w:rsidR="00ED18D9" w:rsidRPr="007E0B31" w:rsidRDefault="00ED18D9" w:rsidP="00ED18D9">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ED18D9" w:rsidRPr="007E0B31" w14:paraId="661512B9" w14:textId="77777777" w:rsidTr="490DE6A8">
        <w:trPr>
          <w:cantSplit/>
        </w:trPr>
        <w:tc>
          <w:tcPr>
            <w:tcW w:w="2884" w:type="dxa"/>
          </w:tcPr>
          <w:p w14:paraId="145D3AB1" w14:textId="77777777" w:rsidR="00ED18D9" w:rsidRPr="007E0B31" w:rsidRDefault="00ED18D9" w:rsidP="00ED18D9">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ED18D9" w:rsidRPr="007E0B31" w:rsidRDefault="00ED18D9" w:rsidP="00ED18D9">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ED18D9" w:rsidRPr="007E0B31" w14:paraId="0FC4184C" w14:textId="77777777" w:rsidTr="490DE6A8">
        <w:trPr>
          <w:cantSplit/>
        </w:trPr>
        <w:tc>
          <w:tcPr>
            <w:tcW w:w="2884" w:type="dxa"/>
          </w:tcPr>
          <w:p w14:paraId="517C4056" w14:textId="77777777" w:rsidR="00ED18D9" w:rsidRPr="007E0B31" w:rsidRDefault="00ED18D9" w:rsidP="00ED18D9">
            <w:pPr>
              <w:pStyle w:val="Arial11Bold"/>
              <w:rPr>
                <w:rFonts w:cs="Arial"/>
              </w:rPr>
            </w:pPr>
            <w:r w:rsidRPr="007E0B31">
              <w:rPr>
                <w:rFonts w:cs="Arial"/>
              </w:rPr>
              <w:t>Remote Transmission Assets</w:t>
            </w:r>
          </w:p>
        </w:tc>
        <w:tc>
          <w:tcPr>
            <w:tcW w:w="6634" w:type="dxa"/>
          </w:tcPr>
          <w:p w14:paraId="26BD0A1F" w14:textId="402ED181" w:rsidR="00ED18D9" w:rsidRPr="007E0B31" w:rsidRDefault="00ED18D9" w:rsidP="00ED18D9">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ED18D9" w:rsidRPr="007E0B31" w:rsidRDefault="00ED18D9" w:rsidP="00ED18D9">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ED18D9" w:rsidRPr="007E0B31" w:rsidRDefault="00ED18D9" w:rsidP="00ED18D9">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ED18D9" w:rsidRPr="007E0B31" w14:paraId="4A5E7BA6" w14:textId="77777777" w:rsidTr="490DE6A8">
        <w:trPr>
          <w:cantSplit/>
        </w:trPr>
        <w:tc>
          <w:tcPr>
            <w:tcW w:w="2884" w:type="dxa"/>
          </w:tcPr>
          <w:p w14:paraId="57C0BDFF" w14:textId="339174F7" w:rsidR="00ED18D9" w:rsidRPr="007E0B31" w:rsidRDefault="00ED18D9" w:rsidP="00ED18D9">
            <w:pPr>
              <w:pStyle w:val="Arial11Bold"/>
              <w:rPr>
                <w:rFonts w:cs="Arial"/>
              </w:rPr>
            </w:pPr>
            <w:r>
              <w:rPr>
                <w:rFonts w:cs="Arial"/>
              </w:rPr>
              <w:t>Replacement Reserves (RR)</w:t>
            </w:r>
          </w:p>
        </w:tc>
        <w:tc>
          <w:tcPr>
            <w:tcW w:w="6634" w:type="dxa"/>
          </w:tcPr>
          <w:p w14:paraId="1845D73A" w14:textId="2F61E8A5" w:rsidR="00ED18D9" w:rsidRPr="007E0B31" w:rsidRDefault="00ED18D9" w:rsidP="00ED18D9">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ED18D9" w:rsidRPr="007E0B31" w14:paraId="3E793E1A" w14:textId="77777777" w:rsidTr="490DE6A8">
        <w:trPr>
          <w:cantSplit/>
        </w:trPr>
        <w:tc>
          <w:tcPr>
            <w:tcW w:w="2884" w:type="dxa"/>
          </w:tcPr>
          <w:p w14:paraId="70E4C232" w14:textId="77777777" w:rsidR="00ED18D9" w:rsidRPr="007E0B31" w:rsidRDefault="00ED18D9" w:rsidP="00ED18D9">
            <w:pPr>
              <w:pStyle w:val="Arial11Bold"/>
              <w:rPr>
                <w:rFonts w:cs="Arial"/>
              </w:rPr>
            </w:pPr>
            <w:r w:rsidRPr="007E0B31">
              <w:rPr>
                <w:rFonts w:cs="Arial"/>
              </w:rPr>
              <w:t>Requesting Safety Co-ordinator</w:t>
            </w:r>
          </w:p>
        </w:tc>
        <w:tc>
          <w:tcPr>
            <w:tcW w:w="6634" w:type="dxa"/>
          </w:tcPr>
          <w:p w14:paraId="12FAE6E9" w14:textId="77777777" w:rsidR="00ED18D9" w:rsidRPr="007E0B31" w:rsidRDefault="00ED18D9" w:rsidP="00ED18D9">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ED18D9" w:rsidRPr="007E0B31" w14:paraId="221B80DF" w14:textId="77777777" w:rsidTr="490DE6A8">
        <w:trPr>
          <w:cantSplit/>
        </w:trPr>
        <w:tc>
          <w:tcPr>
            <w:tcW w:w="2884" w:type="dxa"/>
          </w:tcPr>
          <w:p w14:paraId="4C5053E5" w14:textId="77777777" w:rsidR="00ED18D9" w:rsidRPr="007E0B31" w:rsidRDefault="00ED18D9" w:rsidP="00ED18D9">
            <w:pPr>
              <w:pStyle w:val="Arial11Bold"/>
              <w:rPr>
                <w:rFonts w:cs="Arial"/>
              </w:rPr>
            </w:pPr>
            <w:r w:rsidRPr="007E0B31">
              <w:rPr>
                <w:rFonts w:cs="Arial"/>
              </w:rPr>
              <w:t>Responsible Engineer/ Operator</w:t>
            </w:r>
          </w:p>
        </w:tc>
        <w:tc>
          <w:tcPr>
            <w:tcW w:w="6634" w:type="dxa"/>
          </w:tcPr>
          <w:p w14:paraId="40AF59F9" w14:textId="77777777" w:rsidR="00ED18D9" w:rsidRPr="007E0B31" w:rsidRDefault="00ED18D9" w:rsidP="00ED18D9">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ED18D9" w:rsidRPr="007E0B31" w14:paraId="43B07A92" w14:textId="77777777" w:rsidTr="490DE6A8">
        <w:trPr>
          <w:cantSplit/>
        </w:trPr>
        <w:tc>
          <w:tcPr>
            <w:tcW w:w="2884" w:type="dxa"/>
          </w:tcPr>
          <w:p w14:paraId="142BB592" w14:textId="77777777" w:rsidR="00ED18D9" w:rsidRPr="007E0B31" w:rsidRDefault="00ED18D9" w:rsidP="00ED18D9">
            <w:pPr>
              <w:pStyle w:val="Arial11Bold"/>
              <w:rPr>
                <w:rFonts w:cs="Arial"/>
              </w:rPr>
            </w:pPr>
            <w:r w:rsidRPr="007E0B31">
              <w:rPr>
                <w:rFonts w:cs="Arial"/>
              </w:rPr>
              <w:t>Responsible Manager</w:t>
            </w:r>
          </w:p>
        </w:tc>
        <w:tc>
          <w:tcPr>
            <w:tcW w:w="6634" w:type="dxa"/>
          </w:tcPr>
          <w:p w14:paraId="3D10AC58" w14:textId="010E800C" w:rsidR="00ED18D9" w:rsidRPr="007E0B31" w:rsidRDefault="00ED18D9" w:rsidP="00ED18D9">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ED18D9" w:rsidRPr="007E0B31" w14:paraId="6833C556" w14:textId="77777777" w:rsidTr="490DE6A8">
        <w:trPr>
          <w:cantSplit/>
        </w:trPr>
        <w:tc>
          <w:tcPr>
            <w:tcW w:w="2884" w:type="dxa"/>
          </w:tcPr>
          <w:p w14:paraId="78C5A95A" w14:textId="03432A01" w:rsidR="00ED18D9" w:rsidRPr="007E0B31" w:rsidRDefault="00ED18D9" w:rsidP="00ED18D9">
            <w:pPr>
              <w:pStyle w:val="Arial11Bold"/>
              <w:rPr>
                <w:rFonts w:cs="Arial"/>
              </w:rPr>
            </w:pPr>
            <w:r>
              <w:rPr>
                <w:rFonts w:cs="Arial"/>
              </w:rPr>
              <w:t>Restoration Contractor</w:t>
            </w:r>
          </w:p>
        </w:tc>
        <w:tc>
          <w:tcPr>
            <w:tcW w:w="6634" w:type="dxa"/>
          </w:tcPr>
          <w:p w14:paraId="51FEE20C" w14:textId="73B0FBED" w:rsidR="00ED18D9" w:rsidRPr="007E0B31" w:rsidRDefault="00ED18D9" w:rsidP="00ED18D9">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ED18D9" w:rsidRPr="007E0B31" w14:paraId="06F23606" w14:textId="77777777" w:rsidTr="490DE6A8">
        <w:trPr>
          <w:cantSplit/>
        </w:trPr>
        <w:tc>
          <w:tcPr>
            <w:tcW w:w="2884" w:type="dxa"/>
          </w:tcPr>
          <w:p w14:paraId="40195733" w14:textId="7E5F900B" w:rsidR="00ED18D9" w:rsidRPr="007E0B31" w:rsidRDefault="00ED18D9" w:rsidP="00ED18D9">
            <w:pPr>
              <w:pStyle w:val="Arial11Bold"/>
              <w:rPr>
                <w:rFonts w:cs="Arial"/>
              </w:rPr>
            </w:pPr>
            <w:r>
              <w:rPr>
                <w:rFonts w:cs="Arial"/>
              </w:rPr>
              <w:t>Restoration Plan</w:t>
            </w:r>
          </w:p>
        </w:tc>
        <w:tc>
          <w:tcPr>
            <w:tcW w:w="6634" w:type="dxa"/>
          </w:tcPr>
          <w:p w14:paraId="27330630" w14:textId="2932C2DD" w:rsidR="00ED18D9" w:rsidRPr="007E0B31" w:rsidRDefault="00ED18D9" w:rsidP="00ED18D9">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ED18D9" w:rsidRPr="007E0B31" w14:paraId="359C52EC" w14:textId="77777777" w:rsidTr="490DE6A8">
        <w:trPr>
          <w:cantSplit/>
        </w:trPr>
        <w:tc>
          <w:tcPr>
            <w:tcW w:w="2884" w:type="dxa"/>
          </w:tcPr>
          <w:p w14:paraId="600D70C7" w14:textId="2CA36F4C" w:rsidR="00ED18D9" w:rsidRPr="007E0B31" w:rsidRDefault="00ED18D9" w:rsidP="00ED18D9">
            <w:pPr>
              <w:pStyle w:val="Arial11Bold"/>
              <w:rPr>
                <w:rFonts w:cs="Arial"/>
              </w:rPr>
            </w:pPr>
            <w:r w:rsidRPr="00C95F94">
              <w:rPr>
                <w:rFonts w:cs="Arial"/>
              </w:rPr>
              <w:t>Restoration Service Provider</w:t>
            </w:r>
          </w:p>
        </w:tc>
        <w:tc>
          <w:tcPr>
            <w:tcW w:w="6634" w:type="dxa"/>
          </w:tcPr>
          <w:p w14:paraId="7EAC5DED" w14:textId="41096B5E" w:rsidR="00ED18D9" w:rsidRPr="00A87826" w:rsidRDefault="00ED18D9" w:rsidP="00ED18D9">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ED18D9" w:rsidRPr="007E0B31" w14:paraId="7A57EE5C" w14:textId="77777777" w:rsidTr="490DE6A8">
        <w:trPr>
          <w:cantSplit/>
        </w:trPr>
        <w:tc>
          <w:tcPr>
            <w:tcW w:w="2884" w:type="dxa"/>
          </w:tcPr>
          <w:p w14:paraId="31F5E0E2" w14:textId="0C4C577D" w:rsidR="00ED18D9" w:rsidRPr="007E0B31" w:rsidRDefault="00ED18D9" w:rsidP="00ED18D9">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ED18D9" w:rsidRPr="007E0B31" w:rsidRDefault="00ED18D9" w:rsidP="00ED18D9">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 xml:space="preserve">Anchor Plant </w:t>
            </w:r>
            <w:proofErr w:type="spellStart"/>
            <w:r w:rsidRPr="00D039CA">
              <w:rPr>
                <w:rFonts w:cs="Arial"/>
                <w:b/>
                <w:bCs/>
              </w:rPr>
              <w:t>Capablity</w:t>
            </w:r>
            <w:proofErr w:type="spellEnd"/>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ED18D9" w:rsidRPr="007E0B31" w14:paraId="200F923B" w14:textId="77777777" w:rsidTr="490DE6A8">
        <w:trPr>
          <w:cantSplit/>
        </w:trPr>
        <w:tc>
          <w:tcPr>
            <w:tcW w:w="2884" w:type="dxa"/>
          </w:tcPr>
          <w:p w14:paraId="645AFB45" w14:textId="77777777" w:rsidR="00ED18D9" w:rsidRPr="007E0B31" w:rsidRDefault="00ED18D9" w:rsidP="00ED18D9">
            <w:pPr>
              <w:pStyle w:val="Arial11Bold"/>
              <w:rPr>
                <w:rFonts w:cs="Arial"/>
              </w:rPr>
            </w:pPr>
            <w:r w:rsidRPr="008B64D0">
              <w:rPr>
                <w:rFonts w:cs="Arial"/>
              </w:rPr>
              <w:t>Re-synchronisation</w:t>
            </w:r>
          </w:p>
        </w:tc>
        <w:tc>
          <w:tcPr>
            <w:tcW w:w="6634" w:type="dxa"/>
          </w:tcPr>
          <w:p w14:paraId="116663CE" w14:textId="77777777" w:rsidR="00ED18D9" w:rsidRPr="007E0B31" w:rsidRDefault="00ED18D9" w:rsidP="00ED18D9">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ED18D9" w:rsidRPr="007E0B31" w14:paraId="5C8B475C" w14:textId="77777777" w:rsidTr="490DE6A8">
        <w:trPr>
          <w:cantSplit/>
        </w:trPr>
        <w:tc>
          <w:tcPr>
            <w:tcW w:w="2884" w:type="dxa"/>
          </w:tcPr>
          <w:p w14:paraId="7A0A7098" w14:textId="6C07E83D" w:rsidR="00ED18D9" w:rsidRPr="00A24C6C" w:rsidRDefault="00ED18D9" w:rsidP="00ED18D9">
            <w:pPr>
              <w:pStyle w:val="Arial11Bold"/>
              <w:rPr>
                <w:rFonts w:cs="Arial"/>
              </w:rPr>
            </w:pPr>
            <w:r w:rsidRPr="00A24C6C">
              <w:rPr>
                <w:lang w:val="en-US"/>
              </w:rPr>
              <w:lastRenderedPageBreak/>
              <w:t>Retained EU Law</w:t>
            </w:r>
          </w:p>
        </w:tc>
        <w:tc>
          <w:tcPr>
            <w:tcW w:w="6634" w:type="dxa"/>
          </w:tcPr>
          <w:p w14:paraId="7D8E70D3" w14:textId="3160A6BF" w:rsidR="00ED18D9" w:rsidRPr="00A24C6C" w:rsidRDefault="00ED18D9" w:rsidP="00ED18D9">
            <w:pPr>
              <w:pStyle w:val="TableArial11"/>
              <w:rPr>
                <w:rFonts w:cs="Arial"/>
              </w:rPr>
            </w:pPr>
            <w:r w:rsidRPr="00A24C6C">
              <w:rPr>
                <w:lang w:val="en-US"/>
              </w:rPr>
              <w:t>31 December 2020 as defined in European Union (Withdrawal) Act 2018 as amended by the European Union (Withdrawal Agreement) Act 2020.</w:t>
            </w:r>
          </w:p>
        </w:tc>
      </w:tr>
      <w:tr w:rsidR="00ED18D9" w:rsidRPr="007E0B31" w14:paraId="6CA184A0" w14:textId="77777777" w:rsidTr="490DE6A8">
        <w:trPr>
          <w:cantSplit/>
        </w:trPr>
        <w:tc>
          <w:tcPr>
            <w:tcW w:w="2884" w:type="dxa"/>
          </w:tcPr>
          <w:p w14:paraId="0F616CE0" w14:textId="68331982" w:rsidR="00ED18D9" w:rsidRPr="007E0B31" w:rsidRDefault="00ED18D9" w:rsidP="00ED18D9">
            <w:pPr>
              <w:pStyle w:val="Arial11Bold"/>
              <w:rPr>
                <w:rFonts w:cs="Arial"/>
              </w:rPr>
            </w:pPr>
            <w:r>
              <w:rPr>
                <w:rFonts w:cs="Arial"/>
              </w:rPr>
              <w:t>RR Acceptance</w:t>
            </w:r>
          </w:p>
        </w:tc>
        <w:tc>
          <w:tcPr>
            <w:tcW w:w="6634" w:type="dxa"/>
          </w:tcPr>
          <w:p w14:paraId="279A7C5B" w14:textId="3CF00C6B" w:rsidR="00ED18D9" w:rsidRPr="007E0B31" w:rsidRDefault="00ED18D9" w:rsidP="00ED18D9">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ED18D9" w:rsidRPr="007E0B31" w14:paraId="375C4E00" w14:textId="77777777" w:rsidTr="490DE6A8">
        <w:trPr>
          <w:cantSplit/>
        </w:trPr>
        <w:tc>
          <w:tcPr>
            <w:tcW w:w="2884" w:type="dxa"/>
          </w:tcPr>
          <w:p w14:paraId="1EAC68C5" w14:textId="2FCFB406" w:rsidR="00ED18D9" w:rsidRDefault="00ED18D9" w:rsidP="00ED18D9">
            <w:pPr>
              <w:pStyle w:val="Arial11Bold"/>
              <w:rPr>
                <w:rFonts w:cs="Arial"/>
              </w:rPr>
            </w:pPr>
            <w:r>
              <w:rPr>
                <w:rFonts w:cs="Arial"/>
              </w:rPr>
              <w:t>Restricted</w:t>
            </w:r>
          </w:p>
        </w:tc>
        <w:tc>
          <w:tcPr>
            <w:tcW w:w="6634" w:type="dxa"/>
          </w:tcPr>
          <w:p w14:paraId="573C1772" w14:textId="01CB4CF7" w:rsidR="00ED18D9" w:rsidRPr="008D5BEE" w:rsidRDefault="00ED18D9" w:rsidP="00ED18D9">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ED18D9" w:rsidRPr="007E0B31" w14:paraId="43440108" w14:textId="77777777" w:rsidTr="490DE6A8">
        <w:trPr>
          <w:cantSplit/>
        </w:trPr>
        <w:tc>
          <w:tcPr>
            <w:tcW w:w="2884" w:type="dxa"/>
          </w:tcPr>
          <w:p w14:paraId="2D0B4C2D" w14:textId="026534D0" w:rsidR="00ED18D9" w:rsidRPr="000B7208" w:rsidRDefault="00ED18D9" w:rsidP="00ED18D9">
            <w:pPr>
              <w:pStyle w:val="Arial11Bold"/>
              <w:rPr>
                <w:rFonts w:cs="Arial"/>
              </w:rPr>
            </w:pPr>
            <w:r w:rsidRPr="002510FF">
              <w:rPr>
                <w:rFonts w:cs="Arial"/>
                <w:bCs/>
              </w:rPr>
              <w:t>ROCOF</w:t>
            </w:r>
          </w:p>
        </w:tc>
        <w:tc>
          <w:tcPr>
            <w:tcW w:w="6634" w:type="dxa"/>
          </w:tcPr>
          <w:p w14:paraId="257637B6" w14:textId="7FA7C548" w:rsidR="00ED18D9" w:rsidRPr="000B7208" w:rsidRDefault="00ED18D9" w:rsidP="00ED18D9">
            <w:pPr>
              <w:pStyle w:val="TableArial11"/>
              <w:rPr>
                <w:rFonts w:cs="Arial"/>
                <w:b/>
              </w:rPr>
            </w:pPr>
            <w:r w:rsidRPr="002510FF">
              <w:rPr>
                <w:rFonts w:cs="Arial"/>
                <w:b/>
              </w:rPr>
              <w:t>Rate of Change of Frequency</w:t>
            </w:r>
          </w:p>
        </w:tc>
      </w:tr>
      <w:tr w:rsidR="00ED18D9" w:rsidRPr="007E0B31" w14:paraId="724EBAD0" w14:textId="77777777" w:rsidTr="490DE6A8">
        <w:trPr>
          <w:cantSplit/>
        </w:trPr>
        <w:tc>
          <w:tcPr>
            <w:tcW w:w="2884" w:type="dxa"/>
          </w:tcPr>
          <w:p w14:paraId="389CD79A" w14:textId="38EDBFB4" w:rsidR="00ED18D9" w:rsidRDefault="00ED18D9" w:rsidP="00ED18D9">
            <w:pPr>
              <w:pStyle w:val="Arial11Bold"/>
              <w:rPr>
                <w:rFonts w:cs="Arial"/>
              </w:rPr>
            </w:pPr>
            <w:r>
              <w:rPr>
                <w:rFonts w:cs="Arial"/>
              </w:rPr>
              <w:t>RR Instruction</w:t>
            </w:r>
          </w:p>
        </w:tc>
        <w:tc>
          <w:tcPr>
            <w:tcW w:w="6634" w:type="dxa"/>
          </w:tcPr>
          <w:p w14:paraId="74080257" w14:textId="66AE87CD" w:rsidR="00ED18D9" w:rsidRPr="008D5BEE" w:rsidRDefault="00ED18D9" w:rsidP="00ED18D9">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ED18D9" w:rsidRPr="007E0B31" w14:paraId="0F2AB24C" w14:textId="77777777" w:rsidTr="490DE6A8">
        <w:trPr>
          <w:cantSplit/>
        </w:trPr>
        <w:tc>
          <w:tcPr>
            <w:tcW w:w="2884" w:type="dxa"/>
          </w:tcPr>
          <w:p w14:paraId="1069A459" w14:textId="77777777" w:rsidR="00ED18D9" w:rsidRPr="007E0B31" w:rsidRDefault="00ED18D9" w:rsidP="00ED18D9">
            <w:pPr>
              <w:pStyle w:val="Arial11Bold"/>
              <w:rPr>
                <w:rFonts w:cs="Arial"/>
              </w:rPr>
            </w:pPr>
            <w:r w:rsidRPr="007E0B31">
              <w:rPr>
                <w:rFonts w:cs="Arial"/>
              </w:rPr>
              <w:t>Safety Co-ordinator</w:t>
            </w:r>
          </w:p>
        </w:tc>
        <w:tc>
          <w:tcPr>
            <w:tcW w:w="6634" w:type="dxa"/>
          </w:tcPr>
          <w:p w14:paraId="3FD2A5AD" w14:textId="77777777" w:rsidR="00ED18D9" w:rsidRPr="007E0B31" w:rsidRDefault="00ED18D9" w:rsidP="00ED18D9">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ED18D9" w:rsidRPr="007E0B31" w14:paraId="3A1DC384" w14:textId="77777777" w:rsidTr="490DE6A8">
        <w:trPr>
          <w:cantSplit/>
        </w:trPr>
        <w:tc>
          <w:tcPr>
            <w:tcW w:w="2884" w:type="dxa"/>
          </w:tcPr>
          <w:p w14:paraId="7406B5EB" w14:textId="77777777" w:rsidR="00ED18D9" w:rsidRPr="007E0B31" w:rsidRDefault="00ED18D9" w:rsidP="00ED18D9">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634" w:type="dxa"/>
          </w:tcPr>
          <w:p w14:paraId="407DEDEF" w14:textId="77777777" w:rsidR="00ED18D9" w:rsidRPr="007E0B31" w:rsidRDefault="00ED18D9" w:rsidP="00ED18D9">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ED18D9" w:rsidRPr="007E0B31" w14:paraId="70243D83" w14:textId="77777777" w:rsidTr="490DE6A8">
        <w:trPr>
          <w:cantSplit/>
        </w:trPr>
        <w:tc>
          <w:tcPr>
            <w:tcW w:w="2884" w:type="dxa"/>
          </w:tcPr>
          <w:p w14:paraId="22E262B1" w14:textId="77777777" w:rsidR="00ED18D9" w:rsidRPr="007E0B31" w:rsidRDefault="00ED18D9" w:rsidP="00ED18D9">
            <w:pPr>
              <w:pStyle w:val="Arial11Bold"/>
              <w:rPr>
                <w:rFonts w:cs="Arial"/>
              </w:rPr>
            </w:pPr>
            <w:r w:rsidRPr="007E0B31">
              <w:rPr>
                <w:rFonts w:cs="Arial"/>
              </w:rPr>
              <w:t xml:space="preserve">Safety Key </w:t>
            </w:r>
          </w:p>
        </w:tc>
        <w:tc>
          <w:tcPr>
            <w:tcW w:w="6634" w:type="dxa"/>
          </w:tcPr>
          <w:p w14:paraId="61F0DB91" w14:textId="77777777" w:rsidR="00ED18D9" w:rsidRPr="007E0B31" w:rsidRDefault="00ED18D9" w:rsidP="00ED18D9">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ED18D9" w:rsidRPr="007E0B31" w14:paraId="30E0A369" w14:textId="77777777" w:rsidTr="490DE6A8">
        <w:trPr>
          <w:cantSplit/>
        </w:trPr>
        <w:tc>
          <w:tcPr>
            <w:tcW w:w="2884" w:type="dxa"/>
          </w:tcPr>
          <w:p w14:paraId="3958C3C0" w14:textId="77777777" w:rsidR="00ED18D9" w:rsidRPr="007E0B31" w:rsidRDefault="00ED18D9" w:rsidP="00ED18D9">
            <w:pPr>
              <w:pStyle w:val="Arial11Bold"/>
              <w:rPr>
                <w:rFonts w:cs="Arial"/>
              </w:rPr>
            </w:pPr>
            <w:r w:rsidRPr="007E0B31">
              <w:rPr>
                <w:rFonts w:cs="Arial"/>
              </w:rPr>
              <w:t>Safety Log</w:t>
            </w:r>
          </w:p>
        </w:tc>
        <w:tc>
          <w:tcPr>
            <w:tcW w:w="6634" w:type="dxa"/>
          </w:tcPr>
          <w:p w14:paraId="1D5A6BA7" w14:textId="77777777" w:rsidR="00ED18D9" w:rsidRPr="007E0B31" w:rsidRDefault="00ED18D9" w:rsidP="00ED18D9">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ED18D9" w:rsidRPr="007E0B31" w14:paraId="7B8B0D19" w14:textId="77777777" w:rsidTr="490DE6A8">
        <w:trPr>
          <w:cantSplit/>
        </w:trPr>
        <w:tc>
          <w:tcPr>
            <w:tcW w:w="2884" w:type="dxa"/>
          </w:tcPr>
          <w:p w14:paraId="34E9C066" w14:textId="77777777" w:rsidR="00ED18D9" w:rsidRPr="007E0B31" w:rsidRDefault="00ED18D9" w:rsidP="00ED18D9">
            <w:pPr>
              <w:pStyle w:val="Arial11Bold"/>
              <w:rPr>
                <w:rFonts w:cs="Arial"/>
              </w:rPr>
            </w:pPr>
            <w:r w:rsidRPr="007E0B31">
              <w:rPr>
                <w:rFonts w:cs="Arial"/>
              </w:rPr>
              <w:t>Safety Precautions</w:t>
            </w:r>
          </w:p>
        </w:tc>
        <w:tc>
          <w:tcPr>
            <w:tcW w:w="6634" w:type="dxa"/>
          </w:tcPr>
          <w:p w14:paraId="0686C6F3" w14:textId="77777777" w:rsidR="00ED18D9" w:rsidRPr="007E0B31" w:rsidRDefault="00ED18D9" w:rsidP="00ED18D9">
            <w:pPr>
              <w:pStyle w:val="TableArial11"/>
              <w:rPr>
                <w:rFonts w:cs="Arial"/>
              </w:rPr>
            </w:pPr>
            <w:r w:rsidRPr="007E0B31">
              <w:rPr>
                <w:rFonts w:cs="Arial"/>
                <w:b/>
              </w:rPr>
              <w:t>Isolation</w:t>
            </w:r>
            <w:r w:rsidRPr="007E0B31">
              <w:rPr>
                <w:rFonts w:cs="Arial"/>
              </w:rPr>
              <w:t xml:space="preserve"> and/or </w:t>
            </w:r>
            <w:proofErr w:type="gramStart"/>
            <w:r w:rsidRPr="007E0B31">
              <w:rPr>
                <w:rFonts w:cs="Arial"/>
                <w:b/>
              </w:rPr>
              <w:t>Earthing</w:t>
            </w:r>
            <w:proofErr w:type="gramEnd"/>
            <w:r w:rsidRPr="007E0B31">
              <w:rPr>
                <w:rFonts w:cs="Arial"/>
              </w:rPr>
              <w:t xml:space="preserve">. </w:t>
            </w:r>
          </w:p>
        </w:tc>
      </w:tr>
      <w:tr w:rsidR="00ED18D9" w:rsidRPr="007E0B31" w14:paraId="5883E205" w14:textId="77777777" w:rsidTr="490DE6A8">
        <w:trPr>
          <w:cantSplit/>
        </w:trPr>
        <w:tc>
          <w:tcPr>
            <w:tcW w:w="2884" w:type="dxa"/>
          </w:tcPr>
          <w:p w14:paraId="20827A76" w14:textId="77777777" w:rsidR="00ED18D9" w:rsidRPr="007E0B31" w:rsidRDefault="00ED18D9" w:rsidP="00ED18D9">
            <w:pPr>
              <w:pStyle w:val="Arial11Bold"/>
              <w:rPr>
                <w:rFonts w:cs="Arial"/>
              </w:rPr>
            </w:pPr>
            <w:r w:rsidRPr="007E0B31">
              <w:rPr>
                <w:rFonts w:cs="Arial"/>
              </w:rPr>
              <w:t>Safety Rules</w:t>
            </w:r>
          </w:p>
        </w:tc>
        <w:tc>
          <w:tcPr>
            <w:tcW w:w="6634" w:type="dxa"/>
          </w:tcPr>
          <w:p w14:paraId="48A0B671" w14:textId="174D5A7A" w:rsidR="00ED18D9" w:rsidRPr="007E0B31" w:rsidRDefault="00ED18D9" w:rsidP="00ED18D9">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ED18D9" w:rsidRPr="007E0B31" w14:paraId="44AE80E0" w14:textId="77777777" w:rsidTr="490DE6A8">
        <w:trPr>
          <w:cantSplit/>
        </w:trPr>
        <w:tc>
          <w:tcPr>
            <w:tcW w:w="2884" w:type="dxa"/>
          </w:tcPr>
          <w:p w14:paraId="5682B2E8" w14:textId="77777777" w:rsidR="00ED18D9" w:rsidRPr="007E0B31" w:rsidRDefault="00ED18D9" w:rsidP="00ED18D9">
            <w:pPr>
              <w:pStyle w:val="Arial11Bold"/>
              <w:rPr>
                <w:rFonts w:cs="Arial"/>
              </w:rPr>
            </w:pPr>
            <w:r w:rsidRPr="007E0B31">
              <w:rPr>
                <w:rFonts w:cs="Arial"/>
              </w:rPr>
              <w:t>Scottish Offshore Transmission System</w:t>
            </w:r>
          </w:p>
        </w:tc>
        <w:tc>
          <w:tcPr>
            <w:tcW w:w="6634" w:type="dxa"/>
          </w:tcPr>
          <w:p w14:paraId="6F1646FE" w14:textId="77777777" w:rsidR="00ED18D9" w:rsidRPr="007E0B31" w:rsidRDefault="00ED18D9" w:rsidP="00ED18D9">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ED18D9" w:rsidRPr="007E0B31" w14:paraId="4EC37483" w14:textId="77777777" w:rsidTr="490DE6A8">
        <w:trPr>
          <w:cantSplit/>
        </w:trPr>
        <w:tc>
          <w:tcPr>
            <w:tcW w:w="2884" w:type="dxa"/>
          </w:tcPr>
          <w:p w14:paraId="7592DBED" w14:textId="77777777" w:rsidR="00ED18D9" w:rsidRPr="007E0B31" w:rsidRDefault="00ED18D9" w:rsidP="00ED18D9">
            <w:pPr>
              <w:pStyle w:val="Arial11Bold"/>
              <w:rPr>
                <w:rFonts w:cs="Arial"/>
              </w:rPr>
            </w:pPr>
            <w:r w:rsidRPr="007E0B31">
              <w:rPr>
                <w:rFonts w:cs="Arial"/>
              </w:rPr>
              <w:t>Scottish Offshore Transmission Licensee</w:t>
            </w:r>
          </w:p>
        </w:tc>
        <w:tc>
          <w:tcPr>
            <w:tcW w:w="6634" w:type="dxa"/>
          </w:tcPr>
          <w:p w14:paraId="1E0C090A" w14:textId="77777777" w:rsidR="00ED18D9" w:rsidRPr="007E0B31" w:rsidRDefault="00ED18D9" w:rsidP="00ED18D9">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ED18D9" w:rsidRPr="007E0B31" w14:paraId="46996A6A" w14:textId="77777777" w:rsidTr="490DE6A8">
        <w:trPr>
          <w:cantSplit/>
        </w:trPr>
        <w:tc>
          <w:tcPr>
            <w:tcW w:w="2884" w:type="dxa"/>
          </w:tcPr>
          <w:p w14:paraId="3B59A20D" w14:textId="77777777" w:rsidR="00ED18D9" w:rsidRPr="007E0B31" w:rsidRDefault="00ED18D9" w:rsidP="00ED18D9">
            <w:pPr>
              <w:pStyle w:val="Arial11Bold"/>
              <w:rPr>
                <w:rFonts w:cs="Arial"/>
              </w:rPr>
            </w:pPr>
            <w:r w:rsidRPr="007E0B31">
              <w:rPr>
                <w:rFonts w:cs="Arial"/>
              </w:rPr>
              <w:t>Scottish Transmission System</w:t>
            </w:r>
          </w:p>
        </w:tc>
        <w:tc>
          <w:tcPr>
            <w:tcW w:w="6634" w:type="dxa"/>
          </w:tcPr>
          <w:p w14:paraId="78AAAC1A" w14:textId="636E4E26" w:rsidR="00ED18D9" w:rsidRPr="007E0B31" w:rsidRDefault="00ED18D9" w:rsidP="00ED18D9">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ins w:id="62" w:author="Lizzie Timmins (ESO)" w:date="2024-04-25T09:16:00Z">
              <w:r w:rsidR="00903BFB" w:rsidRPr="00903BFB">
                <w:rPr>
                  <w:rFonts w:cs="Arial"/>
                  <w:bCs/>
                </w:rPr>
                <w:t>,</w:t>
              </w:r>
              <w:r w:rsidR="00903BFB" w:rsidRPr="005906C2">
                <w:rPr>
                  <w:rFonts w:cs="Arial"/>
                </w:rPr>
                <w:t xml:space="preserve"> </w:t>
              </w:r>
              <w:r w:rsidR="00903BFB" w:rsidRPr="005906C2">
                <w:rPr>
                  <w:rFonts w:cs="Arial"/>
                  <w:color w:val="242424"/>
                  <w:shd w:val="clear" w:color="auto" w:fill="FFFFFF"/>
                </w:rPr>
                <w:t>any</w:t>
              </w:r>
              <w:r w:rsidR="00903BFB" w:rsidRPr="005906C2">
                <w:rPr>
                  <w:rFonts w:cs="Arial"/>
                  <w:b/>
                  <w:bCs/>
                  <w:color w:val="242424"/>
                  <w:shd w:val="clear" w:color="auto" w:fill="FFFFFF"/>
                </w:rPr>
                <w:t> Competitively Appointed Transmission Licensee’s Transmission System</w:t>
              </w:r>
              <w:r w:rsidR="00903BFB" w:rsidRPr="0036337B">
                <w:rPr>
                  <w:rFonts w:cs="Arial"/>
                  <w:bCs/>
                </w:rPr>
                <w:t xml:space="preserve"> with</w:t>
              </w:r>
              <w:r w:rsidR="00903BFB">
                <w:rPr>
                  <w:rFonts w:cs="Arial"/>
                  <w:b/>
                </w:rPr>
                <w:t xml:space="preserve"> Plant </w:t>
              </w:r>
              <w:r w:rsidR="00903BFB" w:rsidRPr="0036337B">
                <w:rPr>
                  <w:rFonts w:cs="Arial"/>
                  <w:bCs/>
                </w:rPr>
                <w:t xml:space="preserve">and </w:t>
              </w:r>
              <w:r w:rsidR="00903BFB">
                <w:rPr>
                  <w:rFonts w:cs="Arial"/>
                  <w:b/>
                </w:rPr>
                <w:t>Apparatus</w:t>
              </w:r>
              <w:r w:rsidR="00903BFB" w:rsidRPr="005906C2">
                <w:rPr>
                  <w:rFonts w:cs="Arial"/>
                  <w:b/>
                  <w:bCs/>
                  <w:color w:val="242424"/>
                  <w:shd w:val="clear" w:color="auto" w:fill="FFFFFF"/>
                </w:rPr>
                <w:t xml:space="preserve"> </w:t>
              </w:r>
              <w:r w:rsidR="00903BFB" w:rsidRPr="005906C2">
                <w:rPr>
                  <w:rFonts w:cs="Arial"/>
                  <w:color w:val="242424"/>
                  <w:shd w:val="clear" w:color="auto" w:fill="FFFFFF"/>
                </w:rPr>
                <w:t>located in</w:t>
              </w:r>
              <w:r w:rsidR="00903BFB" w:rsidRPr="005906C2">
                <w:rPr>
                  <w:rFonts w:cs="Arial"/>
                  <w:b/>
                  <w:bCs/>
                  <w:color w:val="242424"/>
                  <w:shd w:val="clear" w:color="auto" w:fill="FFFFFF"/>
                </w:rPr>
                <w:t xml:space="preserve"> SPT’s </w:t>
              </w:r>
              <w:r w:rsidR="00903BFB" w:rsidRPr="005906C2">
                <w:rPr>
                  <w:rFonts w:cs="Arial"/>
                  <w:color w:val="242424"/>
                  <w:shd w:val="clear" w:color="auto" w:fill="FFFFFF"/>
                </w:rPr>
                <w:t>or</w:t>
              </w:r>
              <w:r w:rsidR="00903BFB" w:rsidRPr="005906C2">
                <w:rPr>
                  <w:rFonts w:cs="Arial"/>
                  <w:b/>
                  <w:bCs/>
                  <w:color w:val="242424"/>
                  <w:shd w:val="clear" w:color="auto" w:fill="FFFFFF"/>
                </w:rPr>
                <w:t xml:space="preserve"> SHETL's Transmission Area</w:t>
              </w:r>
            </w:ins>
            <w:r w:rsidRPr="007E0B31">
              <w:rPr>
                <w:rFonts w:cs="Arial"/>
              </w:rPr>
              <w:t xml:space="preserve"> and any </w:t>
            </w:r>
            <w:r w:rsidRPr="007E0B31">
              <w:rPr>
                <w:rFonts w:cs="Arial"/>
                <w:b/>
              </w:rPr>
              <w:t>Scottish Offshore Transmission Systems</w:t>
            </w:r>
            <w:r w:rsidRPr="007E0B31">
              <w:rPr>
                <w:rFonts w:cs="Arial"/>
              </w:rPr>
              <w:t>.</w:t>
            </w:r>
          </w:p>
        </w:tc>
      </w:tr>
      <w:tr w:rsidR="00ED18D9" w:rsidRPr="007E0B31" w14:paraId="51287B91" w14:textId="77777777" w:rsidTr="490DE6A8">
        <w:trPr>
          <w:cantSplit/>
        </w:trPr>
        <w:tc>
          <w:tcPr>
            <w:tcW w:w="2884" w:type="dxa"/>
          </w:tcPr>
          <w:p w14:paraId="06943FD9" w14:textId="77777777" w:rsidR="00ED18D9" w:rsidRPr="007E0B31" w:rsidRDefault="00ED18D9" w:rsidP="00ED18D9">
            <w:pPr>
              <w:pStyle w:val="Arial11Bold"/>
              <w:rPr>
                <w:rFonts w:cs="Arial"/>
              </w:rPr>
            </w:pPr>
            <w:r w:rsidRPr="007E0B31">
              <w:rPr>
                <w:rFonts w:cs="Arial"/>
              </w:rPr>
              <w:lastRenderedPageBreak/>
              <w:t>Scottish User</w:t>
            </w:r>
          </w:p>
        </w:tc>
        <w:tc>
          <w:tcPr>
            <w:tcW w:w="6634" w:type="dxa"/>
          </w:tcPr>
          <w:p w14:paraId="00622B6C" w14:textId="77777777" w:rsidR="00ED18D9" w:rsidRPr="007E0B31" w:rsidRDefault="00ED18D9" w:rsidP="00ED18D9">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ED18D9" w:rsidRPr="007E0B31" w14:paraId="3C0B3E03" w14:textId="77777777" w:rsidTr="490DE6A8">
        <w:trPr>
          <w:cantSplit/>
        </w:trPr>
        <w:tc>
          <w:tcPr>
            <w:tcW w:w="2884" w:type="dxa"/>
          </w:tcPr>
          <w:p w14:paraId="0790467A" w14:textId="0FEE74A2" w:rsidR="00ED18D9" w:rsidRPr="007E0B31" w:rsidRDefault="00ED18D9" w:rsidP="00ED18D9">
            <w:pPr>
              <w:pStyle w:val="Arial11Bold"/>
              <w:rPr>
                <w:rFonts w:cs="Arial"/>
              </w:rPr>
            </w:pPr>
            <w:r>
              <w:rPr>
                <w:rFonts w:cs="Arial"/>
              </w:rPr>
              <w:t>Secondary BM Unit</w:t>
            </w:r>
          </w:p>
        </w:tc>
        <w:tc>
          <w:tcPr>
            <w:tcW w:w="6634" w:type="dxa"/>
          </w:tcPr>
          <w:p w14:paraId="44EC65D4" w14:textId="2371A3C1" w:rsidR="00ED18D9" w:rsidRPr="007E0B31" w:rsidRDefault="00ED18D9" w:rsidP="00ED18D9">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ED18D9" w:rsidRPr="007E0B31" w14:paraId="76062AB2" w14:textId="77777777" w:rsidTr="490DE6A8">
        <w:trPr>
          <w:cantSplit/>
        </w:trPr>
        <w:tc>
          <w:tcPr>
            <w:tcW w:w="2884" w:type="dxa"/>
          </w:tcPr>
          <w:p w14:paraId="19193F66" w14:textId="77777777" w:rsidR="00ED18D9" w:rsidRPr="007E0B31" w:rsidRDefault="00ED18D9" w:rsidP="00ED18D9">
            <w:pPr>
              <w:pStyle w:val="Arial11Bold"/>
              <w:rPr>
                <w:rFonts w:cs="Arial"/>
              </w:rPr>
            </w:pPr>
            <w:r w:rsidRPr="007E0B31">
              <w:rPr>
                <w:rFonts w:cs="Arial"/>
              </w:rPr>
              <w:t>Secondary Response</w:t>
            </w:r>
          </w:p>
        </w:tc>
        <w:tc>
          <w:tcPr>
            <w:tcW w:w="6634" w:type="dxa"/>
          </w:tcPr>
          <w:p w14:paraId="78A1E61F" w14:textId="77777777" w:rsidR="00ED18D9" w:rsidRPr="007E0B31" w:rsidRDefault="00ED18D9" w:rsidP="00ED18D9">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ED18D9" w:rsidRPr="007E0B31" w14:paraId="564540DA" w14:textId="77777777" w:rsidTr="490DE6A8">
        <w:trPr>
          <w:cantSplit/>
        </w:trPr>
        <w:tc>
          <w:tcPr>
            <w:tcW w:w="2884" w:type="dxa"/>
          </w:tcPr>
          <w:p w14:paraId="65A0DD2E" w14:textId="77777777" w:rsidR="00ED18D9" w:rsidRPr="007E0B31" w:rsidRDefault="00ED18D9" w:rsidP="00ED18D9">
            <w:pPr>
              <w:pStyle w:val="Arial11Bold"/>
              <w:rPr>
                <w:rFonts w:cs="Arial"/>
              </w:rPr>
            </w:pPr>
            <w:r w:rsidRPr="007E0B31">
              <w:rPr>
                <w:rFonts w:cs="Arial"/>
              </w:rPr>
              <w:t>Secretary of State</w:t>
            </w:r>
          </w:p>
        </w:tc>
        <w:tc>
          <w:tcPr>
            <w:tcW w:w="6634" w:type="dxa"/>
          </w:tcPr>
          <w:p w14:paraId="67522AEA" w14:textId="77777777" w:rsidR="00ED18D9" w:rsidRPr="007E0B31" w:rsidRDefault="00ED18D9" w:rsidP="00ED18D9">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ED18D9" w:rsidRPr="007E0B31" w14:paraId="240349FB" w14:textId="77777777" w:rsidTr="490DE6A8">
        <w:trPr>
          <w:cantSplit/>
        </w:trPr>
        <w:tc>
          <w:tcPr>
            <w:tcW w:w="2884" w:type="dxa"/>
          </w:tcPr>
          <w:p w14:paraId="39D5CFF9" w14:textId="77777777" w:rsidR="00ED18D9" w:rsidRPr="007E0B31" w:rsidRDefault="00ED18D9" w:rsidP="00ED18D9">
            <w:pPr>
              <w:pStyle w:val="Arial11Bold"/>
              <w:rPr>
                <w:rFonts w:cs="Arial"/>
              </w:rPr>
            </w:pPr>
            <w:r w:rsidRPr="007E0B31">
              <w:rPr>
                <w:rFonts w:cs="Arial"/>
              </w:rPr>
              <w:t>Secured Event</w:t>
            </w:r>
          </w:p>
        </w:tc>
        <w:tc>
          <w:tcPr>
            <w:tcW w:w="6634" w:type="dxa"/>
          </w:tcPr>
          <w:p w14:paraId="5A98690F" w14:textId="77777777" w:rsidR="00ED18D9" w:rsidRPr="007E0B31" w:rsidRDefault="00ED18D9" w:rsidP="00ED18D9">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ED18D9" w:rsidRPr="007E0B31" w14:paraId="646622AD" w14:textId="77777777" w:rsidTr="490DE6A8">
        <w:trPr>
          <w:cantSplit/>
        </w:trPr>
        <w:tc>
          <w:tcPr>
            <w:tcW w:w="2884" w:type="dxa"/>
          </w:tcPr>
          <w:p w14:paraId="2D39DA62" w14:textId="77777777" w:rsidR="00ED18D9" w:rsidRPr="007E0B31" w:rsidRDefault="00ED18D9" w:rsidP="00ED18D9">
            <w:pPr>
              <w:pStyle w:val="Arial11Bold"/>
              <w:rPr>
                <w:rFonts w:cs="Arial"/>
              </w:rPr>
            </w:pPr>
            <w:r w:rsidRPr="007E0B31">
              <w:rPr>
                <w:rFonts w:cs="Arial"/>
              </w:rPr>
              <w:t>Security and Quality of Supply Standard (SQSS)</w:t>
            </w:r>
          </w:p>
        </w:tc>
        <w:tc>
          <w:tcPr>
            <w:tcW w:w="6634" w:type="dxa"/>
          </w:tcPr>
          <w:p w14:paraId="1F7B9DEC" w14:textId="77777777" w:rsidR="00ED18D9" w:rsidRPr="007E0B31" w:rsidRDefault="00ED18D9" w:rsidP="00ED18D9">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ED18D9" w:rsidRPr="007E0B31" w14:paraId="6D1F96AD" w14:textId="77777777" w:rsidTr="490DE6A8">
        <w:trPr>
          <w:cantSplit/>
        </w:trPr>
        <w:tc>
          <w:tcPr>
            <w:tcW w:w="2884" w:type="dxa"/>
          </w:tcPr>
          <w:p w14:paraId="3D4D2CAD" w14:textId="77777777" w:rsidR="00ED18D9" w:rsidRPr="007E0B31" w:rsidRDefault="00ED18D9" w:rsidP="00ED18D9">
            <w:pPr>
              <w:pStyle w:val="Arial11Bold"/>
              <w:rPr>
                <w:rFonts w:cs="Arial"/>
              </w:rPr>
            </w:pPr>
            <w:r w:rsidRPr="007E0B31">
              <w:rPr>
                <w:rFonts w:cs="Arial"/>
              </w:rPr>
              <w:t>Self-Governance Criteria</w:t>
            </w:r>
          </w:p>
        </w:tc>
        <w:tc>
          <w:tcPr>
            <w:tcW w:w="6634" w:type="dxa"/>
          </w:tcPr>
          <w:p w14:paraId="54B7BCEB" w14:textId="77777777" w:rsidR="00ED18D9" w:rsidRPr="007E0B31" w:rsidRDefault="00ED18D9" w:rsidP="00ED18D9">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ED18D9" w:rsidRPr="007E0B31" w:rsidRDefault="00ED18D9" w:rsidP="00ED18D9">
            <w:pPr>
              <w:pStyle w:val="TableArial11"/>
              <w:numPr>
                <w:ilvl w:val="0"/>
                <w:numId w:val="8"/>
              </w:numPr>
              <w:rPr>
                <w:rFonts w:cs="Arial"/>
              </w:rPr>
            </w:pPr>
            <w:r w:rsidRPr="007E0B31">
              <w:rPr>
                <w:rFonts w:cs="Arial"/>
              </w:rPr>
              <w:t>is unlikely to have a material effect on:</w:t>
            </w:r>
          </w:p>
          <w:p w14:paraId="0AFA7F7C" w14:textId="77777777" w:rsidR="00ED18D9" w:rsidRPr="007E0B31" w:rsidRDefault="00ED18D9" w:rsidP="00ED18D9">
            <w:pPr>
              <w:pStyle w:val="TableArial11"/>
              <w:numPr>
                <w:ilvl w:val="0"/>
                <w:numId w:val="9"/>
              </w:numPr>
              <w:rPr>
                <w:rFonts w:cs="Arial"/>
              </w:rPr>
            </w:pPr>
            <w:r w:rsidRPr="007E0B31">
              <w:rPr>
                <w:rFonts w:cs="Arial"/>
              </w:rPr>
              <w:t>existing or future electricity consumers; and</w:t>
            </w:r>
          </w:p>
          <w:p w14:paraId="46F9696D" w14:textId="29B1C8A6" w:rsidR="00ED18D9" w:rsidRPr="007E0B31" w:rsidRDefault="00ED18D9" w:rsidP="00ED18D9">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w:t>
            </w:r>
            <w:proofErr w:type="gramStart"/>
            <w:r w:rsidRPr="007E0B31">
              <w:rPr>
                <w:rFonts w:cs="Arial"/>
              </w:rPr>
              <w:t>distribution</w:t>
            </w:r>
            <w:proofErr w:type="gramEnd"/>
            <w:r w:rsidRPr="007E0B31">
              <w:rPr>
                <w:rFonts w:cs="Arial"/>
              </w:rPr>
              <w:t xml:space="preserve"> or supply of electricity; and</w:t>
            </w:r>
          </w:p>
          <w:p w14:paraId="694E48F8" w14:textId="77777777" w:rsidR="00ED18D9" w:rsidRPr="007E0B31" w:rsidRDefault="00ED18D9" w:rsidP="00ED18D9">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ED18D9" w:rsidRPr="007E0B31" w:rsidRDefault="00ED18D9" w:rsidP="00ED18D9">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ED18D9" w:rsidRPr="007E0B31" w:rsidRDefault="00ED18D9" w:rsidP="00ED18D9">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ED18D9" w:rsidRPr="00612E81" w:rsidRDefault="00ED18D9" w:rsidP="00ED18D9">
            <w:pPr>
              <w:pStyle w:val="TableArial11"/>
              <w:numPr>
                <w:ilvl w:val="0"/>
                <w:numId w:val="8"/>
              </w:numPr>
              <w:rPr>
                <w:rFonts w:cs="Arial"/>
              </w:rPr>
            </w:pPr>
            <w:r w:rsidRPr="00612E81">
              <w:rPr>
                <w:rFonts w:cs="Arial"/>
              </w:rPr>
              <w:t>is unlikely to discriminate between different classes of Users.</w:t>
            </w:r>
          </w:p>
          <w:p w14:paraId="766072C3" w14:textId="0AB255AC" w:rsidR="00ED18D9" w:rsidRPr="007E0B31" w:rsidRDefault="00ED18D9" w:rsidP="00ED18D9">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ED18D9" w:rsidRPr="007E0B31" w14:paraId="519D0516" w14:textId="77777777" w:rsidTr="490DE6A8">
        <w:trPr>
          <w:cantSplit/>
        </w:trPr>
        <w:tc>
          <w:tcPr>
            <w:tcW w:w="2884" w:type="dxa"/>
          </w:tcPr>
          <w:p w14:paraId="6FE46427" w14:textId="77777777" w:rsidR="00ED18D9" w:rsidRPr="007E0B31" w:rsidRDefault="00ED18D9" w:rsidP="00ED18D9">
            <w:pPr>
              <w:pStyle w:val="Arial11Bold"/>
              <w:rPr>
                <w:rFonts w:cs="Arial"/>
              </w:rPr>
            </w:pPr>
            <w:r w:rsidRPr="007E0B31">
              <w:rPr>
                <w:rFonts w:cs="Arial"/>
              </w:rPr>
              <w:t>Self-Governance Modifications</w:t>
            </w:r>
          </w:p>
        </w:tc>
        <w:tc>
          <w:tcPr>
            <w:tcW w:w="6634" w:type="dxa"/>
          </w:tcPr>
          <w:p w14:paraId="27E32F5F" w14:textId="77777777" w:rsidR="00ED18D9" w:rsidRPr="007E0B31" w:rsidRDefault="00ED18D9" w:rsidP="00ED18D9">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ED18D9" w:rsidRPr="007E0B31" w14:paraId="6A0ED69B" w14:textId="77777777" w:rsidTr="490DE6A8">
        <w:trPr>
          <w:cantSplit/>
        </w:trPr>
        <w:tc>
          <w:tcPr>
            <w:tcW w:w="2884" w:type="dxa"/>
          </w:tcPr>
          <w:p w14:paraId="0FD8F1F7" w14:textId="77777777" w:rsidR="00ED18D9" w:rsidRPr="007E0B31" w:rsidRDefault="00ED18D9" w:rsidP="00ED18D9">
            <w:pPr>
              <w:pStyle w:val="Arial11Bold"/>
              <w:rPr>
                <w:rFonts w:cs="Arial"/>
              </w:rPr>
            </w:pPr>
            <w:r w:rsidRPr="007E0B31">
              <w:rPr>
                <w:rFonts w:cs="Arial"/>
              </w:rPr>
              <w:lastRenderedPageBreak/>
              <w:t>Self-Governance Statement</w:t>
            </w:r>
          </w:p>
        </w:tc>
        <w:tc>
          <w:tcPr>
            <w:tcW w:w="6634" w:type="dxa"/>
          </w:tcPr>
          <w:p w14:paraId="10C74376" w14:textId="77777777" w:rsidR="00ED18D9" w:rsidRPr="007E0B31" w:rsidRDefault="00ED18D9" w:rsidP="00ED18D9">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ED18D9" w:rsidRPr="007E0B31" w:rsidRDefault="00ED18D9" w:rsidP="00ED18D9">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ED18D9" w:rsidRPr="007E0B31" w:rsidRDefault="00ED18D9" w:rsidP="00ED18D9">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ED18D9" w:rsidRPr="007E0B31" w14:paraId="136D3FE1" w14:textId="77777777" w:rsidTr="490DE6A8">
        <w:trPr>
          <w:cantSplit/>
        </w:trPr>
        <w:tc>
          <w:tcPr>
            <w:tcW w:w="2884" w:type="dxa"/>
          </w:tcPr>
          <w:p w14:paraId="564BE747" w14:textId="77777777" w:rsidR="00ED18D9" w:rsidRPr="007E0B31" w:rsidRDefault="00ED18D9" w:rsidP="00ED18D9">
            <w:pPr>
              <w:pStyle w:val="Arial11Bold"/>
              <w:rPr>
                <w:rFonts w:cs="Arial"/>
              </w:rPr>
            </w:pPr>
            <w:r w:rsidRPr="007E0B31">
              <w:rPr>
                <w:rFonts w:cs="Arial"/>
              </w:rPr>
              <w:t>Setpoint Voltage</w:t>
            </w:r>
          </w:p>
        </w:tc>
        <w:tc>
          <w:tcPr>
            <w:tcW w:w="6634" w:type="dxa"/>
          </w:tcPr>
          <w:p w14:paraId="38F46902" w14:textId="77777777" w:rsidR="00ED18D9" w:rsidRPr="007E0B31" w:rsidRDefault="00ED18D9" w:rsidP="00ED18D9">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proofErr w:type="gramStart"/>
            <w:r w:rsidRPr="007E0B31">
              <w:rPr>
                <w:rFonts w:cs="Arial"/>
                <w:b/>
              </w:rPr>
              <w:t>Embedded</w:t>
            </w:r>
            <w:proofErr w:type="gramEnd"/>
            <w:r w:rsidRPr="007E0B31">
              <w:rPr>
                <w:rFonts w:cs="Arial"/>
              </w:rPr>
              <w:t xml:space="preserve">, is zero. </w:t>
            </w:r>
          </w:p>
        </w:tc>
      </w:tr>
      <w:tr w:rsidR="00ED18D9" w:rsidRPr="007E0B31" w14:paraId="2C5B1DCD" w14:textId="77777777" w:rsidTr="490DE6A8">
        <w:trPr>
          <w:cantSplit/>
        </w:trPr>
        <w:tc>
          <w:tcPr>
            <w:tcW w:w="2884" w:type="dxa"/>
          </w:tcPr>
          <w:p w14:paraId="61385F85" w14:textId="77777777" w:rsidR="00ED18D9" w:rsidRPr="007E0B31" w:rsidRDefault="00ED18D9" w:rsidP="00ED18D9">
            <w:pPr>
              <w:pStyle w:val="Arial11Bold"/>
              <w:rPr>
                <w:rFonts w:cs="Arial"/>
              </w:rPr>
            </w:pPr>
            <w:r w:rsidRPr="007E0B31">
              <w:rPr>
                <w:rFonts w:cs="Arial"/>
              </w:rPr>
              <w:t>Settlement Period</w:t>
            </w:r>
          </w:p>
        </w:tc>
        <w:tc>
          <w:tcPr>
            <w:tcW w:w="6634" w:type="dxa"/>
          </w:tcPr>
          <w:p w14:paraId="4AB567C7" w14:textId="77777777" w:rsidR="00ED18D9" w:rsidRPr="007E0B31" w:rsidRDefault="00ED18D9" w:rsidP="00ED18D9">
            <w:pPr>
              <w:pStyle w:val="TableArial11"/>
              <w:rPr>
                <w:rFonts w:cs="Arial"/>
              </w:rPr>
            </w:pPr>
            <w:r w:rsidRPr="007E0B31">
              <w:rPr>
                <w:rFonts w:cs="Arial"/>
              </w:rPr>
              <w:t>A period of 30 minutes ending on the hour and half-hour in each hour during a day.</w:t>
            </w:r>
          </w:p>
        </w:tc>
      </w:tr>
      <w:tr w:rsidR="00ED18D9" w:rsidRPr="007E0B31" w14:paraId="2C952150" w14:textId="77777777" w:rsidTr="490DE6A8">
        <w:trPr>
          <w:cantSplit/>
        </w:trPr>
        <w:tc>
          <w:tcPr>
            <w:tcW w:w="2884" w:type="dxa"/>
          </w:tcPr>
          <w:p w14:paraId="3E931984" w14:textId="77777777" w:rsidR="00ED18D9" w:rsidRPr="007E0B31" w:rsidRDefault="00ED18D9" w:rsidP="00ED18D9">
            <w:pPr>
              <w:pStyle w:val="Arial11Bold"/>
              <w:rPr>
                <w:rFonts w:cs="Arial"/>
              </w:rPr>
            </w:pPr>
            <w:r w:rsidRPr="007E0B31">
              <w:rPr>
                <w:rFonts w:cs="Arial"/>
              </w:rPr>
              <w:t>Seven Year Statement</w:t>
            </w:r>
          </w:p>
        </w:tc>
        <w:tc>
          <w:tcPr>
            <w:tcW w:w="6634" w:type="dxa"/>
          </w:tcPr>
          <w:p w14:paraId="2C46A0D7" w14:textId="20DD6457" w:rsidR="00ED18D9" w:rsidRPr="007E0B31" w:rsidRDefault="00ED18D9" w:rsidP="00ED18D9">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ED18D9" w:rsidRPr="007E0B31" w14:paraId="6A64B863" w14:textId="77777777" w:rsidTr="490DE6A8">
        <w:trPr>
          <w:cantSplit/>
        </w:trPr>
        <w:tc>
          <w:tcPr>
            <w:tcW w:w="2884" w:type="dxa"/>
          </w:tcPr>
          <w:p w14:paraId="702BBF4B" w14:textId="77777777" w:rsidR="00ED18D9" w:rsidRPr="007E0B31" w:rsidRDefault="00ED18D9" w:rsidP="00ED18D9">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ED18D9" w:rsidRPr="007E0B31" w:rsidRDefault="00ED18D9" w:rsidP="00ED18D9">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ED18D9" w:rsidRPr="007E0B31" w14:paraId="510136CA" w14:textId="77777777" w:rsidTr="490DE6A8">
        <w:trPr>
          <w:cantSplit/>
        </w:trPr>
        <w:tc>
          <w:tcPr>
            <w:tcW w:w="2884" w:type="dxa"/>
          </w:tcPr>
          <w:p w14:paraId="35028F39" w14:textId="77777777" w:rsidR="00ED18D9" w:rsidRPr="007E0B31" w:rsidRDefault="00ED18D9" w:rsidP="00ED18D9">
            <w:pPr>
              <w:pStyle w:val="Arial11Bold"/>
              <w:rPr>
                <w:rFonts w:cs="Arial"/>
                <w:lang w:val="en-US"/>
              </w:rPr>
            </w:pPr>
            <w:r w:rsidRPr="007E0B31">
              <w:rPr>
                <w:rFonts w:cs="Arial"/>
                <w:lang w:val="en-US"/>
              </w:rPr>
              <w:t>SHETL</w:t>
            </w:r>
          </w:p>
        </w:tc>
        <w:tc>
          <w:tcPr>
            <w:tcW w:w="6634" w:type="dxa"/>
          </w:tcPr>
          <w:p w14:paraId="3E3D4EB4" w14:textId="77777777" w:rsidR="00ED18D9" w:rsidRPr="007E0B31" w:rsidRDefault="00ED18D9" w:rsidP="00ED18D9">
            <w:pPr>
              <w:pStyle w:val="TableArial11"/>
              <w:rPr>
                <w:rFonts w:cs="Arial"/>
              </w:rPr>
            </w:pPr>
            <w:r w:rsidRPr="007E0B31">
              <w:rPr>
                <w:rFonts w:cs="Arial"/>
              </w:rPr>
              <w:t>Scottish Hydro-Electric Transmission Limited</w:t>
            </w:r>
            <w:r>
              <w:rPr>
                <w:rFonts w:cs="Arial"/>
              </w:rPr>
              <w:t>.</w:t>
            </w:r>
          </w:p>
        </w:tc>
      </w:tr>
      <w:tr w:rsidR="00ED18D9" w:rsidRPr="007E0B31" w14:paraId="67FED673" w14:textId="77777777" w:rsidTr="490DE6A8">
        <w:trPr>
          <w:cantSplit/>
        </w:trPr>
        <w:tc>
          <w:tcPr>
            <w:tcW w:w="2884" w:type="dxa"/>
          </w:tcPr>
          <w:p w14:paraId="369FD6B3" w14:textId="77777777" w:rsidR="00ED18D9" w:rsidRPr="007E0B31" w:rsidRDefault="00ED18D9" w:rsidP="00ED18D9">
            <w:pPr>
              <w:pStyle w:val="Arial11Bold"/>
              <w:rPr>
                <w:rFonts w:cs="Arial"/>
              </w:rPr>
            </w:pPr>
            <w:r w:rsidRPr="007E0B31">
              <w:rPr>
                <w:rFonts w:cs="Arial"/>
              </w:rPr>
              <w:t>Shutdown</w:t>
            </w:r>
          </w:p>
        </w:tc>
        <w:tc>
          <w:tcPr>
            <w:tcW w:w="6634" w:type="dxa"/>
          </w:tcPr>
          <w:p w14:paraId="6E389810" w14:textId="39840711" w:rsidR="00ED18D9" w:rsidRPr="000B675D" w:rsidRDefault="00ED18D9" w:rsidP="00ED18D9">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ED18D9" w:rsidRPr="00105C6E" w:rsidRDefault="00ED18D9" w:rsidP="00ED18D9">
            <w:pPr>
              <w:pStyle w:val="Default"/>
              <w:jc w:val="both"/>
              <w:rPr>
                <w:sz w:val="20"/>
                <w:szCs w:val="20"/>
              </w:rPr>
            </w:pPr>
          </w:p>
          <w:p w14:paraId="15309EA0" w14:textId="77777777" w:rsidR="00ED18D9" w:rsidRDefault="00ED18D9" w:rsidP="00ED18D9">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ED18D9" w:rsidRDefault="00ED18D9" w:rsidP="00ED18D9">
            <w:pPr>
              <w:pStyle w:val="Default"/>
              <w:jc w:val="both"/>
              <w:rPr>
                <w:sz w:val="20"/>
                <w:szCs w:val="20"/>
              </w:rPr>
            </w:pPr>
          </w:p>
          <w:p w14:paraId="6125EFD5" w14:textId="77777777" w:rsidR="00ED18D9" w:rsidRDefault="00ED18D9" w:rsidP="00ED18D9">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ED18D9" w:rsidRPr="002A73E9" w:rsidRDefault="00ED18D9" w:rsidP="00ED18D9">
            <w:pPr>
              <w:pStyle w:val="Default"/>
              <w:jc w:val="both"/>
              <w:rPr>
                <w:sz w:val="20"/>
              </w:rPr>
            </w:pPr>
          </w:p>
        </w:tc>
      </w:tr>
      <w:tr w:rsidR="00ED18D9" w:rsidRPr="007E0B31" w14:paraId="7BC2DAF6" w14:textId="77777777" w:rsidTr="490DE6A8">
        <w:trPr>
          <w:cantSplit/>
        </w:trPr>
        <w:tc>
          <w:tcPr>
            <w:tcW w:w="2884" w:type="dxa"/>
          </w:tcPr>
          <w:p w14:paraId="3675FAA8" w14:textId="77777777" w:rsidR="00ED18D9" w:rsidRPr="007E0B31" w:rsidRDefault="00ED18D9" w:rsidP="00ED18D9">
            <w:pPr>
              <w:pStyle w:val="Arial11Bold"/>
              <w:rPr>
                <w:rFonts w:cs="Arial"/>
                <w:lang w:val="en-US"/>
              </w:rPr>
            </w:pPr>
            <w:r w:rsidRPr="007E0B31">
              <w:rPr>
                <w:rFonts w:cs="Arial"/>
                <w:lang w:val="en-US"/>
              </w:rPr>
              <w:t>Significant Code Review</w:t>
            </w:r>
          </w:p>
        </w:tc>
        <w:tc>
          <w:tcPr>
            <w:tcW w:w="6634" w:type="dxa"/>
          </w:tcPr>
          <w:p w14:paraId="671DC2B0" w14:textId="77777777" w:rsidR="00ED18D9" w:rsidRPr="007E0B31" w:rsidRDefault="00ED18D9" w:rsidP="00ED18D9">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w:t>
            </w:r>
          </w:p>
        </w:tc>
      </w:tr>
      <w:tr w:rsidR="00ED18D9" w:rsidRPr="007E0B31" w14:paraId="1B5DF07B" w14:textId="77777777" w:rsidTr="005A3DF9">
        <w:trPr>
          <w:cantSplit/>
          <w:trHeight w:val="844"/>
        </w:trPr>
        <w:tc>
          <w:tcPr>
            <w:tcW w:w="2884" w:type="dxa"/>
          </w:tcPr>
          <w:p w14:paraId="7D570753" w14:textId="77777777" w:rsidR="00ED18D9" w:rsidRPr="007E0B31" w:rsidRDefault="00ED18D9" w:rsidP="00ED18D9">
            <w:pPr>
              <w:pStyle w:val="Arial11Bold"/>
              <w:rPr>
                <w:rFonts w:cs="Arial"/>
                <w:lang w:val="en-US"/>
              </w:rPr>
            </w:pPr>
            <w:r w:rsidRPr="007E0B31">
              <w:rPr>
                <w:rFonts w:cs="Arial"/>
                <w:lang w:val="en-US"/>
              </w:rPr>
              <w:t>Significant Code Review Phase</w:t>
            </w:r>
          </w:p>
        </w:tc>
        <w:tc>
          <w:tcPr>
            <w:tcW w:w="6634" w:type="dxa"/>
          </w:tcPr>
          <w:p w14:paraId="0EC0F404" w14:textId="77777777" w:rsidR="00ED18D9" w:rsidRPr="007E0B31" w:rsidRDefault="00ED18D9" w:rsidP="00ED18D9">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 </w:t>
            </w:r>
          </w:p>
        </w:tc>
      </w:tr>
      <w:tr w:rsidR="00ED18D9" w:rsidRPr="007E0B31" w14:paraId="5ADB841A" w14:textId="77777777" w:rsidTr="005A3DF9">
        <w:trPr>
          <w:cantSplit/>
          <w:trHeight w:val="391"/>
        </w:trPr>
        <w:tc>
          <w:tcPr>
            <w:tcW w:w="2884" w:type="dxa"/>
          </w:tcPr>
          <w:p w14:paraId="7F34926A" w14:textId="77777777" w:rsidR="00ED18D9" w:rsidRPr="005A3DF9" w:rsidRDefault="00ED18D9" w:rsidP="00ED18D9">
            <w:pPr>
              <w:rPr>
                <w:b/>
                <w:bCs/>
              </w:rPr>
            </w:pPr>
            <w:r w:rsidRPr="005A3DF9">
              <w:rPr>
                <w:b/>
                <w:bCs/>
              </w:rPr>
              <w:t>Significant Event</w:t>
            </w:r>
          </w:p>
        </w:tc>
        <w:tc>
          <w:tcPr>
            <w:tcW w:w="6634" w:type="dxa"/>
          </w:tcPr>
          <w:p w14:paraId="1EE1E359" w14:textId="77777777" w:rsidR="00ED18D9" w:rsidRPr="005A3DF9" w:rsidRDefault="00ED18D9" w:rsidP="00ED18D9">
            <w:r w:rsidRPr="005A3DF9">
              <w:t xml:space="preserve">An </w:t>
            </w:r>
            <w:r w:rsidRPr="005A3DF9">
              <w:rPr>
                <w:b/>
                <w:bCs/>
              </w:rPr>
              <w:t>Event</w:t>
            </w:r>
            <w:r w:rsidRPr="005A3DF9">
              <w:t>, as defined in OC3.4.1.</w:t>
            </w:r>
          </w:p>
        </w:tc>
      </w:tr>
      <w:tr w:rsidR="00ED18D9" w:rsidRPr="007E0B31" w14:paraId="1BEA81BE" w14:textId="77777777" w:rsidTr="490DE6A8">
        <w:trPr>
          <w:cantSplit/>
        </w:trPr>
        <w:tc>
          <w:tcPr>
            <w:tcW w:w="2884" w:type="dxa"/>
          </w:tcPr>
          <w:p w14:paraId="7DDF6CE8" w14:textId="77777777" w:rsidR="00ED18D9" w:rsidRPr="007E0B31" w:rsidRDefault="00ED18D9" w:rsidP="00ED18D9">
            <w:pPr>
              <w:pStyle w:val="Arial11Bold"/>
              <w:rPr>
                <w:rFonts w:cs="Arial"/>
              </w:rPr>
            </w:pPr>
            <w:r w:rsidRPr="007E0B31">
              <w:rPr>
                <w:rFonts w:cs="Arial"/>
              </w:rPr>
              <w:lastRenderedPageBreak/>
              <w:t>Significant Incident</w:t>
            </w:r>
          </w:p>
        </w:tc>
        <w:tc>
          <w:tcPr>
            <w:tcW w:w="6634" w:type="dxa"/>
          </w:tcPr>
          <w:p w14:paraId="7F61F265" w14:textId="77777777" w:rsidR="00ED18D9" w:rsidRPr="007E0B31" w:rsidRDefault="00ED18D9" w:rsidP="00ED18D9">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ED18D9" w:rsidRPr="007E0B31" w:rsidRDefault="00ED18D9" w:rsidP="00ED18D9">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proofErr w:type="gramStart"/>
            <w:r w:rsidRPr="007E0B31">
              <w:rPr>
                <w:rFonts w:cs="Arial"/>
                <w:b/>
              </w:rPr>
              <w:t>User</w:t>
            </w:r>
            <w:r w:rsidRPr="007E0B31">
              <w:rPr>
                <w:rFonts w:cs="Arial"/>
              </w:rPr>
              <w:t xml:space="preserve"> accordingly;</w:t>
            </w:r>
            <w:proofErr w:type="gramEnd"/>
            <w:r w:rsidRPr="007E0B31">
              <w:rPr>
                <w:rFonts w:cs="Arial"/>
              </w:rPr>
              <w:t xml:space="preserve"> or</w:t>
            </w:r>
          </w:p>
          <w:p w14:paraId="00F396BD" w14:textId="5EB0F9B3" w:rsidR="00ED18D9" w:rsidRPr="007E0B31" w:rsidRDefault="00ED18D9" w:rsidP="00ED18D9">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ED18D9" w:rsidRPr="007E0B31" w14:paraId="3E055DF2" w14:textId="77777777" w:rsidTr="490DE6A8">
        <w:trPr>
          <w:cantSplit/>
        </w:trPr>
        <w:tc>
          <w:tcPr>
            <w:tcW w:w="2884" w:type="dxa"/>
          </w:tcPr>
          <w:p w14:paraId="0E800888" w14:textId="77777777" w:rsidR="00ED18D9" w:rsidRPr="007E0B31" w:rsidRDefault="00ED18D9" w:rsidP="00ED18D9">
            <w:pPr>
              <w:pStyle w:val="Arial11Bold"/>
              <w:rPr>
                <w:rFonts w:cs="Arial"/>
              </w:rPr>
            </w:pPr>
            <w:r w:rsidRPr="007E0B31">
              <w:rPr>
                <w:rFonts w:cs="Arial"/>
              </w:rPr>
              <w:t>Simultaneous Tap Change</w:t>
            </w:r>
          </w:p>
        </w:tc>
        <w:tc>
          <w:tcPr>
            <w:tcW w:w="6634" w:type="dxa"/>
          </w:tcPr>
          <w:p w14:paraId="60D3F25A" w14:textId="2377F85E" w:rsidR="00ED18D9" w:rsidRPr="007E0B31" w:rsidRDefault="00ED18D9" w:rsidP="00ED18D9">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ED18D9" w:rsidRPr="007E0B31" w14:paraId="328E6979" w14:textId="77777777" w:rsidTr="490DE6A8">
        <w:trPr>
          <w:cantSplit/>
        </w:trPr>
        <w:tc>
          <w:tcPr>
            <w:tcW w:w="2884" w:type="dxa"/>
          </w:tcPr>
          <w:p w14:paraId="7DB29454" w14:textId="260E372C" w:rsidR="00ED18D9" w:rsidRPr="009A551F" w:rsidRDefault="00ED18D9" w:rsidP="00ED18D9">
            <w:pPr>
              <w:pStyle w:val="Arial11Bold"/>
              <w:rPr>
                <w:rFonts w:cs="Arial"/>
              </w:rPr>
            </w:pPr>
            <w:r w:rsidRPr="009A551F">
              <w:rPr>
                <w:lang w:val="en-US"/>
              </w:rPr>
              <w:t>Single Intraday Coupling</w:t>
            </w:r>
          </w:p>
        </w:tc>
        <w:tc>
          <w:tcPr>
            <w:tcW w:w="6634" w:type="dxa"/>
          </w:tcPr>
          <w:p w14:paraId="46F14FC7" w14:textId="686B1D19" w:rsidR="00ED18D9" w:rsidRPr="009A551F" w:rsidRDefault="00ED18D9" w:rsidP="00ED18D9">
            <w:pPr>
              <w:pStyle w:val="TableArial11"/>
              <w:rPr>
                <w:rFonts w:cs="Arial"/>
              </w:rPr>
            </w:pPr>
            <w:r w:rsidRPr="009A551F">
              <w:t>The continuous process where collected orders are matched and cross-zonal capacity is allocated simultaneously for different bidding zones in the intraday market.</w:t>
            </w:r>
          </w:p>
        </w:tc>
      </w:tr>
      <w:tr w:rsidR="00ED18D9" w:rsidRPr="007E0B31" w14:paraId="5AFB48FD" w14:textId="77777777" w:rsidTr="490DE6A8">
        <w:trPr>
          <w:cantSplit/>
        </w:trPr>
        <w:tc>
          <w:tcPr>
            <w:tcW w:w="2884" w:type="dxa"/>
          </w:tcPr>
          <w:p w14:paraId="6EF1D6A4" w14:textId="77777777" w:rsidR="00ED18D9" w:rsidRPr="007E0B31" w:rsidRDefault="00ED18D9" w:rsidP="00ED18D9">
            <w:pPr>
              <w:pStyle w:val="Arial11Bold"/>
              <w:rPr>
                <w:rFonts w:cs="Arial"/>
              </w:rPr>
            </w:pPr>
            <w:r w:rsidRPr="007E0B31">
              <w:rPr>
                <w:rFonts w:cs="Arial"/>
              </w:rPr>
              <w:t>Single Line Diagram</w:t>
            </w:r>
          </w:p>
        </w:tc>
        <w:tc>
          <w:tcPr>
            <w:tcW w:w="6634" w:type="dxa"/>
          </w:tcPr>
          <w:p w14:paraId="4EC44797" w14:textId="77777777" w:rsidR="00ED18D9" w:rsidRPr="007E0B31" w:rsidRDefault="00ED18D9" w:rsidP="00ED18D9">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ED18D9" w:rsidRPr="007E0B31" w14:paraId="465C7113" w14:textId="77777777" w:rsidTr="490DE6A8">
        <w:trPr>
          <w:cantSplit/>
        </w:trPr>
        <w:tc>
          <w:tcPr>
            <w:tcW w:w="2884" w:type="dxa"/>
          </w:tcPr>
          <w:p w14:paraId="752C09A5" w14:textId="77777777" w:rsidR="00ED18D9" w:rsidRPr="007E0B31" w:rsidRDefault="00ED18D9" w:rsidP="00ED18D9">
            <w:pPr>
              <w:pStyle w:val="Arial11Bold"/>
              <w:rPr>
                <w:rFonts w:cs="Arial"/>
              </w:rPr>
            </w:pPr>
            <w:r w:rsidRPr="007E0B31">
              <w:rPr>
                <w:rFonts w:cs="Arial"/>
              </w:rPr>
              <w:t>Single Point of Connection</w:t>
            </w:r>
          </w:p>
        </w:tc>
        <w:tc>
          <w:tcPr>
            <w:tcW w:w="6634" w:type="dxa"/>
          </w:tcPr>
          <w:p w14:paraId="357AE2D2" w14:textId="77777777" w:rsidR="00ED18D9" w:rsidRPr="007E0B31" w:rsidRDefault="00ED18D9" w:rsidP="00ED18D9">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ED18D9" w:rsidRPr="007E0B31" w14:paraId="6F54CDA0" w14:textId="77777777" w:rsidTr="490DE6A8">
        <w:trPr>
          <w:cantSplit/>
        </w:trPr>
        <w:tc>
          <w:tcPr>
            <w:tcW w:w="2884" w:type="dxa"/>
          </w:tcPr>
          <w:p w14:paraId="636AB71F" w14:textId="77777777" w:rsidR="00ED18D9" w:rsidRPr="007E0B31" w:rsidRDefault="00ED18D9" w:rsidP="00ED18D9">
            <w:pPr>
              <w:pStyle w:val="Arial11Bold"/>
              <w:rPr>
                <w:rFonts w:cs="Arial"/>
              </w:rPr>
            </w:pPr>
            <w:r w:rsidRPr="007E0B31">
              <w:rPr>
                <w:rFonts w:cs="Arial"/>
              </w:rPr>
              <w:t>Site Common Drawings</w:t>
            </w:r>
          </w:p>
        </w:tc>
        <w:tc>
          <w:tcPr>
            <w:tcW w:w="6634" w:type="dxa"/>
          </w:tcPr>
          <w:p w14:paraId="10001C92" w14:textId="77777777" w:rsidR="00ED18D9" w:rsidRPr="007E0B31" w:rsidRDefault="00ED18D9" w:rsidP="00ED18D9">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ED18D9" w:rsidRPr="007E0B31" w14:paraId="5735D188" w14:textId="77777777" w:rsidTr="490DE6A8">
        <w:trPr>
          <w:cantSplit/>
        </w:trPr>
        <w:tc>
          <w:tcPr>
            <w:tcW w:w="2884" w:type="dxa"/>
          </w:tcPr>
          <w:p w14:paraId="236162FF" w14:textId="77777777" w:rsidR="00ED18D9" w:rsidRPr="007E0B31" w:rsidRDefault="00ED18D9" w:rsidP="00ED18D9">
            <w:pPr>
              <w:pStyle w:val="Arial11Bold"/>
              <w:rPr>
                <w:rFonts w:cs="Arial"/>
              </w:rPr>
            </w:pPr>
            <w:r w:rsidRPr="007E0B31">
              <w:rPr>
                <w:rFonts w:cs="Arial"/>
              </w:rPr>
              <w:t xml:space="preserve">Site Responsibility Schedule </w:t>
            </w:r>
          </w:p>
        </w:tc>
        <w:tc>
          <w:tcPr>
            <w:tcW w:w="6634" w:type="dxa"/>
          </w:tcPr>
          <w:p w14:paraId="6A1F8B74" w14:textId="77777777" w:rsidR="00ED18D9" w:rsidRPr="007E0B31" w:rsidRDefault="00ED18D9" w:rsidP="00ED18D9">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ED18D9" w:rsidRPr="007E0B31" w14:paraId="45E94789" w14:textId="77777777" w:rsidTr="490DE6A8">
        <w:trPr>
          <w:cantSplit/>
        </w:trPr>
        <w:tc>
          <w:tcPr>
            <w:tcW w:w="2884" w:type="dxa"/>
          </w:tcPr>
          <w:p w14:paraId="46B439EE" w14:textId="77777777" w:rsidR="00ED18D9" w:rsidRPr="007E0B31" w:rsidRDefault="00ED18D9" w:rsidP="00ED18D9">
            <w:pPr>
              <w:pStyle w:val="Arial11Bold"/>
              <w:rPr>
                <w:rFonts w:cs="Arial"/>
              </w:rPr>
            </w:pPr>
            <w:r w:rsidRPr="007E0B31">
              <w:rPr>
                <w:rFonts w:cs="Arial"/>
              </w:rPr>
              <w:t>Slope</w:t>
            </w:r>
          </w:p>
        </w:tc>
        <w:tc>
          <w:tcPr>
            <w:tcW w:w="6634" w:type="dxa"/>
          </w:tcPr>
          <w:p w14:paraId="0B1F2C0B" w14:textId="77777777" w:rsidR="00ED18D9" w:rsidRPr="007E0B31" w:rsidRDefault="00ED18D9" w:rsidP="00ED18D9">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ED18D9" w:rsidRPr="007E0B31" w14:paraId="37CB2940" w14:textId="77777777" w:rsidTr="490DE6A8">
        <w:trPr>
          <w:cantSplit/>
        </w:trPr>
        <w:tc>
          <w:tcPr>
            <w:tcW w:w="2884" w:type="dxa"/>
          </w:tcPr>
          <w:p w14:paraId="216A2CB0" w14:textId="77777777" w:rsidR="00ED18D9" w:rsidRPr="007E0B31" w:rsidRDefault="00ED18D9" w:rsidP="00ED18D9">
            <w:pPr>
              <w:pStyle w:val="Arial11Bold"/>
              <w:rPr>
                <w:rFonts w:cs="Arial"/>
              </w:rPr>
            </w:pPr>
            <w:r w:rsidRPr="007E0B31">
              <w:rPr>
                <w:rFonts w:cs="Arial"/>
              </w:rPr>
              <w:t>Small Participant</w:t>
            </w:r>
          </w:p>
        </w:tc>
        <w:tc>
          <w:tcPr>
            <w:tcW w:w="6634" w:type="dxa"/>
          </w:tcPr>
          <w:p w14:paraId="01410E38" w14:textId="77777777" w:rsidR="00ED18D9" w:rsidRPr="007E0B31" w:rsidRDefault="00ED18D9" w:rsidP="00ED18D9">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ED18D9" w:rsidRPr="007E0B31" w14:paraId="1F395979" w14:textId="77777777" w:rsidTr="490DE6A8">
        <w:trPr>
          <w:cantSplit/>
        </w:trPr>
        <w:tc>
          <w:tcPr>
            <w:tcW w:w="2884" w:type="dxa"/>
          </w:tcPr>
          <w:p w14:paraId="07FA4ADB" w14:textId="77777777" w:rsidR="00ED18D9" w:rsidRPr="007E0B31" w:rsidRDefault="00ED18D9" w:rsidP="00ED18D9">
            <w:pPr>
              <w:pStyle w:val="Arial11Bold"/>
              <w:rPr>
                <w:rFonts w:cs="Arial"/>
              </w:rPr>
            </w:pPr>
            <w:r w:rsidRPr="007E0B31">
              <w:rPr>
                <w:rFonts w:cs="Arial"/>
              </w:rPr>
              <w:lastRenderedPageBreak/>
              <w:t>Small Power Station</w:t>
            </w:r>
          </w:p>
        </w:tc>
        <w:tc>
          <w:tcPr>
            <w:tcW w:w="6634" w:type="dxa"/>
          </w:tcPr>
          <w:p w14:paraId="281660E4" w14:textId="77777777" w:rsidR="00ED18D9" w:rsidRPr="007E0B31" w:rsidRDefault="00ED18D9" w:rsidP="00ED18D9">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ED18D9" w:rsidRPr="007E0B31" w:rsidRDefault="00ED18D9" w:rsidP="00ED18D9">
            <w:pPr>
              <w:pStyle w:val="TableArial11"/>
              <w:ind w:left="567" w:hanging="567"/>
              <w:rPr>
                <w:rFonts w:cs="Arial"/>
              </w:rPr>
            </w:pPr>
            <w:r w:rsidRPr="007E0B31">
              <w:rPr>
                <w:rFonts w:cs="Arial"/>
              </w:rPr>
              <w:t>(a)</w:t>
            </w:r>
            <w:r w:rsidRPr="007E0B31">
              <w:rPr>
                <w:rFonts w:cs="Arial"/>
              </w:rPr>
              <w:tab/>
              <w:t>directly connected to:</w:t>
            </w:r>
          </w:p>
          <w:p w14:paraId="13A62CE9" w14:textId="4218E8A6" w:rsidR="00ED18D9" w:rsidRPr="007E0B31" w:rsidRDefault="00ED18D9" w:rsidP="00ED18D9">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ED18D9" w:rsidRPr="007E0B31" w:rsidRDefault="00ED18D9" w:rsidP="00ED18D9">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ED18D9" w:rsidRPr="007E0B31" w:rsidRDefault="00ED18D9" w:rsidP="00ED18D9">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w:t>
            </w:r>
            <w:proofErr w:type="gramStart"/>
            <w:r w:rsidRPr="007E0B31">
              <w:rPr>
                <w:rFonts w:cs="Arial"/>
              </w:rPr>
              <w:t>MW;</w:t>
            </w:r>
            <w:proofErr w:type="gramEnd"/>
            <w:r w:rsidRPr="007E0B31">
              <w:rPr>
                <w:rFonts w:cs="Arial"/>
              </w:rPr>
              <w:t xml:space="preserve"> or</w:t>
            </w:r>
          </w:p>
          <w:p w14:paraId="7C66EFE5" w14:textId="77777777" w:rsidR="00ED18D9" w:rsidRPr="007E0B31" w:rsidRDefault="00ED18D9" w:rsidP="00ED18D9">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r w:rsidRPr="007E0B31">
              <w:rPr>
                <w:rFonts w:cs="Arial"/>
              </w:rPr>
              <w:t xml:space="preserve"> </w:t>
            </w:r>
          </w:p>
          <w:p w14:paraId="140E2BBD" w14:textId="77777777" w:rsidR="00ED18D9" w:rsidRPr="007E0B31" w:rsidRDefault="00ED18D9" w:rsidP="00ED18D9">
            <w:pPr>
              <w:pStyle w:val="TableArial11"/>
              <w:ind w:left="567" w:hanging="567"/>
              <w:rPr>
                <w:rFonts w:cs="Arial"/>
              </w:rPr>
            </w:pPr>
            <w:r w:rsidRPr="007E0B31">
              <w:rPr>
                <w:rFonts w:cs="Arial"/>
              </w:rPr>
              <w:t>or,</w:t>
            </w:r>
          </w:p>
          <w:p w14:paraId="7EB0BBC3" w14:textId="77777777" w:rsidR="00ED18D9" w:rsidRPr="007E0B31" w:rsidRDefault="00ED18D9" w:rsidP="00ED18D9">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ED18D9" w:rsidRPr="007E0B31" w:rsidRDefault="00ED18D9" w:rsidP="00ED18D9">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ED18D9" w:rsidRPr="007E0B31" w:rsidRDefault="00ED18D9" w:rsidP="00ED18D9">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ED18D9" w:rsidRPr="007E0B31" w:rsidRDefault="00ED18D9" w:rsidP="00ED18D9">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709A46B5" w14:textId="77777777" w:rsidR="00ED18D9" w:rsidRPr="007E0B31" w:rsidRDefault="00ED18D9" w:rsidP="00ED18D9">
            <w:pPr>
              <w:pStyle w:val="TableArial11"/>
              <w:ind w:left="567" w:hanging="567"/>
              <w:rPr>
                <w:rFonts w:cs="Arial"/>
              </w:rPr>
            </w:pPr>
            <w:r w:rsidRPr="007E0B31">
              <w:rPr>
                <w:rFonts w:cs="Arial"/>
              </w:rPr>
              <w:t>or,</w:t>
            </w:r>
          </w:p>
          <w:p w14:paraId="6997783A" w14:textId="77777777" w:rsidR="00ED18D9" w:rsidRPr="007E0B31" w:rsidRDefault="00ED18D9" w:rsidP="00ED18D9">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ED18D9" w:rsidRPr="007E0B31" w:rsidRDefault="00ED18D9" w:rsidP="00ED18D9">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ED18D9" w:rsidRPr="007E0B31" w:rsidRDefault="00ED18D9" w:rsidP="00ED18D9">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ED18D9" w:rsidRPr="007E0B31" w:rsidRDefault="00ED18D9" w:rsidP="00ED18D9">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01651DEA" w14:textId="77777777" w:rsidR="00ED18D9" w:rsidRPr="007E0B31" w:rsidRDefault="00ED18D9" w:rsidP="00ED18D9">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D18D9" w:rsidRPr="007E0B31" w14:paraId="7573FBB9" w14:textId="77777777" w:rsidTr="490DE6A8">
        <w:trPr>
          <w:cantSplit/>
        </w:trPr>
        <w:tc>
          <w:tcPr>
            <w:tcW w:w="2884" w:type="dxa"/>
          </w:tcPr>
          <w:p w14:paraId="762A4B06" w14:textId="77777777" w:rsidR="00ED18D9" w:rsidRPr="007E0B31" w:rsidRDefault="00ED18D9" w:rsidP="00ED18D9">
            <w:pPr>
              <w:pStyle w:val="Arial11Bold"/>
              <w:rPr>
                <w:rFonts w:cs="Arial"/>
              </w:rPr>
            </w:pPr>
            <w:r w:rsidRPr="007E0B31">
              <w:rPr>
                <w:rFonts w:cs="Arial"/>
              </w:rPr>
              <w:t>Speeder Motor Setting Range</w:t>
            </w:r>
          </w:p>
        </w:tc>
        <w:tc>
          <w:tcPr>
            <w:tcW w:w="6634" w:type="dxa"/>
          </w:tcPr>
          <w:p w14:paraId="4F8D293D" w14:textId="77777777" w:rsidR="00ED18D9" w:rsidRPr="007E0B31" w:rsidRDefault="00ED18D9" w:rsidP="00ED18D9">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ED18D9" w:rsidRPr="007E0B31" w14:paraId="04280D98" w14:textId="77777777" w:rsidTr="490DE6A8">
        <w:trPr>
          <w:cantSplit/>
        </w:trPr>
        <w:tc>
          <w:tcPr>
            <w:tcW w:w="2884" w:type="dxa"/>
          </w:tcPr>
          <w:p w14:paraId="7D8CDDFE" w14:textId="77777777" w:rsidR="00ED18D9" w:rsidRPr="007E0B31" w:rsidRDefault="00ED18D9" w:rsidP="00ED18D9">
            <w:pPr>
              <w:pStyle w:val="Arial11Bold"/>
              <w:rPr>
                <w:rFonts w:cs="Arial"/>
              </w:rPr>
            </w:pPr>
            <w:r w:rsidRPr="007E0B31">
              <w:rPr>
                <w:rFonts w:cs="Arial"/>
              </w:rPr>
              <w:t>SPT</w:t>
            </w:r>
          </w:p>
        </w:tc>
        <w:tc>
          <w:tcPr>
            <w:tcW w:w="6634" w:type="dxa"/>
          </w:tcPr>
          <w:p w14:paraId="202D47CC" w14:textId="77777777" w:rsidR="00ED18D9" w:rsidRPr="007E0B31" w:rsidRDefault="00ED18D9" w:rsidP="00ED18D9">
            <w:pPr>
              <w:pStyle w:val="TableArial11"/>
              <w:rPr>
                <w:rFonts w:cs="Arial"/>
              </w:rPr>
            </w:pPr>
            <w:r w:rsidRPr="007E0B31">
              <w:rPr>
                <w:rFonts w:cs="Arial"/>
              </w:rPr>
              <w:t>SP Transmission Limited</w:t>
            </w:r>
            <w:r>
              <w:rPr>
                <w:rFonts w:cs="Arial"/>
              </w:rPr>
              <w:t xml:space="preserve"> plc</w:t>
            </w:r>
          </w:p>
        </w:tc>
      </w:tr>
      <w:tr w:rsidR="00ED18D9" w:rsidRPr="007E0B31" w14:paraId="2DA67376" w14:textId="77777777" w:rsidTr="490DE6A8">
        <w:trPr>
          <w:cantSplit/>
        </w:trPr>
        <w:tc>
          <w:tcPr>
            <w:tcW w:w="2884" w:type="dxa"/>
          </w:tcPr>
          <w:p w14:paraId="22F630E2" w14:textId="084D3F3B" w:rsidR="00ED18D9" w:rsidRPr="004F1DF0" w:rsidRDefault="00ED18D9" w:rsidP="00ED18D9">
            <w:pPr>
              <w:rPr>
                <w:b/>
              </w:rPr>
            </w:pPr>
            <w:r w:rsidRPr="004F1DF0">
              <w:rPr>
                <w:rFonts w:cs="Arial"/>
                <w:b/>
              </w:rPr>
              <w:t>Standard Contract Terms</w:t>
            </w:r>
          </w:p>
        </w:tc>
        <w:tc>
          <w:tcPr>
            <w:tcW w:w="6634" w:type="dxa"/>
          </w:tcPr>
          <w:p w14:paraId="5D840AFD" w14:textId="4E3A5439" w:rsidR="00ED18D9" w:rsidRPr="00DD7E1A" w:rsidRDefault="00ED18D9" w:rsidP="00ED18D9">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ED18D9" w:rsidRPr="007E0B31" w14:paraId="67A0366B" w14:textId="77777777" w:rsidTr="490DE6A8">
        <w:trPr>
          <w:cantSplit/>
        </w:trPr>
        <w:tc>
          <w:tcPr>
            <w:tcW w:w="2884" w:type="dxa"/>
          </w:tcPr>
          <w:p w14:paraId="0F9E2157" w14:textId="5498E044" w:rsidR="00ED18D9" w:rsidRDefault="00ED18D9" w:rsidP="00ED18D9">
            <w:pPr>
              <w:pStyle w:val="Arial11Bold"/>
              <w:rPr>
                <w:rFonts w:cs="Arial"/>
              </w:rPr>
            </w:pPr>
            <w:r w:rsidRPr="007E0B31">
              <w:rPr>
                <w:rFonts w:cs="Arial"/>
              </w:rPr>
              <w:lastRenderedPageBreak/>
              <w:t>Standard Modifications</w:t>
            </w:r>
          </w:p>
          <w:p w14:paraId="07E084EC" w14:textId="7E4794BD" w:rsidR="00ED18D9" w:rsidRPr="00FB43E1" w:rsidRDefault="00ED18D9" w:rsidP="00ED18D9"/>
        </w:tc>
        <w:tc>
          <w:tcPr>
            <w:tcW w:w="6634" w:type="dxa"/>
          </w:tcPr>
          <w:p w14:paraId="46989946" w14:textId="77777777" w:rsidR="00ED18D9" w:rsidRPr="005C20E3" w:rsidRDefault="00ED18D9" w:rsidP="00ED18D9">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ED18D9" w:rsidRPr="007E0B31" w:rsidRDefault="00ED18D9" w:rsidP="00ED18D9">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ED18D9" w:rsidRPr="007E0B31" w14:paraId="0BE680B8" w14:textId="77777777" w:rsidTr="490DE6A8">
        <w:trPr>
          <w:cantSplit/>
        </w:trPr>
        <w:tc>
          <w:tcPr>
            <w:tcW w:w="2884" w:type="dxa"/>
          </w:tcPr>
          <w:p w14:paraId="08548C67" w14:textId="77777777" w:rsidR="00ED18D9" w:rsidRPr="007E0B31" w:rsidRDefault="00ED18D9" w:rsidP="00ED18D9">
            <w:pPr>
              <w:pStyle w:val="Arial11Bold"/>
              <w:rPr>
                <w:rFonts w:cs="Arial"/>
              </w:rPr>
            </w:pPr>
            <w:r w:rsidRPr="007E0B31">
              <w:rPr>
                <w:rFonts w:cs="Arial"/>
              </w:rPr>
              <w:t>Standard Planning Data</w:t>
            </w:r>
          </w:p>
        </w:tc>
        <w:tc>
          <w:tcPr>
            <w:tcW w:w="6634" w:type="dxa"/>
          </w:tcPr>
          <w:p w14:paraId="2E9B039E" w14:textId="4F20BEE7" w:rsidR="00ED18D9" w:rsidRPr="007E0B31" w:rsidRDefault="00ED18D9" w:rsidP="00ED18D9">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ED18D9" w:rsidRPr="007E0B31" w14:paraId="50C48905" w14:textId="77777777" w:rsidTr="490DE6A8">
        <w:trPr>
          <w:cantSplit/>
        </w:trPr>
        <w:tc>
          <w:tcPr>
            <w:tcW w:w="2884" w:type="dxa"/>
          </w:tcPr>
          <w:p w14:paraId="2AB06ACF" w14:textId="35A4C384" w:rsidR="00ED18D9" w:rsidRPr="007E0B31" w:rsidRDefault="00ED18D9" w:rsidP="00ED18D9">
            <w:pPr>
              <w:pStyle w:val="Arial11Bold"/>
              <w:rPr>
                <w:rFonts w:cs="Arial"/>
              </w:rPr>
            </w:pPr>
            <w:r>
              <w:rPr>
                <w:rFonts w:cs="Arial"/>
              </w:rPr>
              <w:t>Standard Product</w:t>
            </w:r>
          </w:p>
        </w:tc>
        <w:tc>
          <w:tcPr>
            <w:tcW w:w="6634" w:type="dxa"/>
          </w:tcPr>
          <w:p w14:paraId="4CFE3F05" w14:textId="3648906A" w:rsidR="00ED18D9" w:rsidRPr="007E0B31" w:rsidRDefault="00ED18D9" w:rsidP="00ED18D9">
            <w:pPr>
              <w:pStyle w:val="TableArial11"/>
              <w:rPr>
                <w:rFonts w:cs="Arial"/>
              </w:rPr>
            </w:pPr>
            <w:r>
              <w:rPr>
                <w:rFonts w:cs="Arial"/>
              </w:rPr>
              <w:t>Means a harmonised balancing product defined by all EU TSOs for the exchange of balance services.</w:t>
            </w:r>
          </w:p>
        </w:tc>
      </w:tr>
      <w:tr w:rsidR="00ED18D9" w:rsidRPr="007E0B31" w14:paraId="4044E3F1" w14:textId="77777777" w:rsidTr="490DE6A8">
        <w:trPr>
          <w:cantSplit/>
        </w:trPr>
        <w:tc>
          <w:tcPr>
            <w:tcW w:w="2884" w:type="dxa"/>
          </w:tcPr>
          <w:p w14:paraId="1595BA77" w14:textId="0A36263B" w:rsidR="00ED18D9" w:rsidRPr="007E0B31" w:rsidRDefault="00ED18D9" w:rsidP="00ED18D9">
            <w:pPr>
              <w:pStyle w:val="Arial11Bold"/>
              <w:rPr>
                <w:rFonts w:cs="Arial"/>
              </w:rPr>
            </w:pPr>
            <w:r>
              <w:rPr>
                <w:rFonts w:cs="Arial"/>
              </w:rPr>
              <w:t>Specific Product</w:t>
            </w:r>
          </w:p>
        </w:tc>
        <w:tc>
          <w:tcPr>
            <w:tcW w:w="6634" w:type="dxa"/>
          </w:tcPr>
          <w:p w14:paraId="2C1F1A68" w14:textId="18D90CF3" w:rsidR="00ED18D9" w:rsidRPr="007E0B31" w:rsidRDefault="00ED18D9" w:rsidP="00ED18D9">
            <w:pPr>
              <w:pStyle w:val="TableArial11"/>
              <w:rPr>
                <w:rFonts w:cs="Arial"/>
              </w:rPr>
            </w:pPr>
            <w:r>
              <w:rPr>
                <w:rFonts w:cs="Arial"/>
              </w:rPr>
              <w:t>Means in the context of Balancing Services a product that is not a standard product.</w:t>
            </w:r>
          </w:p>
        </w:tc>
      </w:tr>
      <w:tr w:rsidR="00ED18D9" w:rsidRPr="007E0B31" w14:paraId="72218AE6" w14:textId="77777777" w:rsidTr="490DE6A8">
        <w:trPr>
          <w:cantSplit/>
        </w:trPr>
        <w:tc>
          <w:tcPr>
            <w:tcW w:w="2884" w:type="dxa"/>
          </w:tcPr>
          <w:p w14:paraId="24E4CECA" w14:textId="77777777" w:rsidR="00ED18D9" w:rsidRPr="007E0B31" w:rsidRDefault="00ED18D9" w:rsidP="00ED18D9">
            <w:pPr>
              <w:pStyle w:val="Arial11Bold"/>
              <w:rPr>
                <w:rFonts w:cs="Arial"/>
              </w:rPr>
            </w:pPr>
            <w:r w:rsidRPr="007E0B31">
              <w:rPr>
                <w:rFonts w:cs="Arial"/>
              </w:rPr>
              <w:t>Start Time</w:t>
            </w:r>
          </w:p>
        </w:tc>
        <w:tc>
          <w:tcPr>
            <w:tcW w:w="6634" w:type="dxa"/>
          </w:tcPr>
          <w:p w14:paraId="78DDDAD8" w14:textId="508DFE7C" w:rsidR="00ED18D9" w:rsidRPr="007E0B31" w:rsidRDefault="00ED18D9" w:rsidP="00ED18D9">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ED18D9" w:rsidRPr="007E0B31" w14:paraId="763B02FF" w14:textId="77777777" w:rsidTr="490DE6A8">
        <w:trPr>
          <w:cantSplit/>
        </w:trPr>
        <w:tc>
          <w:tcPr>
            <w:tcW w:w="2884" w:type="dxa"/>
          </w:tcPr>
          <w:p w14:paraId="0BDA9245" w14:textId="77777777" w:rsidR="00ED18D9" w:rsidRPr="007E0B31" w:rsidRDefault="00ED18D9" w:rsidP="00ED18D9">
            <w:pPr>
              <w:pStyle w:val="Arial11Bold"/>
              <w:rPr>
                <w:rFonts w:cs="Arial"/>
              </w:rPr>
            </w:pPr>
            <w:r w:rsidRPr="007E0B31">
              <w:rPr>
                <w:rFonts w:cs="Arial"/>
              </w:rPr>
              <w:t>Start-Up</w:t>
            </w:r>
          </w:p>
        </w:tc>
        <w:tc>
          <w:tcPr>
            <w:tcW w:w="6634" w:type="dxa"/>
          </w:tcPr>
          <w:p w14:paraId="4FEE3525" w14:textId="0B945479" w:rsidR="00ED18D9" w:rsidRPr="000B675D" w:rsidRDefault="00ED18D9" w:rsidP="00ED18D9">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ED18D9" w:rsidRPr="00020048" w:rsidRDefault="00ED18D9" w:rsidP="00ED18D9">
            <w:pPr>
              <w:pStyle w:val="Default"/>
              <w:jc w:val="both"/>
              <w:rPr>
                <w:sz w:val="20"/>
                <w:szCs w:val="20"/>
              </w:rPr>
            </w:pPr>
          </w:p>
          <w:p w14:paraId="5B2A0628" w14:textId="4DE42AEA" w:rsidR="00ED18D9" w:rsidRPr="00020048" w:rsidRDefault="00ED18D9" w:rsidP="00ED18D9">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ED18D9" w:rsidRPr="007E0B31" w14:paraId="62345A33" w14:textId="77777777" w:rsidTr="490DE6A8">
        <w:trPr>
          <w:cantSplit/>
        </w:trPr>
        <w:tc>
          <w:tcPr>
            <w:tcW w:w="2884" w:type="dxa"/>
          </w:tcPr>
          <w:p w14:paraId="50EEE201" w14:textId="77777777" w:rsidR="00ED18D9" w:rsidRPr="007E0B31" w:rsidRDefault="00ED18D9" w:rsidP="00ED18D9">
            <w:pPr>
              <w:pStyle w:val="Arial11Bold"/>
              <w:rPr>
                <w:rFonts w:cs="Arial"/>
              </w:rPr>
            </w:pPr>
            <w:r w:rsidRPr="007E0B31">
              <w:rPr>
                <w:rFonts w:cs="Arial"/>
              </w:rPr>
              <w:t>Statement of Readiness</w:t>
            </w:r>
          </w:p>
        </w:tc>
        <w:tc>
          <w:tcPr>
            <w:tcW w:w="6634" w:type="dxa"/>
          </w:tcPr>
          <w:p w14:paraId="77611375" w14:textId="77777777" w:rsidR="00ED18D9" w:rsidRPr="007E0B31" w:rsidRDefault="00ED18D9" w:rsidP="00ED18D9">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ED18D9" w:rsidRPr="007E0B31" w14:paraId="1419E7F2" w14:textId="77777777" w:rsidTr="490DE6A8">
        <w:trPr>
          <w:cantSplit/>
        </w:trPr>
        <w:tc>
          <w:tcPr>
            <w:tcW w:w="2884" w:type="dxa"/>
          </w:tcPr>
          <w:p w14:paraId="0D75498C" w14:textId="77777777" w:rsidR="00ED18D9" w:rsidRPr="007E0B31" w:rsidRDefault="00ED18D9" w:rsidP="00ED18D9">
            <w:pPr>
              <w:pStyle w:val="Arial11Bold"/>
              <w:rPr>
                <w:rFonts w:cs="Arial"/>
              </w:rPr>
            </w:pPr>
            <w:r w:rsidRPr="007E0B31">
              <w:rPr>
                <w:rFonts w:cs="Arial"/>
              </w:rPr>
              <w:t>Station Board</w:t>
            </w:r>
          </w:p>
        </w:tc>
        <w:tc>
          <w:tcPr>
            <w:tcW w:w="6634" w:type="dxa"/>
          </w:tcPr>
          <w:p w14:paraId="67932C5D" w14:textId="77777777" w:rsidR="00ED18D9" w:rsidRPr="007E0B31" w:rsidRDefault="00ED18D9" w:rsidP="00ED18D9">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ED18D9" w:rsidRPr="007E0B31" w14:paraId="600D28C8" w14:textId="77777777" w:rsidTr="490DE6A8">
        <w:trPr>
          <w:cantSplit/>
        </w:trPr>
        <w:tc>
          <w:tcPr>
            <w:tcW w:w="2884" w:type="dxa"/>
          </w:tcPr>
          <w:p w14:paraId="40E3E191" w14:textId="77777777" w:rsidR="00ED18D9" w:rsidRPr="007E0B31" w:rsidRDefault="00ED18D9" w:rsidP="00ED18D9">
            <w:pPr>
              <w:pStyle w:val="Arial11Bold"/>
              <w:rPr>
                <w:rFonts w:cs="Arial"/>
              </w:rPr>
            </w:pPr>
            <w:r w:rsidRPr="007E0B31">
              <w:rPr>
                <w:rFonts w:cs="Arial"/>
              </w:rPr>
              <w:t>Station Transformer</w:t>
            </w:r>
          </w:p>
        </w:tc>
        <w:tc>
          <w:tcPr>
            <w:tcW w:w="6634" w:type="dxa"/>
          </w:tcPr>
          <w:p w14:paraId="0151496D" w14:textId="77777777" w:rsidR="00ED18D9" w:rsidRPr="007E0B31" w:rsidRDefault="00ED18D9" w:rsidP="00ED18D9">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ED18D9" w:rsidRPr="007E0B31" w:rsidRDefault="00ED18D9" w:rsidP="00ED18D9">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ED18D9" w:rsidRPr="007E0B31" w:rsidRDefault="00ED18D9" w:rsidP="00ED18D9">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ED18D9" w:rsidRPr="007E0B31" w14:paraId="7EF10FB5" w14:textId="77777777" w:rsidTr="490DE6A8">
        <w:trPr>
          <w:cantSplit/>
        </w:trPr>
        <w:tc>
          <w:tcPr>
            <w:tcW w:w="2884" w:type="dxa"/>
          </w:tcPr>
          <w:p w14:paraId="73E257B8" w14:textId="77777777" w:rsidR="00ED18D9" w:rsidRPr="007E0B31" w:rsidRDefault="00ED18D9" w:rsidP="00ED18D9">
            <w:pPr>
              <w:pStyle w:val="Arial11Bold"/>
              <w:rPr>
                <w:rFonts w:cs="Arial"/>
              </w:rPr>
            </w:pPr>
            <w:r w:rsidRPr="007E0B31">
              <w:rPr>
                <w:rFonts w:cs="Arial"/>
              </w:rPr>
              <w:t>STC Committee</w:t>
            </w:r>
          </w:p>
        </w:tc>
        <w:tc>
          <w:tcPr>
            <w:tcW w:w="6634" w:type="dxa"/>
          </w:tcPr>
          <w:p w14:paraId="4D4C3098" w14:textId="77777777" w:rsidR="00ED18D9" w:rsidRPr="007E0B31" w:rsidRDefault="00ED18D9" w:rsidP="00ED18D9">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ED18D9" w:rsidRPr="007E0B31" w14:paraId="2E35A53F" w14:textId="77777777" w:rsidTr="490DE6A8">
        <w:trPr>
          <w:cantSplit/>
        </w:trPr>
        <w:tc>
          <w:tcPr>
            <w:tcW w:w="2884" w:type="dxa"/>
          </w:tcPr>
          <w:p w14:paraId="00F48074" w14:textId="77777777" w:rsidR="00ED18D9" w:rsidRPr="007E0B31" w:rsidRDefault="00ED18D9" w:rsidP="00ED18D9">
            <w:pPr>
              <w:pStyle w:val="Arial11Bold"/>
              <w:rPr>
                <w:rFonts w:cs="Arial"/>
              </w:rPr>
            </w:pPr>
            <w:r w:rsidRPr="007E0B31">
              <w:rPr>
                <w:rFonts w:cs="Arial"/>
              </w:rPr>
              <w:t>Steam Unit</w:t>
            </w:r>
          </w:p>
        </w:tc>
        <w:tc>
          <w:tcPr>
            <w:tcW w:w="6634" w:type="dxa"/>
          </w:tcPr>
          <w:p w14:paraId="3EF0929F" w14:textId="77777777" w:rsidR="00ED18D9" w:rsidRPr="007E0B31" w:rsidRDefault="00ED18D9" w:rsidP="00ED18D9">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ED18D9" w:rsidRPr="007E0B31" w14:paraId="79BC204A" w14:textId="77777777" w:rsidTr="490DE6A8">
        <w:trPr>
          <w:cantSplit/>
        </w:trPr>
        <w:tc>
          <w:tcPr>
            <w:tcW w:w="2884" w:type="dxa"/>
          </w:tcPr>
          <w:p w14:paraId="6442283E" w14:textId="77777777" w:rsidR="00ED18D9" w:rsidRPr="007E0B31" w:rsidRDefault="00ED18D9" w:rsidP="00ED18D9">
            <w:pPr>
              <w:pStyle w:val="Arial11Bold"/>
              <w:rPr>
                <w:rFonts w:cs="Arial"/>
              </w:rPr>
            </w:pPr>
            <w:r>
              <w:t>Storage User</w:t>
            </w:r>
          </w:p>
        </w:tc>
        <w:tc>
          <w:tcPr>
            <w:tcW w:w="6634" w:type="dxa"/>
          </w:tcPr>
          <w:p w14:paraId="590EC982" w14:textId="77777777" w:rsidR="00ED18D9" w:rsidRDefault="00ED18D9" w:rsidP="00ED18D9">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ED18D9" w:rsidRDefault="00ED18D9" w:rsidP="00ED18D9">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ED18D9" w:rsidRPr="007E0B31" w:rsidRDefault="00ED18D9" w:rsidP="00ED18D9">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ED18D9" w:rsidRPr="007E0B31" w14:paraId="00A4A935" w14:textId="77777777" w:rsidTr="490DE6A8">
        <w:trPr>
          <w:cantSplit/>
        </w:trPr>
        <w:tc>
          <w:tcPr>
            <w:tcW w:w="2884" w:type="dxa"/>
          </w:tcPr>
          <w:p w14:paraId="5B112BC4" w14:textId="77777777" w:rsidR="00ED18D9" w:rsidRPr="007E0B31" w:rsidRDefault="00ED18D9" w:rsidP="00ED18D9">
            <w:pPr>
              <w:pStyle w:val="Arial11Bold"/>
              <w:rPr>
                <w:rFonts w:cs="Arial"/>
              </w:rPr>
            </w:pPr>
            <w:proofErr w:type="spellStart"/>
            <w:r w:rsidRPr="007E0B31">
              <w:rPr>
                <w:rFonts w:cs="Arial"/>
              </w:rPr>
              <w:lastRenderedPageBreak/>
              <w:t>Subtransmission</w:t>
            </w:r>
            <w:proofErr w:type="spellEnd"/>
            <w:r w:rsidRPr="007E0B31">
              <w:rPr>
                <w:rFonts w:cs="Arial"/>
              </w:rPr>
              <w:t xml:space="preserve"> System</w:t>
            </w:r>
          </w:p>
        </w:tc>
        <w:tc>
          <w:tcPr>
            <w:tcW w:w="6634" w:type="dxa"/>
          </w:tcPr>
          <w:p w14:paraId="3CC8DBCA" w14:textId="77777777" w:rsidR="00ED18D9" w:rsidRPr="007E0B31" w:rsidRDefault="00ED18D9" w:rsidP="00ED18D9">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ED18D9" w:rsidRPr="007E0B31" w14:paraId="69833897" w14:textId="77777777" w:rsidTr="490DE6A8">
        <w:trPr>
          <w:cantSplit/>
        </w:trPr>
        <w:tc>
          <w:tcPr>
            <w:tcW w:w="2884" w:type="dxa"/>
          </w:tcPr>
          <w:p w14:paraId="47FBFB0B" w14:textId="77777777" w:rsidR="00ED18D9" w:rsidRPr="007E0B31" w:rsidRDefault="00ED18D9" w:rsidP="00ED18D9">
            <w:pPr>
              <w:pStyle w:val="Arial11Bold"/>
              <w:rPr>
                <w:rFonts w:cs="Arial"/>
              </w:rPr>
            </w:pPr>
            <w:r w:rsidRPr="007E0B31">
              <w:rPr>
                <w:rFonts w:cs="Arial"/>
              </w:rPr>
              <w:t>Substantial Modification</w:t>
            </w:r>
          </w:p>
        </w:tc>
        <w:tc>
          <w:tcPr>
            <w:tcW w:w="6634" w:type="dxa"/>
          </w:tcPr>
          <w:p w14:paraId="28DAB5F5" w14:textId="1B8D727B" w:rsidR="00ED18D9" w:rsidRPr="007E0B31" w:rsidRDefault="00ED18D9" w:rsidP="00ED18D9">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ED18D9" w:rsidRPr="007E0B31" w14:paraId="3B41007D" w14:textId="77777777" w:rsidTr="490DE6A8">
        <w:trPr>
          <w:cantSplit/>
        </w:trPr>
        <w:tc>
          <w:tcPr>
            <w:tcW w:w="2884" w:type="dxa"/>
          </w:tcPr>
          <w:p w14:paraId="6A1EE8B9" w14:textId="77777777" w:rsidR="00ED18D9" w:rsidRPr="007E0B31" w:rsidRDefault="00ED18D9" w:rsidP="00ED18D9">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ED18D9" w:rsidRPr="007E0B31" w:rsidRDefault="00ED18D9" w:rsidP="00ED18D9">
            <w:pPr>
              <w:pStyle w:val="TableArial11"/>
              <w:rPr>
                <w:rFonts w:cs="Arial"/>
              </w:rPr>
            </w:pPr>
            <w:r w:rsidRPr="007E0B31">
              <w:rPr>
                <w:rFonts w:cs="Arial"/>
              </w:rPr>
              <w:t>Any voltage greater than 200kV.</w:t>
            </w:r>
          </w:p>
        </w:tc>
      </w:tr>
      <w:tr w:rsidR="00ED18D9" w:rsidRPr="007E0B31" w14:paraId="207CFB67" w14:textId="77777777" w:rsidTr="490DE6A8">
        <w:trPr>
          <w:cantSplit/>
        </w:trPr>
        <w:tc>
          <w:tcPr>
            <w:tcW w:w="2884" w:type="dxa"/>
          </w:tcPr>
          <w:p w14:paraId="47BC84B1" w14:textId="77777777" w:rsidR="00ED18D9" w:rsidRPr="007E0B31" w:rsidRDefault="00ED18D9" w:rsidP="00ED18D9">
            <w:pPr>
              <w:pStyle w:val="Arial11Bold"/>
              <w:rPr>
                <w:rFonts w:cs="Arial"/>
              </w:rPr>
            </w:pPr>
            <w:r w:rsidRPr="007E0B31">
              <w:rPr>
                <w:rFonts w:cs="Arial"/>
              </w:rPr>
              <w:t>Supplier</w:t>
            </w:r>
          </w:p>
        </w:tc>
        <w:tc>
          <w:tcPr>
            <w:tcW w:w="6634" w:type="dxa"/>
          </w:tcPr>
          <w:p w14:paraId="263B4681" w14:textId="77777777" w:rsidR="00ED18D9" w:rsidRPr="007E0B31" w:rsidRDefault="00ED18D9" w:rsidP="00ED18D9">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ED18D9" w:rsidRPr="007E0B31" w:rsidRDefault="00ED18D9" w:rsidP="00ED18D9">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proofErr w:type="gramStart"/>
            <w:r w:rsidRPr="007E0B31">
              <w:rPr>
                <w:rFonts w:cs="Arial"/>
                <w:b/>
              </w:rPr>
              <w:t>Act</w:t>
            </w:r>
            <w:r w:rsidRPr="007E0B31">
              <w:rPr>
                <w:rFonts w:cs="Arial"/>
              </w:rPr>
              <w:t>;</w:t>
            </w:r>
            <w:proofErr w:type="gramEnd"/>
          </w:p>
          <w:p w14:paraId="2C6CDF8B" w14:textId="517DFDFB" w:rsidR="00ED18D9" w:rsidRPr="00EE567A" w:rsidRDefault="00ED18D9" w:rsidP="00ED18D9">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ED18D9" w:rsidRPr="007E0B31" w14:paraId="17F58A80" w14:textId="77777777" w:rsidTr="490DE6A8">
        <w:trPr>
          <w:cantSplit/>
        </w:trPr>
        <w:tc>
          <w:tcPr>
            <w:tcW w:w="2884" w:type="dxa"/>
          </w:tcPr>
          <w:p w14:paraId="75C55EEE" w14:textId="77777777" w:rsidR="00ED18D9" w:rsidRPr="007E0B31" w:rsidRDefault="00ED18D9" w:rsidP="00ED18D9">
            <w:pPr>
              <w:pStyle w:val="Arial11Bold"/>
              <w:rPr>
                <w:rFonts w:cs="Arial"/>
              </w:rPr>
            </w:pPr>
            <w:r w:rsidRPr="007E0B31">
              <w:rPr>
                <w:rFonts w:cs="Arial"/>
              </w:rPr>
              <w:t>Surplus</w:t>
            </w:r>
          </w:p>
        </w:tc>
        <w:tc>
          <w:tcPr>
            <w:tcW w:w="6634" w:type="dxa"/>
          </w:tcPr>
          <w:p w14:paraId="2FD7B95D" w14:textId="421BC578" w:rsidR="00ED18D9" w:rsidRPr="007E0B31" w:rsidRDefault="00ED18D9" w:rsidP="00ED18D9">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ED18D9" w:rsidRPr="007E0B31" w:rsidRDefault="00ED18D9" w:rsidP="00ED18D9">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ED18D9" w:rsidRPr="007E0B31" w:rsidRDefault="00ED18D9" w:rsidP="00ED18D9">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ED18D9" w:rsidRPr="007E0B31" w14:paraId="7F14BA30" w14:textId="77777777" w:rsidTr="490DE6A8">
        <w:trPr>
          <w:cantSplit/>
          <w:trHeight w:val="2631"/>
        </w:trPr>
        <w:tc>
          <w:tcPr>
            <w:tcW w:w="2884" w:type="dxa"/>
          </w:tcPr>
          <w:p w14:paraId="41CEFC1C" w14:textId="77777777" w:rsidR="00ED18D9" w:rsidRPr="007E0B31" w:rsidRDefault="00ED18D9" w:rsidP="00ED18D9">
            <w:pPr>
              <w:pStyle w:val="Arial11Bold"/>
              <w:rPr>
                <w:rFonts w:cs="Arial"/>
              </w:rPr>
            </w:pPr>
            <w:r w:rsidRPr="007E0B31">
              <w:rPr>
                <w:rFonts w:cs="Arial"/>
              </w:rPr>
              <w:t>Synchronised</w:t>
            </w:r>
          </w:p>
        </w:tc>
        <w:tc>
          <w:tcPr>
            <w:tcW w:w="6634" w:type="dxa"/>
          </w:tcPr>
          <w:p w14:paraId="3CAA8D12" w14:textId="77777777" w:rsidR="00ED18D9" w:rsidRPr="007E0B31" w:rsidRDefault="00ED18D9" w:rsidP="00ED18D9">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ED18D9" w:rsidRDefault="00ED18D9" w:rsidP="00ED18D9">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ED18D9" w:rsidRPr="000F734A" w:rsidRDefault="00ED18D9" w:rsidP="00ED18D9"/>
          <w:p w14:paraId="75F2CFA4" w14:textId="7AF4E47E" w:rsidR="00ED18D9" w:rsidRPr="000F734A" w:rsidRDefault="00ED18D9" w:rsidP="00ED18D9">
            <w:pPr>
              <w:jc w:val="center"/>
            </w:pPr>
          </w:p>
        </w:tc>
      </w:tr>
      <w:tr w:rsidR="00ED18D9" w:rsidRPr="007E0B31" w14:paraId="17661C2E" w14:textId="77777777" w:rsidTr="490DE6A8">
        <w:trPr>
          <w:cantSplit/>
        </w:trPr>
        <w:tc>
          <w:tcPr>
            <w:tcW w:w="2884" w:type="dxa"/>
          </w:tcPr>
          <w:p w14:paraId="36D58C8A" w14:textId="77777777" w:rsidR="00ED18D9" w:rsidRPr="007E0B31" w:rsidRDefault="00ED18D9" w:rsidP="00ED18D9">
            <w:pPr>
              <w:pStyle w:val="Arial11Bold"/>
              <w:rPr>
                <w:rFonts w:cs="Arial"/>
              </w:rPr>
            </w:pPr>
            <w:r w:rsidRPr="00DB341C">
              <w:rPr>
                <w:rFonts w:cs="Arial"/>
              </w:rPr>
              <w:t>Synchronous Electricity Storage Module</w:t>
            </w:r>
          </w:p>
        </w:tc>
        <w:tc>
          <w:tcPr>
            <w:tcW w:w="6634" w:type="dxa"/>
          </w:tcPr>
          <w:p w14:paraId="397D4FAB" w14:textId="77777777" w:rsidR="00ED18D9" w:rsidRPr="007E0B31" w:rsidRDefault="00ED18D9" w:rsidP="00ED18D9">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ED18D9" w:rsidRPr="007E0B31" w14:paraId="52481EFC" w14:textId="77777777" w:rsidTr="490DE6A8">
        <w:trPr>
          <w:cantSplit/>
        </w:trPr>
        <w:tc>
          <w:tcPr>
            <w:tcW w:w="2884" w:type="dxa"/>
          </w:tcPr>
          <w:p w14:paraId="4353C802" w14:textId="77777777" w:rsidR="00ED18D9" w:rsidRPr="007E0B31" w:rsidRDefault="00ED18D9" w:rsidP="00ED18D9">
            <w:pPr>
              <w:pStyle w:val="Arial11Bold"/>
              <w:rPr>
                <w:rFonts w:cs="Arial"/>
              </w:rPr>
            </w:pPr>
            <w:r w:rsidRPr="00DB341C">
              <w:rPr>
                <w:rFonts w:cs="Arial"/>
              </w:rPr>
              <w:t>Synchronous Electricity Storage Unit</w:t>
            </w:r>
          </w:p>
        </w:tc>
        <w:tc>
          <w:tcPr>
            <w:tcW w:w="6634" w:type="dxa"/>
          </w:tcPr>
          <w:p w14:paraId="002CD085" w14:textId="77777777" w:rsidR="00ED18D9" w:rsidRPr="007E0B31" w:rsidRDefault="00ED18D9" w:rsidP="00ED18D9">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ED18D9" w:rsidRPr="007E0B31" w14:paraId="07EE0535" w14:textId="77777777" w:rsidTr="490DE6A8">
        <w:trPr>
          <w:cantSplit/>
        </w:trPr>
        <w:tc>
          <w:tcPr>
            <w:tcW w:w="2884" w:type="dxa"/>
          </w:tcPr>
          <w:p w14:paraId="5937CE21" w14:textId="77777777" w:rsidR="00ED18D9" w:rsidRPr="007E0B31" w:rsidRDefault="00ED18D9" w:rsidP="00ED18D9">
            <w:pPr>
              <w:pStyle w:val="Arial11Bold"/>
              <w:rPr>
                <w:rFonts w:cs="Arial"/>
              </w:rPr>
            </w:pPr>
            <w:r w:rsidRPr="007E0B31">
              <w:rPr>
                <w:rFonts w:cs="Arial"/>
              </w:rPr>
              <w:t>Synchronising Generation</w:t>
            </w:r>
          </w:p>
        </w:tc>
        <w:tc>
          <w:tcPr>
            <w:tcW w:w="6634" w:type="dxa"/>
          </w:tcPr>
          <w:p w14:paraId="4CEBAA38" w14:textId="77777777" w:rsidR="00ED18D9" w:rsidRPr="007E0B31" w:rsidRDefault="00ED18D9" w:rsidP="00ED18D9">
            <w:pPr>
              <w:pStyle w:val="TableArial11"/>
              <w:rPr>
                <w:rFonts w:cs="Arial"/>
              </w:rPr>
            </w:pPr>
            <w:r w:rsidRPr="007E0B31">
              <w:rPr>
                <w:rFonts w:cs="Arial"/>
              </w:rPr>
              <w:t xml:space="preserve">The amount of MW (in whole MW) produced </w:t>
            </w:r>
            <w:proofErr w:type="gramStart"/>
            <w:r w:rsidRPr="007E0B31">
              <w:rPr>
                <w:rFonts w:cs="Arial"/>
              </w:rPr>
              <w:t>at the moment</w:t>
            </w:r>
            <w:proofErr w:type="gramEnd"/>
            <w:r w:rsidRPr="007E0B31">
              <w:rPr>
                <w:rFonts w:cs="Arial"/>
              </w:rPr>
              <w:t xml:space="preserve"> of synchronising.</w:t>
            </w:r>
          </w:p>
        </w:tc>
      </w:tr>
      <w:tr w:rsidR="00ED18D9" w:rsidRPr="007E0B31" w14:paraId="25ADF21B" w14:textId="77777777" w:rsidTr="490DE6A8">
        <w:trPr>
          <w:cantSplit/>
        </w:trPr>
        <w:tc>
          <w:tcPr>
            <w:tcW w:w="2884" w:type="dxa"/>
          </w:tcPr>
          <w:p w14:paraId="514A7415" w14:textId="77777777" w:rsidR="00ED18D9" w:rsidRPr="007E0B31" w:rsidRDefault="00ED18D9" w:rsidP="00ED18D9">
            <w:pPr>
              <w:pStyle w:val="Arial11Bold"/>
              <w:rPr>
                <w:rFonts w:cs="Arial"/>
              </w:rPr>
            </w:pPr>
            <w:r w:rsidRPr="007E0B31">
              <w:rPr>
                <w:rFonts w:cs="Arial"/>
              </w:rPr>
              <w:t>Synchronising Group</w:t>
            </w:r>
          </w:p>
        </w:tc>
        <w:tc>
          <w:tcPr>
            <w:tcW w:w="6634" w:type="dxa"/>
          </w:tcPr>
          <w:p w14:paraId="30541B74" w14:textId="77777777" w:rsidR="00ED18D9" w:rsidRPr="007E0B31" w:rsidRDefault="00ED18D9" w:rsidP="00ED18D9">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ED18D9" w:rsidRPr="007E0B31" w14:paraId="15108730" w14:textId="77777777" w:rsidTr="490DE6A8">
        <w:trPr>
          <w:cantSplit/>
        </w:trPr>
        <w:tc>
          <w:tcPr>
            <w:tcW w:w="2884" w:type="dxa"/>
          </w:tcPr>
          <w:p w14:paraId="1D2DBBCB" w14:textId="77777777" w:rsidR="00ED18D9" w:rsidRPr="007E0B31" w:rsidRDefault="00ED18D9" w:rsidP="00ED18D9">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ED18D9" w:rsidRPr="007E0B31" w:rsidRDefault="00ED18D9" w:rsidP="00ED18D9">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w:t>
            </w:r>
            <w:proofErr w:type="gramStart"/>
            <w:r w:rsidRPr="007E0B31">
              <w:rPr>
                <w:rFonts w:cs="Arial"/>
              </w:rPr>
              <w:t>Latvia</w:t>
            </w:r>
            <w:proofErr w:type="gramEnd"/>
            <w:r w:rsidRPr="007E0B31">
              <w:rPr>
                <w:rFonts w:cs="Arial"/>
              </w:rPr>
              <w:t xml:space="preserve"> and Estonia, together referred to as ‘Baltic’ which are part of a wider </w:t>
            </w:r>
            <w:r w:rsidRPr="007E0B31">
              <w:rPr>
                <w:rFonts w:cs="Arial"/>
                <w:b/>
              </w:rPr>
              <w:t>Synchronous Area</w:t>
            </w:r>
            <w:r w:rsidRPr="007E0B31">
              <w:rPr>
                <w:rFonts w:cs="Arial"/>
              </w:rPr>
              <w:t>;</w:t>
            </w:r>
          </w:p>
        </w:tc>
      </w:tr>
      <w:tr w:rsidR="00ED18D9" w:rsidRPr="007E0B31" w14:paraId="5C3BD77A" w14:textId="77777777" w:rsidTr="490DE6A8">
        <w:trPr>
          <w:cantSplit/>
        </w:trPr>
        <w:tc>
          <w:tcPr>
            <w:tcW w:w="2884" w:type="dxa"/>
          </w:tcPr>
          <w:p w14:paraId="361EF41C" w14:textId="77777777" w:rsidR="00ED18D9" w:rsidRPr="007E0B31" w:rsidRDefault="00ED18D9" w:rsidP="00ED18D9">
            <w:pPr>
              <w:pStyle w:val="Arial11Bold"/>
              <w:rPr>
                <w:rFonts w:cs="Arial"/>
              </w:rPr>
            </w:pPr>
            <w:r w:rsidRPr="007E0B31">
              <w:rPr>
                <w:rFonts w:cs="Arial"/>
              </w:rPr>
              <w:lastRenderedPageBreak/>
              <w:t>Synchronous Compensation</w:t>
            </w:r>
          </w:p>
        </w:tc>
        <w:tc>
          <w:tcPr>
            <w:tcW w:w="6634" w:type="dxa"/>
          </w:tcPr>
          <w:p w14:paraId="5C87AE70" w14:textId="77777777" w:rsidR="00ED18D9" w:rsidRPr="007E0B31" w:rsidRDefault="00ED18D9" w:rsidP="00ED18D9">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ED18D9" w:rsidRPr="007E0B31" w14:paraId="09E76574" w14:textId="77777777" w:rsidTr="490DE6A8">
        <w:trPr>
          <w:cantSplit/>
        </w:trPr>
        <w:tc>
          <w:tcPr>
            <w:tcW w:w="2884" w:type="dxa"/>
          </w:tcPr>
          <w:p w14:paraId="7AD1E9C5" w14:textId="20EE06FA" w:rsidR="00ED18D9" w:rsidRPr="007E0B31" w:rsidRDefault="00ED18D9" w:rsidP="00ED18D9">
            <w:pPr>
              <w:pStyle w:val="Arial11Bold"/>
              <w:rPr>
                <w:rFonts w:cs="Arial"/>
              </w:rPr>
            </w:pPr>
            <w:r>
              <w:t>Synchronous Compensation Equipment</w:t>
            </w:r>
          </w:p>
        </w:tc>
        <w:tc>
          <w:tcPr>
            <w:tcW w:w="6634" w:type="dxa"/>
          </w:tcPr>
          <w:p w14:paraId="6202363B" w14:textId="06D11D6B" w:rsidR="00ED18D9" w:rsidRPr="007E0B31" w:rsidRDefault="00ED18D9" w:rsidP="00ED18D9">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ED18D9" w:rsidRPr="007E0B31" w14:paraId="44891D1E" w14:textId="77777777" w:rsidTr="490DE6A8">
        <w:trPr>
          <w:cantSplit/>
        </w:trPr>
        <w:tc>
          <w:tcPr>
            <w:tcW w:w="2884" w:type="dxa"/>
          </w:tcPr>
          <w:p w14:paraId="2C8F33FD" w14:textId="6717B83A" w:rsidR="00ED18D9" w:rsidRPr="007E0B31" w:rsidRDefault="00ED18D9" w:rsidP="00ED18D9">
            <w:pPr>
              <w:pStyle w:val="Arial11Bold"/>
              <w:rPr>
                <w:rFonts w:cs="Arial"/>
              </w:rPr>
            </w:pPr>
            <w:r>
              <w:t>Synchronous Electricity Storage Module</w:t>
            </w:r>
          </w:p>
        </w:tc>
        <w:tc>
          <w:tcPr>
            <w:tcW w:w="6634" w:type="dxa"/>
          </w:tcPr>
          <w:p w14:paraId="0CCA3613" w14:textId="3A085331" w:rsidR="00ED18D9" w:rsidRPr="007E0B31" w:rsidRDefault="00ED18D9" w:rsidP="00ED18D9">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ED18D9" w:rsidRPr="007E0B31" w14:paraId="2D43A999" w14:textId="77777777" w:rsidTr="490DE6A8">
        <w:trPr>
          <w:cantSplit/>
        </w:trPr>
        <w:tc>
          <w:tcPr>
            <w:tcW w:w="2884" w:type="dxa"/>
          </w:tcPr>
          <w:p w14:paraId="4F1100D1" w14:textId="1B9A5EDA" w:rsidR="00ED18D9" w:rsidRPr="007E0B31" w:rsidRDefault="00ED18D9" w:rsidP="00ED18D9">
            <w:pPr>
              <w:pStyle w:val="Arial11Bold"/>
              <w:rPr>
                <w:rFonts w:cs="Arial"/>
              </w:rPr>
            </w:pPr>
            <w:r>
              <w:t>Synchronous Electricity Storage Unit</w:t>
            </w:r>
          </w:p>
        </w:tc>
        <w:tc>
          <w:tcPr>
            <w:tcW w:w="6634" w:type="dxa"/>
          </w:tcPr>
          <w:p w14:paraId="5A5941F1" w14:textId="7A431EFA" w:rsidR="00ED18D9" w:rsidRPr="007E0B31" w:rsidRDefault="00ED18D9" w:rsidP="00ED18D9">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ED18D9" w:rsidRPr="007E0B31" w14:paraId="7B664425" w14:textId="77777777" w:rsidTr="490DE6A8">
        <w:trPr>
          <w:cantSplit/>
        </w:trPr>
        <w:tc>
          <w:tcPr>
            <w:tcW w:w="2884" w:type="dxa"/>
          </w:tcPr>
          <w:p w14:paraId="29B76C12" w14:textId="61773681" w:rsidR="00ED18D9" w:rsidRPr="007E0B31" w:rsidRDefault="00ED18D9" w:rsidP="00ED18D9">
            <w:pPr>
              <w:pStyle w:val="Arial11Bold"/>
              <w:rPr>
                <w:rFonts w:cs="Arial"/>
              </w:rPr>
            </w:pPr>
            <w:r>
              <w:t>Synchronous Flywheel</w:t>
            </w:r>
          </w:p>
        </w:tc>
        <w:tc>
          <w:tcPr>
            <w:tcW w:w="6634" w:type="dxa"/>
          </w:tcPr>
          <w:p w14:paraId="7CB9B51E" w14:textId="65FF6627" w:rsidR="00ED18D9" w:rsidRPr="007E0B31" w:rsidRDefault="00ED18D9" w:rsidP="00ED18D9">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ED18D9" w:rsidRPr="007E0B31" w14:paraId="019A8B7A" w14:textId="77777777" w:rsidTr="490DE6A8">
        <w:trPr>
          <w:cantSplit/>
        </w:trPr>
        <w:tc>
          <w:tcPr>
            <w:tcW w:w="2884" w:type="dxa"/>
          </w:tcPr>
          <w:p w14:paraId="7EC64686" w14:textId="77777777" w:rsidR="00ED18D9" w:rsidRPr="007E0B31" w:rsidRDefault="00ED18D9" w:rsidP="00ED18D9">
            <w:pPr>
              <w:pStyle w:val="Arial11Bold"/>
              <w:rPr>
                <w:rFonts w:cs="Arial"/>
              </w:rPr>
            </w:pPr>
            <w:r w:rsidRPr="007E0B31">
              <w:rPr>
                <w:rFonts w:cs="Arial"/>
              </w:rPr>
              <w:t>Synchronous Generating Unit</w:t>
            </w:r>
          </w:p>
        </w:tc>
        <w:tc>
          <w:tcPr>
            <w:tcW w:w="6634" w:type="dxa"/>
          </w:tcPr>
          <w:p w14:paraId="178C6F67" w14:textId="77777777" w:rsidR="00ED18D9" w:rsidRPr="007E0B31" w:rsidRDefault="00ED18D9" w:rsidP="00ED18D9">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ED18D9" w:rsidRPr="007E0B31" w14:paraId="27E5B6F9" w14:textId="77777777" w:rsidTr="490DE6A8">
        <w:trPr>
          <w:cantSplit/>
        </w:trPr>
        <w:tc>
          <w:tcPr>
            <w:tcW w:w="2884" w:type="dxa"/>
          </w:tcPr>
          <w:p w14:paraId="20E57E9F" w14:textId="77777777" w:rsidR="00ED18D9" w:rsidRPr="007E0B31" w:rsidRDefault="00ED18D9" w:rsidP="00ED18D9">
            <w:pPr>
              <w:pStyle w:val="Arial11Bold"/>
              <w:rPr>
                <w:rFonts w:cs="Arial"/>
              </w:rPr>
            </w:pPr>
            <w:r w:rsidRPr="007E0B31">
              <w:rPr>
                <w:rFonts w:cs="Arial"/>
              </w:rPr>
              <w:t>Synchronous Generating Unit Performance Chart</w:t>
            </w:r>
          </w:p>
        </w:tc>
        <w:tc>
          <w:tcPr>
            <w:tcW w:w="6634" w:type="dxa"/>
          </w:tcPr>
          <w:p w14:paraId="1F374F30" w14:textId="4EB5627D" w:rsidR="00ED18D9" w:rsidRPr="007E0B31" w:rsidRDefault="00ED18D9" w:rsidP="00ED18D9">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ED18D9" w:rsidRPr="007E0B31" w14:paraId="4145DF38" w14:textId="77777777" w:rsidTr="490DE6A8">
        <w:trPr>
          <w:cantSplit/>
        </w:trPr>
        <w:tc>
          <w:tcPr>
            <w:tcW w:w="2884" w:type="dxa"/>
          </w:tcPr>
          <w:p w14:paraId="32A93813" w14:textId="77777777" w:rsidR="00ED18D9" w:rsidRPr="007E0B31" w:rsidRDefault="00ED18D9" w:rsidP="00ED18D9">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ED18D9" w:rsidRPr="007E0B31" w:rsidRDefault="00ED18D9" w:rsidP="00ED18D9">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ED18D9" w:rsidRPr="007E0B31" w14:paraId="4A56AE2F" w14:textId="77777777" w:rsidTr="490DE6A8">
        <w:trPr>
          <w:cantSplit/>
        </w:trPr>
        <w:tc>
          <w:tcPr>
            <w:tcW w:w="2884" w:type="dxa"/>
          </w:tcPr>
          <w:p w14:paraId="30913130" w14:textId="77777777" w:rsidR="00ED18D9" w:rsidRPr="007E0B31" w:rsidRDefault="00ED18D9" w:rsidP="00ED18D9">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ED18D9" w:rsidRPr="007E0B31" w:rsidRDefault="00ED18D9" w:rsidP="00ED18D9">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ED18D9" w:rsidRPr="007E0B31" w14:paraId="580C9961" w14:textId="77777777" w:rsidTr="490DE6A8">
        <w:trPr>
          <w:cantSplit/>
        </w:trPr>
        <w:tc>
          <w:tcPr>
            <w:tcW w:w="2884" w:type="dxa"/>
          </w:tcPr>
          <w:p w14:paraId="7A652147" w14:textId="77777777" w:rsidR="00ED18D9" w:rsidRPr="007E0B31" w:rsidRDefault="00ED18D9" w:rsidP="00ED18D9">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ED18D9" w:rsidRPr="007E0B31" w:rsidRDefault="00ED18D9" w:rsidP="00ED18D9">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ED18D9" w:rsidRPr="007E0B31" w14:paraId="2F063EF7" w14:textId="77777777" w:rsidTr="490DE6A8">
        <w:trPr>
          <w:cantSplit/>
        </w:trPr>
        <w:tc>
          <w:tcPr>
            <w:tcW w:w="2884" w:type="dxa"/>
          </w:tcPr>
          <w:p w14:paraId="76651346" w14:textId="77777777" w:rsidR="00ED18D9" w:rsidRPr="007E0B31" w:rsidRDefault="00ED18D9" w:rsidP="00ED18D9">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ED18D9" w:rsidRPr="007E0B31" w:rsidRDefault="00ED18D9" w:rsidP="00ED18D9">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ED18D9" w:rsidRPr="007E0B31" w14:paraId="7CE97EC2" w14:textId="77777777" w:rsidTr="490DE6A8">
        <w:trPr>
          <w:cantSplit/>
        </w:trPr>
        <w:tc>
          <w:tcPr>
            <w:tcW w:w="2884" w:type="dxa"/>
          </w:tcPr>
          <w:p w14:paraId="1DAA4D78" w14:textId="77777777" w:rsidR="00ED18D9" w:rsidRPr="007E0B31" w:rsidRDefault="00ED18D9" w:rsidP="00ED18D9">
            <w:pPr>
              <w:pStyle w:val="Arial11Bold"/>
              <w:rPr>
                <w:rFonts w:cs="Arial"/>
              </w:rPr>
            </w:pPr>
            <w:r w:rsidRPr="007E0B31">
              <w:rPr>
                <w:rFonts w:cs="Arial"/>
              </w:rPr>
              <w:t>Synchronous Speed</w:t>
            </w:r>
          </w:p>
        </w:tc>
        <w:tc>
          <w:tcPr>
            <w:tcW w:w="6634" w:type="dxa"/>
          </w:tcPr>
          <w:p w14:paraId="296AAFDD" w14:textId="77777777" w:rsidR="00ED18D9" w:rsidRPr="007E0B31" w:rsidRDefault="00ED18D9" w:rsidP="00ED18D9">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ED18D9" w:rsidRPr="007E0B31" w14:paraId="46A121A4" w14:textId="77777777" w:rsidTr="490DE6A8">
        <w:trPr>
          <w:cantSplit/>
        </w:trPr>
        <w:tc>
          <w:tcPr>
            <w:tcW w:w="2884" w:type="dxa"/>
          </w:tcPr>
          <w:p w14:paraId="24B0D1A3" w14:textId="77777777" w:rsidR="00ED18D9" w:rsidRPr="007E0B31" w:rsidRDefault="00ED18D9" w:rsidP="00ED18D9">
            <w:pPr>
              <w:pStyle w:val="Arial11Bold"/>
              <w:rPr>
                <w:rFonts w:cs="Arial"/>
              </w:rPr>
            </w:pPr>
            <w:r w:rsidRPr="007E0B31">
              <w:rPr>
                <w:rFonts w:cs="Arial"/>
              </w:rPr>
              <w:lastRenderedPageBreak/>
              <w:t>System</w:t>
            </w:r>
          </w:p>
        </w:tc>
        <w:tc>
          <w:tcPr>
            <w:tcW w:w="6634" w:type="dxa"/>
          </w:tcPr>
          <w:p w14:paraId="2E67291E" w14:textId="77777777" w:rsidR="00ED18D9" w:rsidRPr="007E0B31" w:rsidRDefault="00ED18D9" w:rsidP="00ED18D9">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ED18D9" w:rsidRPr="007E0B31" w14:paraId="198C9C42" w14:textId="77777777" w:rsidTr="490DE6A8">
        <w:trPr>
          <w:cantSplit/>
        </w:trPr>
        <w:tc>
          <w:tcPr>
            <w:tcW w:w="2884" w:type="dxa"/>
          </w:tcPr>
          <w:p w14:paraId="2E945DD5" w14:textId="77777777" w:rsidR="00ED18D9" w:rsidRPr="007E0B31" w:rsidRDefault="00ED18D9" w:rsidP="00ED18D9">
            <w:pPr>
              <w:pStyle w:val="Arial11Bold"/>
              <w:rPr>
                <w:rFonts w:cs="Arial"/>
              </w:rPr>
            </w:pPr>
            <w:r w:rsidRPr="007E0B31">
              <w:rPr>
                <w:rFonts w:cs="Arial"/>
              </w:rPr>
              <w:t>System Ancillary Services</w:t>
            </w:r>
          </w:p>
        </w:tc>
        <w:tc>
          <w:tcPr>
            <w:tcW w:w="6634" w:type="dxa"/>
          </w:tcPr>
          <w:p w14:paraId="0CE07246" w14:textId="77777777" w:rsidR="00ED18D9" w:rsidRPr="007E0B31" w:rsidRDefault="00ED18D9" w:rsidP="00ED18D9">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ED18D9" w:rsidRPr="007E0B31" w14:paraId="778725C7" w14:textId="77777777" w:rsidTr="490DE6A8">
        <w:trPr>
          <w:cantSplit/>
        </w:trPr>
        <w:tc>
          <w:tcPr>
            <w:tcW w:w="2884" w:type="dxa"/>
          </w:tcPr>
          <w:p w14:paraId="425345A0" w14:textId="77777777" w:rsidR="00ED18D9" w:rsidRPr="007E0B31" w:rsidRDefault="00ED18D9" w:rsidP="00ED18D9">
            <w:pPr>
              <w:pStyle w:val="Arial11Bold"/>
              <w:rPr>
                <w:rFonts w:cs="Arial"/>
              </w:rPr>
            </w:pPr>
            <w:r w:rsidRPr="007E0B31">
              <w:rPr>
                <w:rFonts w:cs="Arial"/>
              </w:rPr>
              <w:t>System Constraint</w:t>
            </w:r>
          </w:p>
        </w:tc>
        <w:tc>
          <w:tcPr>
            <w:tcW w:w="6634" w:type="dxa"/>
          </w:tcPr>
          <w:p w14:paraId="0FA2E711" w14:textId="77777777" w:rsidR="00ED18D9" w:rsidRPr="007E0B31" w:rsidRDefault="00ED18D9" w:rsidP="00ED18D9">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ED18D9" w:rsidRPr="007E0B31" w14:paraId="6A6B0B8D" w14:textId="77777777" w:rsidTr="490DE6A8">
        <w:trPr>
          <w:cantSplit/>
        </w:trPr>
        <w:tc>
          <w:tcPr>
            <w:tcW w:w="2884" w:type="dxa"/>
          </w:tcPr>
          <w:p w14:paraId="16C142C0" w14:textId="77777777" w:rsidR="00ED18D9" w:rsidRPr="007E0B31" w:rsidRDefault="00ED18D9" w:rsidP="00ED18D9">
            <w:pPr>
              <w:pStyle w:val="Arial11Bold"/>
              <w:rPr>
                <w:rFonts w:cs="Arial"/>
              </w:rPr>
            </w:pPr>
            <w:r w:rsidRPr="007E0B31">
              <w:rPr>
                <w:rFonts w:cs="Arial"/>
              </w:rPr>
              <w:t>System Constrained Capacity</w:t>
            </w:r>
          </w:p>
        </w:tc>
        <w:tc>
          <w:tcPr>
            <w:tcW w:w="6634" w:type="dxa"/>
          </w:tcPr>
          <w:p w14:paraId="0F2A722E" w14:textId="77777777" w:rsidR="00ED18D9" w:rsidRPr="007E0B31" w:rsidRDefault="00ED18D9" w:rsidP="00ED18D9">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ED18D9" w:rsidRPr="007E0B31" w14:paraId="2DCCEFE3" w14:textId="77777777" w:rsidTr="490DE6A8">
        <w:trPr>
          <w:cantSplit/>
        </w:trPr>
        <w:tc>
          <w:tcPr>
            <w:tcW w:w="2884" w:type="dxa"/>
          </w:tcPr>
          <w:p w14:paraId="27A70CF2" w14:textId="77777777" w:rsidR="00ED18D9" w:rsidRPr="007E0B31" w:rsidRDefault="00ED18D9" w:rsidP="00ED18D9">
            <w:pPr>
              <w:pStyle w:val="Arial11Bold"/>
              <w:rPr>
                <w:rFonts w:cs="Arial"/>
              </w:rPr>
            </w:pPr>
            <w:r w:rsidRPr="007E0B31">
              <w:rPr>
                <w:rFonts w:cs="Arial"/>
              </w:rPr>
              <w:t>System Constraint Group</w:t>
            </w:r>
          </w:p>
        </w:tc>
        <w:tc>
          <w:tcPr>
            <w:tcW w:w="6634" w:type="dxa"/>
          </w:tcPr>
          <w:p w14:paraId="4EA868E5" w14:textId="77777777" w:rsidR="00ED18D9" w:rsidRPr="007E0B31" w:rsidRDefault="00ED18D9" w:rsidP="00ED18D9">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ED18D9" w:rsidRPr="007E0B31" w14:paraId="6A7E13AA" w14:textId="77777777" w:rsidTr="490DE6A8">
        <w:trPr>
          <w:cantSplit/>
        </w:trPr>
        <w:tc>
          <w:tcPr>
            <w:tcW w:w="2884" w:type="dxa"/>
          </w:tcPr>
          <w:p w14:paraId="58BAEEED" w14:textId="182D3352" w:rsidR="00ED18D9" w:rsidRPr="007E0B31" w:rsidRDefault="00ED18D9" w:rsidP="00ED18D9">
            <w:pPr>
              <w:pStyle w:val="Arial11Bold"/>
              <w:rPr>
                <w:rFonts w:cs="Arial"/>
              </w:rPr>
            </w:pPr>
            <w:r w:rsidRPr="00636020">
              <w:rPr>
                <w:bCs/>
              </w:rPr>
              <w:t>System Defence Plan</w:t>
            </w:r>
          </w:p>
        </w:tc>
        <w:tc>
          <w:tcPr>
            <w:tcW w:w="6634" w:type="dxa"/>
          </w:tcPr>
          <w:p w14:paraId="166CE446" w14:textId="3D8DFA81" w:rsidR="00ED18D9" w:rsidRPr="007E0B31" w:rsidRDefault="00ED18D9" w:rsidP="00ED18D9">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t>
            </w:r>
            <w:proofErr w:type="gramStart"/>
            <w:r w:rsidRPr="00AC216C">
              <w:rPr>
                <w:b/>
              </w:rPr>
              <w:t>Website</w:t>
            </w:r>
            <w:proofErr w:type="gramEnd"/>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ED18D9" w:rsidRPr="007E0B31" w14:paraId="4B0C4096" w14:textId="77777777" w:rsidTr="490DE6A8">
        <w:trPr>
          <w:cantSplit/>
        </w:trPr>
        <w:tc>
          <w:tcPr>
            <w:tcW w:w="2884" w:type="dxa"/>
          </w:tcPr>
          <w:p w14:paraId="2A1B9103" w14:textId="77777777" w:rsidR="00ED18D9" w:rsidRPr="007E0B31" w:rsidRDefault="00ED18D9" w:rsidP="00ED18D9">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ED18D9" w:rsidRPr="007E0B31" w:rsidRDefault="00ED18D9" w:rsidP="00ED18D9">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ED18D9" w:rsidRPr="007E0B31" w:rsidRDefault="00ED18D9" w:rsidP="00ED18D9">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ED18D9" w:rsidRPr="007E0B31" w:rsidRDefault="00ED18D9" w:rsidP="00ED18D9">
            <w:pPr>
              <w:pStyle w:val="TableArial11"/>
              <w:rPr>
                <w:rFonts w:cs="Arial"/>
              </w:rPr>
            </w:pPr>
            <w:r w:rsidRPr="007E0B31">
              <w:rPr>
                <w:rFonts w:cs="Arial"/>
              </w:rPr>
              <w:t>Where:</w:t>
            </w:r>
          </w:p>
          <w:p w14:paraId="1D419929" w14:textId="77777777" w:rsidR="00ED18D9" w:rsidRPr="007E0B31" w:rsidRDefault="00ED18D9" w:rsidP="00ED18D9">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ED18D9" w:rsidRPr="007E0B31" w:rsidRDefault="00ED18D9" w:rsidP="00ED18D9">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ED18D9" w:rsidRPr="007E0B31" w14:paraId="4B14F526" w14:textId="77777777" w:rsidTr="001231D8">
        <w:trPr>
          <w:cantSplit/>
          <w:trHeight w:val="552"/>
        </w:trPr>
        <w:tc>
          <w:tcPr>
            <w:tcW w:w="2884" w:type="dxa"/>
          </w:tcPr>
          <w:p w14:paraId="3549E3D2" w14:textId="77777777" w:rsidR="00ED18D9" w:rsidRPr="001231D8" w:rsidRDefault="00ED18D9" w:rsidP="00ED18D9">
            <w:pPr>
              <w:rPr>
                <w:b/>
                <w:bCs/>
              </w:rPr>
            </w:pPr>
            <w:r w:rsidRPr="001231D8">
              <w:rPr>
                <w:b/>
                <w:bCs/>
              </w:rPr>
              <w:t>System Incidents Report</w:t>
            </w:r>
          </w:p>
        </w:tc>
        <w:tc>
          <w:tcPr>
            <w:tcW w:w="6634" w:type="dxa"/>
          </w:tcPr>
          <w:p w14:paraId="6EB5AF5A" w14:textId="77777777" w:rsidR="00ED18D9" w:rsidRPr="001231D8" w:rsidRDefault="00ED18D9" w:rsidP="00ED18D9">
            <w:r w:rsidRPr="001231D8">
              <w:t xml:space="preserve">A report submitted to the GCRP </w:t>
            </w:r>
            <w:proofErr w:type="gramStart"/>
            <w:r w:rsidRPr="001231D8">
              <w:t>on a monthly basis</w:t>
            </w:r>
            <w:proofErr w:type="gramEnd"/>
            <w:r w:rsidRPr="001231D8">
              <w:t xml:space="preserve">, containing, but not limited to, a list of </w:t>
            </w:r>
            <w:r w:rsidRPr="001231D8">
              <w:rPr>
                <w:b/>
                <w:bCs/>
              </w:rPr>
              <w:t>Significant Events</w:t>
            </w:r>
            <w:r w:rsidRPr="001231D8">
              <w:t>, as detailed in OC3.4.1.</w:t>
            </w:r>
          </w:p>
        </w:tc>
      </w:tr>
      <w:tr w:rsidR="00ED18D9" w:rsidRPr="007E0B31" w14:paraId="64E976F1" w14:textId="77777777" w:rsidTr="490DE6A8">
        <w:trPr>
          <w:cantSplit/>
        </w:trPr>
        <w:tc>
          <w:tcPr>
            <w:tcW w:w="2884" w:type="dxa"/>
          </w:tcPr>
          <w:p w14:paraId="3016A7F7" w14:textId="77777777" w:rsidR="00ED18D9" w:rsidRPr="007E0B31" w:rsidRDefault="00ED18D9" w:rsidP="00ED18D9">
            <w:pPr>
              <w:pStyle w:val="Arial11Bold"/>
              <w:rPr>
                <w:rFonts w:cs="Arial"/>
              </w:rPr>
            </w:pPr>
            <w:r w:rsidRPr="007E0B31">
              <w:rPr>
                <w:rFonts w:cs="Arial"/>
              </w:rPr>
              <w:t>System Margin</w:t>
            </w:r>
          </w:p>
        </w:tc>
        <w:tc>
          <w:tcPr>
            <w:tcW w:w="6634" w:type="dxa"/>
          </w:tcPr>
          <w:p w14:paraId="703670AA" w14:textId="77777777" w:rsidR="00ED18D9" w:rsidRPr="007E0B31" w:rsidRDefault="00ED18D9" w:rsidP="00ED18D9">
            <w:pPr>
              <w:pStyle w:val="TableArial11"/>
              <w:rPr>
                <w:rFonts w:cs="Arial"/>
              </w:rPr>
            </w:pPr>
            <w:r w:rsidRPr="007E0B31">
              <w:rPr>
                <w:rFonts w:cs="Arial"/>
              </w:rPr>
              <w:t xml:space="preserve">The margin in any period between </w:t>
            </w:r>
          </w:p>
          <w:p w14:paraId="738D23F7" w14:textId="77777777" w:rsidR="00ED18D9" w:rsidRPr="007E0B31" w:rsidRDefault="00ED18D9" w:rsidP="00ED18D9">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ED18D9" w:rsidRPr="007E0B31" w:rsidRDefault="00ED18D9" w:rsidP="00ED18D9">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ED18D9" w:rsidRPr="007E0B31" w:rsidRDefault="00ED18D9" w:rsidP="00ED18D9">
            <w:pPr>
              <w:pStyle w:val="TableArial11"/>
              <w:rPr>
                <w:rFonts w:cs="Arial"/>
                <w:b/>
              </w:rPr>
            </w:pPr>
            <w:r w:rsidRPr="007E0B31">
              <w:rPr>
                <w:rFonts w:cs="Arial"/>
              </w:rPr>
              <w:t>for that period.</w:t>
            </w:r>
          </w:p>
        </w:tc>
      </w:tr>
      <w:tr w:rsidR="00ED18D9" w:rsidRPr="007E0B31" w14:paraId="3099E31F" w14:textId="77777777" w:rsidTr="490DE6A8">
        <w:trPr>
          <w:cantSplit/>
        </w:trPr>
        <w:tc>
          <w:tcPr>
            <w:tcW w:w="2884" w:type="dxa"/>
          </w:tcPr>
          <w:p w14:paraId="6B84F741" w14:textId="77777777" w:rsidR="00ED18D9" w:rsidRPr="007E0B31" w:rsidRDefault="00ED18D9" w:rsidP="00ED18D9">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ED18D9" w:rsidRPr="007E0B31" w:rsidRDefault="00ED18D9" w:rsidP="00ED18D9">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ED18D9" w:rsidRPr="007E0B31" w14:paraId="3D29B4B3" w14:textId="77777777" w:rsidTr="490DE6A8">
        <w:trPr>
          <w:cantSplit/>
        </w:trPr>
        <w:tc>
          <w:tcPr>
            <w:tcW w:w="2884" w:type="dxa"/>
          </w:tcPr>
          <w:p w14:paraId="1AAAE1F3" w14:textId="77777777" w:rsidR="00ED18D9" w:rsidRPr="007E0B31" w:rsidRDefault="00ED18D9" w:rsidP="00ED18D9">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11D3105" w:rsidR="00ED18D9" w:rsidRPr="007E0B31" w:rsidRDefault="00ED18D9" w:rsidP="00ED18D9">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ED18D9" w:rsidRPr="007E0B31" w14:paraId="2E61AADE" w14:textId="77777777" w:rsidTr="490DE6A8">
        <w:trPr>
          <w:cantSplit/>
        </w:trPr>
        <w:tc>
          <w:tcPr>
            <w:tcW w:w="2884" w:type="dxa"/>
          </w:tcPr>
          <w:p w14:paraId="7FAE100E" w14:textId="5C92C90A" w:rsidR="00ED18D9" w:rsidRPr="00636020" w:rsidRDefault="00ED18D9" w:rsidP="00ED18D9">
            <w:pPr>
              <w:pStyle w:val="Arial11Bold"/>
              <w:rPr>
                <w:bCs/>
              </w:rPr>
            </w:pPr>
            <w:r>
              <w:rPr>
                <w:rFonts w:cs="Arial"/>
              </w:rPr>
              <w:t>System Restoration</w:t>
            </w:r>
          </w:p>
        </w:tc>
        <w:tc>
          <w:tcPr>
            <w:tcW w:w="6634" w:type="dxa"/>
          </w:tcPr>
          <w:p w14:paraId="53AAEE62" w14:textId="15529814" w:rsidR="00ED18D9" w:rsidRPr="00E00BC7" w:rsidRDefault="00ED18D9" w:rsidP="00ED18D9">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ED18D9" w:rsidRPr="007E0B31" w14:paraId="2CF3A043" w14:textId="77777777" w:rsidTr="490DE6A8">
        <w:trPr>
          <w:cantSplit/>
        </w:trPr>
        <w:tc>
          <w:tcPr>
            <w:tcW w:w="2884" w:type="dxa"/>
          </w:tcPr>
          <w:p w14:paraId="0120BCB8" w14:textId="3A83B8E2" w:rsidR="00ED18D9" w:rsidRDefault="00ED18D9" w:rsidP="00ED18D9">
            <w:pPr>
              <w:pStyle w:val="Arial11Bold"/>
              <w:rPr>
                <w:rFonts w:cs="Arial"/>
              </w:rPr>
            </w:pPr>
            <w:r>
              <w:rPr>
                <w:rFonts w:cs="Arial"/>
              </w:rPr>
              <w:t>System Restoration Region</w:t>
            </w:r>
          </w:p>
        </w:tc>
        <w:tc>
          <w:tcPr>
            <w:tcW w:w="6634" w:type="dxa"/>
          </w:tcPr>
          <w:p w14:paraId="5FF483DB" w14:textId="1B238D87" w:rsidR="00ED18D9" w:rsidRPr="007E0B31" w:rsidRDefault="00ED18D9" w:rsidP="00ED18D9">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ED18D9" w:rsidRPr="007E0B31" w14:paraId="3847C81E" w14:textId="77777777" w:rsidTr="490DE6A8">
        <w:trPr>
          <w:cantSplit/>
        </w:trPr>
        <w:tc>
          <w:tcPr>
            <w:tcW w:w="2884" w:type="dxa"/>
          </w:tcPr>
          <w:p w14:paraId="7FC4DAB5" w14:textId="7005E6F4" w:rsidR="00ED18D9" w:rsidRPr="007E0B31" w:rsidRDefault="00ED18D9" w:rsidP="00ED18D9">
            <w:pPr>
              <w:pStyle w:val="Arial11Bold"/>
              <w:rPr>
                <w:rFonts w:cs="Arial"/>
              </w:rPr>
            </w:pPr>
            <w:r w:rsidRPr="00636020">
              <w:rPr>
                <w:bCs/>
              </w:rPr>
              <w:lastRenderedPageBreak/>
              <w:t>System Restoration Plan</w:t>
            </w:r>
          </w:p>
        </w:tc>
        <w:tc>
          <w:tcPr>
            <w:tcW w:w="6634" w:type="dxa"/>
          </w:tcPr>
          <w:p w14:paraId="3E074751" w14:textId="0B79F36A" w:rsidR="00ED18D9" w:rsidRPr="007E0B31" w:rsidRDefault="00ED18D9" w:rsidP="00ED18D9">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t>
            </w:r>
            <w:proofErr w:type="gramStart"/>
            <w:r w:rsidRPr="00E00BC7">
              <w:rPr>
                <w:b/>
              </w:rPr>
              <w:t>Website</w:t>
            </w:r>
            <w:proofErr w:type="gramEnd"/>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ED18D9" w:rsidRPr="007E0B31" w14:paraId="6694953E" w14:textId="77777777" w:rsidTr="490DE6A8">
        <w:trPr>
          <w:cantSplit/>
        </w:trPr>
        <w:tc>
          <w:tcPr>
            <w:tcW w:w="2884" w:type="dxa"/>
          </w:tcPr>
          <w:p w14:paraId="04061391" w14:textId="77777777" w:rsidR="00ED18D9" w:rsidRPr="007E0B31" w:rsidRDefault="00ED18D9" w:rsidP="00ED18D9">
            <w:pPr>
              <w:pStyle w:val="Arial11Bold"/>
              <w:rPr>
                <w:rFonts w:cs="Arial"/>
              </w:rPr>
            </w:pPr>
            <w:r w:rsidRPr="007E0B31">
              <w:rPr>
                <w:rFonts w:cs="Arial"/>
              </w:rPr>
              <w:t>System Telephony</w:t>
            </w:r>
          </w:p>
        </w:tc>
        <w:tc>
          <w:tcPr>
            <w:tcW w:w="6634" w:type="dxa"/>
          </w:tcPr>
          <w:p w14:paraId="782961A9" w14:textId="0DAB7FEF" w:rsidR="00ED18D9" w:rsidRPr="007E0B31" w:rsidRDefault="00ED18D9" w:rsidP="00ED18D9">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ED18D9" w:rsidRPr="007E0B31" w14:paraId="7CE86D0C" w14:textId="77777777" w:rsidTr="490DE6A8">
        <w:trPr>
          <w:cantSplit/>
        </w:trPr>
        <w:tc>
          <w:tcPr>
            <w:tcW w:w="2884" w:type="dxa"/>
          </w:tcPr>
          <w:p w14:paraId="6D2E474F" w14:textId="77777777" w:rsidR="00ED18D9" w:rsidRPr="007E0B31" w:rsidRDefault="00ED18D9" w:rsidP="00ED18D9">
            <w:pPr>
              <w:pStyle w:val="Arial11Bold"/>
              <w:rPr>
                <w:rFonts w:cs="Arial"/>
              </w:rPr>
            </w:pPr>
            <w:r w:rsidRPr="007E0B31">
              <w:rPr>
                <w:rFonts w:cs="Arial"/>
              </w:rPr>
              <w:t>System Tests</w:t>
            </w:r>
          </w:p>
        </w:tc>
        <w:tc>
          <w:tcPr>
            <w:tcW w:w="6634" w:type="dxa"/>
          </w:tcPr>
          <w:p w14:paraId="23728F19" w14:textId="77777777" w:rsidR="00ED18D9" w:rsidRPr="007E0B31" w:rsidRDefault="00ED18D9" w:rsidP="00ED18D9">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ED18D9" w:rsidRPr="007E0B31" w14:paraId="08C1037D" w14:textId="77777777" w:rsidTr="490DE6A8">
        <w:trPr>
          <w:cantSplit/>
        </w:trPr>
        <w:tc>
          <w:tcPr>
            <w:tcW w:w="2884" w:type="dxa"/>
          </w:tcPr>
          <w:p w14:paraId="7BAC63AF" w14:textId="77777777" w:rsidR="00ED18D9" w:rsidRPr="007E0B31" w:rsidRDefault="00ED18D9" w:rsidP="00ED18D9">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ED18D9" w:rsidRPr="007E0B31" w:rsidRDefault="00ED18D9" w:rsidP="00ED18D9">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ED18D9" w:rsidRPr="007E0B31" w14:paraId="0CFD31AD" w14:textId="77777777" w:rsidTr="490DE6A8">
        <w:trPr>
          <w:cantSplit/>
        </w:trPr>
        <w:tc>
          <w:tcPr>
            <w:tcW w:w="2884" w:type="dxa"/>
          </w:tcPr>
          <w:p w14:paraId="6FAF95FE" w14:textId="77777777" w:rsidR="00ED18D9" w:rsidRPr="007E0B31" w:rsidRDefault="00ED18D9" w:rsidP="00ED18D9">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6634" w:type="dxa"/>
          </w:tcPr>
          <w:p w14:paraId="3E1A2B55" w14:textId="61971953" w:rsidR="00ED18D9" w:rsidRPr="007E0B31" w:rsidRDefault="00ED18D9" w:rsidP="00ED18D9">
            <w:pPr>
              <w:pStyle w:val="TableArial11"/>
              <w:rPr>
                <w:rFonts w:cs="Arial"/>
              </w:rPr>
            </w:pPr>
            <w:bookmarkStart w:id="63"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63"/>
            <w:r w:rsidRPr="007E0B31">
              <w:rPr>
                <w:rFonts w:cs="Arial"/>
              </w:rPr>
              <w:t>.</w:t>
            </w:r>
          </w:p>
        </w:tc>
      </w:tr>
      <w:tr w:rsidR="00ED18D9" w:rsidRPr="007E0B31" w14:paraId="1DA61D3F" w14:textId="77777777" w:rsidTr="490DE6A8">
        <w:trPr>
          <w:cantSplit/>
        </w:trPr>
        <w:tc>
          <w:tcPr>
            <w:tcW w:w="2884" w:type="dxa"/>
          </w:tcPr>
          <w:p w14:paraId="68676C7F" w14:textId="77777777" w:rsidR="00ED18D9" w:rsidRPr="007E0B31" w:rsidRDefault="00ED18D9" w:rsidP="00ED18D9">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tcPr>
          <w:p w14:paraId="62BA3C3F" w14:textId="7BBA8F9D" w:rsidR="00ED18D9" w:rsidRPr="007E0B31" w:rsidRDefault="00ED18D9" w:rsidP="00ED18D9">
            <w:pPr>
              <w:pStyle w:val="TableArial11"/>
              <w:rPr>
                <w:rFonts w:cs="Arial"/>
              </w:rPr>
            </w:pPr>
            <w:bookmarkStart w:id="64"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64"/>
          </w:p>
        </w:tc>
      </w:tr>
      <w:tr w:rsidR="00ED18D9" w:rsidRPr="007E0B31" w14:paraId="5E31ADD9" w14:textId="77777777" w:rsidTr="490DE6A8">
        <w:trPr>
          <w:cantSplit/>
        </w:trPr>
        <w:tc>
          <w:tcPr>
            <w:tcW w:w="2884" w:type="dxa"/>
          </w:tcPr>
          <w:p w14:paraId="0CFAE3A8" w14:textId="77777777" w:rsidR="00ED18D9" w:rsidRPr="007E0B31" w:rsidRDefault="00ED18D9" w:rsidP="00ED18D9">
            <w:pPr>
              <w:pStyle w:val="Arial11Bold"/>
              <w:rPr>
                <w:rFonts w:cs="Arial"/>
              </w:rPr>
            </w:pPr>
            <w:r w:rsidRPr="0068623B">
              <w:rPr>
                <w:rFonts w:cs="Arial"/>
              </w:rPr>
              <w:t>Targe</w:t>
            </w:r>
            <w:r w:rsidRPr="00360F5B">
              <w:rPr>
                <w:rFonts w:cs="Arial"/>
              </w:rPr>
              <w:t>t Frequency</w:t>
            </w:r>
          </w:p>
        </w:tc>
        <w:tc>
          <w:tcPr>
            <w:tcW w:w="6634" w:type="dxa"/>
          </w:tcPr>
          <w:p w14:paraId="0FFC5410" w14:textId="4149A4DC" w:rsidR="00ED18D9" w:rsidRPr="007E0B31" w:rsidRDefault="00ED18D9" w:rsidP="00ED18D9">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ED18D9" w:rsidRPr="007E0B31" w14:paraId="33638CB5" w14:textId="77777777" w:rsidTr="490DE6A8">
        <w:trPr>
          <w:cantSplit/>
        </w:trPr>
        <w:tc>
          <w:tcPr>
            <w:tcW w:w="2884" w:type="dxa"/>
          </w:tcPr>
          <w:p w14:paraId="32E734FA" w14:textId="77777777" w:rsidR="00ED18D9" w:rsidRPr="007E0B31" w:rsidRDefault="00ED18D9" w:rsidP="00ED18D9">
            <w:pPr>
              <w:pStyle w:val="Arial11Bold"/>
              <w:rPr>
                <w:rFonts w:cs="Arial"/>
              </w:rPr>
            </w:pPr>
            <w:r w:rsidRPr="007E0B31">
              <w:rPr>
                <w:rFonts w:cs="Arial"/>
              </w:rPr>
              <w:t>Technical Specification</w:t>
            </w:r>
          </w:p>
        </w:tc>
        <w:tc>
          <w:tcPr>
            <w:tcW w:w="6634" w:type="dxa"/>
          </w:tcPr>
          <w:p w14:paraId="6AE817CF" w14:textId="77777777" w:rsidR="00ED18D9" w:rsidRPr="007E0B31" w:rsidRDefault="00ED18D9" w:rsidP="00ED18D9">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ED18D9" w:rsidRPr="007E0B31" w:rsidRDefault="00ED18D9" w:rsidP="00ED18D9">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ED18D9" w:rsidRPr="007E0B31" w:rsidRDefault="00ED18D9" w:rsidP="00ED18D9">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ED18D9" w:rsidRPr="007E0B31" w14:paraId="4A337598" w14:textId="77777777" w:rsidTr="490DE6A8">
        <w:trPr>
          <w:cantSplit/>
        </w:trPr>
        <w:tc>
          <w:tcPr>
            <w:tcW w:w="2884" w:type="dxa"/>
          </w:tcPr>
          <w:p w14:paraId="39FDCA0F" w14:textId="51FF5C89" w:rsidR="00ED18D9" w:rsidRPr="007E0B31" w:rsidRDefault="00ED18D9" w:rsidP="00ED18D9">
            <w:pPr>
              <w:pStyle w:val="Arial11Bold"/>
              <w:rPr>
                <w:rFonts w:cs="Arial"/>
              </w:rPr>
            </w:pPr>
            <w:r>
              <w:rPr>
                <w:rFonts w:cs="Arial"/>
              </w:rPr>
              <w:t>TERRE</w:t>
            </w:r>
          </w:p>
        </w:tc>
        <w:tc>
          <w:tcPr>
            <w:tcW w:w="6634" w:type="dxa"/>
          </w:tcPr>
          <w:p w14:paraId="583D7EB9" w14:textId="2F95AC51" w:rsidR="00ED18D9" w:rsidRPr="007E0B31" w:rsidRDefault="00ED18D9" w:rsidP="00ED18D9">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ED18D9" w:rsidRPr="007E0B31" w14:paraId="5926AD32" w14:textId="77777777" w:rsidTr="490DE6A8">
        <w:trPr>
          <w:cantSplit/>
        </w:trPr>
        <w:tc>
          <w:tcPr>
            <w:tcW w:w="2884" w:type="dxa"/>
          </w:tcPr>
          <w:p w14:paraId="567E2BEF" w14:textId="695F4B81" w:rsidR="00ED18D9" w:rsidRDefault="00ED18D9" w:rsidP="00ED18D9">
            <w:pPr>
              <w:pStyle w:val="Arial11Bold"/>
              <w:rPr>
                <w:rFonts w:cs="Arial"/>
              </w:rPr>
            </w:pPr>
            <w:r w:rsidRPr="0081264E">
              <w:rPr>
                <w:rFonts w:cs="Arial"/>
              </w:rPr>
              <w:lastRenderedPageBreak/>
              <w:t>TERRE Activation Period</w:t>
            </w:r>
          </w:p>
        </w:tc>
        <w:tc>
          <w:tcPr>
            <w:tcW w:w="6634" w:type="dxa"/>
          </w:tcPr>
          <w:p w14:paraId="41684B89" w14:textId="1905B62B" w:rsidR="00ED18D9" w:rsidRPr="0081264E" w:rsidRDefault="00ED18D9" w:rsidP="00ED18D9">
            <w:pPr>
              <w:pStyle w:val="TableArial11"/>
              <w:rPr>
                <w:rFonts w:cs="Arial"/>
              </w:rPr>
            </w:pPr>
            <w:r w:rsidRPr="0081264E">
              <w:rPr>
                <w:rFonts w:cs="Arial"/>
              </w:rPr>
              <w:t>A period of time lasting 15 minutes and starting at either 0, 15, 30 or 45 minutes past the hour (</w:t>
            </w:r>
            <w:proofErr w:type="gramStart"/>
            <w:r w:rsidRPr="0081264E">
              <w:rPr>
                <w:rFonts w:cs="Arial"/>
              </w:rPr>
              <w:t>e.g.</w:t>
            </w:r>
            <w:proofErr w:type="gramEnd"/>
            <w:r w:rsidRPr="0081264E">
              <w:rPr>
                <w:rFonts w:cs="Arial"/>
              </w:rPr>
              <w:t xml:space="preserve">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ED18D9" w:rsidRPr="007E0B31" w14:paraId="49B52FEC" w14:textId="77777777" w:rsidTr="490DE6A8">
        <w:trPr>
          <w:cantSplit/>
        </w:trPr>
        <w:tc>
          <w:tcPr>
            <w:tcW w:w="2884" w:type="dxa"/>
          </w:tcPr>
          <w:p w14:paraId="1FED211F" w14:textId="533B6423" w:rsidR="00ED18D9" w:rsidRPr="0081264E" w:rsidRDefault="00ED18D9" w:rsidP="00ED18D9">
            <w:pPr>
              <w:pStyle w:val="Arial11Bold"/>
              <w:rPr>
                <w:rFonts w:cs="Arial"/>
              </w:rPr>
            </w:pPr>
            <w:r w:rsidRPr="0081264E">
              <w:rPr>
                <w:rFonts w:cs="Arial"/>
              </w:rPr>
              <w:t>TERRE Auction Period</w:t>
            </w:r>
          </w:p>
        </w:tc>
        <w:tc>
          <w:tcPr>
            <w:tcW w:w="6634" w:type="dxa"/>
          </w:tcPr>
          <w:p w14:paraId="671C74AE" w14:textId="7274A881" w:rsidR="00ED18D9" w:rsidRPr="0081264E" w:rsidRDefault="00ED18D9" w:rsidP="00ED18D9">
            <w:pPr>
              <w:pStyle w:val="TableArial11"/>
              <w:rPr>
                <w:rFonts w:cs="Arial"/>
              </w:rPr>
            </w:pPr>
            <w:proofErr w:type="gramStart"/>
            <w:r w:rsidRPr="0081264E">
              <w:rPr>
                <w:rFonts w:cs="Arial"/>
              </w:rPr>
              <w:t>A period of time</w:t>
            </w:r>
            <w:proofErr w:type="gramEnd"/>
            <w:r w:rsidRPr="0081264E">
              <w:rPr>
                <w:rFonts w:cs="Arial"/>
              </w:rPr>
              <w:t xml:space="preserv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ED18D9" w:rsidRPr="007E0B31" w14:paraId="65701A2F" w14:textId="77777777" w:rsidTr="490DE6A8">
        <w:trPr>
          <w:cantSplit/>
        </w:trPr>
        <w:tc>
          <w:tcPr>
            <w:tcW w:w="2884" w:type="dxa"/>
          </w:tcPr>
          <w:p w14:paraId="7DA4E9BF" w14:textId="53EC5DBC" w:rsidR="00ED18D9" w:rsidRPr="0081264E" w:rsidRDefault="00ED18D9" w:rsidP="00ED18D9">
            <w:pPr>
              <w:pStyle w:val="Arial11Bold"/>
              <w:rPr>
                <w:rFonts w:cs="Arial"/>
              </w:rPr>
            </w:pPr>
            <w:r w:rsidRPr="0081264E">
              <w:rPr>
                <w:rFonts w:cs="Arial"/>
              </w:rPr>
              <w:t>TERRE Bid</w:t>
            </w:r>
          </w:p>
        </w:tc>
        <w:tc>
          <w:tcPr>
            <w:tcW w:w="6634" w:type="dxa"/>
          </w:tcPr>
          <w:p w14:paraId="3AA84BC8" w14:textId="59D282F8" w:rsidR="00ED18D9" w:rsidRPr="0081264E" w:rsidRDefault="00ED18D9" w:rsidP="00ED18D9">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ED18D9" w:rsidRPr="007E0B31" w14:paraId="55062C4A" w14:textId="77777777" w:rsidTr="490DE6A8">
        <w:trPr>
          <w:cantSplit/>
        </w:trPr>
        <w:tc>
          <w:tcPr>
            <w:tcW w:w="2884" w:type="dxa"/>
          </w:tcPr>
          <w:p w14:paraId="0E3BA98F" w14:textId="3DE6A8A3" w:rsidR="00ED18D9" w:rsidRPr="0081264E" w:rsidRDefault="00ED18D9" w:rsidP="00ED18D9">
            <w:pPr>
              <w:pStyle w:val="Arial11Bold"/>
              <w:rPr>
                <w:rFonts w:cs="Arial"/>
              </w:rPr>
            </w:pPr>
            <w:r>
              <w:rPr>
                <w:rFonts w:cs="Arial"/>
              </w:rPr>
              <w:t>TERRE Central Platform</w:t>
            </w:r>
          </w:p>
        </w:tc>
        <w:tc>
          <w:tcPr>
            <w:tcW w:w="6634" w:type="dxa"/>
          </w:tcPr>
          <w:p w14:paraId="21E47917" w14:textId="46FA1734" w:rsidR="00ED18D9" w:rsidRPr="0081264E" w:rsidRDefault="00ED18D9" w:rsidP="00ED18D9">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ED18D9" w:rsidRPr="0079139F" w14:paraId="275B43EB" w14:textId="77777777" w:rsidTr="490DE6A8">
        <w:trPr>
          <w:cantSplit/>
        </w:trPr>
        <w:tc>
          <w:tcPr>
            <w:tcW w:w="2884" w:type="dxa"/>
          </w:tcPr>
          <w:p w14:paraId="2CEC27FA" w14:textId="6D73E446" w:rsidR="00ED18D9" w:rsidRPr="0079139F" w:rsidRDefault="00ED18D9" w:rsidP="00ED18D9">
            <w:pPr>
              <w:pStyle w:val="Arial11Bold"/>
              <w:rPr>
                <w:rFonts w:cs="Arial"/>
              </w:rPr>
            </w:pPr>
            <w:r w:rsidRPr="0079139F">
              <w:rPr>
                <w:rFonts w:cs="Arial"/>
              </w:rPr>
              <w:t>TERRE Data Validation and Consistency Rules</w:t>
            </w:r>
          </w:p>
        </w:tc>
        <w:tc>
          <w:tcPr>
            <w:tcW w:w="6634" w:type="dxa"/>
          </w:tcPr>
          <w:p w14:paraId="7AC65FEF" w14:textId="12093011" w:rsidR="00ED18D9" w:rsidRDefault="00ED18D9" w:rsidP="00ED18D9">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ED18D9" w:rsidRPr="007E0B31" w14:paraId="377F57A2" w14:textId="77777777" w:rsidTr="490DE6A8">
        <w:trPr>
          <w:cantSplit/>
        </w:trPr>
        <w:tc>
          <w:tcPr>
            <w:tcW w:w="2884" w:type="dxa"/>
          </w:tcPr>
          <w:p w14:paraId="150333DE" w14:textId="33A1157A" w:rsidR="00ED18D9" w:rsidRDefault="00ED18D9" w:rsidP="00ED18D9">
            <w:pPr>
              <w:pStyle w:val="Arial11Bold"/>
              <w:jc w:val="both"/>
              <w:rPr>
                <w:rFonts w:cs="Arial"/>
              </w:rPr>
            </w:pPr>
            <w:r w:rsidRPr="0081264E">
              <w:rPr>
                <w:rFonts w:cs="Arial"/>
              </w:rPr>
              <w:t>TERRE Gate Closure</w:t>
            </w:r>
          </w:p>
        </w:tc>
        <w:tc>
          <w:tcPr>
            <w:tcW w:w="6634" w:type="dxa"/>
          </w:tcPr>
          <w:p w14:paraId="36E98425" w14:textId="7BF742E0" w:rsidR="00ED18D9" w:rsidRPr="0081264E" w:rsidRDefault="00ED18D9" w:rsidP="00ED18D9">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ED18D9" w:rsidRPr="007E0B31" w14:paraId="162A65B2" w14:textId="77777777" w:rsidTr="490DE6A8">
        <w:trPr>
          <w:cantSplit/>
        </w:trPr>
        <w:tc>
          <w:tcPr>
            <w:tcW w:w="2884" w:type="dxa"/>
          </w:tcPr>
          <w:p w14:paraId="1E8AEB6A" w14:textId="77777777" w:rsidR="00ED18D9" w:rsidRDefault="00ED18D9" w:rsidP="00ED18D9">
            <w:pPr>
              <w:pStyle w:val="Arial11Bold"/>
              <w:jc w:val="both"/>
              <w:rPr>
                <w:rFonts w:cs="Arial"/>
              </w:rPr>
            </w:pPr>
            <w:r>
              <w:rPr>
                <w:rFonts w:cs="Arial"/>
              </w:rPr>
              <w:t>TERRE Instruction</w:t>
            </w:r>
          </w:p>
          <w:p w14:paraId="6C90D26B" w14:textId="1F6FC951" w:rsidR="00ED18D9" w:rsidRPr="0081264E" w:rsidRDefault="00ED18D9" w:rsidP="00ED18D9">
            <w:pPr>
              <w:pStyle w:val="Arial11Bold"/>
              <w:jc w:val="both"/>
              <w:rPr>
                <w:rFonts w:cs="Arial"/>
              </w:rPr>
            </w:pPr>
            <w:r w:rsidRPr="0081264E">
              <w:rPr>
                <w:rFonts w:cs="Arial"/>
              </w:rPr>
              <w:t>Guide</w:t>
            </w:r>
          </w:p>
        </w:tc>
        <w:tc>
          <w:tcPr>
            <w:tcW w:w="6634" w:type="dxa"/>
          </w:tcPr>
          <w:p w14:paraId="0AE534E2" w14:textId="203C4D64" w:rsidR="00ED18D9" w:rsidRDefault="00ED18D9" w:rsidP="00ED18D9">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ED18D9" w:rsidRPr="007E0B31" w14:paraId="3B8258A7" w14:textId="77777777" w:rsidTr="490DE6A8">
        <w:trPr>
          <w:cantSplit/>
        </w:trPr>
        <w:tc>
          <w:tcPr>
            <w:tcW w:w="2884" w:type="dxa"/>
          </w:tcPr>
          <w:p w14:paraId="0D19D080" w14:textId="77777777" w:rsidR="00ED18D9" w:rsidRPr="007E0B31" w:rsidRDefault="00ED18D9" w:rsidP="00ED18D9">
            <w:pPr>
              <w:pStyle w:val="Arial11Bold"/>
              <w:rPr>
                <w:rFonts w:cs="Arial"/>
              </w:rPr>
            </w:pPr>
            <w:r w:rsidRPr="007E0B31">
              <w:rPr>
                <w:rFonts w:cs="Arial"/>
              </w:rPr>
              <w:t>Test Co-ordinator</w:t>
            </w:r>
          </w:p>
        </w:tc>
        <w:tc>
          <w:tcPr>
            <w:tcW w:w="6634" w:type="dxa"/>
          </w:tcPr>
          <w:p w14:paraId="326082B0" w14:textId="77777777" w:rsidR="00ED18D9" w:rsidRPr="007E0B31" w:rsidRDefault="00ED18D9" w:rsidP="00ED18D9">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ED18D9" w:rsidRPr="007E0B31" w14:paraId="01488D17" w14:textId="77777777" w:rsidTr="490DE6A8">
        <w:trPr>
          <w:cantSplit/>
        </w:trPr>
        <w:tc>
          <w:tcPr>
            <w:tcW w:w="2884" w:type="dxa"/>
          </w:tcPr>
          <w:p w14:paraId="128FD9C9" w14:textId="77777777" w:rsidR="00ED18D9" w:rsidRPr="007E0B31" w:rsidRDefault="00ED18D9" w:rsidP="00ED18D9">
            <w:pPr>
              <w:pStyle w:val="Arial11Bold"/>
              <w:rPr>
                <w:rFonts w:cs="Arial"/>
              </w:rPr>
            </w:pPr>
            <w:r w:rsidRPr="007E0B31">
              <w:rPr>
                <w:rFonts w:cs="Arial"/>
              </w:rPr>
              <w:t>Test Panel</w:t>
            </w:r>
          </w:p>
        </w:tc>
        <w:tc>
          <w:tcPr>
            <w:tcW w:w="6634" w:type="dxa"/>
          </w:tcPr>
          <w:p w14:paraId="33A2A2B3" w14:textId="77777777" w:rsidR="00ED18D9" w:rsidRPr="007E0B31" w:rsidRDefault="00ED18D9" w:rsidP="00ED18D9">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ED18D9" w:rsidRPr="007E0B31" w14:paraId="2164A4E4" w14:textId="77777777" w:rsidTr="490DE6A8">
        <w:trPr>
          <w:cantSplit/>
        </w:trPr>
        <w:tc>
          <w:tcPr>
            <w:tcW w:w="2884" w:type="dxa"/>
          </w:tcPr>
          <w:p w14:paraId="1F60112F" w14:textId="41D5FEBC" w:rsidR="00ED18D9" w:rsidRPr="00875FA6" w:rsidRDefault="00ED18D9" w:rsidP="00ED18D9">
            <w:pPr>
              <w:pStyle w:val="Arial11Bold"/>
            </w:pPr>
            <w:r w:rsidRPr="00875FA6">
              <w:t>Test Plan</w:t>
            </w:r>
          </w:p>
        </w:tc>
        <w:tc>
          <w:tcPr>
            <w:tcW w:w="6634" w:type="dxa"/>
          </w:tcPr>
          <w:p w14:paraId="438005A0" w14:textId="414669A8" w:rsidR="00ED18D9" w:rsidRPr="00875FA6" w:rsidRDefault="00ED18D9" w:rsidP="00ED18D9">
            <w:pPr>
              <w:pStyle w:val="TableArial11"/>
              <w:rPr>
                <w:rFonts w:cs="Arial"/>
              </w:rPr>
            </w:pPr>
            <w:r w:rsidRPr="00875FA6">
              <w:t xml:space="preserve">A document prepared by </w:t>
            </w:r>
            <w:r w:rsidRPr="00875FA6">
              <w:rPr>
                <w:b/>
              </w:rPr>
              <w:t>The Company</w:t>
            </w:r>
            <w:r w:rsidRPr="00875FA6">
              <w:t>, as</w:t>
            </w:r>
            <w:r w:rsidRPr="00875FA6">
              <w:rPr>
                <w:b/>
              </w:rPr>
              <w:t xml:space="preserve"> </w:t>
            </w:r>
            <w:r w:rsidRPr="00875FA6">
              <w:t>published on its</w:t>
            </w:r>
            <w:r w:rsidRPr="00875FA6">
              <w:rPr>
                <w:b/>
              </w:rPr>
              <w:t xml:space="preserve"> </w:t>
            </w:r>
            <w:proofErr w:type="gramStart"/>
            <w:r w:rsidRPr="00875FA6">
              <w:rPr>
                <w:b/>
              </w:rPr>
              <w:t>Website</w:t>
            </w:r>
            <w:proofErr w:type="gramEnd"/>
            <w:r w:rsidRPr="00875FA6">
              <w:t>, outlining how the requirements of the “</w:t>
            </w:r>
            <w:r w:rsidRPr="002A73E9">
              <w:rPr>
                <w:b/>
                <w:bCs/>
              </w:rPr>
              <w:t>Test Plan</w:t>
            </w:r>
            <w:r w:rsidRPr="00875FA6">
              <w:t xml:space="preserve">”, as provided for by </w:t>
            </w:r>
            <w:r w:rsidRPr="00875FA6">
              <w:rPr>
                <w:b/>
              </w:rPr>
              <w:t>Retained EU Law</w:t>
            </w:r>
            <w:r w:rsidRPr="00875FA6">
              <w:t xml:space="preserve"> (Commission Regulation (EU) 2017/2196), has been implemented within the </w:t>
            </w:r>
            <w:r w:rsidRPr="00875FA6">
              <w:rPr>
                <w:b/>
              </w:rPr>
              <w:t>GB Synchronous Area</w:t>
            </w:r>
            <w:r w:rsidRPr="00875FA6">
              <w:t>.</w:t>
            </w:r>
          </w:p>
        </w:tc>
      </w:tr>
      <w:tr w:rsidR="00ED18D9" w:rsidRPr="007E0B31" w14:paraId="28AD5A3B" w14:textId="77777777" w:rsidTr="490DE6A8">
        <w:trPr>
          <w:cantSplit/>
        </w:trPr>
        <w:tc>
          <w:tcPr>
            <w:tcW w:w="2884" w:type="dxa"/>
          </w:tcPr>
          <w:p w14:paraId="57595996" w14:textId="77777777" w:rsidR="00ED18D9" w:rsidRPr="007E0B31" w:rsidRDefault="00ED18D9" w:rsidP="00ED18D9">
            <w:pPr>
              <w:pStyle w:val="Arial11Bold"/>
              <w:rPr>
                <w:rFonts w:cs="Arial"/>
              </w:rPr>
            </w:pPr>
            <w:r w:rsidRPr="007E0B31">
              <w:rPr>
                <w:rFonts w:cs="Arial"/>
              </w:rPr>
              <w:t>Test Programme</w:t>
            </w:r>
          </w:p>
        </w:tc>
        <w:tc>
          <w:tcPr>
            <w:tcW w:w="6634" w:type="dxa"/>
          </w:tcPr>
          <w:p w14:paraId="19CEAC1B" w14:textId="77C128C1" w:rsidR="00ED18D9" w:rsidRPr="007E0B31" w:rsidRDefault="00ED18D9" w:rsidP="00ED18D9">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ED18D9" w:rsidRPr="007E0B31" w14:paraId="1328CFC6" w14:textId="77777777" w:rsidTr="490DE6A8">
        <w:trPr>
          <w:cantSplit/>
        </w:trPr>
        <w:tc>
          <w:tcPr>
            <w:tcW w:w="2884" w:type="dxa"/>
          </w:tcPr>
          <w:p w14:paraId="1D6B5BC8" w14:textId="77777777" w:rsidR="00ED18D9" w:rsidRPr="007E0B31" w:rsidRDefault="00ED18D9" w:rsidP="00ED18D9">
            <w:pPr>
              <w:pStyle w:val="Arial11Bold"/>
              <w:rPr>
                <w:rFonts w:cs="Arial"/>
              </w:rPr>
            </w:pPr>
            <w:r w:rsidRPr="007E0B31">
              <w:rPr>
                <w:rFonts w:cs="Arial"/>
              </w:rPr>
              <w:t>Test Proposer</w:t>
            </w:r>
          </w:p>
        </w:tc>
        <w:tc>
          <w:tcPr>
            <w:tcW w:w="6634" w:type="dxa"/>
          </w:tcPr>
          <w:p w14:paraId="3AACD309" w14:textId="77777777" w:rsidR="00ED18D9" w:rsidRPr="007E0B31" w:rsidRDefault="00ED18D9" w:rsidP="00ED18D9">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ED18D9" w:rsidRPr="007E0B31" w14:paraId="316C92C8" w14:textId="77777777" w:rsidTr="490DE6A8">
        <w:trPr>
          <w:cantSplit/>
        </w:trPr>
        <w:tc>
          <w:tcPr>
            <w:tcW w:w="2884" w:type="dxa"/>
          </w:tcPr>
          <w:p w14:paraId="06874C34" w14:textId="30838C72" w:rsidR="00ED18D9" w:rsidRPr="004C03CD" w:rsidRDefault="00ED18D9" w:rsidP="00ED18D9">
            <w:pPr>
              <w:pStyle w:val="Arial11Bold"/>
              <w:rPr>
                <w:rFonts w:cs="Arial"/>
              </w:rPr>
            </w:pPr>
            <w:r w:rsidRPr="002510FF">
              <w:rPr>
                <w:rFonts w:cs="Arial"/>
              </w:rPr>
              <w:t>Test Signal</w:t>
            </w:r>
          </w:p>
        </w:tc>
        <w:tc>
          <w:tcPr>
            <w:tcW w:w="6634" w:type="dxa"/>
          </w:tcPr>
          <w:p w14:paraId="0F830BE9" w14:textId="5C14D1D7" w:rsidR="00ED18D9" w:rsidRPr="004C03CD" w:rsidRDefault="00ED18D9" w:rsidP="00ED18D9">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ED18D9" w:rsidRPr="007E0B31" w14:paraId="1191920B" w14:textId="77777777" w:rsidTr="490DE6A8">
        <w:trPr>
          <w:cantSplit/>
        </w:trPr>
        <w:tc>
          <w:tcPr>
            <w:tcW w:w="2884" w:type="dxa"/>
          </w:tcPr>
          <w:p w14:paraId="1A32535D" w14:textId="3657B7C0" w:rsidR="00ED18D9" w:rsidRPr="007E0B31" w:rsidRDefault="00ED18D9" w:rsidP="00ED18D9">
            <w:pPr>
              <w:pStyle w:val="Arial11Bold"/>
              <w:rPr>
                <w:rFonts w:cs="Arial"/>
              </w:rPr>
            </w:pPr>
            <w:r>
              <w:rPr>
                <w:rFonts w:cs="Arial"/>
              </w:rPr>
              <w:t>The Company</w:t>
            </w:r>
          </w:p>
        </w:tc>
        <w:tc>
          <w:tcPr>
            <w:tcW w:w="6634" w:type="dxa"/>
          </w:tcPr>
          <w:p w14:paraId="17B4E3BD" w14:textId="6C60723C" w:rsidR="00ED18D9" w:rsidRPr="007E0B31" w:rsidRDefault="00ED18D9" w:rsidP="00ED18D9">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ED18D9" w:rsidRPr="007E0B31" w14:paraId="100BAB28" w14:textId="77777777" w:rsidTr="490DE6A8">
        <w:trPr>
          <w:cantSplit/>
        </w:trPr>
        <w:tc>
          <w:tcPr>
            <w:tcW w:w="2884" w:type="dxa"/>
          </w:tcPr>
          <w:p w14:paraId="4F575092" w14:textId="1BAAF1FB" w:rsidR="00ED18D9" w:rsidRPr="007E0B31" w:rsidRDefault="00ED18D9" w:rsidP="00ED18D9">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ED18D9" w:rsidRPr="007E0B31" w:rsidRDefault="00ED18D9" w:rsidP="00ED18D9">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w:t>
            </w:r>
            <w:proofErr w:type="gramStart"/>
            <w:r w:rsidRPr="007E0B31">
              <w:rPr>
                <w:rFonts w:cs="Arial"/>
                <w:b/>
              </w:rPr>
              <w:t>System</w:t>
            </w:r>
            <w:proofErr w:type="gramEnd"/>
            <w:r w:rsidRPr="007E0B31">
              <w:rPr>
                <w:rFonts w:cs="Arial"/>
                <w:b/>
              </w:rPr>
              <w:t xml:space="preserve"> </w:t>
            </w:r>
            <w:r w:rsidRPr="007E0B31">
              <w:rPr>
                <w:rFonts w:cs="Arial"/>
              </w:rPr>
              <w:t xml:space="preserve">or such person as nominated by </w:t>
            </w:r>
            <w:r>
              <w:rPr>
                <w:rFonts w:cs="Arial"/>
                <w:b/>
              </w:rPr>
              <w:t>The Company</w:t>
            </w:r>
            <w:r w:rsidRPr="007E0B31">
              <w:rPr>
                <w:rFonts w:cs="Arial"/>
              </w:rPr>
              <w:t>.</w:t>
            </w:r>
          </w:p>
        </w:tc>
      </w:tr>
      <w:tr w:rsidR="00ED18D9" w:rsidRPr="007E0B31" w14:paraId="07C21332" w14:textId="77777777" w:rsidTr="490DE6A8">
        <w:trPr>
          <w:cantSplit/>
        </w:trPr>
        <w:tc>
          <w:tcPr>
            <w:tcW w:w="2884" w:type="dxa"/>
          </w:tcPr>
          <w:p w14:paraId="46DE90D6" w14:textId="315D2376" w:rsidR="00ED18D9" w:rsidRPr="007E0B31" w:rsidRDefault="00ED18D9" w:rsidP="00ED18D9">
            <w:pPr>
              <w:pStyle w:val="Arial11Bold"/>
              <w:rPr>
                <w:rFonts w:cs="Arial"/>
              </w:rPr>
            </w:pPr>
            <w:r>
              <w:rPr>
                <w:rFonts w:cs="Arial"/>
              </w:rPr>
              <w:lastRenderedPageBreak/>
              <w:t>The Company</w:t>
            </w:r>
            <w:r w:rsidRPr="007E0B31">
              <w:rPr>
                <w:rFonts w:cs="Arial"/>
              </w:rPr>
              <w:t xml:space="preserve"> Operational Strategy</w:t>
            </w:r>
          </w:p>
        </w:tc>
        <w:tc>
          <w:tcPr>
            <w:tcW w:w="6634" w:type="dxa"/>
          </w:tcPr>
          <w:p w14:paraId="636729F9" w14:textId="5D264699" w:rsidR="00ED18D9" w:rsidRPr="007E0B31" w:rsidRDefault="00ED18D9" w:rsidP="00ED18D9">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ED18D9" w:rsidRPr="007E0B31" w14:paraId="7E0C0F2F" w14:textId="77777777" w:rsidTr="490DE6A8">
        <w:trPr>
          <w:cantSplit/>
        </w:trPr>
        <w:tc>
          <w:tcPr>
            <w:tcW w:w="2884" w:type="dxa"/>
          </w:tcPr>
          <w:p w14:paraId="1E0D9CB3" w14:textId="157BEEAF" w:rsidR="00ED18D9" w:rsidRPr="00A438EF" w:rsidRDefault="00ED18D9" w:rsidP="00ED18D9">
            <w:pPr>
              <w:pStyle w:val="Arial11Bold"/>
              <w:rPr>
                <w:rFonts w:cs="Arial"/>
              </w:rPr>
            </w:pPr>
            <w:r w:rsidRPr="00CB1D00">
              <w:rPr>
                <w:rFonts w:cs="Arial"/>
              </w:rPr>
              <w:t>Top Up</w:t>
            </w:r>
            <w:r w:rsidRPr="00F87A50">
              <w:rPr>
                <w:rFonts w:cs="Arial"/>
              </w:rPr>
              <w:t xml:space="preserve"> </w:t>
            </w:r>
            <w:r w:rsidRPr="00665E9C">
              <w:rPr>
                <w:rFonts w:cs="Arial"/>
              </w:rPr>
              <w:t>Restoration Capability</w:t>
            </w:r>
          </w:p>
        </w:tc>
        <w:tc>
          <w:tcPr>
            <w:tcW w:w="6634" w:type="dxa"/>
          </w:tcPr>
          <w:p w14:paraId="0B413FB2" w14:textId="524E3026" w:rsidR="00ED18D9" w:rsidRPr="00CE4CCF" w:rsidRDefault="00ED18D9" w:rsidP="00ED18D9">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w:t>
            </w:r>
            <w:proofErr w:type="gramStart"/>
            <w:r w:rsidRPr="002A73E9">
              <w:rPr>
                <w:sz w:val="20"/>
                <w:szCs w:val="20"/>
              </w:rPr>
              <w:t>time period</w:t>
            </w:r>
            <w:proofErr w:type="gramEnd"/>
            <w:r w:rsidRPr="002A73E9">
              <w:rPr>
                <w:sz w:val="20"/>
                <w:szCs w:val="20"/>
              </w:rPr>
              <w:t xml:space="preserve">,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ED18D9" w:rsidRPr="007E0B31" w14:paraId="051B9233" w14:textId="77777777" w:rsidTr="490DE6A8">
        <w:trPr>
          <w:cantSplit/>
        </w:trPr>
        <w:tc>
          <w:tcPr>
            <w:tcW w:w="2884" w:type="dxa"/>
          </w:tcPr>
          <w:p w14:paraId="2A8B99B3" w14:textId="592766FF" w:rsidR="00ED18D9" w:rsidRPr="007E0B31" w:rsidRDefault="00ED18D9" w:rsidP="00ED18D9">
            <w:pPr>
              <w:pStyle w:val="Arial11Bold"/>
              <w:rPr>
                <w:rFonts w:cs="Arial"/>
              </w:rPr>
            </w:pPr>
            <w:r w:rsidRPr="0001102F">
              <w:rPr>
                <w:rFonts w:cs="Arial"/>
              </w:rPr>
              <w:t>Top Up Restoration Contract</w:t>
            </w:r>
          </w:p>
        </w:tc>
        <w:tc>
          <w:tcPr>
            <w:tcW w:w="6634" w:type="dxa"/>
          </w:tcPr>
          <w:p w14:paraId="48943893" w14:textId="224A59E7" w:rsidR="00ED18D9" w:rsidRPr="007E0B31" w:rsidRDefault="00ED18D9" w:rsidP="00ED18D9">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ED18D9" w:rsidRPr="007E0B31" w14:paraId="767E36DB" w14:textId="77777777" w:rsidTr="490DE6A8">
        <w:trPr>
          <w:cantSplit/>
        </w:trPr>
        <w:tc>
          <w:tcPr>
            <w:tcW w:w="2884" w:type="dxa"/>
          </w:tcPr>
          <w:p w14:paraId="130A2E6E" w14:textId="3CD6AF48" w:rsidR="00ED18D9" w:rsidRPr="007E0B31" w:rsidRDefault="00ED18D9" w:rsidP="00ED18D9">
            <w:pPr>
              <w:pStyle w:val="Arial11Bold"/>
              <w:rPr>
                <w:rFonts w:cs="Arial"/>
              </w:rPr>
            </w:pPr>
            <w:r>
              <w:rPr>
                <w:rFonts w:cs="Arial"/>
              </w:rPr>
              <w:t>Top Up Restoration Contractor</w:t>
            </w:r>
          </w:p>
        </w:tc>
        <w:tc>
          <w:tcPr>
            <w:tcW w:w="6634" w:type="dxa"/>
          </w:tcPr>
          <w:p w14:paraId="08A3E597" w14:textId="5B2259FC" w:rsidR="00ED18D9" w:rsidRPr="007E0B31" w:rsidRDefault="00ED18D9" w:rsidP="00ED18D9">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ED18D9" w:rsidRPr="007E0B31" w14:paraId="7BDEB1D1" w14:textId="77777777" w:rsidTr="490DE6A8">
        <w:trPr>
          <w:cantSplit/>
        </w:trPr>
        <w:tc>
          <w:tcPr>
            <w:tcW w:w="2884" w:type="dxa"/>
          </w:tcPr>
          <w:p w14:paraId="6AAC9811" w14:textId="3492013A" w:rsidR="00ED18D9" w:rsidRPr="007E0B31" w:rsidRDefault="00ED18D9" w:rsidP="00ED18D9">
            <w:pPr>
              <w:pStyle w:val="Arial11Bold"/>
              <w:rPr>
                <w:rFonts w:cs="Arial"/>
              </w:rPr>
            </w:pPr>
            <w:r>
              <w:rPr>
                <w:rFonts w:cs="Arial"/>
              </w:rPr>
              <w:t>Top Up Restoration Plant</w:t>
            </w:r>
          </w:p>
        </w:tc>
        <w:tc>
          <w:tcPr>
            <w:tcW w:w="6634" w:type="dxa"/>
          </w:tcPr>
          <w:p w14:paraId="7A52B53D" w14:textId="73F2688D" w:rsidR="00ED18D9" w:rsidRPr="007E0B31" w:rsidRDefault="00ED18D9" w:rsidP="00ED18D9">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ED18D9" w:rsidRPr="007E0B31" w14:paraId="616F93ED" w14:textId="77777777" w:rsidTr="490DE6A8">
        <w:trPr>
          <w:cantSplit/>
        </w:trPr>
        <w:tc>
          <w:tcPr>
            <w:tcW w:w="2884" w:type="dxa"/>
          </w:tcPr>
          <w:p w14:paraId="24BE8F65" w14:textId="7F0CB3AF" w:rsidR="00ED18D9" w:rsidRPr="007E0B31" w:rsidRDefault="00ED18D9" w:rsidP="00ED18D9">
            <w:pPr>
              <w:pStyle w:val="Arial11Bold"/>
              <w:rPr>
                <w:rFonts w:cs="Arial"/>
              </w:rPr>
            </w:pPr>
            <w:r>
              <w:rPr>
                <w:rFonts w:cs="Arial"/>
              </w:rPr>
              <w:t>Top Up Restoration Plant Test</w:t>
            </w:r>
          </w:p>
        </w:tc>
        <w:tc>
          <w:tcPr>
            <w:tcW w:w="6634" w:type="dxa"/>
          </w:tcPr>
          <w:p w14:paraId="3D8FD0F6" w14:textId="218B9E06" w:rsidR="00ED18D9" w:rsidRPr="007E0B31" w:rsidRDefault="00ED18D9" w:rsidP="00ED18D9">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w:t>
            </w:r>
            <w:proofErr w:type="gramStart"/>
            <w:r w:rsidRPr="003301CE">
              <w:rPr>
                <w:bCs/>
              </w:rPr>
              <w:t>is capable of meeting</w:t>
            </w:r>
            <w:proofErr w:type="gramEnd"/>
            <w:r w:rsidRPr="003301CE">
              <w:rPr>
                <w:bCs/>
              </w:rPr>
              <w:t xml:space="preserve"> the requirements of </w:t>
            </w:r>
            <w:r>
              <w:rPr>
                <w:bCs/>
              </w:rPr>
              <w:t xml:space="preserve">a </w:t>
            </w:r>
            <w:r>
              <w:rPr>
                <w:b/>
              </w:rPr>
              <w:t>Top Up</w:t>
            </w:r>
            <w:r>
              <w:rPr>
                <w:bCs/>
              </w:rPr>
              <w:t xml:space="preserve"> </w:t>
            </w:r>
            <w:r w:rsidRPr="003301CE">
              <w:rPr>
                <w:b/>
                <w:bCs/>
              </w:rPr>
              <w:t>Restoration Contract</w:t>
            </w:r>
            <w:r w:rsidRPr="003301CE">
              <w:rPr>
                <w:bCs/>
              </w:rPr>
              <w:t>.</w:t>
            </w:r>
          </w:p>
        </w:tc>
      </w:tr>
      <w:tr w:rsidR="00ED18D9" w:rsidRPr="007E0B31" w14:paraId="6E50222A" w14:textId="77777777" w:rsidTr="490DE6A8">
        <w:trPr>
          <w:cantSplit/>
        </w:trPr>
        <w:tc>
          <w:tcPr>
            <w:tcW w:w="2884" w:type="dxa"/>
          </w:tcPr>
          <w:p w14:paraId="1FB787B1" w14:textId="77777777" w:rsidR="00ED18D9" w:rsidRPr="007E0B31" w:rsidRDefault="00ED18D9" w:rsidP="00ED18D9">
            <w:pPr>
              <w:pStyle w:val="Arial11Bold"/>
              <w:rPr>
                <w:rFonts w:cs="Arial"/>
              </w:rPr>
            </w:pPr>
            <w:r w:rsidRPr="007E0B31">
              <w:rPr>
                <w:rFonts w:cs="Arial"/>
              </w:rPr>
              <w:t>Total Shutdown</w:t>
            </w:r>
          </w:p>
        </w:tc>
        <w:tc>
          <w:tcPr>
            <w:tcW w:w="6634" w:type="dxa"/>
          </w:tcPr>
          <w:p w14:paraId="5EDD63F2" w14:textId="1C79CF52" w:rsidR="00ED18D9" w:rsidRPr="007E0B31" w:rsidRDefault="00ED18D9" w:rsidP="00ED18D9">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ED18D9" w:rsidRPr="007E0B31" w14:paraId="03665F8A" w14:textId="77777777" w:rsidTr="490DE6A8">
        <w:trPr>
          <w:cantSplit/>
        </w:trPr>
        <w:tc>
          <w:tcPr>
            <w:tcW w:w="2884" w:type="dxa"/>
          </w:tcPr>
          <w:p w14:paraId="133B8AA4" w14:textId="77777777" w:rsidR="00ED18D9" w:rsidRPr="007E0B31" w:rsidRDefault="00ED18D9" w:rsidP="00ED18D9">
            <w:pPr>
              <w:pStyle w:val="Arial11Bold"/>
              <w:rPr>
                <w:rFonts w:cs="Arial"/>
              </w:rPr>
            </w:pPr>
            <w:r w:rsidRPr="007E0B31">
              <w:rPr>
                <w:rFonts w:cs="Arial"/>
              </w:rPr>
              <w:t>Total System</w:t>
            </w:r>
          </w:p>
        </w:tc>
        <w:tc>
          <w:tcPr>
            <w:tcW w:w="6634" w:type="dxa"/>
          </w:tcPr>
          <w:p w14:paraId="6E425FE9" w14:textId="77777777" w:rsidR="00ED18D9" w:rsidRPr="007E0B31" w:rsidRDefault="00ED18D9" w:rsidP="00ED18D9">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ED18D9" w:rsidRPr="007E0B31" w14:paraId="2CEA121D" w14:textId="77777777" w:rsidTr="490DE6A8">
        <w:trPr>
          <w:cantSplit/>
        </w:trPr>
        <w:tc>
          <w:tcPr>
            <w:tcW w:w="2884" w:type="dxa"/>
          </w:tcPr>
          <w:p w14:paraId="096BE835" w14:textId="77777777" w:rsidR="00ED18D9" w:rsidRPr="007E0B31" w:rsidRDefault="00ED18D9" w:rsidP="00ED18D9">
            <w:pPr>
              <w:pStyle w:val="Arial11Bold"/>
              <w:rPr>
                <w:rFonts w:cs="Arial"/>
              </w:rPr>
            </w:pPr>
            <w:r w:rsidRPr="007E0B31">
              <w:rPr>
                <w:rFonts w:cs="Arial"/>
              </w:rPr>
              <w:t>Trading Point</w:t>
            </w:r>
          </w:p>
        </w:tc>
        <w:tc>
          <w:tcPr>
            <w:tcW w:w="6634" w:type="dxa"/>
          </w:tcPr>
          <w:p w14:paraId="0BB80024" w14:textId="6807865F" w:rsidR="00ED18D9" w:rsidRPr="007E0B31" w:rsidRDefault="00ED18D9" w:rsidP="00ED18D9">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ED18D9" w:rsidRPr="007E0B31" w14:paraId="6355B4EF" w14:textId="77777777" w:rsidTr="490DE6A8">
        <w:trPr>
          <w:cantSplit/>
        </w:trPr>
        <w:tc>
          <w:tcPr>
            <w:tcW w:w="2884" w:type="dxa"/>
          </w:tcPr>
          <w:p w14:paraId="2AC59C62" w14:textId="77777777" w:rsidR="00ED18D9" w:rsidRPr="007E0B31" w:rsidRDefault="00ED18D9" w:rsidP="00ED18D9">
            <w:pPr>
              <w:pStyle w:val="Arial11Bold"/>
              <w:rPr>
                <w:rFonts w:cs="Arial"/>
              </w:rPr>
            </w:pPr>
            <w:r w:rsidRPr="007E0B31">
              <w:rPr>
                <w:rFonts w:cs="Arial"/>
              </w:rPr>
              <w:t>Transfer Date</w:t>
            </w:r>
          </w:p>
        </w:tc>
        <w:tc>
          <w:tcPr>
            <w:tcW w:w="6634" w:type="dxa"/>
          </w:tcPr>
          <w:p w14:paraId="7A0D17C4" w14:textId="77777777" w:rsidR="00ED18D9" w:rsidRPr="007E0B31" w:rsidRDefault="00ED18D9" w:rsidP="00ED18D9">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ED18D9" w:rsidRPr="007E0B31" w14:paraId="2FFD149D" w14:textId="77777777" w:rsidTr="490DE6A8">
        <w:trPr>
          <w:cantSplit/>
        </w:trPr>
        <w:tc>
          <w:tcPr>
            <w:tcW w:w="2884" w:type="dxa"/>
          </w:tcPr>
          <w:p w14:paraId="6A0B230B" w14:textId="77777777" w:rsidR="00ED18D9" w:rsidRPr="007E0B31" w:rsidRDefault="00ED18D9" w:rsidP="00ED18D9">
            <w:pPr>
              <w:pStyle w:val="Arial11Bold"/>
              <w:rPr>
                <w:rFonts w:cs="Arial"/>
              </w:rPr>
            </w:pPr>
            <w:r w:rsidRPr="007E0B31">
              <w:rPr>
                <w:rFonts w:cs="Arial"/>
              </w:rPr>
              <w:lastRenderedPageBreak/>
              <w:t>Transmission</w:t>
            </w:r>
          </w:p>
        </w:tc>
        <w:tc>
          <w:tcPr>
            <w:tcW w:w="6634" w:type="dxa"/>
          </w:tcPr>
          <w:p w14:paraId="484C3E41" w14:textId="77777777" w:rsidR="00ED18D9" w:rsidRPr="007E0B31" w:rsidRDefault="00ED18D9" w:rsidP="00ED18D9">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ED18D9" w:rsidRPr="007E0B31" w14:paraId="369076F1" w14:textId="77777777" w:rsidTr="490DE6A8">
        <w:trPr>
          <w:cantSplit/>
        </w:trPr>
        <w:tc>
          <w:tcPr>
            <w:tcW w:w="2884" w:type="dxa"/>
          </w:tcPr>
          <w:p w14:paraId="1B0C8C13" w14:textId="77777777" w:rsidR="00ED18D9" w:rsidRPr="007E0B31" w:rsidRDefault="00ED18D9" w:rsidP="00ED18D9">
            <w:pPr>
              <w:pStyle w:val="Arial11Bold"/>
              <w:rPr>
                <w:rFonts w:cs="Arial"/>
              </w:rPr>
            </w:pPr>
            <w:r w:rsidRPr="007E0B31">
              <w:rPr>
                <w:rFonts w:cs="Arial"/>
                <w:lang w:val="en-US"/>
              </w:rPr>
              <w:t>Transmission Area</w:t>
            </w:r>
          </w:p>
        </w:tc>
        <w:tc>
          <w:tcPr>
            <w:tcW w:w="6634" w:type="dxa"/>
          </w:tcPr>
          <w:p w14:paraId="4B6681DA" w14:textId="77777777" w:rsidR="00ED18D9" w:rsidRPr="007E0B31" w:rsidRDefault="00ED18D9" w:rsidP="00ED18D9">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ED18D9" w:rsidRPr="007E0B31" w14:paraId="052C965A" w14:textId="77777777" w:rsidTr="490DE6A8">
        <w:trPr>
          <w:cantSplit/>
        </w:trPr>
        <w:tc>
          <w:tcPr>
            <w:tcW w:w="2884" w:type="dxa"/>
          </w:tcPr>
          <w:p w14:paraId="5F2FC0DC" w14:textId="77777777" w:rsidR="00ED18D9" w:rsidRPr="007E0B31" w:rsidRDefault="00ED18D9" w:rsidP="00ED18D9">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ED18D9" w:rsidRPr="007E0B31" w:rsidRDefault="00ED18D9" w:rsidP="00ED18D9">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ED18D9" w:rsidRPr="007E0B31" w14:paraId="0DDE5639" w14:textId="77777777" w:rsidTr="490DE6A8">
        <w:trPr>
          <w:cantSplit/>
        </w:trPr>
        <w:tc>
          <w:tcPr>
            <w:tcW w:w="2884" w:type="dxa"/>
          </w:tcPr>
          <w:p w14:paraId="1A90AEFF" w14:textId="77777777" w:rsidR="00ED18D9" w:rsidRPr="007E0B31" w:rsidRDefault="00ED18D9" w:rsidP="00ED18D9">
            <w:pPr>
              <w:pStyle w:val="Arial11Bold"/>
              <w:rPr>
                <w:rFonts w:cs="Arial"/>
              </w:rPr>
            </w:pPr>
            <w:r w:rsidRPr="007E0B31">
              <w:rPr>
                <w:rFonts w:cs="Arial"/>
              </w:rPr>
              <w:t>Transmission DC Converter</w:t>
            </w:r>
          </w:p>
        </w:tc>
        <w:tc>
          <w:tcPr>
            <w:tcW w:w="6634" w:type="dxa"/>
          </w:tcPr>
          <w:p w14:paraId="3B963E3C" w14:textId="77777777" w:rsidR="00ED18D9" w:rsidRPr="007E0B31" w:rsidRDefault="00ED18D9" w:rsidP="00ED18D9">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ED18D9" w:rsidRPr="007E0B31" w14:paraId="5F8263B5" w14:textId="77777777" w:rsidTr="490DE6A8">
        <w:trPr>
          <w:cantSplit/>
        </w:trPr>
        <w:tc>
          <w:tcPr>
            <w:tcW w:w="2884" w:type="dxa"/>
          </w:tcPr>
          <w:p w14:paraId="259E74B1" w14:textId="77777777" w:rsidR="00ED18D9" w:rsidRPr="007E0B31" w:rsidRDefault="00ED18D9" w:rsidP="00ED18D9">
            <w:pPr>
              <w:pStyle w:val="Arial11Bold"/>
              <w:rPr>
                <w:rFonts w:cs="Arial"/>
              </w:rPr>
            </w:pPr>
            <w:r w:rsidRPr="007E0B31">
              <w:rPr>
                <w:rFonts w:cs="Arial"/>
              </w:rPr>
              <w:t>Transmission Entry Capacity</w:t>
            </w:r>
          </w:p>
        </w:tc>
        <w:tc>
          <w:tcPr>
            <w:tcW w:w="6634" w:type="dxa"/>
          </w:tcPr>
          <w:p w14:paraId="4AEF75AE" w14:textId="77777777" w:rsidR="00ED18D9" w:rsidRPr="007E0B31" w:rsidRDefault="00ED18D9" w:rsidP="00ED18D9">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D18D9" w:rsidRPr="007E0B31" w14:paraId="01834965" w14:textId="77777777" w:rsidTr="490DE6A8">
        <w:trPr>
          <w:cantSplit/>
        </w:trPr>
        <w:tc>
          <w:tcPr>
            <w:tcW w:w="2884" w:type="dxa"/>
          </w:tcPr>
          <w:p w14:paraId="28380C3E" w14:textId="77777777" w:rsidR="00ED18D9" w:rsidRPr="007E0B31" w:rsidRDefault="00ED18D9" w:rsidP="00ED18D9">
            <w:pPr>
              <w:pStyle w:val="Arial11Bold"/>
              <w:rPr>
                <w:rFonts w:cs="Arial"/>
              </w:rPr>
            </w:pPr>
            <w:r w:rsidRPr="007E0B31">
              <w:rPr>
                <w:rFonts w:cs="Arial"/>
              </w:rPr>
              <w:t>Transmission Interface Circuit</w:t>
            </w:r>
          </w:p>
        </w:tc>
        <w:tc>
          <w:tcPr>
            <w:tcW w:w="6634" w:type="dxa"/>
          </w:tcPr>
          <w:p w14:paraId="093A792C" w14:textId="551BFE82" w:rsidR="00ED18D9" w:rsidRPr="007E0B31" w:rsidRDefault="00ED18D9" w:rsidP="00ED18D9">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ins w:id="65" w:author="Lizzie Timmins (ESO)" w:date="2024-04-25T09:17:00Z">
              <w:r w:rsidR="007D0C89" w:rsidRPr="00D72473">
                <w:rPr>
                  <w:rFonts w:cs="Arial"/>
                </w:rPr>
                <w:t>or in the</w:t>
              </w:r>
              <w:r w:rsidR="007D0C89" w:rsidRPr="00D72473">
                <w:rPr>
                  <w:rFonts w:cs="Arial"/>
                  <w:b/>
                  <w:bCs/>
                </w:rPr>
                <w:t xml:space="preserve"> Transmission Area </w:t>
              </w:r>
              <w:r w:rsidR="007D0C89" w:rsidRPr="00D72473">
                <w:rPr>
                  <w:rFonts w:cs="Arial"/>
                </w:rPr>
                <w:t>of a</w:t>
              </w:r>
              <w:r w:rsidR="007D0C89" w:rsidRPr="00D72473">
                <w:rPr>
                  <w:rFonts w:cs="Arial"/>
                  <w:b/>
                  <w:bCs/>
                </w:rPr>
                <w:t xml:space="preserve"> Competitively Appointed Transmission Licensee</w:t>
              </w:r>
              <w:r w:rsidR="007D0C89" w:rsidRPr="00D72473">
                <w:rPr>
                  <w:rFonts w:cs="Arial"/>
                </w:rPr>
                <w:t xml:space="preserve">, which interfaces with </w:t>
              </w:r>
              <w:r w:rsidR="007D0C89" w:rsidRPr="00D72473">
                <w:rPr>
                  <w:rFonts w:cs="Arial"/>
                  <w:b/>
                </w:rPr>
                <w:t>NGET’s</w:t>
              </w:r>
              <w:r w:rsidR="007D0C89" w:rsidRPr="00D72473">
                <w:rPr>
                  <w:rFonts w:cs="Arial"/>
                </w:rPr>
                <w:t xml:space="preserve"> </w:t>
              </w:r>
              <w:r w:rsidR="007D0C89" w:rsidRPr="00D72473">
                <w:rPr>
                  <w:rFonts w:cs="Arial"/>
                  <w:b/>
                </w:rPr>
                <w:t>Transmission System</w:t>
              </w:r>
              <w:r w:rsidR="007D0C89" w:rsidRPr="00D72473">
                <w:rPr>
                  <w:rFonts w:cs="Arial"/>
                  <w:bCs/>
                </w:rPr>
                <w:t>,</w:t>
              </w:r>
              <w:r w:rsidR="007D0C89">
                <w:rPr>
                  <w:rFonts w:cs="Arial"/>
                  <w:bCs/>
                </w:rPr>
                <w:t xml:space="preserve"> </w:t>
              </w:r>
            </w:ins>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6693D7F6" w:rsidR="00ED18D9" w:rsidRPr="007E0B31" w:rsidRDefault="00ED18D9" w:rsidP="00ED18D9">
            <w:pPr>
              <w:pStyle w:val="TableArial11"/>
              <w:rPr>
                <w:rFonts w:cs="Arial"/>
              </w:rPr>
            </w:pPr>
            <w:r w:rsidRPr="007E0B31">
              <w:rPr>
                <w:rFonts w:cs="Arial"/>
              </w:rPr>
              <w:t xml:space="preserve">In </w:t>
            </w:r>
            <w:r w:rsidRPr="007E0B31">
              <w:rPr>
                <w:rFonts w:cs="Arial"/>
                <w:b/>
              </w:rPr>
              <w:t xml:space="preserve">SHETL’s </w:t>
            </w:r>
            <w:r w:rsidRPr="001D434A">
              <w:rPr>
                <w:rFonts w:cs="Arial"/>
                <w:b/>
              </w:rPr>
              <w:t xml:space="preserve">Transmission Area </w:t>
            </w:r>
            <w:r w:rsidRPr="001D434A">
              <w:rPr>
                <w:rFonts w:cs="Arial"/>
              </w:rPr>
              <w:t xml:space="preserve">and </w:t>
            </w:r>
            <w:r w:rsidRPr="001D434A">
              <w:rPr>
                <w:rFonts w:cs="Arial"/>
                <w:b/>
              </w:rPr>
              <w:t>SPT’s Transmission Area</w:t>
            </w:r>
            <w:ins w:id="66" w:author="Lizzie Timmins (ESO)" w:date="2024-04-25T09:17:00Z">
              <w:r w:rsidR="00195A7F" w:rsidRPr="001D434A">
                <w:rPr>
                  <w:rFonts w:cs="Arial"/>
                </w:rPr>
                <w:t>,</w:t>
              </w:r>
              <w:r w:rsidR="00195A7F" w:rsidRPr="001D434A">
                <w:rPr>
                  <w:rFonts w:cs="Arial"/>
                  <w:b/>
                </w:rPr>
                <w:t xml:space="preserve"> </w:t>
              </w:r>
              <w:r w:rsidR="00195A7F" w:rsidRPr="001D434A">
                <w:rPr>
                  <w:rFonts w:cs="Arial"/>
                </w:rPr>
                <w:t xml:space="preserve">or in the </w:t>
              </w:r>
              <w:r w:rsidR="00195A7F" w:rsidRPr="001D434A">
                <w:rPr>
                  <w:rFonts w:cs="Arial"/>
                  <w:b/>
                  <w:bCs/>
                </w:rPr>
                <w:t>Transmission Area</w:t>
              </w:r>
              <w:r w:rsidR="00195A7F" w:rsidRPr="001D434A">
                <w:rPr>
                  <w:rFonts w:cs="Arial"/>
                </w:rPr>
                <w:t xml:space="preserve"> of a </w:t>
              </w:r>
              <w:r w:rsidR="00195A7F" w:rsidRPr="001D434A">
                <w:rPr>
                  <w:rFonts w:cs="Arial"/>
                  <w:b/>
                  <w:bCs/>
                </w:rPr>
                <w:t>Competitively Appointed Transmission Licensee</w:t>
              </w:r>
              <w:r w:rsidR="00195A7F" w:rsidRPr="001D434A">
                <w:rPr>
                  <w:rFonts w:cs="Arial"/>
                </w:rPr>
                <w:t xml:space="preserve">, which interfaces with </w:t>
              </w:r>
              <w:r w:rsidR="00195A7F" w:rsidRPr="001D434A">
                <w:rPr>
                  <w:rFonts w:cs="Arial"/>
                  <w:b/>
                </w:rPr>
                <w:t>SHETL’</w:t>
              </w:r>
              <w:r w:rsidR="00195A7F" w:rsidRPr="001D434A">
                <w:rPr>
                  <w:rFonts w:cs="Arial"/>
                  <w:b/>
                  <w:bCs/>
                </w:rPr>
                <w:t xml:space="preserve">s </w:t>
              </w:r>
              <w:r w:rsidR="00195A7F" w:rsidRPr="001D434A">
                <w:rPr>
                  <w:rFonts w:cs="Arial"/>
                </w:rPr>
                <w:t xml:space="preserve">or </w:t>
              </w:r>
              <w:r w:rsidR="00195A7F" w:rsidRPr="001D434A">
                <w:rPr>
                  <w:rFonts w:cs="Arial"/>
                  <w:b/>
                </w:rPr>
                <w:t>SPT’s</w:t>
              </w:r>
              <w:r w:rsidR="00195A7F" w:rsidRPr="001D434A">
                <w:rPr>
                  <w:rFonts w:cs="Arial"/>
                </w:rPr>
                <w:t xml:space="preserve"> </w:t>
              </w:r>
              <w:r w:rsidR="00195A7F" w:rsidRPr="001D434A">
                <w:rPr>
                  <w:rFonts w:cs="Arial"/>
                  <w:b/>
                  <w:bCs/>
                </w:rPr>
                <w:t>Transmission System</w:t>
              </w:r>
            </w:ins>
            <w:r w:rsidRPr="001D434A">
              <w:rPr>
                <w:rFonts w:cs="Arial"/>
              </w:rPr>
              <w:t>,</w:t>
            </w:r>
            <w:r w:rsidRPr="001D434A">
              <w:rPr>
                <w:rFonts w:cs="Arial"/>
                <w:b/>
              </w:rPr>
              <w:t xml:space="preserve"> </w:t>
            </w:r>
            <w:r w:rsidRPr="001D434A">
              <w:rPr>
                <w:rFonts w:cs="Arial"/>
              </w:rPr>
              <w:t xml:space="preserve">a </w:t>
            </w:r>
            <w:r w:rsidRPr="001D434A">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ED18D9" w:rsidRPr="007E0B31" w14:paraId="14A60B97" w14:textId="77777777" w:rsidTr="490DE6A8">
        <w:trPr>
          <w:cantSplit/>
        </w:trPr>
        <w:tc>
          <w:tcPr>
            <w:tcW w:w="2884" w:type="dxa"/>
          </w:tcPr>
          <w:p w14:paraId="24A351F4" w14:textId="77777777" w:rsidR="00ED18D9" w:rsidRPr="007E0B31" w:rsidRDefault="00ED18D9" w:rsidP="00ED18D9">
            <w:pPr>
              <w:pStyle w:val="Arial11Bold"/>
              <w:rPr>
                <w:rFonts w:cs="Arial"/>
              </w:rPr>
            </w:pPr>
            <w:r w:rsidRPr="007E0B31">
              <w:rPr>
                <w:rFonts w:cs="Arial"/>
              </w:rPr>
              <w:t>Transmission Interface Point</w:t>
            </w:r>
          </w:p>
        </w:tc>
        <w:tc>
          <w:tcPr>
            <w:tcW w:w="6634" w:type="dxa"/>
          </w:tcPr>
          <w:p w14:paraId="288BC234" w14:textId="0940EB1B" w:rsidR="00ED18D9" w:rsidRPr="007E0B31" w:rsidRDefault="00ED18D9" w:rsidP="00ED18D9">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ED18D9" w:rsidRPr="007E0B31" w14:paraId="12E4E169" w14:textId="77777777" w:rsidTr="490DE6A8">
        <w:trPr>
          <w:cantSplit/>
        </w:trPr>
        <w:tc>
          <w:tcPr>
            <w:tcW w:w="2884" w:type="dxa"/>
          </w:tcPr>
          <w:p w14:paraId="41174EA6" w14:textId="77777777" w:rsidR="00ED18D9" w:rsidRPr="007E0B31" w:rsidRDefault="00ED18D9" w:rsidP="00ED18D9">
            <w:pPr>
              <w:pStyle w:val="Arial11Bold"/>
              <w:rPr>
                <w:rFonts w:cs="Arial"/>
              </w:rPr>
            </w:pPr>
            <w:r w:rsidRPr="007E0B31">
              <w:rPr>
                <w:rFonts w:cs="Arial"/>
              </w:rPr>
              <w:t>Transmission Interface Site</w:t>
            </w:r>
          </w:p>
        </w:tc>
        <w:tc>
          <w:tcPr>
            <w:tcW w:w="6634" w:type="dxa"/>
          </w:tcPr>
          <w:p w14:paraId="36310DA2" w14:textId="1A88231F" w:rsidR="00ED18D9" w:rsidRPr="007E0B31" w:rsidRDefault="00ED18D9" w:rsidP="00ED18D9">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ED18D9" w:rsidRPr="007E0B31" w14:paraId="0B4F08F2" w14:textId="77777777" w:rsidTr="490DE6A8">
        <w:trPr>
          <w:cantSplit/>
        </w:trPr>
        <w:tc>
          <w:tcPr>
            <w:tcW w:w="2884" w:type="dxa"/>
          </w:tcPr>
          <w:p w14:paraId="71A83FA6" w14:textId="77777777" w:rsidR="00ED18D9" w:rsidRPr="007E0B31" w:rsidRDefault="00ED18D9" w:rsidP="00ED18D9">
            <w:pPr>
              <w:pStyle w:val="Arial11Bold"/>
              <w:rPr>
                <w:rFonts w:cs="Arial"/>
              </w:rPr>
            </w:pPr>
            <w:r w:rsidRPr="007E0B31">
              <w:rPr>
                <w:rFonts w:cs="Arial"/>
              </w:rPr>
              <w:t>Transmission Licence</w:t>
            </w:r>
          </w:p>
        </w:tc>
        <w:tc>
          <w:tcPr>
            <w:tcW w:w="6634" w:type="dxa"/>
          </w:tcPr>
          <w:p w14:paraId="5E9EC095" w14:textId="77777777" w:rsidR="00ED18D9" w:rsidRPr="007E0B31" w:rsidRDefault="00ED18D9" w:rsidP="00ED18D9">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ED18D9" w:rsidRPr="007E0B31" w14:paraId="1F5A6A84" w14:textId="77777777" w:rsidTr="490DE6A8">
        <w:trPr>
          <w:cantSplit/>
        </w:trPr>
        <w:tc>
          <w:tcPr>
            <w:tcW w:w="2884" w:type="dxa"/>
          </w:tcPr>
          <w:p w14:paraId="7216E635" w14:textId="77777777" w:rsidR="00ED18D9" w:rsidRPr="007E0B31" w:rsidRDefault="00ED18D9" w:rsidP="00ED18D9">
            <w:pPr>
              <w:pStyle w:val="Arial11Bold"/>
              <w:rPr>
                <w:rFonts w:cs="Arial"/>
              </w:rPr>
            </w:pPr>
            <w:r w:rsidRPr="007E0B31">
              <w:rPr>
                <w:rFonts w:cs="Arial"/>
              </w:rPr>
              <w:t>Transmission Licensee</w:t>
            </w:r>
          </w:p>
        </w:tc>
        <w:tc>
          <w:tcPr>
            <w:tcW w:w="6634" w:type="dxa"/>
          </w:tcPr>
          <w:p w14:paraId="738A653A" w14:textId="745338B5" w:rsidR="00ED18D9" w:rsidRPr="007E0B31" w:rsidRDefault="00ED18D9" w:rsidP="00ED18D9">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ED18D9" w:rsidRPr="007E0B31" w14:paraId="6ED18EA3" w14:textId="77777777" w:rsidTr="490DE6A8">
        <w:trPr>
          <w:cantSplit/>
        </w:trPr>
        <w:tc>
          <w:tcPr>
            <w:tcW w:w="2884" w:type="dxa"/>
          </w:tcPr>
          <w:p w14:paraId="6AB51AF3" w14:textId="77777777" w:rsidR="00ED18D9" w:rsidRPr="007E0B31" w:rsidRDefault="00ED18D9" w:rsidP="00ED18D9">
            <w:pPr>
              <w:pStyle w:val="Arial11Bold"/>
              <w:rPr>
                <w:rFonts w:cs="Arial"/>
              </w:rPr>
            </w:pPr>
            <w:r w:rsidRPr="007E0B31">
              <w:rPr>
                <w:rFonts w:cs="Arial"/>
              </w:rPr>
              <w:t>Transmission Site</w:t>
            </w:r>
          </w:p>
        </w:tc>
        <w:tc>
          <w:tcPr>
            <w:tcW w:w="6634" w:type="dxa"/>
          </w:tcPr>
          <w:p w14:paraId="307AB72A" w14:textId="46F51AFD" w:rsidR="00ED18D9" w:rsidRPr="007E0B31" w:rsidRDefault="00ED18D9" w:rsidP="00ED18D9">
            <w:pPr>
              <w:pStyle w:val="TableArial11"/>
              <w:rPr>
                <w:rFonts w:cs="Arial"/>
              </w:rPr>
            </w:pPr>
            <w:r>
              <w:rPr>
                <w:rFonts w:cs="Arial"/>
              </w:rPr>
              <w:t>M</w:t>
            </w:r>
            <w:r w:rsidRPr="007E0B31">
              <w:rPr>
                <w:rFonts w:cs="Arial"/>
              </w:rPr>
              <w:t xml:space="preserve">eans a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ED18D9" w:rsidRPr="007E0B31" w14:paraId="6581C4CA" w14:textId="77777777" w:rsidTr="490DE6A8">
        <w:trPr>
          <w:cantSplit/>
        </w:trPr>
        <w:tc>
          <w:tcPr>
            <w:tcW w:w="2884" w:type="dxa"/>
          </w:tcPr>
          <w:p w14:paraId="7859EEE2" w14:textId="77777777" w:rsidR="00ED18D9" w:rsidRPr="007E0B31" w:rsidRDefault="00ED18D9" w:rsidP="00ED18D9">
            <w:pPr>
              <w:pStyle w:val="Arial11Bold"/>
              <w:rPr>
                <w:rFonts w:cs="Arial"/>
              </w:rPr>
            </w:pPr>
            <w:r w:rsidRPr="007E0B31">
              <w:rPr>
                <w:rFonts w:cs="Arial"/>
              </w:rPr>
              <w:lastRenderedPageBreak/>
              <w:t>Transmission System</w:t>
            </w:r>
          </w:p>
        </w:tc>
        <w:tc>
          <w:tcPr>
            <w:tcW w:w="6634" w:type="dxa"/>
          </w:tcPr>
          <w:p w14:paraId="29D8A0B0" w14:textId="77777777" w:rsidR="005A6D66" w:rsidRDefault="00ED18D9" w:rsidP="005A6D66">
            <w:pPr>
              <w:pStyle w:val="TableArial11"/>
              <w:rPr>
                <w:ins w:id="67" w:author="Lizzie Timmins (ESO)" w:date="2024-04-25T09:17:00Z"/>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76994DC9" w14:textId="77777777" w:rsidR="005A6D66" w:rsidRPr="001D4A66" w:rsidRDefault="005A6D66" w:rsidP="005A6D66">
            <w:pPr>
              <w:spacing w:before="120" w:after="120" w:line="264" w:lineRule="auto"/>
              <w:jc w:val="both"/>
              <w:rPr>
                <w:ins w:id="68" w:author="Lizzie Timmins (ESO)" w:date="2024-04-25T09:17:00Z"/>
                <w:rFonts w:cs="Arial"/>
              </w:rPr>
            </w:pPr>
            <w:ins w:id="69" w:author="Lizzie Timmins (ESO)" w:date="2024-04-25T09:17:00Z">
              <w:r w:rsidRPr="001D4A66">
                <w:rPr>
                  <w:rFonts w:cs="Arial"/>
                </w:rPr>
                <w:t xml:space="preserve">Where references are made in this document to </w:t>
              </w:r>
              <w:r w:rsidRPr="001D4A66">
                <w:rPr>
                  <w:rFonts w:cs="Arial"/>
                  <w:b/>
                  <w:bCs/>
                </w:rPr>
                <w:t>NGET</w:t>
              </w:r>
              <w:r w:rsidRPr="001D4A66">
                <w:rPr>
                  <w:rFonts w:cs="Arial"/>
                </w:rPr>
                <w:t xml:space="preserve">’s, </w:t>
              </w:r>
              <w:r w:rsidRPr="001D4A66">
                <w:rPr>
                  <w:rFonts w:cs="Arial"/>
                  <w:b/>
                  <w:bCs/>
                </w:rPr>
                <w:t>SPT</w:t>
              </w:r>
              <w:r w:rsidRPr="001D4A66">
                <w:rPr>
                  <w:rFonts w:cs="Arial"/>
                </w:rPr>
                <w:t xml:space="preserve">’s, or </w:t>
              </w:r>
              <w:r w:rsidRPr="001D4A66">
                <w:rPr>
                  <w:rFonts w:cs="Arial"/>
                  <w:b/>
                  <w:bCs/>
                </w:rPr>
                <w:t>SHET</w:t>
              </w:r>
              <w:r>
                <w:rPr>
                  <w:rFonts w:cs="Arial"/>
                  <w:b/>
                  <w:bCs/>
                </w:rPr>
                <w:t>L</w:t>
              </w:r>
              <w:r w:rsidRPr="001D4A66">
                <w:rPr>
                  <w:rFonts w:cs="Arial"/>
                </w:rPr>
                <w:t xml:space="preserve">’s </w:t>
              </w:r>
              <w:r w:rsidRPr="001D4A66">
                <w:rPr>
                  <w:rFonts w:cs="Arial"/>
                  <w:b/>
                  <w:bCs/>
                </w:rPr>
                <w:t>Transmission System</w:t>
              </w:r>
              <w:r w:rsidRPr="001D4A66">
                <w:rPr>
                  <w:rFonts w:cs="Arial"/>
                </w:rPr>
                <w:t>, such reference shall be deemed to include:</w:t>
              </w:r>
            </w:ins>
          </w:p>
          <w:p w14:paraId="724A0DA7" w14:textId="77777777" w:rsidR="005A6D66" w:rsidRPr="001D4A66" w:rsidRDefault="005A6D66" w:rsidP="005A6D66">
            <w:pPr>
              <w:spacing w:before="120" w:after="120" w:line="264" w:lineRule="auto"/>
              <w:jc w:val="both"/>
              <w:rPr>
                <w:ins w:id="70" w:author="Lizzie Timmins (ESO)" w:date="2024-04-25T09:17:00Z"/>
                <w:rFonts w:cs="Arial"/>
              </w:rPr>
            </w:pPr>
            <w:ins w:id="71" w:author="Lizzie Timmins (ESO)" w:date="2024-04-25T09:17:00Z">
              <w:r w:rsidRPr="001D4A66">
                <w:rPr>
                  <w:rFonts w:ascii="Cambria Math" w:hAnsi="Cambria Math" w:cs="Cambria Math"/>
                </w:rPr>
                <w:t>⦁</w:t>
              </w:r>
              <w:r w:rsidRPr="001D4A66">
                <w:rPr>
                  <w:rFonts w:cs="Arial"/>
                </w:rPr>
                <w:t xml:space="preserve"> a </w:t>
              </w:r>
              <w:r w:rsidRPr="001D4A66">
                <w:rPr>
                  <w:rFonts w:cs="Arial"/>
                  <w:b/>
                  <w:bCs/>
                </w:rPr>
                <w:t>C</w:t>
              </w:r>
              <w:r>
                <w:rPr>
                  <w:rFonts w:cs="Arial"/>
                  <w:b/>
                  <w:bCs/>
                </w:rPr>
                <w:t>ompetitively Appointed Transmission Licensee</w:t>
              </w:r>
              <w:r w:rsidRPr="001D4A66">
                <w:rPr>
                  <w:rFonts w:cs="Arial"/>
                </w:rPr>
                <w:t xml:space="preserve">’s </w:t>
              </w:r>
              <w:r w:rsidRPr="001D4A66">
                <w:rPr>
                  <w:rFonts w:cs="Arial"/>
                  <w:b/>
                  <w:bCs/>
                </w:rPr>
                <w:t>Transmission System</w:t>
              </w:r>
              <w:r w:rsidRPr="001D4A66">
                <w:rPr>
                  <w:rFonts w:cs="Arial"/>
                </w:rPr>
                <w:t xml:space="preserve"> where that </w:t>
              </w:r>
              <w:r w:rsidRPr="001D4A66">
                <w:rPr>
                  <w:rFonts w:cs="Arial"/>
                  <w:b/>
                  <w:bCs/>
                </w:rPr>
                <w:t>C</w:t>
              </w:r>
              <w:r>
                <w:rPr>
                  <w:rFonts w:cs="Arial"/>
                  <w:b/>
                  <w:bCs/>
                </w:rPr>
                <w:t>ompetitively Appointed Transmission Licensee</w:t>
              </w:r>
              <w:r w:rsidRPr="001D4A66">
                <w:rPr>
                  <w:rFonts w:cs="Arial"/>
                </w:rPr>
                <w:t xml:space="preserve">’s </w:t>
              </w:r>
              <w:r w:rsidRPr="001D4A66">
                <w:rPr>
                  <w:rFonts w:cs="Arial"/>
                  <w:b/>
                  <w:bCs/>
                </w:rPr>
                <w:t>Transmission System</w:t>
              </w:r>
              <w:r w:rsidRPr="001D4A66">
                <w:rPr>
                  <w:rFonts w:cs="Arial"/>
                </w:rPr>
                <w:t xml:space="preserve"> has onshore interface point(s) with only one of </w:t>
              </w:r>
              <w:r w:rsidRPr="001D4A66">
                <w:rPr>
                  <w:rFonts w:cs="Arial"/>
                  <w:b/>
                  <w:bCs/>
                </w:rPr>
                <w:t>NGET</w:t>
              </w:r>
              <w:r w:rsidRPr="001D4A66">
                <w:rPr>
                  <w:rFonts w:cs="Arial"/>
                </w:rPr>
                <w:t xml:space="preserve">’s, </w:t>
              </w:r>
              <w:r w:rsidRPr="001D4A66">
                <w:rPr>
                  <w:rFonts w:cs="Arial"/>
                  <w:b/>
                  <w:bCs/>
                </w:rPr>
                <w:t>SPT</w:t>
              </w:r>
              <w:r w:rsidRPr="001D4A66">
                <w:rPr>
                  <w:rFonts w:cs="Arial"/>
                </w:rPr>
                <w:t xml:space="preserve">’s, or </w:t>
              </w:r>
              <w:r w:rsidRPr="001D4A66">
                <w:rPr>
                  <w:rFonts w:cs="Arial"/>
                  <w:b/>
                  <w:bCs/>
                </w:rPr>
                <w:t>SHET</w:t>
              </w:r>
              <w:r>
                <w:rPr>
                  <w:rFonts w:cs="Arial"/>
                  <w:b/>
                  <w:bCs/>
                </w:rPr>
                <w:t>L</w:t>
              </w:r>
              <w:r w:rsidRPr="001D4A66">
                <w:rPr>
                  <w:rFonts w:cs="Arial"/>
                </w:rPr>
                <w:t xml:space="preserve">’s </w:t>
              </w:r>
              <w:r w:rsidRPr="001D4A66">
                <w:rPr>
                  <w:rFonts w:cs="Arial"/>
                  <w:b/>
                  <w:bCs/>
                </w:rPr>
                <w:t>Transmission System</w:t>
              </w:r>
              <w:r w:rsidRPr="004D4D08">
                <w:rPr>
                  <w:rFonts w:cs="Arial"/>
                  <w:b/>
                  <w:bCs/>
                </w:rPr>
                <w:t>s</w:t>
              </w:r>
              <w:r w:rsidRPr="001D4A66">
                <w:rPr>
                  <w:rFonts w:cs="Arial"/>
                </w:rPr>
                <w:t>; or</w:t>
              </w:r>
            </w:ins>
          </w:p>
          <w:p w14:paraId="2D2E550E" w14:textId="1DFAC6C4" w:rsidR="00ED18D9" w:rsidRPr="007E0B31" w:rsidRDefault="005A6D66" w:rsidP="005A6D66">
            <w:pPr>
              <w:pStyle w:val="TableArial11"/>
              <w:rPr>
                <w:rFonts w:cs="Arial"/>
              </w:rPr>
            </w:pPr>
            <w:ins w:id="72" w:author="Lizzie Timmins (ESO)" w:date="2024-04-25T09:17:00Z">
              <w:r w:rsidRPr="001D4A66">
                <w:rPr>
                  <w:rFonts w:ascii="Cambria Math" w:hAnsi="Cambria Math" w:cs="Cambria Math"/>
                </w:rPr>
                <w:t>⦁</w:t>
              </w:r>
              <w:r w:rsidRPr="001D4A66">
                <w:rPr>
                  <w:rFonts w:cs="Arial"/>
                </w:rPr>
                <w:t xml:space="preserve"> elements of a </w:t>
              </w:r>
              <w:r w:rsidRPr="001D4A66">
                <w:rPr>
                  <w:rFonts w:cs="Arial"/>
                  <w:b/>
                  <w:bCs/>
                </w:rPr>
                <w:t>C</w:t>
              </w:r>
              <w:r>
                <w:rPr>
                  <w:rFonts w:cs="Arial"/>
                  <w:b/>
                  <w:bCs/>
                </w:rPr>
                <w:t>ompetitively Appointed Transmission Licensee</w:t>
              </w:r>
              <w:r w:rsidRPr="001D4A66">
                <w:rPr>
                  <w:rFonts w:cs="Arial"/>
                </w:rPr>
                <w:t xml:space="preserve">’s </w:t>
              </w:r>
              <w:r w:rsidRPr="001D4A66">
                <w:rPr>
                  <w:rFonts w:cs="Arial"/>
                  <w:b/>
                  <w:bCs/>
                </w:rPr>
                <w:t>Transmission System</w:t>
              </w:r>
              <w:r w:rsidRPr="001D4A66">
                <w:rPr>
                  <w:rFonts w:cs="Arial"/>
                </w:rPr>
                <w:t xml:space="preserve"> located within </w:t>
              </w:r>
              <w:r w:rsidRPr="001D4A66">
                <w:rPr>
                  <w:rFonts w:cs="Arial"/>
                  <w:b/>
                  <w:bCs/>
                </w:rPr>
                <w:t>NGET</w:t>
              </w:r>
              <w:r w:rsidRPr="001D4A66">
                <w:rPr>
                  <w:rFonts w:cs="Arial"/>
                </w:rPr>
                <w:t xml:space="preserve">’s, </w:t>
              </w:r>
              <w:r w:rsidRPr="001D4A66">
                <w:rPr>
                  <w:rFonts w:cs="Arial"/>
                  <w:b/>
                  <w:bCs/>
                </w:rPr>
                <w:t>SPT</w:t>
              </w:r>
              <w:r w:rsidRPr="001D4A66">
                <w:rPr>
                  <w:rFonts w:cs="Arial"/>
                </w:rPr>
                <w:t xml:space="preserve">’s, or </w:t>
              </w:r>
              <w:r w:rsidRPr="001D4A66">
                <w:rPr>
                  <w:rFonts w:cs="Arial"/>
                  <w:b/>
                  <w:bCs/>
                </w:rPr>
                <w:t>SHET</w:t>
              </w:r>
              <w:r>
                <w:rPr>
                  <w:rFonts w:cs="Arial"/>
                  <w:b/>
                  <w:bCs/>
                </w:rPr>
                <w:t>L</w:t>
              </w:r>
              <w:r w:rsidRPr="001D4A66">
                <w:rPr>
                  <w:rFonts w:cs="Arial"/>
                </w:rPr>
                <w:t xml:space="preserve">’s </w:t>
              </w:r>
              <w:r w:rsidRPr="001D4A66">
                <w:rPr>
                  <w:rFonts w:cs="Arial"/>
                  <w:b/>
                  <w:bCs/>
                </w:rPr>
                <w:t>Transmission Area</w:t>
              </w:r>
              <w:r w:rsidRPr="001D4A66">
                <w:rPr>
                  <w:rFonts w:cs="Arial"/>
                </w:rPr>
                <w:t xml:space="preserve"> where the </w:t>
              </w:r>
              <w:r w:rsidRPr="001D4A66">
                <w:rPr>
                  <w:rFonts w:cs="Arial"/>
                  <w:b/>
                  <w:bCs/>
                </w:rPr>
                <w:t>C</w:t>
              </w:r>
              <w:r>
                <w:rPr>
                  <w:rFonts w:cs="Arial"/>
                  <w:b/>
                  <w:bCs/>
                </w:rPr>
                <w:t>ompetitively Appointed Transmission Licensee</w:t>
              </w:r>
              <w:r w:rsidRPr="001D4A66">
                <w:rPr>
                  <w:rFonts w:cs="Arial"/>
                </w:rPr>
                <w:t xml:space="preserve">’s </w:t>
              </w:r>
              <w:r w:rsidRPr="001D4A66">
                <w:rPr>
                  <w:rFonts w:cs="Arial"/>
                  <w:b/>
                  <w:bCs/>
                </w:rPr>
                <w:t>Transmission System</w:t>
              </w:r>
              <w:r w:rsidRPr="001D4A66">
                <w:rPr>
                  <w:rFonts w:cs="Arial"/>
                </w:rPr>
                <w:t xml:space="preserve"> has onshore interface point(s) with more than one of </w:t>
              </w:r>
              <w:r w:rsidRPr="001D4A66">
                <w:rPr>
                  <w:rFonts w:cs="Arial"/>
                  <w:b/>
                  <w:bCs/>
                </w:rPr>
                <w:t>NGET</w:t>
              </w:r>
              <w:r w:rsidRPr="001D4A66">
                <w:rPr>
                  <w:rFonts w:cs="Arial"/>
                </w:rPr>
                <w:t xml:space="preserve">’s, </w:t>
              </w:r>
              <w:r w:rsidRPr="001D4A66">
                <w:rPr>
                  <w:rFonts w:cs="Arial"/>
                  <w:b/>
                  <w:bCs/>
                </w:rPr>
                <w:t>SPT</w:t>
              </w:r>
              <w:r w:rsidRPr="001D4A66">
                <w:rPr>
                  <w:rFonts w:cs="Arial"/>
                </w:rPr>
                <w:t xml:space="preserve">’s and/or </w:t>
              </w:r>
              <w:r w:rsidRPr="001D4A66">
                <w:rPr>
                  <w:rFonts w:cs="Arial"/>
                  <w:b/>
                  <w:bCs/>
                </w:rPr>
                <w:t>SHETL</w:t>
              </w:r>
              <w:r w:rsidRPr="001D4A66">
                <w:rPr>
                  <w:rFonts w:cs="Arial"/>
                </w:rPr>
                <w:t xml:space="preserve">’s </w:t>
              </w:r>
              <w:r w:rsidRPr="001D4A66">
                <w:rPr>
                  <w:rFonts w:cs="Arial"/>
                  <w:b/>
                  <w:bCs/>
                </w:rPr>
                <w:t>Transmission Systems</w:t>
              </w:r>
              <w:r w:rsidRPr="001D4A66">
                <w:rPr>
                  <w:rFonts w:cs="Arial"/>
                </w:rPr>
                <w:t>.</w:t>
              </w:r>
            </w:ins>
          </w:p>
        </w:tc>
      </w:tr>
      <w:tr w:rsidR="00ED18D9" w:rsidRPr="007E0B31" w14:paraId="6D673E45" w14:textId="77777777" w:rsidTr="490DE6A8">
        <w:trPr>
          <w:cantSplit/>
        </w:trPr>
        <w:tc>
          <w:tcPr>
            <w:tcW w:w="2884" w:type="dxa"/>
          </w:tcPr>
          <w:p w14:paraId="3E6756E5" w14:textId="77777777" w:rsidR="00ED18D9" w:rsidRPr="007E0B31" w:rsidRDefault="00ED18D9" w:rsidP="00ED18D9">
            <w:pPr>
              <w:pStyle w:val="Arial11Bold"/>
              <w:rPr>
                <w:rFonts w:cs="Arial"/>
              </w:rPr>
            </w:pPr>
            <w:r w:rsidRPr="007E0B31">
              <w:rPr>
                <w:rFonts w:cs="Arial"/>
              </w:rPr>
              <w:t>Turbine Time Constant</w:t>
            </w:r>
          </w:p>
        </w:tc>
        <w:tc>
          <w:tcPr>
            <w:tcW w:w="6634" w:type="dxa"/>
          </w:tcPr>
          <w:p w14:paraId="1D7D5D0B" w14:textId="77777777" w:rsidR="00ED18D9" w:rsidRPr="007E0B31" w:rsidRDefault="00ED18D9" w:rsidP="00ED18D9">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ED18D9" w:rsidRPr="007E0B31" w14:paraId="69758B0F" w14:textId="77777777" w:rsidTr="490DE6A8">
        <w:trPr>
          <w:cantSplit/>
        </w:trPr>
        <w:tc>
          <w:tcPr>
            <w:tcW w:w="2884" w:type="dxa"/>
          </w:tcPr>
          <w:p w14:paraId="2CCCBDA7" w14:textId="77777777" w:rsidR="00ED18D9" w:rsidRPr="007E0B31" w:rsidRDefault="00ED18D9" w:rsidP="00ED18D9">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ED18D9" w:rsidRPr="007E0B31" w:rsidRDefault="00ED18D9" w:rsidP="00ED18D9">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ED18D9" w:rsidRPr="007E0B31" w14:paraId="617806BC" w14:textId="77777777" w:rsidTr="490DE6A8">
        <w:trPr>
          <w:cantSplit/>
        </w:trPr>
        <w:tc>
          <w:tcPr>
            <w:tcW w:w="2884" w:type="dxa"/>
          </w:tcPr>
          <w:p w14:paraId="5D64AA45" w14:textId="77777777" w:rsidR="00ED18D9" w:rsidRPr="007E0B31" w:rsidRDefault="00ED18D9" w:rsidP="00ED18D9">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ED18D9" w:rsidRPr="007E0B31" w:rsidRDefault="00ED18D9" w:rsidP="00ED18D9">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ED18D9" w:rsidRPr="007E0B31" w14:paraId="4DC46CF3" w14:textId="77777777" w:rsidTr="490DE6A8">
        <w:trPr>
          <w:cantSplit/>
        </w:trPr>
        <w:tc>
          <w:tcPr>
            <w:tcW w:w="2884" w:type="dxa"/>
          </w:tcPr>
          <w:p w14:paraId="54A735C9" w14:textId="77777777" w:rsidR="00ED18D9" w:rsidRPr="007E0B31" w:rsidRDefault="00ED18D9" w:rsidP="00ED18D9">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ED18D9" w:rsidRPr="007E0B31" w:rsidRDefault="00ED18D9" w:rsidP="00ED18D9">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ED18D9" w:rsidRPr="007E0B31" w14:paraId="04971D97" w14:textId="77777777" w:rsidTr="490DE6A8">
        <w:trPr>
          <w:cantSplit/>
        </w:trPr>
        <w:tc>
          <w:tcPr>
            <w:tcW w:w="2884" w:type="dxa"/>
          </w:tcPr>
          <w:p w14:paraId="03947CC0" w14:textId="77777777" w:rsidR="00ED18D9" w:rsidRPr="007E0B31" w:rsidRDefault="00ED18D9" w:rsidP="00ED18D9">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ED18D9" w:rsidRPr="007E0B31" w:rsidRDefault="00ED18D9" w:rsidP="00ED18D9">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ED18D9" w:rsidRPr="007E0B31" w:rsidRDefault="00ED18D9" w:rsidP="00ED18D9">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ED18D9" w:rsidRPr="007E0B31" w:rsidRDefault="00ED18D9" w:rsidP="00ED18D9">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ED18D9" w:rsidRPr="007E0B31" w14:paraId="23E68C54" w14:textId="77777777" w:rsidTr="490DE6A8">
        <w:trPr>
          <w:cantSplit/>
        </w:trPr>
        <w:tc>
          <w:tcPr>
            <w:tcW w:w="2884" w:type="dxa"/>
          </w:tcPr>
          <w:p w14:paraId="3456D5FD" w14:textId="77777777" w:rsidR="00ED18D9" w:rsidRPr="007E0B31" w:rsidRDefault="00ED18D9" w:rsidP="00ED18D9">
            <w:pPr>
              <w:pStyle w:val="Arial11Bold"/>
              <w:rPr>
                <w:rFonts w:cs="Arial"/>
              </w:rPr>
            </w:pPr>
            <w:r w:rsidRPr="007E0B31">
              <w:rPr>
                <w:rFonts w:cs="Arial"/>
              </w:rPr>
              <w:t>Unbalanced Load</w:t>
            </w:r>
          </w:p>
        </w:tc>
        <w:tc>
          <w:tcPr>
            <w:tcW w:w="6634" w:type="dxa"/>
          </w:tcPr>
          <w:p w14:paraId="025C243B" w14:textId="77777777" w:rsidR="00ED18D9" w:rsidRPr="007E0B31" w:rsidRDefault="00ED18D9" w:rsidP="00ED18D9">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ED18D9" w:rsidRPr="007E0B31" w14:paraId="6D642429" w14:textId="77777777" w:rsidTr="490DE6A8">
        <w:trPr>
          <w:cantSplit/>
        </w:trPr>
        <w:tc>
          <w:tcPr>
            <w:tcW w:w="2884" w:type="dxa"/>
          </w:tcPr>
          <w:p w14:paraId="5EA24264" w14:textId="77777777" w:rsidR="00ED18D9" w:rsidRPr="007E0B31" w:rsidRDefault="00ED18D9" w:rsidP="00ED18D9">
            <w:pPr>
              <w:pStyle w:val="Arial11Bold"/>
              <w:rPr>
                <w:rFonts w:cs="Arial"/>
              </w:rPr>
            </w:pPr>
            <w:r w:rsidRPr="007E0B31">
              <w:rPr>
                <w:rFonts w:cs="Arial"/>
              </w:rPr>
              <w:t>Under-excitation Limiter</w:t>
            </w:r>
          </w:p>
        </w:tc>
        <w:tc>
          <w:tcPr>
            <w:tcW w:w="6634" w:type="dxa"/>
          </w:tcPr>
          <w:p w14:paraId="11D9D8F0" w14:textId="73B80FD9" w:rsidR="00ED18D9" w:rsidRPr="007E0B31" w:rsidRDefault="00ED18D9" w:rsidP="00ED18D9">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D18D9" w:rsidRPr="007E0B31" w14:paraId="0050BCB9" w14:textId="77777777" w:rsidTr="490DE6A8">
        <w:trPr>
          <w:cantSplit/>
        </w:trPr>
        <w:tc>
          <w:tcPr>
            <w:tcW w:w="2884" w:type="dxa"/>
          </w:tcPr>
          <w:p w14:paraId="35CC22D8" w14:textId="77777777" w:rsidR="00ED18D9" w:rsidRPr="007E0B31" w:rsidRDefault="00ED18D9" w:rsidP="00ED18D9">
            <w:pPr>
              <w:pStyle w:val="Arial11Bold"/>
              <w:rPr>
                <w:rFonts w:cs="Arial"/>
              </w:rPr>
            </w:pPr>
            <w:r w:rsidRPr="007E0B31">
              <w:rPr>
                <w:rFonts w:cs="Arial"/>
              </w:rPr>
              <w:t>Under Frequency Relay</w:t>
            </w:r>
          </w:p>
        </w:tc>
        <w:tc>
          <w:tcPr>
            <w:tcW w:w="6634" w:type="dxa"/>
          </w:tcPr>
          <w:p w14:paraId="73618C50" w14:textId="77777777" w:rsidR="00ED18D9" w:rsidRPr="007E0B31" w:rsidRDefault="00ED18D9" w:rsidP="00ED18D9">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ED18D9" w:rsidRPr="007E0B31" w14:paraId="38841ED8" w14:textId="77777777" w:rsidTr="490DE6A8">
        <w:trPr>
          <w:cantSplit/>
        </w:trPr>
        <w:tc>
          <w:tcPr>
            <w:tcW w:w="2884" w:type="dxa"/>
          </w:tcPr>
          <w:p w14:paraId="3464A8CD" w14:textId="77777777" w:rsidR="00ED18D9" w:rsidRPr="007E0B31" w:rsidRDefault="00ED18D9" w:rsidP="00ED18D9">
            <w:pPr>
              <w:pStyle w:val="Arial11Bold"/>
              <w:rPr>
                <w:rFonts w:cs="Arial"/>
              </w:rPr>
            </w:pPr>
            <w:r w:rsidRPr="007E0B31">
              <w:rPr>
                <w:rFonts w:cs="Arial"/>
              </w:rPr>
              <w:t>Unit Board</w:t>
            </w:r>
          </w:p>
        </w:tc>
        <w:tc>
          <w:tcPr>
            <w:tcW w:w="6634" w:type="dxa"/>
          </w:tcPr>
          <w:p w14:paraId="14AC7EAB" w14:textId="77777777" w:rsidR="00ED18D9" w:rsidRPr="007E0B31" w:rsidRDefault="00ED18D9" w:rsidP="00ED18D9">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ED18D9" w:rsidRPr="007E0B31" w14:paraId="50BA31C8" w14:textId="77777777" w:rsidTr="490DE6A8">
        <w:trPr>
          <w:cantSplit/>
        </w:trPr>
        <w:tc>
          <w:tcPr>
            <w:tcW w:w="2884" w:type="dxa"/>
          </w:tcPr>
          <w:p w14:paraId="3FA00B34" w14:textId="77777777" w:rsidR="00ED18D9" w:rsidRPr="007E0B31" w:rsidRDefault="00ED18D9" w:rsidP="00ED18D9">
            <w:pPr>
              <w:pStyle w:val="Arial11Bold"/>
              <w:rPr>
                <w:rFonts w:cs="Arial"/>
              </w:rPr>
            </w:pPr>
            <w:r w:rsidRPr="007E0B31">
              <w:rPr>
                <w:rFonts w:cs="Arial"/>
              </w:rPr>
              <w:t>Unit Transformer</w:t>
            </w:r>
          </w:p>
        </w:tc>
        <w:tc>
          <w:tcPr>
            <w:tcW w:w="6634" w:type="dxa"/>
          </w:tcPr>
          <w:p w14:paraId="79DA8F59" w14:textId="7744E723" w:rsidR="00ED18D9" w:rsidRPr="007E0B31" w:rsidRDefault="00ED18D9" w:rsidP="00ED18D9">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ED18D9" w:rsidRPr="007E0B31" w14:paraId="423C36C8" w14:textId="77777777" w:rsidTr="490DE6A8">
        <w:trPr>
          <w:cantSplit/>
        </w:trPr>
        <w:tc>
          <w:tcPr>
            <w:tcW w:w="2884" w:type="dxa"/>
          </w:tcPr>
          <w:p w14:paraId="1214A797" w14:textId="77777777" w:rsidR="00ED18D9" w:rsidRPr="007E0B31" w:rsidRDefault="00ED18D9" w:rsidP="00ED18D9">
            <w:pPr>
              <w:pStyle w:val="Arial11Bold"/>
              <w:rPr>
                <w:rFonts w:cs="Arial"/>
              </w:rPr>
            </w:pPr>
            <w:r w:rsidRPr="007E0B31">
              <w:rPr>
                <w:rFonts w:cs="Arial"/>
              </w:rPr>
              <w:lastRenderedPageBreak/>
              <w:t>Unit Load Controller Response Time Constant</w:t>
            </w:r>
          </w:p>
        </w:tc>
        <w:tc>
          <w:tcPr>
            <w:tcW w:w="6634" w:type="dxa"/>
          </w:tcPr>
          <w:p w14:paraId="3D6E0ED8" w14:textId="77777777" w:rsidR="00ED18D9" w:rsidRPr="007E0B31" w:rsidRDefault="00ED18D9" w:rsidP="00ED18D9">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ED18D9" w:rsidRPr="007E0B31" w14:paraId="720B1B79" w14:textId="77777777" w:rsidTr="490DE6A8">
        <w:trPr>
          <w:cantSplit/>
        </w:trPr>
        <w:tc>
          <w:tcPr>
            <w:tcW w:w="2884" w:type="dxa"/>
          </w:tcPr>
          <w:p w14:paraId="1B0E66FB" w14:textId="4F0E4CAC" w:rsidR="00ED18D9" w:rsidRPr="007E0B31" w:rsidRDefault="00ED18D9" w:rsidP="00ED18D9">
            <w:pPr>
              <w:pStyle w:val="Arial11Bold"/>
              <w:rPr>
                <w:rFonts w:cs="Arial"/>
              </w:rPr>
            </w:pPr>
            <w:bookmarkStart w:id="73" w:name="_DV_C47"/>
            <w:r w:rsidRPr="007E0B31">
              <w:rPr>
                <w:rFonts w:cs="Arial"/>
              </w:rPr>
              <w:t>Unresolved Issues</w:t>
            </w:r>
            <w:bookmarkEnd w:id="73"/>
          </w:p>
        </w:tc>
        <w:tc>
          <w:tcPr>
            <w:tcW w:w="6634" w:type="dxa"/>
          </w:tcPr>
          <w:p w14:paraId="12917A3C" w14:textId="564B64BE" w:rsidR="00ED18D9" w:rsidRPr="007E0B31" w:rsidRDefault="00ED18D9" w:rsidP="00ED18D9">
            <w:pPr>
              <w:pStyle w:val="TableArial11"/>
              <w:rPr>
                <w:rFonts w:cs="Arial"/>
              </w:rPr>
            </w:pPr>
            <w:bookmarkStart w:id="74"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74"/>
          </w:p>
        </w:tc>
      </w:tr>
      <w:tr w:rsidR="00ED18D9" w:rsidRPr="007E0B31" w14:paraId="4EF10D55" w14:textId="77777777" w:rsidTr="490DE6A8">
        <w:trPr>
          <w:cantSplit/>
        </w:trPr>
        <w:tc>
          <w:tcPr>
            <w:tcW w:w="2884" w:type="dxa"/>
          </w:tcPr>
          <w:p w14:paraId="2F29DC55" w14:textId="77777777" w:rsidR="00ED18D9" w:rsidRPr="007E0B31" w:rsidRDefault="00ED18D9" w:rsidP="00ED18D9">
            <w:pPr>
              <w:pStyle w:val="Arial11Bold"/>
              <w:rPr>
                <w:rFonts w:cs="Arial"/>
              </w:rPr>
            </w:pPr>
            <w:r w:rsidRPr="007E0B31">
              <w:rPr>
                <w:rFonts w:cs="Arial"/>
              </w:rPr>
              <w:t>Urgent Modification</w:t>
            </w:r>
          </w:p>
        </w:tc>
        <w:tc>
          <w:tcPr>
            <w:tcW w:w="6634" w:type="dxa"/>
          </w:tcPr>
          <w:p w14:paraId="73F66797" w14:textId="77777777" w:rsidR="00ED18D9" w:rsidRPr="007E0B31" w:rsidRDefault="00ED18D9" w:rsidP="00ED18D9">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ED18D9" w:rsidRPr="007E0B31" w14:paraId="0EBC8358" w14:textId="77777777" w:rsidTr="490DE6A8">
        <w:trPr>
          <w:cantSplit/>
        </w:trPr>
        <w:tc>
          <w:tcPr>
            <w:tcW w:w="2884" w:type="dxa"/>
          </w:tcPr>
          <w:p w14:paraId="10994AED" w14:textId="77777777" w:rsidR="00ED18D9" w:rsidRPr="007E0B31" w:rsidRDefault="00ED18D9" w:rsidP="00ED18D9">
            <w:pPr>
              <w:pStyle w:val="Arial11Bold"/>
              <w:rPr>
                <w:rFonts w:cs="Arial"/>
              </w:rPr>
            </w:pPr>
            <w:r w:rsidRPr="007E0B31">
              <w:rPr>
                <w:rFonts w:cs="Arial"/>
              </w:rPr>
              <w:t>User</w:t>
            </w:r>
          </w:p>
        </w:tc>
        <w:tc>
          <w:tcPr>
            <w:tcW w:w="6634" w:type="dxa"/>
          </w:tcPr>
          <w:p w14:paraId="63DC1FCA" w14:textId="70173463" w:rsidR="00ED18D9" w:rsidRPr="007E0B31" w:rsidRDefault="00ED18D9" w:rsidP="00ED18D9">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 xml:space="preserve">General </w:t>
            </w:r>
            <w:proofErr w:type="gramStart"/>
            <w:r w:rsidRPr="007E0B31">
              <w:rPr>
                <w:rFonts w:cs="Arial"/>
                <w:b/>
              </w:rPr>
              <w:t>Conditions</w:t>
            </w:r>
            <w:proofErr w:type="gramEnd"/>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ED18D9" w:rsidRPr="007E0B31" w14:paraId="1F55286A" w14:textId="77777777" w:rsidTr="490DE6A8">
        <w:trPr>
          <w:cantSplit/>
        </w:trPr>
        <w:tc>
          <w:tcPr>
            <w:tcW w:w="2884" w:type="dxa"/>
          </w:tcPr>
          <w:p w14:paraId="71077D37" w14:textId="33CFD5CB" w:rsidR="00ED18D9" w:rsidRPr="007E0B31" w:rsidRDefault="00ED18D9" w:rsidP="00ED18D9">
            <w:pPr>
              <w:pStyle w:val="Arial11Bold"/>
              <w:rPr>
                <w:rFonts w:cs="Arial"/>
                <w:u w:val="single"/>
              </w:rPr>
            </w:pPr>
            <w:bookmarkStart w:id="75" w:name="_DV_C49"/>
            <w:r w:rsidRPr="007E0B31">
              <w:rPr>
                <w:rFonts w:cs="Arial"/>
              </w:rPr>
              <w:t>User Data File Structure</w:t>
            </w:r>
            <w:bookmarkEnd w:id="75"/>
          </w:p>
        </w:tc>
        <w:tc>
          <w:tcPr>
            <w:tcW w:w="6634" w:type="dxa"/>
          </w:tcPr>
          <w:p w14:paraId="475B944D" w14:textId="77258ADD" w:rsidR="00ED18D9" w:rsidRPr="007E0B31" w:rsidRDefault="00ED18D9" w:rsidP="00ED18D9">
            <w:pPr>
              <w:pStyle w:val="TableArial11"/>
              <w:rPr>
                <w:rFonts w:cs="Arial"/>
              </w:rPr>
            </w:pPr>
            <w:bookmarkStart w:id="76"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76"/>
          </w:p>
        </w:tc>
      </w:tr>
      <w:tr w:rsidR="00ED18D9" w:rsidRPr="007E0B31" w14:paraId="24C40449" w14:textId="77777777" w:rsidTr="490DE6A8">
        <w:trPr>
          <w:cantSplit/>
        </w:trPr>
        <w:tc>
          <w:tcPr>
            <w:tcW w:w="2884" w:type="dxa"/>
          </w:tcPr>
          <w:p w14:paraId="20FC2734" w14:textId="77777777" w:rsidR="00ED18D9" w:rsidRPr="007E0B31" w:rsidRDefault="00ED18D9" w:rsidP="00ED18D9">
            <w:pPr>
              <w:pStyle w:val="Arial11Bold"/>
              <w:rPr>
                <w:rFonts w:cs="Arial"/>
              </w:rPr>
            </w:pPr>
            <w:r w:rsidRPr="007E0B31">
              <w:rPr>
                <w:rFonts w:cs="Arial"/>
              </w:rPr>
              <w:t>User Development</w:t>
            </w:r>
          </w:p>
        </w:tc>
        <w:tc>
          <w:tcPr>
            <w:tcW w:w="6634" w:type="dxa"/>
          </w:tcPr>
          <w:p w14:paraId="0478AE51" w14:textId="77777777" w:rsidR="00ED18D9" w:rsidRPr="007E0B31" w:rsidRDefault="00ED18D9" w:rsidP="00ED18D9">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ED18D9" w:rsidRPr="007E0B31" w14:paraId="3332ECCB" w14:textId="77777777" w:rsidTr="490DE6A8">
        <w:trPr>
          <w:cantSplit/>
        </w:trPr>
        <w:tc>
          <w:tcPr>
            <w:tcW w:w="2884" w:type="dxa"/>
          </w:tcPr>
          <w:p w14:paraId="0EE53A77" w14:textId="02AE4348" w:rsidR="00ED18D9" w:rsidRPr="007E0B31" w:rsidRDefault="00ED18D9" w:rsidP="00ED18D9">
            <w:pPr>
              <w:pStyle w:val="Arial11Bold"/>
              <w:rPr>
                <w:rFonts w:cs="Arial"/>
              </w:rPr>
            </w:pPr>
            <w:bookmarkStart w:id="77" w:name="_DV_C51"/>
            <w:r w:rsidRPr="007E0B31">
              <w:rPr>
                <w:rFonts w:cs="Arial"/>
              </w:rPr>
              <w:t>User Self Certification of Compliance</w:t>
            </w:r>
            <w:bookmarkEnd w:id="77"/>
          </w:p>
        </w:tc>
        <w:tc>
          <w:tcPr>
            <w:tcW w:w="6634" w:type="dxa"/>
          </w:tcPr>
          <w:p w14:paraId="0B00A7D2" w14:textId="77777777" w:rsidR="00ED18D9" w:rsidRPr="007E0B31" w:rsidRDefault="00ED18D9" w:rsidP="00ED18D9">
            <w:pPr>
              <w:pStyle w:val="TableArial11"/>
              <w:rPr>
                <w:rFonts w:cs="Arial"/>
              </w:rPr>
            </w:pPr>
            <w:bookmarkStart w:id="78" w:name="_DV_C52"/>
            <w:r w:rsidRPr="007E0B31">
              <w:rPr>
                <w:rFonts w:cs="Arial"/>
              </w:rPr>
              <w:t>A certificate, in the form attached at CP.A.2</w:t>
            </w:r>
            <w:bookmarkStart w:id="79" w:name="_DV_C53"/>
            <w:bookmarkEnd w:id="78"/>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80" w:name="_DV_C56"/>
            <w:bookmarkEnd w:id="79"/>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80"/>
          </w:p>
        </w:tc>
      </w:tr>
      <w:tr w:rsidR="00ED18D9" w:rsidRPr="007E0B31" w14:paraId="1875D733" w14:textId="77777777" w:rsidTr="490DE6A8">
        <w:trPr>
          <w:cantSplit/>
        </w:trPr>
        <w:tc>
          <w:tcPr>
            <w:tcW w:w="2884" w:type="dxa"/>
          </w:tcPr>
          <w:p w14:paraId="43B308DA" w14:textId="77777777" w:rsidR="00ED18D9" w:rsidRPr="007E0B31" w:rsidRDefault="00ED18D9" w:rsidP="00ED18D9">
            <w:pPr>
              <w:pStyle w:val="Arial11Bold"/>
              <w:rPr>
                <w:rFonts w:cs="Arial"/>
              </w:rPr>
            </w:pPr>
            <w:r w:rsidRPr="007E0B31">
              <w:rPr>
                <w:rFonts w:cs="Arial"/>
              </w:rPr>
              <w:t>User Site</w:t>
            </w:r>
          </w:p>
        </w:tc>
        <w:tc>
          <w:tcPr>
            <w:tcW w:w="6634" w:type="dxa"/>
          </w:tcPr>
          <w:p w14:paraId="0B24A90C" w14:textId="7ABB869F" w:rsidR="00ED18D9" w:rsidRPr="007E0B31" w:rsidRDefault="00ED18D9" w:rsidP="00ED18D9">
            <w:pPr>
              <w:pStyle w:val="TableArial11"/>
              <w:rPr>
                <w:rFonts w:cs="Arial"/>
              </w:rPr>
            </w:pPr>
            <w:r>
              <w:rPr>
                <w:rFonts w:cs="Arial"/>
              </w:rPr>
              <w:t>A</w:t>
            </w:r>
            <w:r w:rsidRPr="007E0B31">
              <w:rPr>
                <w:rFonts w:cs="Arial"/>
              </w:rPr>
              <w:t xml:space="preserve">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ED18D9" w:rsidRPr="007E0B31" w14:paraId="12D3AE6B" w14:textId="77777777" w:rsidTr="490DE6A8">
        <w:trPr>
          <w:cantSplit/>
        </w:trPr>
        <w:tc>
          <w:tcPr>
            <w:tcW w:w="2884" w:type="dxa"/>
          </w:tcPr>
          <w:p w14:paraId="7BCD8EF3" w14:textId="77777777" w:rsidR="00ED18D9" w:rsidRPr="007E0B31" w:rsidRDefault="00ED18D9" w:rsidP="00ED18D9">
            <w:pPr>
              <w:pStyle w:val="Arial11Bold"/>
              <w:rPr>
                <w:rFonts w:cs="Arial"/>
              </w:rPr>
            </w:pPr>
            <w:r w:rsidRPr="007E0B31">
              <w:rPr>
                <w:rFonts w:cs="Arial"/>
              </w:rPr>
              <w:lastRenderedPageBreak/>
              <w:t>User System</w:t>
            </w:r>
          </w:p>
        </w:tc>
        <w:tc>
          <w:tcPr>
            <w:tcW w:w="6634" w:type="dxa"/>
          </w:tcPr>
          <w:p w14:paraId="17F1EECD" w14:textId="77777777" w:rsidR="00ED18D9" w:rsidRPr="007E0B31" w:rsidRDefault="00ED18D9" w:rsidP="00ED18D9">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ED18D9" w:rsidRPr="007E0B31" w:rsidRDefault="00ED18D9" w:rsidP="00ED18D9">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ED18D9" w:rsidRPr="007E0B31" w:rsidRDefault="00ED18D9" w:rsidP="00ED18D9">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ED18D9" w:rsidRPr="007E0B31" w:rsidRDefault="00ED18D9" w:rsidP="00ED18D9">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ED18D9" w:rsidRPr="007E0B31" w:rsidRDefault="00ED18D9" w:rsidP="00ED18D9">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ED18D9" w:rsidRPr="007E0B31" w:rsidRDefault="00ED18D9" w:rsidP="00ED18D9">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w:t>
            </w:r>
            <w:proofErr w:type="gramStart"/>
            <w:r w:rsidRPr="007E0B31">
              <w:rPr>
                <w:rFonts w:cs="Arial"/>
              </w:rPr>
              <w:t>equipment;</w:t>
            </w:r>
            <w:proofErr w:type="gramEnd"/>
            <w:r w:rsidRPr="007E0B31">
              <w:rPr>
                <w:rFonts w:cs="Arial"/>
              </w:rPr>
              <w:t xml:space="preserve"> </w:t>
            </w:r>
          </w:p>
          <w:p w14:paraId="380522B6" w14:textId="77777777" w:rsidR="00ED18D9" w:rsidRPr="007E0B31" w:rsidRDefault="00ED18D9" w:rsidP="00ED18D9">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ED18D9" w:rsidRPr="007E0B31" w:rsidRDefault="00ED18D9" w:rsidP="00ED18D9">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ED18D9" w:rsidRPr="007E0B31" w14:paraId="2DEDB843" w14:textId="77777777" w:rsidTr="490DE6A8">
        <w:trPr>
          <w:cantSplit/>
        </w:trPr>
        <w:tc>
          <w:tcPr>
            <w:tcW w:w="2884" w:type="dxa"/>
          </w:tcPr>
          <w:p w14:paraId="5DD6FE55" w14:textId="77777777" w:rsidR="00ED18D9" w:rsidRPr="007E0B31" w:rsidRDefault="00ED18D9" w:rsidP="00ED18D9">
            <w:pPr>
              <w:pStyle w:val="Arial11Bold"/>
              <w:rPr>
                <w:rFonts w:cs="Arial"/>
              </w:rPr>
            </w:pPr>
            <w:r w:rsidRPr="007E0B31">
              <w:rPr>
                <w:rFonts w:cs="Arial"/>
              </w:rPr>
              <w:t>User System Entry Point</w:t>
            </w:r>
          </w:p>
        </w:tc>
        <w:tc>
          <w:tcPr>
            <w:tcW w:w="6634" w:type="dxa"/>
          </w:tcPr>
          <w:p w14:paraId="6382FA56" w14:textId="266D53CF" w:rsidR="00ED18D9" w:rsidRDefault="00ED18D9" w:rsidP="00ED18D9">
            <w:pPr>
              <w:pStyle w:val="TableArial11"/>
              <w:rPr>
                <w:rFonts w:cs="Arial"/>
              </w:rPr>
            </w:pPr>
            <w:r w:rsidRPr="007E0B31">
              <w:rPr>
                <w:rFonts w:cs="Arial"/>
              </w:rPr>
              <w:t xml:space="preserve">A point at </w:t>
            </w:r>
            <w:proofErr w:type="gramStart"/>
            <w:r w:rsidRPr="007E0B31">
              <w:rPr>
                <w:rFonts w:cs="Arial"/>
              </w:rPr>
              <w:t>which</w:t>
            </w:r>
            <w:r>
              <w:rPr>
                <w:rFonts w:cs="Arial"/>
              </w:rPr>
              <w:t>;</w:t>
            </w:r>
            <w:proofErr w:type="gramEnd"/>
          </w:p>
          <w:p w14:paraId="08877A38" w14:textId="4B34FA20" w:rsidR="00ED18D9" w:rsidRDefault="00ED18D9" w:rsidP="00ED18D9">
            <w:pPr>
              <w:pStyle w:val="TableArial11"/>
              <w:ind w:left="440"/>
              <w:rPr>
                <w:rFonts w:cs="Arial"/>
              </w:rPr>
            </w:pPr>
            <w:r w:rsidRPr="00D6712D">
              <w:rPr>
                <w:rFonts w:cs="Arial"/>
                <w:bCs/>
              </w:rPr>
              <w:t>a</w:t>
            </w:r>
            <w:r w:rsidRPr="002A73E9">
              <w:rPr>
                <w:b/>
              </w:rPr>
              <w:t xml:space="preserve"> </w:t>
            </w:r>
            <w:r w:rsidRPr="007E0B31">
              <w:rPr>
                <w:rFonts w:cs="Arial"/>
                <w:b/>
              </w:rPr>
              <w:t xml:space="preserve">Power Generating </w:t>
            </w:r>
            <w:proofErr w:type="gramStart"/>
            <w:r w:rsidRPr="007E0B31">
              <w:rPr>
                <w:rFonts w:cs="Arial"/>
                <w:b/>
              </w:rPr>
              <w:t>Module</w:t>
            </w:r>
            <w:r w:rsidRPr="007E0B31">
              <w:rPr>
                <w:rFonts w:cs="Arial"/>
              </w:rPr>
              <w:t>,</w:t>
            </w:r>
            <w:r w:rsidRPr="00D9732F">
              <w:rPr>
                <w:rFonts w:cs="Arial"/>
                <w:bCs/>
              </w:rPr>
              <w:t>;</w:t>
            </w:r>
            <w:proofErr w:type="gramEnd"/>
            <w:r w:rsidRPr="00D9732F">
              <w:rPr>
                <w:rFonts w:cs="Arial"/>
                <w:bCs/>
              </w:rPr>
              <w:t xml:space="preserve"> or</w:t>
            </w:r>
            <w:r w:rsidRPr="007E0B31">
              <w:rPr>
                <w:rFonts w:cs="Arial"/>
              </w:rPr>
              <w:t xml:space="preserve"> </w:t>
            </w:r>
          </w:p>
          <w:p w14:paraId="4FA3893D" w14:textId="7C3E8DBA" w:rsidR="00ED18D9" w:rsidRDefault="00ED18D9" w:rsidP="00ED18D9">
            <w:pPr>
              <w:pStyle w:val="TableArial11"/>
              <w:ind w:left="440"/>
              <w:rPr>
                <w:rFonts w:cs="Arial"/>
              </w:rPr>
            </w:pPr>
            <w:r w:rsidRPr="00D6712D">
              <w:rPr>
                <w:rFonts w:cs="Arial"/>
                <w:bCs/>
              </w:rPr>
              <w:t>a</w:t>
            </w:r>
            <w:r w:rsidRPr="002A73E9">
              <w:rPr>
                <w:b/>
              </w:rPr>
              <w:t xml:space="preserve"> </w:t>
            </w:r>
            <w:r w:rsidRPr="007E0B31">
              <w:rPr>
                <w:rFonts w:cs="Arial"/>
                <w:b/>
              </w:rPr>
              <w:t>Generating Unit</w:t>
            </w:r>
            <w:proofErr w:type="gramStart"/>
            <w:r w:rsidRPr="007E0B31">
              <w:rPr>
                <w:rFonts w:cs="Arial"/>
              </w:rPr>
              <w:t xml:space="preserve">, </w:t>
            </w:r>
            <w:r w:rsidRPr="00D9732F">
              <w:rPr>
                <w:rFonts w:cs="Arial"/>
                <w:bCs/>
              </w:rPr>
              <w:t>;</w:t>
            </w:r>
            <w:proofErr w:type="gramEnd"/>
            <w:r w:rsidRPr="00D9732F">
              <w:rPr>
                <w:rFonts w:cs="Arial"/>
                <w:bCs/>
              </w:rPr>
              <w:t xml:space="preserve"> or</w:t>
            </w:r>
            <w:r w:rsidRPr="007E0B31">
              <w:rPr>
                <w:rFonts w:cs="Arial"/>
              </w:rPr>
              <w:t>,</w:t>
            </w:r>
          </w:p>
          <w:p w14:paraId="72C2BD5F" w14:textId="4A6C73DE" w:rsidR="00ED18D9" w:rsidRDefault="00ED18D9" w:rsidP="00ED18D9">
            <w:pPr>
              <w:pStyle w:val="TableArial11"/>
              <w:ind w:left="440"/>
              <w:rPr>
                <w:rFonts w:cs="Arial"/>
              </w:rPr>
            </w:pPr>
            <w:r w:rsidRPr="007E0B31">
              <w:rPr>
                <w:rFonts w:cs="Arial"/>
              </w:rPr>
              <w:t xml:space="preserve">a </w:t>
            </w:r>
            <w:r w:rsidRPr="007E0B31">
              <w:rPr>
                <w:rFonts w:cs="Arial"/>
                <w:b/>
              </w:rPr>
              <w:t xml:space="preserve">CCGT </w:t>
            </w:r>
            <w:proofErr w:type="spellStart"/>
            <w:proofErr w:type="gramStart"/>
            <w:r w:rsidRPr="007E0B31">
              <w:rPr>
                <w:rFonts w:cs="Arial"/>
                <w:b/>
              </w:rPr>
              <w:t>Module</w:t>
            </w:r>
            <w:r w:rsidRPr="00D9732F">
              <w:rPr>
                <w:rFonts w:cs="Arial"/>
                <w:bCs/>
              </w:rPr>
              <w:t>;</w:t>
            </w:r>
            <w:r w:rsidRPr="007E0B31">
              <w:rPr>
                <w:rFonts w:cs="Arial"/>
              </w:rPr>
              <w:t>or</w:t>
            </w:r>
            <w:proofErr w:type="spellEnd"/>
            <w:proofErr w:type="gramEnd"/>
            <w:r w:rsidRPr="007E0B31">
              <w:rPr>
                <w:rFonts w:cs="Arial"/>
              </w:rPr>
              <w:t xml:space="preserve"> </w:t>
            </w:r>
          </w:p>
          <w:p w14:paraId="327A4C78" w14:textId="77777777" w:rsidR="00ED18D9" w:rsidRDefault="00ED18D9" w:rsidP="00ED18D9">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ED18D9" w:rsidRDefault="00ED18D9" w:rsidP="00ED18D9">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ED18D9" w:rsidRDefault="00ED18D9" w:rsidP="00ED18D9">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ED18D9" w:rsidRDefault="00ED18D9" w:rsidP="00ED18D9">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ED18D9" w:rsidRDefault="00ED18D9" w:rsidP="00ED18D9">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ED18D9" w:rsidRPr="002A73E9" w:rsidRDefault="00ED18D9" w:rsidP="00ED18D9">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ED18D9" w:rsidRPr="007E0B31" w14:paraId="71382D54" w14:textId="77777777" w:rsidTr="490DE6A8">
        <w:trPr>
          <w:cantSplit/>
        </w:trPr>
        <w:tc>
          <w:tcPr>
            <w:tcW w:w="2884" w:type="dxa"/>
          </w:tcPr>
          <w:p w14:paraId="648F4727" w14:textId="0C0E36FB" w:rsidR="00ED18D9" w:rsidRPr="003A2637" w:rsidRDefault="00ED18D9" w:rsidP="00ED18D9">
            <w:pPr>
              <w:pStyle w:val="Arial11Bold"/>
            </w:pPr>
            <w:r w:rsidRPr="003A2637">
              <w:t>Virtual Lead Party</w:t>
            </w:r>
          </w:p>
        </w:tc>
        <w:tc>
          <w:tcPr>
            <w:tcW w:w="6634" w:type="dxa"/>
          </w:tcPr>
          <w:p w14:paraId="67A99EA6" w14:textId="583435A8" w:rsidR="00ED18D9" w:rsidRPr="003A2637" w:rsidRDefault="00ED18D9" w:rsidP="00ED18D9">
            <w:pPr>
              <w:pStyle w:val="TableArial11"/>
            </w:pPr>
            <w:r w:rsidRPr="003A2637">
              <w:t xml:space="preserve">As defined in the </w:t>
            </w:r>
            <w:r w:rsidRPr="003A2637">
              <w:rPr>
                <w:b/>
              </w:rPr>
              <w:t>BSC</w:t>
            </w:r>
            <w:r w:rsidRPr="003A2637">
              <w:t>.</w:t>
            </w:r>
          </w:p>
        </w:tc>
      </w:tr>
      <w:tr w:rsidR="00ED18D9" w:rsidRPr="00C45ED9" w14:paraId="2DBF5F7B" w14:textId="77777777" w:rsidTr="490DE6A8">
        <w:trPr>
          <w:cantSplit/>
        </w:trPr>
        <w:tc>
          <w:tcPr>
            <w:tcW w:w="2884" w:type="dxa"/>
          </w:tcPr>
          <w:p w14:paraId="70F12CA8" w14:textId="3CBA11F6" w:rsidR="00ED18D9" w:rsidRPr="00C45ED9" w:rsidRDefault="00ED18D9" w:rsidP="00ED18D9">
            <w:pPr>
              <w:pStyle w:val="Arial11Bold"/>
              <w:rPr>
                <w:rFonts w:cs="Arial"/>
              </w:rPr>
            </w:pPr>
            <w:r w:rsidRPr="002510FF">
              <w:rPr>
                <w:rFonts w:cs="Arial"/>
              </w:rPr>
              <w:t>Voltage Jump Reactive Power</w:t>
            </w:r>
          </w:p>
        </w:tc>
        <w:tc>
          <w:tcPr>
            <w:tcW w:w="6634" w:type="dxa"/>
          </w:tcPr>
          <w:p w14:paraId="494FF092" w14:textId="77777777" w:rsidR="00ED18D9" w:rsidRPr="002510FF" w:rsidRDefault="00ED18D9" w:rsidP="00ED18D9">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ED18D9" w:rsidRPr="002510FF" w:rsidRDefault="00ED18D9" w:rsidP="00ED18D9">
            <w:pPr>
              <w:pStyle w:val="Default"/>
              <w:jc w:val="both"/>
              <w:rPr>
                <w:color w:val="auto"/>
                <w:sz w:val="20"/>
                <w:szCs w:val="20"/>
              </w:rPr>
            </w:pPr>
          </w:p>
          <w:p w14:paraId="6F4B105B" w14:textId="40F71B72" w:rsidR="00ED18D9" w:rsidRPr="00C45ED9" w:rsidRDefault="00ED18D9" w:rsidP="00ED18D9">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voltage magnitude change.  </w:t>
            </w:r>
          </w:p>
        </w:tc>
      </w:tr>
      <w:tr w:rsidR="00ED18D9" w:rsidRPr="007E0B31" w14:paraId="28BB7E6E" w14:textId="77777777" w:rsidTr="490DE6A8">
        <w:trPr>
          <w:cantSplit/>
        </w:trPr>
        <w:tc>
          <w:tcPr>
            <w:tcW w:w="2884" w:type="dxa"/>
          </w:tcPr>
          <w:p w14:paraId="13C29FC9" w14:textId="77777777" w:rsidR="00ED18D9" w:rsidRPr="007E0B31" w:rsidRDefault="00ED18D9" w:rsidP="00ED18D9">
            <w:pPr>
              <w:pStyle w:val="Arial11Bold"/>
              <w:rPr>
                <w:rFonts w:cs="Arial"/>
              </w:rPr>
            </w:pPr>
            <w:r w:rsidRPr="007E0B31">
              <w:rPr>
                <w:rFonts w:cs="Arial"/>
              </w:rPr>
              <w:t>Water Time Constant</w:t>
            </w:r>
          </w:p>
        </w:tc>
        <w:tc>
          <w:tcPr>
            <w:tcW w:w="6634" w:type="dxa"/>
          </w:tcPr>
          <w:p w14:paraId="2C789366" w14:textId="77777777" w:rsidR="00ED18D9" w:rsidRPr="007E0B31" w:rsidRDefault="00ED18D9" w:rsidP="00ED18D9">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ED18D9" w:rsidRPr="007E0B31" w14:paraId="10B4E60E" w14:textId="77777777" w:rsidTr="490DE6A8">
        <w:trPr>
          <w:cantSplit/>
        </w:trPr>
        <w:tc>
          <w:tcPr>
            <w:tcW w:w="2884" w:type="dxa"/>
          </w:tcPr>
          <w:p w14:paraId="3BEE1BA7" w14:textId="77777777" w:rsidR="00ED18D9" w:rsidRPr="007E0B31" w:rsidRDefault="00ED18D9" w:rsidP="00ED18D9">
            <w:pPr>
              <w:pStyle w:val="Arial11Bold"/>
              <w:rPr>
                <w:rFonts w:cs="Arial"/>
              </w:rPr>
            </w:pPr>
            <w:r w:rsidRPr="007E0B31">
              <w:rPr>
                <w:rFonts w:cs="Arial"/>
              </w:rPr>
              <w:t>Website</w:t>
            </w:r>
          </w:p>
        </w:tc>
        <w:tc>
          <w:tcPr>
            <w:tcW w:w="6634" w:type="dxa"/>
          </w:tcPr>
          <w:p w14:paraId="38A79967" w14:textId="68B9F503" w:rsidR="00ED18D9" w:rsidRPr="007E0B31" w:rsidRDefault="00ED18D9" w:rsidP="00ED18D9">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ED18D9" w:rsidRPr="007E0B31" w14:paraId="16BFB7FB" w14:textId="77777777" w:rsidTr="490DE6A8">
        <w:trPr>
          <w:cantSplit/>
        </w:trPr>
        <w:tc>
          <w:tcPr>
            <w:tcW w:w="2884" w:type="dxa"/>
          </w:tcPr>
          <w:p w14:paraId="06EA4E34" w14:textId="77777777" w:rsidR="00ED18D9" w:rsidRPr="007E0B31" w:rsidRDefault="00ED18D9" w:rsidP="00ED18D9">
            <w:pPr>
              <w:pStyle w:val="Arial11Bold"/>
              <w:rPr>
                <w:rFonts w:cs="Arial"/>
              </w:rPr>
            </w:pPr>
            <w:r w:rsidRPr="007E0B31">
              <w:rPr>
                <w:rFonts w:cs="Arial"/>
              </w:rPr>
              <w:lastRenderedPageBreak/>
              <w:t>Weekly ACS Conditions</w:t>
            </w:r>
          </w:p>
        </w:tc>
        <w:tc>
          <w:tcPr>
            <w:tcW w:w="6634" w:type="dxa"/>
          </w:tcPr>
          <w:p w14:paraId="65C6CD52" w14:textId="77777777" w:rsidR="00ED18D9" w:rsidRPr="007E0B31" w:rsidRDefault="00ED18D9" w:rsidP="00ED18D9">
            <w:pPr>
              <w:pStyle w:val="TableArial11"/>
              <w:rPr>
                <w:rFonts w:cs="Arial"/>
              </w:rPr>
            </w:pPr>
            <w:r w:rsidRPr="007E0B31">
              <w:rPr>
                <w:rFonts w:cs="Arial"/>
              </w:rPr>
              <w:t xml:space="preserve">Means that </w:t>
            </w:r>
            <w:proofErr w:type="gramStart"/>
            <w:r w:rsidRPr="007E0B31">
              <w:rPr>
                <w:rFonts w:cs="Arial"/>
              </w:rPr>
              <w:t>particular combination</w:t>
            </w:r>
            <w:proofErr w:type="gramEnd"/>
            <w:r w:rsidRPr="007E0B31">
              <w:rPr>
                <w:rFonts w:cs="Arial"/>
              </w:rPr>
              <w:t xml:space="preserve">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w:t>
            </w:r>
            <w:proofErr w:type="gramStart"/>
            <w:r w:rsidRPr="007E0B31">
              <w:rPr>
                <w:rFonts w:cs="Arial"/>
              </w:rPr>
              <w:t>particular chance</w:t>
            </w:r>
            <w:proofErr w:type="gramEnd"/>
            <w:r w:rsidRPr="007E0B31">
              <w:rPr>
                <w:rFonts w:cs="Arial"/>
              </w:rPr>
              <w:t xml:space="preserv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ED18D9" w:rsidRPr="007E0B31" w14:paraId="52CA6CC1" w14:textId="77777777" w:rsidTr="490DE6A8">
        <w:trPr>
          <w:cantSplit/>
        </w:trPr>
        <w:tc>
          <w:tcPr>
            <w:tcW w:w="2884" w:type="dxa"/>
          </w:tcPr>
          <w:p w14:paraId="5401CEF5" w14:textId="77777777" w:rsidR="00ED18D9" w:rsidRPr="007E0B31" w:rsidRDefault="00ED18D9" w:rsidP="00ED18D9">
            <w:pPr>
              <w:pStyle w:val="Arial11Bold"/>
              <w:rPr>
                <w:rFonts w:cs="Arial"/>
              </w:rPr>
            </w:pPr>
            <w:r w:rsidRPr="007E0B31">
              <w:rPr>
                <w:rFonts w:cs="Arial"/>
              </w:rPr>
              <w:t>WG Consultation Alternative Request</w:t>
            </w:r>
          </w:p>
        </w:tc>
        <w:tc>
          <w:tcPr>
            <w:tcW w:w="6634" w:type="dxa"/>
          </w:tcPr>
          <w:p w14:paraId="646D5E60" w14:textId="0ED4CB18" w:rsidR="00ED18D9" w:rsidRPr="007E0B31" w:rsidRDefault="00ED18D9" w:rsidP="00ED18D9">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 xml:space="preserve">The </w:t>
            </w:r>
            <w:proofErr w:type="gramStart"/>
            <w:r>
              <w:rPr>
                <w:rFonts w:cs="Arial"/>
                <w:b/>
              </w:rPr>
              <w:t>Company</w:t>
            </w:r>
            <w:proofErr w:type="gramEnd"/>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ED18D9" w:rsidRPr="007E0B31" w14:paraId="77D7428B" w14:textId="77777777" w:rsidTr="490DE6A8">
        <w:trPr>
          <w:cantSplit/>
        </w:trPr>
        <w:tc>
          <w:tcPr>
            <w:tcW w:w="2884" w:type="dxa"/>
          </w:tcPr>
          <w:p w14:paraId="3ABB06D3" w14:textId="77777777" w:rsidR="00ED18D9" w:rsidRPr="007E0B31" w:rsidRDefault="00ED18D9" w:rsidP="00ED18D9">
            <w:pPr>
              <w:pStyle w:val="Arial11Bold"/>
              <w:rPr>
                <w:rFonts w:cs="Arial"/>
              </w:rPr>
            </w:pPr>
            <w:r w:rsidRPr="007E0B31">
              <w:rPr>
                <w:rFonts w:cs="Arial"/>
              </w:rPr>
              <w:t>Workgroup</w:t>
            </w:r>
          </w:p>
        </w:tc>
        <w:tc>
          <w:tcPr>
            <w:tcW w:w="6634" w:type="dxa"/>
          </w:tcPr>
          <w:p w14:paraId="3C071C58" w14:textId="3E96F164" w:rsidR="00ED18D9" w:rsidRPr="007E0B31" w:rsidRDefault="00ED18D9" w:rsidP="00ED18D9">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ED18D9" w:rsidRPr="007E0B31" w14:paraId="0DB5431E" w14:textId="77777777" w:rsidTr="490DE6A8">
        <w:trPr>
          <w:cantSplit/>
        </w:trPr>
        <w:tc>
          <w:tcPr>
            <w:tcW w:w="2884" w:type="dxa"/>
          </w:tcPr>
          <w:p w14:paraId="1820C1E3" w14:textId="77777777" w:rsidR="00ED18D9" w:rsidRPr="007E0B31" w:rsidRDefault="00ED18D9" w:rsidP="00ED18D9">
            <w:pPr>
              <w:pStyle w:val="Arial11Bold"/>
              <w:rPr>
                <w:rFonts w:cs="Arial"/>
              </w:rPr>
            </w:pPr>
            <w:r w:rsidRPr="007E0B31">
              <w:rPr>
                <w:rFonts w:cs="Arial"/>
              </w:rPr>
              <w:t>Workgroup Consultation</w:t>
            </w:r>
          </w:p>
        </w:tc>
        <w:tc>
          <w:tcPr>
            <w:tcW w:w="6634" w:type="dxa"/>
          </w:tcPr>
          <w:p w14:paraId="3BBAF0D1" w14:textId="4A8FF3F0" w:rsidR="00ED18D9" w:rsidRPr="007E0B31" w:rsidRDefault="00ED18D9" w:rsidP="00ED18D9">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ED18D9" w:rsidRPr="007E0B31" w14:paraId="5FE213B7" w14:textId="77777777" w:rsidTr="490DE6A8">
        <w:trPr>
          <w:cantSplit/>
        </w:trPr>
        <w:tc>
          <w:tcPr>
            <w:tcW w:w="2884" w:type="dxa"/>
          </w:tcPr>
          <w:p w14:paraId="7DDC8A6B" w14:textId="77777777" w:rsidR="00ED18D9" w:rsidRPr="007E0B31" w:rsidRDefault="00ED18D9" w:rsidP="00ED18D9">
            <w:pPr>
              <w:pStyle w:val="Arial11Bold"/>
              <w:rPr>
                <w:rFonts w:cs="Arial"/>
              </w:rPr>
            </w:pPr>
            <w:r w:rsidRPr="007E0B31">
              <w:rPr>
                <w:rFonts w:cs="Arial"/>
              </w:rPr>
              <w:t>Workgroup Alternative Grid Code Modification</w:t>
            </w:r>
          </w:p>
        </w:tc>
        <w:tc>
          <w:tcPr>
            <w:tcW w:w="6634" w:type="dxa"/>
          </w:tcPr>
          <w:p w14:paraId="10B737BD" w14:textId="58EA8ECE" w:rsidR="00ED18D9" w:rsidRPr="007E0B31" w:rsidRDefault="00ED18D9" w:rsidP="00ED18D9">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w:t>
            </w:r>
            <w:proofErr w:type="gramStart"/>
            <w:r w:rsidRPr="007E0B31">
              <w:rPr>
                <w:rFonts w:cs="Arial"/>
                <w:lang w:val="x-none"/>
              </w:rPr>
              <w:t>as a result of</w:t>
            </w:r>
            <w:proofErr w:type="gramEnd"/>
            <w:r w:rsidRPr="007E0B31">
              <w:rPr>
                <w:rFonts w:cs="Arial"/>
                <w:lang w:val="x-none"/>
              </w:rPr>
              <w:t xml:space="preserve">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ED18D9" w:rsidRPr="007E0B31" w14:paraId="0C414BA6" w14:textId="77777777" w:rsidTr="490DE6A8">
        <w:trPr>
          <w:cantSplit/>
        </w:trPr>
        <w:tc>
          <w:tcPr>
            <w:tcW w:w="2884" w:type="dxa"/>
          </w:tcPr>
          <w:p w14:paraId="7F1B4D4F" w14:textId="77777777" w:rsidR="00ED18D9" w:rsidRPr="007E0B31" w:rsidRDefault="00ED18D9" w:rsidP="00ED18D9">
            <w:pPr>
              <w:pStyle w:val="Arial11Bold"/>
              <w:rPr>
                <w:rFonts w:cs="Arial"/>
              </w:rPr>
            </w:pPr>
            <w:r w:rsidRPr="007E0B31">
              <w:rPr>
                <w:rFonts w:cs="Arial"/>
              </w:rPr>
              <w:t>Zonal System Security Requirements</w:t>
            </w:r>
          </w:p>
        </w:tc>
        <w:tc>
          <w:tcPr>
            <w:tcW w:w="6634" w:type="dxa"/>
          </w:tcPr>
          <w:p w14:paraId="5571DD3D" w14:textId="77777777" w:rsidR="00ED18D9" w:rsidRPr="007E0B31" w:rsidRDefault="00ED18D9" w:rsidP="00ED18D9">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proofErr w:type="gramStart"/>
      <w:r w:rsidRPr="007E0B31">
        <w:rPr>
          <w:rFonts w:cs="Arial"/>
          <w:color w:val="auto"/>
        </w:rPr>
        <w:t>A number of</w:t>
      </w:r>
      <w:proofErr w:type="gramEnd"/>
      <w:r w:rsidRPr="007E0B31">
        <w:rPr>
          <w:rFonts w:cs="Arial"/>
          <w:color w:val="auto"/>
        </w:rPr>
        <w:t xml:space="preserve">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Transmission Licence</w:t>
      </w:r>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w:t>
      </w:r>
      <w:proofErr w:type="gramStart"/>
      <w:r w:rsidRPr="007E0B31">
        <w:rPr>
          <w:rFonts w:cs="Arial"/>
          <w:color w:val="auto"/>
        </w:rPr>
        <w:t>reference, but</w:t>
      </w:r>
      <w:proofErr w:type="gramEnd"/>
      <w:r w:rsidRPr="007E0B31">
        <w:rPr>
          <w:rFonts w:cs="Arial"/>
          <w:color w:val="auto"/>
        </w:rPr>
        <w:t xml:space="preserve">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lastRenderedPageBreak/>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r w:rsidRPr="007E0B31">
        <w:rPr>
          <w:rFonts w:cs="Arial"/>
        </w:rPr>
        <w:t xml:space="preserv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81"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81"/>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14B59" w14:textId="77777777" w:rsidR="00AF00F3" w:rsidRDefault="00AF00F3" w:rsidP="008F1F3E">
      <w:pPr>
        <w:pStyle w:val="Header"/>
      </w:pPr>
      <w:r>
        <w:separator/>
      </w:r>
    </w:p>
  </w:endnote>
  <w:endnote w:type="continuationSeparator" w:id="0">
    <w:p w14:paraId="4A1D1F0E" w14:textId="77777777" w:rsidR="00AF00F3" w:rsidRDefault="00AF00F3" w:rsidP="008F1F3E">
      <w:pPr>
        <w:pStyle w:val="Header"/>
      </w:pPr>
      <w:r>
        <w:continuationSeparator/>
      </w:r>
    </w:p>
  </w:endnote>
  <w:endnote w:type="continuationNotice" w:id="1">
    <w:p w14:paraId="7C867185" w14:textId="77777777" w:rsidR="00AF00F3" w:rsidRDefault="00AF00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6144F2CC"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w:t>
    </w:r>
    <w:r w:rsidR="00052975">
      <w:rPr>
        <w:rStyle w:val="PageNumber"/>
        <w:sz w:val="16"/>
        <w:szCs w:val="16"/>
      </w:rPr>
      <w:t>3</w:t>
    </w:r>
    <w:r>
      <w:rPr>
        <w:rStyle w:val="PageNumber"/>
        <w:sz w:val="16"/>
        <w:szCs w:val="16"/>
      </w:rPr>
      <w:tab/>
      <w:t>GD</w:t>
    </w:r>
    <w:r w:rsidRPr="002B5019">
      <w:rPr>
        <w:rStyle w:val="PageNumber"/>
        <w:sz w:val="16"/>
        <w:szCs w:val="16"/>
      </w:rPr>
      <w:tab/>
    </w:r>
    <w:r w:rsidR="00052975">
      <w:rPr>
        <w:sz w:val="16"/>
        <w:szCs w:val="16"/>
      </w:rPr>
      <w:t>2</w:t>
    </w:r>
    <w:r w:rsidR="002273E8">
      <w:rPr>
        <w:sz w:val="16"/>
        <w:szCs w:val="16"/>
      </w:rPr>
      <w:t>2</w:t>
    </w:r>
    <w:r w:rsidR="00EF3BC0">
      <w:rPr>
        <w:sz w:val="16"/>
        <w:szCs w:val="16"/>
      </w:rPr>
      <w:t xml:space="preserve"> </w:t>
    </w:r>
    <w:r w:rsidR="002273E8">
      <w:rPr>
        <w:sz w:val="16"/>
        <w:szCs w:val="16"/>
      </w:rPr>
      <w:t>April</w:t>
    </w:r>
    <w:r w:rsidR="00EF3BC0">
      <w:rPr>
        <w:sz w:val="16"/>
        <w:szCs w:val="16"/>
      </w:rPr>
      <w:t xml:space="preserve"> 2024</w:t>
    </w:r>
  </w:p>
  <w:p w14:paraId="60524C2E" w14:textId="139707CE"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F612F0">
      <w:rPr>
        <w:rStyle w:val="PageNumber"/>
        <w:sz w:val="16"/>
        <w:szCs w:val="16"/>
      </w:rPr>
      <w:t>5</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A48F2" w14:textId="77777777" w:rsidR="00AF00F3" w:rsidRDefault="00AF00F3" w:rsidP="008F1F3E">
      <w:pPr>
        <w:pStyle w:val="Header"/>
      </w:pPr>
      <w:r>
        <w:separator/>
      </w:r>
    </w:p>
  </w:footnote>
  <w:footnote w:type="continuationSeparator" w:id="0">
    <w:p w14:paraId="52D559C5" w14:textId="77777777" w:rsidR="00AF00F3" w:rsidRDefault="00AF00F3" w:rsidP="008F1F3E">
      <w:pPr>
        <w:pStyle w:val="Header"/>
      </w:pPr>
      <w:r>
        <w:continuationSeparator/>
      </w:r>
    </w:p>
  </w:footnote>
  <w:footnote w:type="continuationNotice" w:id="1">
    <w:p w14:paraId="3679AF77" w14:textId="77777777" w:rsidR="00AF00F3" w:rsidRDefault="00AF00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4"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6"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8"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3"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5"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0"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1"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7"/>
  </w:num>
  <w:num w:numId="2" w16cid:durableId="995688694">
    <w:abstractNumId w:val="5"/>
  </w:num>
  <w:num w:numId="3" w16cid:durableId="1442189003">
    <w:abstractNumId w:val="14"/>
  </w:num>
  <w:num w:numId="4" w16cid:durableId="726075327">
    <w:abstractNumId w:val="3"/>
  </w:num>
  <w:num w:numId="5" w16cid:durableId="2124567235">
    <w:abstractNumId w:val="19"/>
  </w:num>
  <w:num w:numId="6" w16cid:durableId="480273325">
    <w:abstractNumId w:val="12"/>
  </w:num>
  <w:num w:numId="7" w16cid:durableId="445466415">
    <w:abstractNumId w:val="16"/>
  </w:num>
  <w:num w:numId="8" w16cid:durableId="832067174">
    <w:abstractNumId w:val="6"/>
  </w:num>
  <w:num w:numId="9" w16cid:durableId="505753300">
    <w:abstractNumId w:val="0"/>
  </w:num>
  <w:num w:numId="10" w16cid:durableId="1244877714">
    <w:abstractNumId w:val="9"/>
  </w:num>
  <w:num w:numId="11" w16cid:durableId="1258177850">
    <w:abstractNumId w:val="17"/>
  </w:num>
  <w:num w:numId="12" w16cid:durableId="1158228106">
    <w:abstractNumId w:val="13"/>
  </w:num>
  <w:num w:numId="13" w16cid:durableId="1056006280">
    <w:abstractNumId w:val="21"/>
  </w:num>
  <w:num w:numId="14" w16cid:durableId="2009595922">
    <w:abstractNumId w:val="1"/>
  </w:num>
  <w:num w:numId="15" w16cid:durableId="923563355">
    <w:abstractNumId w:val="20"/>
  </w:num>
  <w:num w:numId="16" w16cid:durableId="484206205">
    <w:abstractNumId w:val="4"/>
  </w:num>
  <w:num w:numId="17" w16cid:durableId="1334843998">
    <w:abstractNumId w:val="11"/>
  </w:num>
  <w:num w:numId="18" w16cid:durableId="773092555">
    <w:abstractNumId w:val="2"/>
  </w:num>
  <w:num w:numId="19" w16cid:durableId="1958488827">
    <w:abstractNumId w:val="8"/>
  </w:num>
  <w:num w:numId="20" w16cid:durableId="1968198102">
    <w:abstractNumId w:val="10"/>
  </w:num>
  <w:num w:numId="21" w16cid:durableId="1956867075">
    <w:abstractNumId w:val="18"/>
  </w:num>
  <w:num w:numId="22" w16cid:durableId="1829663286">
    <w:abstractNumId w:val="1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zzie Timmins (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eqqOJgZRRorynmCXZDYJRZw+dxwwZ8qzc49AHi8bZTN5k+nG+1rG8hT++pCYUcf28m7oV5qM3ufH43zuRw0r7g==" w:salt="q7D864mja8QR9JHH7JHwnw=="/>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2975"/>
    <w:rsid w:val="00054AD8"/>
    <w:rsid w:val="00054B19"/>
    <w:rsid w:val="000556C6"/>
    <w:rsid w:val="00055A38"/>
    <w:rsid w:val="00055DDE"/>
    <w:rsid w:val="00056E40"/>
    <w:rsid w:val="000571BC"/>
    <w:rsid w:val="00057685"/>
    <w:rsid w:val="00057CBA"/>
    <w:rsid w:val="0006008A"/>
    <w:rsid w:val="0006069B"/>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9BD"/>
    <w:rsid w:val="00093E84"/>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298D"/>
    <w:rsid w:val="000D5ABD"/>
    <w:rsid w:val="000D77A7"/>
    <w:rsid w:val="000E0153"/>
    <w:rsid w:val="000E037A"/>
    <w:rsid w:val="000E07E3"/>
    <w:rsid w:val="000E18CB"/>
    <w:rsid w:val="000E1BC6"/>
    <w:rsid w:val="000E1C0F"/>
    <w:rsid w:val="000E203C"/>
    <w:rsid w:val="000E2D55"/>
    <w:rsid w:val="000E307B"/>
    <w:rsid w:val="000E31BE"/>
    <w:rsid w:val="000E4122"/>
    <w:rsid w:val="000E4D6A"/>
    <w:rsid w:val="000E4E18"/>
    <w:rsid w:val="000E5686"/>
    <w:rsid w:val="000E6E41"/>
    <w:rsid w:val="000E73E3"/>
    <w:rsid w:val="000F0104"/>
    <w:rsid w:val="000F0316"/>
    <w:rsid w:val="000F032A"/>
    <w:rsid w:val="000F2089"/>
    <w:rsid w:val="000F2BF8"/>
    <w:rsid w:val="000F2E9E"/>
    <w:rsid w:val="000F47D1"/>
    <w:rsid w:val="000F4C96"/>
    <w:rsid w:val="000F50BF"/>
    <w:rsid w:val="000F54C5"/>
    <w:rsid w:val="000F5D1B"/>
    <w:rsid w:val="000F638B"/>
    <w:rsid w:val="000F69A7"/>
    <w:rsid w:val="000F734A"/>
    <w:rsid w:val="000F7706"/>
    <w:rsid w:val="000F78D7"/>
    <w:rsid w:val="00100103"/>
    <w:rsid w:val="0010032A"/>
    <w:rsid w:val="001005A9"/>
    <w:rsid w:val="00100706"/>
    <w:rsid w:val="00100EA5"/>
    <w:rsid w:val="0010168A"/>
    <w:rsid w:val="001016AC"/>
    <w:rsid w:val="00101A74"/>
    <w:rsid w:val="00101D5E"/>
    <w:rsid w:val="00104B3C"/>
    <w:rsid w:val="00105C6E"/>
    <w:rsid w:val="00106C31"/>
    <w:rsid w:val="001075DE"/>
    <w:rsid w:val="00107BE9"/>
    <w:rsid w:val="0011000F"/>
    <w:rsid w:val="001101A1"/>
    <w:rsid w:val="001116EF"/>
    <w:rsid w:val="0011176D"/>
    <w:rsid w:val="00112843"/>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54A3"/>
    <w:rsid w:val="0014560E"/>
    <w:rsid w:val="00145B28"/>
    <w:rsid w:val="00146756"/>
    <w:rsid w:val="00146A6F"/>
    <w:rsid w:val="00146EA7"/>
    <w:rsid w:val="00147586"/>
    <w:rsid w:val="0014796B"/>
    <w:rsid w:val="00147993"/>
    <w:rsid w:val="00150138"/>
    <w:rsid w:val="001504B3"/>
    <w:rsid w:val="00151674"/>
    <w:rsid w:val="001517E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5A7F"/>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34A"/>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3E8"/>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629"/>
    <w:rsid w:val="002A2839"/>
    <w:rsid w:val="002A2D51"/>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99D"/>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247"/>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40"/>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F5F"/>
    <w:rsid w:val="004161F0"/>
    <w:rsid w:val="00417CE1"/>
    <w:rsid w:val="00420259"/>
    <w:rsid w:val="00420698"/>
    <w:rsid w:val="00420F5A"/>
    <w:rsid w:val="00421805"/>
    <w:rsid w:val="0042316B"/>
    <w:rsid w:val="00423A90"/>
    <w:rsid w:val="00424552"/>
    <w:rsid w:val="0042480C"/>
    <w:rsid w:val="00424F44"/>
    <w:rsid w:val="00425187"/>
    <w:rsid w:val="0042789A"/>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A49"/>
    <w:rsid w:val="00473AB5"/>
    <w:rsid w:val="00473D8E"/>
    <w:rsid w:val="0047437F"/>
    <w:rsid w:val="004743BD"/>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F3D"/>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3CAD"/>
    <w:rsid w:val="004E4312"/>
    <w:rsid w:val="004E4984"/>
    <w:rsid w:val="004E520D"/>
    <w:rsid w:val="004E5AD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D07"/>
    <w:rsid w:val="005466BF"/>
    <w:rsid w:val="00546BD1"/>
    <w:rsid w:val="00547CBA"/>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6D66"/>
    <w:rsid w:val="005A74B4"/>
    <w:rsid w:val="005A7E5E"/>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F0"/>
    <w:rsid w:val="005C2CC4"/>
    <w:rsid w:val="005C2FFC"/>
    <w:rsid w:val="005C32A6"/>
    <w:rsid w:val="005C4277"/>
    <w:rsid w:val="005C4DF6"/>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342D"/>
    <w:rsid w:val="006042C9"/>
    <w:rsid w:val="0060530E"/>
    <w:rsid w:val="006053B6"/>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E3E"/>
    <w:rsid w:val="00650F65"/>
    <w:rsid w:val="0065415E"/>
    <w:rsid w:val="006545C3"/>
    <w:rsid w:val="00655166"/>
    <w:rsid w:val="006557D8"/>
    <w:rsid w:val="00656AC7"/>
    <w:rsid w:val="00657010"/>
    <w:rsid w:val="006607DA"/>
    <w:rsid w:val="00660BCB"/>
    <w:rsid w:val="006626FF"/>
    <w:rsid w:val="00662C0E"/>
    <w:rsid w:val="00663142"/>
    <w:rsid w:val="00664636"/>
    <w:rsid w:val="00664C8E"/>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7779E"/>
    <w:rsid w:val="00680149"/>
    <w:rsid w:val="00681158"/>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17"/>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BF7"/>
    <w:rsid w:val="006A7412"/>
    <w:rsid w:val="006A7804"/>
    <w:rsid w:val="006B0155"/>
    <w:rsid w:val="006B0908"/>
    <w:rsid w:val="006B1FC8"/>
    <w:rsid w:val="006B2966"/>
    <w:rsid w:val="006B4FED"/>
    <w:rsid w:val="006B5431"/>
    <w:rsid w:val="006B6BA0"/>
    <w:rsid w:val="006B6D57"/>
    <w:rsid w:val="006B6DEA"/>
    <w:rsid w:val="006C045F"/>
    <w:rsid w:val="006C0932"/>
    <w:rsid w:val="006C169F"/>
    <w:rsid w:val="006C18A6"/>
    <w:rsid w:val="006C3B23"/>
    <w:rsid w:val="006C4084"/>
    <w:rsid w:val="006C417B"/>
    <w:rsid w:val="006C4D4A"/>
    <w:rsid w:val="006C5231"/>
    <w:rsid w:val="006C559E"/>
    <w:rsid w:val="006C56AE"/>
    <w:rsid w:val="006C5A21"/>
    <w:rsid w:val="006C5D1D"/>
    <w:rsid w:val="006C657F"/>
    <w:rsid w:val="006C6766"/>
    <w:rsid w:val="006C68C7"/>
    <w:rsid w:val="006D14B9"/>
    <w:rsid w:val="006D272F"/>
    <w:rsid w:val="006D2784"/>
    <w:rsid w:val="006D3148"/>
    <w:rsid w:val="006D3FEF"/>
    <w:rsid w:val="006D4159"/>
    <w:rsid w:val="006D5C49"/>
    <w:rsid w:val="006D65CB"/>
    <w:rsid w:val="006E079D"/>
    <w:rsid w:val="006E0D46"/>
    <w:rsid w:val="006E194E"/>
    <w:rsid w:val="006E2985"/>
    <w:rsid w:val="006E2992"/>
    <w:rsid w:val="006E461E"/>
    <w:rsid w:val="006E548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975"/>
    <w:rsid w:val="00764BAC"/>
    <w:rsid w:val="00764DA2"/>
    <w:rsid w:val="00765314"/>
    <w:rsid w:val="007654F2"/>
    <w:rsid w:val="00766B45"/>
    <w:rsid w:val="00767703"/>
    <w:rsid w:val="00770690"/>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0C89"/>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1825"/>
    <w:rsid w:val="0081264E"/>
    <w:rsid w:val="00812F14"/>
    <w:rsid w:val="00813AC0"/>
    <w:rsid w:val="008166DC"/>
    <w:rsid w:val="008167AE"/>
    <w:rsid w:val="00816AE8"/>
    <w:rsid w:val="008171E9"/>
    <w:rsid w:val="00817CBF"/>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73265"/>
    <w:rsid w:val="008733D3"/>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3BFB"/>
    <w:rsid w:val="00904F96"/>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9AE"/>
    <w:rsid w:val="00991A57"/>
    <w:rsid w:val="00991F03"/>
    <w:rsid w:val="009934F6"/>
    <w:rsid w:val="0099355C"/>
    <w:rsid w:val="00993B79"/>
    <w:rsid w:val="00994375"/>
    <w:rsid w:val="0099521A"/>
    <w:rsid w:val="00995332"/>
    <w:rsid w:val="00995501"/>
    <w:rsid w:val="0099613B"/>
    <w:rsid w:val="009A0CAC"/>
    <w:rsid w:val="009A0FC7"/>
    <w:rsid w:val="009A27F3"/>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42DF"/>
    <w:rsid w:val="009C4870"/>
    <w:rsid w:val="009C4EA3"/>
    <w:rsid w:val="009C53F0"/>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BA3"/>
    <w:rsid w:val="009E5960"/>
    <w:rsid w:val="009E5E6F"/>
    <w:rsid w:val="009E6157"/>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0D9"/>
    <w:rsid w:val="00A20623"/>
    <w:rsid w:val="00A20702"/>
    <w:rsid w:val="00A2149D"/>
    <w:rsid w:val="00A21B1B"/>
    <w:rsid w:val="00A21B5C"/>
    <w:rsid w:val="00A21F69"/>
    <w:rsid w:val="00A22E76"/>
    <w:rsid w:val="00A23F95"/>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4704C"/>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56DC"/>
    <w:rsid w:val="00B75AF3"/>
    <w:rsid w:val="00B765FB"/>
    <w:rsid w:val="00B77ABB"/>
    <w:rsid w:val="00B814EF"/>
    <w:rsid w:val="00B81F4E"/>
    <w:rsid w:val="00B821F5"/>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5B0"/>
    <w:rsid w:val="00BB52ED"/>
    <w:rsid w:val="00BB6540"/>
    <w:rsid w:val="00BB795C"/>
    <w:rsid w:val="00BB7BC1"/>
    <w:rsid w:val="00BB7D02"/>
    <w:rsid w:val="00BB7F74"/>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1268"/>
    <w:rsid w:val="00C01D78"/>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0DFC"/>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6455"/>
    <w:rsid w:val="00C67361"/>
    <w:rsid w:val="00C679DD"/>
    <w:rsid w:val="00C67ACC"/>
    <w:rsid w:val="00C70B1C"/>
    <w:rsid w:val="00C712C1"/>
    <w:rsid w:val="00C72736"/>
    <w:rsid w:val="00C733E3"/>
    <w:rsid w:val="00C73C30"/>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4484"/>
    <w:rsid w:val="00CF500D"/>
    <w:rsid w:val="00CF5BB4"/>
    <w:rsid w:val="00CF6762"/>
    <w:rsid w:val="00CF6D79"/>
    <w:rsid w:val="00D012DF"/>
    <w:rsid w:val="00D019FC"/>
    <w:rsid w:val="00D02DB7"/>
    <w:rsid w:val="00D02E0E"/>
    <w:rsid w:val="00D0393F"/>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47DB"/>
    <w:rsid w:val="00DA53A2"/>
    <w:rsid w:val="00DA598F"/>
    <w:rsid w:val="00DA6C4D"/>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CE6"/>
    <w:rsid w:val="00EA53B7"/>
    <w:rsid w:val="00EA54EE"/>
    <w:rsid w:val="00EA5903"/>
    <w:rsid w:val="00EB1918"/>
    <w:rsid w:val="00EB1E5D"/>
    <w:rsid w:val="00EB22E7"/>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18D9"/>
    <w:rsid w:val="00ED3C1F"/>
    <w:rsid w:val="00ED4E0B"/>
    <w:rsid w:val="00ED5885"/>
    <w:rsid w:val="00ED60A3"/>
    <w:rsid w:val="00ED7399"/>
    <w:rsid w:val="00ED78B8"/>
    <w:rsid w:val="00EE087B"/>
    <w:rsid w:val="00EE0F81"/>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2F0"/>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25F2"/>
    <w:rsid w:val="00F82697"/>
    <w:rsid w:val="00F82CFC"/>
    <w:rsid w:val="00F83765"/>
    <w:rsid w:val="00F8432E"/>
    <w:rsid w:val="00F847B0"/>
    <w:rsid w:val="00F85E79"/>
    <w:rsid w:val="00F87A50"/>
    <w:rsid w:val="00F90208"/>
    <w:rsid w:val="00F90395"/>
    <w:rsid w:val="00F9078B"/>
    <w:rsid w:val="00F90F8E"/>
    <w:rsid w:val="00F9141B"/>
    <w:rsid w:val="00F91F37"/>
    <w:rsid w:val="00F93209"/>
    <w:rsid w:val="00F938FF"/>
    <w:rsid w:val="00F939A3"/>
    <w:rsid w:val="00F94891"/>
    <w:rsid w:val="00F94A20"/>
    <w:rsid w:val="00F95478"/>
    <w:rsid w:val="00F95779"/>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EEFE5B"/>
    <w:rsid w:val="024814CE"/>
    <w:rsid w:val="03699396"/>
    <w:rsid w:val="05028182"/>
    <w:rsid w:val="052C780A"/>
    <w:rsid w:val="05BDE351"/>
    <w:rsid w:val="063EAA0E"/>
    <w:rsid w:val="06582573"/>
    <w:rsid w:val="0692FAB5"/>
    <w:rsid w:val="06F5AC08"/>
    <w:rsid w:val="073B6A6D"/>
    <w:rsid w:val="079664A0"/>
    <w:rsid w:val="08F19397"/>
    <w:rsid w:val="093B163A"/>
    <w:rsid w:val="09642979"/>
    <w:rsid w:val="0A4B3A28"/>
    <w:rsid w:val="0D0861D7"/>
    <w:rsid w:val="0E350034"/>
    <w:rsid w:val="0E8B3CAC"/>
    <w:rsid w:val="0F43C736"/>
    <w:rsid w:val="0F8A4451"/>
    <w:rsid w:val="133B9611"/>
    <w:rsid w:val="136E0ABF"/>
    <w:rsid w:val="13BF0B8E"/>
    <w:rsid w:val="1696CF44"/>
    <w:rsid w:val="17594FFC"/>
    <w:rsid w:val="1787747C"/>
    <w:rsid w:val="1799446D"/>
    <w:rsid w:val="1855205E"/>
    <w:rsid w:val="1A1BF1CB"/>
    <w:rsid w:val="1ABDBEA7"/>
    <w:rsid w:val="1C1908EA"/>
    <w:rsid w:val="1CAE525B"/>
    <w:rsid w:val="1D161A58"/>
    <w:rsid w:val="1D17C62E"/>
    <w:rsid w:val="1DB6F706"/>
    <w:rsid w:val="1EA4DF98"/>
    <w:rsid w:val="1EA956D5"/>
    <w:rsid w:val="1F4B4F33"/>
    <w:rsid w:val="2167C630"/>
    <w:rsid w:val="22EBF693"/>
    <w:rsid w:val="24B915E9"/>
    <w:rsid w:val="25751FEC"/>
    <w:rsid w:val="25AF2D6E"/>
    <w:rsid w:val="25D19D8A"/>
    <w:rsid w:val="26B3C965"/>
    <w:rsid w:val="27245157"/>
    <w:rsid w:val="2727E857"/>
    <w:rsid w:val="27669E10"/>
    <w:rsid w:val="296CFF40"/>
    <w:rsid w:val="2A39862D"/>
    <w:rsid w:val="2B328115"/>
    <w:rsid w:val="2C2A44FC"/>
    <w:rsid w:val="2DCD3474"/>
    <w:rsid w:val="2DD57B90"/>
    <w:rsid w:val="2EA30350"/>
    <w:rsid w:val="32219D39"/>
    <w:rsid w:val="325F248B"/>
    <w:rsid w:val="326CDACF"/>
    <w:rsid w:val="328CDF3F"/>
    <w:rsid w:val="35488AFA"/>
    <w:rsid w:val="354A6F93"/>
    <w:rsid w:val="36358B8B"/>
    <w:rsid w:val="36712D15"/>
    <w:rsid w:val="3701F70C"/>
    <w:rsid w:val="377A74F7"/>
    <w:rsid w:val="37F66310"/>
    <w:rsid w:val="3951C338"/>
    <w:rsid w:val="3959E42E"/>
    <w:rsid w:val="39F7FB50"/>
    <w:rsid w:val="3AA2F63B"/>
    <w:rsid w:val="3C637107"/>
    <w:rsid w:val="3CB0E7F4"/>
    <w:rsid w:val="3D2523E9"/>
    <w:rsid w:val="3D2574A5"/>
    <w:rsid w:val="3D4F252B"/>
    <w:rsid w:val="3DB6734A"/>
    <w:rsid w:val="3F92BD7E"/>
    <w:rsid w:val="4049DCD2"/>
    <w:rsid w:val="4067C042"/>
    <w:rsid w:val="40BF30BF"/>
    <w:rsid w:val="4188A5FD"/>
    <w:rsid w:val="4366A436"/>
    <w:rsid w:val="4401B2A3"/>
    <w:rsid w:val="4508D664"/>
    <w:rsid w:val="490DE6A8"/>
    <w:rsid w:val="4B3B0B82"/>
    <w:rsid w:val="4CABE918"/>
    <w:rsid w:val="4CD6DBE3"/>
    <w:rsid w:val="510C255C"/>
    <w:rsid w:val="520FB413"/>
    <w:rsid w:val="5315DC35"/>
    <w:rsid w:val="536EBA33"/>
    <w:rsid w:val="5380E473"/>
    <w:rsid w:val="54D14A69"/>
    <w:rsid w:val="5516A5FF"/>
    <w:rsid w:val="553D06D9"/>
    <w:rsid w:val="55F0EBB6"/>
    <w:rsid w:val="56193979"/>
    <w:rsid w:val="57A999CD"/>
    <w:rsid w:val="581AEAAD"/>
    <w:rsid w:val="583409A4"/>
    <w:rsid w:val="595894F0"/>
    <w:rsid w:val="5B1B76D9"/>
    <w:rsid w:val="5B6B1F1F"/>
    <w:rsid w:val="5BA46045"/>
    <w:rsid w:val="5BF78F61"/>
    <w:rsid w:val="5CAC66C9"/>
    <w:rsid w:val="5CD80E7C"/>
    <w:rsid w:val="5DD08E80"/>
    <w:rsid w:val="5F1AAB16"/>
    <w:rsid w:val="61792393"/>
    <w:rsid w:val="632A98DD"/>
    <w:rsid w:val="6499C628"/>
    <w:rsid w:val="64CBA6E5"/>
    <w:rsid w:val="64FA1908"/>
    <w:rsid w:val="66341F3B"/>
    <w:rsid w:val="66556998"/>
    <w:rsid w:val="6674EEB8"/>
    <w:rsid w:val="672D935B"/>
    <w:rsid w:val="689E0A80"/>
    <w:rsid w:val="6955ECE3"/>
    <w:rsid w:val="6A058B51"/>
    <w:rsid w:val="6A23A102"/>
    <w:rsid w:val="6C314A4D"/>
    <w:rsid w:val="6C7E7B85"/>
    <w:rsid w:val="6CFBE995"/>
    <w:rsid w:val="6D8772CC"/>
    <w:rsid w:val="6DF2C57B"/>
    <w:rsid w:val="6E58EA9F"/>
    <w:rsid w:val="6EB19070"/>
    <w:rsid w:val="708293DA"/>
    <w:rsid w:val="71017817"/>
    <w:rsid w:val="71DDE3D1"/>
    <w:rsid w:val="72A408F1"/>
    <w:rsid w:val="73877898"/>
    <w:rsid w:val="747D9017"/>
    <w:rsid w:val="74E5DD13"/>
    <w:rsid w:val="7540C284"/>
    <w:rsid w:val="7A09DCCC"/>
    <w:rsid w:val="7CFDC8B9"/>
    <w:rsid w:val="7DEBA0BF"/>
    <w:rsid w:val="7DFBCF5D"/>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781950EF-F916-4B86-BDA9-7DBF59EE1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60d7a50598b94c3906e01402446b52">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a67f18e0e8561c96ccc9f031b507f457"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SharedWithUsers xmlns="97b6fe81-1556-4112-94ca-31043ca39b71">
      <UserInfo>
        <DisplayName/>
        <AccountId xsi:nil="true"/>
        <AccountType/>
      </UserInfo>
    </SharedWithUsers>
    <MediaLengthInSeconds xmlns="dec74c4c-1639-4502-8f90-b4ce03410df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2FAC5D-4327-4BC1-855E-2E6CE9822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3.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dec74c4c-1639-4502-8f90-b4ce03410dfb"/>
    <ds:schemaRef ds:uri="97b6fe81-1556-4112-94ca-31043ca39b71"/>
  </ds:schemaRefs>
</ds:datastoreItem>
</file>

<file path=customXml/itemProps4.xml><?xml version="1.0" encoding="utf-8"?>
<ds:datastoreItem xmlns:ds="http://schemas.openxmlformats.org/officeDocument/2006/customXml" ds:itemID="{CA740590-4CAD-4BCE-9E15-1BEBECA5D5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85</Pages>
  <Words>33287</Words>
  <Characters>189741</Characters>
  <Application>Microsoft Office Word</Application>
  <DocSecurity>8</DocSecurity>
  <Lines>1581</Lines>
  <Paragraphs>445</Paragraphs>
  <ScaleCrop>false</ScaleCrop>
  <Company>National Grid</Company>
  <LinksUpToDate>false</LinksUpToDate>
  <CharactersWithSpaces>222583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Lizzie Timmins (ESO)</cp:lastModifiedBy>
  <cp:revision>130</cp:revision>
  <cp:lastPrinted>2022-02-02T23:54:00Z</cp:lastPrinted>
  <dcterms:created xsi:type="dcterms:W3CDTF">2024-02-09T19:31:00Z</dcterms:created>
  <dcterms:modified xsi:type="dcterms:W3CDTF">2024-04-25T08:33:00Z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