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490DE6A8">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9871B0" w:rsidRPr="007E0B31" w:rsidRDefault="009871B0" w:rsidP="009871B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490DE6A8">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490DE6A8">
        <w:trPr>
          <w:cantSplit/>
        </w:trPr>
        <w:tc>
          <w:tcPr>
            <w:tcW w:w="2884" w:type="dxa"/>
          </w:tcPr>
          <w:p w14:paraId="24A46B59" w14:textId="6EF2404B" w:rsidR="009871B0" w:rsidRPr="007E0B31" w:rsidRDefault="009871B0" w:rsidP="009871B0">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9871B0" w:rsidRPr="007E0B31" w:rsidRDefault="009871B0" w:rsidP="009871B0">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9871B0" w:rsidRPr="007E0B31" w:rsidRDefault="009871B0" w:rsidP="009871B0">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9871B0" w:rsidRPr="007E0B31" w:rsidRDefault="009871B0" w:rsidP="009871B0">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9871B0" w:rsidRPr="007E0B31" w:rsidRDefault="009871B0" w:rsidP="009871B0">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9871B0" w:rsidRPr="007E0B31" w14:paraId="197251CB" w14:textId="77777777" w:rsidTr="490DE6A8">
        <w:trPr>
          <w:cantSplit/>
        </w:trPr>
        <w:tc>
          <w:tcPr>
            <w:tcW w:w="2884"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490DE6A8">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490DE6A8">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490DE6A8">
        <w:trPr>
          <w:cantSplit/>
        </w:trPr>
        <w:tc>
          <w:tcPr>
            <w:tcW w:w="2884" w:type="dxa"/>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490DE6A8">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490DE6A8">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490DE6A8">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490DE6A8">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490DE6A8">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490DE6A8">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490DE6A8">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490DE6A8">
        <w:trPr>
          <w:cantSplit/>
        </w:trPr>
        <w:tc>
          <w:tcPr>
            <w:tcW w:w="2884"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9871B0" w:rsidRPr="007E0B31" w14:paraId="35142B58" w14:textId="77777777" w:rsidTr="490DE6A8">
        <w:trPr>
          <w:cantSplit/>
        </w:trPr>
        <w:tc>
          <w:tcPr>
            <w:tcW w:w="2884" w:type="dxa"/>
          </w:tcPr>
          <w:p w14:paraId="044AA9D6" w14:textId="77777777" w:rsidR="009871B0" w:rsidRPr="007E0B31" w:rsidRDefault="009871B0" w:rsidP="009871B0">
            <w:pPr>
              <w:pStyle w:val="Arial11Bold"/>
              <w:rPr>
                <w:rFonts w:cs="Arial"/>
              </w:rPr>
            </w:pPr>
            <w:r w:rsidRPr="007E0B31">
              <w:rPr>
                <w:rFonts w:cs="Arial"/>
              </w:rPr>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490DE6A8">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490DE6A8">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490DE6A8">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9871B0" w:rsidRPr="007E0B31" w14:paraId="64E5C05F" w14:textId="77777777" w:rsidTr="490DE6A8">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w:t>
            </w:r>
            <w:proofErr w:type="gramStart"/>
            <w:r w:rsidRPr="007E0B31">
              <w:rPr>
                <w:rFonts w:cs="Arial"/>
              </w:rPr>
              <w:t>gas-insulated</w:t>
            </w:r>
            <w:proofErr w:type="gramEnd"/>
            <w:r w:rsidRPr="007E0B31">
              <w:rPr>
                <w:rFonts w:cs="Arial"/>
              </w:rPr>
              <w:t xml:space="preserve">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490DE6A8">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490DE6A8">
        <w:trPr>
          <w:cantSplit/>
        </w:trPr>
        <w:tc>
          <w:tcPr>
            <w:tcW w:w="2884" w:type="dxa"/>
          </w:tcPr>
          <w:p w14:paraId="69164933" w14:textId="77777777" w:rsidR="009871B0" w:rsidRPr="007E0B31" w:rsidRDefault="009871B0" w:rsidP="009871B0">
            <w:pPr>
              <w:pStyle w:val="Arial11Bold"/>
              <w:rPr>
                <w:rFonts w:cs="Arial"/>
              </w:rPr>
            </w:pPr>
            <w:r w:rsidRPr="007E0B31">
              <w:rPr>
                <w:rFonts w:cs="Arial"/>
              </w:rPr>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490DE6A8">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490DE6A8">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490DE6A8">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490DE6A8">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490DE6A8">
        <w:trPr>
          <w:cantSplit/>
        </w:trPr>
        <w:tc>
          <w:tcPr>
            <w:tcW w:w="2884" w:type="dxa"/>
          </w:tcPr>
          <w:p w14:paraId="415F428D" w14:textId="43AC9763" w:rsidR="009871B0" w:rsidRPr="00820AC6" w:rsidRDefault="009871B0" w:rsidP="009871B0">
            <w:pPr>
              <w:pStyle w:val="Arial11Bold"/>
              <w:rPr>
                <w:rFonts w:cs="Arial"/>
              </w:rPr>
            </w:pPr>
            <w:r w:rsidRPr="00820AC6">
              <w:rPr>
                <w:rFonts w:cs="Arial"/>
              </w:rPr>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490DE6A8">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490DE6A8">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490DE6A8">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490DE6A8">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490DE6A8">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490DE6A8">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490DE6A8">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490DE6A8">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490DE6A8">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490DE6A8">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490DE6A8">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490DE6A8">
        <w:trPr>
          <w:cantSplit/>
        </w:trPr>
        <w:tc>
          <w:tcPr>
            <w:tcW w:w="2884" w:type="dxa"/>
          </w:tcPr>
          <w:p w14:paraId="31C3C21C" w14:textId="77777777" w:rsidR="00EB1E5D" w:rsidRPr="007E0B31" w:rsidRDefault="00EB1E5D" w:rsidP="00EB1E5D">
            <w:pPr>
              <w:pStyle w:val="Arial11Bold"/>
              <w:rPr>
                <w:rFonts w:cs="Arial"/>
              </w:rPr>
            </w:pPr>
            <w:r w:rsidRPr="007E0B31">
              <w:rPr>
                <w:rFonts w:cs="Arial"/>
              </w:rPr>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490DE6A8">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490DE6A8">
        <w:trPr>
          <w:cantSplit/>
        </w:trPr>
        <w:tc>
          <w:tcPr>
            <w:tcW w:w="2884" w:type="dxa"/>
          </w:tcPr>
          <w:p w14:paraId="3EC6201C" w14:textId="34C4097C" w:rsidR="00EB1E5D" w:rsidRPr="00A87826" w:rsidRDefault="00EB1E5D" w:rsidP="00EB1E5D">
            <w:pPr>
              <w:pStyle w:val="Arial11Bold"/>
            </w:pPr>
            <w:r w:rsidRPr="00A87826">
              <w:t xml:space="preserve">Governor </w:t>
            </w:r>
            <w:proofErr w:type="spellStart"/>
            <w:r w:rsidRPr="00A87826">
              <w:t>Deadband</w:t>
            </w:r>
            <w:proofErr w:type="spellEnd"/>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490DE6A8">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490DE6A8">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490DE6A8">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490DE6A8">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490DE6A8">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490DE6A8">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490DE6A8">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490DE6A8">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490DE6A8">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490DE6A8">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490DE6A8">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490DE6A8">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490DE6A8">
        <w:trPr>
          <w:cantSplit/>
        </w:trPr>
        <w:tc>
          <w:tcPr>
            <w:tcW w:w="2884" w:type="dxa"/>
          </w:tcPr>
          <w:p w14:paraId="36961EC3" w14:textId="77777777" w:rsidR="00EB1E5D" w:rsidRPr="007E0B31" w:rsidRDefault="00EB1E5D" w:rsidP="00EB1E5D">
            <w:pPr>
              <w:pStyle w:val="Arial11Bold"/>
              <w:rPr>
                <w:rFonts w:cs="Arial"/>
              </w:rPr>
            </w:pPr>
            <w:r w:rsidRPr="007E0B31">
              <w:rPr>
                <w:rFonts w:cs="Arial"/>
              </w:rPr>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490DE6A8">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490DE6A8">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490DE6A8">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490DE6A8">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490DE6A8">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490DE6A8">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490DE6A8">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490DE6A8">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490DE6A8">
        <w:trPr>
          <w:cantSplit/>
        </w:trPr>
        <w:tc>
          <w:tcPr>
            <w:tcW w:w="2884" w:type="dxa"/>
          </w:tcPr>
          <w:p w14:paraId="44E3EB10" w14:textId="77777777" w:rsidR="00EB1E5D" w:rsidRPr="007E0B31" w:rsidRDefault="00EB1E5D" w:rsidP="00EB1E5D">
            <w:pPr>
              <w:pStyle w:val="Arial11Bold"/>
              <w:rPr>
                <w:rFonts w:cs="Arial"/>
              </w:rPr>
            </w:pPr>
            <w:r w:rsidRPr="007E0B31">
              <w:rPr>
                <w:rFonts w:cs="Arial"/>
              </w:rPr>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490DE6A8">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2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5"/>
          </w:p>
        </w:tc>
      </w:tr>
      <w:tr w:rsidR="00EB1E5D" w:rsidRPr="0079139F" w14:paraId="5A25DA6A" w14:textId="77777777" w:rsidTr="490DE6A8">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490DE6A8">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490DE6A8">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490DE6A8">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9D4B8D">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490DE6A8">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490DE6A8">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490DE6A8">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490DE6A8">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490DE6A8">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EB1E5D" w:rsidRPr="007E0B31" w14:paraId="50416B33" w14:textId="77777777" w:rsidTr="490DE6A8">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490DE6A8">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490DE6A8">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490DE6A8">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490DE6A8">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490DE6A8">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490DE6A8">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490DE6A8">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490DE6A8">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EB1E5D" w:rsidRPr="007E0B31" w14:paraId="4287BA38" w14:textId="77777777" w:rsidTr="490DE6A8">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490DE6A8">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490DE6A8">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490DE6A8">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490DE6A8">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490DE6A8">
        <w:trPr>
          <w:cantSplit/>
        </w:trPr>
        <w:tc>
          <w:tcPr>
            <w:tcW w:w="2884" w:type="dxa"/>
          </w:tcPr>
          <w:p w14:paraId="74BB53EE" w14:textId="77777777" w:rsidR="00EB1E5D" w:rsidRPr="007E0B31" w:rsidRDefault="00EB1E5D" w:rsidP="00EB1E5D">
            <w:pPr>
              <w:pStyle w:val="Arial11Bold"/>
              <w:rPr>
                <w:rFonts w:cs="Arial"/>
              </w:rPr>
            </w:pPr>
            <w:r w:rsidRPr="007E0B31">
              <w:rPr>
                <w:rFonts w:cs="Arial"/>
              </w:rPr>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490DE6A8">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EB1E5D" w:rsidRPr="007E0B31" w14:paraId="38E6BE11" w14:textId="77777777" w:rsidTr="490DE6A8">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490DE6A8">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490DE6A8">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490DE6A8">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490DE6A8">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B76B9" w:rsidRPr="007E0B31" w14:paraId="4EF3A882" w14:textId="77777777" w:rsidTr="490DE6A8">
        <w:trPr>
          <w:cantSplit/>
        </w:trPr>
        <w:tc>
          <w:tcPr>
            <w:tcW w:w="2884" w:type="dxa"/>
          </w:tcPr>
          <w:p w14:paraId="5A3DE7CB" w14:textId="647F140D" w:rsidR="000B76B9" w:rsidRPr="007E0B31" w:rsidRDefault="00E71BE7" w:rsidP="00EB1E5D">
            <w:pPr>
              <w:pStyle w:val="Arial11Bold"/>
              <w:rPr>
                <w:rFonts w:cs="Arial"/>
              </w:rPr>
            </w:pPr>
            <w:r>
              <w:rPr>
                <w:rFonts w:cs="Arial"/>
              </w:rPr>
              <w:t>Interconnector</w:t>
            </w:r>
          </w:p>
        </w:tc>
        <w:tc>
          <w:tcPr>
            <w:tcW w:w="6634" w:type="dxa"/>
          </w:tcPr>
          <w:p w14:paraId="13F23BFA" w14:textId="74CDDFA8" w:rsidR="000B76B9" w:rsidRPr="007E0B31" w:rsidRDefault="00E71BE7" w:rsidP="00EB1E5D">
            <w:pPr>
              <w:pStyle w:val="TableArial11"/>
              <w:rPr>
                <w:rFonts w:cs="Arial"/>
              </w:rPr>
            </w:pPr>
            <w:r>
              <w:rPr>
                <w:rFonts w:cs="Arial"/>
              </w:rPr>
              <w:t xml:space="preserve">as defined in the </w:t>
            </w:r>
            <w:r w:rsidRPr="00E71BE7">
              <w:rPr>
                <w:rFonts w:cs="Arial"/>
                <w:b/>
                <w:bCs/>
              </w:rPr>
              <w:t>BSC</w:t>
            </w:r>
          </w:p>
        </w:tc>
      </w:tr>
      <w:tr w:rsidR="00EB1E5D" w:rsidRPr="007E0B31" w14:paraId="2FCFAD31" w14:textId="77777777" w:rsidTr="490DE6A8">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490DE6A8">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490DE6A8">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490DE6A8">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547CBA" w:rsidRPr="007E0B31" w14:paraId="5F6DFE69" w14:textId="77777777" w:rsidTr="490DE6A8">
        <w:trPr>
          <w:cantSplit/>
        </w:trPr>
        <w:tc>
          <w:tcPr>
            <w:tcW w:w="2884" w:type="dxa"/>
          </w:tcPr>
          <w:p w14:paraId="15B5C003" w14:textId="0D8C61F6" w:rsidR="00547CBA" w:rsidRPr="007E0B31" w:rsidRDefault="004D4783" w:rsidP="00EB1E5D">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547CBA" w:rsidRPr="007E0B31" w:rsidRDefault="00764975" w:rsidP="00EB1E5D">
            <w:pPr>
              <w:pStyle w:val="TableArial11"/>
              <w:rPr>
                <w:rFonts w:cs="Arial"/>
              </w:rPr>
            </w:pPr>
            <w:r>
              <w:rPr>
                <w:rFonts w:cs="Arial"/>
              </w:rPr>
              <w:t xml:space="preserve">Has </w:t>
            </w:r>
            <w:r w:rsidR="000D298D" w:rsidRPr="000D298D">
              <w:rPr>
                <w:rFonts w:cs="Arial"/>
              </w:rPr>
              <w:t>the meaning given to that term in section BC</w:t>
            </w:r>
            <w:proofErr w:type="gramStart"/>
            <w:r w:rsidR="000D298D" w:rsidRPr="000D298D">
              <w:rPr>
                <w:rFonts w:cs="Arial"/>
              </w:rPr>
              <w:t>1.A.</w:t>
            </w:r>
            <w:proofErr w:type="gramEnd"/>
            <w:r w:rsidR="000D298D" w:rsidRPr="000D298D">
              <w:rPr>
                <w:rFonts w:cs="Arial"/>
              </w:rPr>
              <w:t>3.</w:t>
            </w:r>
          </w:p>
        </w:tc>
      </w:tr>
      <w:tr w:rsidR="00EB1E5D" w:rsidRPr="007E0B31" w14:paraId="01748928" w14:textId="77777777" w:rsidTr="490DE6A8">
        <w:trPr>
          <w:cantSplit/>
        </w:trPr>
        <w:tc>
          <w:tcPr>
            <w:tcW w:w="2884"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490DE6A8">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490DE6A8">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490DE6A8">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490DE6A8">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490DE6A8">
        <w:trPr>
          <w:cantSplit/>
        </w:trPr>
        <w:tc>
          <w:tcPr>
            <w:tcW w:w="2884" w:type="dxa"/>
          </w:tcPr>
          <w:p w14:paraId="133A5B7C" w14:textId="36D70465" w:rsidR="00EB1E5D" w:rsidRPr="007E0B31" w:rsidRDefault="00EB1E5D" w:rsidP="00EB1E5D">
            <w:pPr>
              <w:pStyle w:val="Arial11Bold"/>
              <w:rPr>
                <w:rFonts w:cs="Arial"/>
              </w:rPr>
            </w:pPr>
            <w:bookmarkStart w:id="26" w:name="_DV_C25"/>
            <w:r w:rsidRPr="007E0B31">
              <w:rPr>
                <w:rFonts w:cs="Arial"/>
              </w:rPr>
              <w:t xml:space="preserve">Interim Operational Notification </w:t>
            </w:r>
            <w:r w:rsidRPr="007E0B31">
              <w:rPr>
                <w:rFonts w:cs="Arial"/>
                <w:b w:val="0"/>
              </w:rPr>
              <w:t>or</w:t>
            </w:r>
            <w:r w:rsidRPr="007E0B31">
              <w:rPr>
                <w:rFonts w:cs="Arial"/>
              </w:rPr>
              <w:t xml:space="preserve"> ION </w:t>
            </w:r>
            <w:bookmarkEnd w:id="26"/>
          </w:p>
        </w:tc>
        <w:tc>
          <w:tcPr>
            <w:tcW w:w="6634" w:type="dxa"/>
          </w:tcPr>
          <w:p w14:paraId="40D45ABF" w14:textId="409DC57C" w:rsidR="00EB1E5D" w:rsidRPr="007E0B31" w:rsidRDefault="00EB1E5D" w:rsidP="00EB1E5D">
            <w:pPr>
              <w:pStyle w:val="TableArial11"/>
              <w:rPr>
                <w:rFonts w:cs="Arial"/>
              </w:rPr>
            </w:pPr>
            <w:bookmarkStart w:id="2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27"/>
            <w:proofErr w:type="gramEnd"/>
          </w:p>
          <w:p w14:paraId="2DAA1BCB" w14:textId="77777777" w:rsidR="00EB1E5D" w:rsidRPr="007E0B31" w:rsidRDefault="00EB1E5D" w:rsidP="00EB1E5D">
            <w:pPr>
              <w:pStyle w:val="TableArial11"/>
              <w:ind w:left="567" w:hanging="567"/>
              <w:rPr>
                <w:rFonts w:cs="Arial"/>
              </w:rPr>
            </w:pPr>
            <w:bookmarkStart w:id="28" w:name="_DV_C27"/>
            <w:r w:rsidRPr="007E0B31">
              <w:rPr>
                <w:rFonts w:cs="Arial"/>
              </w:rPr>
              <w:t>(a)</w:t>
            </w:r>
            <w:r w:rsidRPr="007E0B31">
              <w:rPr>
                <w:rFonts w:cs="Arial"/>
              </w:rPr>
              <w:tab/>
              <w:t xml:space="preserve">with the Grid Code, and </w:t>
            </w:r>
            <w:bookmarkEnd w:id="28"/>
          </w:p>
          <w:p w14:paraId="71F8FC61" w14:textId="77777777" w:rsidR="00EB1E5D" w:rsidRPr="007E0B31" w:rsidRDefault="00EB1E5D" w:rsidP="00EB1E5D">
            <w:pPr>
              <w:pStyle w:val="TableArial11"/>
              <w:ind w:left="567" w:hanging="567"/>
              <w:rPr>
                <w:rFonts w:cs="Arial"/>
              </w:rPr>
            </w:pPr>
            <w:bookmarkStart w:id="2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9"/>
          </w:p>
          <w:p w14:paraId="77F719EF" w14:textId="77777777" w:rsidR="00EB1E5D" w:rsidRPr="007E0B31" w:rsidRDefault="00EB1E5D" w:rsidP="00EB1E5D">
            <w:pPr>
              <w:pStyle w:val="TableArial11"/>
              <w:rPr>
                <w:rFonts w:cs="Arial"/>
                <w:u w:val="single"/>
              </w:rPr>
            </w:pPr>
            <w:bookmarkStart w:id="3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490DE6A8">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EB1E5D" w:rsidRPr="007E0B31" w14:paraId="0FF2C477" w14:textId="77777777" w:rsidTr="490DE6A8">
        <w:trPr>
          <w:cantSplit/>
        </w:trPr>
        <w:tc>
          <w:tcPr>
            <w:tcW w:w="2884" w:type="dxa"/>
          </w:tcPr>
          <w:p w14:paraId="28EBC4C0" w14:textId="76EEE9C4" w:rsidR="00EB1E5D" w:rsidRPr="00865ADF" w:rsidRDefault="00EB1E5D" w:rsidP="00EB1E5D">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829CDB9" w:rsidR="00EB1E5D" w:rsidRDefault="00EB1E5D" w:rsidP="00EB1E5D">
            <w:pPr>
              <w:pStyle w:val="TableArial11"/>
              <w:rPr>
                <w:ins w:id="31" w:author="Lizzie Timmins (ESO)" w:date="2024-04-25T09:04:00Z"/>
                <w:rFonts w:cs="Arial"/>
              </w:rPr>
            </w:pPr>
            <w:r w:rsidRPr="002510FF">
              <w:rPr>
                <w:rFonts w:cs="Arial"/>
              </w:rPr>
              <w:t xml:space="preserve">For a </w:t>
            </w:r>
            <w:r w:rsidRPr="002510FF">
              <w:rPr>
                <w:rFonts w:cs="Arial"/>
                <w:b/>
                <w:bCs/>
              </w:rPr>
              <w:t>GBGF-I</w:t>
            </w:r>
            <w:r w:rsidRPr="002510FF">
              <w:rPr>
                <w:rFonts w:cs="Arial"/>
              </w:rPr>
              <w:t xml:space="preserve"> there must be an impedance</w:t>
            </w:r>
            <w:del w:id="32" w:author="Lizzie Timmins (ESO)" w:date="2024-04-25T09:03:00Z">
              <w:r w:rsidRPr="002510FF" w:rsidDel="008410A0">
                <w:rPr>
                  <w:rFonts w:cs="Arial"/>
                </w:rPr>
                <w:delText xml:space="preserve"> with only real physical values</w:delText>
              </w:r>
            </w:del>
            <w:r w:rsidRPr="002510FF">
              <w:rPr>
                <w:rFonts w:cs="Arial"/>
              </w:rPr>
              <w:t xml:space="preserv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6ED38A57" w14:textId="7CAB05AE" w:rsidR="007E18A7" w:rsidRPr="002510FF" w:rsidDel="007E18A7" w:rsidRDefault="007E18A7" w:rsidP="009A6801">
            <w:pPr>
              <w:pStyle w:val="TableArial11"/>
              <w:ind w:left="9" w:hanging="9"/>
              <w:rPr>
                <w:del w:id="33" w:author="Lizzie Timmins (ESO)" w:date="2024-04-25T09:04:00Z"/>
                <w:rFonts w:cs="Arial"/>
              </w:rPr>
            </w:pPr>
            <w:ins w:id="34" w:author="Lizzie Timmins (ESO)" w:date="2024-04-25T09:04:00Z">
              <w:r>
                <w:rPr>
                  <w:rFonts w:cs="Arial"/>
                </w:rPr>
                <w:t xml:space="preserve">For the avoidance of doubt, the impedance between the </w:t>
              </w:r>
              <w:r w:rsidRPr="004D46B4">
                <w:rPr>
                  <w:rFonts w:cs="Arial"/>
                  <w:b/>
                  <w:bCs/>
                </w:rPr>
                <w:t>Internal Voltage Source</w:t>
              </w:r>
              <w:r>
                <w:rPr>
                  <w:rFonts w:cs="Arial"/>
                </w:rPr>
                <w:t xml:space="preserve"> and the </w:t>
              </w:r>
              <w:r w:rsidRPr="004D46B4">
                <w:rPr>
                  <w:rFonts w:cs="Arial"/>
                  <w:b/>
                  <w:bCs/>
                </w:rPr>
                <w:t>Grid Entry Point</w:t>
              </w:r>
              <w:r>
                <w:rPr>
                  <w:rFonts w:cs="Arial"/>
                </w:rPr>
                <w:t xml:space="preserve"> or </w:t>
              </w:r>
              <w:r w:rsidRPr="004D46B4">
                <w:rPr>
                  <w:rFonts w:cs="Arial"/>
                  <w:b/>
                  <w:bCs/>
                </w:rPr>
                <w:t>User System Entry Point</w:t>
              </w:r>
              <w:r>
                <w:rPr>
                  <w:rFonts w:cs="Arial"/>
                </w:rPr>
                <w:t xml:space="preserve"> could be virtual, real, or a combination of the two.</w:t>
              </w:r>
            </w:ins>
          </w:p>
          <w:p w14:paraId="4524A652" w14:textId="2BC7F4A1" w:rsidR="00EB1E5D" w:rsidDel="007E18A7" w:rsidRDefault="00EB1E5D" w:rsidP="009A6801">
            <w:pPr>
              <w:pStyle w:val="TableArial11"/>
              <w:rPr>
                <w:del w:id="35" w:author="Lizzie Timmins (ESO)" w:date="2024-04-25T09:04:00Z"/>
                <w:rFonts w:cs="Arial"/>
              </w:rPr>
            </w:pPr>
            <w:del w:id="36" w:author="Lizzie Timmins (ESO)" w:date="2024-04-25T09:04:00Z">
              <w:r w:rsidRPr="002510FF" w:rsidDel="007E18A7">
                <w:rPr>
                  <w:rFonts w:cs="Arial"/>
                </w:rPr>
                <w:delText>For the avoidance of doubt, a virtual impedance, is not permitted in</w:delText>
              </w:r>
            </w:del>
          </w:p>
          <w:p w14:paraId="77E7BAB6" w14:textId="7CC190F9" w:rsidR="00EB1E5D" w:rsidRPr="00865ADF" w:rsidRDefault="00EB1E5D" w:rsidP="009A6801">
            <w:pPr>
              <w:pStyle w:val="TableArial11"/>
              <w:ind w:left="9" w:hanging="9"/>
              <w:rPr>
                <w:rFonts w:cs="Arial"/>
              </w:rPr>
            </w:pPr>
            <w:del w:id="37" w:author="Lizzie Timmins (ESO)" w:date="2024-04-25T09:04:00Z">
              <w:r w:rsidRPr="002510FF" w:rsidDel="007E18A7">
                <w:rPr>
                  <w:rFonts w:cs="Arial"/>
                  <w:b/>
                  <w:bCs/>
                </w:rPr>
                <w:delText>GBGF-I</w:delText>
              </w:r>
              <w:r w:rsidRPr="002510FF" w:rsidDel="007E18A7">
                <w:rPr>
                  <w:rFonts w:cs="Arial"/>
                </w:rPr>
                <w:delText>.</w:delText>
              </w:r>
            </w:del>
          </w:p>
        </w:tc>
      </w:tr>
      <w:tr w:rsidR="00EB1E5D" w:rsidRPr="007E0B31" w14:paraId="638863F5" w14:textId="77777777" w:rsidTr="490DE6A8">
        <w:trPr>
          <w:cantSplit/>
        </w:trPr>
        <w:tc>
          <w:tcPr>
            <w:tcW w:w="2884" w:type="dxa"/>
          </w:tcPr>
          <w:p w14:paraId="26926052" w14:textId="77777777" w:rsidR="00EB1E5D" w:rsidRPr="007E0B31" w:rsidRDefault="00EB1E5D" w:rsidP="00EB1E5D">
            <w:pPr>
              <w:pStyle w:val="Arial11Bold"/>
              <w:rPr>
                <w:rFonts w:cs="Arial"/>
              </w:rPr>
            </w:pPr>
            <w:proofErr w:type="spellStart"/>
            <w:r w:rsidRPr="007E0B31">
              <w:rPr>
                <w:rFonts w:cs="Arial"/>
              </w:rPr>
              <w:t>Intertripping</w:t>
            </w:r>
            <w:proofErr w:type="spellEnd"/>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EB1E5D" w:rsidRPr="007E0B31" w14:paraId="5FEC53DC" w14:textId="77777777" w:rsidTr="490DE6A8">
        <w:trPr>
          <w:cantSplit/>
        </w:trPr>
        <w:tc>
          <w:tcPr>
            <w:tcW w:w="2884" w:type="dxa"/>
          </w:tcPr>
          <w:p w14:paraId="026F8A52" w14:textId="77777777" w:rsidR="00EB1E5D" w:rsidRPr="007E0B31" w:rsidRDefault="00EB1E5D" w:rsidP="00EB1E5D">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EB1E5D" w:rsidRPr="007E0B31" w14:paraId="55EDA8C8" w14:textId="77777777" w:rsidTr="490DE6A8">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490DE6A8">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490DE6A8">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490DE6A8">
        <w:trPr>
          <w:cantSplit/>
        </w:trPr>
        <w:tc>
          <w:tcPr>
            <w:tcW w:w="2884" w:type="dxa"/>
          </w:tcPr>
          <w:p w14:paraId="14A3BF94" w14:textId="77777777" w:rsidR="00EB1E5D" w:rsidRPr="007E0B31" w:rsidRDefault="00EB1E5D" w:rsidP="00EB1E5D">
            <w:pPr>
              <w:pStyle w:val="Arial11Bold"/>
              <w:rPr>
                <w:rFonts w:cs="Arial"/>
              </w:rPr>
            </w:pPr>
            <w:r w:rsidRPr="007E0B31">
              <w:rPr>
                <w:rFonts w:cs="Arial"/>
              </w:rPr>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490DE6A8">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490DE6A8">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490DE6A8">
        <w:trPr>
          <w:cantSplit/>
        </w:trPr>
        <w:tc>
          <w:tcPr>
            <w:tcW w:w="2884" w:type="dxa"/>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490DE6A8">
        <w:trPr>
          <w:cantSplit/>
        </w:trPr>
        <w:tc>
          <w:tcPr>
            <w:tcW w:w="2884" w:type="dxa"/>
          </w:tcPr>
          <w:p w14:paraId="1320A49E" w14:textId="77777777" w:rsidR="00EB1E5D" w:rsidRPr="007E0B31" w:rsidRDefault="00EB1E5D" w:rsidP="00EB1E5D">
            <w:pPr>
              <w:pStyle w:val="Arial11Bold"/>
              <w:rPr>
                <w:rFonts w:cs="Arial"/>
              </w:rPr>
            </w:pPr>
            <w:r w:rsidRPr="007E0B31">
              <w:rPr>
                <w:rFonts w:cs="Arial"/>
              </w:rPr>
              <w:t>Large Power Station</w:t>
            </w:r>
          </w:p>
        </w:tc>
        <w:tc>
          <w:tcPr>
            <w:tcW w:w="6634"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490DE6A8">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490DE6A8">
        <w:trPr>
          <w:cantSplit/>
        </w:trPr>
        <w:tc>
          <w:tcPr>
            <w:tcW w:w="2884" w:type="dxa"/>
          </w:tcPr>
          <w:p w14:paraId="297C7421" w14:textId="030B8DE3" w:rsidR="00EB1E5D" w:rsidRPr="007E0B31" w:rsidRDefault="006E2985" w:rsidP="00EB1E5D">
            <w:pPr>
              <w:pStyle w:val="Arial11Bold"/>
              <w:rPr>
                <w:rFonts w:cs="Arial"/>
              </w:rPr>
            </w:pPr>
            <w:r>
              <w:rPr>
                <w:rFonts w:cs="Arial"/>
              </w:rPr>
              <w:t xml:space="preserve">Legal </w:t>
            </w:r>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490DE6A8">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490DE6A8">
        <w:trPr>
          <w:cantSplit/>
        </w:trPr>
        <w:tc>
          <w:tcPr>
            <w:tcW w:w="2884" w:type="dxa"/>
          </w:tcPr>
          <w:p w14:paraId="0EA73EE1" w14:textId="77777777" w:rsidR="00EB1E5D" w:rsidRPr="007E0B31" w:rsidRDefault="00EB1E5D" w:rsidP="00EB1E5D">
            <w:pPr>
              <w:pStyle w:val="Arial11Bold"/>
              <w:rPr>
                <w:rFonts w:cs="Arial"/>
              </w:rPr>
            </w:pPr>
            <w:r w:rsidRPr="007E0B31">
              <w:rPr>
                <w:rFonts w:cs="Arial"/>
              </w:rPr>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490DE6A8">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490DE6A8">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490DE6A8">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490DE6A8">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490DE6A8">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490DE6A8">
        <w:trPr>
          <w:cantSplit/>
        </w:trPr>
        <w:tc>
          <w:tcPr>
            <w:tcW w:w="2884" w:type="dxa"/>
          </w:tcPr>
          <w:p w14:paraId="2347B7F7" w14:textId="702E5CB5" w:rsidR="00EB1E5D" w:rsidRPr="007E0B31" w:rsidRDefault="00EB1E5D" w:rsidP="00EB1E5D">
            <w:pPr>
              <w:pStyle w:val="Arial11Bold"/>
              <w:rPr>
                <w:rFonts w:cs="Arial"/>
              </w:rPr>
            </w:pPr>
            <w:bookmarkStart w:id="38" w:name="_DV_C34"/>
            <w:r w:rsidRPr="007E0B31">
              <w:rPr>
                <w:rFonts w:cs="Arial"/>
              </w:rPr>
              <w:t xml:space="preserve">Limited Operational Notification </w:t>
            </w:r>
            <w:r w:rsidRPr="007E0B31">
              <w:rPr>
                <w:rFonts w:cs="Arial"/>
                <w:b w:val="0"/>
              </w:rPr>
              <w:t>or</w:t>
            </w:r>
            <w:r w:rsidRPr="007E0B31">
              <w:rPr>
                <w:rFonts w:cs="Arial"/>
              </w:rPr>
              <w:t xml:space="preserve"> LON</w:t>
            </w:r>
            <w:bookmarkEnd w:id="38"/>
          </w:p>
        </w:tc>
        <w:tc>
          <w:tcPr>
            <w:tcW w:w="6634" w:type="dxa"/>
          </w:tcPr>
          <w:p w14:paraId="116937FB" w14:textId="55A25BAD" w:rsidR="00EB1E5D" w:rsidRPr="007E0B31" w:rsidRDefault="00EB1E5D" w:rsidP="00EB1E5D">
            <w:pPr>
              <w:pStyle w:val="TableArial11"/>
              <w:rPr>
                <w:rFonts w:cs="Arial"/>
              </w:rPr>
            </w:pPr>
            <w:bookmarkStart w:id="39"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9"/>
          </w:p>
          <w:p w14:paraId="0C9542F9" w14:textId="77777777" w:rsidR="00EB1E5D" w:rsidRPr="007E0B31" w:rsidRDefault="00EB1E5D" w:rsidP="00EB1E5D">
            <w:pPr>
              <w:pStyle w:val="TableArial11"/>
              <w:ind w:left="567" w:hanging="567"/>
              <w:rPr>
                <w:rFonts w:cs="Arial"/>
              </w:rPr>
            </w:pPr>
            <w:bookmarkStart w:id="40" w:name="_DV_C36"/>
            <w:r w:rsidRPr="007E0B31">
              <w:rPr>
                <w:rFonts w:cs="Arial"/>
              </w:rPr>
              <w:t>(a)</w:t>
            </w:r>
            <w:r w:rsidRPr="007E0B31">
              <w:rPr>
                <w:rFonts w:cs="Arial"/>
              </w:rPr>
              <w:tab/>
              <w:t xml:space="preserve">with the provisions of the Grid Code specified in the notice, and </w:t>
            </w:r>
            <w:bookmarkEnd w:id="40"/>
          </w:p>
          <w:p w14:paraId="5536F311" w14:textId="77777777" w:rsidR="00EB1E5D" w:rsidRPr="007E0B31" w:rsidRDefault="00EB1E5D" w:rsidP="00EB1E5D">
            <w:pPr>
              <w:pStyle w:val="TableArial11"/>
              <w:ind w:left="567" w:hanging="567"/>
              <w:rPr>
                <w:rFonts w:cs="Arial"/>
              </w:rPr>
            </w:pPr>
            <w:bookmarkStart w:id="41"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41"/>
            <w:proofErr w:type="gramEnd"/>
          </w:p>
          <w:p w14:paraId="3817BE40" w14:textId="77777777" w:rsidR="00EB1E5D" w:rsidRPr="007E0B31" w:rsidRDefault="00EB1E5D" w:rsidP="00EB1E5D">
            <w:pPr>
              <w:pStyle w:val="TableArial11"/>
              <w:rPr>
                <w:rFonts w:cs="Arial"/>
              </w:rPr>
            </w:pPr>
            <w:bookmarkStart w:id="42" w:name="_DV_C38"/>
            <w:r w:rsidRPr="007E0B31">
              <w:rPr>
                <w:rFonts w:cs="Arial"/>
              </w:rPr>
              <w:t xml:space="preserve">and specifying the </w:t>
            </w:r>
            <w:r w:rsidRPr="007E0B31">
              <w:rPr>
                <w:rFonts w:cs="Arial"/>
                <w:b/>
              </w:rPr>
              <w:t>Unresolved Issues</w:t>
            </w:r>
            <w:r w:rsidRPr="007E0B31">
              <w:rPr>
                <w:rFonts w:cs="Arial"/>
              </w:rPr>
              <w:t xml:space="preserve">. </w:t>
            </w:r>
            <w:bookmarkEnd w:id="42"/>
          </w:p>
        </w:tc>
      </w:tr>
      <w:tr w:rsidR="00EB1E5D" w:rsidRPr="007E0B31" w14:paraId="6946C0D5" w14:textId="77777777" w:rsidTr="490DE6A8">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EB1E5D" w:rsidRPr="007E0B31" w14:paraId="4CDF254C" w14:textId="77777777" w:rsidTr="490DE6A8">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490DE6A8">
        <w:trPr>
          <w:cantSplit/>
        </w:trPr>
        <w:tc>
          <w:tcPr>
            <w:tcW w:w="2884" w:type="dxa"/>
          </w:tcPr>
          <w:p w14:paraId="7CAD6FB9" w14:textId="02710C28" w:rsidR="00EB1E5D" w:rsidRPr="00A42C57" w:rsidRDefault="00EB1E5D" w:rsidP="00EB1E5D">
            <w:pPr>
              <w:pStyle w:val="Arial11Bold"/>
              <w:rPr>
                <w:rFonts w:cs="Arial"/>
              </w:rPr>
            </w:pPr>
            <w:r w:rsidRPr="002510FF">
              <w:rPr>
                <w:rFonts w:cs="Arial"/>
              </w:rPr>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490DE6A8">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490DE6A8">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B1E5D" w:rsidRPr="007E0B31" w14:paraId="53E23EC8" w14:textId="77777777" w:rsidTr="490DE6A8">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r w:rsidRPr="00432DAF">
              <w:rPr>
                <w:sz w:val="20"/>
                <w:szCs w:val="20"/>
              </w:rPr>
              <w:t>a</w:t>
            </w:r>
            <w:r w:rsidR="003D6E40">
              <w:rPr>
                <w:sz w:val="20"/>
                <w:szCs w:val="20"/>
              </w:rPr>
              <w:t xml:space="preserve"> </w:t>
            </w:r>
            <w:r w:rsidR="00E51ECD" w:rsidRPr="00432DAF">
              <w:rPr>
                <w:b/>
                <w:bCs/>
                <w:sz w:val="20"/>
                <w:szCs w:val="20"/>
              </w:rPr>
              <w:t>Restoration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Plant </w:t>
            </w:r>
            <w:r w:rsidRPr="00432DAF">
              <w:rPr>
                <w:sz w:val="20"/>
                <w:szCs w:val="20"/>
              </w:rPr>
              <w:t xml:space="preserve"> </w:t>
            </w:r>
            <w:r w:rsidR="00C6561B" w:rsidRPr="00432DAF">
              <w:rPr>
                <w:sz w:val="20"/>
                <w:szCs w:val="20"/>
              </w:rPr>
              <w:t xml:space="preserve">to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w:t>
            </w:r>
            <w:proofErr w:type="gramStart"/>
            <w:r w:rsidR="004B0D7B" w:rsidRPr="00432DAF">
              <w:rPr>
                <w:sz w:val="20"/>
                <w:szCs w:val="20"/>
              </w:rPr>
              <w:t xml:space="preserve">of </w:t>
            </w:r>
            <w:r w:rsidRPr="00432DAF">
              <w:rPr>
                <w:sz w:val="20"/>
                <w:szCs w:val="20"/>
              </w:rPr>
              <w:t xml:space="preserve">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490DE6A8">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1F7D937B"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490DE6A8">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490DE6A8">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490DE6A8">
        <w:trPr>
          <w:cantSplit/>
        </w:trPr>
        <w:tc>
          <w:tcPr>
            <w:tcW w:w="2884" w:type="dxa"/>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490DE6A8">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490DE6A8">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490DE6A8">
        <w:trPr>
          <w:cantSplit/>
        </w:trPr>
        <w:tc>
          <w:tcPr>
            <w:tcW w:w="2884"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490DE6A8">
        <w:trPr>
          <w:cantSplit/>
        </w:trPr>
        <w:tc>
          <w:tcPr>
            <w:tcW w:w="2884"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490DE6A8">
        <w:trPr>
          <w:cantSplit/>
        </w:trPr>
        <w:tc>
          <w:tcPr>
            <w:tcW w:w="2884" w:type="dxa"/>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490DE6A8">
        <w:trPr>
          <w:cantSplit/>
        </w:trPr>
        <w:tc>
          <w:tcPr>
            <w:tcW w:w="2884"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490DE6A8">
        <w:trPr>
          <w:cantSplit/>
        </w:trPr>
        <w:tc>
          <w:tcPr>
            <w:tcW w:w="2884"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490DE6A8">
        <w:trPr>
          <w:cantSplit/>
        </w:trPr>
        <w:tc>
          <w:tcPr>
            <w:tcW w:w="2884" w:type="dxa"/>
          </w:tcPr>
          <w:p w14:paraId="331C7E14" w14:textId="380252E6" w:rsidR="00EB1E5D" w:rsidRPr="007E0B31" w:rsidRDefault="00EB1E5D" w:rsidP="00EB1E5D">
            <w:pPr>
              <w:pStyle w:val="Arial11Bold"/>
              <w:rPr>
                <w:rFonts w:cs="Arial"/>
              </w:rPr>
            </w:pPr>
            <w:bookmarkStart w:id="43" w:name="_DV_C39"/>
            <w:r w:rsidRPr="007E0B31">
              <w:rPr>
                <w:rFonts w:cs="Arial"/>
              </w:rPr>
              <w:t>Manufacturer’s Data &amp; Performance Report</w:t>
            </w:r>
            <w:bookmarkEnd w:id="43"/>
          </w:p>
        </w:tc>
        <w:tc>
          <w:tcPr>
            <w:tcW w:w="6634" w:type="dxa"/>
          </w:tcPr>
          <w:p w14:paraId="671DA193" w14:textId="02EFD935" w:rsidR="00EB1E5D" w:rsidRPr="007E0B31" w:rsidRDefault="00EB1E5D" w:rsidP="00EB1E5D">
            <w:pPr>
              <w:pStyle w:val="TableArial11"/>
              <w:rPr>
                <w:rFonts w:cs="Arial"/>
              </w:rPr>
            </w:pPr>
            <w:bookmarkStart w:id="44"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4"/>
          </w:p>
        </w:tc>
      </w:tr>
      <w:tr w:rsidR="00EB1E5D" w:rsidRPr="007E0B31" w14:paraId="0E2893AA" w14:textId="77777777" w:rsidTr="490DE6A8">
        <w:trPr>
          <w:cantSplit/>
        </w:trPr>
        <w:tc>
          <w:tcPr>
            <w:tcW w:w="2884"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490DE6A8">
        <w:trPr>
          <w:cantSplit/>
        </w:trPr>
        <w:tc>
          <w:tcPr>
            <w:tcW w:w="2884"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490DE6A8">
        <w:trPr>
          <w:cantSplit/>
        </w:trPr>
        <w:tc>
          <w:tcPr>
            <w:tcW w:w="2884"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490DE6A8">
        <w:trPr>
          <w:cantSplit/>
        </w:trPr>
        <w:tc>
          <w:tcPr>
            <w:tcW w:w="2884"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490DE6A8">
        <w:trPr>
          <w:cantSplit/>
        </w:trPr>
        <w:tc>
          <w:tcPr>
            <w:tcW w:w="2884"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490DE6A8">
        <w:trPr>
          <w:cantSplit/>
        </w:trPr>
        <w:tc>
          <w:tcPr>
            <w:tcW w:w="2884"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490DE6A8">
        <w:trPr>
          <w:cantSplit/>
        </w:trPr>
        <w:tc>
          <w:tcPr>
            <w:tcW w:w="2884"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490DE6A8">
        <w:trPr>
          <w:cantSplit/>
        </w:trPr>
        <w:tc>
          <w:tcPr>
            <w:tcW w:w="2884"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490DE6A8">
        <w:trPr>
          <w:cantSplit/>
        </w:trPr>
        <w:tc>
          <w:tcPr>
            <w:tcW w:w="2884"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490DE6A8">
        <w:trPr>
          <w:cantSplit/>
        </w:trPr>
        <w:tc>
          <w:tcPr>
            <w:tcW w:w="2884"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490DE6A8">
        <w:trPr>
          <w:cantSplit/>
        </w:trPr>
        <w:tc>
          <w:tcPr>
            <w:tcW w:w="2884"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490DE6A8">
        <w:trPr>
          <w:cantSplit/>
        </w:trPr>
        <w:tc>
          <w:tcPr>
            <w:tcW w:w="2884"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490DE6A8">
        <w:trPr>
          <w:cantSplit/>
        </w:trPr>
        <w:tc>
          <w:tcPr>
            <w:tcW w:w="2884"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490DE6A8">
        <w:trPr>
          <w:cantSplit/>
        </w:trPr>
        <w:tc>
          <w:tcPr>
            <w:tcW w:w="2884" w:type="dxa"/>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490DE6A8">
        <w:trPr>
          <w:cantSplit/>
        </w:trPr>
        <w:tc>
          <w:tcPr>
            <w:tcW w:w="2884" w:type="dxa"/>
          </w:tcPr>
          <w:p w14:paraId="6C90BEB7" w14:textId="77777777" w:rsidR="00EB1E5D" w:rsidRPr="007E0B31" w:rsidRDefault="00EB1E5D" w:rsidP="00EB1E5D">
            <w:pPr>
              <w:pStyle w:val="Arial11Bold"/>
              <w:rPr>
                <w:rFonts w:cs="Arial"/>
              </w:rPr>
            </w:pPr>
            <w:r w:rsidRPr="007E0B31">
              <w:rPr>
                <w:rFonts w:cs="Arial"/>
              </w:rPr>
              <w:t>Medium Power Station</w:t>
            </w:r>
          </w:p>
        </w:tc>
        <w:tc>
          <w:tcPr>
            <w:tcW w:w="6634"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1BE214D3"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490DE6A8">
        <w:trPr>
          <w:cantSplit/>
        </w:trPr>
        <w:tc>
          <w:tcPr>
            <w:tcW w:w="2884"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490DE6A8">
        <w:trPr>
          <w:cantSplit/>
        </w:trPr>
        <w:tc>
          <w:tcPr>
            <w:tcW w:w="2884" w:type="dxa"/>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490DE6A8">
        <w:trPr>
          <w:cantSplit/>
        </w:trPr>
        <w:tc>
          <w:tcPr>
            <w:tcW w:w="2884"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EB1E5D" w:rsidRPr="007E0B31" w14:paraId="1A73A6F1" w14:textId="77777777" w:rsidTr="490DE6A8">
        <w:trPr>
          <w:cantSplit/>
        </w:trPr>
        <w:tc>
          <w:tcPr>
            <w:tcW w:w="2884" w:type="dxa"/>
          </w:tcPr>
          <w:p w14:paraId="3F6AA4AD" w14:textId="77777777" w:rsidR="00EB1E5D" w:rsidRPr="007E0B31" w:rsidRDefault="00EB1E5D" w:rsidP="00EB1E5D">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490DE6A8">
        <w:trPr>
          <w:cantSplit/>
        </w:trPr>
        <w:tc>
          <w:tcPr>
            <w:tcW w:w="2884" w:type="dxa"/>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490DE6A8">
        <w:trPr>
          <w:cantSplit/>
        </w:trPr>
        <w:tc>
          <w:tcPr>
            <w:tcW w:w="2884"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490DE6A8">
        <w:trPr>
          <w:cantSplit/>
        </w:trPr>
        <w:tc>
          <w:tcPr>
            <w:tcW w:w="2884" w:type="dxa"/>
          </w:tcPr>
          <w:p w14:paraId="5F303D38" w14:textId="77777777" w:rsidR="00EB1E5D" w:rsidRPr="007E0B31" w:rsidRDefault="00EB1E5D" w:rsidP="00EB1E5D">
            <w:pPr>
              <w:pStyle w:val="Arial11Bold"/>
              <w:rPr>
                <w:rFonts w:cs="Arial"/>
              </w:rPr>
            </w:pPr>
            <w:r w:rsidRPr="007E0B31">
              <w:rPr>
                <w:rFonts w:cs="Arial"/>
              </w:rPr>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490DE6A8">
        <w:trPr>
          <w:cantSplit/>
        </w:trPr>
        <w:tc>
          <w:tcPr>
            <w:tcW w:w="2884" w:type="dxa"/>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490DE6A8">
        <w:trPr>
          <w:cantSplit/>
        </w:trPr>
        <w:tc>
          <w:tcPr>
            <w:tcW w:w="2884"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28B4C911" w14:textId="77777777" w:rsidTr="490DE6A8">
        <w:trPr>
          <w:cantSplit/>
        </w:trPr>
        <w:tc>
          <w:tcPr>
            <w:tcW w:w="2884"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05B71069" w14:textId="77777777" w:rsidTr="490DE6A8">
        <w:trPr>
          <w:cantSplit/>
        </w:trPr>
        <w:tc>
          <w:tcPr>
            <w:tcW w:w="2884"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259A95B5" w14:textId="77777777" w:rsidTr="490DE6A8">
        <w:trPr>
          <w:cantSplit/>
        </w:trPr>
        <w:tc>
          <w:tcPr>
            <w:tcW w:w="2884"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72B47314" w14:textId="77777777" w:rsidTr="490DE6A8">
        <w:trPr>
          <w:cantSplit/>
        </w:trPr>
        <w:tc>
          <w:tcPr>
            <w:tcW w:w="2884"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490DE6A8">
        <w:trPr>
          <w:cantSplit/>
        </w:trPr>
        <w:tc>
          <w:tcPr>
            <w:tcW w:w="2884"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16C4C365" w14:textId="77777777" w:rsidTr="490DE6A8">
        <w:trPr>
          <w:cantSplit/>
        </w:trPr>
        <w:tc>
          <w:tcPr>
            <w:tcW w:w="2884"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70E6978F" w14:textId="77777777" w:rsidTr="490DE6A8">
        <w:trPr>
          <w:cantSplit/>
        </w:trPr>
        <w:tc>
          <w:tcPr>
            <w:tcW w:w="2884"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490DE6A8">
        <w:trPr>
          <w:cantSplit/>
        </w:trPr>
        <w:tc>
          <w:tcPr>
            <w:tcW w:w="2884" w:type="dxa"/>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490DE6A8">
        <w:trPr>
          <w:cantSplit/>
        </w:trPr>
        <w:tc>
          <w:tcPr>
            <w:tcW w:w="2884" w:type="dxa"/>
          </w:tcPr>
          <w:p w14:paraId="59513645" w14:textId="77777777" w:rsidR="00EB1E5D" w:rsidRPr="007E0B31" w:rsidRDefault="00EB1E5D" w:rsidP="00EB1E5D">
            <w:pPr>
              <w:pStyle w:val="Arial11Bold"/>
              <w:rPr>
                <w:rFonts w:cs="Arial"/>
              </w:rPr>
            </w:pPr>
            <w:r w:rsidRPr="007E0B31">
              <w:rPr>
                <w:rFonts w:cs="Arial"/>
              </w:rPr>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proofErr w:type="gramStart"/>
            <w:r w:rsidRPr="007E0B31">
              <w:rPr>
                <w:rFonts w:cs="Arial"/>
              </w:rPr>
              <w:t>minus:-</w:t>
            </w:r>
            <w:proofErr w:type="gramEnd"/>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490DE6A8">
        <w:trPr>
          <w:cantSplit/>
        </w:trPr>
        <w:tc>
          <w:tcPr>
            <w:tcW w:w="2884"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490DE6A8">
        <w:trPr>
          <w:cantSplit/>
        </w:trPr>
        <w:tc>
          <w:tcPr>
            <w:tcW w:w="2884"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490DE6A8">
        <w:trPr>
          <w:cantSplit/>
        </w:trPr>
        <w:tc>
          <w:tcPr>
            <w:tcW w:w="2884"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490DE6A8">
        <w:trPr>
          <w:cantSplit/>
        </w:trPr>
        <w:tc>
          <w:tcPr>
            <w:tcW w:w="2884"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490DE6A8">
        <w:trPr>
          <w:cantSplit/>
        </w:trPr>
        <w:tc>
          <w:tcPr>
            <w:tcW w:w="2884"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490DE6A8">
        <w:trPr>
          <w:cantSplit/>
        </w:trPr>
        <w:tc>
          <w:tcPr>
            <w:tcW w:w="2884" w:type="dxa"/>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490DE6A8">
        <w:trPr>
          <w:cantSplit/>
        </w:trPr>
        <w:tc>
          <w:tcPr>
            <w:tcW w:w="2884" w:type="dxa"/>
          </w:tcPr>
          <w:p w14:paraId="6465F3EA" w14:textId="77777777" w:rsidR="00EB1E5D" w:rsidRPr="007E0B31" w:rsidRDefault="00EB1E5D" w:rsidP="00EB1E5D">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490DE6A8">
        <w:trPr>
          <w:cantSplit/>
        </w:trPr>
        <w:tc>
          <w:tcPr>
            <w:tcW w:w="2884"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490DE6A8">
        <w:trPr>
          <w:cantSplit/>
        </w:trPr>
        <w:tc>
          <w:tcPr>
            <w:tcW w:w="2884"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490DE6A8">
        <w:trPr>
          <w:cantSplit/>
        </w:trPr>
        <w:tc>
          <w:tcPr>
            <w:tcW w:w="2884"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490DE6A8">
        <w:trPr>
          <w:cantSplit/>
        </w:trPr>
        <w:tc>
          <w:tcPr>
            <w:tcW w:w="2884"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490DE6A8">
        <w:trPr>
          <w:cantSplit/>
        </w:trPr>
        <w:tc>
          <w:tcPr>
            <w:tcW w:w="2884"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490DE6A8">
        <w:trPr>
          <w:cantSplit/>
        </w:trPr>
        <w:tc>
          <w:tcPr>
            <w:tcW w:w="2884" w:type="dxa"/>
          </w:tcPr>
          <w:p w14:paraId="37FB682E" w14:textId="77777777" w:rsidR="00EB1E5D" w:rsidRPr="007E0B31" w:rsidRDefault="00EB1E5D" w:rsidP="00EB1E5D">
            <w:pPr>
              <w:pStyle w:val="Arial11Bold"/>
              <w:rPr>
                <w:rFonts w:cs="Arial"/>
              </w:rPr>
            </w:pPr>
            <w:r w:rsidRPr="007E0B31">
              <w:rPr>
                <w:rFonts w:cs="Arial"/>
              </w:rPr>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490DE6A8">
        <w:trPr>
          <w:cantSplit/>
        </w:trPr>
        <w:tc>
          <w:tcPr>
            <w:tcW w:w="2884" w:type="dxa"/>
          </w:tcPr>
          <w:p w14:paraId="32A9362E" w14:textId="66E2C1A5" w:rsidR="00EB1E5D" w:rsidRPr="00012DF8" w:rsidRDefault="00EB1E5D" w:rsidP="00EB1E5D">
            <w:pPr>
              <w:pStyle w:val="Arial11Bold"/>
              <w:rPr>
                <w:rFonts w:cs="Arial"/>
              </w:rPr>
            </w:pPr>
            <w:r w:rsidRPr="002510FF">
              <w:rPr>
                <w:rFonts w:cs="Arial"/>
              </w:rPr>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490DE6A8">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490DE6A8">
        <w:trPr>
          <w:cantSplit/>
        </w:trPr>
        <w:tc>
          <w:tcPr>
            <w:tcW w:w="2884"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490DE6A8">
        <w:trPr>
          <w:cantSplit/>
        </w:trPr>
        <w:tc>
          <w:tcPr>
            <w:tcW w:w="2884" w:type="dxa"/>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490DE6A8">
        <w:trPr>
          <w:cantSplit/>
        </w:trPr>
        <w:tc>
          <w:tcPr>
            <w:tcW w:w="2884" w:type="dxa"/>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490DE6A8">
        <w:trPr>
          <w:cantSplit/>
        </w:trPr>
        <w:tc>
          <w:tcPr>
            <w:tcW w:w="2884"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EB1E5D" w:rsidRPr="007E0B31" w14:paraId="31E3CC2E" w14:textId="77777777" w:rsidTr="490DE6A8">
        <w:trPr>
          <w:cantSplit/>
        </w:trPr>
        <w:tc>
          <w:tcPr>
            <w:tcW w:w="2884"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490DE6A8">
        <w:trPr>
          <w:cantSplit/>
        </w:trPr>
        <w:tc>
          <w:tcPr>
            <w:tcW w:w="2884" w:type="dxa"/>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490DE6A8">
        <w:trPr>
          <w:cantSplit/>
        </w:trPr>
        <w:tc>
          <w:tcPr>
            <w:tcW w:w="2884" w:type="dxa"/>
          </w:tcPr>
          <w:p w14:paraId="1DED6A82" w14:textId="76D91D6B"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B1E5D" w:rsidRPr="007E0B31" w14:paraId="59C66FC2" w14:textId="77777777" w:rsidTr="490DE6A8">
        <w:trPr>
          <w:cantSplit/>
        </w:trPr>
        <w:tc>
          <w:tcPr>
            <w:tcW w:w="2884"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490DE6A8">
        <w:trPr>
          <w:cantSplit/>
        </w:trPr>
        <w:tc>
          <w:tcPr>
            <w:tcW w:w="2884" w:type="dxa"/>
          </w:tcPr>
          <w:p w14:paraId="0B1CCC78" w14:textId="675E426A" w:rsidR="00EB1E5D" w:rsidRPr="007E0B31" w:rsidRDefault="00EB1E5D" w:rsidP="00EB1E5D">
            <w:pPr>
              <w:pStyle w:val="Arial11Bold"/>
              <w:rPr>
                <w:rFonts w:cs="Arial"/>
              </w:rPr>
            </w:pPr>
            <w:bookmarkStart w:id="45" w:name="_DV_C45"/>
            <w:r w:rsidRPr="007E0B31">
              <w:rPr>
                <w:rFonts w:cs="Arial"/>
              </w:rPr>
              <w:t>Notification of User’s Intention to Synchronise</w:t>
            </w:r>
            <w:bookmarkEnd w:id="45"/>
          </w:p>
        </w:tc>
        <w:tc>
          <w:tcPr>
            <w:tcW w:w="6634" w:type="dxa"/>
          </w:tcPr>
          <w:p w14:paraId="6ADCBD35" w14:textId="0DA3F6C9" w:rsidR="00EB1E5D" w:rsidRPr="007E0B31" w:rsidRDefault="00EB1E5D" w:rsidP="00EB1E5D">
            <w:pPr>
              <w:pStyle w:val="TableArial11"/>
              <w:rPr>
                <w:rFonts w:cs="Arial"/>
              </w:rPr>
            </w:pPr>
            <w:bookmarkStart w:id="46"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6"/>
          </w:p>
        </w:tc>
      </w:tr>
      <w:tr w:rsidR="00EB1E5D" w:rsidRPr="007E0B31" w14:paraId="6F3AAFE1" w14:textId="77777777" w:rsidTr="490DE6A8">
        <w:trPr>
          <w:cantSplit/>
        </w:trPr>
        <w:tc>
          <w:tcPr>
            <w:tcW w:w="2884"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490DE6A8">
        <w:trPr>
          <w:cantSplit/>
        </w:trPr>
        <w:tc>
          <w:tcPr>
            <w:tcW w:w="2884"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490DE6A8">
        <w:trPr>
          <w:cantSplit/>
        </w:trPr>
        <w:tc>
          <w:tcPr>
            <w:tcW w:w="2884"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490DE6A8">
        <w:trPr>
          <w:cantSplit/>
        </w:trPr>
        <w:tc>
          <w:tcPr>
            <w:tcW w:w="2884" w:type="dxa"/>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490DE6A8">
        <w:trPr>
          <w:cantSplit/>
        </w:trPr>
        <w:tc>
          <w:tcPr>
            <w:tcW w:w="2884" w:type="dxa"/>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490DE6A8">
        <w:trPr>
          <w:cantSplit/>
        </w:trPr>
        <w:tc>
          <w:tcPr>
            <w:tcW w:w="2884"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490DE6A8">
        <w:trPr>
          <w:cantSplit/>
        </w:trPr>
        <w:tc>
          <w:tcPr>
            <w:tcW w:w="2884"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490DE6A8">
        <w:trPr>
          <w:cantSplit/>
        </w:trPr>
        <w:tc>
          <w:tcPr>
            <w:tcW w:w="2884" w:type="dxa"/>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490DE6A8">
        <w:trPr>
          <w:cantSplit/>
        </w:trPr>
        <w:tc>
          <w:tcPr>
            <w:tcW w:w="2884"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490DE6A8">
        <w:trPr>
          <w:cantSplit/>
        </w:trPr>
        <w:tc>
          <w:tcPr>
            <w:tcW w:w="2884" w:type="dxa"/>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490DE6A8">
        <w:trPr>
          <w:cantSplit/>
        </w:trPr>
        <w:tc>
          <w:tcPr>
            <w:tcW w:w="2884"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490DE6A8">
        <w:trPr>
          <w:cantSplit/>
        </w:trPr>
        <w:tc>
          <w:tcPr>
            <w:tcW w:w="2884"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490DE6A8">
        <w:trPr>
          <w:cantSplit/>
        </w:trPr>
        <w:tc>
          <w:tcPr>
            <w:tcW w:w="2884" w:type="dxa"/>
          </w:tcPr>
          <w:p w14:paraId="6A0A33DB" w14:textId="77777777" w:rsidR="00EB1E5D" w:rsidRPr="007E0B31" w:rsidRDefault="00EB1E5D" w:rsidP="00EB1E5D">
            <w:pPr>
              <w:pStyle w:val="Arial11Bold"/>
              <w:rPr>
                <w:rFonts w:cs="Arial"/>
              </w:rPr>
            </w:pPr>
            <w:r w:rsidRPr="007E0B31">
              <w:rPr>
                <w:rFonts w:cs="Arial"/>
              </w:rPr>
              <w:t>Offshore Development Information Statement</w:t>
            </w:r>
          </w:p>
        </w:tc>
        <w:tc>
          <w:tcPr>
            <w:tcW w:w="6634"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490DE6A8">
        <w:trPr>
          <w:cantSplit/>
        </w:trPr>
        <w:tc>
          <w:tcPr>
            <w:tcW w:w="2884"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490DE6A8">
        <w:trPr>
          <w:cantSplit/>
        </w:trPr>
        <w:tc>
          <w:tcPr>
            <w:tcW w:w="2884"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490DE6A8">
        <w:trPr>
          <w:cantSplit/>
        </w:trPr>
        <w:tc>
          <w:tcPr>
            <w:tcW w:w="2884" w:type="dxa"/>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490DE6A8">
        <w:trPr>
          <w:cantSplit/>
        </w:trPr>
        <w:tc>
          <w:tcPr>
            <w:tcW w:w="2884"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490DE6A8">
        <w:trPr>
          <w:cantSplit/>
        </w:trPr>
        <w:tc>
          <w:tcPr>
            <w:tcW w:w="2884"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490DE6A8">
        <w:trPr>
          <w:cantSplit/>
        </w:trPr>
        <w:tc>
          <w:tcPr>
            <w:tcW w:w="2884" w:type="dxa"/>
          </w:tcPr>
          <w:p w14:paraId="0F8C75C5" w14:textId="77777777" w:rsidR="00EB1E5D" w:rsidRPr="007E0B31" w:rsidRDefault="00EB1E5D" w:rsidP="00EB1E5D">
            <w:pPr>
              <w:pStyle w:val="Arial11Bold"/>
              <w:rPr>
                <w:rFonts w:cs="Arial"/>
              </w:rPr>
            </w:pPr>
            <w:r w:rsidRPr="007E0B31">
              <w:rPr>
                <w:rFonts w:cs="Arial"/>
              </w:rPr>
              <w:t>Offshore Power Park Module</w:t>
            </w:r>
          </w:p>
        </w:tc>
        <w:tc>
          <w:tcPr>
            <w:tcW w:w="6634" w:type="dxa"/>
          </w:tcPr>
          <w:p w14:paraId="1A8EAFDB" w14:textId="77777777" w:rsidR="00EB1E5D" w:rsidRPr="007E0B31" w:rsidRDefault="00EB1E5D" w:rsidP="00EB1E5D">
            <w:pPr>
              <w:pStyle w:val="TableArial11"/>
              <w:rPr>
                <w:rFonts w:cs="Arial"/>
              </w:rPr>
            </w:pPr>
            <w:bookmarkStart w:id="47"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7"/>
          </w:p>
        </w:tc>
      </w:tr>
      <w:tr w:rsidR="00EB1E5D" w:rsidRPr="007E0B31" w14:paraId="3532A847" w14:textId="77777777" w:rsidTr="490DE6A8">
        <w:trPr>
          <w:cantSplit/>
        </w:trPr>
        <w:tc>
          <w:tcPr>
            <w:tcW w:w="2884"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490DE6A8">
        <w:trPr>
          <w:cantSplit/>
        </w:trPr>
        <w:tc>
          <w:tcPr>
            <w:tcW w:w="2884"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490DE6A8">
        <w:trPr>
          <w:cantSplit/>
        </w:trPr>
        <w:tc>
          <w:tcPr>
            <w:tcW w:w="2884"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490DE6A8">
        <w:trPr>
          <w:cantSplit/>
        </w:trPr>
        <w:tc>
          <w:tcPr>
            <w:tcW w:w="2884"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490DE6A8">
        <w:trPr>
          <w:cantSplit/>
        </w:trPr>
        <w:tc>
          <w:tcPr>
            <w:tcW w:w="2884"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490DE6A8">
        <w:trPr>
          <w:cantSplit/>
        </w:trPr>
        <w:tc>
          <w:tcPr>
            <w:tcW w:w="2884"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490DE6A8">
        <w:trPr>
          <w:cantSplit/>
        </w:trPr>
        <w:tc>
          <w:tcPr>
            <w:tcW w:w="2884"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490DE6A8">
        <w:trPr>
          <w:cantSplit/>
        </w:trPr>
        <w:tc>
          <w:tcPr>
            <w:tcW w:w="2884" w:type="dxa"/>
          </w:tcPr>
          <w:p w14:paraId="16464488" w14:textId="77777777" w:rsidR="00EB1E5D" w:rsidRPr="007E0B31" w:rsidRDefault="00EB1E5D" w:rsidP="00EB1E5D">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490DE6A8">
        <w:trPr>
          <w:cantSplit/>
        </w:trPr>
        <w:tc>
          <w:tcPr>
            <w:tcW w:w="2884"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490DE6A8">
        <w:trPr>
          <w:cantSplit/>
        </w:trPr>
        <w:tc>
          <w:tcPr>
            <w:tcW w:w="2884"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490DE6A8">
        <w:trPr>
          <w:cantSplit/>
        </w:trPr>
        <w:tc>
          <w:tcPr>
            <w:tcW w:w="2884"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490DE6A8">
        <w:trPr>
          <w:cantSplit/>
        </w:trPr>
        <w:tc>
          <w:tcPr>
            <w:tcW w:w="2884"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490DE6A8">
        <w:trPr>
          <w:cantSplit/>
        </w:trPr>
        <w:tc>
          <w:tcPr>
            <w:tcW w:w="2884"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490DE6A8">
        <w:trPr>
          <w:cantSplit/>
        </w:trPr>
        <w:tc>
          <w:tcPr>
            <w:tcW w:w="2884"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490DE6A8">
        <w:trPr>
          <w:cantSplit/>
        </w:trPr>
        <w:tc>
          <w:tcPr>
            <w:tcW w:w="2884"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490DE6A8">
        <w:trPr>
          <w:cantSplit/>
        </w:trPr>
        <w:tc>
          <w:tcPr>
            <w:tcW w:w="2884"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490DE6A8">
        <w:trPr>
          <w:cantSplit/>
        </w:trPr>
        <w:tc>
          <w:tcPr>
            <w:tcW w:w="2884" w:type="dxa"/>
          </w:tcPr>
          <w:p w14:paraId="45CD5B8B" w14:textId="77777777" w:rsidR="00EB1E5D" w:rsidRPr="007E0B31" w:rsidRDefault="00EB1E5D" w:rsidP="00EB1E5D">
            <w:pPr>
              <w:pStyle w:val="Arial11Bold"/>
              <w:rPr>
                <w:rFonts w:cs="Arial"/>
              </w:rPr>
            </w:pPr>
            <w:r w:rsidRPr="007E0B31">
              <w:rPr>
                <w:rFonts w:cs="Arial"/>
              </w:rPr>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490DE6A8">
        <w:trPr>
          <w:cantSplit/>
        </w:trPr>
        <w:tc>
          <w:tcPr>
            <w:tcW w:w="2884"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490DE6A8">
        <w:trPr>
          <w:cantSplit/>
        </w:trPr>
        <w:tc>
          <w:tcPr>
            <w:tcW w:w="2884"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490DE6A8">
        <w:trPr>
          <w:cantSplit/>
        </w:trPr>
        <w:tc>
          <w:tcPr>
            <w:tcW w:w="2884"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490DE6A8">
        <w:trPr>
          <w:cantSplit/>
        </w:trPr>
        <w:tc>
          <w:tcPr>
            <w:tcW w:w="2884"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1AA2E84A"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B1E5D" w:rsidRPr="007E0B31" w14:paraId="0953DDC7" w14:textId="77777777" w:rsidTr="490DE6A8">
        <w:trPr>
          <w:cantSplit/>
        </w:trPr>
        <w:tc>
          <w:tcPr>
            <w:tcW w:w="2884"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490DE6A8">
        <w:trPr>
          <w:cantSplit/>
        </w:trPr>
        <w:tc>
          <w:tcPr>
            <w:tcW w:w="2884"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490DE6A8">
        <w:trPr>
          <w:cantSplit/>
        </w:trPr>
        <w:tc>
          <w:tcPr>
            <w:tcW w:w="2884"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490DE6A8">
        <w:trPr>
          <w:cantSplit/>
        </w:trPr>
        <w:tc>
          <w:tcPr>
            <w:tcW w:w="2884"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490DE6A8">
        <w:trPr>
          <w:cantSplit/>
        </w:trPr>
        <w:tc>
          <w:tcPr>
            <w:tcW w:w="2884"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490DE6A8">
        <w:trPr>
          <w:cantSplit/>
        </w:trPr>
        <w:tc>
          <w:tcPr>
            <w:tcW w:w="2884" w:type="dxa"/>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490DE6A8">
        <w:trPr>
          <w:cantSplit/>
        </w:trPr>
        <w:tc>
          <w:tcPr>
            <w:tcW w:w="2884" w:type="dxa"/>
          </w:tcPr>
          <w:p w14:paraId="3ECA740F" w14:textId="77777777" w:rsidR="00EB1E5D" w:rsidRPr="007E0B31" w:rsidRDefault="00EB1E5D" w:rsidP="00EB1E5D">
            <w:pPr>
              <w:pStyle w:val="Arial11Bold"/>
              <w:rPr>
                <w:rFonts w:cs="Arial"/>
              </w:rPr>
            </w:pPr>
            <w:r w:rsidRPr="007E0B31">
              <w:rPr>
                <w:rFonts w:cs="Arial"/>
              </w:rPr>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490DE6A8">
        <w:trPr>
          <w:cantSplit/>
        </w:trPr>
        <w:tc>
          <w:tcPr>
            <w:tcW w:w="2884"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490DE6A8">
        <w:trPr>
          <w:cantSplit/>
        </w:trPr>
        <w:tc>
          <w:tcPr>
            <w:tcW w:w="2884"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EB1E5D" w:rsidRPr="007E0B31" w14:paraId="605B3609" w14:textId="77777777" w:rsidTr="490DE6A8">
        <w:trPr>
          <w:cantSplit/>
        </w:trPr>
        <w:tc>
          <w:tcPr>
            <w:tcW w:w="2884"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EB1E5D" w:rsidRPr="007E0B31" w14:paraId="1CAC0F6C" w14:textId="77777777" w:rsidTr="490DE6A8">
        <w:trPr>
          <w:cantSplit/>
        </w:trPr>
        <w:tc>
          <w:tcPr>
            <w:tcW w:w="2884" w:type="dxa"/>
          </w:tcPr>
          <w:p w14:paraId="2634D169" w14:textId="77777777" w:rsidR="00EB1E5D" w:rsidRPr="007E0B31" w:rsidRDefault="00EB1E5D" w:rsidP="00EB1E5D">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EB1E5D" w:rsidRPr="007E0B31" w14:paraId="6473278D" w14:textId="77777777" w:rsidTr="490DE6A8">
        <w:trPr>
          <w:cantSplit/>
        </w:trPr>
        <w:tc>
          <w:tcPr>
            <w:tcW w:w="2884" w:type="dxa"/>
          </w:tcPr>
          <w:p w14:paraId="0FD871F6" w14:textId="5FABA3D0" w:rsidR="00EB1E5D" w:rsidRPr="007E0B31" w:rsidRDefault="00EB1E5D" w:rsidP="00EB1E5D">
            <w:pPr>
              <w:pStyle w:val="Arial11Bold"/>
              <w:rPr>
                <w:rFonts w:cs="Arial"/>
              </w:rPr>
            </w:pPr>
            <w:bookmarkStart w:id="48" w:name="_DV_C41"/>
            <w:r w:rsidRPr="007E0B31">
              <w:rPr>
                <w:rFonts w:cs="Arial"/>
              </w:rPr>
              <w:t>Operational Notifications</w:t>
            </w:r>
            <w:bookmarkEnd w:id="48"/>
          </w:p>
        </w:tc>
        <w:tc>
          <w:tcPr>
            <w:tcW w:w="6634" w:type="dxa"/>
          </w:tcPr>
          <w:p w14:paraId="7D98A808" w14:textId="07D64618" w:rsidR="00EB1E5D" w:rsidRPr="007E0B31" w:rsidRDefault="00EB1E5D" w:rsidP="00EB1E5D">
            <w:pPr>
              <w:pStyle w:val="TableArial11"/>
              <w:rPr>
                <w:rFonts w:cs="Arial"/>
              </w:rPr>
            </w:pPr>
            <w:bookmarkStart w:id="49"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9"/>
          </w:p>
        </w:tc>
      </w:tr>
      <w:tr w:rsidR="00EB1E5D" w:rsidRPr="007E0B31" w14:paraId="5A6E5201" w14:textId="77777777" w:rsidTr="490DE6A8">
        <w:trPr>
          <w:cantSplit/>
        </w:trPr>
        <w:tc>
          <w:tcPr>
            <w:tcW w:w="2884"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490DE6A8">
        <w:trPr>
          <w:cantSplit/>
        </w:trPr>
        <w:tc>
          <w:tcPr>
            <w:tcW w:w="2884"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490DE6A8">
        <w:trPr>
          <w:cantSplit/>
        </w:trPr>
        <w:tc>
          <w:tcPr>
            <w:tcW w:w="2884"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490DE6A8">
        <w:trPr>
          <w:cantSplit/>
        </w:trPr>
        <w:tc>
          <w:tcPr>
            <w:tcW w:w="2884"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490DE6A8">
        <w:trPr>
          <w:cantSplit/>
        </w:trPr>
        <w:tc>
          <w:tcPr>
            <w:tcW w:w="2884"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490DE6A8">
        <w:trPr>
          <w:cantSplit/>
        </w:trPr>
        <w:tc>
          <w:tcPr>
            <w:tcW w:w="2884" w:type="dxa"/>
          </w:tcPr>
          <w:p w14:paraId="2E415BC0" w14:textId="77777777" w:rsidR="00EB1E5D" w:rsidRPr="007E0B31" w:rsidRDefault="00EB1E5D" w:rsidP="00EB1E5D">
            <w:pPr>
              <w:pStyle w:val="Arial11Bold"/>
              <w:rPr>
                <w:rFonts w:cs="Arial"/>
              </w:rPr>
            </w:pPr>
            <w:r w:rsidRPr="007E0B31">
              <w:rPr>
                <w:rFonts w:cs="Arial"/>
              </w:rPr>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490DE6A8">
        <w:trPr>
          <w:cantSplit/>
        </w:trPr>
        <w:tc>
          <w:tcPr>
            <w:tcW w:w="2884"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490DE6A8">
        <w:trPr>
          <w:cantSplit/>
        </w:trPr>
        <w:tc>
          <w:tcPr>
            <w:tcW w:w="2884"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490DE6A8">
        <w:trPr>
          <w:cantSplit/>
        </w:trPr>
        <w:tc>
          <w:tcPr>
            <w:tcW w:w="2884"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490DE6A8">
        <w:trPr>
          <w:cantSplit/>
        </w:trPr>
        <w:tc>
          <w:tcPr>
            <w:tcW w:w="2884"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490DE6A8">
        <w:trPr>
          <w:cantSplit/>
        </w:trPr>
        <w:tc>
          <w:tcPr>
            <w:tcW w:w="2884"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490DE6A8">
        <w:trPr>
          <w:cantSplit/>
        </w:trPr>
        <w:tc>
          <w:tcPr>
            <w:tcW w:w="2884"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490DE6A8">
        <w:trPr>
          <w:cantSplit/>
        </w:trPr>
        <w:tc>
          <w:tcPr>
            <w:tcW w:w="2884"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490DE6A8">
        <w:trPr>
          <w:cantSplit/>
        </w:trPr>
        <w:tc>
          <w:tcPr>
            <w:tcW w:w="2884"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490DE6A8">
        <w:trPr>
          <w:cantSplit/>
        </w:trPr>
        <w:tc>
          <w:tcPr>
            <w:tcW w:w="2884"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w:t>
            </w:r>
            <w:proofErr w:type="gramStart"/>
            <w:r w:rsidRPr="007E0B31">
              <w:rPr>
                <w:rFonts w:cs="Arial"/>
              </w:rPr>
              <w:t xml:space="preserve">time </w:t>
            </w:r>
            <w:r w:rsidR="00827D48">
              <w:rPr>
                <w:rFonts w:cs="Arial"/>
              </w:rPr>
              <w:t>period</w:t>
            </w:r>
            <w:proofErr w:type="gramEnd"/>
            <w:r w:rsidR="00827D48">
              <w:rPr>
                <w:rFonts w:cs="Arial"/>
              </w:rPr>
              <w:t xml:space="preserve">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490DE6A8">
        <w:trPr>
          <w:cantSplit/>
        </w:trPr>
        <w:tc>
          <w:tcPr>
            <w:tcW w:w="2884"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490DE6A8">
        <w:trPr>
          <w:cantSplit/>
        </w:trPr>
        <w:tc>
          <w:tcPr>
            <w:tcW w:w="2884"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490DE6A8">
        <w:trPr>
          <w:cantSplit/>
        </w:trPr>
        <w:tc>
          <w:tcPr>
            <w:tcW w:w="2884" w:type="dxa"/>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490DE6A8">
        <w:trPr>
          <w:cantSplit/>
        </w:trPr>
        <w:tc>
          <w:tcPr>
            <w:tcW w:w="2884"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490DE6A8">
        <w:trPr>
          <w:cantSplit/>
        </w:trPr>
        <w:tc>
          <w:tcPr>
            <w:tcW w:w="2884" w:type="dxa"/>
          </w:tcPr>
          <w:p w14:paraId="1C39677A" w14:textId="77777777" w:rsidR="00EB1E5D" w:rsidRPr="007E0B31" w:rsidRDefault="00EB1E5D" w:rsidP="00EB1E5D">
            <w:pPr>
              <w:pStyle w:val="Arial11Bold"/>
              <w:rPr>
                <w:rFonts w:cs="Arial"/>
              </w:rPr>
            </w:pPr>
            <w:r w:rsidRPr="007E0B31">
              <w:rPr>
                <w:rFonts w:cs="Arial"/>
              </w:rPr>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490DE6A8">
        <w:trPr>
          <w:cantSplit/>
        </w:trPr>
        <w:tc>
          <w:tcPr>
            <w:tcW w:w="2884"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09F84F33"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490DE6A8">
        <w:trPr>
          <w:cantSplit/>
        </w:trPr>
        <w:tc>
          <w:tcPr>
            <w:tcW w:w="2884"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490DE6A8">
        <w:trPr>
          <w:cantSplit/>
        </w:trPr>
        <w:tc>
          <w:tcPr>
            <w:tcW w:w="2884" w:type="dxa"/>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490DE6A8">
        <w:trPr>
          <w:cantSplit/>
        </w:trPr>
        <w:tc>
          <w:tcPr>
            <w:tcW w:w="2884"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490DE6A8">
        <w:trPr>
          <w:cantSplit/>
        </w:trPr>
        <w:tc>
          <w:tcPr>
            <w:tcW w:w="2884"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490DE6A8">
        <w:trPr>
          <w:cantSplit/>
        </w:trPr>
        <w:tc>
          <w:tcPr>
            <w:tcW w:w="2884"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50C4B317"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490DE6A8">
        <w:trPr>
          <w:cantSplit/>
        </w:trPr>
        <w:tc>
          <w:tcPr>
            <w:tcW w:w="2884" w:type="dxa"/>
          </w:tcPr>
          <w:p w14:paraId="60BE3A6F" w14:textId="77777777" w:rsidR="00EB1E5D" w:rsidRPr="007E0B31" w:rsidRDefault="00EB1E5D" w:rsidP="00EB1E5D">
            <w:pPr>
              <w:pStyle w:val="Arial11Bold"/>
              <w:rPr>
                <w:rFonts w:cs="Arial"/>
              </w:rPr>
            </w:pPr>
            <w:r w:rsidRPr="007E0B31">
              <w:rPr>
                <w:rFonts w:cs="Arial"/>
              </w:rPr>
              <w:t>Pending Grid Code Modification Proposal</w:t>
            </w:r>
          </w:p>
        </w:tc>
        <w:tc>
          <w:tcPr>
            <w:tcW w:w="6634"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490DE6A8">
        <w:trPr>
          <w:cantSplit/>
        </w:trPr>
        <w:tc>
          <w:tcPr>
            <w:tcW w:w="2884"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490DE6A8">
        <w:trPr>
          <w:cantSplit/>
        </w:trPr>
        <w:tc>
          <w:tcPr>
            <w:tcW w:w="2884"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6A5A8541" w14:textId="77777777" w:rsidTr="490DE6A8">
        <w:trPr>
          <w:cantSplit/>
        </w:trPr>
        <w:tc>
          <w:tcPr>
            <w:tcW w:w="2884"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05663CAA" w14:textId="77777777" w:rsidTr="490DE6A8">
        <w:trPr>
          <w:cantSplit/>
        </w:trPr>
        <w:tc>
          <w:tcPr>
            <w:tcW w:w="2884"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490DE6A8">
        <w:trPr>
          <w:cantSplit/>
        </w:trPr>
        <w:tc>
          <w:tcPr>
            <w:tcW w:w="2884"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490DE6A8">
        <w:trPr>
          <w:cantSplit/>
        </w:trPr>
        <w:tc>
          <w:tcPr>
            <w:tcW w:w="2884"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490DE6A8">
        <w:trPr>
          <w:cantSplit/>
        </w:trPr>
        <w:tc>
          <w:tcPr>
            <w:tcW w:w="2884"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490DE6A8">
        <w:trPr>
          <w:cantSplit/>
        </w:trPr>
        <w:tc>
          <w:tcPr>
            <w:tcW w:w="2884" w:type="dxa"/>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490DE6A8">
        <w:trPr>
          <w:cantSplit/>
        </w:trPr>
        <w:tc>
          <w:tcPr>
            <w:tcW w:w="2884" w:type="dxa"/>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490DE6A8">
        <w:trPr>
          <w:cantSplit/>
        </w:trPr>
        <w:tc>
          <w:tcPr>
            <w:tcW w:w="2884" w:type="dxa"/>
          </w:tcPr>
          <w:p w14:paraId="1B833B5F" w14:textId="77777777" w:rsidR="00EB1E5D" w:rsidRPr="007E0B31" w:rsidRDefault="00EB1E5D" w:rsidP="00EB1E5D">
            <w:pPr>
              <w:pStyle w:val="Arial11Bold"/>
              <w:rPr>
                <w:rFonts w:cs="Arial"/>
              </w:rPr>
            </w:pPr>
            <w:r w:rsidRPr="007E0B31">
              <w:rPr>
                <w:rFonts w:cs="Arial"/>
              </w:rPr>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490DE6A8">
        <w:trPr>
          <w:cantSplit/>
        </w:trPr>
        <w:tc>
          <w:tcPr>
            <w:tcW w:w="2884"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490DE6A8">
        <w:trPr>
          <w:cantSplit/>
        </w:trPr>
        <w:tc>
          <w:tcPr>
            <w:tcW w:w="2884"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490DE6A8">
        <w:trPr>
          <w:cantSplit/>
        </w:trPr>
        <w:tc>
          <w:tcPr>
            <w:tcW w:w="2884"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490DE6A8">
        <w:trPr>
          <w:cantSplit/>
        </w:trPr>
        <w:tc>
          <w:tcPr>
            <w:tcW w:w="2884"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490DE6A8">
        <w:trPr>
          <w:cantSplit/>
        </w:trPr>
        <w:tc>
          <w:tcPr>
            <w:tcW w:w="2884" w:type="dxa"/>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490DE6A8">
        <w:trPr>
          <w:cantSplit/>
        </w:trPr>
        <w:tc>
          <w:tcPr>
            <w:tcW w:w="2884"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490DE6A8">
        <w:trPr>
          <w:cantSplit/>
        </w:trPr>
        <w:tc>
          <w:tcPr>
            <w:tcW w:w="2884"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490DE6A8">
        <w:trPr>
          <w:cantSplit/>
        </w:trPr>
        <w:tc>
          <w:tcPr>
            <w:tcW w:w="2884"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490DE6A8">
        <w:trPr>
          <w:cantSplit/>
        </w:trPr>
        <w:tc>
          <w:tcPr>
            <w:tcW w:w="2884" w:type="dxa"/>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18296362" w14:textId="0B558EC0" w:rsidR="00EB1E5D" w:rsidRPr="007E0B31" w:rsidRDefault="00EB1E5D" w:rsidP="002A73E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B1E5D" w:rsidRPr="007E0B31" w14:paraId="7C3D7BF6" w14:textId="77777777" w:rsidTr="490DE6A8">
        <w:trPr>
          <w:cantSplit/>
        </w:trPr>
        <w:tc>
          <w:tcPr>
            <w:tcW w:w="2884"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490DE6A8">
        <w:trPr>
          <w:cantSplit/>
        </w:trPr>
        <w:tc>
          <w:tcPr>
            <w:tcW w:w="2884"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490DE6A8">
        <w:trPr>
          <w:cantSplit/>
        </w:trPr>
        <w:tc>
          <w:tcPr>
            <w:tcW w:w="2884" w:type="dxa"/>
          </w:tcPr>
          <w:p w14:paraId="4CFB65B5" w14:textId="77777777" w:rsidR="00EB1E5D" w:rsidRPr="007E0B31" w:rsidRDefault="00EB1E5D" w:rsidP="00EB1E5D">
            <w:pPr>
              <w:pStyle w:val="Arial11Bold"/>
              <w:rPr>
                <w:rFonts w:cs="Arial"/>
              </w:rPr>
            </w:pPr>
            <w:r w:rsidRPr="007E0B31">
              <w:rPr>
                <w:rFonts w:cs="Arial"/>
              </w:rPr>
              <w:t>Power Park Module Planning Matrix</w:t>
            </w:r>
          </w:p>
        </w:tc>
        <w:tc>
          <w:tcPr>
            <w:tcW w:w="6634"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490DE6A8">
        <w:trPr>
          <w:cantSplit/>
        </w:trPr>
        <w:tc>
          <w:tcPr>
            <w:tcW w:w="2884"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490DE6A8">
        <w:trPr>
          <w:cantSplit/>
        </w:trPr>
        <w:tc>
          <w:tcPr>
            <w:tcW w:w="2884"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490DE6A8">
        <w:trPr>
          <w:cantSplit/>
        </w:trPr>
        <w:tc>
          <w:tcPr>
            <w:tcW w:w="2884"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EB1E5D" w:rsidRPr="007E0B31" w14:paraId="4E0EED07" w14:textId="77777777" w:rsidTr="490DE6A8">
        <w:trPr>
          <w:cantSplit/>
        </w:trPr>
        <w:tc>
          <w:tcPr>
            <w:tcW w:w="2884" w:type="dxa"/>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490DE6A8">
        <w:trPr>
          <w:cantSplit/>
        </w:trPr>
        <w:tc>
          <w:tcPr>
            <w:tcW w:w="2884"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490DE6A8">
        <w:trPr>
          <w:cantSplit/>
        </w:trPr>
        <w:tc>
          <w:tcPr>
            <w:tcW w:w="2884"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490DE6A8">
        <w:trPr>
          <w:cantSplit/>
        </w:trPr>
        <w:tc>
          <w:tcPr>
            <w:tcW w:w="2884"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490DE6A8">
        <w:trPr>
          <w:cantSplit/>
        </w:trPr>
        <w:tc>
          <w:tcPr>
            <w:tcW w:w="2884"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490DE6A8">
        <w:trPr>
          <w:cantSplit/>
        </w:trPr>
        <w:tc>
          <w:tcPr>
            <w:tcW w:w="2884"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490DE6A8">
        <w:trPr>
          <w:cantSplit/>
        </w:trPr>
        <w:tc>
          <w:tcPr>
            <w:tcW w:w="2884"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490DE6A8">
        <w:trPr>
          <w:cantSplit/>
        </w:trPr>
        <w:tc>
          <w:tcPr>
            <w:tcW w:w="2884" w:type="dxa"/>
          </w:tcPr>
          <w:p w14:paraId="5D3209CF" w14:textId="77777777" w:rsidR="00EB1E5D" w:rsidRPr="007E0B31" w:rsidRDefault="00EB1E5D" w:rsidP="00EB1E5D">
            <w:pPr>
              <w:pStyle w:val="Arial11Bold"/>
              <w:rPr>
                <w:rFonts w:cs="Arial"/>
              </w:rPr>
            </w:pPr>
            <w:r w:rsidRPr="007E0B31">
              <w:rPr>
                <w:rFonts w:cs="Arial"/>
              </w:rPr>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490DE6A8">
        <w:trPr>
          <w:cantSplit/>
        </w:trPr>
        <w:tc>
          <w:tcPr>
            <w:tcW w:w="2884"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490DE6A8">
        <w:trPr>
          <w:cantSplit/>
        </w:trPr>
        <w:tc>
          <w:tcPr>
            <w:tcW w:w="2884"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490DE6A8">
        <w:trPr>
          <w:cantSplit/>
        </w:trPr>
        <w:tc>
          <w:tcPr>
            <w:tcW w:w="2884" w:type="dxa"/>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490DE6A8">
        <w:trPr>
          <w:cantSplit/>
        </w:trPr>
        <w:tc>
          <w:tcPr>
            <w:tcW w:w="2884"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490DE6A8">
        <w:trPr>
          <w:cantSplit/>
        </w:trPr>
        <w:tc>
          <w:tcPr>
            <w:tcW w:w="2884"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490DE6A8">
        <w:trPr>
          <w:cantSplit/>
        </w:trPr>
        <w:tc>
          <w:tcPr>
            <w:tcW w:w="2884" w:type="dxa"/>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490DE6A8">
        <w:trPr>
          <w:cantSplit/>
        </w:trPr>
        <w:tc>
          <w:tcPr>
            <w:tcW w:w="2884"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490DE6A8">
        <w:trPr>
          <w:cantSplit/>
        </w:trPr>
        <w:tc>
          <w:tcPr>
            <w:tcW w:w="2884"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490DE6A8">
        <w:trPr>
          <w:cantSplit/>
        </w:trPr>
        <w:tc>
          <w:tcPr>
            <w:tcW w:w="2884"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490DE6A8">
        <w:trPr>
          <w:cantSplit/>
        </w:trPr>
        <w:tc>
          <w:tcPr>
            <w:tcW w:w="2884"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490DE6A8">
        <w:trPr>
          <w:cantSplit/>
        </w:trPr>
        <w:tc>
          <w:tcPr>
            <w:tcW w:w="2884"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490DE6A8">
        <w:trPr>
          <w:cantSplit/>
        </w:trPr>
        <w:tc>
          <w:tcPr>
            <w:tcW w:w="2884" w:type="dxa"/>
          </w:tcPr>
          <w:p w14:paraId="68D71726" w14:textId="238986E0"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490DE6A8">
        <w:trPr>
          <w:cantSplit/>
        </w:trPr>
        <w:tc>
          <w:tcPr>
            <w:tcW w:w="2884" w:type="dxa"/>
          </w:tcPr>
          <w:p w14:paraId="2AB6F035" w14:textId="5D123789"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B1E5D" w:rsidRPr="007E0B31" w14:paraId="42E6F9C6" w14:textId="77777777" w:rsidTr="490DE6A8">
        <w:trPr>
          <w:cantSplit/>
        </w:trPr>
        <w:tc>
          <w:tcPr>
            <w:tcW w:w="2884"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490DE6A8">
        <w:trPr>
          <w:cantSplit/>
        </w:trPr>
        <w:tc>
          <w:tcPr>
            <w:tcW w:w="2884"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490DE6A8">
        <w:trPr>
          <w:cantSplit/>
        </w:trPr>
        <w:tc>
          <w:tcPr>
            <w:tcW w:w="2884" w:type="dxa"/>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EB1E5D" w:rsidRDefault="00EB1E5D" w:rsidP="00EB1E5D">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490DE6A8">
        <w:trPr>
          <w:cantSplit/>
        </w:trPr>
        <w:tc>
          <w:tcPr>
            <w:tcW w:w="2884"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490DE6A8">
        <w:trPr>
          <w:cantSplit/>
        </w:trPr>
        <w:tc>
          <w:tcPr>
            <w:tcW w:w="2884" w:type="dxa"/>
          </w:tcPr>
          <w:p w14:paraId="49062E17" w14:textId="77777777" w:rsidR="00EB1E5D" w:rsidRPr="007E0B31" w:rsidRDefault="00EB1E5D" w:rsidP="00EB1E5D">
            <w:pPr>
              <w:pStyle w:val="Arial11Bold"/>
              <w:rPr>
                <w:rFonts w:cs="Arial"/>
              </w:rPr>
            </w:pPr>
            <w:r w:rsidRPr="007E0B31">
              <w:rPr>
                <w:rFonts w:cs="Arial"/>
              </w:rPr>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B1E5D" w:rsidRPr="0079139F" w14:paraId="41F1D243" w14:textId="77777777" w:rsidTr="490DE6A8">
        <w:trPr>
          <w:cantSplit/>
        </w:trPr>
        <w:tc>
          <w:tcPr>
            <w:tcW w:w="2884" w:type="dxa"/>
          </w:tcPr>
          <w:p w14:paraId="09E990EB" w14:textId="53E66CB7" w:rsidR="00EB1E5D" w:rsidRPr="0079139F" w:rsidRDefault="00EB1E5D" w:rsidP="00EB1E5D">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490DE6A8">
        <w:trPr>
          <w:cantSplit/>
        </w:trPr>
        <w:tc>
          <w:tcPr>
            <w:tcW w:w="2884"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490DE6A8">
        <w:trPr>
          <w:cantSplit/>
        </w:trPr>
        <w:tc>
          <w:tcPr>
            <w:tcW w:w="2884" w:type="dxa"/>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B1E5D" w:rsidRPr="007E0B31" w14:paraId="3CD853A2" w14:textId="77777777" w:rsidTr="490DE6A8">
        <w:trPr>
          <w:cantSplit/>
        </w:trPr>
        <w:tc>
          <w:tcPr>
            <w:tcW w:w="2884"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490DE6A8">
        <w:trPr>
          <w:cantSplit/>
        </w:trPr>
        <w:tc>
          <w:tcPr>
            <w:tcW w:w="2884" w:type="dxa"/>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490DE6A8">
        <w:trPr>
          <w:cantSplit/>
        </w:trPr>
        <w:tc>
          <w:tcPr>
            <w:tcW w:w="2884" w:type="dxa"/>
          </w:tcPr>
          <w:p w14:paraId="520D388E" w14:textId="77777777" w:rsidR="00EB1E5D" w:rsidRPr="007E0B31" w:rsidRDefault="00EB1E5D" w:rsidP="00EB1E5D">
            <w:pPr>
              <w:pStyle w:val="Arial11Bold"/>
              <w:rPr>
                <w:rFonts w:cs="Arial"/>
              </w:rPr>
            </w:pPr>
            <w:r w:rsidRPr="007E0B31">
              <w:rPr>
                <w:rFonts w:cs="Arial"/>
              </w:rPr>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490DE6A8">
        <w:trPr>
          <w:cantSplit/>
        </w:trPr>
        <w:tc>
          <w:tcPr>
            <w:tcW w:w="2884" w:type="dxa"/>
          </w:tcPr>
          <w:p w14:paraId="2BE0DBDE" w14:textId="77777777" w:rsidR="00EB1E5D" w:rsidRPr="007E0B31" w:rsidRDefault="00EB1E5D" w:rsidP="00EB1E5D">
            <w:pPr>
              <w:pStyle w:val="Arial11Bold"/>
              <w:rPr>
                <w:rFonts w:cs="Arial"/>
              </w:rPr>
            </w:pPr>
            <w:r w:rsidRPr="007E0B31">
              <w:rPr>
                <w:rFonts w:cs="Arial"/>
              </w:rPr>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490DE6A8">
        <w:trPr>
          <w:cantSplit/>
        </w:trPr>
        <w:tc>
          <w:tcPr>
            <w:tcW w:w="2884"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490DE6A8">
        <w:trPr>
          <w:cantSplit/>
        </w:trPr>
        <w:tc>
          <w:tcPr>
            <w:tcW w:w="2884" w:type="dxa"/>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490DE6A8">
        <w:trPr>
          <w:cantSplit/>
        </w:trPr>
        <w:tc>
          <w:tcPr>
            <w:tcW w:w="2884"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490DE6A8">
        <w:trPr>
          <w:cantSplit/>
        </w:trPr>
        <w:tc>
          <w:tcPr>
            <w:tcW w:w="2884"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490DE6A8">
        <w:trPr>
          <w:cantSplit/>
        </w:trPr>
        <w:tc>
          <w:tcPr>
            <w:tcW w:w="2884"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490DE6A8">
        <w:trPr>
          <w:cantSplit/>
        </w:trPr>
        <w:tc>
          <w:tcPr>
            <w:tcW w:w="2884" w:type="dxa"/>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490DE6A8">
        <w:trPr>
          <w:cantSplit/>
        </w:trPr>
        <w:tc>
          <w:tcPr>
            <w:tcW w:w="2884"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29A6343A"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B1E5D" w:rsidRPr="007E0B31" w14:paraId="00495AD3" w14:textId="77777777" w:rsidTr="490DE6A8">
        <w:trPr>
          <w:cantSplit/>
        </w:trPr>
        <w:tc>
          <w:tcPr>
            <w:tcW w:w="2884" w:type="dxa"/>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490DE6A8">
        <w:trPr>
          <w:cantSplit/>
        </w:trPr>
        <w:tc>
          <w:tcPr>
            <w:tcW w:w="2884" w:type="dxa"/>
          </w:tcPr>
          <w:p w14:paraId="192E0FD2" w14:textId="77777777" w:rsidR="00EB1E5D" w:rsidRPr="007E0B31" w:rsidRDefault="00EB1E5D" w:rsidP="00EB1E5D">
            <w:pPr>
              <w:pStyle w:val="Arial11Bold"/>
              <w:rPr>
                <w:rFonts w:cs="Arial"/>
              </w:rPr>
            </w:pPr>
            <w:r w:rsidRPr="007E0B31">
              <w:rPr>
                <w:rFonts w:cs="Arial"/>
              </w:rPr>
              <w:t>Relevant Scottish Transmission Licensee</w:t>
            </w:r>
          </w:p>
        </w:tc>
        <w:tc>
          <w:tcPr>
            <w:tcW w:w="6634" w:type="dxa"/>
          </w:tcPr>
          <w:p w14:paraId="1721A37D" w14:textId="77777777"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490DE6A8">
        <w:trPr>
          <w:cantSplit/>
        </w:trPr>
        <w:tc>
          <w:tcPr>
            <w:tcW w:w="2884"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766B658F"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490DE6A8">
        <w:trPr>
          <w:cantSplit/>
        </w:trPr>
        <w:tc>
          <w:tcPr>
            <w:tcW w:w="2884" w:type="dxa"/>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490DE6A8">
        <w:trPr>
          <w:cantSplit/>
        </w:trPr>
        <w:tc>
          <w:tcPr>
            <w:tcW w:w="2884"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490DE6A8">
        <w:trPr>
          <w:cantSplit/>
        </w:trPr>
        <w:tc>
          <w:tcPr>
            <w:tcW w:w="2884"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490DE6A8">
        <w:trPr>
          <w:cantSplit/>
        </w:trPr>
        <w:tc>
          <w:tcPr>
            <w:tcW w:w="2884" w:type="dxa"/>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490DE6A8">
        <w:trPr>
          <w:cantSplit/>
        </w:trPr>
        <w:tc>
          <w:tcPr>
            <w:tcW w:w="2884"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490DE6A8">
        <w:trPr>
          <w:cantSplit/>
        </w:trPr>
        <w:tc>
          <w:tcPr>
            <w:tcW w:w="2884"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490DE6A8">
        <w:trPr>
          <w:cantSplit/>
        </w:trPr>
        <w:tc>
          <w:tcPr>
            <w:tcW w:w="2884"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490DE6A8">
        <w:trPr>
          <w:cantSplit/>
        </w:trPr>
        <w:tc>
          <w:tcPr>
            <w:tcW w:w="2884" w:type="dxa"/>
          </w:tcPr>
          <w:p w14:paraId="78C5A95A" w14:textId="03432A01" w:rsidR="00C83F84" w:rsidRPr="007E0B31" w:rsidRDefault="00C83F84" w:rsidP="00EB1E5D">
            <w:pPr>
              <w:pStyle w:val="Arial11Bold"/>
              <w:rPr>
                <w:rFonts w:cs="Arial"/>
              </w:rPr>
            </w:pPr>
            <w:r>
              <w:rPr>
                <w:rFonts w:cs="Arial"/>
              </w:rPr>
              <w:t>Restoration Contractor</w:t>
            </w:r>
          </w:p>
        </w:tc>
        <w:tc>
          <w:tcPr>
            <w:tcW w:w="6634" w:type="dxa"/>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490DE6A8">
        <w:trPr>
          <w:cantSplit/>
        </w:trPr>
        <w:tc>
          <w:tcPr>
            <w:tcW w:w="2884" w:type="dxa"/>
          </w:tcPr>
          <w:p w14:paraId="40195733" w14:textId="7E5F900B" w:rsidR="00EB1E5D" w:rsidRPr="007E0B31" w:rsidRDefault="00EB1E5D" w:rsidP="00EB1E5D">
            <w:pPr>
              <w:pStyle w:val="Arial11Bold"/>
              <w:rPr>
                <w:rFonts w:cs="Arial"/>
              </w:rPr>
            </w:pPr>
            <w:r>
              <w:rPr>
                <w:rFonts w:cs="Arial"/>
              </w:rPr>
              <w:t>Restoration Plan</w:t>
            </w:r>
          </w:p>
        </w:tc>
        <w:tc>
          <w:tcPr>
            <w:tcW w:w="6634" w:type="dxa"/>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490DE6A8">
        <w:trPr>
          <w:cantSplit/>
        </w:trPr>
        <w:tc>
          <w:tcPr>
            <w:tcW w:w="2884"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41096B5E"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93310B" w:rsidRPr="007E0B31" w14:paraId="7A57EE5C" w14:textId="77777777" w:rsidTr="490DE6A8">
        <w:trPr>
          <w:cantSplit/>
        </w:trPr>
        <w:tc>
          <w:tcPr>
            <w:tcW w:w="2884" w:type="dxa"/>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 xml:space="preserve">Plant </w:t>
            </w:r>
            <w:proofErr w:type="spellStart"/>
            <w:r w:rsidR="00D039CA" w:rsidRPr="00D039CA">
              <w:rPr>
                <w:rFonts w:cs="Arial"/>
                <w:b/>
                <w:bCs/>
              </w:rPr>
              <w:t>Capablity</w:t>
            </w:r>
            <w:proofErr w:type="spellEnd"/>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490DE6A8">
        <w:trPr>
          <w:cantSplit/>
        </w:trPr>
        <w:tc>
          <w:tcPr>
            <w:tcW w:w="2884"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490DE6A8">
        <w:trPr>
          <w:cantSplit/>
        </w:trPr>
        <w:tc>
          <w:tcPr>
            <w:tcW w:w="2884" w:type="dxa"/>
          </w:tcPr>
          <w:p w14:paraId="7A0A7098" w14:textId="6C07E83D" w:rsidR="00EB1E5D" w:rsidRPr="00A24C6C" w:rsidRDefault="00EB1E5D" w:rsidP="00EB1E5D">
            <w:pPr>
              <w:pStyle w:val="Arial11Bold"/>
              <w:rPr>
                <w:rFonts w:cs="Arial"/>
              </w:rPr>
            </w:pPr>
            <w:r w:rsidRPr="00A24C6C">
              <w:rPr>
                <w:lang w:val="en-US"/>
              </w:rPr>
              <w:t>Retained EU Law</w:t>
            </w:r>
          </w:p>
        </w:tc>
        <w:tc>
          <w:tcPr>
            <w:tcW w:w="6634"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490DE6A8">
        <w:trPr>
          <w:cantSplit/>
        </w:trPr>
        <w:tc>
          <w:tcPr>
            <w:tcW w:w="2884" w:type="dxa"/>
          </w:tcPr>
          <w:p w14:paraId="0F616CE0" w14:textId="68331982" w:rsidR="00EB1E5D" w:rsidRPr="007E0B31" w:rsidRDefault="00EB1E5D" w:rsidP="00EB1E5D">
            <w:pPr>
              <w:pStyle w:val="Arial11Bold"/>
              <w:rPr>
                <w:rFonts w:cs="Arial"/>
              </w:rPr>
            </w:pPr>
            <w:r>
              <w:rPr>
                <w:rFonts w:cs="Arial"/>
              </w:rPr>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490DE6A8">
        <w:trPr>
          <w:cantSplit/>
        </w:trPr>
        <w:tc>
          <w:tcPr>
            <w:tcW w:w="2884" w:type="dxa"/>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490DE6A8">
        <w:trPr>
          <w:cantSplit/>
        </w:trPr>
        <w:tc>
          <w:tcPr>
            <w:tcW w:w="2884" w:type="dxa"/>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490DE6A8">
        <w:trPr>
          <w:cantSplit/>
        </w:trPr>
        <w:tc>
          <w:tcPr>
            <w:tcW w:w="2884" w:type="dxa"/>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490DE6A8">
        <w:trPr>
          <w:cantSplit/>
        </w:trPr>
        <w:tc>
          <w:tcPr>
            <w:tcW w:w="2884"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490DE6A8">
        <w:trPr>
          <w:cantSplit/>
        </w:trPr>
        <w:tc>
          <w:tcPr>
            <w:tcW w:w="2884" w:type="dxa"/>
          </w:tcPr>
          <w:p w14:paraId="7406B5EB" w14:textId="77777777" w:rsidR="00EB1E5D" w:rsidRPr="007E0B31" w:rsidRDefault="00EB1E5D" w:rsidP="00EB1E5D">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490DE6A8">
        <w:trPr>
          <w:cantSplit/>
        </w:trPr>
        <w:tc>
          <w:tcPr>
            <w:tcW w:w="2884"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490DE6A8">
        <w:trPr>
          <w:cantSplit/>
        </w:trPr>
        <w:tc>
          <w:tcPr>
            <w:tcW w:w="2884" w:type="dxa"/>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490DE6A8">
        <w:trPr>
          <w:cantSplit/>
        </w:trPr>
        <w:tc>
          <w:tcPr>
            <w:tcW w:w="2884"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proofErr w:type="gramStart"/>
            <w:r w:rsidRPr="007E0B31">
              <w:rPr>
                <w:rFonts w:cs="Arial"/>
                <w:b/>
              </w:rPr>
              <w:t>Earthing</w:t>
            </w:r>
            <w:proofErr w:type="gramEnd"/>
            <w:r w:rsidRPr="007E0B31">
              <w:rPr>
                <w:rFonts w:cs="Arial"/>
              </w:rPr>
              <w:t xml:space="preserve">. </w:t>
            </w:r>
          </w:p>
        </w:tc>
      </w:tr>
      <w:tr w:rsidR="00EB1E5D" w:rsidRPr="007E0B31" w14:paraId="5883E205" w14:textId="77777777" w:rsidTr="490DE6A8">
        <w:trPr>
          <w:cantSplit/>
        </w:trPr>
        <w:tc>
          <w:tcPr>
            <w:tcW w:w="2884" w:type="dxa"/>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490DE6A8">
        <w:trPr>
          <w:cantSplit/>
        </w:trPr>
        <w:tc>
          <w:tcPr>
            <w:tcW w:w="2884"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490DE6A8">
        <w:trPr>
          <w:cantSplit/>
        </w:trPr>
        <w:tc>
          <w:tcPr>
            <w:tcW w:w="2884"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490DE6A8">
        <w:trPr>
          <w:cantSplit/>
        </w:trPr>
        <w:tc>
          <w:tcPr>
            <w:tcW w:w="2884"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634" w:type="dxa"/>
          </w:tcPr>
          <w:p w14:paraId="78AAAC1A"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B1E5D" w:rsidRPr="007E0B31" w14:paraId="51287B91" w14:textId="77777777" w:rsidTr="490DE6A8">
        <w:trPr>
          <w:cantSplit/>
        </w:trPr>
        <w:tc>
          <w:tcPr>
            <w:tcW w:w="2884" w:type="dxa"/>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490DE6A8">
        <w:trPr>
          <w:cantSplit/>
        </w:trPr>
        <w:tc>
          <w:tcPr>
            <w:tcW w:w="2884" w:type="dxa"/>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490DE6A8">
        <w:trPr>
          <w:cantSplit/>
        </w:trPr>
        <w:tc>
          <w:tcPr>
            <w:tcW w:w="2884" w:type="dxa"/>
          </w:tcPr>
          <w:p w14:paraId="19193F66" w14:textId="77777777" w:rsidR="00EB1E5D" w:rsidRPr="007E0B31" w:rsidRDefault="00EB1E5D" w:rsidP="00EB1E5D">
            <w:pPr>
              <w:pStyle w:val="Arial11Bold"/>
              <w:rPr>
                <w:rFonts w:cs="Arial"/>
              </w:rPr>
            </w:pPr>
            <w:r w:rsidRPr="007E0B31">
              <w:rPr>
                <w:rFonts w:cs="Arial"/>
              </w:rPr>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490DE6A8">
        <w:trPr>
          <w:cantSplit/>
        </w:trPr>
        <w:tc>
          <w:tcPr>
            <w:tcW w:w="2884"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490DE6A8">
        <w:trPr>
          <w:cantSplit/>
        </w:trPr>
        <w:tc>
          <w:tcPr>
            <w:tcW w:w="2884" w:type="dxa"/>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490DE6A8">
        <w:trPr>
          <w:cantSplit/>
        </w:trPr>
        <w:tc>
          <w:tcPr>
            <w:tcW w:w="2884"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490DE6A8">
        <w:trPr>
          <w:cantSplit/>
        </w:trPr>
        <w:tc>
          <w:tcPr>
            <w:tcW w:w="2884"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490DE6A8">
        <w:trPr>
          <w:cantSplit/>
        </w:trPr>
        <w:tc>
          <w:tcPr>
            <w:tcW w:w="2884"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490DE6A8">
        <w:trPr>
          <w:cantSplit/>
        </w:trPr>
        <w:tc>
          <w:tcPr>
            <w:tcW w:w="2884"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490DE6A8">
        <w:trPr>
          <w:cantSplit/>
        </w:trPr>
        <w:tc>
          <w:tcPr>
            <w:tcW w:w="2884" w:type="dxa"/>
          </w:tcPr>
          <w:p w14:paraId="564BE747" w14:textId="77777777" w:rsidR="00EB1E5D" w:rsidRPr="007E0B31" w:rsidRDefault="00EB1E5D" w:rsidP="00EB1E5D">
            <w:pPr>
              <w:pStyle w:val="Arial11Bold"/>
              <w:rPr>
                <w:rFonts w:cs="Arial"/>
              </w:rPr>
            </w:pPr>
            <w:r w:rsidRPr="007E0B31">
              <w:rPr>
                <w:rFonts w:cs="Arial"/>
              </w:rPr>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proofErr w:type="gramStart"/>
            <w:r w:rsidRPr="007E0B31">
              <w:rPr>
                <w:rFonts w:cs="Arial"/>
                <w:b/>
              </w:rPr>
              <w:t>Embedded</w:t>
            </w:r>
            <w:proofErr w:type="gramEnd"/>
            <w:r w:rsidRPr="007E0B31">
              <w:rPr>
                <w:rFonts w:cs="Arial"/>
              </w:rPr>
              <w:t xml:space="preserve">, is zero. </w:t>
            </w:r>
          </w:p>
        </w:tc>
      </w:tr>
      <w:tr w:rsidR="00EB1E5D" w:rsidRPr="007E0B31" w14:paraId="2C5B1DCD" w14:textId="77777777" w:rsidTr="490DE6A8">
        <w:trPr>
          <w:cantSplit/>
        </w:trPr>
        <w:tc>
          <w:tcPr>
            <w:tcW w:w="2884"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490DE6A8">
        <w:trPr>
          <w:cantSplit/>
        </w:trPr>
        <w:tc>
          <w:tcPr>
            <w:tcW w:w="2884"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634"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490DE6A8">
        <w:trPr>
          <w:cantSplit/>
        </w:trPr>
        <w:tc>
          <w:tcPr>
            <w:tcW w:w="2884"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490DE6A8">
        <w:trPr>
          <w:cantSplit/>
        </w:trPr>
        <w:tc>
          <w:tcPr>
            <w:tcW w:w="2884"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490DE6A8">
        <w:trPr>
          <w:cantSplit/>
        </w:trPr>
        <w:tc>
          <w:tcPr>
            <w:tcW w:w="2884" w:type="dxa"/>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2A73E9" w:rsidRDefault="00EB1E5D" w:rsidP="00EB1E5D">
            <w:pPr>
              <w:pStyle w:val="Default"/>
              <w:jc w:val="both"/>
              <w:rPr>
                <w:sz w:val="20"/>
              </w:rPr>
            </w:pPr>
          </w:p>
        </w:tc>
      </w:tr>
      <w:tr w:rsidR="00EB1E5D" w:rsidRPr="007E0B31" w14:paraId="7BC2DAF6" w14:textId="77777777" w:rsidTr="490DE6A8">
        <w:trPr>
          <w:cantSplit/>
        </w:trPr>
        <w:tc>
          <w:tcPr>
            <w:tcW w:w="2884"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EB1E5D" w:rsidRPr="007E0B31" w14:paraId="1B5DF07B" w14:textId="77777777" w:rsidTr="005A3DF9">
        <w:trPr>
          <w:cantSplit/>
          <w:trHeight w:val="844"/>
        </w:trPr>
        <w:tc>
          <w:tcPr>
            <w:tcW w:w="2884"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EB1E5D" w:rsidRPr="007E0B31" w14:paraId="5ADB841A" w14:textId="77777777" w:rsidTr="005A3DF9">
        <w:trPr>
          <w:cantSplit/>
          <w:trHeight w:val="391"/>
        </w:trPr>
        <w:tc>
          <w:tcPr>
            <w:tcW w:w="2884" w:type="dxa"/>
          </w:tcPr>
          <w:p w14:paraId="7F34926A" w14:textId="77777777" w:rsidR="00EB1E5D" w:rsidRPr="005A3DF9" w:rsidRDefault="00EB1E5D" w:rsidP="005A3DF9">
            <w:pPr>
              <w:rPr>
                <w:b/>
                <w:bCs/>
              </w:rPr>
            </w:pPr>
            <w:r w:rsidRPr="005A3DF9">
              <w:rPr>
                <w:b/>
                <w:bCs/>
              </w:rPr>
              <w:t>Significant Event</w:t>
            </w:r>
          </w:p>
        </w:tc>
        <w:tc>
          <w:tcPr>
            <w:tcW w:w="6634" w:type="dxa"/>
          </w:tcPr>
          <w:p w14:paraId="1EE1E359" w14:textId="77777777" w:rsidR="00EB1E5D" w:rsidRPr="005A3DF9" w:rsidRDefault="00EB1E5D" w:rsidP="005A3DF9">
            <w:r w:rsidRPr="005A3DF9">
              <w:t xml:space="preserve">An </w:t>
            </w:r>
            <w:r w:rsidRPr="005A3DF9">
              <w:rPr>
                <w:b/>
                <w:bCs/>
              </w:rPr>
              <w:t>Event</w:t>
            </w:r>
            <w:r w:rsidRPr="005A3DF9">
              <w:t>, as defined in OC3.4.1.</w:t>
            </w:r>
          </w:p>
        </w:tc>
      </w:tr>
      <w:tr w:rsidR="00EB1E5D" w:rsidRPr="007E0B31" w14:paraId="1BEA81BE" w14:textId="77777777" w:rsidTr="490DE6A8">
        <w:trPr>
          <w:cantSplit/>
        </w:trPr>
        <w:tc>
          <w:tcPr>
            <w:tcW w:w="2884"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490DE6A8">
        <w:trPr>
          <w:cantSplit/>
        </w:trPr>
        <w:tc>
          <w:tcPr>
            <w:tcW w:w="2884" w:type="dxa"/>
          </w:tcPr>
          <w:p w14:paraId="0E800888" w14:textId="77777777" w:rsidR="00EB1E5D" w:rsidRPr="007E0B31" w:rsidRDefault="00EB1E5D" w:rsidP="00EB1E5D">
            <w:pPr>
              <w:pStyle w:val="Arial11Bold"/>
              <w:rPr>
                <w:rFonts w:cs="Arial"/>
              </w:rPr>
            </w:pPr>
            <w:r w:rsidRPr="007E0B31">
              <w:rPr>
                <w:rFonts w:cs="Arial"/>
              </w:rPr>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490DE6A8">
        <w:trPr>
          <w:cantSplit/>
        </w:trPr>
        <w:tc>
          <w:tcPr>
            <w:tcW w:w="2884"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490DE6A8">
        <w:trPr>
          <w:cantSplit/>
        </w:trPr>
        <w:tc>
          <w:tcPr>
            <w:tcW w:w="2884"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490DE6A8">
        <w:trPr>
          <w:cantSplit/>
        </w:trPr>
        <w:tc>
          <w:tcPr>
            <w:tcW w:w="2884"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490DE6A8">
        <w:trPr>
          <w:cantSplit/>
        </w:trPr>
        <w:tc>
          <w:tcPr>
            <w:tcW w:w="2884"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490DE6A8">
        <w:trPr>
          <w:cantSplit/>
        </w:trPr>
        <w:tc>
          <w:tcPr>
            <w:tcW w:w="2884"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490DE6A8">
        <w:trPr>
          <w:cantSplit/>
        </w:trPr>
        <w:tc>
          <w:tcPr>
            <w:tcW w:w="2884" w:type="dxa"/>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490DE6A8">
        <w:trPr>
          <w:cantSplit/>
        </w:trPr>
        <w:tc>
          <w:tcPr>
            <w:tcW w:w="2884"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490DE6A8">
        <w:trPr>
          <w:cantSplit/>
        </w:trPr>
        <w:tc>
          <w:tcPr>
            <w:tcW w:w="2884" w:type="dxa"/>
          </w:tcPr>
          <w:p w14:paraId="07FA4ADB" w14:textId="77777777" w:rsidR="00EB1E5D" w:rsidRPr="007E0B31" w:rsidRDefault="00EB1E5D" w:rsidP="00EB1E5D">
            <w:pPr>
              <w:pStyle w:val="Arial11Bold"/>
              <w:rPr>
                <w:rFonts w:cs="Arial"/>
              </w:rPr>
            </w:pPr>
            <w:r w:rsidRPr="007E0B31">
              <w:rPr>
                <w:rFonts w:cs="Arial"/>
              </w:rPr>
              <w:t>Small Power Station</w:t>
            </w:r>
          </w:p>
        </w:tc>
        <w:tc>
          <w:tcPr>
            <w:tcW w:w="6634"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4218E8A6"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490DE6A8">
        <w:trPr>
          <w:cantSplit/>
        </w:trPr>
        <w:tc>
          <w:tcPr>
            <w:tcW w:w="2884"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490DE6A8">
        <w:trPr>
          <w:cantSplit/>
        </w:trPr>
        <w:tc>
          <w:tcPr>
            <w:tcW w:w="2884" w:type="dxa"/>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490DE6A8">
        <w:trPr>
          <w:cantSplit/>
        </w:trPr>
        <w:tc>
          <w:tcPr>
            <w:tcW w:w="2884" w:type="dxa"/>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490DE6A8">
        <w:trPr>
          <w:cantSplit/>
        </w:trPr>
        <w:tc>
          <w:tcPr>
            <w:tcW w:w="2884" w:type="dxa"/>
          </w:tcPr>
          <w:p w14:paraId="0F9E2157" w14:textId="5498E044" w:rsidR="00EB1E5D" w:rsidRDefault="00EB1E5D" w:rsidP="00EB1E5D">
            <w:pPr>
              <w:pStyle w:val="Arial11Bold"/>
              <w:rPr>
                <w:rFonts w:cs="Arial"/>
              </w:rPr>
            </w:pPr>
            <w:r w:rsidRPr="007E0B31">
              <w:rPr>
                <w:rFonts w:cs="Arial"/>
              </w:rPr>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B1E5D" w:rsidRPr="007E0B31" w:rsidRDefault="00EB1E5D" w:rsidP="002A73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490DE6A8">
        <w:trPr>
          <w:cantSplit/>
        </w:trPr>
        <w:tc>
          <w:tcPr>
            <w:tcW w:w="2884"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490DE6A8">
        <w:trPr>
          <w:cantSplit/>
        </w:trPr>
        <w:tc>
          <w:tcPr>
            <w:tcW w:w="2884" w:type="dxa"/>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490DE6A8">
        <w:trPr>
          <w:cantSplit/>
        </w:trPr>
        <w:tc>
          <w:tcPr>
            <w:tcW w:w="2884" w:type="dxa"/>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490DE6A8">
        <w:trPr>
          <w:cantSplit/>
        </w:trPr>
        <w:tc>
          <w:tcPr>
            <w:tcW w:w="2884" w:type="dxa"/>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490DE6A8">
        <w:trPr>
          <w:cantSplit/>
        </w:trPr>
        <w:tc>
          <w:tcPr>
            <w:tcW w:w="2884" w:type="dxa"/>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490DE6A8">
        <w:trPr>
          <w:cantSplit/>
        </w:trPr>
        <w:tc>
          <w:tcPr>
            <w:tcW w:w="2884"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490DE6A8">
        <w:trPr>
          <w:cantSplit/>
        </w:trPr>
        <w:tc>
          <w:tcPr>
            <w:tcW w:w="2884" w:type="dxa"/>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490DE6A8">
        <w:trPr>
          <w:cantSplit/>
        </w:trPr>
        <w:tc>
          <w:tcPr>
            <w:tcW w:w="2884"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490DE6A8">
        <w:trPr>
          <w:cantSplit/>
        </w:trPr>
        <w:tc>
          <w:tcPr>
            <w:tcW w:w="2884" w:type="dxa"/>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490DE6A8">
        <w:trPr>
          <w:cantSplit/>
        </w:trPr>
        <w:tc>
          <w:tcPr>
            <w:tcW w:w="2884" w:type="dxa"/>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490DE6A8">
        <w:trPr>
          <w:cantSplit/>
        </w:trPr>
        <w:tc>
          <w:tcPr>
            <w:tcW w:w="2884" w:type="dxa"/>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490DE6A8">
        <w:trPr>
          <w:cantSplit/>
        </w:trPr>
        <w:tc>
          <w:tcPr>
            <w:tcW w:w="2884" w:type="dxa"/>
          </w:tcPr>
          <w:p w14:paraId="5B112BC4" w14:textId="77777777" w:rsidR="00EB1E5D" w:rsidRPr="007E0B31" w:rsidRDefault="00EB1E5D" w:rsidP="00EB1E5D">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490DE6A8">
        <w:trPr>
          <w:cantSplit/>
        </w:trPr>
        <w:tc>
          <w:tcPr>
            <w:tcW w:w="2884"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490DE6A8">
        <w:trPr>
          <w:cantSplit/>
        </w:trPr>
        <w:tc>
          <w:tcPr>
            <w:tcW w:w="2884" w:type="dxa"/>
          </w:tcPr>
          <w:p w14:paraId="6A1EE8B9" w14:textId="77777777" w:rsidR="00EB1E5D" w:rsidRPr="007E0B31" w:rsidRDefault="00EB1E5D" w:rsidP="00EB1E5D">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490DE6A8">
        <w:trPr>
          <w:cantSplit/>
        </w:trPr>
        <w:tc>
          <w:tcPr>
            <w:tcW w:w="2884" w:type="dxa"/>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490DE6A8">
        <w:trPr>
          <w:cantSplit/>
        </w:trPr>
        <w:tc>
          <w:tcPr>
            <w:tcW w:w="2884" w:type="dxa"/>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B1E5D" w:rsidRPr="007E0B31" w:rsidRDefault="00EB1E5D" w:rsidP="002A73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490DE6A8">
        <w:trPr>
          <w:cantSplit/>
          <w:trHeight w:val="2631"/>
        </w:trPr>
        <w:tc>
          <w:tcPr>
            <w:tcW w:w="2884" w:type="dxa"/>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2A73E9">
            <w:pPr>
              <w:jc w:val="center"/>
            </w:pPr>
          </w:p>
        </w:tc>
      </w:tr>
      <w:tr w:rsidR="00EB1E5D" w:rsidRPr="007E0B31" w14:paraId="17661C2E" w14:textId="77777777" w:rsidTr="490DE6A8">
        <w:trPr>
          <w:cantSplit/>
        </w:trPr>
        <w:tc>
          <w:tcPr>
            <w:tcW w:w="2884"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490DE6A8">
        <w:trPr>
          <w:cantSplit/>
        </w:trPr>
        <w:tc>
          <w:tcPr>
            <w:tcW w:w="2884"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490DE6A8">
        <w:trPr>
          <w:cantSplit/>
        </w:trPr>
        <w:tc>
          <w:tcPr>
            <w:tcW w:w="2884"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EB1E5D" w:rsidRPr="007E0B31" w14:paraId="25ADF21B" w14:textId="77777777" w:rsidTr="490DE6A8">
        <w:trPr>
          <w:cantSplit/>
        </w:trPr>
        <w:tc>
          <w:tcPr>
            <w:tcW w:w="2884"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490DE6A8">
        <w:trPr>
          <w:cantSplit/>
        </w:trPr>
        <w:tc>
          <w:tcPr>
            <w:tcW w:w="2884"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490DE6A8">
        <w:trPr>
          <w:cantSplit/>
        </w:trPr>
        <w:tc>
          <w:tcPr>
            <w:tcW w:w="2884" w:type="dxa"/>
          </w:tcPr>
          <w:p w14:paraId="361EF41C" w14:textId="77777777" w:rsidR="00EB1E5D" w:rsidRPr="007E0B31" w:rsidRDefault="00EB1E5D" w:rsidP="00EB1E5D">
            <w:pPr>
              <w:pStyle w:val="Arial11Bold"/>
              <w:rPr>
                <w:rFonts w:cs="Arial"/>
              </w:rPr>
            </w:pPr>
            <w:r w:rsidRPr="007E0B31">
              <w:rPr>
                <w:rFonts w:cs="Arial"/>
              </w:rPr>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490DE6A8">
        <w:trPr>
          <w:cantSplit/>
        </w:trPr>
        <w:tc>
          <w:tcPr>
            <w:tcW w:w="2884" w:type="dxa"/>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490DE6A8">
        <w:trPr>
          <w:cantSplit/>
        </w:trPr>
        <w:tc>
          <w:tcPr>
            <w:tcW w:w="2884" w:type="dxa"/>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490DE6A8">
        <w:trPr>
          <w:cantSplit/>
        </w:trPr>
        <w:tc>
          <w:tcPr>
            <w:tcW w:w="2884" w:type="dxa"/>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490DE6A8">
        <w:trPr>
          <w:cantSplit/>
        </w:trPr>
        <w:tc>
          <w:tcPr>
            <w:tcW w:w="2884" w:type="dxa"/>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490DE6A8">
        <w:trPr>
          <w:cantSplit/>
        </w:trPr>
        <w:tc>
          <w:tcPr>
            <w:tcW w:w="2884"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490DE6A8">
        <w:trPr>
          <w:cantSplit/>
        </w:trPr>
        <w:tc>
          <w:tcPr>
            <w:tcW w:w="2884"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490DE6A8">
        <w:trPr>
          <w:cantSplit/>
        </w:trPr>
        <w:tc>
          <w:tcPr>
            <w:tcW w:w="2884"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490DE6A8">
        <w:trPr>
          <w:cantSplit/>
        </w:trPr>
        <w:tc>
          <w:tcPr>
            <w:tcW w:w="2884"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490DE6A8">
        <w:trPr>
          <w:cantSplit/>
        </w:trPr>
        <w:tc>
          <w:tcPr>
            <w:tcW w:w="2884"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490DE6A8">
        <w:trPr>
          <w:cantSplit/>
        </w:trPr>
        <w:tc>
          <w:tcPr>
            <w:tcW w:w="2884"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EB1E5D" w:rsidRPr="007E0B31" w14:paraId="7CE97EC2" w14:textId="77777777" w:rsidTr="490DE6A8">
        <w:trPr>
          <w:cantSplit/>
        </w:trPr>
        <w:tc>
          <w:tcPr>
            <w:tcW w:w="2884"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490DE6A8">
        <w:trPr>
          <w:cantSplit/>
        </w:trPr>
        <w:tc>
          <w:tcPr>
            <w:tcW w:w="2884" w:type="dxa"/>
          </w:tcPr>
          <w:p w14:paraId="24B0D1A3" w14:textId="77777777" w:rsidR="00EB1E5D" w:rsidRPr="007E0B31" w:rsidRDefault="00EB1E5D" w:rsidP="00EB1E5D">
            <w:pPr>
              <w:pStyle w:val="Arial11Bold"/>
              <w:rPr>
                <w:rFonts w:cs="Arial"/>
              </w:rPr>
            </w:pPr>
            <w:r w:rsidRPr="007E0B31">
              <w:rPr>
                <w:rFonts w:cs="Arial"/>
              </w:rPr>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490DE6A8">
        <w:trPr>
          <w:cantSplit/>
        </w:trPr>
        <w:tc>
          <w:tcPr>
            <w:tcW w:w="2884"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490DE6A8">
        <w:trPr>
          <w:cantSplit/>
        </w:trPr>
        <w:tc>
          <w:tcPr>
            <w:tcW w:w="2884"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490DE6A8">
        <w:trPr>
          <w:cantSplit/>
        </w:trPr>
        <w:tc>
          <w:tcPr>
            <w:tcW w:w="2884"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490DE6A8">
        <w:trPr>
          <w:cantSplit/>
        </w:trPr>
        <w:tc>
          <w:tcPr>
            <w:tcW w:w="2884"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490DE6A8">
        <w:trPr>
          <w:cantSplit/>
        </w:trPr>
        <w:tc>
          <w:tcPr>
            <w:tcW w:w="2884" w:type="dxa"/>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490DE6A8">
        <w:trPr>
          <w:cantSplit/>
        </w:trPr>
        <w:tc>
          <w:tcPr>
            <w:tcW w:w="2884"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1231D8">
        <w:trPr>
          <w:cantSplit/>
          <w:trHeight w:val="552"/>
        </w:trPr>
        <w:tc>
          <w:tcPr>
            <w:tcW w:w="2884" w:type="dxa"/>
          </w:tcPr>
          <w:p w14:paraId="3549E3D2" w14:textId="77777777" w:rsidR="00EB1E5D" w:rsidRPr="001231D8" w:rsidRDefault="00EB1E5D" w:rsidP="001231D8">
            <w:pPr>
              <w:rPr>
                <w:b/>
                <w:bCs/>
              </w:rPr>
            </w:pPr>
            <w:r w:rsidRPr="001231D8">
              <w:rPr>
                <w:b/>
                <w:bCs/>
              </w:rPr>
              <w:t>System Incidents Report</w:t>
            </w:r>
          </w:p>
        </w:tc>
        <w:tc>
          <w:tcPr>
            <w:tcW w:w="6634" w:type="dxa"/>
          </w:tcPr>
          <w:p w14:paraId="6EB5AF5A" w14:textId="77777777" w:rsidR="00EB1E5D" w:rsidRPr="001231D8" w:rsidRDefault="00EB1E5D" w:rsidP="001231D8">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EB1E5D" w:rsidRPr="007E0B31" w14:paraId="64E976F1" w14:textId="77777777" w:rsidTr="490DE6A8">
        <w:trPr>
          <w:cantSplit/>
        </w:trPr>
        <w:tc>
          <w:tcPr>
            <w:tcW w:w="2884" w:type="dxa"/>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490DE6A8">
        <w:trPr>
          <w:cantSplit/>
        </w:trPr>
        <w:tc>
          <w:tcPr>
            <w:tcW w:w="2884"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490DE6A8">
        <w:trPr>
          <w:cantSplit/>
        </w:trPr>
        <w:tc>
          <w:tcPr>
            <w:tcW w:w="2884"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490DE6A8">
        <w:trPr>
          <w:cantSplit/>
        </w:trPr>
        <w:tc>
          <w:tcPr>
            <w:tcW w:w="2884" w:type="dxa"/>
          </w:tcPr>
          <w:p w14:paraId="7FAE100E" w14:textId="5C92C90A" w:rsidR="00EB1E5D" w:rsidRPr="00636020" w:rsidRDefault="00EB1E5D" w:rsidP="00EB1E5D">
            <w:pPr>
              <w:pStyle w:val="Arial11Bold"/>
              <w:rPr>
                <w:bCs/>
              </w:rPr>
            </w:pPr>
            <w:r>
              <w:rPr>
                <w:rFonts w:cs="Arial"/>
              </w:rPr>
              <w:t>System Restoration</w:t>
            </w:r>
          </w:p>
        </w:tc>
        <w:tc>
          <w:tcPr>
            <w:tcW w:w="6634" w:type="dxa"/>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490DE6A8">
        <w:trPr>
          <w:cantSplit/>
        </w:trPr>
        <w:tc>
          <w:tcPr>
            <w:tcW w:w="2884" w:type="dxa"/>
          </w:tcPr>
          <w:p w14:paraId="0120BCB8" w14:textId="3A83B8E2" w:rsidR="00EB1E5D" w:rsidRDefault="00EB1E5D" w:rsidP="00EB1E5D">
            <w:pPr>
              <w:pStyle w:val="Arial11Bold"/>
              <w:rPr>
                <w:rFonts w:cs="Arial"/>
              </w:rPr>
            </w:pPr>
            <w:r>
              <w:rPr>
                <w:rFonts w:cs="Arial"/>
              </w:rPr>
              <w:t>System Restoration Region</w:t>
            </w:r>
          </w:p>
        </w:tc>
        <w:tc>
          <w:tcPr>
            <w:tcW w:w="6634" w:type="dxa"/>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490DE6A8">
        <w:trPr>
          <w:cantSplit/>
        </w:trPr>
        <w:tc>
          <w:tcPr>
            <w:tcW w:w="2884" w:type="dxa"/>
          </w:tcPr>
          <w:p w14:paraId="7FC4DAB5" w14:textId="7005E6F4" w:rsidR="00EB1E5D" w:rsidRPr="007E0B31" w:rsidRDefault="00EB1E5D" w:rsidP="00EB1E5D">
            <w:pPr>
              <w:pStyle w:val="Arial11Bold"/>
              <w:rPr>
                <w:rFonts w:cs="Arial"/>
              </w:rPr>
            </w:pPr>
            <w:r w:rsidRPr="00636020">
              <w:rPr>
                <w:bCs/>
              </w:rPr>
              <w:t>System Restoration Plan</w:t>
            </w:r>
          </w:p>
        </w:tc>
        <w:tc>
          <w:tcPr>
            <w:tcW w:w="6634"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490DE6A8">
        <w:trPr>
          <w:cantSplit/>
        </w:trPr>
        <w:tc>
          <w:tcPr>
            <w:tcW w:w="2884"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0DAB7FEF"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490DE6A8">
        <w:trPr>
          <w:cantSplit/>
        </w:trPr>
        <w:tc>
          <w:tcPr>
            <w:tcW w:w="2884" w:type="dxa"/>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490DE6A8">
        <w:trPr>
          <w:cantSplit/>
        </w:trPr>
        <w:tc>
          <w:tcPr>
            <w:tcW w:w="2884" w:type="dxa"/>
          </w:tcPr>
          <w:p w14:paraId="7BAC63AF" w14:textId="77777777" w:rsidR="00EB1E5D" w:rsidRPr="007E0B31" w:rsidRDefault="00EB1E5D" w:rsidP="00EB1E5D">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490DE6A8">
        <w:trPr>
          <w:cantSplit/>
        </w:trPr>
        <w:tc>
          <w:tcPr>
            <w:tcW w:w="2884" w:type="dxa"/>
          </w:tcPr>
          <w:p w14:paraId="6FAF95FE" w14:textId="77777777" w:rsidR="00EB1E5D" w:rsidRPr="007E0B31" w:rsidRDefault="00EB1E5D" w:rsidP="00EB1E5D">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EB1E5D" w:rsidRPr="007E0B31" w:rsidRDefault="00EB1E5D" w:rsidP="00EB1E5D">
            <w:pPr>
              <w:pStyle w:val="TableArial11"/>
              <w:rPr>
                <w:rFonts w:cs="Arial"/>
              </w:rPr>
            </w:pPr>
            <w:bookmarkStart w:id="50"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0"/>
            <w:r w:rsidRPr="007E0B31">
              <w:rPr>
                <w:rFonts w:cs="Arial"/>
              </w:rPr>
              <w:t>.</w:t>
            </w:r>
          </w:p>
        </w:tc>
      </w:tr>
      <w:tr w:rsidR="00EB1E5D" w:rsidRPr="007E0B31" w14:paraId="1DA61D3F" w14:textId="77777777" w:rsidTr="490DE6A8">
        <w:trPr>
          <w:cantSplit/>
        </w:trPr>
        <w:tc>
          <w:tcPr>
            <w:tcW w:w="2884" w:type="dxa"/>
          </w:tcPr>
          <w:p w14:paraId="68676C7F" w14:textId="77777777" w:rsidR="00EB1E5D" w:rsidRPr="007E0B31" w:rsidRDefault="00EB1E5D" w:rsidP="00EB1E5D">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EB1E5D" w:rsidRPr="007E0B31" w:rsidRDefault="00EB1E5D" w:rsidP="00EB1E5D">
            <w:pPr>
              <w:pStyle w:val="TableArial11"/>
              <w:rPr>
                <w:rFonts w:cs="Arial"/>
              </w:rPr>
            </w:pPr>
            <w:bookmarkStart w:id="51"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51"/>
          </w:p>
        </w:tc>
      </w:tr>
      <w:tr w:rsidR="00EB1E5D" w:rsidRPr="007E0B31" w14:paraId="5E31ADD9" w14:textId="77777777" w:rsidTr="490DE6A8">
        <w:trPr>
          <w:cantSplit/>
        </w:trPr>
        <w:tc>
          <w:tcPr>
            <w:tcW w:w="2884"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490DE6A8">
        <w:trPr>
          <w:cantSplit/>
        </w:trPr>
        <w:tc>
          <w:tcPr>
            <w:tcW w:w="2884"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490DE6A8">
        <w:trPr>
          <w:cantSplit/>
        </w:trPr>
        <w:tc>
          <w:tcPr>
            <w:tcW w:w="2884" w:type="dxa"/>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490DE6A8">
        <w:trPr>
          <w:cantSplit/>
        </w:trPr>
        <w:tc>
          <w:tcPr>
            <w:tcW w:w="2884" w:type="dxa"/>
          </w:tcPr>
          <w:p w14:paraId="567E2BEF" w14:textId="695F4B81" w:rsidR="00EB1E5D" w:rsidRDefault="00EB1E5D" w:rsidP="00EB1E5D">
            <w:pPr>
              <w:pStyle w:val="Arial11Bold"/>
              <w:rPr>
                <w:rFonts w:cs="Arial"/>
              </w:rPr>
            </w:pPr>
            <w:r w:rsidRPr="0081264E">
              <w:rPr>
                <w:rFonts w:cs="Arial"/>
              </w:rPr>
              <w:t>TERRE Activation Period</w:t>
            </w:r>
          </w:p>
        </w:tc>
        <w:tc>
          <w:tcPr>
            <w:tcW w:w="6634" w:type="dxa"/>
          </w:tcPr>
          <w:p w14:paraId="41684B89" w14:textId="1905B62B" w:rsidR="00EB1E5D" w:rsidRPr="0081264E" w:rsidRDefault="00EB1E5D" w:rsidP="00EB1E5D">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490DE6A8">
        <w:trPr>
          <w:cantSplit/>
        </w:trPr>
        <w:tc>
          <w:tcPr>
            <w:tcW w:w="2884"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490DE6A8">
        <w:trPr>
          <w:cantSplit/>
        </w:trPr>
        <w:tc>
          <w:tcPr>
            <w:tcW w:w="2884" w:type="dxa"/>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490DE6A8">
        <w:trPr>
          <w:cantSplit/>
        </w:trPr>
        <w:tc>
          <w:tcPr>
            <w:tcW w:w="2884" w:type="dxa"/>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490DE6A8">
        <w:trPr>
          <w:cantSplit/>
        </w:trPr>
        <w:tc>
          <w:tcPr>
            <w:tcW w:w="2884"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490DE6A8">
        <w:trPr>
          <w:cantSplit/>
        </w:trPr>
        <w:tc>
          <w:tcPr>
            <w:tcW w:w="2884" w:type="dxa"/>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490DE6A8">
        <w:trPr>
          <w:cantSplit/>
        </w:trPr>
        <w:tc>
          <w:tcPr>
            <w:tcW w:w="2884"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490DE6A8">
        <w:trPr>
          <w:cantSplit/>
        </w:trPr>
        <w:tc>
          <w:tcPr>
            <w:tcW w:w="2884"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490DE6A8">
        <w:trPr>
          <w:cantSplit/>
        </w:trPr>
        <w:tc>
          <w:tcPr>
            <w:tcW w:w="2884" w:type="dxa"/>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490DE6A8">
        <w:trPr>
          <w:cantSplit/>
        </w:trPr>
        <w:tc>
          <w:tcPr>
            <w:tcW w:w="2884" w:type="dxa"/>
          </w:tcPr>
          <w:p w14:paraId="1F60112F" w14:textId="41D5FEBC" w:rsidR="00EB1E5D" w:rsidRPr="00875FA6" w:rsidRDefault="00EB1E5D" w:rsidP="00EB1E5D">
            <w:pPr>
              <w:pStyle w:val="Arial11Bold"/>
            </w:pPr>
            <w:r w:rsidRPr="00875FA6">
              <w:t>Test Plan</w:t>
            </w:r>
          </w:p>
        </w:tc>
        <w:tc>
          <w:tcPr>
            <w:tcW w:w="6634" w:type="dxa"/>
          </w:tcPr>
          <w:p w14:paraId="438005A0" w14:textId="414669A8"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t>
            </w:r>
            <w:proofErr w:type="gramStart"/>
            <w:r w:rsidRPr="00875FA6">
              <w:rPr>
                <w:b/>
              </w:rPr>
              <w:t>Website</w:t>
            </w:r>
            <w:proofErr w:type="gramEnd"/>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490DE6A8">
        <w:trPr>
          <w:cantSplit/>
        </w:trPr>
        <w:tc>
          <w:tcPr>
            <w:tcW w:w="2884" w:type="dxa"/>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490DE6A8">
        <w:trPr>
          <w:cantSplit/>
        </w:trPr>
        <w:tc>
          <w:tcPr>
            <w:tcW w:w="2884" w:type="dxa"/>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490DE6A8">
        <w:trPr>
          <w:cantSplit/>
        </w:trPr>
        <w:tc>
          <w:tcPr>
            <w:tcW w:w="2884" w:type="dxa"/>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490DE6A8">
        <w:trPr>
          <w:cantSplit/>
        </w:trPr>
        <w:tc>
          <w:tcPr>
            <w:tcW w:w="2884" w:type="dxa"/>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490DE6A8">
        <w:trPr>
          <w:cantSplit/>
        </w:trPr>
        <w:tc>
          <w:tcPr>
            <w:tcW w:w="2884"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490DE6A8">
        <w:trPr>
          <w:cantSplit/>
        </w:trPr>
        <w:tc>
          <w:tcPr>
            <w:tcW w:w="2884" w:type="dxa"/>
          </w:tcPr>
          <w:p w14:paraId="46DE90D6" w14:textId="315D2376" w:rsidR="00EB1E5D" w:rsidRPr="007E0B31" w:rsidRDefault="00EB1E5D" w:rsidP="00EB1E5D">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490DE6A8">
        <w:trPr>
          <w:cantSplit/>
        </w:trPr>
        <w:tc>
          <w:tcPr>
            <w:tcW w:w="2884" w:type="dxa"/>
          </w:tcPr>
          <w:p w14:paraId="1E0D9CB3" w14:textId="157BEEAF" w:rsidR="00EB1E5D" w:rsidRPr="00A438EF" w:rsidRDefault="00EB1E5D" w:rsidP="00EB1E5D">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EB1E5D" w:rsidRPr="00CE4CCF" w:rsidRDefault="008D1AD0" w:rsidP="00AF6DF2">
            <w:pPr>
              <w:pStyle w:val="Default"/>
              <w:jc w:val="both"/>
            </w:pPr>
            <w:r w:rsidRPr="002A73E9">
              <w:rPr>
                <w:sz w:val="20"/>
                <w:szCs w:val="20"/>
              </w:rPr>
              <w:t xml:space="preserve">The ability of a </w:t>
            </w:r>
            <w:r w:rsidR="00052110" w:rsidRPr="002A73E9">
              <w:rPr>
                <w:b/>
                <w:bCs/>
                <w:sz w:val="20"/>
                <w:szCs w:val="20"/>
              </w:rPr>
              <w:t>Restoration Contractor’s Plant</w:t>
            </w:r>
            <w:r w:rsidR="00052110" w:rsidRPr="002A73E9">
              <w:rPr>
                <w:sz w:val="20"/>
                <w:szCs w:val="20"/>
              </w:rPr>
              <w:t xml:space="preserve"> </w:t>
            </w:r>
            <w:r w:rsidRPr="002A73E9">
              <w:rPr>
                <w:sz w:val="20"/>
                <w:szCs w:val="20"/>
              </w:rPr>
              <w:t xml:space="preserve">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w:t>
            </w:r>
            <w:r w:rsidR="00B821F5" w:rsidRPr="002A73E9">
              <w:rPr>
                <w:sz w:val="20"/>
                <w:szCs w:val="20"/>
              </w:rPr>
              <w:t xml:space="preserve">be </w:t>
            </w:r>
            <w:r w:rsidR="00AF3052" w:rsidRPr="002A73E9">
              <w:rPr>
                <w:b/>
                <w:bCs/>
                <w:sz w:val="20"/>
                <w:szCs w:val="20"/>
              </w:rPr>
              <w:t>S</w:t>
            </w:r>
            <w:r w:rsidR="00052110" w:rsidRPr="002A73E9">
              <w:rPr>
                <w:b/>
                <w:bCs/>
                <w:sz w:val="20"/>
                <w:szCs w:val="20"/>
              </w:rPr>
              <w:t>ynchronise</w:t>
            </w:r>
            <w:r w:rsidR="00B821F5" w:rsidRPr="002A73E9">
              <w:rPr>
                <w:b/>
                <w:bCs/>
                <w:sz w:val="20"/>
                <w:szCs w:val="20"/>
              </w:rPr>
              <w:t>d</w:t>
            </w:r>
            <w:r w:rsidRPr="002A73E9">
              <w:rPr>
                <w:sz w:val="20"/>
                <w:szCs w:val="20"/>
              </w:rPr>
              <w:t xml:space="preserve"> and </w:t>
            </w:r>
            <w:r w:rsidR="00B821F5" w:rsidRPr="002A73E9">
              <w:rPr>
                <w:sz w:val="20"/>
                <w:szCs w:val="20"/>
              </w:rPr>
              <w:t xml:space="preserve">remain </w:t>
            </w:r>
            <w:r w:rsidR="00AF3052" w:rsidRPr="002A73E9">
              <w:rPr>
                <w:b/>
                <w:bCs/>
                <w:sz w:val="20"/>
                <w:szCs w:val="20"/>
              </w:rPr>
              <w:t>S</w:t>
            </w:r>
            <w:r w:rsidR="00B821F5" w:rsidRPr="002A73E9">
              <w:rPr>
                <w:b/>
                <w:bCs/>
                <w:sz w:val="20"/>
                <w:szCs w:val="20"/>
              </w:rPr>
              <w:t>ynchronised</w:t>
            </w:r>
            <w:r w:rsidRPr="002A73E9">
              <w:rPr>
                <w:sz w:val="20"/>
                <w:szCs w:val="20"/>
              </w:rPr>
              <w:t xml:space="preserve"> </w:t>
            </w:r>
            <w:r w:rsidR="00AF3052" w:rsidRPr="002A73E9">
              <w:rPr>
                <w:sz w:val="20"/>
                <w:szCs w:val="20"/>
              </w:rPr>
              <w:t xml:space="preserve">to </w:t>
            </w:r>
            <w:r w:rsidRPr="002A73E9">
              <w:rPr>
                <w:sz w:val="20"/>
                <w:szCs w:val="20"/>
              </w:rPr>
              <w:t xml:space="preserve">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w:t>
            </w:r>
            <w:proofErr w:type="gramStart"/>
            <w:r w:rsidRPr="002A73E9">
              <w:rPr>
                <w:sz w:val="20"/>
                <w:szCs w:val="20"/>
              </w:rPr>
              <w:t>time period</w:t>
            </w:r>
            <w:proofErr w:type="gramEnd"/>
            <w:r w:rsidR="00096F3A" w:rsidRPr="002A73E9">
              <w:rPr>
                <w:sz w:val="20"/>
                <w:szCs w:val="20"/>
              </w:rPr>
              <w:t>,</w:t>
            </w:r>
            <w:r w:rsidR="000E0153" w:rsidRPr="002A73E9">
              <w:rPr>
                <w:sz w:val="20"/>
                <w:szCs w:val="20"/>
              </w:rPr>
              <w:t xml:space="preserve"> </w:t>
            </w:r>
            <w:r w:rsidR="00096F3A" w:rsidRPr="002A73E9">
              <w:rPr>
                <w:sz w:val="20"/>
                <w:szCs w:val="20"/>
              </w:rPr>
              <w:t>pursuant</w:t>
            </w:r>
            <w:r w:rsidR="000E0153" w:rsidRPr="002A73E9">
              <w:rPr>
                <w:sz w:val="20"/>
                <w:szCs w:val="20"/>
              </w:rPr>
              <w:t xml:space="preserve"> to the </w:t>
            </w:r>
            <w:r w:rsidR="00096F3A" w:rsidRPr="002A73E9">
              <w:rPr>
                <w:sz w:val="20"/>
                <w:szCs w:val="20"/>
              </w:rPr>
              <w:t>terms</w:t>
            </w:r>
            <w:r w:rsidR="000E0153" w:rsidRPr="002A73E9">
              <w:rPr>
                <w:sz w:val="20"/>
                <w:szCs w:val="20"/>
              </w:rPr>
              <w:t xml:space="preserve"> of the </w:t>
            </w:r>
            <w:r w:rsidR="000E0153" w:rsidRPr="002A73E9">
              <w:rPr>
                <w:b/>
                <w:bCs/>
                <w:sz w:val="20"/>
                <w:szCs w:val="20"/>
              </w:rPr>
              <w:t>Top Up Restorat</w:t>
            </w:r>
            <w:r w:rsidR="008428D0" w:rsidRPr="002A73E9">
              <w:rPr>
                <w:b/>
                <w:bCs/>
                <w:sz w:val="20"/>
                <w:szCs w:val="20"/>
              </w:rPr>
              <w:t>i</w:t>
            </w:r>
            <w:r w:rsidR="000E0153" w:rsidRPr="002A73E9">
              <w:rPr>
                <w:b/>
                <w:bCs/>
                <w:sz w:val="20"/>
                <w:szCs w:val="20"/>
              </w:rPr>
              <w:t xml:space="preserve">on </w:t>
            </w:r>
            <w:r w:rsidR="00096F3A" w:rsidRPr="002A73E9">
              <w:rPr>
                <w:b/>
                <w:bCs/>
                <w:sz w:val="20"/>
                <w:szCs w:val="20"/>
              </w:rPr>
              <w:t>Contract</w:t>
            </w:r>
            <w:r w:rsidRPr="002A73E9">
              <w:rPr>
                <w:sz w:val="20"/>
                <w:szCs w:val="20"/>
              </w:rPr>
              <w:t>,</w:t>
            </w:r>
            <w:r w:rsidR="00DF4941" w:rsidRPr="002A73E9">
              <w:rPr>
                <w:sz w:val="20"/>
                <w:szCs w:val="20"/>
              </w:rPr>
              <w:t xml:space="preserve"> once external </w:t>
            </w:r>
            <w:r w:rsidR="0062685E" w:rsidRPr="002A73E9">
              <w:rPr>
                <w:sz w:val="20"/>
                <w:szCs w:val="20"/>
              </w:rPr>
              <w:t xml:space="preserve">electrical power supplies are restored to that </w:t>
            </w:r>
            <w:r w:rsidR="000E0153" w:rsidRPr="002A73E9">
              <w:rPr>
                <w:b/>
                <w:bCs/>
                <w:sz w:val="20"/>
                <w:szCs w:val="20"/>
              </w:rPr>
              <w:t>Restoration Contractor’s</w:t>
            </w:r>
            <w:r w:rsidR="000E0153" w:rsidRPr="002A73E9">
              <w:rPr>
                <w:sz w:val="20"/>
                <w:szCs w:val="20"/>
              </w:rPr>
              <w:t xml:space="preserve"> site</w:t>
            </w:r>
            <w:r w:rsidRPr="002A73E9">
              <w:rPr>
                <w:sz w:val="20"/>
                <w:szCs w:val="20"/>
              </w:rPr>
              <w:t xml:space="preserve">. </w:t>
            </w:r>
            <w:r w:rsidR="002B3EC8" w:rsidRPr="002A73E9">
              <w:rPr>
                <w:sz w:val="20"/>
                <w:szCs w:val="20"/>
              </w:rPr>
              <w:t xml:space="preserve">In the case of a </w:t>
            </w:r>
            <w:r w:rsidR="002B3EC8" w:rsidRPr="002A73E9">
              <w:rPr>
                <w:b/>
                <w:bCs/>
                <w:sz w:val="20"/>
                <w:szCs w:val="20"/>
              </w:rPr>
              <w:t>Local Joint Restoration Plan</w:t>
            </w:r>
            <w:r w:rsidR="00862E6F" w:rsidRPr="002A73E9">
              <w:rPr>
                <w:sz w:val="20"/>
                <w:szCs w:val="20"/>
              </w:rPr>
              <w:t>,</w:t>
            </w:r>
            <w:r w:rsidR="002B3EC8" w:rsidRPr="002A73E9">
              <w:rPr>
                <w:sz w:val="20"/>
                <w:szCs w:val="20"/>
              </w:rPr>
              <w:t xml:space="preserve"> an instruction </w:t>
            </w:r>
            <w:r w:rsidR="00E658DA" w:rsidRPr="002A73E9">
              <w:rPr>
                <w:sz w:val="20"/>
                <w:szCs w:val="20"/>
              </w:rPr>
              <w:t xml:space="preserve">from </w:t>
            </w:r>
            <w:r w:rsidR="00862E6F" w:rsidRPr="002A73E9">
              <w:rPr>
                <w:b/>
                <w:bCs/>
                <w:sz w:val="20"/>
                <w:szCs w:val="20"/>
              </w:rPr>
              <w:t>The Company</w:t>
            </w:r>
            <w:r w:rsidR="00862E6F" w:rsidRPr="002A73E9">
              <w:rPr>
                <w:sz w:val="20"/>
                <w:szCs w:val="20"/>
              </w:rPr>
              <w:t xml:space="preserve"> </w:t>
            </w:r>
            <w:r w:rsidR="003C5DF1" w:rsidRPr="002A73E9">
              <w:rPr>
                <w:sz w:val="20"/>
                <w:szCs w:val="20"/>
              </w:rPr>
              <w:t xml:space="preserve">or </w:t>
            </w:r>
            <w:r w:rsidR="003C5DF1" w:rsidRPr="002A73E9">
              <w:rPr>
                <w:b/>
                <w:bCs/>
                <w:sz w:val="20"/>
                <w:szCs w:val="20"/>
              </w:rPr>
              <w:t>Transmission L</w:t>
            </w:r>
            <w:r w:rsidR="007A2A32" w:rsidRPr="002A73E9">
              <w:rPr>
                <w:b/>
                <w:bCs/>
                <w:sz w:val="20"/>
                <w:szCs w:val="20"/>
              </w:rPr>
              <w:t>icensee</w:t>
            </w:r>
            <w:r w:rsidR="007A2A32" w:rsidRPr="002A73E9">
              <w:rPr>
                <w:sz w:val="20"/>
                <w:szCs w:val="20"/>
              </w:rPr>
              <w:t xml:space="preserve"> in Scotland </w:t>
            </w:r>
            <w:r w:rsidR="002B3EC8" w:rsidRPr="002A73E9">
              <w:rPr>
                <w:sz w:val="20"/>
                <w:szCs w:val="20"/>
              </w:rPr>
              <w:t>to a</w:t>
            </w:r>
            <w:r w:rsidR="00E658DA" w:rsidRPr="002A73E9">
              <w:rPr>
                <w:sz w:val="20"/>
                <w:szCs w:val="20"/>
              </w:rPr>
              <w:t xml:space="preserve"> </w:t>
            </w:r>
            <w:r w:rsidR="00E658DA" w:rsidRPr="002A73E9">
              <w:rPr>
                <w:b/>
                <w:bCs/>
                <w:sz w:val="20"/>
                <w:szCs w:val="20"/>
              </w:rPr>
              <w:t>Restoration Contractor</w:t>
            </w:r>
            <w:r w:rsidR="00E658DA" w:rsidRPr="002A73E9">
              <w:rPr>
                <w:sz w:val="20"/>
                <w:szCs w:val="20"/>
              </w:rPr>
              <w:t xml:space="preserve"> in respect of their</w:t>
            </w:r>
            <w:r w:rsidR="00862E6F" w:rsidRPr="002A73E9">
              <w:rPr>
                <w:sz w:val="20"/>
                <w:szCs w:val="20"/>
              </w:rPr>
              <w:t xml:space="preserve"> </w:t>
            </w:r>
            <w:r w:rsidR="00862E6F" w:rsidRPr="002A73E9">
              <w:rPr>
                <w:b/>
                <w:bCs/>
                <w:sz w:val="20"/>
                <w:szCs w:val="20"/>
              </w:rPr>
              <w:t xml:space="preserve">Top Up </w:t>
            </w:r>
            <w:r w:rsidR="00C830CA" w:rsidRPr="002A73E9">
              <w:rPr>
                <w:b/>
                <w:bCs/>
                <w:sz w:val="20"/>
                <w:szCs w:val="20"/>
              </w:rPr>
              <w:t xml:space="preserve">Restoration </w:t>
            </w:r>
            <w:r w:rsidR="00862E6F" w:rsidRPr="002A73E9">
              <w:rPr>
                <w:b/>
                <w:bCs/>
                <w:sz w:val="20"/>
                <w:szCs w:val="20"/>
              </w:rPr>
              <w:t>Plant</w:t>
            </w:r>
            <w:r w:rsidR="00862E6F" w:rsidRPr="002A73E9">
              <w:rPr>
                <w:sz w:val="20"/>
                <w:szCs w:val="20"/>
              </w:rPr>
              <w:t xml:space="preserve"> would </w:t>
            </w:r>
            <w:r w:rsidR="00DB0D86" w:rsidRPr="002A73E9">
              <w:rPr>
                <w:sz w:val="20"/>
                <w:szCs w:val="20"/>
              </w:rPr>
              <w:t xml:space="preserve">generally </w:t>
            </w:r>
            <w:r w:rsidR="00862E6F" w:rsidRPr="002A73E9">
              <w:rPr>
                <w:sz w:val="20"/>
                <w:szCs w:val="20"/>
              </w:rPr>
              <w:t xml:space="preserve">be issued </w:t>
            </w:r>
            <w:r w:rsidR="00C36C62" w:rsidRPr="002A73E9">
              <w:rPr>
                <w:sz w:val="20"/>
                <w:szCs w:val="20"/>
              </w:rPr>
              <w:t>immediately</w:t>
            </w:r>
            <w:r w:rsidR="00862E6F" w:rsidRPr="002A73E9">
              <w:rPr>
                <w:sz w:val="20"/>
                <w:szCs w:val="20"/>
              </w:rPr>
              <w:t xml:space="preserve"> after a</w:t>
            </w:r>
            <w:r w:rsidR="00C830CA" w:rsidRPr="002A73E9">
              <w:rPr>
                <w:sz w:val="20"/>
                <w:szCs w:val="20"/>
              </w:rPr>
              <w:t xml:space="preserve">n instruction </w:t>
            </w:r>
            <w:r w:rsidR="00DB0D86" w:rsidRPr="002A73E9">
              <w:rPr>
                <w:sz w:val="20"/>
                <w:szCs w:val="20"/>
              </w:rPr>
              <w:t xml:space="preserve">to an </w:t>
            </w:r>
            <w:r w:rsidR="00DB0D86" w:rsidRPr="002A73E9">
              <w:rPr>
                <w:b/>
                <w:bCs/>
                <w:sz w:val="20"/>
                <w:szCs w:val="20"/>
              </w:rPr>
              <w:t>Anchor Restoration Contractor</w:t>
            </w:r>
            <w:r w:rsidR="00DB0D86" w:rsidRPr="002A73E9">
              <w:rPr>
                <w:sz w:val="20"/>
                <w:szCs w:val="20"/>
              </w:rPr>
              <w:t xml:space="preserve"> with the </w:t>
            </w:r>
            <w:r w:rsidR="003A18DC" w:rsidRPr="002A73E9">
              <w:rPr>
                <w:b/>
                <w:bCs/>
                <w:sz w:val="20"/>
                <w:szCs w:val="20"/>
              </w:rPr>
              <w:t>Top Up Capability</w:t>
            </w:r>
            <w:r w:rsidR="003A18DC" w:rsidRPr="002A73E9">
              <w:rPr>
                <w:sz w:val="20"/>
                <w:szCs w:val="20"/>
              </w:rPr>
              <w:t xml:space="preserve"> </w:t>
            </w:r>
            <w:r w:rsidR="008C0C51" w:rsidRPr="002A73E9">
              <w:rPr>
                <w:sz w:val="20"/>
                <w:szCs w:val="20"/>
              </w:rPr>
              <w:t xml:space="preserve">expected to be </w:t>
            </w:r>
            <w:r w:rsidR="003A18DC" w:rsidRPr="002A73E9">
              <w:rPr>
                <w:sz w:val="20"/>
                <w:szCs w:val="20"/>
              </w:rPr>
              <w:t xml:space="preserve">delivered </w:t>
            </w:r>
            <w:r w:rsidR="00B66FD8" w:rsidRPr="002A73E9">
              <w:rPr>
                <w:sz w:val="20"/>
                <w:szCs w:val="20"/>
              </w:rPr>
              <w:t>cons</w:t>
            </w:r>
            <w:r w:rsidR="004D1710" w:rsidRPr="002A73E9">
              <w:rPr>
                <w:sz w:val="20"/>
                <w:szCs w:val="20"/>
              </w:rPr>
              <w:t>e</w:t>
            </w:r>
            <w:r w:rsidR="00EF41E5" w:rsidRPr="002A73E9">
              <w:rPr>
                <w:sz w:val="20"/>
                <w:szCs w:val="20"/>
              </w:rPr>
              <w:t>cutively</w:t>
            </w:r>
            <w:r w:rsidR="00B66FD8" w:rsidRPr="002A73E9">
              <w:rPr>
                <w:sz w:val="20"/>
                <w:szCs w:val="20"/>
              </w:rPr>
              <w:t xml:space="preserve"> after external power supplies had been restored to th</w:t>
            </w:r>
            <w:r w:rsidR="008C0C51" w:rsidRPr="002A73E9">
              <w:rPr>
                <w:sz w:val="20"/>
                <w:szCs w:val="20"/>
              </w:rPr>
              <w:t xml:space="preserve">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w:t>
            </w:r>
            <w:r w:rsidR="00DB0D86" w:rsidRPr="002A73E9">
              <w:rPr>
                <w:sz w:val="20"/>
                <w:szCs w:val="20"/>
              </w:rPr>
              <w:t xml:space="preserve"> </w:t>
            </w:r>
            <w:r w:rsidR="00E658DA" w:rsidRPr="002A73E9">
              <w:rPr>
                <w:sz w:val="20"/>
                <w:szCs w:val="20"/>
              </w:rPr>
              <w:t xml:space="preserve"> </w:t>
            </w:r>
            <w:r w:rsidRPr="002A73E9">
              <w:rPr>
                <w:sz w:val="20"/>
                <w:szCs w:val="20"/>
              </w:rPr>
              <w:t xml:space="preserve"> </w:t>
            </w:r>
            <w:r w:rsidR="008C0C51" w:rsidRPr="002A73E9">
              <w:rPr>
                <w:sz w:val="20"/>
                <w:szCs w:val="20"/>
              </w:rPr>
              <w:t xml:space="preserve">In the case of a </w:t>
            </w:r>
            <w:r w:rsidR="008C0C51" w:rsidRPr="002A73E9">
              <w:rPr>
                <w:b/>
                <w:bCs/>
                <w:sz w:val="20"/>
                <w:szCs w:val="20"/>
              </w:rPr>
              <w:t>Distribution Restoration Zone Plan</w:t>
            </w:r>
            <w:r w:rsidR="008C0C51" w:rsidRPr="002A73E9">
              <w:rPr>
                <w:sz w:val="20"/>
                <w:szCs w:val="20"/>
              </w:rPr>
              <w:t>, an instruction from a</w:t>
            </w:r>
            <w:r w:rsidR="008C0C51" w:rsidRPr="002A73E9">
              <w:rPr>
                <w:b/>
                <w:bCs/>
                <w:sz w:val="20"/>
                <w:szCs w:val="20"/>
              </w:rPr>
              <w:t xml:space="preserve"> Network Operator</w:t>
            </w:r>
            <w:r w:rsidR="008C0C51" w:rsidRPr="002A73E9">
              <w:rPr>
                <w:sz w:val="20"/>
                <w:szCs w:val="20"/>
              </w:rPr>
              <w:t xml:space="preserve"> to a </w:t>
            </w:r>
            <w:r w:rsidR="008C0C51" w:rsidRPr="002A73E9">
              <w:rPr>
                <w:b/>
                <w:bCs/>
                <w:sz w:val="20"/>
                <w:szCs w:val="20"/>
              </w:rPr>
              <w:t>Restoration Contractor</w:t>
            </w:r>
            <w:r w:rsidR="008C0C51" w:rsidRPr="002A73E9">
              <w:rPr>
                <w:sz w:val="20"/>
                <w:szCs w:val="20"/>
              </w:rPr>
              <w:t xml:space="preserve"> in respect of their </w:t>
            </w:r>
            <w:r w:rsidR="008C0C51" w:rsidRPr="002A73E9">
              <w:rPr>
                <w:b/>
                <w:bCs/>
                <w:sz w:val="20"/>
                <w:szCs w:val="20"/>
              </w:rPr>
              <w:t>Top Up Restoration Plant</w:t>
            </w:r>
            <w:r w:rsidR="008C0C51" w:rsidRPr="002A73E9">
              <w:rPr>
                <w:sz w:val="20"/>
                <w:szCs w:val="20"/>
              </w:rPr>
              <w:t xml:space="preserve"> would generally be issued </w:t>
            </w:r>
            <w:r w:rsidR="0045704D" w:rsidRPr="002A73E9">
              <w:rPr>
                <w:sz w:val="20"/>
                <w:szCs w:val="20"/>
              </w:rPr>
              <w:t>immediately</w:t>
            </w:r>
            <w:r w:rsidR="008C0C51" w:rsidRPr="002A73E9">
              <w:rPr>
                <w:sz w:val="20"/>
                <w:szCs w:val="20"/>
              </w:rPr>
              <w:t xml:space="preserve"> after an instruction to an </w:t>
            </w:r>
            <w:r w:rsidR="008C0C51" w:rsidRPr="002A73E9">
              <w:rPr>
                <w:b/>
                <w:bCs/>
                <w:sz w:val="20"/>
                <w:szCs w:val="20"/>
              </w:rPr>
              <w:t>Anchor Restoration Contractor</w:t>
            </w:r>
            <w:r w:rsidR="008C0C51" w:rsidRPr="002A73E9">
              <w:rPr>
                <w:sz w:val="20"/>
                <w:szCs w:val="20"/>
              </w:rPr>
              <w:t xml:space="preserve"> with the </w:t>
            </w:r>
            <w:r w:rsidR="008C0C51" w:rsidRPr="002A73E9">
              <w:rPr>
                <w:b/>
                <w:bCs/>
                <w:sz w:val="20"/>
                <w:szCs w:val="20"/>
              </w:rPr>
              <w:t>Top Up Capability</w:t>
            </w:r>
            <w:r w:rsidR="008C0C51" w:rsidRPr="002A73E9">
              <w:rPr>
                <w:sz w:val="20"/>
                <w:szCs w:val="20"/>
              </w:rPr>
              <w:t xml:space="preserve"> expected to be delivered conse</w:t>
            </w:r>
            <w:r w:rsidR="00631C9E" w:rsidRPr="002A73E9">
              <w:rPr>
                <w:sz w:val="20"/>
                <w:szCs w:val="20"/>
              </w:rPr>
              <w:t>cutively</w:t>
            </w:r>
            <w:r w:rsidR="008C0C51" w:rsidRPr="002A73E9">
              <w:rPr>
                <w:sz w:val="20"/>
                <w:szCs w:val="20"/>
              </w:rPr>
              <w:t xml:space="preserve"> after external power supplies had been restored to the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  </w:t>
            </w:r>
            <w:r w:rsidR="000C1521" w:rsidRPr="002A73E9">
              <w:rPr>
                <w:sz w:val="20"/>
                <w:szCs w:val="20"/>
              </w:rPr>
              <w:t xml:space="preserve">For the avoidance of doubt a </w:t>
            </w:r>
            <w:r w:rsidR="00BF0728" w:rsidRPr="002A73E9">
              <w:rPr>
                <w:b/>
                <w:bCs/>
                <w:sz w:val="20"/>
                <w:szCs w:val="20"/>
              </w:rPr>
              <w:t>Restoration Contractor</w:t>
            </w:r>
            <w:r w:rsidR="00BF0728" w:rsidRPr="002A73E9">
              <w:rPr>
                <w:sz w:val="20"/>
                <w:szCs w:val="20"/>
              </w:rPr>
              <w:t xml:space="preserve"> with a </w:t>
            </w:r>
            <w:r w:rsidR="00BF0728" w:rsidRPr="002A73E9">
              <w:rPr>
                <w:b/>
                <w:bCs/>
                <w:sz w:val="20"/>
                <w:szCs w:val="20"/>
              </w:rPr>
              <w:t>Top Up Restoration Capability</w:t>
            </w:r>
            <w:r w:rsidR="00BF0728" w:rsidRPr="002A73E9">
              <w:rPr>
                <w:sz w:val="20"/>
                <w:szCs w:val="20"/>
              </w:rPr>
              <w:t xml:space="preserve"> shall have s</w:t>
            </w:r>
            <w:r w:rsidR="001F10D3" w:rsidRPr="002A73E9">
              <w:rPr>
                <w:sz w:val="20"/>
                <w:szCs w:val="20"/>
              </w:rPr>
              <w:t>u</w:t>
            </w:r>
            <w:r w:rsidR="00BF0728" w:rsidRPr="002A73E9">
              <w:rPr>
                <w:sz w:val="20"/>
                <w:szCs w:val="20"/>
              </w:rPr>
              <w:t>ffic</w:t>
            </w:r>
            <w:r w:rsidR="00B91C7E">
              <w:rPr>
                <w:sz w:val="20"/>
                <w:szCs w:val="20"/>
              </w:rPr>
              <w:t>i</w:t>
            </w:r>
            <w:r w:rsidR="00BF0728" w:rsidRPr="002A73E9">
              <w:rPr>
                <w:sz w:val="20"/>
                <w:szCs w:val="20"/>
              </w:rPr>
              <w:t xml:space="preserve">ent </w:t>
            </w:r>
            <w:r w:rsidR="00BF0728" w:rsidRPr="002A73E9">
              <w:rPr>
                <w:b/>
                <w:bCs/>
                <w:sz w:val="20"/>
                <w:szCs w:val="20"/>
              </w:rPr>
              <w:t>Auxiliary Energy Supplies</w:t>
            </w:r>
            <w:r w:rsidR="00BF0728" w:rsidRPr="002A73E9">
              <w:rPr>
                <w:sz w:val="20"/>
                <w:szCs w:val="20"/>
              </w:rPr>
              <w:t xml:space="preserve"> </w:t>
            </w:r>
            <w:r w:rsidR="001F10D3" w:rsidRPr="002A73E9">
              <w:rPr>
                <w:sz w:val="20"/>
                <w:szCs w:val="20"/>
              </w:rPr>
              <w:t>to be capable of delivering the service they have agreed to</w:t>
            </w:r>
            <w:r w:rsidR="006405E2" w:rsidRPr="002A73E9">
              <w:rPr>
                <w:sz w:val="20"/>
                <w:szCs w:val="20"/>
              </w:rPr>
              <w:t xml:space="preserve"> provide</w:t>
            </w:r>
            <w:r w:rsidR="001F10D3" w:rsidRPr="002A73E9">
              <w:rPr>
                <w:sz w:val="20"/>
                <w:szCs w:val="20"/>
              </w:rPr>
              <w:t xml:space="preserve"> as soon as </w:t>
            </w:r>
            <w:r w:rsidR="00D677C1" w:rsidRPr="002A73E9">
              <w:rPr>
                <w:sz w:val="20"/>
                <w:szCs w:val="20"/>
              </w:rPr>
              <w:t xml:space="preserve">their </w:t>
            </w:r>
            <w:r w:rsidR="00D677C1" w:rsidRPr="002A73E9">
              <w:rPr>
                <w:b/>
                <w:bCs/>
                <w:sz w:val="20"/>
                <w:szCs w:val="20"/>
              </w:rPr>
              <w:t xml:space="preserve">Connection Point </w:t>
            </w:r>
            <w:r w:rsidR="00D677C1" w:rsidRPr="002A73E9">
              <w:rPr>
                <w:sz w:val="20"/>
                <w:szCs w:val="20"/>
              </w:rPr>
              <w:t xml:space="preserve">or </w:t>
            </w:r>
            <w:r w:rsidR="00D677C1" w:rsidRPr="002A73E9">
              <w:rPr>
                <w:b/>
                <w:bCs/>
                <w:sz w:val="20"/>
                <w:szCs w:val="20"/>
              </w:rPr>
              <w:t>User System Entry Point</w:t>
            </w:r>
            <w:r w:rsidR="00D677C1" w:rsidRPr="002A73E9">
              <w:rPr>
                <w:sz w:val="20"/>
                <w:szCs w:val="20"/>
              </w:rPr>
              <w:t xml:space="preserve"> is energised.</w:t>
            </w:r>
            <w:r w:rsidR="008C0C51" w:rsidRPr="002A73E9">
              <w:rPr>
                <w:sz w:val="20"/>
                <w:szCs w:val="20"/>
              </w:rPr>
              <w:t xml:space="preserve"> </w:t>
            </w:r>
          </w:p>
        </w:tc>
      </w:tr>
      <w:tr w:rsidR="0093310B" w:rsidRPr="007E0B31" w14:paraId="051B9233" w14:textId="77777777" w:rsidTr="490DE6A8">
        <w:trPr>
          <w:cantSplit/>
        </w:trPr>
        <w:tc>
          <w:tcPr>
            <w:tcW w:w="2884" w:type="dxa"/>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490DE6A8">
        <w:trPr>
          <w:cantSplit/>
        </w:trPr>
        <w:tc>
          <w:tcPr>
            <w:tcW w:w="2884" w:type="dxa"/>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
          <w:p w14:paraId="08A3E597" w14:textId="5B2259FC"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a</w:t>
            </w:r>
            <w:r w:rsidR="00793315">
              <w:t xml:space="preserve"> </w:t>
            </w:r>
            <w:r>
              <w:rPr>
                <w:b/>
                <w:bCs/>
              </w:rPr>
              <w:t>Top Up</w:t>
            </w:r>
            <w:r w:rsidRPr="006414D2">
              <w:rPr>
                <w:b/>
                <w:bCs/>
              </w:rPr>
              <w:t xml:space="preserve"> </w:t>
            </w:r>
            <w:r>
              <w:rPr>
                <w:b/>
                <w:bCs/>
              </w:rPr>
              <w:t>Restoration Contract</w:t>
            </w:r>
            <w:r w:rsidR="00B557F2">
              <w:rPr>
                <w:b/>
                <w:bCs/>
              </w:rPr>
              <w:t>.</w:t>
            </w:r>
          </w:p>
        </w:tc>
      </w:tr>
      <w:tr w:rsidR="0093310B" w:rsidRPr="007E0B31" w14:paraId="7BDEB1D1" w14:textId="77777777" w:rsidTr="490DE6A8">
        <w:trPr>
          <w:cantSplit/>
        </w:trPr>
        <w:tc>
          <w:tcPr>
            <w:tcW w:w="2884" w:type="dxa"/>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490DE6A8">
        <w:trPr>
          <w:cantSplit/>
        </w:trPr>
        <w:tc>
          <w:tcPr>
            <w:tcW w:w="2884" w:type="dxa"/>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490DE6A8">
        <w:trPr>
          <w:cantSplit/>
        </w:trPr>
        <w:tc>
          <w:tcPr>
            <w:tcW w:w="2884" w:type="dxa"/>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490DE6A8">
        <w:trPr>
          <w:cantSplit/>
        </w:trPr>
        <w:tc>
          <w:tcPr>
            <w:tcW w:w="2884" w:type="dxa"/>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490DE6A8">
        <w:trPr>
          <w:cantSplit/>
        </w:trPr>
        <w:tc>
          <w:tcPr>
            <w:tcW w:w="2884" w:type="dxa"/>
          </w:tcPr>
          <w:p w14:paraId="096BE835" w14:textId="77777777" w:rsidR="00EB1E5D" w:rsidRPr="007E0B31" w:rsidRDefault="00EB1E5D" w:rsidP="00EB1E5D">
            <w:pPr>
              <w:pStyle w:val="Arial11Bold"/>
              <w:rPr>
                <w:rFonts w:cs="Arial"/>
              </w:rPr>
            </w:pPr>
            <w:r w:rsidRPr="007E0B31">
              <w:rPr>
                <w:rFonts w:cs="Arial"/>
              </w:rPr>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490DE6A8">
        <w:trPr>
          <w:cantSplit/>
        </w:trPr>
        <w:tc>
          <w:tcPr>
            <w:tcW w:w="2884" w:type="dxa"/>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490DE6A8">
        <w:trPr>
          <w:cantSplit/>
        </w:trPr>
        <w:tc>
          <w:tcPr>
            <w:tcW w:w="2884" w:type="dxa"/>
          </w:tcPr>
          <w:p w14:paraId="6A0B230B" w14:textId="77777777" w:rsidR="00EB1E5D" w:rsidRPr="007E0B31" w:rsidRDefault="00EB1E5D" w:rsidP="00EB1E5D">
            <w:pPr>
              <w:pStyle w:val="Arial11Bold"/>
              <w:rPr>
                <w:rFonts w:cs="Arial"/>
              </w:rPr>
            </w:pPr>
            <w:r w:rsidRPr="007E0B31">
              <w:rPr>
                <w:rFonts w:cs="Arial"/>
              </w:rPr>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490DE6A8">
        <w:trPr>
          <w:cantSplit/>
        </w:trPr>
        <w:tc>
          <w:tcPr>
            <w:tcW w:w="2884"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490DE6A8">
        <w:trPr>
          <w:cantSplit/>
        </w:trPr>
        <w:tc>
          <w:tcPr>
            <w:tcW w:w="2884"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490DE6A8">
        <w:trPr>
          <w:cantSplit/>
        </w:trPr>
        <w:tc>
          <w:tcPr>
            <w:tcW w:w="2884"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490DE6A8">
        <w:trPr>
          <w:cantSplit/>
        </w:trPr>
        <w:tc>
          <w:tcPr>
            <w:tcW w:w="2884"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490DE6A8">
        <w:trPr>
          <w:cantSplit/>
        </w:trPr>
        <w:tc>
          <w:tcPr>
            <w:tcW w:w="2884"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73A7926F"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490DE6A8">
        <w:trPr>
          <w:cantSplit/>
        </w:trPr>
        <w:tc>
          <w:tcPr>
            <w:tcW w:w="2884"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490DE6A8">
        <w:trPr>
          <w:cantSplit/>
        </w:trPr>
        <w:tc>
          <w:tcPr>
            <w:tcW w:w="2884"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490DE6A8">
        <w:trPr>
          <w:cantSplit/>
        </w:trPr>
        <w:tc>
          <w:tcPr>
            <w:tcW w:w="2884"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490DE6A8">
        <w:trPr>
          <w:cantSplit/>
        </w:trPr>
        <w:tc>
          <w:tcPr>
            <w:tcW w:w="2884"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490DE6A8">
        <w:trPr>
          <w:cantSplit/>
        </w:trPr>
        <w:tc>
          <w:tcPr>
            <w:tcW w:w="2884"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490DE6A8">
        <w:trPr>
          <w:cantSplit/>
        </w:trPr>
        <w:tc>
          <w:tcPr>
            <w:tcW w:w="2884" w:type="dxa"/>
          </w:tcPr>
          <w:p w14:paraId="7859EEE2" w14:textId="77777777" w:rsidR="00EB1E5D" w:rsidRPr="007E0B31" w:rsidRDefault="00EB1E5D" w:rsidP="00EB1E5D">
            <w:pPr>
              <w:pStyle w:val="Arial11Bold"/>
              <w:rPr>
                <w:rFonts w:cs="Arial"/>
              </w:rPr>
            </w:pPr>
            <w:r w:rsidRPr="007E0B31">
              <w:rPr>
                <w:rFonts w:cs="Arial"/>
              </w:rPr>
              <w:t>Transmission System</w:t>
            </w:r>
          </w:p>
        </w:tc>
        <w:tc>
          <w:tcPr>
            <w:tcW w:w="6634" w:type="dxa"/>
          </w:tcPr>
          <w:p w14:paraId="2D2E550E" w14:textId="77777777" w:rsidR="00EB1E5D" w:rsidRPr="007E0B31" w:rsidRDefault="00EB1E5D" w:rsidP="00EB1E5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B1E5D" w:rsidRPr="007E0B31" w14:paraId="6D673E45" w14:textId="77777777" w:rsidTr="490DE6A8">
        <w:trPr>
          <w:cantSplit/>
        </w:trPr>
        <w:tc>
          <w:tcPr>
            <w:tcW w:w="2884"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490DE6A8">
        <w:trPr>
          <w:cantSplit/>
        </w:trPr>
        <w:tc>
          <w:tcPr>
            <w:tcW w:w="2884"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490DE6A8">
        <w:trPr>
          <w:cantSplit/>
        </w:trPr>
        <w:tc>
          <w:tcPr>
            <w:tcW w:w="2884"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2A73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490DE6A8">
        <w:trPr>
          <w:cantSplit/>
        </w:trPr>
        <w:tc>
          <w:tcPr>
            <w:tcW w:w="2884"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2A73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490DE6A8">
        <w:trPr>
          <w:cantSplit/>
        </w:trPr>
        <w:tc>
          <w:tcPr>
            <w:tcW w:w="2884"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490DE6A8">
        <w:trPr>
          <w:cantSplit/>
        </w:trPr>
        <w:tc>
          <w:tcPr>
            <w:tcW w:w="2884"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490DE6A8">
        <w:trPr>
          <w:cantSplit/>
        </w:trPr>
        <w:tc>
          <w:tcPr>
            <w:tcW w:w="2884"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490DE6A8">
        <w:trPr>
          <w:cantSplit/>
        </w:trPr>
        <w:tc>
          <w:tcPr>
            <w:tcW w:w="2884"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490DE6A8">
        <w:trPr>
          <w:cantSplit/>
        </w:trPr>
        <w:tc>
          <w:tcPr>
            <w:tcW w:w="2884" w:type="dxa"/>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490DE6A8">
        <w:trPr>
          <w:cantSplit/>
        </w:trPr>
        <w:tc>
          <w:tcPr>
            <w:tcW w:w="2884"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490DE6A8">
        <w:trPr>
          <w:cantSplit/>
        </w:trPr>
        <w:tc>
          <w:tcPr>
            <w:tcW w:w="2884"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490DE6A8">
        <w:trPr>
          <w:cantSplit/>
        </w:trPr>
        <w:tc>
          <w:tcPr>
            <w:tcW w:w="2884" w:type="dxa"/>
          </w:tcPr>
          <w:p w14:paraId="1B0E66FB" w14:textId="4F0E4CAC" w:rsidR="00EB1E5D" w:rsidRPr="007E0B31" w:rsidRDefault="00EB1E5D" w:rsidP="00EB1E5D">
            <w:pPr>
              <w:pStyle w:val="Arial11Bold"/>
              <w:rPr>
                <w:rFonts w:cs="Arial"/>
              </w:rPr>
            </w:pPr>
            <w:bookmarkStart w:id="52" w:name="_DV_C47"/>
            <w:r w:rsidRPr="007E0B31">
              <w:rPr>
                <w:rFonts w:cs="Arial"/>
              </w:rPr>
              <w:t>Unresolved Issues</w:t>
            </w:r>
            <w:bookmarkEnd w:id="52"/>
          </w:p>
        </w:tc>
        <w:tc>
          <w:tcPr>
            <w:tcW w:w="6634" w:type="dxa"/>
          </w:tcPr>
          <w:p w14:paraId="12917A3C" w14:textId="564B64BE" w:rsidR="00EB1E5D" w:rsidRPr="007E0B31" w:rsidRDefault="00EB1E5D" w:rsidP="00EB1E5D">
            <w:pPr>
              <w:pStyle w:val="TableArial11"/>
              <w:rPr>
                <w:rFonts w:cs="Arial"/>
              </w:rPr>
            </w:pPr>
            <w:bookmarkStart w:id="53"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3"/>
          </w:p>
        </w:tc>
      </w:tr>
      <w:tr w:rsidR="00EB1E5D" w:rsidRPr="007E0B31" w14:paraId="4EF10D55" w14:textId="77777777" w:rsidTr="490DE6A8">
        <w:trPr>
          <w:cantSplit/>
        </w:trPr>
        <w:tc>
          <w:tcPr>
            <w:tcW w:w="2884"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490DE6A8">
        <w:trPr>
          <w:cantSplit/>
        </w:trPr>
        <w:tc>
          <w:tcPr>
            <w:tcW w:w="2884" w:type="dxa"/>
          </w:tcPr>
          <w:p w14:paraId="10994AED" w14:textId="77777777" w:rsidR="00EB1E5D" w:rsidRPr="007E0B31" w:rsidRDefault="00EB1E5D" w:rsidP="00EB1E5D">
            <w:pPr>
              <w:pStyle w:val="Arial11Bold"/>
              <w:rPr>
                <w:rFonts w:cs="Arial"/>
              </w:rPr>
            </w:pPr>
            <w:r w:rsidRPr="007E0B31">
              <w:rPr>
                <w:rFonts w:cs="Arial"/>
              </w:rPr>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490DE6A8">
        <w:trPr>
          <w:cantSplit/>
        </w:trPr>
        <w:tc>
          <w:tcPr>
            <w:tcW w:w="2884" w:type="dxa"/>
          </w:tcPr>
          <w:p w14:paraId="71077D37" w14:textId="33CFD5CB" w:rsidR="00EB1E5D" w:rsidRPr="007E0B31" w:rsidRDefault="00EB1E5D" w:rsidP="00EB1E5D">
            <w:pPr>
              <w:pStyle w:val="Arial11Bold"/>
              <w:rPr>
                <w:rFonts w:cs="Arial"/>
                <w:u w:val="single"/>
              </w:rPr>
            </w:pPr>
            <w:bookmarkStart w:id="54" w:name="_DV_C49"/>
            <w:r w:rsidRPr="007E0B31">
              <w:rPr>
                <w:rFonts w:cs="Arial"/>
              </w:rPr>
              <w:t>User Data File Structure</w:t>
            </w:r>
            <w:bookmarkEnd w:id="54"/>
          </w:p>
        </w:tc>
        <w:tc>
          <w:tcPr>
            <w:tcW w:w="6634" w:type="dxa"/>
          </w:tcPr>
          <w:p w14:paraId="475B944D" w14:textId="77258ADD" w:rsidR="00EB1E5D" w:rsidRPr="007E0B31" w:rsidRDefault="00EB1E5D" w:rsidP="00EB1E5D">
            <w:pPr>
              <w:pStyle w:val="TableArial11"/>
              <w:rPr>
                <w:rFonts w:cs="Arial"/>
              </w:rPr>
            </w:pPr>
            <w:bookmarkStart w:id="55"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55"/>
          </w:p>
        </w:tc>
      </w:tr>
      <w:tr w:rsidR="00EB1E5D" w:rsidRPr="007E0B31" w14:paraId="24C40449" w14:textId="77777777" w:rsidTr="490DE6A8">
        <w:trPr>
          <w:cantSplit/>
        </w:trPr>
        <w:tc>
          <w:tcPr>
            <w:tcW w:w="2884"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490DE6A8">
        <w:trPr>
          <w:cantSplit/>
        </w:trPr>
        <w:tc>
          <w:tcPr>
            <w:tcW w:w="2884" w:type="dxa"/>
          </w:tcPr>
          <w:p w14:paraId="0EE53A77" w14:textId="02AE4348" w:rsidR="00EB1E5D" w:rsidRPr="007E0B31" w:rsidRDefault="00EB1E5D" w:rsidP="00EB1E5D">
            <w:pPr>
              <w:pStyle w:val="Arial11Bold"/>
              <w:rPr>
                <w:rFonts w:cs="Arial"/>
              </w:rPr>
            </w:pPr>
            <w:bookmarkStart w:id="56" w:name="_DV_C51"/>
            <w:r w:rsidRPr="007E0B31">
              <w:rPr>
                <w:rFonts w:cs="Arial"/>
              </w:rPr>
              <w:t>User Self Certification of Compliance</w:t>
            </w:r>
            <w:bookmarkEnd w:id="56"/>
          </w:p>
        </w:tc>
        <w:tc>
          <w:tcPr>
            <w:tcW w:w="6634" w:type="dxa"/>
          </w:tcPr>
          <w:p w14:paraId="0B00A7D2" w14:textId="77777777" w:rsidR="00EB1E5D" w:rsidRPr="007E0B31" w:rsidRDefault="00EB1E5D" w:rsidP="00EB1E5D">
            <w:pPr>
              <w:pStyle w:val="TableArial11"/>
              <w:rPr>
                <w:rFonts w:cs="Arial"/>
              </w:rPr>
            </w:pPr>
            <w:bookmarkStart w:id="57" w:name="_DV_C52"/>
            <w:r w:rsidRPr="007E0B31">
              <w:rPr>
                <w:rFonts w:cs="Arial"/>
              </w:rPr>
              <w:t>A certificate, in the form attached at CP.A.2</w:t>
            </w:r>
            <w:bookmarkStart w:id="58" w:name="_DV_C53"/>
            <w:bookmarkEnd w:id="57"/>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59" w:name="_DV_C56"/>
            <w:bookmarkEnd w:id="58"/>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59"/>
          </w:p>
        </w:tc>
      </w:tr>
      <w:tr w:rsidR="00EB1E5D" w:rsidRPr="007E0B31" w14:paraId="1875D733" w14:textId="77777777" w:rsidTr="490DE6A8">
        <w:trPr>
          <w:cantSplit/>
        </w:trPr>
        <w:tc>
          <w:tcPr>
            <w:tcW w:w="2884" w:type="dxa"/>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490DE6A8">
        <w:trPr>
          <w:cantSplit/>
        </w:trPr>
        <w:tc>
          <w:tcPr>
            <w:tcW w:w="2884" w:type="dxa"/>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490DE6A8">
        <w:trPr>
          <w:cantSplit/>
        </w:trPr>
        <w:tc>
          <w:tcPr>
            <w:tcW w:w="2884" w:type="dxa"/>
          </w:tcPr>
          <w:p w14:paraId="5DD6FE55" w14:textId="77777777" w:rsidR="00EB1E5D" w:rsidRPr="007E0B31" w:rsidRDefault="00EB1E5D" w:rsidP="00EB1E5D">
            <w:pPr>
              <w:pStyle w:val="Arial11Bold"/>
              <w:rPr>
                <w:rFonts w:cs="Arial"/>
              </w:rPr>
            </w:pPr>
            <w:r w:rsidRPr="007E0B31">
              <w:rPr>
                <w:rFonts w:cs="Arial"/>
              </w:rPr>
              <w:t>User System Entry Point</w:t>
            </w:r>
          </w:p>
        </w:tc>
        <w:tc>
          <w:tcPr>
            <w:tcW w:w="6634" w:type="dxa"/>
          </w:tcPr>
          <w:p w14:paraId="6382FA56" w14:textId="266D53CF" w:rsidR="00EB1E5D" w:rsidRDefault="00EB1E5D" w:rsidP="00EB1E5D">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 xml:space="preserve">Power Generating </w:t>
            </w:r>
            <w:proofErr w:type="gramStart"/>
            <w:r w:rsidR="00EB1E5D" w:rsidRPr="007E0B31">
              <w:rPr>
                <w:rFonts w:cs="Arial"/>
                <w:b/>
              </w:rPr>
              <w:t>Module</w:t>
            </w:r>
            <w:r w:rsidR="00827D48" w:rsidRPr="007E0B31">
              <w:rPr>
                <w:rFonts w:cs="Arial"/>
              </w:rPr>
              <w:t>,</w:t>
            </w:r>
            <w:r w:rsidR="00EB1E5D" w:rsidRPr="00D9732F">
              <w:rPr>
                <w:rFonts w:cs="Arial"/>
                <w:bCs/>
              </w:rPr>
              <w:t>;</w:t>
            </w:r>
            <w:proofErr w:type="gramEnd"/>
            <w:r w:rsidR="00EB1E5D" w:rsidRPr="00D9732F">
              <w:rPr>
                <w:rFonts w:cs="Arial"/>
                <w:bCs/>
              </w:rPr>
              <w:t xml:space="preserve">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Generating Unit</w:t>
            </w:r>
            <w:proofErr w:type="gramStart"/>
            <w:r w:rsidR="00827D48" w:rsidRPr="007E0B31">
              <w:rPr>
                <w:rFonts w:cs="Arial"/>
              </w:rPr>
              <w:t xml:space="preserve">, </w:t>
            </w:r>
            <w:r w:rsidR="00EB1E5D" w:rsidRPr="00D9732F">
              <w:rPr>
                <w:rFonts w:cs="Arial"/>
                <w:bCs/>
              </w:rPr>
              <w:t>;</w:t>
            </w:r>
            <w:proofErr w:type="gramEnd"/>
            <w:r w:rsidR="00EB1E5D" w:rsidRPr="00D9732F">
              <w:rPr>
                <w:rFonts w:cs="Arial"/>
                <w:bCs/>
              </w:rPr>
              <w:t xml:space="preserve"> or</w:t>
            </w:r>
            <w:r w:rsidR="00EB1E5D" w:rsidRPr="007E0B31">
              <w:rPr>
                <w:rFonts w:cs="Arial"/>
              </w:rPr>
              <w:t>,</w:t>
            </w:r>
          </w:p>
          <w:p w14:paraId="72C2BD5F" w14:textId="4A6C73DE" w:rsidR="00EB1E5D" w:rsidRDefault="00EB1E5D" w:rsidP="00EB1E5D">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2A73E9" w:rsidRDefault="00EB1E5D" w:rsidP="002A73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490DE6A8">
        <w:trPr>
          <w:cantSplit/>
        </w:trPr>
        <w:tc>
          <w:tcPr>
            <w:tcW w:w="2884" w:type="dxa"/>
          </w:tcPr>
          <w:p w14:paraId="648F4727" w14:textId="0C0E36FB" w:rsidR="00EB1E5D" w:rsidRPr="003A2637" w:rsidRDefault="00EB1E5D" w:rsidP="00EB1E5D">
            <w:pPr>
              <w:pStyle w:val="Arial11Bold"/>
            </w:pPr>
            <w:r w:rsidRPr="003A2637">
              <w:t>Virtual Lead Party</w:t>
            </w:r>
          </w:p>
        </w:tc>
        <w:tc>
          <w:tcPr>
            <w:tcW w:w="6634" w:type="dxa"/>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490DE6A8">
        <w:trPr>
          <w:cantSplit/>
        </w:trPr>
        <w:tc>
          <w:tcPr>
            <w:tcW w:w="2884"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EB1E5D" w:rsidRPr="007E0B31" w14:paraId="28BB7E6E" w14:textId="77777777" w:rsidTr="490DE6A8">
        <w:trPr>
          <w:cantSplit/>
        </w:trPr>
        <w:tc>
          <w:tcPr>
            <w:tcW w:w="2884"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490DE6A8">
        <w:trPr>
          <w:cantSplit/>
        </w:trPr>
        <w:tc>
          <w:tcPr>
            <w:tcW w:w="2884" w:type="dxa"/>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490DE6A8">
        <w:trPr>
          <w:cantSplit/>
        </w:trPr>
        <w:tc>
          <w:tcPr>
            <w:tcW w:w="2884"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490DE6A8">
        <w:trPr>
          <w:cantSplit/>
        </w:trPr>
        <w:tc>
          <w:tcPr>
            <w:tcW w:w="2884"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490DE6A8">
        <w:trPr>
          <w:cantSplit/>
        </w:trPr>
        <w:tc>
          <w:tcPr>
            <w:tcW w:w="2884" w:type="dxa"/>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490DE6A8">
        <w:trPr>
          <w:cantSplit/>
        </w:trPr>
        <w:tc>
          <w:tcPr>
            <w:tcW w:w="2884" w:type="dxa"/>
          </w:tcPr>
          <w:p w14:paraId="1820C1E3" w14:textId="77777777" w:rsidR="00EB1E5D" w:rsidRPr="007E0B31" w:rsidRDefault="00EB1E5D" w:rsidP="00EB1E5D">
            <w:pPr>
              <w:pStyle w:val="Arial11Bold"/>
              <w:rPr>
                <w:rFonts w:cs="Arial"/>
              </w:rPr>
            </w:pPr>
            <w:r w:rsidRPr="007E0B31">
              <w:rPr>
                <w:rFonts w:cs="Arial"/>
              </w:rPr>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490DE6A8">
        <w:trPr>
          <w:cantSplit/>
        </w:trPr>
        <w:tc>
          <w:tcPr>
            <w:tcW w:w="2884"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490DE6A8">
        <w:trPr>
          <w:cantSplit/>
        </w:trPr>
        <w:tc>
          <w:tcPr>
            <w:tcW w:w="2884"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60"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60"/>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676AC" w14:textId="77777777" w:rsidR="009B6169" w:rsidRDefault="009B6169" w:rsidP="008F1F3E">
      <w:pPr>
        <w:pStyle w:val="Header"/>
      </w:pPr>
      <w:r>
        <w:separator/>
      </w:r>
    </w:p>
  </w:endnote>
  <w:endnote w:type="continuationSeparator" w:id="0">
    <w:p w14:paraId="6A19A886" w14:textId="77777777" w:rsidR="009B6169" w:rsidRDefault="009B6169" w:rsidP="008F1F3E">
      <w:pPr>
        <w:pStyle w:val="Header"/>
      </w:pPr>
      <w:r>
        <w:continuationSeparator/>
      </w:r>
    </w:p>
  </w:endnote>
  <w:endnote w:type="continuationNotice" w:id="1">
    <w:p w14:paraId="764C5C4A" w14:textId="77777777" w:rsidR="009B6169" w:rsidRDefault="009B61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6144F2CC"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052975">
      <w:rPr>
        <w:rStyle w:val="PageNumber"/>
        <w:sz w:val="16"/>
        <w:szCs w:val="16"/>
      </w:rPr>
      <w:t>3</w:t>
    </w:r>
    <w:r>
      <w:rPr>
        <w:rStyle w:val="PageNumber"/>
        <w:sz w:val="16"/>
        <w:szCs w:val="16"/>
      </w:rPr>
      <w:tab/>
      <w:t>GD</w:t>
    </w:r>
    <w:r w:rsidRPr="002B5019">
      <w:rPr>
        <w:rStyle w:val="PageNumber"/>
        <w:sz w:val="16"/>
        <w:szCs w:val="16"/>
      </w:rPr>
      <w:tab/>
    </w:r>
    <w:r w:rsidR="00052975">
      <w:rPr>
        <w:sz w:val="16"/>
        <w:szCs w:val="16"/>
      </w:rPr>
      <w:t>2</w:t>
    </w:r>
    <w:r w:rsidR="002273E8">
      <w:rPr>
        <w:sz w:val="16"/>
        <w:szCs w:val="16"/>
      </w:rPr>
      <w:t>2</w:t>
    </w:r>
    <w:r w:rsidR="00EF3BC0">
      <w:rPr>
        <w:sz w:val="16"/>
        <w:szCs w:val="16"/>
      </w:rPr>
      <w:t xml:space="preserve"> </w:t>
    </w:r>
    <w:r w:rsidR="002273E8">
      <w:rPr>
        <w:sz w:val="16"/>
        <w:szCs w:val="16"/>
      </w:rPr>
      <w:t>April</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4C17B" w14:textId="77777777" w:rsidR="009B6169" w:rsidRDefault="009B6169" w:rsidP="008F1F3E">
      <w:pPr>
        <w:pStyle w:val="Header"/>
      </w:pPr>
      <w:r>
        <w:separator/>
      </w:r>
    </w:p>
  </w:footnote>
  <w:footnote w:type="continuationSeparator" w:id="0">
    <w:p w14:paraId="066F266A" w14:textId="77777777" w:rsidR="009B6169" w:rsidRDefault="009B6169" w:rsidP="008F1F3E">
      <w:pPr>
        <w:pStyle w:val="Header"/>
      </w:pPr>
      <w:r>
        <w:continuationSeparator/>
      </w:r>
    </w:p>
  </w:footnote>
  <w:footnote w:type="continuationNotice" w:id="1">
    <w:p w14:paraId="2889F1C8" w14:textId="77777777" w:rsidR="009B6169" w:rsidRDefault="009B61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7"/>
  </w:num>
  <w:num w:numId="2" w16cid:durableId="995688694">
    <w:abstractNumId w:val="5"/>
  </w:num>
  <w:num w:numId="3" w16cid:durableId="1442189003">
    <w:abstractNumId w:val="14"/>
  </w:num>
  <w:num w:numId="4" w16cid:durableId="726075327">
    <w:abstractNumId w:val="3"/>
  </w:num>
  <w:num w:numId="5" w16cid:durableId="2124567235">
    <w:abstractNumId w:val="19"/>
  </w:num>
  <w:num w:numId="6" w16cid:durableId="480273325">
    <w:abstractNumId w:val="12"/>
  </w:num>
  <w:num w:numId="7" w16cid:durableId="445466415">
    <w:abstractNumId w:val="16"/>
  </w:num>
  <w:num w:numId="8" w16cid:durableId="832067174">
    <w:abstractNumId w:val="6"/>
  </w:num>
  <w:num w:numId="9" w16cid:durableId="505753300">
    <w:abstractNumId w:val="0"/>
  </w:num>
  <w:num w:numId="10" w16cid:durableId="1244877714">
    <w:abstractNumId w:val="9"/>
  </w:num>
  <w:num w:numId="11" w16cid:durableId="1258177850">
    <w:abstractNumId w:val="17"/>
  </w:num>
  <w:num w:numId="12" w16cid:durableId="1158228106">
    <w:abstractNumId w:val="13"/>
  </w:num>
  <w:num w:numId="13" w16cid:durableId="1056006280">
    <w:abstractNumId w:val="21"/>
  </w:num>
  <w:num w:numId="14" w16cid:durableId="2009595922">
    <w:abstractNumId w:val="1"/>
  </w:num>
  <w:num w:numId="15" w16cid:durableId="923563355">
    <w:abstractNumId w:val="20"/>
  </w:num>
  <w:num w:numId="16" w16cid:durableId="484206205">
    <w:abstractNumId w:val="4"/>
  </w:num>
  <w:num w:numId="17" w16cid:durableId="1334843998">
    <w:abstractNumId w:val="11"/>
  </w:num>
  <w:num w:numId="18" w16cid:durableId="773092555">
    <w:abstractNumId w:val="2"/>
  </w:num>
  <w:num w:numId="19" w16cid:durableId="1958488827">
    <w:abstractNumId w:val="8"/>
  </w:num>
  <w:num w:numId="20" w16cid:durableId="1968198102">
    <w:abstractNumId w:val="10"/>
  </w:num>
  <w:num w:numId="21" w16cid:durableId="1956867075">
    <w:abstractNumId w:val="18"/>
  </w:num>
  <w:num w:numId="22" w16cid:durableId="1829663286">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GEKT86XknWYaaJb3SL69iQH3eFRMemfy3EPafL7sO3+1fQEVQQZoGVWoqmPxAzTzPC2gABZwHoegz/cuwp0TqQ==" w:salt="JxUXBs19bpHI+nBiHuUwkQ=="/>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058D"/>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FEF"/>
    <w:rsid w:val="006D4159"/>
    <w:rsid w:val="006D5C49"/>
    <w:rsid w:val="006D65CB"/>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8A7"/>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0A0"/>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6801"/>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169"/>
    <w:rsid w:val="009B68A9"/>
    <w:rsid w:val="009B7A36"/>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781950EF-F916-4B86-BDA9-7DBF59EE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F52FAC5D-4327-4BC1-855E-2E6CE9822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85</Pages>
  <Words>32965</Words>
  <Characters>187902</Characters>
  <Application>Microsoft Office Word</Application>
  <DocSecurity>8</DocSecurity>
  <Lines>1565</Lines>
  <Paragraphs>440</Paragraphs>
  <ScaleCrop>false</ScaleCrop>
  <Company>National Grid</Company>
  <LinksUpToDate>false</LinksUpToDate>
  <CharactersWithSpaces>220427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(ESO)</cp:lastModifiedBy>
  <cp:revision>113</cp:revision>
  <cp:lastPrinted>2022-02-02T23:54:00Z</cp:lastPrinted>
  <dcterms:created xsi:type="dcterms:W3CDTF">2024-02-09T19:31:00Z</dcterms:created>
  <dcterms:modified xsi:type="dcterms:W3CDTF">2024-04-25T08:05:00Z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