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73AB7BC7" w:rsidR="00D61215" w:rsidRPr="00D174F8" w:rsidRDefault="00535F51" w:rsidP="00D61215">
      <w:pPr>
        <w:widowControl/>
        <w:jc w:val="center"/>
        <w:rPr>
          <w:ins w:id="0" w:author="Antony Johnson (ESO)" w:date="2023-11-07T10:04:00Z"/>
          <w:rFonts w:cs="Arial"/>
          <w:bCs/>
          <w:i/>
          <w:iCs/>
          <w:rPrChange w:id="1" w:author="Antony Johnson (ESO)" w:date="2023-11-07T10:05:00Z">
            <w:rPr>
              <w:ins w:id="2" w:author="Antony Johnson (ESO)" w:date="2023-11-07T10:04:00Z"/>
              <w:rFonts w:cs="Arial"/>
              <w:b/>
            </w:rPr>
          </w:rPrChange>
        </w:rPr>
      </w:pPr>
      <w:r w:rsidRPr="00D174F8">
        <w:rPr>
          <w:rFonts w:cs="Arial"/>
          <w:bCs/>
          <w:i/>
          <w:iCs/>
          <w:rPrChange w:id="3" w:author="Antony Johnson (ESO)" w:date="2023-11-07T10:05:00Z">
            <w:rPr>
              <w:rFonts w:cs="Arial"/>
              <w:b/>
            </w:rPr>
          </w:rPrChange>
        </w:rPr>
        <w:t xml:space="preserve">DATED </w:t>
      </w:r>
      <w:ins w:id="4" w:author="Antony Johnson (ESO)" w:date="2023-11-07T09:59:00Z">
        <w:r w:rsidR="00EF2E15" w:rsidRPr="00D174F8">
          <w:rPr>
            <w:rFonts w:cs="Arial"/>
            <w:bCs/>
            <w:i/>
            <w:iCs/>
            <w:rPrChange w:id="5" w:author="Antony Johnson (ESO)" w:date="2023-11-07T10:05:00Z">
              <w:rPr>
                <w:rFonts w:cs="Arial"/>
                <w:b/>
              </w:rPr>
            </w:rPrChange>
          </w:rPr>
          <w:t>7</w:t>
        </w:r>
      </w:ins>
      <w:r w:rsidR="00B978FE" w:rsidRPr="00D174F8">
        <w:rPr>
          <w:rFonts w:cs="Arial"/>
          <w:bCs/>
          <w:i/>
          <w:iCs/>
          <w:rPrChange w:id="6" w:author="Antony Johnson (ESO)" w:date="2023-11-07T10:05:00Z">
            <w:rPr>
              <w:rFonts w:cs="Arial"/>
              <w:b/>
            </w:rPr>
          </w:rPrChange>
        </w:rPr>
        <w:t xml:space="preserve"> </w:t>
      </w:r>
      <w:ins w:id="7" w:author="Antony Johnson (ESO)" w:date="2023-11-07T09:59:00Z">
        <w:r w:rsidR="00EF2E15" w:rsidRPr="00D174F8">
          <w:rPr>
            <w:rFonts w:cs="Arial"/>
            <w:bCs/>
            <w:i/>
            <w:iCs/>
            <w:rPrChange w:id="8" w:author="Antony Johnson (ESO)" w:date="2023-11-07T10:05:00Z">
              <w:rPr>
                <w:rFonts w:cs="Arial"/>
                <w:b/>
              </w:rPr>
            </w:rPrChange>
          </w:rPr>
          <w:t>NOVEMBER</w:t>
        </w:r>
      </w:ins>
      <w:r w:rsidRPr="00D174F8">
        <w:rPr>
          <w:rFonts w:cs="Arial"/>
          <w:bCs/>
          <w:i/>
          <w:iCs/>
          <w:rPrChange w:id="9" w:author="Antony Johnson (ESO)" w:date="2023-11-07T10:05:00Z">
            <w:rPr>
              <w:rFonts w:cs="Arial"/>
              <w:b/>
            </w:rPr>
          </w:rPrChange>
        </w:rPr>
        <w:t xml:space="preserve"> 202</w:t>
      </w:r>
      <w:ins w:id="10" w:author="Antony Johnson (ESO)" w:date="2023-06-26T10:43:00Z">
        <w:r w:rsidR="00D8060F" w:rsidRPr="00D174F8">
          <w:rPr>
            <w:rFonts w:cs="Arial"/>
            <w:bCs/>
            <w:i/>
            <w:iCs/>
            <w:rPrChange w:id="11" w:author="Antony Johnson (ESO)" w:date="2023-11-07T10:05:00Z">
              <w:rPr>
                <w:rFonts w:cs="Arial"/>
                <w:b/>
              </w:rPr>
            </w:rPrChange>
          </w:rPr>
          <w:t>3</w:t>
        </w:r>
      </w:ins>
    </w:p>
    <w:p w14:paraId="338F31E6" w14:textId="4CFE5083" w:rsidR="00730D11" w:rsidRPr="00D174F8" w:rsidRDefault="00730D11" w:rsidP="00D61215">
      <w:pPr>
        <w:widowControl/>
        <w:jc w:val="center"/>
        <w:rPr>
          <w:rFonts w:cs="Arial"/>
          <w:bCs/>
          <w:i/>
          <w:iCs/>
          <w:rPrChange w:id="12" w:author="Antony Johnson (ESO)" w:date="2023-11-07T10:05:00Z">
            <w:rPr>
              <w:rFonts w:cs="Arial"/>
              <w:b/>
            </w:rPr>
          </w:rPrChange>
        </w:rPr>
      </w:pPr>
      <w:ins w:id="13" w:author="Antony Johnson (ESO)" w:date="2023-11-07T10:04:00Z">
        <w:r w:rsidRPr="00D174F8">
          <w:rPr>
            <w:rFonts w:cs="Arial"/>
            <w:bCs/>
            <w:i/>
            <w:iCs/>
            <w:rPrChange w:id="14" w:author="Antony Johnson (ESO)" w:date="2023-11-07T10:05:00Z">
              <w:rPr>
                <w:rFonts w:cs="Arial"/>
                <w:b/>
              </w:rPr>
            </w:rPrChange>
          </w:rPr>
          <w:t>(Includes Registered Cap</w:t>
        </w:r>
      </w:ins>
      <w:ins w:id="15" w:author="Antony Johnson (ESO)" w:date="2023-11-07T10:05:00Z">
        <w:r w:rsidRPr="00D174F8">
          <w:rPr>
            <w:rFonts w:cs="Arial"/>
            <w:bCs/>
            <w:i/>
            <w:iCs/>
            <w:rPrChange w:id="16" w:author="Antony Johnson (ESO)" w:date="2023-11-07T10:05:00Z">
              <w:rPr>
                <w:rFonts w:cs="Arial"/>
                <w:b/>
              </w:rPr>
            </w:rPrChange>
          </w:rPr>
          <w:t xml:space="preserve">acity </w:t>
        </w:r>
        <w:proofErr w:type="spellStart"/>
        <w:r w:rsidR="00D174F8" w:rsidRPr="00D174F8">
          <w:rPr>
            <w:rFonts w:cs="Arial"/>
            <w:bCs/>
            <w:i/>
            <w:iCs/>
            <w:rPrChange w:id="17" w:author="Antony Johnson (ESO)" w:date="2023-11-07T10:05:00Z">
              <w:rPr>
                <w:rFonts w:cs="Arial"/>
                <w:b/>
              </w:rPr>
            </w:rPrChange>
          </w:rPr>
          <w:t>amedments</w:t>
        </w:r>
        <w:proofErr w:type="spellEnd"/>
        <w:r w:rsidR="00D174F8" w:rsidRPr="00D174F8">
          <w:rPr>
            <w:rFonts w:cs="Arial"/>
            <w:bCs/>
            <w:i/>
            <w:iCs/>
            <w:rPrChange w:id="18" w:author="Antony Johnson (ESO)" w:date="2023-11-07T10:05:00Z">
              <w:rPr>
                <w:rFonts w:cs="Arial"/>
                <w:b/>
              </w:rPr>
            </w:rPrChange>
          </w:rPr>
          <w:t xml:space="preserve"> but not amendments to the Connections Queue)</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 xml:space="preserve">Extracts from the Glossary and </w:t>
      </w:r>
      <w:commentRangeStart w:id="19"/>
      <w:commentRangeStart w:id="20"/>
      <w:commentRangeStart w:id="21"/>
      <w:r w:rsidRPr="00700254">
        <w:rPr>
          <w:rFonts w:cs="Arial"/>
          <w:b/>
          <w:i/>
          <w:iCs/>
        </w:rPr>
        <w:t>Definitions</w:t>
      </w:r>
      <w:commentRangeEnd w:id="19"/>
      <w:r w:rsidR="00373E5F">
        <w:rPr>
          <w:rStyle w:val="CommentReference"/>
        </w:rPr>
        <w:commentReference w:id="19"/>
      </w:r>
      <w:commentRangeEnd w:id="20"/>
      <w:r w:rsidR="00637003">
        <w:rPr>
          <w:rStyle w:val="CommentReference"/>
        </w:rPr>
        <w:commentReference w:id="20"/>
      </w:r>
      <w:commentRangeEnd w:id="21"/>
      <w:r w:rsidR="00917CC4">
        <w:rPr>
          <w:rStyle w:val="CommentReference"/>
        </w:rPr>
        <w:commentReference w:id="21"/>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22"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3DFC3B03" w14:textId="28570C1A" w:rsidR="009A5C7D" w:rsidDel="004F1113" w:rsidRDefault="006B293E" w:rsidP="00B11928">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23" w:author="Antony Johnson (ESO)" w:date="2023-06-26T12:00:00Z">
              <w:r w:rsidR="00437797" w:rsidRPr="00437797">
                <w:rPr>
                  <w:rFonts w:cs="Arial"/>
                  <w:bCs/>
                </w:rPr>
                <w:t>in respect of its</w:t>
              </w:r>
              <w:r w:rsidR="00437797">
                <w:rPr>
                  <w:rFonts w:cs="Arial"/>
                  <w:b/>
                </w:rPr>
                <w:t xml:space="preserve"> Generating Units </w:t>
              </w:r>
            </w:ins>
            <w:ins w:id="24"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25" w:author="Antony Johnson (ESO)" w:date="2023-06-26T12:35:00Z">
              <w:r w:rsidR="00FE09B8" w:rsidRPr="00AD1030">
                <w:rPr>
                  <w:rFonts w:cs="Arial"/>
                  <w:bCs/>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26"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Large Power Station</w:t>
            </w:r>
          </w:p>
        </w:tc>
        <w:tc>
          <w:tcPr>
            <w:tcW w:w="6720" w:type="dxa"/>
          </w:tcPr>
          <w:p w14:paraId="69591D17" w14:textId="04A246FE" w:rsidR="000B24DE" w:rsidDel="004F1113" w:rsidRDefault="000B24DE" w:rsidP="000B24DE">
            <w:pPr>
              <w:spacing w:before="120" w:after="120" w:line="264" w:lineRule="auto"/>
              <w:ind w:left="567" w:hanging="567"/>
              <w:jc w:val="both"/>
              <w:rPr>
                <w:del w:id="27" w:author="Antony Johnson (ESO)" w:date="2023-06-26T11:25:00Z"/>
                <w:rFonts w:cs="Arial"/>
              </w:rPr>
            </w:pPr>
            <w:del w:id="28"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6167E2BF"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29" w:author="Antony Johnson (ESO)" w:date="2023-08-21T10:15:00Z">
              <w:r w:rsidR="004D4DF4" w:rsidRPr="00B11928">
                <w:rPr>
                  <w:rFonts w:cs="Arial"/>
                </w:rPr>
                <w:t xml:space="preserve">A </w:t>
              </w:r>
              <w:r w:rsidR="004D4DF4" w:rsidRPr="00B11928">
                <w:rPr>
                  <w:rFonts w:cs="Arial"/>
                  <w:b/>
                </w:rPr>
                <w:t>Power Station</w:t>
              </w:r>
              <w:r w:rsidR="004D4DF4" w:rsidRPr="00B11928">
                <w:rPr>
                  <w:rFonts w:cs="Arial"/>
                </w:rPr>
                <w:t xml:space="preserve"> where </w:t>
              </w:r>
              <w:r w:rsidR="004D4DF4" w:rsidRPr="00B11928">
                <w:rPr>
                  <w:rFonts w:cs="Arial"/>
                  <w:b/>
                  <w:bCs/>
                </w:rPr>
                <w:t>Purchase Contracts</w:t>
              </w:r>
              <w:r w:rsidR="004D4DF4" w:rsidRPr="00B11928">
                <w:rPr>
                  <w:rFonts w:cs="Arial"/>
                </w:rPr>
                <w:t xml:space="preserve"> for its </w:t>
              </w:r>
              <w:r w:rsidR="004D4DF4" w:rsidRPr="00B11928">
                <w:rPr>
                  <w:rFonts w:cs="Arial"/>
                  <w:b/>
                </w:rPr>
                <w:t>Main Plant</w:t>
              </w:r>
              <w:r w:rsidR="004D4DF4" w:rsidRPr="00B11928">
                <w:rPr>
                  <w:rFonts w:cs="Arial"/>
                </w:rPr>
                <w:t xml:space="preserve"> and </w:t>
              </w:r>
              <w:r w:rsidR="004D4DF4" w:rsidRPr="00B11928">
                <w:rPr>
                  <w:rFonts w:cs="Arial"/>
                  <w:b/>
                </w:rPr>
                <w:t>Apparatus</w:t>
              </w:r>
              <w:r w:rsidR="004D4DF4" w:rsidRPr="00B11928">
                <w:rPr>
                  <w:rFonts w:cs="Arial"/>
                </w:rPr>
                <w:t xml:space="preserve"> had been concluded before </w:t>
              </w:r>
            </w:ins>
            <w:ins w:id="30" w:author="Antony Johnson (ESO)" w:date="2023-10-16T11:16:00Z">
              <w:r w:rsidR="005A029B">
                <w:rPr>
                  <w:rFonts w:cs="Arial"/>
                </w:rPr>
                <w:t>1</w:t>
              </w:r>
              <w:r w:rsidR="005A029B" w:rsidRPr="00AE25B5">
                <w:rPr>
                  <w:rFonts w:cs="Arial"/>
                  <w:vertAlign w:val="superscript"/>
                </w:rPr>
                <w:t>st</w:t>
              </w:r>
              <w:r w:rsidR="005A029B">
                <w:rPr>
                  <w:rFonts w:cs="Arial"/>
                </w:rPr>
                <w:t xml:space="preserve"> June 2027</w:t>
              </w:r>
            </w:ins>
            <w:ins w:id="31" w:author="Antony Johnson (ESO)" w:date="2023-08-21T10:15:00Z">
              <w:r w:rsidR="004D4DF4" w:rsidRPr="00B11928">
                <w:rPr>
                  <w:rFonts w:cs="Arial"/>
                </w:rPr>
                <w:t xml:space="preserve"> and which is</w:t>
              </w:r>
              <w:r w:rsidR="004D4DF4" w:rsidRPr="000839FE">
                <w:rPr>
                  <w:rFonts w:cs="Arial"/>
                </w:rPr>
                <w:t xml:space="preserve">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76B7B193"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32" w:author="Antony Johnson (ESO)" w:date="2023-08-21T10:17:00Z">
              <w:r w:rsidR="00DB1028" w:rsidRPr="00B11928">
                <w:rPr>
                  <w:rFonts w:cs="Arial"/>
                </w:rPr>
                <w:t xml:space="preserve">A </w:t>
              </w:r>
              <w:r w:rsidR="00DB1028" w:rsidRPr="00B11928">
                <w:rPr>
                  <w:rFonts w:cs="Arial"/>
                  <w:b/>
                </w:rPr>
                <w:t>Power Station</w:t>
              </w:r>
              <w:r w:rsidR="00DB1028" w:rsidRPr="00B11928">
                <w:rPr>
                  <w:rFonts w:cs="Arial"/>
                </w:rPr>
                <w:t xml:space="preserve"> where </w:t>
              </w:r>
              <w:r w:rsidR="00DB1028" w:rsidRPr="00B11928">
                <w:rPr>
                  <w:rFonts w:cs="Arial"/>
                  <w:b/>
                  <w:bCs/>
                </w:rPr>
                <w:t>Purchase Contracts</w:t>
              </w:r>
              <w:r w:rsidR="00DB1028" w:rsidRPr="00B11928">
                <w:rPr>
                  <w:rFonts w:cs="Arial"/>
                </w:rPr>
                <w:t xml:space="preserve"> for its </w:t>
              </w:r>
              <w:r w:rsidR="00DB1028" w:rsidRPr="00B11928">
                <w:rPr>
                  <w:rFonts w:cs="Arial"/>
                  <w:b/>
                </w:rPr>
                <w:t>Main Plant</w:t>
              </w:r>
              <w:r w:rsidR="00DB1028" w:rsidRPr="00B11928">
                <w:rPr>
                  <w:rFonts w:cs="Arial"/>
                </w:rPr>
                <w:t xml:space="preserve"> and </w:t>
              </w:r>
              <w:r w:rsidR="00DB1028" w:rsidRPr="00B11928">
                <w:rPr>
                  <w:rFonts w:cs="Arial"/>
                  <w:b/>
                </w:rPr>
                <w:t>Apparatus</w:t>
              </w:r>
              <w:r w:rsidR="00DB1028" w:rsidRPr="00B11928">
                <w:rPr>
                  <w:rFonts w:cs="Arial"/>
                </w:rPr>
                <w:t xml:space="preserve"> had been concluded before </w:t>
              </w:r>
            </w:ins>
            <w:ins w:id="33"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34" w:author="Antony Johnson (ESO)" w:date="2023-08-21T10:17:00Z">
              <w:r w:rsidR="00DB1028" w:rsidRPr="00B11928">
                <w:rPr>
                  <w:rFonts w:cs="Arial"/>
                </w:rPr>
                <w:t>and which is</w:t>
              </w:r>
              <w:r w:rsidR="00DB1028"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5"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31456B45" w:rsidR="000839FE" w:rsidRPr="000839FE" w:rsidRDefault="000839FE" w:rsidP="000839FE">
            <w:pPr>
              <w:spacing w:before="120" w:after="120" w:line="264" w:lineRule="auto"/>
              <w:ind w:left="567" w:hanging="567"/>
              <w:jc w:val="both"/>
              <w:rPr>
                <w:rFonts w:cs="Arial"/>
              </w:rPr>
            </w:pPr>
            <w:del w:id="36" w:author="Antony Johnson (ESO)" w:date="2023-08-31T10:41:00Z">
              <w:r w:rsidRPr="000839FE" w:rsidDel="00594461">
                <w:rPr>
                  <w:rFonts w:cs="Arial"/>
                </w:rPr>
                <w:delText>(c)</w:delText>
              </w:r>
            </w:del>
            <w:ins w:id="37" w:author="Antony Johnson (ESO)" w:date="2023-08-31T10:41:00Z">
              <w:r w:rsidR="00594461">
                <w:rPr>
                  <w:rFonts w:cs="Arial"/>
                </w:rPr>
                <w:t>I</w:t>
              </w:r>
            </w:ins>
            <w:r w:rsidRPr="000839FE">
              <w:rPr>
                <w:rFonts w:cs="Arial"/>
              </w:rPr>
              <w:tab/>
            </w:r>
            <w:ins w:id="38" w:author="Antony Johnson (ESO)" w:date="2023-08-21T10:18:00Z">
              <w:r w:rsidR="009C1BF3" w:rsidRPr="00B11928">
                <w:rPr>
                  <w:rFonts w:cs="Arial"/>
                </w:rPr>
                <w:t xml:space="preserve">A </w:t>
              </w:r>
              <w:r w:rsidR="009C1BF3" w:rsidRPr="00B11928">
                <w:rPr>
                  <w:rFonts w:cs="Arial"/>
                  <w:b/>
                </w:rPr>
                <w:t>Power Station</w:t>
              </w:r>
              <w:r w:rsidR="009C1BF3" w:rsidRPr="00B11928">
                <w:rPr>
                  <w:rFonts w:cs="Arial"/>
                </w:rPr>
                <w:t xml:space="preserve"> where </w:t>
              </w:r>
              <w:r w:rsidR="009C1BF3" w:rsidRPr="00B11928">
                <w:rPr>
                  <w:rFonts w:cs="Arial"/>
                  <w:b/>
                  <w:bCs/>
                </w:rPr>
                <w:t>Purchase Contracts</w:t>
              </w:r>
              <w:r w:rsidR="009C1BF3" w:rsidRPr="00B11928">
                <w:rPr>
                  <w:rFonts w:cs="Arial"/>
                </w:rPr>
                <w:t xml:space="preserve"> for its </w:t>
              </w:r>
              <w:r w:rsidR="009C1BF3" w:rsidRPr="00B11928">
                <w:rPr>
                  <w:rFonts w:cs="Arial"/>
                  <w:b/>
                </w:rPr>
                <w:t>Main Plant</w:t>
              </w:r>
              <w:r w:rsidR="009C1BF3" w:rsidRPr="00B11928">
                <w:rPr>
                  <w:rFonts w:cs="Arial"/>
                </w:rPr>
                <w:t xml:space="preserve"> and </w:t>
              </w:r>
              <w:r w:rsidR="009C1BF3" w:rsidRPr="00B11928">
                <w:rPr>
                  <w:rFonts w:cs="Arial"/>
                  <w:b/>
                </w:rPr>
                <w:t>Apparatus</w:t>
              </w:r>
              <w:r w:rsidR="009C1BF3" w:rsidRPr="00B11928">
                <w:rPr>
                  <w:rFonts w:cs="Arial"/>
                </w:rPr>
                <w:t xml:space="preserve"> had been concluded before </w:t>
              </w:r>
            </w:ins>
            <w:ins w:id="39"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40" w:author="Antony Johnson (ESO)" w:date="2023-08-21T10:18:00Z">
              <w:r w:rsidR="009C1BF3" w:rsidRPr="00B11928">
                <w:rPr>
                  <w:rFonts w:cs="Arial"/>
                </w:rPr>
                <w:t>and which is</w:t>
              </w:r>
            </w:ins>
            <w:ins w:id="41" w:author="Antony Johnson (ESO)" w:date="2023-06-26T10:52:00Z">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42" w:author="Antony Johnson (ESO)" w:date="2023-06-26T10:52:00Z">
              <w:r w:rsidR="000F4AC5">
                <w:rPr>
                  <w:rFonts w:cs="Arial"/>
                </w:rPr>
                <w:t xml:space="preserve">and </w:t>
              </w:r>
            </w:ins>
            <w:r w:rsidRPr="000839FE">
              <w:rPr>
                <w:rFonts w:cs="Arial"/>
              </w:rPr>
              <w:t xml:space="preserve">where the </w:t>
            </w:r>
            <w:commentRangeStart w:id="43"/>
            <w:commentRangeStart w:id="44"/>
            <w:r w:rsidRPr="000839FE">
              <w:rPr>
                <w:rFonts w:cs="Arial"/>
                <w:b/>
              </w:rPr>
              <w:t>User System</w:t>
            </w:r>
            <w:r w:rsidRPr="000839FE">
              <w:rPr>
                <w:rFonts w:cs="Arial"/>
              </w:rPr>
              <w:t xml:space="preserve"> (or part thereof) is not connected to the </w:t>
            </w:r>
            <w:r w:rsidRPr="000839FE">
              <w:rPr>
                <w:rFonts w:cs="Arial"/>
                <w:b/>
              </w:rPr>
              <w:t xml:space="preserve">National </w:t>
            </w:r>
            <w:commentRangeEnd w:id="43"/>
            <w:r w:rsidR="001649FD">
              <w:rPr>
                <w:rStyle w:val="CommentReference"/>
              </w:rPr>
              <w:commentReference w:id="43"/>
            </w:r>
            <w:commentRangeEnd w:id="44"/>
            <w:r w:rsidR="00E7106A">
              <w:rPr>
                <w:rStyle w:val="CommentReference"/>
              </w:rPr>
              <w:commentReference w:id="44"/>
            </w:r>
            <w:r w:rsidRPr="000839FE">
              <w:rPr>
                <w:rFonts w:cs="Arial"/>
                <w:b/>
              </w:rPr>
              <w:t>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p>
          <w:p w14:paraId="06525C1D" w14:textId="77777777" w:rsidR="00A549C8" w:rsidRPr="000839FE" w:rsidRDefault="00A549C8" w:rsidP="00A549C8">
            <w:pPr>
              <w:spacing w:before="120" w:after="120" w:line="264" w:lineRule="auto"/>
              <w:jc w:val="both"/>
              <w:rPr>
                <w:ins w:id="45" w:author="Antony Johnson (ESO)" w:date="2023-06-26T10:53:00Z"/>
                <w:rFonts w:cs="Arial"/>
              </w:rPr>
            </w:pPr>
            <w:ins w:id="46" w:author="Antony Johnson (ESO)" w:date="2023-06-26T10:53:00Z">
              <w:r w:rsidRPr="000839FE">
                <w:rPr>
                  <w:rFonts w:cs="Arial"/>
                </w:rPr>
                <w:lastRenderedPageBreak/>
                <w:t xml:space="preserve">or, </w:t>
              </w:r>
            </w:ins>
          </w:p>
          <w:p w14:paraId="20A48739" w14:textId="4F044440" w:rsidR="00A549C8" w:rsidRPr="000839FE" w:rsidRDefault="00A549C8" w:rsidP="00A549C8">
            <w:pPr>
              <w:spacing w:before="120" w:after="120" w:line="264" w:lineRule="auto"/>
              <w:ind w:left="628" w:hanging="628"/>
              <w:jc w:val="both"/>
              <w:rPr>
                <w:ins w:id="47" w:author="Antony Johnson (ESO)" w:date="2023-06-26T10:53:00Z"/>
                <w:rFonts w:cs="Arial"/>
              </w:rPr>
            </w:pPr>
            <w:ins w:id="48" w:author="Antony Johnson (ESO)" w:date="2023-06-26T10:53:00Z">
              <w:r w:rsidRPr="000839FE">
                <w:rPr>
                  <w:rFonts w:cs="Arial"/>
                </w:rPr>
                <w:t>(d)</w:t>
              </w:r>
              <w:r w:rsidRPr="000839FE">
                <w:rPr>
                  <w:rFonts w:cs="Arial"/>
                </w:rPr>
                <w:tab/>
              </w:r>
            </w:ins>
            <w:ins w:id="49" w:author="Antony Johnson (ESO)" w:date="2023-08-30T18:12:00Z">
              <w:r w:rsidR="00C20467" w:rsidRPr="00E01C71">
                <w:rPr>
                  <w:rFonts w:cs="Arial"/>
                </w:rPr>
                <w:t xml:space="preserve">A </w:t>
              </w:r>
              <w:r w:rsidR="00C20467" w:rsidRPr="00E01C71">
                <w:rPr>
                  <w:rFonts w:cs="Arial"/>
                  <w:b/>
                </w:rPr>
                <w:t>Power Station</w:t>
              </w:r>
              <w:r w:rsidR="00C20467" w:rsidRPr="00E01C71">
                <w:rPr>
                  <w:rFonts w:cs="Arial"/>
                </w:rPr>
                <w:t xml:space="preserve"> where </w:t>
              </w:r>
              <w:r w:rsidR="00C20467" w:rsidRPr="00E01C71">
                <w:rPr>
                  <w:rFonts w:cs="Arial"/>
                  <w:b/>
                  <w:bCs/>
                </w:rPr>
                <w:t>Purchase Contracts</w:t>
              </w:r>
              <w:r w:rsidR="00C20467" w:rsidRPr="00E01C71">
                <w:rPr>
                  <w:rFonts w:cs="Arial"/>
                </w:rPr>
                <w:t xml:space="preserve"> for its </w:t>
              </w:r>
              <w:r w:rsidR="00C20467" w:rsidRPr="00E01C71">
                <w:rPr>
                  <w:rFonts w:cs="Arial"/>
                  <w:b/>
                </w:rPr>
                <w:t>Main Plant</w:t>
              </w:r>
              <w:r w:rsidR="00C20467" w:rsidRPr="00E01C71">
                <w:rPr>
                  <w:rFonts w:cs="Arial"/>
                </w:rPr>
                <w:t xml:space="preserve"> and </w:t>
              </w:r>
              <w:r w:rsidR="00C20467" w:rsidRPr="00E01C71">
                <w:rPr>
                  <w:rFonts w:cs="Arial"/>
                  <w:b/>
                </w:rPr>
                <w:t>Apparatus</w:t>
              </w:r>
              <w:r w:rsidR="00C20467" w:rsidRPr="00E01C71">
                <w:rPr>
                  <w:rFonts w:cs="Arial"/>
                </w:rPr>
                <w:t xml:space="preserve"> had been concluded </w:t>
              </w:r>
            </w:ins>
            <w:ins w:id="50" w:author="Antony Johnson (ESO)" w:date="2023-08-30T18:13:00Z">
              <w:r w:rsidR="004719F7" w:rsidRPr="00E01C71">
                <w:rPr>
                  <w:rFonts w:cs="Arial"/>
                </w:rPr>
                <w:t>on or after</w:t>
              </w:r>
            </w:ins>
            <w:ins w:id="51" w:author="Antony Johnson (ESO)" w:date="2023-08-30T18:12:00Z">
              <w:r w:rsidR="00C20467" w:rsidRPr="00E01C71">
                <w:rPr>
                  <w:rFonts w:cs="Arial"/>
                </w:rPr>
                <w:t xml:space="preserve"> </w:t>
              </w:r>
            </w:ins>
            <w:ins w:id="52"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53" w:author="Antony Johnson (ESO)" w:date="2023-08-30T18:12:00Z">
              <w:r w:rsidR="00C20467" w:rsidRPr="00E01C71">
                <w:rPr>
                  <w:rFonts w:cs="Arial"/>
                </w:rPr>
                <w:t xml:space="preserve">and which </w:t>
              </w:r>
            </w:ins>
            <w:ins w:id="54"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 o</w:t>
              </w:r>
            </w:ins>
            <w:ins w:id="55" w:author="Antony Johnson (ESO)" w:date="2023-08-30T18:16:00Z">
              <w:r w:rsidR="004057B8" w:rsidRPr="00E01C71">
                <w:rPr>
                  <w:rFonts w:cs="Arial"/>
                </w:rPr>
                <w:t>r a</w:t>
              </w:r>
            </w:ins>
            <w:ins w:id="56" w:author="Antony Johnson (ESO)" w:date="2023-08-30T18:14:00Z">
              <w:r w:rsidR="004719F7" w:rsidRPr="00E01C71">
                <w:rPr>
                  <w:rFonts w:cs="Arial"/>
                </w:rPr>
                <w:t xml:space="preserve"> </w:t>
              </w:r>
              <w:r w:rsidR="004719F7" w:rsidRPr="00E01C71">
                <w:rPr>
                  <w:rFonts w:cs="Arial"/>
                  <w:b/>
                </w:rPr>
                <w:t>Power Station</w:t>
              </w:r>
              <w:r w:rsidR="004719F7" w:rsidRPr="00E01C71">
                <w:rPr>
                  <w:rFonts w:cs="Arial"/>
                </w:rPr>
                <w:t xml:space="preserve"> </w:t>
              </w:r>
            </w:ins>
            <w:ins w:id="57" w:author="Antony Johnson (ESO)" w:date="2023-08-30T18:19:00Z">
              <w:r w:rsidR="008329CE" w:rsidRPr="00E01C71">
                <w:rPr>
                  <w:rFonts w:cs="Arial"/>
                </w:rPr>
                <w:t xml:space="preserve">which </w:t>
              </w:r>
              <w:r w:rsidR="00111F11" w:rsidRPr="00E01C71">
                <w:rPr>
                  <w:rFonts w:cs="Arial"/>
                </w:rPr>
                <w:t xml:space="preserve">is directly connected to the </w:t>
              </w:r>
              <w:r w:rsidR="008329CE" w:rsidRPr="00DF0E14">
                <w:rPr>
                  <w:rFonts w:cs="Arial"/>
                  <w:b/>
                  <w:bCs/>
                </w:rPr>
                <w:t>National Electricity Transmission System</w:t>
              </w:r>
              <w:r w:rsidR="008329CE" w:rsidRPr="00E01C71">
                <w:rPr>
                  <w:rFonts w:cs="Arial"/>
                </w:rPr>
                <w:t xml:space="preserve"> </w:t>
              </w:r>
            </w:ins>
            <w:ins w:id="58" w:author="Antony Johnson (ESO)" w:date="2023-08-30T18:14:00Z">
              <w:r w:rsidR="004719F7" w:rsidRPr="00E01C71">
                <w:rPr>
                  <w:rFonts w:cs="Arial"/>
                </w:rPr>
                <w:t xml:space="preserve">where </w:t>
              </w:r>
              <w:r w:rsidR="004719F7" w:rsidRPr="00E01C71">
                <w:rPr>
                  <w:rFonts w:cs="Arial"/>
                  <w:b/>
                  <w:bCs/>
                </w:rPr>
                <w:t>Purchase Contracts</w:t>
              </w:r>
              <w:r w:rsidR="004719F7" w:rsidRPr="00E01C71">
                <w:rPr>
                  <w:rFonts w:cs="Arial"/>
                </w:rPr>
                <w:t xml:space="preserve"> </w:t>
              </w:r>
            </w:ins>
            <w:ins w:id="59" w:author="Antony Johnson (ESO)" w:date="2023-06-26T10:53:00Z">
              <w:r w:rsidRPr="00E01C71">
                <w:rPr>
                  <w:rFonts w:cs="Arial"/>
                </w:rPr>
                <w:t xml:space="preserve">relating to a </w:t>
              </w:r>
              <w:r w:rsidRPr="00E01C71">
                <w:rPr>
                  <w:rFonts w:cs="Arial"/>
                  <w:b/>
                </w:rPr>
                <w:t>Substantial Modification</w:t>
              </w:r>
            </w:ins>
            <w:ins w:id="60" w:author="Antony Johnson (ESO)" w:date="2023-08-30T18:43:00Z">
              <w:r w:rsidR="00344826">
                <w:rPr>
                  <w:rFonts w:cs="Arial"/>
                  <w:b/>
                </w:rPr>
                <w:t xml:space="preserve"> </w:t>
              </w:r>
              <w:r w:rsidR="00344826" w:rsidRPr="003859B8">
                <w:rPr>
                  <w:rFonts w:cs="Arial"/>
                  <w:bCs/>
                </w:rPr>
                <w:t xml:space="preserve">in respect </w:t>
              </w:r>
              <w:r w:rsidR="003859B8" w:rsidRPr="003859B8">
                <w:rPr>
                  <w:rFonts w:cs="Arial"/>
                  <w:bCs/>
                </w:rPr>
                <w:t>of its</w:t>
              </w:r>
              <w:r w:rsidR="003859B8">
                <w:rPr>
                  <w:rFonts w:cs="Arial"/>
                  <w:b/>
                </w:rPr>
                <w:t xml:space="preserve"> Main Plant </w:t>
              </w:r>
              <w:r w:rsidR="003859B8" w:rsidRPr="003859B8">
                <w:rPr>
                  <w:rFonts w:cs="Arial"/>
                  <w:bCs/>
                </w:rPr>
                <w:t>and</w:t>
              </w:r>
              <w:r w:rsidR="003859B8">
                <w:rPr>
                  <w:rFonts w:cs="Arial"/>
                  <w:b/>
                </w:rPr>
                <w:t xml:space="preserve"> Apparatus</w:t>
              </w:r>
            </w:ins>
            <w:ins w:id="61" w:author="Antony Johnson (ESO)" w:date="2023-06-26T10:53:00Z">
              <w:r w:rsidRPr="00E01C71">
                <w:rPr>
                  <w:rFonts w:cs="Arial"/>
                </w:rPr>
                <w:t xml:space="preserve"> </w:t>
              </w:r>
            </w:ins>
            <w:ins w:id="62" w:author="Antony Johnson (ESO)" w:date="2023-08-30T18:18:00Z">
              <w:r w:rsidR="004057B8" w:rsidRPr="00E01C71">
                <w:rPr>
                  <w:rFonts w:cs="Arial"/>
                </w:rPr>
                <w:t xml:space="preserve">had been concluded </w:t>
              </w:r>
            </w:ins>
            <w:ins w:id="63" w:author="Antony Johnson (ESO)" w:date="2023-06-26T10:53:00Z">
              <w:r w:rsidRPr="00E01C71">
                <w:rPr>
                  <w:rFonts w:cs="Arial"/>
                </w:rPr>
                <w:t xml:space="preserve">on or after </w:t>
              </w:r>
            </w:ins>
            <w:ins w:id="64"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65" w:author="Antony Johnson (ESO)" w:date="2023-08-30T18:18:00Z">
              <w:r w:rsidR="00EC73BC" w:rsidRPr="00E01C71">
                <w:rPr>
                  <w:rFonts w:cs="Arial"/>
                </w:rPr>
                <w:t xml:space="preserve">and </w:t>
              </w:r>
            </w:ins>
            <w:ins w:id="66" w:author="Antony Johnson (ESO)" w:date="2023-06-26T10:53:00Z">
              <w:r w:rsidRPr="00E01C71">
                <w:rPr>
                  <w:rFonts w:cs="Arial"/>
                </w:rPr>
                <w:t xml:space="preserve">such </w:t>
              </w:r>
            </w:ins>
            <w:ins w:id="67" w:author="Antony Johnson (ESO)" w:date="2023-08-30T18:18:00Z">
              <w:r w:rsidR="00EC73BC" w:rsidRPr="00E01C71">
                <w:rPr>
                  <w:rFonts w:cs="Arial"/>
                  <w:b/>
                  <w:bCs/>
                </w:rPr>
                <w:t>Power Station</w:t>
              </w:r>
              <w:r w:rsidR="00EC73BC" w:rsidRPr="00E01C71">
                <w:rPr>
                  <w:rFonts w:cs="Arial"/>
                </w:rPr>
                <w:t xml:space="preserve"> has a</w:t>
              </w:r>
            </w:ins>
            <w:ins w:id="68" w:author="Antony Johnson (ESO)" w:date="2023-06-26T10:53:00Z">
              <w:r w:rsidRPr="00E01C71">
                <w:rPr>
                  <w:rFonts w:cs="Arial"/>
                </w:rPr>
                <w:t xml:space="preserve"> </w:t>
              </w:r>
              <w:r w:rsidRPr="00E01C71">
                <w:rPr>
                  <w:rFonts w:cs="Arial"/>
                  <w:b/>
                  <w:bCs/>
                </w:rPr>
                <w:t>Registered Capacity</w:t>
              </w:r>
              <w:r w:rsidRPr="00E01C71">
                <w:rPr>
                  <w:rFonts w:cs="Arial"/>
                </w:rPr>
                <w:t xml:space="preserve"> </w:t>
              </w:r>
            </w:ins>
            <w:ins w:id="69" w:author="Antony Johnson (ESO)" w:date="2023-08-30T18:33:00Z">
              <w:r w:rsidR="00E01C71" w:rsidRPr="00E01C71">
                <w:rPr>
                  <w:rFonts w:cs="Arial"/>
                </w:rPr>
                <w:t>of</w:t>
              </w:r>
            </w:ins>
            <w:ins w:id="70" w:author="Antony Johnson (ESO)" w:date="2023-06-26T10:53:00Z">
              <w:r w:rsidRPr="00E01C71">
                <w:rPr>
                  <w:rFonts w:cs="Arial"/>
                </w:rPr>
                <w:t xml:space="preserve"> 10MW or more.</w:t>
              </w:r>
            </w:ins>
          </w:p>
          <w:p w14:paraId="2CEAF34F" w14:textId="62E46282" w:rsidR="000839FE" w:rsidRPr="000839FE" w:rsidRDefault="00A549C8" w:rsidP="00A549C8">
            <w:pPr>
              <w:spacing w:before="120" w:after="120" w:line="264" w:lineRule="auto"/>
              <w:jc w:val="both"/>
              <w:rPr>
                <w:rFonts w:cs="Arial"/>
              </w:rPr>
            </w:pPr>
            <w:ins w:id="71" w:author="Antony Johnson (ESO)" w:date="2023-06-26T10:53:00Z">
              <w:r w:rsidRPr="000839FE">
                <w:rPr>
                  <w:rFonts w:cs="Arial"/>
                </w:rPr>
                <w:t xml:space="preserve">or, </w:t>
              </w:r>
            </w:ins>
            <w:r w:rsidR="000839FE" w:rsidRPr="000839FE">
              <w:rPr>
                <w:rFonts w:cs="Arial"/>
              </w:rPr>
              <w:t xml:space="preserve"> </w:t>
            </w:r>
          </w:p>
          <w:p w14:paraId="53E91C0B" w14:textId="7575A6A2" w:rsidR="00E43D57" w:rsidRPr="000839FE" w:rsidRDefault="00E43D57" w:rsidP="00E43D57">
            <w:pPr>
              <w:spacing w:before="120" w:after="120" w:line="264" w:lineRule="auto"/>
              <w:ind w:left="567" w:hanging="567"/>
              <w:jc w:val="both"/>
              <w:rPr>
                <w:ins w:id="72" w:author="Antony Johnson (ESO)" w:date="2023-06-26T10:55:00Z"/>
                <w:rFonts w:cs="Arial"/>
              </w:rPr>
            </w:pPr>
            <w:ins w:id="73" w:author="Antony Johnson (ESO)" w:date="2023-06-26T10:55:00Z">
              <w:r w:rsidRPr="000839FE">
                <w:rPr>
                  <w:rFonts w:cs="Arial"/>
                </w:rPr>
                <w:t>(e)</w:t>
              </w:r>
              <w:r w:rsidRPr="000839FE">
                <w:rPr>
                  <w:rFonts w:cs="Arial"/>
                </w:rPr>
                <w:tab/>
              </w:r>
            </w:ins>
            <w:ins w:id="74" w:author="Antony Johnson (ESO)" w:date="2023-08-30T18:34:00Z">
              <w:r w:rsidR="00E01C71" w:rsidRPr="00ED7428">
                <w:rPr>
                  <w:rFonts w:cs="Arial"/>
                </w:rPr>
                <w:t xml:space="preserve">A </w:t>
              </w:r>
              <w:r w:rsidR="00E01C71" w:rsidRPr="00ED7428">
                <w:rPr>
                  <w:rFonts w:cs="Arial"/>
                  <w:b/>
                </w:rPr>
                <w:t>Power Station</w:t>
              </w:r>
              <w:r w:rsidR="00E01C71" w:rsidRPr="00ED7428">
                <w:rPr>
                  <w:rFonts w:cs="Arial"/>
                </w:rPr>
                <w:t xml:space="preserve"> where </w:t>
              </w:r>
              <w:r w:rsidR="00E01C71" w:rsidRPr="00ED7428">
                <w:rPr>
                  <w:rFonts w:cs="Arial"/>
                  <w:b/>
                  <w:bCs/>
                </w:rPr>
                <w:t>Purchase Contracts</w:t>
              </w:r>
              <w:r w:rsidR="00E01C71" w:rsidRPr="00ED7428">
                <w:rPr>
                  <w:rFonts w:cs="Arial"/>
                </w:rPr>
                <w:t xml:space="preserve"> for its </w:t>
              </w:r>
              <w:r w:rsidR="00E01C71" w:rsidRPr="00ED7428">
                <w:rPr>
                  <w:rFonts w:cs="Arial"/>
                  <w:b/>
                </w:rPr>
                <w:t>Main Plant</w:t>
              </w:r>
              <w:r w:rsidR="00E01C71" w:rsidRPr="00ED7428">
                <w:rPr>
                  <w:rFonts w:cs="Arial"/>
                </w:rPr>
                <w:t xml:space="preserve"> and </w:t>
              </w:r>
              <w:r w:rsidR="00E01C71" w:rsidRPr="00ED7428">
                <w:rPr>
                  <w:rFonts w:cs="Arial"/>
                  <w:b/>
                </w:rPr>
                <w:t>Apparatus</w:t>
              </w:r>
              <w:r w:rsidR="00E01C71" w:rsidRPr="00ED7428">
                <w:rPr>
                  <w:rFonts w:cs="Arial"/>
                </w:rPr>
                <w:t xml:space="preserve"> had been concluded on or after </w:t>
              </w:r>
            </w:ins>
            <w:ins w:id="75"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76" w:author="Antony Johnson (ESO)" w:date="2023-08-30T18:34:00Z">
              <w:r w:rsidR="00E01C71" w:rsidRPr="00ED7428">
                <w:rPr>
                  <w:rFonts w:cs="Arial"/>
                </w:rPr>
                <w:t xml:space="preserve">and which is </w:t>
              </w:r>
            </w:ins>
            <w:ins w:id="77" w:author="Antony Johnson (ESO)" w:date="2023-08-30T18:35:00Z">
              <w:r w:rsidR="00F05B0B" w:rsidRPr="00ED7428">
                <w:rPr>
                  <w:rFonts w:cs="Arial"/>
                  <w:b/>
                </w:rPr>
                <w:t>Embedded</w:t>
              </w:r>
              <w:r w:rsidR="00F05B0B" w:rsidRPr="00ED7428">
                <w:rPr>
                  <w:rFonts w:cs="Arial"/>
                </w:rPr>
                <w:t xml:space="preserve"> within a </w:t>
              </w:r>
              <w:r w:rsidR="00F05B0B" w:rsidRPr="00ED7428">
                <w:rPr>
                  <w:rFonts w:cs="Arial"/>
                  <w:b/>
                </w:rPr>
                <w:t>User System</w:t>
              </w:r>
              <w:r w:rsidR="00F05B0B" w:rsidRPr="00ED7428">
                <w:rPr>
                  <w:rFonts w:cs="Arial"/>
                </w:rPr>
                <w:t xml:space="preserve"> (or part thereof) and where such </w:t>
              </w:r>
              <w:r w:rsidR="00F05B0B" w:rsidRPr="00ED7428">
                <w:rPr>
                  <w:rFonts w:cs="Arial"/>
                  <w:b/>
                </w:rPr>
                <w:t>User System</w:t>
              </w:r>
              <w:r w:rsidR="00F05B0B" w:rsidRPr="00ED7428">
                <w:rPr>
                  <w:rFonts w:cs="Arial"/>
                </w:rPr>
                <w:t xml:space="preserve"> (or part thereof) is connected under normal operating conditions to the </w:t>
              </w:r>
              <w:r w:rsidR="00F05B0B" w:rsidRPr="00ED7428">
                <w:rPr>
                  <w:rFonts w:cs="Arial"/>
                  <w:b/>
                  <w:bCs/>
                </w:rPr>
                <w:t>National Electricity</w:t>
              </w:r>
              <w:r w:rsidR="00F05B0B" w:rsidRPr="00ED7428">
                <w:rPr>
                  <w:rFonts w:cs="Arial"/>
                  <w:b/>
                </w:rPr>
                <w:t xml:space="preserve"> Transmission System</w:t>
              </w:r>
              <w:r w:rsidR="00F05B0B" w:rsidRPr="00ED7428">
                <w:rPr>
                  <w:rFonts w:cs="Arial"/>
                </w:rPr>
                <w:t xml:space="preserve"> </w:t>
              </w:r>
            </w:ins>
            <w:ins w:id="78" w:author="Antony Johnson (ESO)" w:date="2023-08-30T18:34:00Z">
              <w:r w:rsidR="00E01C71" w:rsidRPr="00ED7428">
                <w:rPr>
                  <w:rFonts w:cs="Arial"/>
                </w:rPr>
                <w:t xml:space="preserve">and such </w:t>
              </w:r>
              <w:r w:rsidR="00E01C71" w:rsidRPr="00ED7428">
                <w:rPr>
                  <w:rFonts w:cs="Arial"/>
                  <w:b/>
                </w:rPr>
                <w:t>Power Station</w:t>
              </w:r>
              <w:r w:rsidR="00E01C71" w:rsidRPr="00ED7428">
                <w:rPr>
                  <w:rFonts w:cs="Arial"/>
                </w:rPr>
                <w:t xml:space="preserve"> has a </w:t>
              </w:r>
              <w:r w:rsidR="00E01C71" w:rsidRPr="00ED7428">
                <w:rPr>
                  <w:rFonts w:cs="Arial"/>
                  <w:b/>
                </w:rPr>
                <w:t>Registered Capacity</w:t>
              </w:r>
              <w:r w:rsidR="00E01C71" w:rsidRPr="00ED7428">
                <w:rPr>
                  <w:rFonts w:cs="Arial"/>
                </w:rPr>
                <w:t xml:space="preserve"> of 10MW or more, or a</w:t>
              </w:r>
            </w:ins>
            <w:ins w:id="79" w:author="Antony Johnson (ESO)" w:date="2023-08-30T18:39:00Z">
              <w:r w:rsidR="004754A4" w:rsidRPr="00ED7428">
                <w:rPr>
                  <w:rFonts w:cs="Arial"/>
                </w:rPr>
                <w:t xml:space="preserve">, </w:t>
              </w:r>
              <w:r w:rsidR="004754A4" w:rsidRPr="00ED7428">
                <w:rPr>
                  <w:rFonts w:cs="Arial"/>
                  <w:b/>
                </w:rPr>
                <w:t>Power Station</w:t>
              </w:r>
              <w:r w:rsidR="004754A4" w:rsidRPr="00ED7428">
                <w:rPr>
                  <w:rFonts w:cs="Arial"/>
                </w:rPr>
                <w:t xml:space="preserve"> which is </w:t>
              </w:r>
              <w:r w:rsidR="00BF442D" w:rsidRPr="00ED7428">
                <w:rPr>
                  <w:rFonts w:cs="Arial"/>
                  <w:b/>
                </w:rPr>
                <w:t>Embedded</w:t>
              </w:r>
              <w:r w:rsidR="00BF442D" w:rsidRPr="00ED7428">
                <w:rPr>
                  <w:rFonts w:cs="Arial"/>
                </w:rPr>
                <w:t xml:space="preserve"> within a </w:t>
              </w:r>
              <w:r w:rsidR="00BF442D" w:rsidRPr="00ED7428">
                <w:rPr>
                  <w:rFonts w:cs="Arial"/>
                  <w:b/>
                </w:rPr>
                <w:t>User System</w:t>
              </w:r>
              <w:r w:rsidR="00BF442D" w:rsidRPr="00ED7428">
                <w:rPr>
                  <w:rFonts w:cs="Arial"/>
                </w:rPr>
                <w:t xml:space="preserve"> (or part thereof) and where such </w:t>
              </w:r>
              <w:r w:rsidR="00BF442D" w:rsidRPr="00ED7428">
                <w:rPr>
                  <w:rFonts w:cs="Arial"/>
                  <w:b/>
                </w:rPr>
                <w:t>User System</w:t>
              </w:r>
              <w:r w:rsidR="00BF442D" w:rsidRPr="00ED7428">
                <w:rPr>
                  <w:rFonts w:cs="Arial"/>
                </w:rPr>
                <w:t xml:space="preserve"> (or part thereof) is connected under normal operating conditions to the </w:t>
              </w:r>
              <w:r w:rsidR="00BF442D" w:rsidRPr="00ED7428">
                <w:rPr>
                  <w:rFonts w:cs="Arial"/>
                  <w:b/>
                  <w:bCs/>
                </w:rPr>
                <w:t>National Electricity</w:t>
              </w:r>
              <w:r w:rsidR="00BF442D" w:rsidRPr="00ED7428">
                <w:rPr>
                  <w:rFonts w:cs="Arial"/>
                  <w:b/>
                </w:rPr>
                <w:t xml:space="preserve"> Transmission System</w:t>
              </w:r>
              <w:r w:rsidR="00BF442D" w:rsidRPr="00ED7428">
                <w:rPr>
                  <w:rFonts w:cs="Arial"/>
                </w:rPr>
                <w:t xml:space="preserve"> </w:t>
              </w:r>
            </w:ins>
            <w:ins w:id="80" w:author="Antony Johnson (ESO)" w:date="2023-08-30T18:53:00Z">
              <w:r w:rsidR="003F3DA8">
                <w:rPr>
                  <w:rFonts w:cs="Arial"/>
                </w:rPr>
                <w:t xml:space="preserve">and </w:t>
              </w:r>
            </w:ins>
            <w:ins w:id="81" w:author="Antony Johnson (ESO)" w:date="2023-08-30T18:39:00Z">
              <w:r w:rsidR="004754A4" w:rsidRPr="00ED7428">
                <w:rPr>
                  <w:rFonts w:cs="Arial"/>
                </w:rPr>
                <w:t xml:space="preserve">where </w:t>
              </w:r>
            </w:ins>
            <w:ins w:id="82" w:author="Antony Johnson (ESO)" w:date="2023-08-30T18:44:00Z">
              <w:r w:rsidR="00ED7428" w:rsidRPr="00ED7428">
                <w:rPr>
                  <w:rFonts w:cs="Arial"/>
                  <w:b/>
                  <w:bCs/>
                </w:rPr>
                <w:t>Purchase Contracts</w:t>
              </w:r>
              <w:r w:rsidR="00ED7428" w:rsidRPr="00ED7428">
                <w:rPr>
                  <w:rFonts w:cs="Arial"/>
                </w:rPr>
                <w:t xml:space="preserve"> relating to a </w:t>
              </w:r>
              <w:r w:rsidR="00ED7428" w:rsidRPr="00ED7428">
                <w:rPr>
                  <w:rFonts w:cs="Arial"/>
                  <w:b/>
                </w:rPr>
                <w:t xml:space="preserve">Substantial Modification </w:t>
              </w:r>
              <w:r w:rsidR="00ED7428" w:rsidRPr="00ED7428">
                <w:rPr>
                  <w:rFonts w:cs="Arial"/>
                  <w:bCs/>
                </w:rPr>
                <w:t>in respect of its</w:t>
              </w:r>
              <w:r w:rsidR="00ED7428" w:rsidRPr="00ED7428">
                <w:rPr>
                  <w:rFonts w:cs="Arial"/>
                  <w:b/>
                </w:rPr>
                <w:t xml:space="preserve"> Main Plant </w:t>
              </w:r>
              <w:r w:rsidR="00ED7428" w:rsidRPr="00ED7428">
                <w:rPr>
                  <w:rFonts w:cs="Arial"/>
                  <w:bCs/>
                </w:rPr>
                <w:t>and</w:t>
              </w:r>
              <w:r w:rsidR="00ED7428" w:rsidRPr="00ED7428">
                <w:rPr>
                  <w:rFonts w:cs="Arial"/>
                  <w:b/>
                </w:rPr>
                <w:t xml:space="preserve"> Apparatus</w:t>
              </w:r>
              <w:r w:rsidR="00ED7428" w:rsidRPr="00ED7428">
                <w:rPr>
                  <w:rFonts w:cs="Arial"/>
                </w:rPr>
                <w:t xml:space="preserve"> had been concluded on or after </w:t>
              </w:r>
            </w:ins>
            <w:ins w:id="83"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84" w:author="Antony Johnson (ESO)" w:date="2023-08-30T18:44:00Z">
              <w:r w:rsidR="00ED7428" w:rsidRPr="00ED7428">
                <w:rPr>
                  <w:rFonts w:cs="Arial"/>
                </w:rPr>
                <w:t xml:space="preserve">and such </w:t>
              </w:r>
              <w:r w:rsidR="00ED7428" w:rsidRPr="00ED7428">
                <w:rPr>
                  <w:rFonts w:cs="Arial"/>
                  <w:b/>
                  <w:bCs/>
                </w:rPr>
                <w:t>Power Station</w:t>
              </w:r>
              <w:r w:rsidR="00ED7428" w:rsidRPr="00ED7428">
                <w:rPr>
                  <w:rFonts w:cs="Arial"/>
                </w:rPr>
                <w:t xml:space="preserve"> has a </w:t>
              </w:r>
              <w:r w:rsidR="00ED7428" w:rsidRPr="00ED7428">
                <w:rPr>
                  <w:rFonts w:cs="Arial"/>
                  <w:b/>
                  <w:bCs/>
                </w:rPr>
                <w:t>Registered Capacity</w:t>
              </w:r>
              <w:r w:rsidR="00ED7428" w:rsidRPr="00ED7428">
                <w:rPr>
                  <w:rFonts w:cs="Arial"/>
                </w:rPr>
                <w:t xml:space="preserve"> of 10MW or more</w:t>
              </w:r>
            </w:ins>
            <w:ins w:id="85" w:author="Antony Johnson (ESO)" w:date="2023-08-30T20:41:00Z">
              <w:r w:rsidR="00101384">
                <w:rPr>
                  <w:rFonts w:cs="Arial"/>
                </w:rPr>
                <w:t>.</w:t>
              </w:r>
            </w:ins>
          </w:p>
          <w:p w14:paraId="30E5B31B" w14:textId="77777777" w:rsidR="00E43D57" w:rsidRPr="000839FE" w:rsidRDefault="00E43D57" w:rsidP="00E43D57">
            <w:pPr>
              <w:spacing w:before="120" w:after="120" w:line="264" w:lineRule="auto"/>
              <w:ind w:left="567" w:hanging="567"/>
              <w:jc w:val="both"/>
              <w:rPr>
                <w:ins w:id="86" w:author="Antony Johnson (ESO)" w:date="2023-06-26T10:55:00Z"/>
                <w:rFonts w:cs="Arial"/>
              </w:rPr>
            </w:pPr>
            <w:ins w:id="87" w:author="Antony Johnson (ESO)" w:date="2023-06-26T10:55:00Z">
              <w:r w:rsidRPr="000839FE">
                <w:rPr>
                  <w:rFonts w:cs="Arial"/>
                </w:rPr>
                <w:t>or,</w:t>
              </w:r>
            </w:ins>
          </w:p>
          <w:p w14:paraId="7714D5DE" w14:textId="40E7B2EA" w:rsidR="00E43D57" w:rsidRPr="000839FE" w:rsidRDefault="00E43D57" w:rsidP="00E43D57">
            <w:pPr>
              <w:spacing w:before="120" w:after="120" w:line="264" w:lineRule="auto"/>
              <w:ind w:left="567" w:hanging="567"/>
              <w:jc w:val="both"/>
              <w:rPr>
                <w:ins w:id="88" w:author="Antony Johnson (ESO)" w:date="2023-06-26T10:55:00Z"/>
                <w:rFonts w:cs="Arial"/>
              </w:rPr>
            </w:pPr>
            <w:ins w:id="89" w:author="Antony Johnson (ESO)" w:date="2023-06-26T10:55:00Z">
              <w:r w:rsidRPr="000839FE">
                <w:rPr>
                  <w:rFonts w:cs="Arial"/>
                </w:rPr>
                <w:t>(f)</w:t>
              </w:r>
              <w:r w:rsidRPr="000839FE">
                <w:rPr>
                  <w:rFonts w:cs="Arial"/>
                </w:rPr>
                <w:tab/>
              </w:r>
            </w:ins>
            <w:ins w:id="90" w:author="Antony Johnson (ESO)" w:date="2023-08-30T18:47:00Z">
              <w:r w:rsidR="00D8312A" w:rsidRPr="00882AF1">
                <w:rPr>
                  <w:rFonts w:cs="Arial"/>
                </w:rPr>
                <w:t xml:space="preserve">A </w:t>
              </w:r>
              <w:r w:rsidR="00D8312A" w:rsidRPr="00882AF1">
                <w:rPr>
                  <w:rFonts w:cs="Arial"/>
                  <w:b/>
                </w:rPr>
                <w:t>Power Station</w:t>
              </w:r>
              <w:r w:rsidR="00D8312A" w:rsidRPr="00882AF1">
                <w:rPr>
                  <w:rFonts w:cs="Arial"/>
                </w:rPr>
                <w:t xml:space="preserve"> where </w:t>
              </w:r>
              <w:r w:rsidR="00D8312A" w:rsidRPr="00882AF1">
                <w:rPr>
                  <w:rFonts w:cs="Arial"/>
                  <w:b/>
                  <w:bCs/>
                </w:rPr>
                <w:t>Purchase Contracts</w:t>
              </w:r>
              <w:r w:rsidR="00D8312A" w:rsidRPr="00882AF1">
                <w:rPr>
                  <w:rFonts w:cs="Arial"/>
                </w:rPr>
                <w:t xml:space="preserve"> for its </w:t>
              </w:r>
              <w:r w:rsidR="00D8312A" w:rsidRPr="00882AF1">
                <w:rPr>
                  <w:rFonts w:cs="Arial"/>
                  <w:b/>
                </w:rPr>
                <w:t>Main Plant</w:t>
              </w:r>
              <w:r w:rsidR="00D8312A" w:rsidRPr="00882AF1">
                <w:rPr>
                  <w:rFonts w:cs="Arial"/>
                </w:rPr>
                <w:t xml:space="preserve"> and </w:t>
              </w:r>
              <w:r w:rsidR="00D8312A" w:rsidRPr="00882AF1">
                <w:rPr>
                  <w:rFonts w:cs="Arial"/>
                  <w:b/>
                </w:rPr>
                <w:t>Apparatus</w:t>
              </w:r>
              <w:r w:rsidR="00D8312A" w:rsidRPr="00882AF1">
                <w:rPr>
                  <w:rFonts w:cs="Arial"/>
                </w:rPr>
                <w:t xml:space="preserve"> had been concluded on or after </w:t>
              </w:r>
            </w:ins>
            <w:ins w:id="91"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92" w:author="Antony Johnson (ESO)" w:date="2023-08-30T18:48:00Z">
              <w:r w:rsidR="00D8312A" w:rsidRPr="00882AF1">
                <w:rPr>
                  <w:rFonts w:cs="Arial"/>
                </w:rPr>
                <w:t xml:space="preserve">and which is </w:t>
              </w:r>
              <w:r w:rsidR="00D8312A" w:rsidRPr="00882AF1">
                <w:rPr>
                  <w:rFonts w:cs="Arial"/>
                  <w:b/>
                </w:rPr>
                <w:t>Embedded</w:t>
              </w:r>
              <w:r w:rsidR="00D8312A" w:rsidRPr="00882AF1">
                <w:rPr>
                  <w:rFonts w:cs="Arial"/>
                </w:rPr>
                <w:t xml:space="preserve"> within a </w:t>
              </w:r>
              <w:r w:rsidR="00D8312A" w:rsidRPr="00882AF1">
                <w:rPr>
                  <w:rFonts w:cs="Arial"/>
                  <w:b/>
                </w:rPr>
                <w:t>User System</w:t>
              </w:r>
              <w:r w:rsidR="00D8312A" w:rsidRPr="00882AF1">
                <w:rPr>
                  <w:rFonts w:cs="Arial"/>
                </w:rPr>
                <w:t xml:space="preserve"> (or part thereof) and where the </w:t>
              </w:r>
              <w:r w:rsidR="00D8312A" w:rsidRPr="00882AF1">
                <w:rPr>
                  <w:rFonts w:cs="Arial"/>
                  <w:b/>
                </w:rPr>
                <w:t>User System</w:t>
              </w:r>
              <w:r w:rsidR="00D8312A" w:rsidRPr="00882AF1">
                <w:rPr>
                  <w:rFonts w:cs="Arial"/>
                </w:rPr>
                <w:t xml:space="preserve"> (or part thereof) is not connected to the </w:t>
              </w:r>
              <w:r w:rsidR="00D8312A" w:rsidRPr="00882AF1">
                <w:rPr>
                  <w:rFonts w:cs="Arial"/>
                  <w:b/>
                </w:rPr>
                <w:t>National Electricity Transmission System</w:t>
              </w:r>
              <w:r w:rsidR="00D8312A" w:rsidRPr="00882AF1">
                <w:rPr>
                  <w:rFonts w:cs="Arial"/>
                </w:rPr>
                <w:t xml:space="preserve">, although such </w:t>
              </w:r>
              <w:r w:rsidR="00D8312A" w:rsidRPr="00882AF1">
                <w:rPr>
                  <w:rFonts w:cs="Arial"/>
                  <w:b/>
                </w:rPr>
                <w:t>Power Station</w:t>
              </w:r>
              <w:r w:rsidR="00D8312A" w:rsidRPr="00882AF1">
                <w:rPr>
                  <w:rFonts w:cs="Arial"/>
                </w:rPr>
                <w:t xml:space="preserve"> is within the </w:t>
              </w:r>
              <w:r w:rsidR="00D8312A" w:rsidRPr="00882AF1">
                <w:rPr>
                  <w:rFonts w:cs="Arial"/>
                  <w:b/>
                  <w:bCs/>
                </w:rPr>
                <w:t>GB Synchronous Area</w:t>
              </w:r>
              <w:r w:rsidR="00D8312A" w:rsidRPr="00882AF1">
                <w:rPr>
                  <w:rFonts w:cs="Arial"/>
                </w:rPr>
                <w:t xml:space="preserve"> </w:t>
              </w:r>
            </w:ins>
            <w:ins w:id="93" w:author="Antony Johnson (ESO)" w:date="2023-08-30T18:47:00Z">
              <w:r w:rsidR="00D8312A" w:rsidRPr="00882AF1">
                <w:rPr>
                  <w:rFonts w:cs="Arial"/>
                </w:rPr>
                <w:t xml:space="preserve">and such </w:t>
              </w:r>
              <w:r w:rsidR="00D8312A" w:rsidRPr="00882AF1">
                <w:rPr>
                  <w:rFonts w:cs="Arial"/>
                  <w:b/>
                </w:rPr>
                <w:t>Power Station</w:t>
              </w:r>
              <w:r w:rsidR="00D8312A" w:rsidRPr="00882AF1">
                <w:rPr>
                  <w:rFonts w:cs="Arial"/>
                </w:rPr>
                <w:t xml:space="preserve"> has a </w:t>
              </w:r>
              <w:r w:rsidR="00D8312A" w:rsidRPr="00882AF1">
                <w:rPr>
                  <w:rFonts w:cs="Arial"/>
                  <w:b/>
                </w:rPr>
                <w:t>Registered Capacity</w:t>
              </w:r>
              <w:r w:rsidR="00D8312A" w:rsidRPr="00882AF1">
                <w:rPr>
                  <w:rFonts w:cs="Arial"/>
                </w:rPr>
                <w:t xml:space="preserve"> of 10MW or more, or a </w:t>
              </w:r>
              <w:r w:rsidR="00D8312A" w:rsidRPr="00882AF1">
                <w:rPr>
                  <w:rFonts w:cs="Arial"/>
                  <w:b/>
                </w:rPr>
                <w:t>Power Station</w:t>
              </w:r>
            </w:ins>
            <w:ins w:id="94" w:author="Antony Johnson (ESO)" w:date="2023-08-30T18:49:00Z">
              <w:r w:rsidR="00E70BFA" w:rsidRPr="00882AF1">
                <w:rPr>
                  <w:rFonts w:cs="Arial"/>
                </w:rPr>
                <w:t xml:space="preserve"> which is </w:t>
              </w:r>
              <w:r w:rsidR="00E70BFA" w:rsidRPr="00882AF1">
                <w:rPr>
                  <w:rFonts w:cs="Arial"/>
                  <w:b/>
                </w:rPr>
                <w:t>Embedded</w:t>
              </w:r>
              <w:r w:rsidR="00E70BFA" w:rsidRPr="00882AF1">
                <w:rPr>
                  <w:rFonts w:cs="Arial"/>
                </w:rPr>
                <w:t xml:space="preserve"> within a </w:t>
              </w:r>
              <w:r w:rsidR="00E70BFA" w:rsidRPr="00882AF1">
                <w:rPr>
                  <w:rFonts w:cs="Arial"/>
                  <w:b/>
                </w:rPr>
                <w:t>User System</w:t>
              </w:r>
              <w:r w:rsidR="00E70BFA" w:rsidRPr="00882AF1">
                <w:rPr>
                  <w:rFonts w:cs="Arial"/>
                </w:rPr>
                <w:t xml:space="preserve"> (or part thereof) and where the </w:t>
              </w:r>
              <w:r w:rsidR="00E70BFA" w:rsidRPr="00882AF1">
                <w:rPr>
                  <w:rFonts w:cs="Arial"/>
                  <w:b/>
                </w:rPr>
                <w:t>User System</w:t>
              </w:r>
              <w:r w:rsidR="00E70BFA" w:rsidRPr="00882AF1">
                <w:rPr>
                  <w:rFonts w:cs="Arial"/>
                </w:rPr>
                <w:t xml:space="preserve"> (or part thereof) is not connected to the </w:t>
              </w:r>
              <w:r w:rsidR="00E70BFA" w:rsidRPr="00882AF1">
                <w:rPr>
                  <w:rFonts w:cs="Arial"/>
                  <w:b/>
                </w:rPr>
                <w:t>National Electricity Transmission System</w:t>
              </w:r>
              <w:r w:rsidR="00E70BFA" w:rsidRPr="00882AF1">
                <w:rPr>
                  <w:rFonts w:cs="Arial"/>
                </w:rPr>
                <w:t xml:space="preserve">, although such </w:t>
              </w:r>
              <w:r w:rsidR="00E70BFA" w:rsidRPr="00882AF1">
                <w:rPr>
                  <w:rFonts w:cs="Arial"/>
                  <w:b/>
                </w:rPr>
                <w:t>Power Station</w:t>
              </w:r>
              <w:r w:rsidR="00E70BFA" w:rsidRPr="00882AF1">
                <w:rPr>
                  <w:rFonts w:cs="Arial"/>
                </w:rPr>
                <w:t xml:space="preserve"> is within the </w:t>
              </w:r>
              <w:r w:rsidR="00E70BFA" w:rsidRPr="00882AF1">
                <w:rPr>
                  <w:rFonts w:cs="Arial"/>
                  <w:b/>
                  <w:bCs/>
                </w:rPr>
                <w:t>GB Synchronous Area</w:t>
              </w:r>
              <w:r w:rsidR="00E70BFA" w:rsidRPr="00882AF1">
                <w:rPr>
                  <w:rFonts w:cs="Arial"/>
                </w:rPr>
                <w:t xml:space="preserve"> </w:t>
              </w:r>
            </w:ins>
            <w:ins w:id="95" w:author="Antony Johnson (ESO)" w:date="2023-08-30T18:53:00Z">
              <w:r w:rsidR="006C5B4B" w:rsidRPr="00882AF1">
                <w:rPr>
                  <w:rFonts w:cs="Arial"/>
                </w:rPr>
                <w:t xml:space="preserve">and </w:t>
              </w:r>
            </w:ins>
            <w:ins w:id="96" w:author="Antony Johnson (ESO)" w:date="2023-08-30T18:47:00Z">
              <w:r w:rsidR="00D8312A" w:rsidRPr="00882AF1">
                <w:rPr>
                  <w:rFonts w:cs="Arial"/>
                </w:rPr>
                <w:t xml:space="preserve">where </w:t>
              </w:r>
              <w:r w:rsidR="00D8312A" w:rsidRPr="00882AF1">
                <w:rPr>
                  <w:rFonts w:cs="Arial"/>
                  <w:b/>
                  <w:bCs/>
                </w:rPr>
                <w:t>Purchase Contracts</w:t>
              </w:r>
              <w:r w:rsidR="00D8312A" w:rsidRPr="00882AF1">
                <w:rPr>
                  <w:rFonts w:cs="Arial"/>
                </w:rPr>
                <w:t xml:space="preserve"> relating to a </w:t>
              </w:r>
              <w:r w:rsidR="00D8312A" w:rsidRPr="00882AF1">
                <w:rPr>
                  <w:rFonts w:cs="Arial"/>
                  <w:b/>
                </w:rPr>
                <w:t xml:space="preserve">Substantial Modification </w:t>
              </w:r>
              <w:r w:rsidR="00D8312A" w:rsidRPr="00882AF1">
                <w:rPr>
                  <w:rFonts w:cs="Arial"/>
                  <w:bCs/>
                </w:rPr>
                <w:t>in respect of its</w:t>
              </w:r>
              <w:r w:rsidR="00D8312A" w:rsidRPr="00882AF1">
                <w:rPr>
                  <w:rFonts w:cs="Arial"/>
                  <w:b/>
                </w:rPr>
                <w:t xml:space="preserve"> Main Plant </w:t>
              </w:r>
              <w:r w:rsidR="00D8312A" w:rsidRPr="00882AF1">
                <w:rPr>
                  <w:rFonts w:cs="Arial"/>
                  <w:bCs/>
                </w:rPr>
                <w:t>and</w:t>
              </w:r>
              <w:r w:rsidR="00D8312A" w:rsidRPr="00882AF1">
                <w:rPr>
                  <w:rFonts w:cs="Arial"/>
                  <w:b/>
                </w:rPr>
                <w:t xml:space="preserve"> Apparatus</w:t>
              </w:r>
              <w:r w:rsidR="00D8312A" w:rsidRPr="00882AF1">
                <w:rPr>
                  <w:rFonts w:cs="Arial"/>
                </w:rPr>
                <w:t xml:space="preserve"> had been concluded on or after </w:t>
              </w:r>
            </w:ins>
            <w:ins w:id="97"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98" w:author="Antony Johnson (ESO)" w:date="2023-08-30T18:47:00Z">
              <w:r w:rsidR="00D8312A" w:rsidRPr="00882AF1">
                <w:rPr>
                  <w:rFonts w:cs="Arial"/>
                </w:rPr>
                <w:t xml:space="preserve">and such </w:t>
              </w:r>
              <w:r w:rsidR="00D8312A" w:rsidRPr="00882AF1">
                <w:rPr>
                  <w:rFonts w:cs="Arial"/>
                  <w:b/>
                  <w:bCs/>
                </w:rPr>
                <w:t>Power Station</w:t>
              </w:r>
              <w:r w:rsidR="00D8312A" w:rsidRPr="00882AF1">
                <w:rPr>
                  <w:rFonts w:cs="Arial"/>
                </w:rPr>
                <w:t xml:space="preserve"> has a </w:t>
              </w:r>
              <w:r w:rsidR="00D8312A" w:rsidRPr="00882AF1">
                <w:rPr>
                  <w:rFonts w:cs="Arial"/>
                  <w:b/>
                  <w:bCs/>
                </w:rPr>
                <w:t>Registered Capacity</w:t>
              </w:r>
              <w:r w:rsidR="00D8312A" w:rsidRPr="00882AF1">
                <w:rPr>
                  <w:rFonts w:cs="Arial"/>
                </w:rPr>
                <w:t xml:space="preserve"> of 10MW or more</w:t>
              </w:r>
            </w:ins>
            <w:ins w:id="99" w:author="Antony Johnson (ESO)" w:date="2023-08-30T18:50:00Z">
              <w:r w:rsidR="004172BC" w:rsidRPr="00882AF1">
                <w:rPr>
                  <w:rFonts w:cs="Arial"/>
                </w:rPr>
                <w:t>.</w:t>
              </w:r>
            </w:ins>
            <w:ins w:id="100" w:author="Antony Johnson (ESO)" w:date="2023-08-30T18:47:00Z">
              <w:r w:rsidR="00D8312A">
                <w:rPr>
                  <w:rFonts w:cs="Arial"/>
                </w:rPr>
                <w:t xml:space="preserve"> </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7BC8667D" w:rsidR="000839FE" w:rsidRPr="0067266C" w:rsidRDefault="00FA5E48" w:rsidP="003131C5">
            <w:pPr>
              <w:pStyle w:val="ListParagraph"/>
              <w:spacing w:before="120" w:after="120" w:line="264" w:lineRule="auto"/>
              <w:ind w:left="810"/>
              <w:jc w:val="both"/>
              <w:rPr>
                <w:rFonts w:cs="Arial"/>
              </w:rPr>
            </w:pPr>
            <w:del w:id="101"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del w:id="102" w:author="Antony Johnson (ESO)" w:date="2023-08-31T10:41:00Z">
              <w:r w:rsidR="000839FE" w:rsidRPr="0067266C" w:rsidDel="00594461">
                <w:rPr>
                  <w:rFonts w:ascii="Arial" w:hAnsi="Arial" w:cs="Arial"/>
                  <w:sz w:val="20"/>
                  <w:szCs w:val="20"/>
                </w:rPr>
                <w:delText>(</w:delText>
              </w:r>
            </w:del>
            <w:r w:rsidR="000839FE" w:rsidRPr="0067266C">
              <w:rPr>
                <w:rFonts w:ascii="Arial" w:hAnsi="Arial" w:cs="Arial"/>
                <w:sz w:val="20"/>
                <w:szCs w:val="20"/>
              </w:rPr>
              <w:t>a)</w:t>
            </w:r>
            <w:r w:rsidR="000839FE" w:rsidRPr="0067266C">
              <w:rPr>
                <w:rFonts w:ascii="Arial" w:hAnsi="Arial" w:cs="Arial"/>
                <w:sz w:val="20"/>
                <w:szCs w:val="20"/>
              </w:rPr>
              <w:tab/>
            </w:r>
            <w:ins w:id="103" w:author="Antony Johnson (ESO)" w:date="2023-08-30T20:36:00Z">
              <w:r w:rsidR="005178E4" w:rsidRPr="005178E4">
                <w:rPr>
                  <w:rFonts w:ascii="Arial" w:hAnsi="Arial" w:cs="Arial"/>
                  <w:sz w:val="20"/>
                  <w:szCs w:val="20"/>
                </w:rPr>
                <w:t xml:space="preserve">A </w:t>
              </w:r>
              <w:r w:rsidR="005178E4" w:rsidRPr="005178E4">
                <w:rPr>
                  <w:rFonts w:ascii="Arial" w:hAnsi="Arial" w:cs="Arial"/>
                  <w:b/>
                  <w:sz w:val="20"/>
                  <w:szCs w:val="20"/>
                </w:rPr>
                <w:t>Power Station</w:t>
              </w:r>
              <w:r w:rsidR="005178E4" w:rsidRPr="005178E4">
                <w:rPr>
                  <w:rFonts w:ascii="Arial" w:hAnsi="Arial" w:cs="Arial"/>
                  <w:sz w:val="20"/>
                  <w:szCs w:val="20"/>
                </w:rPr>
                <w:t xml:space="preserve"> where </w:t>
              </w:r>
              <w:r w:rsidR="005178E4" w:rsidRPr="005178E4">
                <w:rPr>
                  <w:rFonts w:ascii="Arial" w:hAnsi="Arial" w:cs="Arial"/>
                  <w:b/>
                  <w:bCs/>
                  <w:sz w:val="20"/>
                  <w:szCs w:val="20"/>
                </w:rPr>
                <w:t>Purchase Contracts</w:t>
              </w:r>
              <w:r w:rsidR="005178E4" w:rsidRPr="005178E4">
                <w:rPr>
                  <w:rFonts w:ascii="Arial" w:hAnsi="Arial" w:cs="Arial"/>
                  <w:sz w:val="20"/>
                  <w:szCs w:val="20"/>
                </w:rPr>
                <w:t xml:space="preserve"> for its </w:t>
              </w:r>
              <w:r w:rsidR="005178E4" w:rsidRPr="005178E4">
                <w:rPr>
                  <w:rFonts w:ascii="Arial" w:hAnsi="Arial" w:cs="Arial"/>
                  <w:b/>
                  <w:sz w:val="20"/>
                  <w:szCs w:val="20"/>
                </w:rPr>
                <w:t>Main Plant</w:t>
              </w:r>
              <w:r w:rsidR="005178E4" w:rsidRPr="005178E4">
                <w:rPr>
                  <w:rFonts w:ascii="Arial" w:hAnsi="Arial" w:cs="Arial"/>
                  <w:sz w:val="20"/>
                  <w:szCs w:val="20"/>
                </w:rPr>
                <w:t xml:space="preserve"> and </w:t>
              </w:r>
              <w:r w:rsidR="005178E4" w:rsidRPr="005178E4">
                <w:rPr>
                  <w:rFonts w:ascii="Arial" w:hAnsi="Arial" w:cs="Arial"/>
                  <w:b/>
                  <w:sz w:val="20"/>
                  <w:szCs w:val="20"/>
                </w:rPr>
                <w:t>Apparatus</w:t>
              </w:r>
              <w:r w:rsidR="005178E4" w:rsidRPr="005178E4">
                <w:rPr>
                  <w:rFonts w:ascii="Arial" w:hAnsi="Arial" w:cs="Arial"/>
                  <w:sz w:val="20"/>
                  <w:szCs w:val="20"/>
                </w:rPr>
                <w:t xml:space="preserve"> had been concluded </w:t>
              </w:r>
              <w:r w:rsidR="005178E4" w:rsidRPr="005A029B">
                <w:rPr>
                  <w:rFonts w:ascii="Arial" w:hAnsi="Arial" w:cs="Arial"/>
                  <w:sz w:val="20"/>
                  <w:szCs w:val="20"/>
                </w:rPr>
                <w:t xml:space="preserve">before </w:t>
              </w:r>
            </w:ins>
            <w:ins w:id="104" w:author="Antony Johnson (ESO)" w:date="2023-10-16T11:17:00Z">
              <w:r w:rsidR="005A029B" w:rsidRPr="005A029B">
                <w:rPr>
                  <w:rFonts w:ascii="Arial" w:hAnsi="Arial" w:cs="Arial"/>
                  <w:sz w:val="20"/>
                  <w:szCs w:val="20"/>
                  <w:rPrChange w:id="105" w:author="Antony Johnson (ESO)" w:date="2023-10-16T11:17:00Z">
                    <w:rPr>
                      <w:rFonts w:cs="Arial"/>
                    </w:rPr>
                  </w:rPrChange>
                </w:rPr>
                <w:t>1</w:t>
              </w:r>
              <w:r w:rsidR="005A029B" w:rsidRPr="005A029B">
                <w:rPr>
                  <w:rFonts w:ascii="Arial" w:hAnsi="Arial" w:cs="Arial"/>
                  <w:sz w:val="20"/>
                  <w:szCs w:val="20"/>
                  <w:vertAlign w:val="superscript"/>
                  <w:rPrChange w:id="106" w:author="Antony Johnson (ESO)" w:date="2023-10-16T11:17:00Z">
                    <w:rPr>
                      <w:rFonts w:cs="Arial"/>
                      <w:vertAlign w:val="superscript"/>
                    </w:rPr>
                  </w:rPrChange>
                </w:rPr>
                <w:t>st</w:t>
              </w:r>
              <w:r w:rsidR="005A029B" w:rsidRPr="005A029B">
                <w:rPr>
                  <w:rFonts w:ascii="Arial" w:hAnsi="Arial" w:cs="Arial"/>
                  <w:sz w:val="20"/>
                  <w:szCs w:val="20"/>
                  <w:rPrChange w:id="107" w:author="Antony Johnson (ESO)" w:date="2023-10-16T11:17:00Z">
                    <w:rPr>
                      <w:rFonts w:cs="Arial"/>
                    </w:rPr>
                  </w:rPrChange>
                </w:rPr>
                <w:t xml:space="preserve"> June 2027 </w:t>
              </w:r>
            </w:ins>
            <w:ins w:id="108" w:author="Antony Johnson (ESO)" w:date="2023-08-30T20:36:00Z">
              <w:r w:rsidR="005178E4" w:rsidRPr="005178E4">
                <w:rPr>
                  <w:rFonts w:ascii="Arial" w:hAnsi="Arial" w:cs="Arial"/>
                  <w:sz w:val="20"/>
                  <w:szCs w:val="20"/>
                </w:rPr>
                <w:t xml:space="preserve">and which is </w:t>
              </w:r>
            </w:ins>
            <w:r w:rsidR="000839FE" w:rsidRPr="0067266C">
              <w:rPr>
                <w:rFonts w:ascii="Arial" w:hAnsi="Arial" w:cs="Arial"/>
                <w:sz w:val="20"/>
                <w:szCs w:val="20"/>
              </w:rPr>
              <w:t xml:space="preserve">directly connected to </w:t>
            </w:r>
            <w:r w:rsidR="000839FE" w:rsidRPr="0067266C">
              <w:rPr>
                <w:rFonts w:ascii="Arial" w:hAnsi="Arial" w:cs="Arial"/>
                <w:b/>
                <w:bCs/>
                <w:sz w:val="20"/>
                <w:szCs w:val="20"/>
              </w:rPr>
              <w:t>NGET’s</w:t>
            </w:r>
            <w:r w:rsidR="000839FE" w:rsidRPr="0067266C">
              <w:rPr>
                <w:rFonts w:ascii="Arial" w:hAnsi="Arial" w:cs="Arial"/>
                <w:sz w:val="20"/>
                <w:szCs w:val="20"/>
              </w:rPr>
              <w:t xml:space="preserve"> </w:t>
            </w:r>
            <w:r w:rsidR="000839FE" w:rsidRPr="0067266C">
              <w:rPr>
                <w:rFonts w:ascii="Arial" w:hAnsi="Arial" w:cs="Arial"/>
                <w:b/>
                <w:bCs/>
                <w:sz w:val="20"/>
                <w:szCs w:val="20"/>
              </w:rPr>
              <w:t>Transmission System</w:t>
            </w:r>
            <w:r w:rsidR="000839FE" w:rsidRPr="0067266C">
              <w:rPr>
                <w:rFonts w:ascii="Arial" w:hAnsi="Arial" w:cs="Arial"/>
                <w:sz w:val="20"/>
                <w:szCs w:val="20"/>
              </w:rPr>
              <w:t xml:space="preserve"> where such </w:t>
            </w:r>
            <w:r w:rsidR="000839FE" w:rsidRPr="0067266C">
              <w:rPr>
                <w:rFonts w:ascii="Arial" w:hAnsi="Arial" w:cs="Arial"/>
                <w:b/>
                <w:bCs/>
                <w:sz w:val="20"/>
                <w:szCs w:val="20"/>
              </w:rPr>
              <w:t>Power Station</w:t>
            </w:r>
            <w:r w:rsidR="000839FE" w:rsidRPr="0067266C">
              <w:rPr>
                <w:rFonts w:ascii="Arial" w:hAnsi="Arial" w:cs="Arial"/>
                <w:sz w:val="20"/>
                <w:szCs w:val="20"/>
              </w:rPr>
              <w:t xml:space="preserve"> has a </w:t>
            </w:r>
            <w:r w:rsidR="000839FE" w:rsidRPr="0067266C">
              <w:rPr>
                <w:rFonts w:ascii="Arial" w:hAnsi="Arial" w:cs="Arial"/>
                <w:b/>
                <w:bCs/>
                <w:sz w:val="20"/>
                <w:szCs w:val="20"/>
              </w:rPr>
              <w:t>Registered Capacity</w:t>
            </w:r>
            <w:r w:rsidR="000839FE" w:rsidRPr="0067266C">
              <w:rPr>
                <w:rFonts w:ascii="Arial" w:hAnsi="Arial" w:cs="Arial"/>
                <w:sz w:val="20"/>
                <w:szCs w:val="20"/>
              </w:rPr>
              <w:t xml:space="preserve"> of 50MW or more but less than 100MW;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785FDCB3"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109" w:author="Antony Johnson (ESO)" w:date="2023-08-30T20:37:00Z">
              <w:r w:rsidR="005178E4" w:rsidRPr="00B11928">
                <w:rPr>
                  <w:rFonts w:cs="Arial"/>
                </w:rPr>
                <w:t xml:space="preserve">A </w:t>
              </w:r>
              <w:r w:rsidR="005178E4" w:rsidRPr="00B11928">
                <w:rPr>
                  <w:rFonts w:cs="Arial"/>
                  <w:b/>
                </w:rPr>
                <w:t>Power Station</w:t>
              </w:r>
              <w:r w:rsidR="005178E4" w:rsidRPr="00B11928">
                <w:rPr>
                  <w:rFonts w:cs="Arial"/>
                </w:rPr>
                <w:t xml:space="preserve"> where </w:t>
              </w:r>
              <w:r w:rsidR="005178E4" w:rsidRPr="00B11928">
                <w:rPr>
                  <w:rFonts w:cs="Arial"/>
                  <w:b/>
                  <w:bCs/>
                </w:rPr>
                <w:t>Purchase Contracts</w:t>
              </w:r>
              <w:r w:rsidR="005178E4" w:rsidRPr="00B11928">
                <w:rPr>
                  <w:rFonts w:cs="Arial"/>
                </w:rPr>
                <w:t xml:space="preserve"> for its </w:t>
              </w:r>
              <w:r w:rsidR="005178E4" w:rsidRPr="00B11928">
                <w:rPr>
                  <w:rFonts w:cs="Arial"/>
                  <w:b/>
                </w:rPr>
                <w:t>Main Plant</w:t>
              </w:r>
              <w:r w:rsidR="005178E4" w:rsidRPr="00B11928">
                <w:rPr>
                  <w:rFonts w:cs="Arial"/>
                </w:rPr>
                <w:t xml:space="preserve"> and </w:t>
              </w:r>
              <w:r w:rsidR="005178E4" w:rsidRPr="00B11928">
                <w:rPr>
                  <w:rFonts w:cs="Arial"/>
                  <w:b/>
                </w:rPr>
                <w:t>Apparatus</w:t>
              </w:r>
              <w:r w:rsidR="005178E4" w:rsidRPr="00B11928">
                <w:rPr>
                  <w:rFonts w:cs="Arial"/>
                </w:rPr>
                <w:t xml:space="preserve"> had been concluded before </w:t>
              </w:r>
            </w:ins>
            <w:ins w:id="110"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11" w:author="Antony Johnson (ESO)" w:date="2023-06-26T11:06:00Z">
              <w:r w:rsidR="0032315F" w:rsidRPr="000839FE">
                <w:rPr>
                  <w:rFonts w:cs="Arial"/>
                </w:rPr>
                <w:t xml:space="preserve">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w:t>
            </w:r>
            <w:r w:rsidRPr="000839FE">
              <w:rPr>
                <w:rFonts w:cs="Arial"/>
              </w:rPr>
              <w:lastRenderedPageBreak/>
              <w:t xml:space="preserve">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100MW;</w:t>
            </w:r>
          </w:p>
          <w:p w14:paraId="492C2BCF" w14:textId="09C9527A" w:rsidR="000839FE" w:rsidRPr="000839FE" w:rsidDel="0064210E" w:rsidRDefault="000839FE" w:rsidP="000839FE">
            <w:pPr>
              <w:spacing w:before="120" w:after="120" w:line="264" w:lineRule="auto"/>
              <w:jc w:val="both"/>
              <w:rPr>
                <w:del w:id="112" w:author="Antony Johnson (ESO)" w:date="2023-06-28T13:43:00Z"/>
                <w:rFonts w:cs="Arial"/>
              </w:rPr>
            </w:pPr>
            <w:r w:rsidRPr="000839FE">
              <w:rPr>
                <w:rFonts w:cs="Arial"/>
              </w:rPr>
              <w:t>o</w:t>
            </w:r>
            <w:del w:id="113" w:author="Antony Johnson (ESO)" w:date="2023-06-28T13:43:00Z">
              <w:r w:rsidRPr="000839FE" w:rsidDel="0064210E">
                <w:rPr>
                  <w:rFonts w:cs="Arial"/>
                </w:rPr>
                <w:delText>r,</w:delText>
              </w:r>
            </w:del>
          </w:p>
          <w:p w14:paraId="0EA7135C" w14:textId="21EB908E" w:rsidR="000839FE" w:rsidRDefault="000839FE" w:rsidP="00101384">
            <w:pPr>
              <w:spacing w:before="120" w:after="120" w:line="264" w:lineRule="auto"/>
              <w:ind w:left="719" w:hanging="719"/>
              <w:jc w:val="both"/>
              <w:rPr>
                <w:rFonts w:cs="Arial"/>
              </w:rPr>
            </w:pPr>
            <w:r w:rsidRPr="000839FE">
              <w:rPr>
                <w:rFonts w:cs="Arial"/>
              </w:rPr>
              <w:t>(c)</w:t>
            </w:r>
            <w:r w:rsidRPr="000839FE">
              <w:rPr>
                <w:rFonts w:cs="Arial"/>
              </w:rPr>
              <w:tab/>
            </w:r>
            <w:ins w:id="114" w:author="Antony Johnson (ESO)" w:date="2023-08-30T20:38:00Z">
              <w:r w:rsidR="00101384" w:rsidRPr="00B11928">
                <w:rPr>
                  <w:rFonts w:cs="Arial"/>
                </w:rPr>
                <w:t xml:space="preserve">A </w:t>
              </w:r>
              <w:r w:rsidR="00101384" w:rsidRPr="00B11928">
                <w:rPr>
                  <w:rFonts w:cs="Arial"/>
                  <w:b/>
                </w:rPr>
                <w:t>Power Station</w:t>
              </w:r>
              <w:r w:rsidR="00101384" w:rsidRPr="00B11928">
                <w:rPr>
                  <w:rFonts w:cs="Arial"/>
                </w:rPr>
                <w:t xml:space="preserve"> where </w:t>
              </w:r>
              <w:r w:rsidR="00101384" w:rsidRPr="00B11928">
                <w:rPr>
                  <w:rFonts w:cs="Arial"/>
                  <w:b/>
                  <w:bCs/>
                </w:rPr>
                <w:t>Purchase Contracts</w:t>
              </w:r>
              <w:r w:rsidR="00101384" w:rsidRPr="00B11928">
                <w:rPr>
                  <w:rFonts w:cs="Arial"/>
                </w:rPr>
                <w:t xml:space="preserve"> for its </w:t>
              </w:r>
              <w:r w:rsidR="00101384" w:rsidRPr="00B11928">
                <w:rPr>
                  <w:rFonts w:cs="Arial"/>
                  <w:b/>
                </w:rPr>
                <w:t>Main Plant</w:t>
              </w:r>
              <w:r w:rsidR="00101384" w:rsidRPr="00B11928">
                <w:rPr>
                  <w:rFonts w:cs="Arial"/>
                </w:rPr>
                <w:t xml:space="preserve"> and </w:t>
              </w:r>
              <w:r w:rsidR="00101384" w:rsidRPr="00B11928">
                <w:rPr>
                  <w:rFonts w:cs="Arial"/>
                  <w:b/>
                </w:rPr>
                <w:t>Apparatus</w:t>
              </w:r>
              <w:r w:rsidR="00101384" w:rsidRPr="00B11928">
                <w:rPr>
                  <w:rFonts w:cs="Arial"/>
                </w:rPr>
                <w:t xml:space="preserve"> had been concluded before </w:t>
              </w:r>
            </w:ins>
            <w:ins w:id="115"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16" w:author="Antony Johnson (ESO)" w:date="2023-06-26T11:11:00Z">
              <w:r w:rsidR="008B34C1">
                <w:rPr>
                  <w:rFonts w:cs="Arial"/>
                </w:rPr>
                <w:t xml:space="preserve">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thereof) where the </w:t>
            </w:r>
            <w:r w:rsidR="00E312C8" w:rsidRPr="00EF12F5">
              <w:rPr>
                <w:rFonts w:cs="Arial"/>
                <w:b/>
                <w:bCs/>
              </w:rPr>
              <w:t>User System</w:t>
            </w:r>
            <w:r w:rsidR="00E312C8" w:rsidRPr="007E0B31">
              <w:rPr>
                <w:rFonts w:cs="Arial"/>
              </w:rPr>
              <w:t xml:space="preserve"> (or part thereof) is not connected to the </w:t>
            </w:r>
            <w:r w:rsidR="00E312C8" w:rsidRPr="00EF12F5">
              <w:rPr>
                <w:rFonts w:cs="Arial"/>
                <w:b/>
                <w:bCs/>
              </w:rPr>
              <w:t>National Electricity Transmission System</w:t>
            </w:r>
            <w:r w:rsidR="00E312C8" w:rsidRPr="007E0B31">
              <w:rPr>
                <w:rFonts w:cs="Arial"/>
              </w:rPr>
              <w:t xml:space="preserve">, although such </w:t>
            </w:r>
            <w:r w:rsidR="00E312C8" w:rsidRPr="00EF12F5">
              <w:rPr>
                <w:rFonts w:cs="Arial"/>
                <w:b/>
                <w:bCs/>
              </w:rPr>
              <w:t>Power Station</w:t>
            </w:r>
            <w:r w:rsidR="00E312C8" w:rsidRPr="007E0B31">
              <w:rPr>
                <w:rFonts w:cs="Arial"/>
              </w:rPr>
              <w:t xml:space="preserve"> is in </w:t>
            </w:r>
            <w:r w:rsidR="00E312C8" w:rsidRPr="00EF12F5">
              <w:rPr>
                <w:rFonts w:cs="Arial"/>
                <w:b/>
                <w:bCs/>
              </w:rPr>
              <w:t>NGET’s Transmission Area</w:t>
            </w:r>
            <w:r w:rsidR="00E312C8" w:rsidRPr="007E0B31">
              <w:rPr>
                <w:rFonts w:cs="Arial"/>
              </w:rPr>
              <w:t xml:space="preserve"> and such </w:t>
            </w:r>
            <w:r w:rsidR="00E312C8" w:rsidRPr="00EF12F5">
              <w:rPr>
                <w:rFonts w:cs="Arial"/>
                <w:b/>
                <w:bCs/>
              </w:rPr>
              <w:t>Power 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797A8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797A81" w:rsidRPr="000839FE" w:rsidRDefault="00797A81" w:rsidP="00797A81">
            <w:pPr>
              <w:spacing w:before="120" w:after="120"/>
              <w:rPr>
                <w:rFonts w:cs="Arial"/>
                <w:b/>
              </w:rPr>
            </w:pPr>
            <w:r>
              <w:rPr>
                <w:rFonts w:cs="Arial"/>
                <w:b/>
              </w:rPr>
              <w:lastRenderedPageBreak/>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9E520F" w:rsidRPr="009E520F" w:rsidRDefault="009E520F" w:rsidP="009E520F">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4A0E09B5" w:rsidR="009E520F" w:rsidRPr="009E520F" w:rsidRDefault="009E520F" w:rsidP="009E520F">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w:t>
            </w:r>
            <w:del w:id="117" w:author="Antony Johnson (ESO)" w:date="2023-11-07T10:06:00Z">
              <w:r w:rsidRPr="0025355C" w:rsidDel="0025355C">
                <w:rPr>
                  <w:rFonts w:cs="Arial"/>
                  <w:highlight w:val="green"/>
                  <w:rPrChange w:id="118" w:author="Antony Johnson (ESO)" w:date="2023-11-07T10:06:00Z">
                    <w:rPr>
                      <w:rFonts w:cs="Arial"/>
                    </w:rPr>
                  </w:rPrChange>
                </w:rPr>
                <w:delText xml:space="preserve">For the avoidance of doubt </w:delText>
              </w:r>
              <w:r w:rsidRPr="0025355C" w:rsidDel="0025355C">
                <w:rPr>
                  <w:rFonts w:cs="Arial"/>
                  <w:b/>
                  <w:highlight w:val="green"/>
                  <w:rPrChange w:id="119" w:author="Antony Johnson (ESO)" w:date="2023-11-07T10:06:00Z">
                    <w:rPr>
                      <w:rFonts w:cs="Arial"/>
                      <w:b/>
                    </w:rPr>
                  </w:rPrChange>
                </w:rPr>
                <w:delText>Maximum Capacity</w:delText>
              </w:r>
              <w:r w:rsidRPr="0025355C" w:rsidDel="0025355C">
                <w:rPr>
                  <w:rFonts w:cs="Arial"/>
                  <w:highlight w:val="green"/>
                  <w:rPrChange w:id="120" w:author="Antony Johnson (ESO)" w:date="2023-11-07T10:06:00Z">
                    <w:rPr>
                      <w:rFonts w:cs="Arial"/>
                    </w:rPr>
                  </w:rPrChange>
                </w:rPr>
                <w:delText xml:space="preserve"> would apply to </w:delText>
              </w:r>
              <w:r w:rsidRPr="0025355C" w:rsidDel="0025355C">
                <w:rPr>
                  <w:rFonts w:cs="Arial"/>
                  <w:b/>
                  <w:highlight w:val="green"/>
                  <w:rPrChange w:id="121" w:author="Antony Johnson (ESO)" w:date="2023-11-07T10:06:00Z">
                    <w:rPr>
                      <w:rFonts w:cs="Arial"/>
                      <w:b/>
                    </w:rPr>
                  </w:rPrChange>
                </w:rPr>
                <w:delText>Power Generating Modules</w:delText>
              </w:r>
              <w:r w:rsidRPr="0025355C" w:rsidDel="0025355C">
                <w:rPr>
                  <w:rFonts w:cs="Arial"/>
                  <w:highlight w:val="green"/>
                  <w:rPrChange w:id="122" w:author="Antony Johnson (ESO)" w:date="2023-11-07T10:06:00Z">
                    <w:rPr>
                      <w:rFonts w:cs="Arial"/>
                    </w:rPr>
                  </w:rPrChange>
                </w:rPr>
                <w:delText xml:space="preserve"> which form part of a </w:delText>
              </w:r>
              <w:r w:rsidRPr="0025355C" w:rsidDel="0025355C">
                <w:rPr>
                  <w:rFonts w:cs="Arial"/>
                  <w:b/>
                  <w:highlight w:val="green"/>
                  <w:rPrChange w:id="123" w:author="Antony Johnson (ESO)" w:date="2023-11-07T10:06:00Z">
                    <w:rPr>
                      <w:rFonts w:cs="Arial"/>
                      <w:b/>
                    </w:rPr>
                  </w:rPrChange>
                </w:rPr>
                <w:delText>Large</w:delText>
              </w:r>
              <w:r w:rsidRPr="0025355C" w:rsidDel="0025355C">
                <w:rPr>
                  <w:rFonts w:cs="Arial"/>
                  <w:highlight w:val="green"/>
                  <w:rPrChange w:id="124" w:author="Antony Johnson (ESO)" w:date="2023-11-07T10:06:00Z">
                    <w:rPr>
                      <w:rFonts w:cs="Arial"/>
                    </w:rPr>
                  </w:rPrChange>
                </w:rPr>
                <w:delText xml:space="preserve">, </w:delText>
              </w:r>
              <w:r w:rsidRPr="0025355C" w:rsidDel="0025355C">
                <w:rPr>
                  <w:rFonts w:cs="Arial"/>
                  <w:b/>
                  <w:highlight w:val="green"/>
                  <w:rPrChange w:id="125" w:author="Antony Johnson (ESO)" w:date="2023-11-07T10:06:00Z">
                    <w:rPr>
                      <w:rFonts w:cs="Arial"/>
                      <w:b/>
                    </w:rPr>
                  </w:rPrChange>
                </w:rPr>
                <w:delText>Medium</w:delText>
              </w:r>
              <w:r w:rsidRPr="0025355C" w:rsidDel="0025355C">
                <w:rPr>
                  <w:rFonts w:cs="Arial"/>
                  <w:highlight w:val="green"/>
                  <w:rPrChange w:id="126" w:author="Antony Johnson (ESO)" w:date="2023-11-07T10:06:00Z">
                    <w:rPr>
                      <w:rFonts w:cs="Arial"/>
                    </w:rPr>
                  </w:rPrChange>
                </w:rPr>
                <w:delText xml:space="preserve"> or </w:delText>
              </w:r>
              <w:r w:rsidRPr="0025355C" w:rsidDel="0025355C">
                <w:rPr>
                  <w:rFonts w:cs="Arial"/>
                  <w:b/>
                  <w:highlight w:val="green"/>
                  <w:rPrChange w:id="127" w:author="Antony Johnson (ESO)" w:date="2023-11-07T10:06:00Z">
                    <w:rPr>
                      <w:rFonts w:cs="Arial"/>
                      <w:b/>
                    </w:rPr>
                  </w:rPrChange>
                </w:rPr>
                <w:delText>Small Power Sta</w:delText>
              </w:r>
            </w:del>
            <w:del w:id="128" w:author="Antony Johnson (ESO)" w:date="2023-08-31T10:41:00Z">
              <w:r w:rsidRPr="0025355C" w:rsidDel="00594461">
                <w:rPr>
                  <w:rFonts w:cs="Arial"/>
                  <w:b/>
                  <w:highlight w:val="green"/>
                  <w:rPrChange w:id="129" w:author="Antony Johnson (ESO)" w:date="2023-11-07T10:06:00Z">
                    <w:rPr>
                      <w:rFonts w:cs="Arial"/>
                      <w:b/>
                    </w:rPr>
                  </w:rPrChange>
                </w:rPr>
                <w:delText>tio</w:delText>
              </w:r>
            </w:del>
            <w:del w:id="130" w:author="Antony Johnson (ESO)" w:date="2023-11-07T10:06:00Z">
              <w:r w:rsidRPr="0025355C" w:rsidDel="0025355C">
                <w:rPr>
                  <w:rFonts w:cs="Arial"/>
                  <w:b/>
                  <w:highlight w:val="green"/>
                  <w:rPrChange w:id="131" w:author="Antony Johnson (ESO)" w:date="2023-11-07T10:06:00Z">
                    <w:rPr>
                      <w:rFonts w:cs="Arial"/>
                      <w:b/>
                    </w:rPr>
                  </w:rPrChange>
                </w:rPr>
                <w:delText>n</w:delText>
              </w:r>
              <w:r w:rsidRPr="0025355C" w:rsidDel="0025355C">
                <w:rPr>
                  <w:rFonts w:cs="Arial"/>
                  <w:highlight w:val="green"/>
                  <w:rPrChange w:id="132" w:author="Antony Johnson (ESO)" w:date="2023-11-07T10:06:00Z">
                    <w:rPr>
                      <w:rFonts w:cs="Arial"/>
                    </w:rPr>
                  </w:rPrChange>
                </w:rPr>
                <w:delText>.</w:delText>
              </w:r>
            </w:del>
          </w:p>
          <w:p w14:paraId="6300FC51" w14:textId="71635A12" w:rsidR="009E520F" w:rsidRPr="009E520F" w:rsidRDefault="009E520F" w:rsidP="009E520F">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133" w:author="Antony Johnson (ESO)" w:date="2023-09-26T15:18:00Z">
              <w:r w:rsidR="00C82198" w:rsidRPr="00C82198">
                <w:rPr>
                  <w:rFonts w:cs="Arial"/>
                  <w:highlight w:val="green"/>
                  <w:rPrChange w:id="134" w:author="Antony Johnson (ESO)" w:date="2023-09-26T15:19:00Z">
                    <w:rPr>
                      <w:rFonts w:cs="Arial"/>
                    </w:rPr>
                  </w:rPrChange>
                </w:rPr>
                <w:t xml:space="preserve">where </w:t>
              </w:r>
              <w:r w:rsidR="00C82198" w:rsidRPr="00C82198">
                <w:rPr>
                  <w:rFonts w:cs="Arial"/>
                  <w:b/>
                  <w:bCs/>
                  <w:highlight w:val="green"/>
                  <w:rPrChange w:id="135" w:author="Antony Johnson (ESO)" w:date="2023-09-26T15:19:00Z">
                    <w:rPr>
                      <w:rFonts w:cs="Arial"/>
                      <w:b/>
                      <w:bCs/>
                    </w:rPr>
                  </w:rPrChange>
                </w:rPr>
                <w:t>Purchase Contracts</w:t>
              </w:r>
              <w:r w:rsidR="00C82198" w:rsidRPr="00C82198">
                <w:rPr>
                  <w:rFonts w:cs="Arial"/>
                  <w:highlight w:val="green"/>
                  <w:rPrChange w:id="136" w:author="Antony Johnson (ESO)" w:date="2023-09-26T15:19:00Z">
                    <w:rPr>
                      <w:rFonts w:cs="Arial"/>
                    </w:rPr>
                  </w:rPrChange>
                </w:rPr>
                <w:t xml:space="preserve"> for its </w:t>
              </w:r>
              <w:r w:rsidR="00C82198" w:rsidRPr="00C82198">
                <w:rPr>
                  <w:rFonts w:cs="Arial"/>
                  <w:b/>
                  <w:highlight w:val="green"/>
                  <w:rPrChange w:id="137" w:author="Antony Johnson (ESO)" w:date="2023-09-26T15:19:00Z">
                    <w:rPr>
                      <w:rFonts w:cs="Arial"/>
                      <w:b/>
                    </w:rPr>
                  </w:rPrChange>
                </w:rPr>
                <w:t>Main Plant</w:t>
              </w:r>
              <w:r w:rsidR="00C82198" w:rsidRPr="00C82198">
                <w:rPr>
                  <w:rFonts w:cs="Arial"/>
                  <w:highlight w:val="green"/>
                  <w:rPrChange w:id="138" w:author="Antony Johnson (ESO)" w:date="2023-09-26T15:19:00Z">
                    <w:rPr>
                      <w:rFonts w:cs="Arial"/>
                    </w:rPr>
                  </w:rPrChange>
                </w:rPr>
                <w:t xml:space="preserve"> and </w:t>
              </w:r>
              <w:r w:rsidR="00C82198" w:rsidRPr="00C82198">
                <w:rPr>
                  <w:rFonts w:cs="Arial"/>
                  <w:b/>
                  <w:highlight w:val="green"/>
                  <w:rPrChange w:id="139" w:author="Antony Johnson (ESO)" w:date="2023-09-26T15:19:00Z">
                    <w:rPr>
                      <w:rFonts w:cs="Arial"/>
                      <w:b/>
                    </w:rPr>
                  </w:rPrChange>
                </w:rPr>
                <w:t>Apparatus</w:t>
              </w:r>
              <w:r w:rsidR="00C82198" w:rsidRPr="00C82198">
                <w:rPr>
                  <w:rFonts w:cs="Arial"/>
                  <w:highlight w:val="green"/>
                  <w:rPrChange w:id="140" w:author="Antony Johnson (ESO)" w:date="2023-09-26T15:19:00Z">
                    <w:rPr>
                      <w:rFonts w:cs="Arial"/>
                    </w:rPr>
                  </w:rPrChange>
                </w:rPr>
                <w:t xml:space="preserve"> had been concluded before</w:t>
              </w:r>
            </w:ins>
            <w:ins w:id="141" w:author="Antony Johnson (ESO)" w:date="2023-10-16T11:18:00Z">
              <w:r w:rsidR="00D74CE1">
                <w:rPr>
                  <w:rFonts w:cs="Arial"/>
                </w:rPr>
                <w:t xml:space="preserve"> </w:t>
              </w:r>
            </w:ins>
            <w:ins w:id="142" w:author="Antony Johnson (ESO)" w:date="2023-10-16T11:17:00Z">
              <w:r w:rsidR="00D74CE1">
                <w:rPr>
                  <w:rFonts w:cs="Arial"/>
                </w:rPr>
                <w:t>1</w:t>
              </w:r>
              <w:r w:rsidR="00D74CE1" w:rsidRPr="00AE25B5">
                <w:rPr>
                  <w:rFonts w:cs="Arial"/>
                  <w:vertAlign w:val="superscript"/>
                </w:rPr>
                <w:t>st</w:t>
              </w:r>
              <w:r w:rsidR="00D74CE1">
                <w:rPr>
                  <w:rFonts w:cs="Arial"/>
                </w:rPr>
                <w:t xml:space="preserve"> June 2027</w:t>
              </w:r>
            </w:ins>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a </w:t>
            </w:r>
            <w:r w:rsidRPr="009E520F">
              <w:rPr>
                <w:rFonts w:cs="Arial"/>
                <w:b/>
              </w:rPr>
              <w:t>Power Station</w:t>
            </w:r>
            <w:r w:rsidRPr="009E520F">
              <w:rPr>
                <w:rFonts w:cs="Arial"/>
              </w:rPr>
              <w:t>.</w:t>
            </w:r>
          </w:p>
          <w:p w14:paraId="37DCAC08" w14:textId="3A71F6A7" w:rsidR="009E520F" w:rsidRPr="009E520F" w:rsidRDefault="009E520F" w:rsidP="009E520F">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xml:space="preserve">, expressed in whole MW, or in MW to one </w:t>
            </w:r>
            <w:proofErr w:type="spellStart"/>
            <w:r w:rsidRPr="009E520F">
              <w:rPr>
                <w:rFonts w:cs="Arial"/>
              </w:rPr>
              <w:t>decimal</w:t>
            </w:r>
            <w:del w:id="143" w:author="Antony Johnson (ESO)" w:date="2023-08-31T10:41:00Z">
              <w:r w:rsidRPr="009E520F" w:rsidDel="00594461">
                <w:rPr>
                  <w:rFonts w:cs="Arial"/>
                </w:rPr>
                <w:delText xml:space="preserve"> pl</w:delText>
              </w:r>
            </w:del>
            <w:ins w:id="144" w:author="Antony Johnson (ESO)" w:date="2023-08-31T10:41:00Z">
              <w:r w:rsidR="00594461">
                <w:rPr>
                  <w:rFonts w:cs="Arial"/>
                </w:rPr>
                <w:t>I</w:t>
              </w:r>
            </w:ins>
            <w:r w:rsidRPr="009E520F">
              <w:rPr>
                <w:rFonts w:cs="Arial"/>
              </w:rPr>
              <w:t>ace</w:t>
            </w:r>
            <w:proofErr w:type="spellEnd"/>
            <w:r w:rsidRPr="009E520F">
              <w:rPr>
                <w:rFonts w:cs="Arial"/>
              </w:rPr>
              <w:t xml:space="preserve">. </w:t>
            </w:r>
          </w:p>
          <w:p w14:paraId="27C08B5F" w14:textId="77777777" w:rsidR="009E520F" w:rsidRPr="009E520F" w:rsidRDefault="009E520F" w:rsidP="009E520F">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lastRenderedPageBreak/>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 place.</w:t>
            </w:r>
          </w:p>
          <w:p w14:paraId="20AF7489" w14:textId="77777777" w:rsidR="009E520F" w:rsidRPr="00E3594C" w:rsidRDefault="009E520F" w:rsidP="009E520F">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01BCFCA6" w14:textId="668A4DAD" w:rsidR="00797A81" w:rsidRPr="00841685" w:rsidDel="00ED0862" w:rsidRDefault="00837095" w:rsidP="00841685">
            <w:pPr>
              <w:pStyle w:val="TableArial11"/>
              <w:ind w:left="567" w:hanging="567"/>
              <w:rPr>
                <w:highlight w:val="yellow"/>
              </w:rPr>
            </w:pPr>
            <w:ins w:id="145" w:author="Antony Johnson (ESO)" w:date="2023-08-30T20:45:00Z">
              <w:r w:rsidRPr="00837095">
                <w:rPr>
                  <w:rFonts w:cs="Arial"/>
                </w:rPr>
                <w:t>(g)</w:t>
              </w:r>
              <w:r w:rsidRPr="00837095">
                <w:rPr>
                  <w:rFonts w:cs="Arial"/>
                </w:rPr>
                <w:tab/>
                <w:t>In the case of a</w:t>
              </w:r>
            </w:ins>
            <w:ins w:id="146" w:author="Antony Johnson (ESO)" w:date="2023-08-31T11:32:00Z">
              <w:r w:rsidR="00FD151E">
                <w:rPr>
                  <w:rFonts w:cs="Arial"/>
                </w:rPr>
                <w:t xml:space="preserve"> </w:t>
              </w:r>
            </w:ins>
            <w:ins w:id="147" w:author="Antony Johnson (ESO)" w:date="2023-08-30T20:45:00Z">
              <w:r w:rsidRPr="00837095">
                <w:rPr>
                  <w:rFonts w:cs="Arial"/>
                  <w:b/>
                </w:rPr>
                <w:t xml:space="preserve">Power </w:t>
              </w:r>
              <w:r w:rsidRPr="00BF42C2">
                <w:rPr>
                  <w:rFonts w:cs="Arial"/>
                  <w:b/>
                </w:rPr>
                <w:t>Statio</w:t>
              </w:r>
            </w:ins>
            <w:ins w:id="148" w:author="Antony Johnson (ESO)" w:date="2023-09-26T15:20:00Z">
              <w:r w:rsidR="00BF42C2" w:rsidRPr="00BF42C2">
                <w:rPr>
                  <w:rFonts w:cs="Arial"/>
                  <w:b/>
                </w:rPr>
                <w:t>n</w:t>
              </w:r>
            </w:ins>
            <w:ins w:id="149" w:author="Antony Johnson (ESO)" w:date="2023-09-26T15:19:00Z">
              <w:r w:rsidR="00C82198" w:rsidRPr="00B11928">
                <w:rPr>
                  <w:rFonts w:cs="Arial"/>
                </w:rPr>
                <w:t xml:space="preserve"> </w:t>
              </w:r>
              <w:r w:rsidR="00C82198" w:rsidRPr="00C82198">
                <w:rPr>
                  <w:rFonts w:cs="Arial"/>
                  <w:highlight w:val="green"/>
                  <w:rPrChange w:id="150" w:author="Antony Johnson (ESO)" w:date="2023-09-26T15:20:00Z">
                    <w:rPr>
                      <w:rFonts w:cs="Arial"/>
                    </w:rPr>
                  </w:rPrChange>
                </w:rPr>
                <w:t xml:space="preserve">where </w:t>
              </w:r>
              <w:r w:rsidR="00C82198" w:rsidRPr="00C82198">
                <w:rPr>
                  <w:rFonts w:cs="Arial"/>
                  <w:b/>
                  <w:bCs/>
                  <w:highlight w:val="green"/>
                  <w:rPrChange w:id="151" w:author="Antony Johnson (ESO)" w:date="2023-09-26T15:20:00Z">
                    <w:rPr>
                      <w:rFonts w:cs="Arial"/>
                      <w:b/>
                      <w:bCs/>
                    </w:rPr>
                  </w:rPrChange>
                </w:rPr>
                <w:t>Purchase Contracts</w:t>
              </w:r>
              <w:r w:rsidR="00C82198" w:rsidRPr="00C82198">
                <w:rPr>
                  <w:rFonts w:cs="Arial"/>
                  <w:highlight w:val="green"/>
                  <w:rPrChange w:id="152" w:author="Antony Johnson (ESO)" w:date="2023-09-26T15:20:00Z">
                    <w:rPr>
                      <w:rFonts w:cs="Arial"/>
                    </w:rPr>
                  </w:rPrChange>
                </w:rPr>
                <w:t xml:space="preserve"> for its </w:t>
              </w:r>
              <w:r w:rsidR="00C82198" w:rsidRPr="00C82198">
                <w:rPr>
                  <w:rFonts w:cs="Arial"/>
                  <w:b/>
                  <w:highlight w:val="green"/>
                  <w:rPrChange w:id="153" w:author="Antony Johnson (ESO)" w:date="2023-09-26T15:20:00Z">
                    <w:rPr>
                      <w:rFonts w:cs="Arial"/>
                      <w:b/>
                    </w:rPr>
                  </w:rPrChange>
                </w:rPr>
                <w:t>Main Plant</w:t>
              </w:r>
              <w:r w:rsidR="00C82198" w:rsidRPr="00C82198">
                <w:rPr>
                  <w:rFonts w:cs="Arial"/>
                  <w:highlight w:val="green"/>
                  <w:rPrChange w:id="154" w:author="Antony Johnson (ESO)" w:date="2023-09-26T15:20:00Z">
                    <w:rPr>
                      <w:rFonts w:cs="Arial"/>
                    </w:rPr>
                  </w:rPrChange>
                </w:rPr>
                <w:t xml:space="preserve"> and </w:t>
              </w:r>
              <w:r w:rsidR="00C82198" w:rsidRPr="00C82198">
                <w:rPr>
                  <w:rFonts w:cs="Arial"/>
                  <w:b/>
                  <w:highlight w:val="green"/>
                  <w:rPrChange w:id="155" w:author="Antony Johnson (ESO)" w:date="2023-09-26T15:20:00Z">
                    <w:rPr>
                      <w:rFonts w:cs="Arial"/>
                      <w:b/>
                    </w:rPr>
                  </w:rPrChange>
                </w:rPr>
                <w:t>Apparatus</w:t>
              </w:r>
              <w:r w:rsidR="00C82198" w:rsidRPr="00C82198">
                <w:rPr>
                  <w:rFonts w:cs="Arial"/>
                  <w:highlight w:val="green"/>
                  <w:rPrChange w:id="156" w:author="Antony Johnson (ESO)" w:date="2023-09-26T15:20:00Z">
                    <w:rPr>
                      <w:rFonts w:cs="Arial"/>
                    </w:rPr>
                  </w:rPrChange>
                </w:rPr>
                <w:t xml:space="preserve"> had been </w:t>
              </w:r>
              <w:commentRangeStart w:id="157"/>
              <w:commentRangeStart w:id="158"/>
              <w:commentRangeStart w:id="159"/>
              <w:r w:rsidR="00C82198" w:rsidRPr="00C82198">
                <w:rPr>
                  <w:rFonts w:cs="Arial"/>
                  <w:highlight w:val="green"/>
                  <w:rPrChange w:id="160" w:author="Antony Johnson (ESO)" w:date="2023-09-26T15:20:00Z">
                    <w:rPr>
                      <w:rFonts w:cs="Arial"/>
                    </w:rPr>
                  </w:rPrChange>
                </w:rPr>
                <w:t xml:space="preserve">concluded </w:t>
              </w:r>
            </w:ins>
            <w:ins w:id="161" w:author="Antony Johnson (ESO)" w:date="2023-10-16T10:23:00Z">
              <w:r w:rsidR="003119A7">
                <w:rPr>
                  <w:rFonts w:cs="Arial"/>
                  <w:highlight w:val="green"/>
                </w:rPr>
                <w:t>on or after</w:t>
              </w:r>
            </w:ins>
            <w:ins w:id="162" w:author="Antony Johnson (ESO)" w:date="2023-09-26T15:19:00Z">
              <w:r w:rsidR="00C82198" w:rsidRPr="00C82198">
                <w:rPr>
                  <w:rFonts w:cs="Arial"/>
                  <w:highlight w:val="green"/>
                  <w:rPrChange w:id="163" w:author="Antony Johnson (ESO)" w:date="2023-09-26T15:20:00Z">
                    <w:rPr>
                      <w:rFonts w:cs="Arial"/>
                    </w:rPr>
                  </w:rPrChange>
                </w:rPr>
                <w:t xml:space="preserve"> </w:t>
              </w:r>
            </w:ins>
            <w:ins w:id="164" w:author="Antony Johnson (ESO)" w:date="2023-10-16T10:24:00Z">
              <w:r w:rsidR="006231A0">
                <w:rPr>
                  <w:rFonts w:cs="Arial"/>
                </w:rPr>
                <w:t>1 June 2027</w:t>
              </w:r>
            </w:ins>
            <w:ins w:id="165" w:author="Antony Johnson (ESO)" w:date="2023-09-26T15:19:00Z">
              <w:r w:rsidR="00C82198" w:rsidRPr="00B11928">
                <w:rPr>
                  <w:rFonts w:cs="Arial"/>
                </w:rPr>
                <w:t xml:space="preserve"> </w:t>
              </w:r>
            </w:ins>
            <w:commentRangeEnd w:id="157"/>
            <w:r w:rsidR="0005637A">
              <w:rPr>
                <w:rStyle w:val="CommentReference"/>
              </w:rPr>
              <w:commentReference w:id="157"/>
            </w:r>
            <w:commentRangeEnd w:id="158"/>
            <w:r w:rsidR="009F138D">
              <w:rPr>
                <w:rStyle w:val="CommentReference"/>
              </w:rPr>
              <w:commentReference w:id="158"/>
            </w:r>
            <w:commentRangeEnd w:id="159"/>
            <w:r w:rsidR="00730974">
              <w:rPr>
                <w:rStyle w:val="CommentReference"/>
              </w:rPr>
              <w:commentReference w:id="159"/>
            </w:r>
            <w:ins w:id="166" w:author="Antony Johnson (ESO)" w:date="2023-08-31T11:31:00Z">
              <w:r w:rsidR="00EA59F7">
                <w:rPr>
                  <w:rFonts w:cs="Arial"/>
                  <w:bCs/>
                </w:rPr>
                <w:t xml:space="preserve">or </w:t>
              </w:r>
            </w:ins>
            <w:ins w:id="167" w:author="Antony Johnson (ESO)" w:date="2023-08-31T11:32:00Z">
              <w:r w:rsidR="00FD151E" w:rsidRPr="00E01C71">
                <w:rPr>
                  <w:rFonts w:cs="Arial"/>
                </w:rPr>
                <w:t xml:space="preserve">where </w:t>
              </w:r>
              <w:r w:rsidR="00FD151E" w:rsidRPr="00E01C71">
                <w:rPr>
                  <w:rFonts w:cs="Arial"/>
                  <w:b/>
                  <w:bCs/>
                </w:rPr>
                <w:t>Purchase Contracts</w:t>
              </w:r>
              <w:r w:rsidR="00FD151E" w:rsidRPr="00E01C71">
                <w:rPr>
                  <w:rFonts w:cs="Arial"/>
                </w:rPr>
                <w:t xml:space="preserve"> relating to a </w:t>
              </w:r>
              <w:r w:rsidR="00FD151E" w:rsidRPr="00E01C71">
                <w:rPr>
                  <w:rFonts w:cs="Arial"/>
                  <w:b/>
                </w:rPr>
                <w:t>Substantial Modification</w:t>
              </w:r>
              <w:r w:rsidR="00FD151E">
                <w:rPr>
                  <w:rFonts w:cs="Arial"/>
                  <w:b/>
                </w:rPr>
                <w:t xml:space="preserve"> </w:t>
              </w:r>
              <w:r w:rsidR="00FD151E" w:rsidRPr="003859B8">
                <w:rPr>
                  <w:rFonts w:cs="Arial"/>
                  <w:bCs/>
                </w:rPr>
                <w:t>in respect of its</w:t>
              </w:r>
              <w:r w:rsidR="00FD151E">
                <w:rPr>
                  <w:rFonts w:cs="Arial"/>
                  <w:b/>
                </w:rPr>
                <w:t xml:space="preserve"> Main Plant </w:t>
              </w:r>
              <w:r w:rsidR="00FD151E" w:rsidRPr="003859B8">
                <w:rPr>
                  <w:rFonts w:cs="Arial"/>
                  <w:bCs/>
                </w:rPr>
                <w:t>and</w:t>
              </w:r>
              <w:r w:rsidR="00FD151E">
                <w:rPr>
                  <w:rFonts w:cs="Arial"/>
                  <w:b/>
                </w:rPr>
                <w:t xml:space="preserve"> Apparatus</w:t>
              </w:r>
              <w:r w:rsidR="00FD151E" w:rsidRPr="00E01C71">
                <w:rPr>
                  <w:rFonts w:cs="Arial"/>
                </w:rPr>
                <w:t xml:space="preserve"> had been concluded on or after </w:t>
              </w:r>
            </w:ins>
            <w:ins w:id="168" w:author="Antony Johnson (ESO)" w:date="2023-10-16T10:24:00Z">
              <w:r w:rsidR="00730974">
                <w:rPr>
                  <w:rFonts w:cs="Arial"/>
                </w:rPr>
                <w:t>1 June 2027</w:t>
              </w:r>
            </w:ins>
            <w:ins w:id="169"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take into account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 xml:space="preserve">Power </w:t>
              </w:r>
              <w:commentRangeStart w:id="170"/>
              <w:commentRangeStart w:id="171"/>
              <w:commentRangeStart w:id="172"/>
              <w:r w:rsidRPr="00837095">
                <w:rPr>
                  <w:rFonts w:cs="Arial"/>
                  <w:b/>
                </w:rPr>
                <w:t>Station</w:t>
              </w:r>
            </w:ins>
            <w:commentRangeEnd w:id="170"/>
            <w:r w:rsidR="00E5647B">
              <w:rPr>
                <w:rStyle w:val="CommentReference"/>
              </w:rPr>
              <w:commentReference w:id="170"/>
            </w:r>
            <w:commentRangeEnd w:id="171"/>
            <w:r w:rsidR="00A02623">
              <w:rPr>
                <w:rStyle w:val="CommentReference"/>
              </w:rPr>
              <w:commentReference w:id="171"/>
            </w:r>
            <w:commentRangeEnd w:id="172"/>
            <w:r w:rsidR="006D289F">
              <w:rPr>
                <w:rStyle w:val="CommentReference"/>
              </w:rPr>
              <w:commentReference w:id="172"/>
            </w:r>
            <w:ins w:id="173" w:author="Antony Johnson (ESO)" w:date="2023-08-30T20:45:00Z">
              <w:r w:rsidRPr="00837095">
                <w:rPr>
                  <w:rFonts w:cs="Arial"/>
                  <w:bCs/>
                </w:rPr>
                <w:t>.</w:t>
              </w:r>
            </w:ins>
            <w:ins w:id="174" w:author="Antony Johnson (ESO)" w:date="2023-11-07T10:08:00Z">
              <w:r w:rsidR="00E656D0">
                <w:rPr>
                  <w:rFonts w:cs="Arial"/>
                  <w:bCs/>
                </w:rPr>
                <w:t xml:space="preserve">  </w:t>
              </w:r>
              <w:r w:rsidR="00E656D0" w:rsidRPr="00837095">
                <w:rPr>
                  <w:rFonts w:cs="Arial"/>
                  <w:bCs/>
                </w:rPr>
                <w:t>.</w:t>
              </w:r>
              <w:r w:rsidR="00E656D0">
                <w:rPr>
                  <w:rFonts w:cs="Arial"/>
                  <w:bCs/>
                </w:rPr>
                <w:t xml:space="preserve">  </w:t>
              </w:r>
              <w:r w:rsidR="00E656D0" w:rsidRPr="00C83FB5">
                <w:rPr>
                  <w:rFonts w:cs="Arial"/>
                  <w:highlight w:val="green"/>
                </w:rPr>
                <w:t xml:space="preserve">For the avoidance of doubt </w:t>
              </w:r>
              <w:r w:rsidR="00E656D0" w:rsidRPr="00C83FB5">
                <w:rPr>
                  <w:rFonts w:cs="Arial"/>
                  <w:b/>
                  <w:highlight w:val="green"/>
                </w:rPr>
                <w:t>Maximum Capacity</w:t>
              </w:r>
              <w:r w:rsidR="00E656D0" w:rsidRPr="00C83FB5">
                <w:rPr>
                  <w:rFonts w:cs="Arial"/>
                  <w:highlight w:val="green"/>
                </w:rPr>
                <w:t xml:space="preserve"> would apply to </w:t>
              </w:r>
              <w:r w:rsidR="00E656D0" w:rsidRPr="00C83FB5">
                <w:rPr>
                  <w:rFonts w:cs="Arial"/>
                  <w:b/>
                  <w:highlight w:val="green"/>
                </w:rPr>
                <w:t>Power Generating Modules</w:t>
              </w:r>
              <w:r w:rsidR="00E656D0" w:rsidRPr="00C83FB5">
                <w:rPr>
                  <w:rFonts w:cs="Arial"/>
                  <w:highlight w:val="green"/>
                </w:rPr>
                <w:t xml:space="preserve"> which form part of a </w:t>
              </w:r>
              <w:r w:rsidR="00E656D0" w:rsidRPr="00C83FB5">
                <w:rPr>
                  <w:rFonts w:cs="Arial"/>
                  <w:b/>
                  <w:highlight w:val="green"/>
                </w:rPr>
                <w:t>Large</w:t>
              </w:r>
              <w:r w:rsidR="00E656D0" w:rsidRPr="00C83FB5">
                <w:rPr>
                  <w:rFonts w:cs="Arial"/>
                  <w:highlight w:val="green"/>
                </w:rPr>
                <w:t xml:space="preserve">, </w:t>
              </w:r>
              <w:r w:rsidR="00E656D0" w:rsidRPr="00C83FB5">
                <w:rPr>
                  <w:rFonts w:cs="Arial"/>
                  <w:b/>
                  <w:highlight w:val="green"/>
                </w:rPr>
                <w:t>Medium</w:t>
              </w:r>
              <w:r w:rsidR="00E656D0" w:rsidRPr="00C83FB5">
                <w:rPr>
                  <w:rFonts w:cs="Arial"/>
                  <w:highlight w:val="green"/>
                </w:rPr>
                <w:t xml:space="preserve"> or </w:t>
              </w:r>
              <w:r w:rsidR="00E656D0" w:rsidRPr="00C83FB5">
                <w:rPr>
                  <w:rFonts w:cs="Arial"/>
                  <w:b/>
                  <w:highlight w:val="green"/>
                </w:rPr>
                <w:t>Small Power Station</w:t>
              </w:r>
              <w:r w:rsidR="00E656D0" w:rsidRPr="00C83FB5">
                <w:rPr>
                  <w:rFonts w:cs="Arial"/>
                  <w:highlight w:val="green"/>
                </w:rPr>
                <w:t>.</w:t>
              </w:r>
            </w:ins>
          </w:p>
        </w:tc>
      </w:tr>
      <w:tr w:rsidR="00797A8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797A81" w:rsidRPr="000839FE" w:rsidRDefault="00797A81" w:rsidP="00797A8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C9CAF97" w:rsidR="00797A81" w:rsidRDefault="00797A81" w:rsidP="00797A81">
            <w:pPr>
              <w:spacing w:before="120" w:after="120" w:line="264" w:lineRule="auto"/>
              <w:ind w:left="11" w:hanging="11"/>
              <w:jc w:val="both"/>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w:t>
            </w:r>
            <w:ins w:id="175" w:author="Antony Johnson (ESO)" w:date="2023-10-16T11:20:00Z">
              <w:r w:rsidR="00DF6DB1">
                <w:t xml:space="preserve">in respect of </w:t>
              </w:r>
              <w:r w:rsidR="007D79DA" w:rsidRPr="007D79DA">
                <w:rPr>
                  <w:b/>
                  <w:bCs/>
                  <w:rPrChange w:id="176" w:author="Antony Johnson (ESO)" w:date="2023-10-16T11:21:00Z">
                    <w:rPr/>
                  </w:rPrChange>
                </w:rPr>
                <w:t>Gen</w:t>
              </w:r>
            </w:ins>
            <w:ins w:id="177" w:author="Antony Johnson (ESO)" w:date="2023-10-16T11:21:00Z">
              <w:r w:rsidR="007D79DA" w:rsidRPr="007D79DA">
                <w:rPr>
                  <w:b/>
                  <w:bCs/>
                  <w:rPrChange w:id="178" w:author="Antony Johnson (ESO)" w:date="2023-10-16T11:21:00Z">
                    <w:rPr/>
                  </w:rPrChange>
                </w:rPr>
                <w:t>erators</w:t>
              </w:r>
            </w:ins>
            <w:ins w:id="179" w:author="Antony Johnson (ESO)" w:date="2023-10-16T11:20:00Z">
              <w:r w:rsidR="00DF6DB1">
                <w:t xml:space="preserve"> who </w:t>
              </w:r>
              <w:r w:rsidR="00DF6DB1" w:rsidRPr="000839FE">
                <w:rPr>
                  <w:rFonts w:cs="Arial"/>
                </w:rPr>
                <w:t xml:space="preserve">concluded </w:t>
              </w:r>
              <w:r w:rsidR="00DF6DB1" w:rsidRPr="000839FE">
                <w:rPr>
                  <w:rFonts w:cs="Arial"/>
                  <w:b/>
                </w:rPr>
                <w:t>Purchase Contracts</w:t>
              </w:r>
              <w:r w:rsidR="00DF6DB1" w:rsidRPr="000839FE">
                <w:rPr>
                  <w:rFonts w:cs="Arial"/>
                </w:rPr>
                <w:t xml:space="preserve"> for </w:t>
              </w:r>
              <w:r w:rsidR="00DF6DB1">
                <w:rPr>
                  <w:rFonts w:cs="Arial"/>
                </w:rPr>
                <w:t>their</w:t>
              </w:r>
              <w:r w:rsidR="00DF6DB1" w:rsidRPr="000839FE">
                <w:rPr>
                  <w:rFonts w:cs="Arial"/>
                </w:rPr>
                <w:t xml:space="preserve"> </w:t>
              </w:r>
              <w:r w:rsidR="00DF6DB1" w:rsidRPr="000839FE">
                <w:rPr>
                  <w:rFonts w:cs="Arial"/>
                  <w:b/>
                </w:rPr>
                <w:t>Main Plant</w:t>
              </w:r>
              <w:r w:rsidR="00DF6DB1" w:rsidRPr="000839FE">
                <w:rPr>
                  <w:rFonts w:cs="Arial"/>
                </w:rPr>
                <w:t xml:space="preserve"> and </w:t>
              </w:r>
              <w:r w:rsidR="00DF6DB1" w:rsidRPr="000839FE">
                <w:rPr>
                  <w:rFonts w:cs="Arial"/>
                  <w:b/>
                </w:rPr>
                <w:t>Apparatus</w:t>
              </w:r>
              <w:r w:rsidR="00DF6DB1" w:rsidRPr="000839FE">
                <w:rPr>
                  <w:rFonts w:cs="Arial"/>
                </w:rPr>
                <w:t xml:space="preserve"> </w:t>
              </w:r>
              <w:r w:rsidR="00DF6DB1">
                <w:rPr>
                  <w:rFonts w:cs="Arial"/>
                </w:rPr>
                <w:t xml:space="preserve">before </w:t>
              </w:r>
            </w:ins>
            <w:ins w:id="180" w:author="Antony Johnson (ESO)" w:date="2023-10-16T11:21:00Z">
              <w:r w:rsidR="007D79DA">
                <w:rPr>
                  <w:rFonts w:cs="Arial"/>
                </w:rPr>
                <w:t>1</w:t>
              </w:r>
              <w:r w:rsidR="007D79DA" w:rsidRPr="007D79DA">
                <w:rPr>
                  <w:rFonts w:cs="Arial"/>
                  <w:vertAlign w:val="superscript"/>
                  <w:rPrChange w:id="181" w:author="Antony Johnson (ESO)" w:date="2023-10-16T11:21:00Z">
                    <w:rPr>
                      <w:rFonts w:cs="Arial"/>
                    </w:rPr>
                  </w:rPrChange>
                </w:rPr>
                <w:t>st</w:t>
              </w:r>
              <w:r w:rsidR="007D79DA">
                <w:rPr>
                  <w:rFonts w:cs="Arial"/>
                </w:rPr>
                <w:t xml:space="preserve"> June 2027</w:t>
              </w:r>
            </w:ins>
            <w:ins w:id="182" w:author="Antony Johnson (ESO)" w:date="2023-10-16T11:20:00Z">
              <w:r w:rsidR="00DF6DB1">
                <w:rPr>
                  <w:rFonts w:cs="Arial"/>
                </w:rPr>
                <w:t xml:space="preserve"> in respect of that </w:t>
              </w:r>
              <w:r w:rsidR="00DF6DB1" w:rsidRPr="00CD3F74">
                <w:rPr>
                  <w:rFonts w:cs="Arial"/>
                  <w:b/>
                  <w:bCs/>
                </w:rPr>
                <w:t>Large Power Station</w:t>
              </w:r>
              <w:r w:rsidR="00DF6DB1">
                <w:rPr>
                  <w:rFonts w:cs="Arial"/>
                </w:rPr>
                <w:t xml:space="preserve">  </w:t>
              </w:r>
            </w:ins>
            <w:r>
              <w:t xml:space="preserve">are connected, and the points at which </w:t>
            </w:r>
            <w:r w:rsidRPr="002A36FA">
              <w:rPr>
                <w:b/>
                <w:bCs/>
              </w:rPr>
              <w:t>Demand</w:t>
            </w:r>
            <w:r>
              <w:t xml:space="preserve"> is supplied.</w:t>
            </w:r>
          </w:p>
          <w:p w14:paraId="545C9FE6" w14:textId="3668F4D1" w:rsidR="00797A81" w:rsidDel="00361A3F" w:rsidRDefault="00797A81" w:rsidP="00797A81">
            <w:pPr>
              <w:spacing w:before="120" w:after="120" w:line="264" w:lineRule="auto"/>
              <w:ind w:left="11" w:hanging="11"/>
              <w:jc w:val="both"/>
              <w:rPr>
                <w:rFonts w:cs="Arial"/>
              </w:rPr>
            </w:pPr>
          </w:p>
        </w:tc>
      </w:tr>
      <w:tr w:rsidR="00797A8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797A81" w:rsidRPr="000839FE" w:rsidRDefault="00797A81" w:rsidP="00797A81">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797A81" w:rsidDel="00361A3F" w:rsidRDefault="00797A81" w:rsidP="00797A81">
            <w:pPr>
              <w:spacing w:before="120" w:after="120" w:line="264" w:lineRule="auto"/>
              <w:ind w:left="628" w:hanging="628"/>
              <w:jc w:val="both"/>
              <w:rPr>
                <w:del w:id="183" w:author="Antony Johnson (ESO)" w:date="2023-06-26T11:27:00Z"/>
                <w:rFonts w:cs="Arial"/>
              </w:rPr>
            </w:pPr>
            <w:del w:id="184"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4DE6E5C3" w:rsidR="00797A81" w:rsidRPr="000839FE" w:rsidRDefault="00797A81" w:rsidP="00797A81">
            <w:pPr>
              <w:spacing w:before="120" w:after="120" w:line="264" w:lineRule="auto"/>
              <w:ind w:left="628" w:hanging="628"/>
              <w:jc w:val="both"/>
              <w:rPr>
                <w:rFonts w:cs="Arial"/>
              </w:rPr>
            </w:pPr>
            <w:r w:rsidRPr="000839FE">
              <w:rPr>
                <w:rFonts w:cs="Arial"/>
              </w:rPr>
              <w:t>(a)</w:t>
            </w:r>
            <w:r w:rsidRPr="000839FE">
              <w:rPr>
                <w:rFonts w:cs="Arial"/>
              </w:rPr>
              <w:tab/>
            </w:r>
            <w:ins w:id="185" w:author="Antony Johnson (ESO)" w:date="2023-08-30T20:48:00Z">
              <w:r w:rsidR="00A26334" w:rsidRPr="00B11928">
                <w:rPr>
                  <w:rFonts w:cs="Arial"/>
                </w:rPr>
                <w:t xml:space="preserve">A </w:t>
              </w:r>
              <w:r w:rsidR="00A26334" w:rsidRPr="00B11928">
                <w:rPr>
                  <w:rFonts w:cs="Arial"/>
                  <w:b/>
                </w:rPr>
                <w:t>Power Station</w:t>
              </w:r>
              <w:r w:rsidR="00A26334" w:rsidRPr="00B11928">
                <w:rPr>
                  <w:rFonts w:cs="Arial"/>
                </w:rPr>
                <w:t xml:space="preserve"> where </w:t>
              </w:r>
              <w:r w:rsidR="00A26334" w:rsidRPr="00B11928">
                <w:rPr>
                  <w:rFonts w:cs="Arial"/>
                  <w:b/>
                  <w:bCs/>
                </w:rPr>
                <w:t>Purchase Contracts</w:t>
              </w:r>
              <w:r w:rsidR="00A26334" w:rsidRPr="00B11928">
                <w:rPr>
                  <w:rFonts w:cs="Arial"/>
                </w:rPr>
                <w:t xml:space="preserve"> for its </w:t>
              </w:r>
              <w:r w:rsidR="00A26334" w:rsidRPr="00B11928">
                <w:rPr>
                  <w:rFonts w:cs="Arial"/>
                  <w:b/>
                </w:rPr>
                <w:t>Main Plant</w:t>
              </w:r>
              <w:r w:rsidR="00A26334" w:rsidRPr="00B11928">
                <w:rPr>
                  <w:rFonts w:cs="Arial"/>
                </w:rPr>
                <w:t xml:space="preserve"> and </w:t>
              </w:r>
              <w:r w:rsidR="00A26334" w:rsidRPr="00B11928">
                <w:rPr>
                  <w:rFonts w:cs="Arial"/>
                  <w:b/>
                </w:rPr>
                <w:t>Apparatus</w:t>
              </w:r>
              <w:r w:rsidR="00A26334" w:rsidRPr="00B11928">
                <w:rPr>
                  <w:rFonts w:cs="Arial"/>
                </w:rPr>
                <w:t xml:space="preserve"> had been concluded before </w:t>
              </w:r>
            </w:ins>
            <w:ins w:id="186" w:author="Antony Johnson (ESO)" w:date="2023-10-16T11:21:00Z">
              <w:r w:rsidR="00F70E66">
                <w:rPr>
                  <w:rFonts w:cs="Arial"/>
                </w:rPr>
                <w:t>1</w:t>
              </w:r>
              <w:r w:rsidR="00F70E66" w:rsidRPr="00AE25B5">
                <w:rPr>
                  <w:rFonts w:cs="Arial"/>
                  <w:vertAlign w:val="superscript"/>
                </w:rPr>
                <w:t>st</w:t>
              </w:r>
              <w:r w:rsidR="00F70E66">
                <w:rPr>
                  <w:rFonts w:cs="Arial"/>
                </w:rPr>
                <w:t xml:space="preserve"> June 2027</w:t>
              </w:r>
            </w:ins>
            <w:ins w:id="187" w:author="Antony Johnson (ESO)" w:date="2023-08-30T20:48:00Z">
              <w:r w:rsidR="00A26334" w:rsidRPr="00B11928">
                <w:rPr>
                  <w:rFonts w:cs="Arial"/>
                </w:rPr>
                <w:t xml:space="preserve"> and which </w:t>
              </w:r>
            </w:ins>
            <w:ins w:id="188" w:author="Antony Johnson (ESO)" w:date="2023-06-26T11:15:00Z">
              <w:r w:rsidRPr="000839FE">
                <w:rPr>
                  <w:rFonts w:cs="Arial"/>
                </w:rPr>
                <w:t xml:space="preserve">is </w:t>
              </w:r>
            </w:ins>
            <w:r w:rsidRPr="000839FE">
              <w:rPr>
                <w:rFonts w:cs="Arial"/>
              </w:rPr>
              <w:t>directly connected to:</w:t>
            </w:r>
          </w:p>
          <w:p w14:paraId="74436BF6" w14:textId="77777777" w:rsidR="00797A81" w:rsidRPr="000839FE" w:rsidRDefault="00797A81" w:rsidP="00797A8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w:t>
            </w:r>
            <w:del w:id="189" w:author="Antony Johnson (ESO)" w:date="2023-08-31T10:41:00Z">
              <w:r w:rsidRPr="000839FE" w:rsidDel="00594461">
                <w:rPr>
                  <w:rFonts w:cs="Arial"/>
                </w:rPr>
                <w:delText>an 30M</w:delText>
              </w:r>
            </w:del>
            <w:r w:rsidRPr="000839FE">
              <w:rPr>
                <w:rFonts w:cs="Arial"/>
              </w:rPr>
              <w:t>W</w:t>
            </w:r>
            <w:proofErr w:type="spellEnd"/>
            <w:r w:rsidRPr="000839FE">
              <w:rPr>
                <w:rFonts w:cs="Arial"/>
              </w:rPr>
              <w:t>; or</w:t>
            </w:r>
          </w:p>
          <w:p w14:paraId="467D847A" w14:textId="77777777" w:rsidR="00797A81" w:rsidRPr="00FD151E" w:rsidRDefault="00797A81" w:rsidP="00FD151E">
            <w:pPr>
              <w:pStyle w:val="ListParagraph"/>
              <w:spacing w:before="120" w:after="120" w:line="264" w:lineRule="auto"/>
              <w:ind w:left="1440" w:right="546"/>
              <w:jc w:val="both"/>
              <w:rPr>
                <w:rFonts w:ascii="Arial" w:hAnsi="Arial" w:cs="Arial"/>
              </w:rPr>
            </w:pPr>
            <w:r w:rsidRPr="00FD151E">
              <w:rPr>
                <w:rFonts w:ascii="Arial" w:hAnsi="Arial" w:cs="Arial"/>
              </w:rPr>
              <w:lastRenderedPageBreak/>
              <w:t>(iii)</w:t>
            </w:r>
            <w:r w:rsidRPr="00FD151E">
              <w:rPr>
                <w:rFonts w:ascii="Arial" w:hAnsi="Arial" w:cs="Arial"/>
              </w:rPr>
              <w:tab/>
            </w:r>
            <w:r w:rsidRPr="00FD151E">
              <w:rPr>
                <w:rFonts w:ascii="Arial" w:hAnsi="Arial" w:cs="Arial"/>
                <w:b/>
                <w:bCs/>
              </w:rPr>
              <w:t>SHETL’s Transmission System</w:t>
            </w:r>
            <w:r w:rsidRPr="00FD151E">
              <w:rPr>
                <w:rFonts w:ascii="Arial" w:hAnsi="Arial" w:cs="Arial"/>
              </w:rPr>
              <w:t xml:space="preserve"> where such a </w:t>
            </w:r>
            <w:r w:rsidRPr="00FD151E">
              <w:rPr>
                <w:rFonts w:ascii="Arial" w:hAnsi="Arial" w:cs="Arial"/>
                <w:b/>
                <w:bCs/>
              </w:rPr>
              <w:t>Power Station</w:t>
            </w:r>
            <w:r w:rsidRPr="00FD151E">
              <w:rPr>
                <w:rFonts w:ascii="Arial" w:hAnsi="Arial" w:cs="Arial"/>
              </w:rPr>
              <w:t xml:space="preserve"> has a </w:t>
            </w:r>
            <w:r w:rsidRPr="00FD151E">
              <w:rPr>
                <w:rFonts w:ascii="Arial" w:hAnsi="Arial" w:cs="Arial"/>
                <w:b/>
                <w:bCs/>
              </w:rPr>
              <w:t>Registered Capacity</w:t>
            </w:r>
            <w:r w:rsidRPr="00FD151E">
              <w:rPr>
                <w:rFonts w:ascii="Arial" w:hAnsi="Arial" w:cs="Arial"/>
              </w:rPr>
              <w:t xml:space="preserve"> of less than 10 MW; or</w:t>
            </w:r>
          </w:p>
          <w:p w14:paraId="58501230" w14:textId="77777777" w:rsidR="00797A81" w:rsidRPr="000839FE" w:rsidRDefault="00797A81" w:rsidP="00797A81">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10MW; </w:t>
            </w:r>
          </w:p>
          <w:p w14:paraId="12D69B6C" w14:textId="77777777" w:rsidR="00797A81" w:rsidRPr="000839FE" w:rsidRDefault="00797A81" w:rsidP="00797A81">
            <w:pPr>
              <w:spacing w:before="120" w:after="120" w:line="264" w:lineRule="auto"/>
              <w:jc w:val="both"/>
              <w:rPr>
                <w:rFonts w:cs="Arial"/>
              </w:rPr>
            </w:pPr>
            <w:r w:rsidRPr="000839FE">
              <w:rPr>
                <w:rFonts w:cs="Arial"/>
              </w:rPr>
              <w:t>or,</w:t>
            </w:r>
          </w:p>
          <w:p w14:paraId="4E154BDC" w14:textId="07E3E1B0" w:rsidR="00797A81" w:rsidRPr="000839FE" w:rsidRDefault="00797A81" w:rsidP="00797A81">
            <w:pPr>
              <w:spacing w:before="120" w:after="120" w:line="264" w:lineRule="auto"/>
              <w:ind w:left="770" w:hanging="770"/>
              <w:jc w:val="both"/>
              <w:rPr>
                <w:rFonts w:cs="Arial"/>
              </w:rPr>
            </w:pPr>
            <w:r w:rsidRPr="000839FE">
              <w:rPr>
                <w:rFonts w:cs="Arial"/>
              </w:rPr>
              <w:t>(b)</w:t>
            </w:r>
            <w:r w:rsidRPr="000839FE">
              <w:rPr>
                <w:rFonts w:cs="Arial"/>
              </w:rPr>
              <w:tab/>
            </w:r>
            <w:ins w:id="190" w:author="Antony Johnson (ESO)" w:date="2023-08-30T20:49: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w:t>
              </w:r>
            </w:ins>
            <w:ins w:id="191"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192" w:author="Antony Johnson (ESO)" w:date="2023-08-30T20:49:00Z">
              <w:r w:rsidR="00851DBE" w:rsidRPr="00B11928">
                <w:rPr>
                  <w:rFonts w:cs="Arial"/>
                </w:rPr>
                <w:t>and which is</w:t>
              </w:r>
              <w:r w:rsidR="00851DBE"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797A81" w:rsidRPr="000839FE" w:rsidRDefault="00797A81" w:rsidP="00797A8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5FE9FCAB"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tha</w:t>
            </w:r>
            <w:proofErr w:type="spellEnd"/>
            <w:del w:id="193" w:author="Antony Johnson (ESO)" w:date="2023-08-31T10:41:00Z">
              <w:r w:rsidRPr="000839FE" w:rsidDel="00594461">
                <w:rPr>
                  <w:rFonts w:cs="Arial"/>
                </w:rPr>
                <w:delText>n 30MW</w:delText>
              </w:r>
            </w:del>
            <w:r w:rsidRPr="000839FE">
              <w:rPr>
                <w:rFonts w:cs="Arial"/>
              </w:rPr>
              <w:t xml:space="preserve">; or </w:t>
            </w:r>
          </w:p>
          <w:p w14:paraId="6B78BAEB" w14:textId="225D7A5C"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del w:id="194" w:author="Antony Johnson (ESO)" w:date="2023-08-31T10:41:00Z">
              <w:r w:rsidRPr="006921C2" w:rsidDel="00594461">
                <w:rPr>
                  <w:rFonts w:ascii="Arial" w:hAnsi="Arial" w:cs="Arial"/>
                  <w:sz w:val="20"/>
                  <w:szCs w:val="20"/>
                </w:rPr>
                <w:delText>n 1</w:delText>
              </w:r>
            </w:del>
            <w:ins w:id="195" w:author="Antony Johnson (ESO)" w:date="2023-08-31T10:41:00Z">
              <w:r w:rsidR="00594461" w:rsidRPr="006921C2">
                <w:rPr>
                  <w:rFonts w:ascii="Arial" w:hAnsi="Arial" w:cs="Arial"/>
                  <w:sz w:val="20"/>
                  <w:szCs w:val="20"/>
                </w:rPr>
                <w:t>I</w:t>
              </w:r>
            </w:ins>
            <w:r w:rsidRPr="006921C2">
              <w:rPr>
                <w:rFonts w:ascii="Arial" w:hAnsi="Arial" w:cs="Arial"/>
                <w:sz w:val="20"/>
                <w:szCs w:val="20"/>
              </w:rPr>
              <w:t>0MW;</w:t>
            </w:r>
          </w:p>
          <w:p w14:paraId="11A7BA11" w14:textId="77777777" w:rsidR="00797A81" w:rsidRPr="000839FE" w:rsidRDefault="00797A81" w:rsidP="00797A81">
            <w:pPr>
              <w:spacing w:before="120" w:after="120" w:line="264" w:lineRule="auto"/>
              <w:jc w:val="both"/>
              <w:rPr>
                <w:rFonts w:cs="Arial"/>
              </w:rPr>
            </w:pPr>
            <w:r w:rsidRPr="000839FE">
              <w:rPr>
                <w:rFonts w:cs="Arial"/>
              </w:rPr>
              <w:t>or,</w:t>
            </w:r>
          </w:p>
          <w:p w14:paraId="6A99D8D8" w14:textId="363E9A92" w:rsidR="00797A81" w:rsidRPr="000839FE" w:rsidRDefault="00797A81" w:rsidP="00797A81">
            <w:pPr>
              <w:spacing w:before="120" w:after="120" w:line="264" w:lineRule="auto"/>
              <w:ind w:left="770" w:hanging="770"/>
              <w:jc w:val="both"/>
              <w:rPr>
                <w:rFonts w:cs="Arial"/>
              </w:rPr>
            </w:pPr>
            <w:r w:rsidRPr="000839FE">
              <w:rPr>
                <w:rFonts w:cs="Arial"/>
              </w:rPr>
              <w:t>(c)</w:t>
            </w:r>
            <w:r w:rsidRPr="000839FE">
              <w:rPr>
                <w:rFonts w:cs="Arial"/>
              </w:rPr>
              <w:tab/>
            </w:r>
            <w:ins w:id="196" w:author="Antony Johnson (ESO)" w:date="2023-08-30T20:50: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w:t>
              </w:r>
            </w:ins>
            <w:ins w:id="197"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198" w:author="Antony Johnson (ESO)" w:date="2023-08-30T20:50:00Z">
              <w:r w:rsidR="00851DBE" w:rsidRPr="00B11928">
                <w:rPr>
                  <w:rFonts w:cs="Arial"/>
                </w:rPr>
                <w:t>and which is</w:t>
              </w:r>
              <w:r w:rsidR="00851DBE"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199" w:author="Antony Johnson (ESO)" w:date="2023-08-30T20:51:00Z">
              <w:r w:rsidR="00851DBE">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797A81" w:rsidRPr="000839FE" w:rsidRDefault="00797A81" w:rsidP="00797A81">
            <w:pPr>
              <w:spacing w:before="120" w:after="120" w:line="264" w:lineRule="auto"/>
              <w:ind w:left="1429" w:hanging="709"/>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2BCD2C" w:rsidR="00797A81" w:rsidRPr="000839FE" w:rsidRDefault="00797A81" w:rsidP="00797A8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200" w:author="Antony Johnson (ESO)" w:date="2023-08-31T10:41:00Z">
              <w:r w:rsidRPr="000839FE" w:rsidDel="00594461">
                <w:rPr>
                  <w:rFonts w:cs="Arial"/>
                </w:rPr>
                <w:delText>than 3</w:delText>
              </w:r>
            </w:del>
            <w:r w:rsidRPr="000839FE">
              <w:rPr>
                <w:rFonts w:cs="Arial"/>
              </w:rPr>
              <w:t xml:space="preserve">0MW; or </w:t>
            </w:r>
          </w:p>
          <w:p w14:paraId="743BDF53" w14:textId="77777777"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10MW;</w:t>
            </w:r>
          </w:p>
          <w:p w14:paraId="37F36C76" w14:textId="77777777" w:rsidR="00797A81" w:rsidRPr="000839FE" w:rsidRDefault="00797A81" w:rsidP="00797A81">
            <w:pPr>
              <w:spacing w:before="120" w:after="120" w:line="264" w:lineRule="auto"/>
              <w:jc w:val="both"/>
              <w:rPr>
                <w:rFonts w:cs="Arial"/>
              </w:rPr>
            </w:pPr>
            <w:r w:rsidRPr="000839FE">
              <w:rPr>
                <w:rFonts w:cs="Arial"/>
              </w:rPr>
              <w:t xml:space="preserve">or, </w:t>
            </w:r>
          </w:p>
          <w:p w14:paraId="3326708D" w14:textId="5548DACC" w:rsidR="00797A81" w:rsidRPr="000839FE" w:rsidRDefault="00797A81" w:rsidP="00797A81">
            <w:pPr>
              <w:spacing w:before="120" w:after="120" w:line="264" w:lineRule="auto"/>
              <w:ind w:left="628" w:hanging="628"/>
              <w:jc w:val="both"/>
              <w:rPr>
                <w:ins w:id="201" w:author="Antony Johnson (ESO)" w:date="2023-06-26T11:20:00Z"/>
                <w:rFonts w:cs="Arial"/>
              </w:rPr>
            </w:pPr>
            <w:ins w:id="202" w:author="Antony Johnson (ESO)" w:date="2023-06-26T11:20:00Z">
              <w:r w:rsidRPr="000839FE">
                <w:rPr>
                  <w:rFonts w:cs="Arial"/>
                </w:rPr>
                <w:t>(d)</w:t>
              </w:r>
              <w:r w:rsidRPr="000839FE">
                <w:rPr>
                  <w:rFonts w:cs="Arial"/>
                </w:rPr>
                <w:tab/>
              </w:r>
            </w:ins>
            <w:ins w:id="203" w:author="Antony Johnson (ESO)" w:date="2023-08-30T20:51:00Z">
              <w:r w:rsidR="00851DBE" w:rsidRPr="00E01C71">
                <w:rPr>
                  <w:rFonts w:cs="Arial"/>
                </w:rPr>
                <w:t xml:space="preserve">A </w:t>
              </w:r>
              <w:r w:rsidR="00851DBE" w:rsidRPr="00E01C71">
                <w:rPr>
                  <w:rFonts w:cs="Arial"/>
                  <w:b/>
                </w:rPr>
                <w:t>Power Station</w:t>
              </w:r>
              <w:r w:rsidR="00851DBE" w:rsidRPr="00E01C71">
                <w:rPr>
                  <w:rFonts w:cs="Arial"/>
                </w:rPr>
                <w:t xml:space="preserve"> where </w:t>
              </w:r>
              <w:r w:rsidR="00851DBE" w:rsidRPr="00E01C71">
                <w:rPr>
                  <w:rFonts w:cs="Arial"/>
                  <w:b/>
                  <w:bCs/>
                </w:rPr>
                <w:t>Purchase Contracts</w:t>
              </w:r>
              <w:r w:rsidR="00851DBE" w:rsidRPr="00E01C71">
                <w:rPr>
                  <w:rFonts w:cs="Arial"/>
                </w:rPr>
                <w:t xml:space="preserve"> for its </w:t>
              </w:r>
              <w:r w:rsidR="00851DBE" w:rsidRPr="00E01C71">
                <w:rPr>
                  <w:rFonts w:cs="Arial"/>
                  <w:b/>
                </w:rPr>
                <w:t>Main Plant</w:t>
              </w:r>
              <w:r w:rsidR="00851DBE" w:rsidRPr="00E01C71">
                <w:rPr>
                  <w:rFonts w:cs="Arial"/>
                </w:rPr>
                <w:t xml:space="preserve"> and </w:t>
              </w:r>
              <w:r w:rsidR="00851DBE" w:rsidRPr="00E01C71">
                <w:rPr>
                  <w:rFonts w:cs="Arial"/>
                  <w:b/>
                </w:rPr>
                <w:t>Apparatus</w:t>
              </w:r>
              <w:r w:rsidR="00851DBE" w:rsidRPr="00E01C71">
                <w:rPr>
                  <w:rFonts w:cs="Arial"/>
                </w:rPr>
                <w:t xml:space="preserve"> had been concluded on or after </w:t>
              </w:r>
            </w:ins>
            <w:ins w:id="204"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205" w:author="Antony Johnson (ESO)" w:date="2023-08-30T20:51:00Z">
              <w:r w:rsidR="00851DBE" w:rsidRPr="00E01C71">
                <w:rPr>
                  <w:rFonts w:cs="Arial"/>
                </w:rPr>
                <w:t xml:space="preserve">and which is directly connected to the </w:t>
              </w:r>
              <w:r w:rsidR="00851DBE" w:rsidRPr="00E01C71">
                <w:rPr>
                  <w:rFonts w:cs="Arial"/>
                  <w:b/>
                  <w:bCs/>
                </w:rPr>
                <w:t>National Electricity</w:t>
              </w:r>
              <w:r w:rsidR="00851DBE" w:rsidRPr="00E01C71">
                <w:rPr>
                  <w:rFonts w:cs="Arial"/>
                </w:rPr>
                <w:t xml:space="preserve"> </w:t>
              </w:r>
              <w:r w:rsidR="00851DBE" w:rsidRPr="00E01C71">
                <w:rPr>
                  <w:rFonts w:cs="Arial"/>
                  <w:b/>
                </w:rPr>
                <w:t>Transmission System</w:t>
              </w:r>
              <w:r w:rsidR="00851DBE" w:rsidRPr="00E01C71">
                <w:rPr>
                  <w:rFonts w:cs="Arial"/>
                </w:rPr>
                <w:t xml:space="preserve"> and such </w:t>
              </w:r>
              <w:r w:rsidR="00851DBE" w:rsidRPr="00E01C71">
                <w:rPr>
                  <w:rFonts w:cs="Arial"/>
                  <w:b/>
                </w:rPr>
                <w:t>Power Station</w:t>
              </w:r>
              <w:r w:rsidR="00851DBE" w:rsidRPr="00E01C71">
                <w:rPr>
                  <w:rFonts w:cs="Arial"/>
                </w:rPr>
                <w:t xml:space="preserve"> has a </w:t>
              </w:r>
              <w:r w:rsidR="00851DBE" w:rsidRPr="00E01C71">
                <w:rPr>
                  <w:rFonts w:cs="Arial"/>
                  <w:b/>
                </w:rPr>
                <w:t>Registered Capacity</w:t>
              </w:r>
              <w:r w:rsidR="00851DBE" w:rsidRPr="00E01C71">
                <w:rPr>
                  <w:rFonts w:cs="Arial"/>
                </w:rPr>
                <w:t xml:space="preserve"> of </w:t>
              </w:r>
            </w:ins>
            <w:ins w:id="206" w:author="Antony Johnson (ESO)" w:date="2023-08-30T20:52:00Z">
              <w:r w:rsidR="00245B8B">
                <w:rPr>
                  <w:rFonts w:cs="Arial"/>
                </w:rPr>
                <w:t xml:space="preserve">less than </w:t>
              </w:r>
            </w:ins>
            <w:ins w:id="207" w:author="Antony Johnson (ESO)" w:date="2023-08-30T20:51:00Z">
              <w:r w:rsidR="00851DBE" w:rsidRPr="00E01C71">
                <w:rPr>
                  <w:rFonts w:cs="Arial"/>
                </w:rPr>
                <w:t xml:space="preserve">10MW, or a </w:t>
              </w:r>
              <w:r w:rsidR="00851DBE" w:rsidRPr="00E01C71">
                <w:rPr>
                  <w:rFonts w:cs="Arial"/>
                  <w:b/>
                </w:rPr>
                <w:t>Power Station</w:t>
              </w:r>
              <w:r w:rsidR="00851DBE" w:rsidRPr="00E01C71">
                <w:rPr>
                  <w:rFonts w:cs="Arial"/>
                </w:rPr>
                <w:t xml:space="preserve"> which is directly connected to the </w:t>
              </w:r>
              <w:r w:rsidR="00851DBE" w:rsidRPr="00DF0E14">
                <w:rPr>
                  <w:rFonts w:cs="Arial"/>
                  <w:b/>
                  <w:bCs/>
                </w:rPr>
                <w:t>National Electricity Transmission System</w:t>
              </w:r>
              <w:r w:rsidR="00851DBE" w:rsidRPr="00E01C71">
                <w:rPr>
                  <w:rFonts w:cs="Arial"/>
                </w:rPr>
                <w:t xml:space="preserve"> where </w:t>
              </w:r>
              <w:r w:rsidR="00851DBE" w:rsidRPr="00E01C71">
                <w:rPr>
                  <w:rFonts w:cs="Arial"/>
                  <w:b/>
                  <w:bCs/>
                </w:rPr>
                <w:t>Purchase Contracts</w:t>
              </w:r>
              <w:r w:rsidR="00851DBE" w:rsidRPr="00E01C71">
                <w:rPr>
                  <w:rFonts w:cs="Arial"/>
                </w:rPr>
                <w:t xml:space="preserve"> relating to a </w:t>
              </w:r>
              <w:r w:rsidR="00851DBE" w:rsidRPr="00E01C71">
                <w:rPr>
                  <w:rFonts w:cs="Arial"/>
                  <w:b/>
                </w:rPr>
                <w:t>Substantial Modification</w:t>
              </w:r>
              <w:r w:rsidR="00851DBE">
                <w:rPr>
                  <w:rFonts w:cs="Arial"/>
                  <w:b/>
                </w:rPr>
                <w:t xml:space="preserve"> </w:t>
              </w:r>
              <w:r w:rsidR="00851DBE" w:rsidRPr="003859B8">
                <w:rPr>
                  <w:rFonts w:cs="Arial"/>
                  <w:bCs/>
                </w:rPr>
                <w:t>in respect of its</w:t>
              </w:r>
              <w:r w:rsidR="00851DBE">
                <w:rPr>
                  <w:rFonts w:cs="Arial"/>
                  <w:b/>
                </w:rPr>
                <w:t xml:space="preserve"> Main Plant </w:t>
              </w:r>
              <w:r w:rsidR="00851DBE" w:rsidRPr="003859B8">
                <w:rPr>
                  <w:rFonts w:cs="Arial"/>
                  <w:bCs/>
                </w:rPr>
                <w:t>and</w:t>
              </w:r>
              <w:r w:rsidR="00851DBE">
                <w:rPr>
                  <w:rFonts w:cs="Arial"/>
                  <w:b/>
                </w:rPr>
                <w:t xml:space="preserve"> Apparatus</w:t>
              </w:r>
              <w:r w:rsidR="00851DBE" w:rsidRPr="00E01C71">
                <w:rPr>
                  <w:rFonts w:cs="Arial"/>
                </w:rPr>
                <w:t xml:space="preserve"> had been concluded on or after </w:t>
              </w:r>
            </w:ins>
            <w:ins w:id="208" w:author="Antony Johnson (ESO)" w:date="2023-10-16T11:21:00Z">
              <w:r w:rsidR="00B86132">
                <w:rPr>
                  <w:rFonts w:cs="Arial"/>
                </w:rPr>
                <w:t>1</w:t>
              </w:r>
              <w:r w:rsidR="00B86132" w:rsidRPr="00AE25B5">
                <w:rPr>
                  <w:rFonts w:cs="Arial"/>
                  <w:vertAlign w:val="superscript"/>
                </w:rPr>
                <w:t>st</w:t>
              </w:r>
              <w:r w:rsidR="00B86132">
                <w:rPr>
                  <w:rFonts w:cs="Arial"/>
                </w:rPr>
                <w:t xml:space="preserve"> June 2027 </w:t>
              </w:r>
            </w:ins>
            <w:ins w:id="209" w:author="Antony Johnson (ESO)" w:date="2023-08-30T20:51:00Z">
              <w:r w:rsidR="00851DBE" w:rsidRPr="00E01C71">
                <w:rPr>
                  <w:rFonts w:cs="Arial"/>
                </w:rPr>
                <w:t xml:space="preserve">and such </w:t>
              </w:r>
              <w:r w:rsidR="00851DBE" w:rsidRPr="00E01C71">
                <w:rPr>
                  <w:rFonts w:cs="Arial"/>
                  <w:b/>
                  <w:bCs/>
                </w:rPr>
                <w:t>Power Station</w:t>
              </w:r>
              <w:r w:rsidR="00851DBE" w:rsidRPr="00E01C71">
                <w:rPr>
                  <w:rFonts w:cs="Arial"/>
                </w:rPr>
                <w:t xml:space="preserve"> has a </w:t>
              </w:r>
              <w:r w:rsidR="00851DBE" w:rsidRPr="00E01C71">
                <w:rPr>
                  <w:rFonts w:cs="Arial"/>
                  <w:b/>
                  <w:bCs/>
                </w:rPr>
                <w:t>Registered Capacity</w:t>
              </w:r>
              <w:r w:rsidR="00851DBE" w:rsidRPr="00E01C71">
                <w:rPr>
                  <w:rFonts w:cs="Arial"/>
                </w:rPr>
                <w:t xml:space="preserve"> of </w:t>
              </w:r>
            </w:ins>
            <w:ins w:id="210" w:author="Antony Johnson (ESO)" w:date="2023-08-30T20:52:00Z">
              <w:r w:rsidR="00245B8B">
                <w:rPr>
                  <w:rFonts w:cs="Arial"/>
                </w:rPr>
                <w:t xml:space="preserve">less </w:t>
              </w:r>
              <w:proofErr w:type="spellStart"/>
              <w:r w:rsidR="00245B8B">
                <w:rPr>
                  <w:rFonts w:cs="Arial"/>
                </w:rPr>
                <w:t>t</w:t>
              </w:r>
            </w:ins>
            <w:ins w:id="211" w:author="Antony Johnson (ESO)" w:date="2023-08-31T10:41:00Z">
              <w:r w:rsidR="00594461">
                <w:rPr>
                  <w:rFonts w:cs="Arial"/>
                </w:rPr>
                <w:t>I</w:t>
              </w:r>
            </w:ins>
            <w:proofErr w:type="spellEnd"/>
            <w:ins w:id="212" w:author="Antony Johnson (ESO)" w:date="2023-08-30T20:52:00Z">
              <w:r w:rsidR="00245B8B">
                <w:rPr>
                  <w:rFonts w:cs="Arial"/>
                </w:rPr>
                <w:t xml:space="preserve"> </w:t>
              </w:r>
            </w:ins>
            <w:ins w:id="213" w:author="Antony Johnson (ESO)" w:date="2023-08-30T20:51:00Z">
              <w:r w:rsidR="00851DBE" w:rsidRPr="00E01C71">
                <w:rPr>
                  <w:rFonts w:cs="Arial"/>
                </w:rPr>
                <w:t>10MW</w:t>
              </w:r>
            </w:ins>
            <w:ins w:id="214" w:author="Antony Johnson (ESO)" w:date="2023-08-30T20:52:00Z">
              <w:r w:rsidR="009B541B">
                <w:rPr>
                  <w:rFonts w:cs="Arial"/>
                </w:rPr>
                <w:t>;</w:t>
              </w:r>
            </w:ins>
          </w:p>
          <w:p w14:paraId="64B88E96" w14:textId="77777777" w:rsidR="00797A81" w:rsidRPr="000839FE" w:rsidRDefault="00797A81" w:rsidP="00797A81">
            <w:pPr>
              <w:spacing w:before="120" w:after="120" w:line="264" w:lineRule="auto"/>
              <w:jc w:val="both"/>
              <w:rPr>
                <w:ins w:id="215" w:author="Antony Johnson (ESO)" w:date="2023-06-26T11:20:00Z"/>
                <w:rFonts w:cs="Arial"/>
              </w:rPr>
            </w:pPr>
            <w:ins w:id="216" w:author="Antony Johnson (ESO)" w:date="2023-06-26T11:20:00Z">
              <w:r w:rsidRPr="000839FE">
                <w:rPr>
                  <w:rFonts w:cs="Arial"/>
                </w:rPr>
                <w:t xml:space="preserve">or, </w:t>
              </w:r>
            </w:ins>
          </w:p>
          <w:p w14:paraId="174307A2" w14:textId="1E0EF4A1" w:rsidR="00797A81" w:rsidRPr="000839FE" w:rsidRDefault="00797A81" w:rsidP="00797A81">
            <w:pPr>
              <w:spacing w:before="120" w:after="120" w:line="264" w:lineRule="auto"/>
              <w:ind w:left="567" w:hanging="567"/>
              <w:jc w:val="both"/>
              <w:rPr>
                <w:ins w:id="217" w:author="Antony Johnson (ESO)" w:date="2023-06-26T11:20:00Z"/>
                <w:rFonts w:cs="Arial"/>
              </w:rPr>
            </w:pPr>
            <w:ins w:id="218" w:author="Antony Johnson (ESO)" w:date="2023-06-26T11:20:00Z">
              <w:r w:rsidRPr="000839FE">
                <w:rPr>
                  <w:rFonts w:cs="Arial"/>
                </w:rPr>
                <w:t>(e)</w:t>
              </w:r>
              <w:r w:rsidRPr="000839FE">
                <w:rPr>
                  <w:rFonts w:cs="Arial"/>
                </w:rPr>
                <w:tab/>
              </w:r>
            </w:ins>
            <w:ins w:id="219" w:author="Antony Johnson (ESO)" w:date="2023-08-30T20:53:00Z">
              <w:r w:rsidR="009B541B" w:rsidRPr="00ED7428">
                <w:rPr>
                  <w:rFonts w:cs="Arial"/>
                </w:rPr>
                <w:t xml:space="preserve">A </w:t>
              </w:r>
              <w:r w:rsidR="009B541B" w:rsidRPr="00ED7428">
                <w:rPr>
                  <w:rFonts w:cs="Arial"/>
                  <w:b/>
                </w:rPr>
                <w:t>Power Station</w:t>
              </w:r>
              <w:r w:rsidR="009B541B" w:rsidRPr="00ED7428">
                <w:rPr>
                  <w:rFonts w:cs="Arial"/>
                </w:rPr>
                <w:t xml:space="preserve"> where </w:t>
              </w:r>
              <w:r w:rsidR="009B541B" w:rsidRPr="00ED7428">
                <w:rPr>
                  <w:rFonts w:cs="Arial"/>
                  <w:b/>
                  <w:bCs/>
                </w:rPr>
                <w:t>Purchase Contracts</w:t>
              </w:r>
              <w:r w:rsidR="009B541B" w:rsidRPr="00ED7428">
                <w:rPr>
                  <w:rFonts w:cs="Arial"/>
                </w:rPr>
                <w:t xml:space="preserve"> for its </w:t>
              </w:r>
              <w:r w:rsidR="009B541B" w:rsidRPr="00ED7428">
                <w:rPr>
                  <w:rFonts w:cs="Arial"/>
                  <w:b/>
                </w:rPr>
                <w:t>Main Plant</w:t>
              </w:r>
              <w:r w:rsidR="009B541B" w:rsidRPr="00ED7428">
                <w:rPr>
                  <w:rFonts w:cs="Arial"/>
                </w:rPr>
                <w:t xml:space="preserve"> and </w:t>
              </w:r>
              <w:r w:rsidR="009B541B" w:rsidRPr="00ED7428">
                <w:rPr>
                  <w:rFonts w:cs="Arial"/>
                  <w:b/>
                </w:rPr>
                <w:t>Apparatus</w:t>
              </w:r>
              <w:r w:rsidR="009B541B" w:rsidRPr="00ED7428">
                <w:rPr>
                  <w:rFonts w:cs="Arial"/>
                </w:rPr>
                <w:t xml:space="preserve"> had been concluded on or after </w:t>
              </w:r>
            </w:ins>
            <w:ins w:id="220"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21" w:author="Antony Johnson (ESO)" w:date="2023-08-30T20:53:00Z">
              <w:r w:rsidR="009B541B" w:rsidRPr="00ED7428">
                <w:rPr>
                  <w:rFonts w:cs="Arial"/>
                </w:rPr>
                <w:t xml:space="preserve">and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and such </w:t>
              </w:r>
              <w:r w:rsidR="009B541B" w:rsidRPr="00ED7428">
                <w:rPr>
                  <w:rFonts w:cs="Arial"/>
                  <w:b/>
                </w:rPr>
                <w:t>Power Station</w:t>
              </w:r>
              <w:r w:rsidR="009B541B" w:rsidRPr="00ED7428">
                <w:rPr>
                  <w:rFonts w:cs="Arial"/>
                </w:rPr>
                <w:t xml:space="preserve"> has a </w:t>
              </w:r>
              <w:r w:rsidR="009B541B" w:rsidRPr="00ED7428">
                <w:rPr>
                  <w:rFonts w:cs="Arial"/>
                  <w:b/>
                </w:rPr>
                <w:t>Registered Capacity</w:t>
              </w:r>
              <w:r w:rsidR="009B541B" w:rsidRPr="00ED7428">
                <w:rPr>
                  <w:rFonts w:cs="Arial"/>
                </w:rPr>
                <w:t xml:space="preserve"> of </w:t>
              </w:r>
              <w:r w:rsidR="009B541B">
                <w:rPr>
                  <w:rFonts w:cs="Arial"/>
                </w:rPr>
                <w:t xml:space="preserve">less </w:t>
              </w:r>
            </w:ins>
            <w:ins w:id="222" w:author="Antony Johnson (ESO)" w:date="2023-08-30T20:54:00Z">
              <w:r w:rsidR="009B541B">
                <w:rPr>
                  <w:rFonts w:cs="Arial"/>
                </w:rPr>
                <w:t xml:space="preserve">than </w:t>
              </w:r>
            </w:ins>
            <w:ins w:id="223" w:author="Antony Johnson (ESO)" w:date="2023-08-30T20:53:00Z">
              <w:r w:rsidR="009B541B" w:rsidRPr="00ED7428">
                <w:rPr>
                  <w:rFonts w:cs="Arial"/>
                </w:rPr>
                <w:t xml:space="preserve">10MW, or a, </w:t>
              </w:r>
              <w:r w:rsidR="009B541B" w:rsidRPr="00ED7428">
                <w:rPr>
                  <w:rFonts w:cs="Arial"/>
                  <w:b/>
                </w:rPr>
                <w:t>Power Station</w:t>
              </w:r>
              <w:r w:rsidR="009B541B" w:rsidRPr="00ED7428">
                <w:rPr>
                  <w:rFonts w:cs="Arial"/>
                </w:rPr>
                <w:t xml:space="preserve">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w:t>
              </w:r>
              <w:r w:rsidR="009B541B" w:rsidRPr="00ED7428">
                <w:rPr>
                  <w:rFonts w:cs="Arial"/>
                </w:rPr>
                <w:lastRenderedPageBreak/>
                <w:t xml:space="preserve">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w:t>
              </w:r>
              <w:r w:rsidR="009B541B">
                <w:rPr>
                  <w:rFonts w:cs="Arial"/>
                </w:rPr>
                <w:t xml:space="preserve">and </w:t>
              </w:r>
              <w:r w:rsidR="009B541B" w:rsidRPr="00ED7428">
                <w:rPr>
                  <w:rFonts w:cs="Arial"/>
                </w:rPr>
                <w:t xml:space="preserve">where </w:t>
              </w:r>
              <w:r w:rsidR="009B541B" w:rsidRPr="00ED7428">
                <w:rPr>
                  <w:rFonts w:cs="Arial"/>
                  <w:b/>
                  <w:bCs/>
                </w:rPr>
                <w:t>Purchase Contracts</w:t>
              </w:r>
              <w:r w:rsidR="009B541B" w:rsidRPr="00ED7428">
                <w:rPr>
                  <w:rFonts w:cs="Arial"/>
                </w:rPr>
                <w:t xml:space="preserve"> relating to a </w:t>
              </w:r>
              <w:r w:rsidR="009B541B" w:rsidRPr="00ED7428">
                <w:rPr>
                  <w:rFonts w:cs="Arial"/>
                  <w:b/>
                </w:rPr>
                <w:t xml:space="preserve">Substantial Modification </w:t>
              </w:r>
              <w:r w:rsidR="009B541B" w:rsidRPr="00ED7428">
                <w:rPr>
                  <w:rFonts w:cs="Arial"/>
                  <w:bCs/>
                </w:rPr>
                <w:t>in respect of its</w:t>
              </w:r>
              <w:r w:rsidR="009B541B" w:rsidRPr="00ED7428">
                <w:rPr>
                  <w:rFonts w:cs="Arial"/>
                  <w:b/>
                </w:rPr>
                <w:t xml:space="preserve"> Main Plant </w:t>
              </w:r>
              <w:r w:rsidR="009B541B" w:rsidRPr="00ED7428">
                <w:rPr>
                  <w:rFonts w:cs="Arial"/>
                  <w:bCs/>
                </w:rPr>
                <w:t>and</w:t>
              </w:r>
              <w:r w:rsidR="009B541B" w:rsidRPr="00ED7428">
                <w:rPr>
                  <w:rFonts w:cs="Arial"/>
                  <w:b/>
                </w:rPr>
                <w:t xml:space="preserve"> Apparatus</w:t>
              </w:r>
              <w:r w:rsidR="009B541B" w:rsidRPr="00ED7428">
                <w:rPr>
                  <w:rFonts w:cs="Arial"/>
                </w:rPr>
                <w:t xml:space="preserve"> had been concluded on or after </w:t>
              </w:r>
            </w:ins>
            <w:ins w:id="224"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25" w:author="Antony Johnson (ESO)" w:date="2023-08-30T20:53:00Z">
              <w:r w:rsidR="009B541B" w:rsidRPr="00ED7428">
                <w:rPr>
                  <w:rFonts w:cs="Arial"/>
                </w:rPr>
                <w:t xml:space="preserve">and such </w:t>
              </w:r>
              <w:r w:rsidR="009B541B" w:rsidRPr="00ED7428">
                <w:rPr>
                  <w:rFonts w:cs="Arial"/>
                  <w:b/>
                  <w:bCs/>
                </w:rPr>
                <w:t>Power Station</w:t>
              </w:r>
              <w:r w:rsidR="009B541B" w:rsidRPr="00ED7428">
                <w:rPr>
                  <w:rFonts w:cs="Arial"/>
                </w:rPr>
                <w:t xml:space="preserve"> has a </w:t>
              </w:r>
              <w:r w:rsidR="009B541B" w:rsidRPr="00ED7428">
                <w:rPr>
                  <w:rFonts w:cs="Arial"/>
                  <w:b/>
                  <w:bCs/>
                </w:rPr>
                <w:t>Registered Capacity</w:t>
              </w:r>
              <w:r w:rsidR="009B541B" w:rsidRPr="00ED7428">
                <w:rPr>
                  <w:rFonts w:cs="Arial"/>
                </w:rPr>
                <w:t xml:space="preserve"> of </w:t>
              </w:r>
            </w:ins>
            <w:ins w:id="226" w:author="Antony Johnson (ESO)" w:date="2023-08-30T20:54:00Z">
              <w:r w:rsidR="009B541B">
                <w:rPr>
                  <w:rFonts w:cs="Arial"/>
                </w:rPr>
                <w:t xml:space="preserve">less than </w:t>
              </w:r>
            </w:ins>
            <w:ins w:id="227" w:author="Antony Johnson (ESO)" w:date="2023-08-30T20:53:00Z">
              <w:r w:rsidR="009B541B" w:rsidRPr="00ED7428">
                <w:rPr>
                  <w:rFonts w:cs="Arial"/>
                </w:rPr>
                <w:t>10MW</w:t>
              </w:r>
            </w:ins>
            <w:ins w:id="228" w:author="Antony Johnson (ESO)" w:date="2023-06-26T11:20:00Z">
              <w:r w:rsidRPr="000839FE">
                <w:rPr>
                  <w:rFonts w:cs="Arial"/>
                </w:rPr>
                <w:t>;</w:t>
              </w:r>
            </w:ins>
          </w:p>
          <w:p w14:paraId="01887DFD" w14:textId="77777777" w:rsidR="00797A81" w:rsidRPr="000839FE" w:rsidRDefault="00797A81" w:rsidP="00797A81">
            <w:pPr>
              <w:spacing w:before="120" w:after="120" w:line="264" w:lineRule="auto"/>
              <w:ind w:left="567" w:hanging="567"/>
              <w:jc w:val="both"/>
              <w:rPr>
                <w:ins w:id="229" w:author="Antony Johnson (ESO)" w:date="2023-06-26T11:20:00Z"/>
                <w:rFonts w:cs="Arial"/>
              </w:rPr>
            </w:pPr>
            <w:ins w:id="230" w:author="Antony Johnson (ESO)" w:date="2023-06-26T11:20:00Z">
              <w:r w:rsidRPr="000839FE">
                <w:rPr>
                  <w:rFonts w:cs="Arial"/>
                </w:rPr>
                <w:t>or,</w:t>
              </w:r>
            </w:ins>
          </w:p>
          <w:p w14:paraId="6C5605DC" w14:textId="658F46BC" w:rsidR="00797A81" w:rsidRPr="000839FE" w:rsidRDefault="00797A81" w:rsidP="00797A81">
            <w:pPr>
              <w:spacing w:before="120" w:after="120" w:line="264" w:lineRule="auto"/>
              <w:ind w:left="567" w:hanging="567"/>
              <w:jc w:val="both"/>
              <w:rPr>
                <w:ins w:id="231" w:author="Antony Johnson (ESO)" w:date="2023-06-26T11:20:00Z"/>
                <w:rFonts w:cs="Arial"/>
              </w:rPr>
            </w:pPr>
            <w:ins w:id="232" w:author="Antony Johnson (ESO)" w:date="2023-06-26T11:20:00Z">
              <w:r w:rsidRPr="000839FE">
                <w:rPr>
                  <w:rFonts w:cs="Arial"/>
                </w:rPr>
                <w:t>(f)</w:t>
              </w:r>
              <w:r w:rsidRPr="000839FE">
                <w:rPr>
                  <w:rFonts w:cs="Arial"/>
                </w:rPr>
                <w:tab/>
              </w:r>
            </w:ins>
            <w:ins w:id="233" w:author="Antony Johnson (ESO)" w:date="2023-08-30T20:55:00Z">
              <w:r w:rsidR="00E742DE" w:rsidRPr="00882AF1">
                <w:rPr>
                  <w:rFonts w:cs="Arial"/>
                </w:rPr>
                <w:t xml:space="preserve">A </w:t>
              </w:r>
              <w:r w:rsidR="00E742DE" w:rsidRPr="00882AF1">
                <w:rPr>
                  <w:rFonts w:cs="Arial"/>
                  <w:b/>
                </w:rPr>
                <w:t>Power Station</w:t>
              </w:r>
              <w:r w:rsidR="00E742DE" w:rsidRPr="00882AF1">
                <w:rPr>
                  <w:rFonts w:cs="Arial"/>
                </w:rPr>
                <w:t xml:space="preserve"> where </w:t>
              </w:r>
              <w:r w:rsidR="00E742DE" w:rsidRPr="00882AF1">
                <w:rPr>
                  <w:rFonts w:cs="Arial"/>
                  <w:b/>
                  <w:bCs/>
                </w:rPr>
                <w:t>Purchase Contracts</w:t>
              </w:r>
              <w:r w:rsidR="00E742DE" w:rsidRPr="00882AF1">
                <w:rPr>
                  <w:rFonts w:cs="Arial"/>
                </w:rPr>
                <w:t xml:space="preserve"> for its </w:t>
              </w:r>
              <w:r w:rsidR="00E742DE" w:rsidRPr="00882AF1">
                <w:rPr>
                  <w:rFonts w:cs="Arial"/>
                  <w:b/>
                </w:rPr>
                <w:t>Main Plant</w:t>
              </w:r>
              <w:r w:rsidR="00E742DE" w:rsidRPr="00882AF1">
                <w:rPr>
                  <w:rFonts w:cs="Arial"/>
                </w:rPr>
                <w:t xml:space="preserve"> and </w:t>
              </w:r>
              <w:r w:rsidR="00E742DE" w:rsidRPr="00882AF1">
                <w:rPr>
                  <w:rFonts w:cs="Arial"/>
                  <w:b/>
                </w:rPr>
                <w:t>Apparatus</w:t>
              </w:r>
              <w:r w:rsidR="00E742DE" w:rsidRPr="00882AF1">
                <w:rPr>
                  <w:rFonts w:cs="Arial"/>
                </w:rPr>
                <w:t xml:space="preserve"> had been concluded on or after </w:t>
              </w:r>
            </w:ins>
            <w:ins w:id="234"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35" w:author="Antony Johnson (ESO)" w:date="2023-08-30T20:55:00Z">
              <w:r w:rsidR="00E742DE" w:rsidRPr="00882AF1">
                <w:rPr>
                  <w:rFonts w:cs="Arial"/>
                </w:rPr>
                <w:t xml:space="preserve">and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such </w:t>
              </w:r>
              <w:r w:rsidR="00E742DE" w:rsidRPr="00882AF1">
                <w:rPr>
                  <w:rFonts w:cs="Arial"/>
                  <w:b/>
                </w:rPr>
                <w:t>Power Station</w:t>
              </w:r>
              <w:r w:rsidR="00E742DE" w:rsidRPr="00882AF1">
                <w:rPr>
                  <w:rFonts w:cs="Arial"/>
                </w:rPr>
                <w:t xml:space="preserve"> has a </w:t>
              </w:r>
              <w:r w:rsidR="00E742DE" w:rsidRPr="00882AF1">
                <w:rPr>
                  <w:rFonts w:cs="Arial"/>
                  <w:b/>
                </w:rPr>
                <w:t>Registered Capacity</w:t>
              </w:r>
              <w:r w:rsidR="00E742DE" w:rsidRPr="00882AF1">
                <w:rPr>
                  <w:rFonts w:cs="Arial"/>
                </w:rPr>
                <w:t xml:space="preserve"> of </w:t>
              </w:r>
              <w:r w:rsidR="00E742DE">
                <w:rPr>
                  <w:rFonts w:cs="Arial"/>
                </w:rPr>
                <w:t xml:space="preserve">less than </w:t>
              </w:r>
              <w:r w:rsidR="00E742DE" w:rsidRPr="00882AF1">
                <w:rPr>
                  <w:rFonts w:cs="Arial"/>
                </w:rPr>
                <w:t xml:space="preserve">10MW, or a </w:t>
              </w:r>
              <w:r w:rsidR="00E742DE" w:rsidRPr="00882AF1">
                <w:rPr>
                  <w:rFonts w:cs="Arial"/>
                  <w:b/>
                </w:rPr>
                <w:t>Power Station</w:t>
              </w:r>
              <w:r w:rsidR="00E742DE" w:rsidRPr="00882AF1">
                <w:rPr>
                  <w:rFonts w:cs="Arial"/>
                </w:rPr>
                <w:t xml:space="preserve">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where </w:t>
              </w:r>
              <w:r w:rsidR="00E742DE" w:rsidRPr="00882AF1">
                <w:rPr>
                  <w:rFonts w:cs="Arial"/>
                  <w:b/>
                  <w:bCs/>
                </w:rPr>
                <w:t>Purchase Contracts</w:t>
              </w:r>
              <w:r w:rsidR="00E742DE" w:rsidRPr="00882AF1">
                <w:rPr>
                  <w:rFonts w:cs="Arial"/>
                </w:rPr>
                <w:t xml:space="preserve"> relating to a </w:t>
              </w:r>
              <w:r w:rsidR="00E742DE" w:rsidRPr="00882AF1">
                <w:rPr>
                  <w:rFonts w:cs="Arial"/>
                  <w:b/>
                </w:rPr>
                <w:t xml:space="preserve">Substantial Modification </w:t>
              </w:r>
              <w:r w:rsidR="00E742DE" w:rsidRPr="00882AF1">
                <w:rPr>
                  <w:rFonts w:cs="Arial"/>
                  <w:bCs/>
                </w:rPr>
                <w:t>in respect of its</w:t>
              </w:r>
              <w:r w:rsidR="00E742DE" w:rsidRPr="00882AF1">
                <w:rPr>
                  <w:rFonts w:cs="Arial"/>
                  <w:b/>
                </w:rPr>
                <w:t xml:space="preserve"> Main Plant </w:t>
              </w:r>
              <w:r w:rsidR="00E742DE" w:rsidRPr="00882AF1">
                <w:rPr>
                  <w:rFonts w:cs="Arial"/>
                  <w:bCs/>
                </w:rPr>
                <w:t>and</w:t>
              </w:r>
              <w:r w:rsidR="00E742DE" w:rsidRPr="00882AF1">
                <w:rPr>
                  <w:rFonts w:cs="Arial"/>
                  <w:b/>
                </w:rPr>
                <w:t xml:space="preserve"> Apparatus</w:t>
              </w:r>
              <w:r w:rsidR="00E742DE" w:rsidRPr="00882AF1">
                <w:rPr>
                  <w:rFonts w:cs="Arial"/>
                </w:rPr>
                <w:t xml:space="preserve"> had been concluded on or after </w:t>
              </w:r>
            </w:ins>
            <w:ins w:id="236"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37" w:author="Antony Johnson (ESO)" w:date="2023-08-30T20:55:00Z">
              <w:r w:rsidR="00E742DE" w:rsidRPr="00882AF1">
                <w:rPr>
                  <w:rFonts w:cs="Arial"/>
                </w:rPr>
                <w:t xml:space="preserve">and such </w:t>
              </w:r>
              <w:r w:rsidR="00E742DE" w:rsidRPr="00882AF1">
                <w:rPr>
                  <w:rFonts w:cs="Arial"/>
                  <w:b/>
                  <w:bCs/>
                </w:rPr>
                <w:t>Power Station</w:t>
              </w:r>
              <w:r w:rsidR="00E742DE" w:rsidRPr="00882AF1">
                <w:rPr>
                  <w:rFonts w:cs="Arial"/>
                </w:rPr>
                <w:t xml:space="preserve"> has a </w:t>
              </w:r>
              <w:r w:rsidR="00E742DE" w:rsidRPr="00882AF1">
                <w:rPr>
                  <w:rFonts w:cs="Arial"/>
                  <w:b/>
                  <w:bCs/>
                </w:rPr>
                <w:t>Registered Capacity</w:t>
              </w:r>
              <w:r w:rsidR="00E742DE" w:rsidRPr="00882AF1">
                <w:rPr>
                  <w:rFonts w:cs="Arial"/>
                </w:rPr>
                <w:t xml:space="preserve"> of </w:t>
              </w:r>
              <w:r w:rsidR="00D977F2">
                <w:rPr>
                  <w:rFonts w:cs="Arial"/>
                </w:rPr>
                <w:t xml:space="preserve">less than </w:t>
              </w:r>
              <w:r w:rsidR="00E742DE" w:rsidRPr="00882AF1">
                <w:rPr>
                  <w:rFonts w:cs="Arial"/>
                </w:rPr>
                <w:t>10MW</w:t>
              </w:r>
            </w:ins>
            <w:ins w:id="238" w:author="Antony Johnson (ESO)" w:date="2023-06-26T11:20:00Z">
              <w:r w:rsidRPr="000839FE">
                <w:rPr>
                  <w:rFonts w:cs="Arial"/>
                </w:rPr>
                <w:t>.</w:t>
              </w:r>
            </w:ins>
          </w:p>
          <w:p w14:paraId="53745440" w14:textId="77777777" w:rsidR="00797A81" w:rsidRPr="000839FE" w:rsidRDefault="00797A81" w:rsidP="00797A8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239" w:author="Antony Johnson" w:date="2022-10-13T14:50:00Z"/>
          <w:rFonts w:cs="Arial"/>
          <w:b/>
          <w:i/>
          <w:iCs/>
        </w:rPr>
      </w:pPr>
      <w:r>
        <w:rPr>
          <w:rFonts w:cs="Arial"/>
          <w:b/>
          <w:i/>
          <w:iCs/>
        </w:rPr>
        <w:t>………………………….</w:t>
      </w:r>
    </w:p>
    <w:p w14:paraId="4F343534" w14:textId="111CE6C1" w:rsidR="00D61215" w:rsidRDefault="00D61215" w:rsidP="00070786">
      <w:pPr>
        <w:widowControl/>
        <w:rPr>
          <w:ins w:id="240"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 </w:t>
      </w:r>
    </w:p>
    <w:p w14:paraId="1ECB1D27" w14:textId="3F24E26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addition the structural data in DRC Schedule 5 Tables 5(a), 5(b), 5(d), 5(e)</w:t>
      </w:r>
      <w:del w:id="241"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216153F4" w:rsidR="00600FDF" w:rsidRPr="00B35A41" w:rsidRDefault="00600FDF" w:rsidP="00600FDF">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t>
      </w:r>
      <w:commentRangeStart w:id="242"/>
      <w:commentRangeStart w:id="243"/>
      <w:r w:rsidRPr="00B35A41">
        <w:rPr>
          <w:rFonts w:cs="Arial"/>
          <w:color w:val="000000" w:themeColor="text1"/>
        </w:rPr>
        <w:t xml:space="preserve">writing </w:t>
      </w:r>
      <w:commentRangeEnd w:id="242"/>
      <w:r w:rsidR="00664798">
        <w:rPr>
          <w:rStyle w:val="CommentReference"/>
          <w:lang w:val="en-GB"/>
        </w:rPr>
        <w:commentReference w:id="242"/>
      </w:r>
      <w:commentRangeEnd w:id="243"/>
      <w:r w:rsidR="00AA31AD">
        <w:rPr>
          <w:rStyle w:val="CommentReference"/>
          <w:lang w:val="en-GB"/>
        </w:rPr>
        <w:commentReference w:id="243"/>
      </w:r>
      <w:r w:rsidRPr="00B35A41">
        <w:rPr>
          <w:rFonts w:cs="Arial"/>
          <w:color w:val="000000" w:themeColor="text1"/>
        </w:rPr>
        <w:t xml:space="preserve">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the time and date at which the change became, or is expected to become, effective;</w:t>
      </w:r>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PC.3.2.(c)),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244"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245" w:author="Antony Johnson (ESO)" w:date="2023-08-31T10:41:00Z">
        <w:r w:rsidDel="00594461">
          <w:rPr>
            <w:rFonts w:cs="Arial"/>
            <w:b/>
            <w:i/>
            <w:iCs/>
          </w:rPr>
          <w:delText>…</w:delText>
        </w:r>
      </w:del>
      <w:ins w:id="246"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446B994B"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SYSTEM (AND OTSUA) DATA</w:t>
      </w:r>
      <w:r w:rsidRPr="00B35A41">
        <w:rPr>
          <w:rFonts w:cs="Arial"/>
          <w:color w:val="000000" w:themeColor="text1"/>
        </w:rPr>
        <w:fldChar w:fldCharType="begin"/>
      </w:r>
      <w:r w:rsidRPr="00B35A41">
        <w:rPr>
          <w:rFonts w:cs="Arial"/>
          <w:color w:val="000000" w:themeColor="text1"/>
        </w:rPr>
        <w:instrText xml:space="preserve"> TC "</w:instrText>
      </w:r>
      <w:bookmarkStart w:id="247" w:name="_Toc211581634"/>
      <w:bookmarkStart w:id="248" w:name="_Toc503430254"/>
      <w:bookmarkStart w:id="249" w:name="_Toc441610256"/>
      <w:bookmarkStart w:id="250" w:name="_Toc132101492"/>
      <w:r w:rsidRPr="00B35A41">
        <w:rPr>
          <w:rFonts w:cs="Arial"/>
          <w:color w:val="000000" w:themeColor="text1"/>
        </w:rPr>
        <w:instrText>PC.A.2   USER’S</w:instrText>
      </w:r>
      <w:del w:id="251" w:author="Antony Johnson (ESO)" w:date="2023-08-31T10:41:00Z">
        <w:r w:rsidRPr="00B35A41" w:rsidDel="00594461">
          <w:rPr>
            <w:rFonts w:cs="Arial"/>
            <w:color w:val="000000" w:themeColor="text1"/>
          </w:rPr>
          <w:delInstrText xml:space="preserve"> </w:delInstrText>
        </w:r>
      </w:del>
      <w:ins w:id="252"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247"/>
      <w:bookmarkEnd w:id="248"/>
      <w:bookmarkEnd w:id="249"/>
      <w:bookmarkEnd w:id="250"/>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02201070" w:rsidR="00A03452" w:rsidRPr="00C6798B" w:rsidRDefault="00A03452" w:rsidP="00C6798B">
      <w:pPr>
        <w:pStyle w:val="Level1Text"/>
        <w:rPr>
          <w:rFonts w:cs="Arial"/>
        </w:rPr>
      </w:pPr>
      <w:r w:rsidRPr="00B35A41">
        <w:rPr>
          <w:rFonts w:cs="Arial"/>
          <w:color w:val="000000" w:themeColor="text1"/>
        </w:rPr>
        <w:lastRenderedPageBreak/>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w:t>
      </w:r>
      <w:del w:id="253" w:author="Antony Johnson (ESO)" w:date="2023-09-26T14:51:00Z">
        <w:r w:rsidRPr="00487A18" w:rsidDel="007203B1">
          <w:rPr>
            <w:rFonts w:cs="Arial"/>
            <w:b/>
            <w:color w:val="000000" w:themeColor="text1"/>
            <w:highlight w:val="green"/>
            <w:rPrChange w:id="254" w:author="Antony Johnson (ESO)" w:date="2023-09-26T15:01:00Z">
              <w:rPr>
                <w:rFonts w:cs="Arial"/>
                <w:b/>
                <w:color w:val="000000" w:themeColor="text1"/>
              </w:rPr>
            </w:rPrChange>
          </w:rPr>
          <w:delText>Embedded</w:delText>
        </w:r>
        <w:r w:rsidRPr="00487A18" w:rsidDel="007203B1">
          <w:rPr>
            <w:rFonts w:cs="Arial"/>
            <w:color w:val="000000" w:themeColor="text1"/>
            <w:highlight w:val="green"/>
            <w:rPrChange w:id="255" w:author="Antony Johnson (ESO)" w:date="2023-09-26T15:01:00Z">
              <w:rPr>
                <w:rFonts w:cs="Arial"/>
                <w:color w:val="000000" w:themeColor="text1"/>
              </w:rPr>
            </w:rPrChange>
          </w:rPr>
          <w:delText xml:space="preserve"> </w:delText>
        </w:r>
        <w:r w:rsidRPr="00487A18" w:rsidDel="007203B1">
          <w:rPr>
            <w:rFonts w:cs="Arial"/>
            <w:b/>
            <w:color w:val="000000" w:themeColor="text1"/>
            <w:highlight w:val="green"/>
            <w:rPrChange w:id="256" w:author="Antony Johnson (ESO)" w:date="2023-09-26T15:01:00Z">
              <w:rPr>
                <w:rFonts w:cs="Arial"/>
                <w:b/>
                <w:color w:val="000000" w:themeColor="text1"/>
              </w:rPr>
            </w:rPrChange>
          </w:rPr>
          <w:delText>Medium Power Station</w:delText>
        </w:r>
      </w:del>
      <w:ins w:id="257" w:author="Antony Johnson (ESO)" w:date="2023-09-26T14:51:00Z">
        <w:r w:rsidR="007203B1" w:rsidRPr="00487A18">
          <w:rPr>
            <w:rFonts w:cs="Arial"/>
            <w:color w:val="000000" w:themeColor="text1"/>
            <w:highlight w:val="green"/>
            <w:rPrChange w:id="258" w:author="Antony Johnson (ESO)" w:date="2023-09-26T15:01:00Z">
              <w:rPr>
                <w:rFonts w:cs="Arial"/>
                <w:color w:val="000000" w:themeColor="text1"/>
              </w:rPr>
            </w:rPrChange>
          </w:rPr>
          <w:t>or</w:t>
        </w:r>
      </w:ins>
      <w:del w:id="259" w:author="Antony Johnson (ESO)" w:date="2023-09-26T14:51:00Z">
        <w:r w:rsidRPr="00487A18" w:rsidDel="007203B1">
          <w:rPr>
            <w:rFonts w:cs="Arial"/>
            <w:color w:val="000000" w:themeColor="text1"/>
            <w:highlight w:val="green"/>
            <w:rPrChange w:id="260" w:author="Antony Johnson (ESO)" w:date="2023-09-26T15:01:00Z">
              <w:rPr>
                <w:rFonts w:cs="Arial"/>
                <w:color w:val="000000" w:themeColor="text1"/>
              </w:rPr>
            </w:rPrChange>
          </w:rPr>
          <w:delText>,</w:delText>
        </w:r>
      </w:del>
      <w:r w:rsidRPr="00B35A41">
        <w:rPr>
          <w:rFonts w:cs="Arial"/>
          <w:color w:val="000000" w:themeColor="text1"/>
        </w:rPr>
        <w:t xml:space="preserve"> </w:t>
      </w:r>
      <w:del w:id="261" w:author="Creighton, Alan (Northern Powergrid)" w:date="2023-09-28T09:25:00Z">
        <w:r w:rsidRPr="00B35A41" w:rsidDel="0062112C">
          <w:rPr>
            <w:rFonts w:cs="Arial"/>
            <w:color w:val="000000" w:themeColor="text1"/>
          </w:rPr>
          <w:delText xml:space="preserve"> </w:delText>
        </w:r>
      </w:del>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del w:id="262" w:author="Antony Johnson (ESO)" w:date="2023-09-26T14:53:00Z">
        <w:r w:rsidRPr="00487A18" w:rsidDel="001942E0">
          <w:rPr>
            <w:rFonts w:cs="Arial"/>
            <w:color w:val="000000" w:themeColor="text1"/>
            <w:highlight w:val="green"/>
            <w:rPrChange w:id="263" w:author="Antony Johnson (ESO)" w:date="2023-09-26T15:01:00Z">
              <w:rPr>
                <w:rFonts w:cs="Arial"/>
                <w:color w:val="000000" w:themeColor="text1"/>
              </w:rPr>
            </w:rPrChange>
          </w:rPr>
          <w:delText xml:space="preserve">with a </w:delText>
        </w:r>
        <w:r w:rsidRPr="00487A18" w:rsidDel="001942E0">
          <w:rPr>
            <w:rFonts w:cs="Arial"/>
            <w:b/>
            <w:color w:val="000000" w:themeColor="text1"/>
            <w:highlight w:val="green"/>
            <w:rPrChange w:id="264" w:author="Antony Johnson (ESO)" w:date="2023-09-26T15:01:00Z">
              <w:rPr>
                <w:rFonts w:cs="Arial"/>
                <w:b/>
                <w:color w:val="000000" w:themeColor="text1"/>
              </w:rPr>
            </w:rPrChange>
          </w:rPr>
          <w:delText>Registered Capacity</w:delText>
        </w:r>
        <w:r w:rsidRPr="00487A18" w:rsidDel="001942E0">
          <w:rPr>
            <w:rFonts w:cs="Arial"/>
            <w:color w:val="000000" w:themeColor="text1"/>
            <w:highlight w:val="green"/>
            <w:rPrChange w:id="265" w:author="Antony Johnson (ESO)" w:date="2023-09-26T15:01:00Z">
              <w:rPr>
                <w:rFonts w:cs="Arial"/>
                <w:color w:val="000000" w:themeColor="text1"/>
              </w:rPr>
            </w:rPrChange>
          </w:rPr>
          <w:delText xml:space="preserve"> </w:delText>
        </w:r>
        <w:r w:rsidRPr="00487A18" w:rsidDel="00F86047">
          <w:rPr>
            <w:rFonts w:cs="Arial"/>
            <w:color w:val="000000" w:themeColor="text1"/>
            <w:highlight w:val="green"/>
            <w:rPrChange w:id="266" w:author="Antony Johnson (ESO)" w:date="2023-09-26T15:01:00Z">
              <w:rPr>
                <w:rFonts w:cs="Arial"/>
                <w:color w:val="000000" w:themeColor="text1"/>
              </w:rPr>
            </w:rPrChange>
          </w:rPr>
          <w:delText>of less than 100MW</w:delText>
        </w:r>
        <w:r w:rsidRPr="00B35A41" w:rsidDel="00F86047">
          <w:rPr>
            <w:rFonts w:cs="Arial"/>
            <w:color w:val="000000" w:themeColor="text1"/>
          </w:rPr>
          <w:delText xml:space="preserve"> </w:delText>
        </w:r>
      </w:del>
      <w:r w:rsidRPr="00B35A41">
        <w:rPr>
          <w:rFonts w:cs="Arial"/>
          <w:color w:val="000000" w:themeColor="text1"/>
        </w:rPr>
        <w:t xml:space="preserve">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w:t>
      </w:r>
      <w:ins w:id="267" w:author="Antony Johnson (ESO)" w:date="2023-09-26T14:55: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r w:rsidR="000E57F6">
          <w:rPr>
            <w:rFonts w:cs="Arial"/>
            <w:b/>
            <w:color w:val="000000" w:themeColor="text1"/>
          </w:rPr>
          <w:t xml:space="preserve"> </w:t>
        </w:r>
      </w:ins>
      <w:r w:rsidRPr="00B35A41">
        <w:rPr>
          <w:rFonts w:cs="Arial"/>
          <w:color w:val="000000" w:themeColor="text1"/>
        </w:rPr>
        <w:t xml:space="preserve">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w:t>
      </w:r>
      <w:ins w:id="268" w:author="Antony Johnson (ESO)" w:date="2023-09-26T14:57:00Z">
        <w:r w:rsidR="00CA4800">
          <w:rPr>
            <w:rFonts w:cs="Arial"/>
            <w:color w:val="000000" w:themeColor="text1"/>
          </w:rPr>
          <w:t xml:space="preserve"> </w:t>
        </w:r>
        <w:r w:rsidR="00CA4800" w:rsidRPr="00FD2004">
          <w:rPr>
            <w:rFonts w:cs="Arial"/>
            <w:color w:val="000000" w:themeColor="text1"/>
            <w:highlight w:val="green"/>
          </w:rPr>
          <w:t xml:space="preserve">over and above </w:t>
        </w:r>
      </w:ins>
      <w:ins w:id="269" w:author="Antony Johnson (ESO)" w:date="2023-09-26T14:58:00Z">
        <w:r w:rsidR="001F71C2" w:rsidRPr="00FD2004">
          <w:rPr>
            <w:rFonts w:cs="Arial"/>
            <w:color w:val="000000" w:themeColor="text1"/>
            <w:highlight w:val="green"/>
          </w:rPr>
          <w:t>the dat</w:t>
        </w:r>
        <w:r w:rsidR="006A4B60" w:rsidRPr="00FD2004">
          <w:rPr>
            <w:rFonts w:cs="Arial"/>
            <w:color w:val="000000" w:themeColor="text1"/>
            <w:highlight w:val="green"/>
          </w:rPr>
          <w:t>a required in PC</w:t>
        </w:r>
      </w:ins>
      <w:ins w:id="270" w:author="Antony Johnson (ESO)" w:date="2023-09-26T14:59:00Z">
        <w:r w:rsidR="006A4B60" w:rsidRPr="00FD2004">
          <w:rPr>
            <w:rFonts w:cs="Arial"/>
            <w:color w:val="000000" w:themeColor="text1"/>
            <w:highlight w:val="green"/>
          </w:rPr>
          <w:t>.</w:t>
        </w:r>
      </w:ins>
      <w:ins w:id="271" w:author="Antony Johnson (ESO)" w:date="2023-09-26T14:58:00Z">
        <w:r w:rsidR="006A4B60" w:rsidRPr="00FD2004">
          <w:rPr>
            <w:rFonts w:cs="Arial"/>
            <w:color w:val="000000" w:themeColor="text1"/>
            <w:highlight w:val="green"/>
          </w:rPr>
          <w:t>A.</w:t>
        </w:r>
      </w:ins>
      <w:ins w:id="272" w:author="Antony Johnson (ESO)" w:date="2023-09-26T14:59:00Z">
        <w:r w:rsidR="006A4B60" w:rsidRPr="00FD2004">
          <w:rPr>
            <w:rFonts w:cs="Arial"/>
            <w:color w:val="000000" w:themeColor="text1"/>
            <w:highlight w:val="green"/>
          </w:rPr>
          <w:t>2.1.1 and PC.A.2.1.2</w:t>
        </w:r>
      </w:ins>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ins w:id="273" w:author="Creighton, Alan (Northern Powergrid)" w:date="2023-09-28T09:26:00Z">
        <w:r w:rsidR="0062112C">
          <w:rPr>
            <w:rFonts w:cs="Arial"/>
            <w:b/>
            <w:color w:val="000000" w:themeColor="text1"/>
          </w:rPr>
          <w:t xml:space="preserve"> </w:t>
        </w:r>
      </w:ins>
      <w:del w:id="274" w:author="Antony Johnson (ESO)" w:date="2023-09-26T14:54:00Z">
        <w:r w:rsidRPr="00B35A41" w:rsidDel="008912F2">
          <w:rPr>
            <w:rFonts w:cs="Arial"/>
            <w:color w:val="000000" w:themeColor="text1"/>
          </w:rPr>
          <w:delText>,</w:delText>
        </w:r>
        <w:r w:rsidRPr="00B35A41" w:rsidDel="008912F2">
          <w:rPr>
            <w:rFonts w:cs="Arial"/>
            <w:b/>
            <w:color w:val="000000" w:themeColor="text1"/>
          </w:rPr>
          <w:delText xml:space="preserve"> </w:delText>
        </w:r>
        <w:r w:rsidRPr="00487A18" w:rsidDel="008912F2">
          <w:rPr>
            <w:rFonts w:cs="Arial"/>
            <w:b/>
            <w:color w:val="000000" w:themeColor="text1"/>
            <w:highlight w:val="green"/>
            <w:rPrChange w:id="275" w:author="Antony Johnson (ESO)" w:date="2023-09-26T15:01:00Z">
              <w:rPr>
                <w:rFonts w:cs="Arial"/>
                <w:b/>
                <w:color w:val="000000" w:themeColor="text1"/>
              </w:rPr>
            </w:rPrChange>
          </w:rPr>
          <w:delText>Embedded Medium Power Station,</w:delText>
        </w:r>
        <w:r w:rsidRPr="00487A18" w:rsidDel="008912F2">
          <w:rPr>
            <w:rFonts w:cs="Arial"/>
            <w:color w:val="000000" w:themeColor="text1"/>
            <w:highlight w:val="green"/>
            <w:rPrChange w:id="276" w:author="Antony Johnson (ESO)" w:date="2023-09-26T15:01:00Z">
              <w:rPr>
                <w:rFonts w:cs="Arial"/>
                <w:color w:val="000000" w:themeColor="text1"/>
              </w:rPr>
            </w:rPrChange>
          </w:rPr>
          <w:delText xml:space="preserve"> </w:delText>
        </w:r>
      </w:del>
      <w:ins w:id="277" w:author="Antony Johnson (ESO)" w:date="2023-09-26T14:54:00Z">
        <w:r w:rsidR="008912F2" w:rsidRPr="00487A18">
          <w:rPr>
            <w:rFonts w:cs="Arial"/>
            <w:color w:val="000000" w:themeColor="text1"/>
            <w:highlight w:val="green"/>
            <w:rPrChange w:id="278" w:author="Antony Johnson (ESO)" w:date="2023-09-26T15:01:00Z">
              <w:rPr>
                <w:rFonts w:cs="Arial"/>
                <w:color w:val="000000" w:themeColor="text1"/>
              </w:rPr>
            </w:rPrChange>
          </w:rPr>
          <w:t>or</w:t>
        </w:r>
        <w:r w:rsidR="008912F2">
          <w:rPr>
            <w:rFonts w:cs="Arial"/>
            <w:color w:val="000000" w:themeColor="text1"/>
          </w:rPr>
          <w:t xml:space="preserve"> </w:t>
        </w:r>
      </w:ins>
      <w:r w:rsidRPr="00B35A41">
        <w:rPr>
          <w:rFonts w:cs="Arial"/>
          <w:b/>
          <w:color w:val="000000" w:themeColor="text1"/>
        </w:rPr>
        <w:t>Embedded DC Converter Station</w:t>
      </w:r>
      <w:ins w:id="279" w:author="Antony Johnson (ESO)" w:date="2023-09-26T14:54:00Z">
        <w:r w:rsidR="008912F2">
          <w:rPr>
            <w:rFonts w:cs="Arial"/>
            <w:color w:val="000000" w:themeColor="text1"/>
          </w:rPr>
          <w:t xml:space="preserve"> </w:t>
        </w:r>
        <w:r w:rsidR="008912F2" w:rsidRPr="00FD2004">
          <w:rPr>
            <w:rFonts w:cs="Arial"/>
            <w:color w:val="000000" w:themeColor="text1"/>
            <w:highlight w:val="green"/>
          </w:rPr>
          <w:t>or</w:t>
        </w:r>
      </w:ins>
      <w:del w:id="280" w:author="Antony Johnson (ESO)" w:date="2023-09-26T14:54:00Z">
        <w:r w:rsidRPr="00B35A41" w:rsidDel="008912F2">
          <w:rPr>
            <w:rFonts w:cs="Arial"/>
            <w:color w:val="000000" w:themeColor="text1"/>
          </w:rPr>
          <w:delText>,</w:delText>
        </w:r>
      </w:del>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ins w:id="281" w:author="Antony Johnson (ESO)" w:date="2023-09-26T14:55:00Z">
        <w:r w:rsidR="000E57F6">
          <w:rPr>
            <w:rFonts w:cs="Arial"/>
            <w:b/>
            <w:color w:val="000000" w:themeColor="text1"/>
          </w:rPr>
          <w:t xml:space="preserve"> </w:t>
        </w:r>
      </w:ins>
      <w:ins w:id="282" w:author="Antony Johnson (ESO)" w:date="2023-09-26T14:56: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ins>
      <w:r w:rsidRPr="00FD2780">
        <w:rPr>
          <w:rFonts w:cs="Arial"/>
          <w:color w:val="000000" w:themeColor="text1"/>
        </w:rPr>
        <w:t>.</w:t>
      </w:r>
      <w:ins w:id="283" w:author="Antony Johnson (ESO)" w:date="2023-06-26T17:56:00Z">
        <w:r w:rsidR="006E571E" w:rsidRPr="00FD2780">
          <w:rPr>
            <w:rFonts w:cs="Arial"/>
            <w:color w:val="000000" w:themeColor="text1"/>
          </w:rPr>
          <w:t xml:space="preserve">  </w:t>
        </w:r>
        <w:commentRangeStart w:id="284"/>
        <w:commentRangeStart w:id="285"/>
        <w:r w:rsidR="006E571E" w:rsidRPr="00FD2780">
          <w:rPr>
            <w:rFonts w:cs="Arial"/>
            <w:color w:val="000000" w:themeColor="text1"/>
          </w:rPr>
          <w:t>In the case of</w:t>
        </w:r>
      </w:ins>
      <w:ins w:id="286" w:author="Antony Johnson (ESO)" w:date="2023-06-26T17:57:00Z">
        <w:r w:rsidR="005B3CC4" w:rsidRPr="00FD2780">
          <w:rPr>
            <w:rFonts w:cs="Arial"/>
            <w:color w:val="000000" w:themeColor="text1"/>
          </w:rPr>
          <w:t xml:space="preserve"> </w:t>
        </w:r>
        <w:r w:rsidR="005B3CC4" w:rsidRPr="00FD2780">
          <w:rPr>
            <w:rFonts w:cs="Arial"/>
          </w:rPr>
          <w:t>a</w:t>
        </w:r>
      </w:ins>
      <w:ins w:id="287" w:author="Antony Johnson (ESO)" w:date="2023-06-29T18:01:00Z">
        <w:r w:rsidR="00FC3CC7" w:rsidRPr="00FD2780">
          <w:rPr>
            <w:rFonts w:cs="Arial"/>
          </w:rPr>
          <w:t xml:space="preserve">n </w:t>
        </w:r>
        <w:r w:rsidR="00FC3CC7" w:rsidRPr="00FD2780">
          <w:rPr>
            <w:rFonts w:cs="Arial"/>
            <w:b/>
            <w:bCs/>
          </w:rPr>
          <w:t>Embedded</w:t>
        </w:r>
      </w:ins>
      <w:ins w:id="288" w:author="Antony Johnson (ESO)" w:date="2023-06-26T17:57:00Z">
        <w:r w:rsidR="005B3CC4" w:rsidRPr="00FD2780">
          <w:rPr>
            <w:rFonts w:cs="Arial"/>
            <w:b/>
            <w:bCs/>
          </w:rPr>
          <w:t xml:space="preserve"> </w:t>
        </w:r>
      </w:ins>
      <w:ins w:id="289" w:author="Antony Johnson (ESO)" w:date="2023-08-31T11:37:00Z">
        <w:r w:rsidR="00AD54AD">
          <w:rPr>
            <w:rFonts w:cs="Arial"/>
            <w:b/>
            <w:bCs/>
          </w:rPr>
          <w:t xml:space="preserve">Large </w:t>
        </w:r>
      </w:ins>
      <w:ins w:id="290" w:author="Antony Johnson (ESO)" w:date="2023-06-26T17:57:00Z">
        <w:r w:rsidR="005B3CC4" w:rsidRPr="00FD2780">
          <w:rPr>
            <w:rFonts w:cs="Arial"/>
            <w:b/>
            <w:bCs/>
          </w:rPr>
          <w:t>Power Station</w:t>
        </w:r>
      </w:ins>
      <w:ins w:id="291" w:author="Antony Johnson (ESO)" w:date="2023-06-28T13:08:00Z">
        <w:r w:rsidR="006839A8" w:rsidRPr="00FD2780">
          <w:rPr>
            <w:rFonts w:cs="Arial"/>
          </w:rPr>
          <w:t>,</w:t>
        </w:r>
      </w:ins>
      <w:ins w:id="292" w:author="Antony Johnson (ESO)" w:date="2023-06-26T17:57:00Z">
        <w:r w:rsidR="005B3CC4" w:rsidRPr="00FD2780">
          <w:rPr>
            <w:rFonts w:cs="Arial"/>
          </w:rPr>
          <w:t xml:space="preserve"> </w:t>
        </w:r>
      </w:ins>
      <w:ins w:id="293" w:author="Antony Johnson (ESO)" w:date="2023-06-26T18:08:00Z">
        <w:r w:rsidR="00C97827" w:rsidRPr="00FD2780">
          <w:rPr>
            <w:rFonts w:cs="Arial"/>
            <w:b/>
            <w:bCs/>
          </w:rPr>
          <w:t>The Company</w:t>
        </w:r>
        <w:r w:rsidR="00C97827" w:rsidRPr="00FD2780">
          <w:rPr>
            <w:rFonts w:cs="Arial"/>
          </w:rPr>
          <w:t xml:space="preserve"> </w:t>
        </w:r>
      </w:ins>
      <w:ins w:id="294" w:author="Antony Johnson (ESO)" w:date="2023-06-26T18:10:00Z">
        <w:r w:rsidR="00DB4CAA" w:rsidRPr="00FD2780">
          <w:rPr>
            <w:rFonts w:cs="Arial"/>
          </w:rPr>
          <w:t>may</w:t>
        </w:r>
      </w:ins>
      <w:ins w:id="295" w:author="Antony Johnson (ESO)" w:date="2023-06-26T18:08:00Z">
        <w:r w:rsidR="00085D45" w:rsidRPr="00FD2780">
          <w:rPr>
            <w:rFonts w:cs="Arial"/>
          </w:rPr>
          <w:t xml:space="preserve"> agree with the </w:t>
        </w:r>
        <w:r w:rsidR="00085D45" w:rsidRPr="00FD2780">
          <w:rPr>
            <w:rFonts w:cs="Arial"/>
            <w:b/>
            <w:bCs/>
          </w:rPr>
          <w:t>User</w:t>
        </w:r>
        <w:r w:rsidR="00085D45" w:rsidRPr="00FD2780">
          <w:rPr>
            <w:rFonts w:cs="Arial"/>
          </w:rPr>
          <w:t xml:space="preserve"> </w:t>
        </w:r>
      </w:ins>
      <w:ins w:id="296" w:author="Antony Johnson (ESO)" w:date="2023-06-26T18:09:00Z">
        <w:r w:rsidR="00DA1CE2" w:rsidRPr="00FD2780">
          <w:rPr>
            <w:rFonts w:cs="Arial"/>
          </w:rPr>
          <w:t>to an equivalent representation</w:t>
        </w:r>
      </w:ins>
      <w:ins w:id="297" w:author="Antony Johnson (ESO)" w:date="2023-06-26T18:10:00Z">
        <w:r w:rsidR="00DB4CAA" w:rsidRPr="00FD2780">
          <w:rPr>
            <w:rFonts w:cs="Arial"/>
          </w:rPr>
          <w:t xml:space="preserve"> </w:t>
        </w:r>
      </w:ins>
      <w:ins w:id="298" w:author="Antony Johnson (ESO)" w:date="2023-06-26T18:11:00Z">
        <w:r w:rsidR="004768DA" w:rsidRPr="00FD2780">
          <w:rPr>
            <w:rFonts w:cs="Arial"/>
          </w:rPr>
          <w:t xml:space="preserve">to the </w:t>
        </w:r>
        <w:proofErr w:type="spellStart"/>
        <w:r w:rsidR="004768DA" w:rsidRPr="00FD2780">
          <w:rPr>
            <w:rFonts w:cs="Arial"/>
            <w:b/>
            <w:bCs/>
          </w:rPr>
          <w:t>Subtransmission</w:t>
        </w:r>
        <w:proofErr w:type="spellEnd"/>
        <w:r w:rsidR="004768DA" w:rsidRPr="00FD2780">
          <w:rPr>
            <w:rFonts w:cs="Arial"/>
            <w:b/>
            <w:bCs/>
          </w:rPr>
          <w:t xml:space="preserve"> System</w:t>
        </w:r>
        <w:r w:rsidR="004768DA" w:rsidRPr="00FD2780">
          <w:rPr>
            <w:rFonts w:cs="Arial"/>
          </w:rPr>
          <w:t>.</w:t>
        </w:r>
      </w:ins>
      <w:commentRangeEnd w:id="284"/>
      <w:r w:rsidR="00A02623">
        <w:rPr>
          <w:rStyle w:val="CommentReference"/>
          <w:color w:val="auto"/>
          <w:lang w:val="en-GB"/>
        </w:rPr>
        <w:commentReference w:id="284"/>
      </w:r>
      <w:commentRangeEnd w:id="285"/>
      <w:r w:rsidR="00426EB6">
        <w:rPr>
          <w:rStyle w:val="CommentReference"/>
          <w:color w:val="auto"/>
          <w:lang w:val="en-GB"/>
        </w:rPr>
        <w:commentReference w:id="285"/>
      </w:r>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r w:rsidRPr="00B35A41">
        <w:rPr>
          <w:rFonts w:cs="Arial"/>
          <w:b/>
          <w:color w:val="000000" w:themeColor="text1"/>
        </w:rPr>
        <w:t>The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299" w:author="Antony Johnson (ESO)" w:date="2023-08-31T10:41:00Z">
        <w:r w:rsidRPr="00B35A41" w:rsidDel="00594461">
          <w:rPr>
            <w:rFonts w:cs="Arial"/>
            <w:color w:val="000000" w:themeColor="text1"/>
          </w:rPr>
          <w:delText xml:space="preserve"> </w:delText>
        </w:r>
      </w:del>
      <w:ins w:id="300"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7FB2D668" w:rsidR="006C25CA" w:rsidRPr="0054756A" w:rsidRDefault="006C25CA" w:rsidP="00342C76">
      <w:pPr>
        <w:pStyle w:val="Level1Text"/>
        <w:jc w:val="both"/>
        <w:rPr>
          <w:rFonts w:cs="Arial"/>
          <w:color w:val="000000" w:themeColor="text1"/>
        </w:rPr>
      </w:pPr>
      <w:r w:rsidRPr="00B35A41">
        <w:rPr>
          <w:rFonts w:cs="Arial"/>
          <w:color w:val="000000" w:themeColor="text1"/>
        </w:rPr>
        <w:t>PC.A.2.2.1</w:t>
      </w:r>
      <w:r w:rsidRPr="00B35A41">
        <w:rPr>
          <w:rFonts w:cs="Arial"/>
          <w:color w:val="000000" w:themeColor="text1"/>
        </w:rPr>
        <w:tab/>
      </w:r>
      <w:r w:rsidRPr="0054756A">
        <w:rPr>
          <w:rFonts w:cs="Arial"/>
          <w:color w:val="000000" w:themeColor="text1"/>
        </w:rPr>
        <w:t xml:space="preserve">Each </w:t>
      </w:r>
      <w:r w:rsidRPr="0054756A">
        <w:rPr>
          <w:rFonts w:cs="Arial"/>
          <w:b/>
          <w:color w:val="000000" w:themeColor="text1"/>
        </w:rPr>
        <w:t>User</w:t>
      </w:r>
      <w:r w:rsidRPr="0054756A">
        <w:rPr>
          <w:rFonts w:cs="Arial"/>
          <w:color w:val="000000" w:themeColor="text1"/>
        </w:rPr>
        <w:t xml:space="preserve"> shall provide a </w:t>
      </w:r>
      <w:r w:rsidRPr="0054756A">
        <w:rPr>
          <w:rFonts w:cs="Arial"/>
          <w:b/>
          <w:color w:val="000000" w:themeColor="text1"/>
        </w:rPr>
        <w:t>Single Line Diagram</w:t>
      </w:r>
      <w:r w:rsidRPr="0054756A">
        <w:rPr>
          <w:rFonts w:cs="Arial"/>
          <w:color w:val="000000" w:themeColor="text1"/>
        </w:rPr>
        <w:t xml:space="preserve">, depicting both its existing and proposed arrangement(s) of load current carrying </w:t>
      </w:r>
      <w:r w:rsidRPr="0054756A">
        <w:rPr>
          <w:rFonts w:cs="Arial"/>
          <w:b/>
          <w:color w:val="000000" w:themeColor="text1"/>
        </w:rPr>
        <w:t>Apparatus</w:t>
      </w:r>
      <w:r w:rsidRPr="0054756A">
        <w:rPr>
          <w:rFonts w:cs="Arial"/>
          <w:color w:val="000000" w:themeColor="text1"/>
        </w:rPr>
        <w:t xml:space="preserve"> relating to both existing and proposed </w:t>
      </w:r>
      <w:r w:rsidRPr="0054756A">
        <w:rPr>
          <w:rFonts w:cs="Arial"/>
          <w:b/>
          <w:color w:val="000000" w:themeColor="text1"/>
        </w:rPr>
        <w:t xml:space="preserve">Connection Points </w:t>
      </w:r>
      <w:r w:rsidRPr="0054756A">
        <w:rPr>
          <w:rFonts w:cs="Arial"/>
          <w:color w:val="000000" w:themeColor="text1"/>
        </w:rPr>
        <w:t>(including in the case of</w:t>
      </w:r>
      <w:r w:rsidRPr="0054756A">
        <w:rPr>
          <w:rFonts w:cs="Arial"/>
          <w:b/>
          <w:color w:val="000000" w:themeColor="text1"/>
        </w:rPr>
        <w:t xml:space="preserve"> OTSUA</w:t>
      </w:r>
      <w:r w:rsidRPr="0054756A">
        <w:rPr>
          <w:rFonts w:cs="Arial"/>
          <w:color w:val="000000" w:themeColor="text1"/>
        </w:rPr>
        <w:t>,</w:t>
      </w:r>
      <w:r w:rsidRPr="0054756A">
        <w:rPr>
          <w:rFonts w:cs="Arial"/>
          <w:b/>
          <w:color w:val="000000" w:themeColor="text1"/>
        </w:rPr>
        <w:t xml:space="preserve"> Interface Points</w:t>
      </w:r>
      <w:del w:id="301" w:author="Creighton, Alan (Northern Powergrid)" w:date="2023-10-04T18:47:00Z">
        <w:r w:rsidRPr="0054756A" w:rsidDel="000B6043">
          <w:rPr>
            <w:rFonts w:cs="Arial"/>
            <w:color w:val="000000" w:themeColor="text1"/>
          </w:rPr>
          <w:delText>).</w:delText>
        </w:r>
      </w:del>
      <w:ins w:id="302" w:author="Antony Johnson (ESO)" w:date="2023-08-21T10:19:00Z">
        <w:del w:id="303" w:author="Creighton, Alan (Northern Powergrid)" w:date="2023-10-04T18:47:00Z">
          <w:r w:rsidR="00A35E1D" w:rsidRPr="0054756A" w:rsidDel="000B6043">
            <w:rPr>
              <w:rFonts w:cs="Arial"/>
              <w:color w:val="000000" w:themeColor="text1"/>
            </w:rPr>
            <w:delText xml:space="preserve">  </w:delText>
          </w:r>
        </w:del>
      </w:ins>
      <w:ins w:id="304" w:author="Antony Johnson (ESO)" w:date="2023-08-21T10:20:00Z">
        <w:del w:id="305" w:author="Creighton, Alan (Northern Powergrid)" w:date="2023-10-04T18:47:00Z">
          <w:r w:rsidR="00A35E1D" w:rsidRPr="0054756A" w:rsidDel="000B6043">
            <w:rPr>
              <w:rFonts w:cs="Arial"/>
            </w:rPr>
            <w:delText xml:space="preserve">For </w:delText>
          </w:r>
        </w:del>
      </w:ins>
      <w:ins w:id="306" w:author="Antony Johnson (ESO)" w:date="2023-09-26T15:00:00Z">
        <w:del w:id="307" w:author="Creighton, Alan (Northern Powergrid)" w:date="2023-10-04T18:47:00Z">
          <w:r w:rsidR="00487A18" w:rsidRPr="0054756A" w:rsidDel="000B6043">
            <w:rPr>
              <w:rFonts w:cs="Arial"/>
              <w:b/>
              <w:bCs/>
              <w:highlight w:val="green"/>
            </w:rPr>
            <w:delText>Network Operators</w:delText>
          </w:r>
        </w:del>
      </w:ins>
      <w:ins w:id="308" w:author="Antony Johnson (ESO)" w:date="2023-08-21T10:20:00Z">
        <w:del w:id="309" w:author="Creighton, Alan (Northern Powergrid)" w:date="2023-10-04T18:47:00Z">
          <w:r w:rsidR="00A35E1D" w:rsidRPr="0054756A" w:rsidDel="000B6043">
            <w:rPr>
              <w:rFonts w:cs="Arial"/>
            </w:rPr>
            <w:delText xml:space="preserve"> in respect </w:delText>
          </w:r>
          <w:commentRangeStart w:id="310"/>
          <w:commentRangeStart w:id="311"/>
          <w:r w:rsidR="00A35E1D" w:rsidRPr="0054756A" w:rsidDel="000B6043">
            <w:rPr>
              <w:rFonts w:cs="Arial"/>
            </w:rPr>
            <w:delText>of</w:delText>
          </w:r>
          <w:r w:rsidR="00A35E1D" w:rsidRPr="0054756A" w:rsidDel="000B6043">
            <w:rPr>
              <w:rFonts w:cs="Arial"/>
              <w:b/>
              <w:bCs/>
            </w:rPr>
            <w:delText xml:space="preserve"> E</w:delText>
          </w:r>
          <w:r w:rsidR="00A35E1D" w:rsidRPr="0054756A" w:rsidDel="000B6043">
            <w:rPr>
              <w:rFonts w:eastAsia="Calibri" w:cs="Arial"/>
              <w:b/>
              <w:bCs/>
              <w:snapToGrid/>
              <w:rPrChange w:id="312" w:author="Antony Johnson (ESO)" w:date="2023-10-16T10:47:00Z">
                <w:rPr>
                  <w:rFonts w:eastAsia="Calibri" w:cs="Arial"/>
                  <w:b/>
                  <w:bCs/>
                  <w:snapToGrid/>
                  <w:sz w:val="22"/>
                  <w:szCs w:val="22"/>
                </w:rPr>
              </w:rPrChange>
            </w:rPr>
            <w:delText>mbedded</w:delText>
          </w:r>
          <w:r w:rsidR="00A35E1D" w:rsidRPr="0054756A" w:rsidDel="000B6043">
            <w:rPr>
              <w:rFonts w:eastAsia="Calibri" w:cs="Arial"/>
              <w:snapToGrid/>
              <w:rPrChange w:id="313" w:author="Antony Johnson (ESO)" w:date="2023-10-16T10:47:00Z">
                <w:rPr>
                  <w:rFonts w:eastAsia="Calibri" w:cs="Arial"/>
                  <w:snapToGrid/>
                  <w:sz w:val="22"/>
                  <w:szCs w:val="22"/>
                </w:rPr>
              </w:rPrChange>
            </w:rPr>
            <w:delText xml:space="preserve"> </w:delText>
          </w:r>
        </w:del>
      </w:ins>
      <w:commentRangeEnd w:id="310"/>
      <w:del w:id="314" w:author="Creighton, Alan (Northern Powergrid)" w:date="2023-10-04T18:47:00Z">
        <w:r w:rsidR="000C32CC" w:rsidRPr="0054756A" w:rsidDel="000B6043">
          <w:rPr>
            <w:rStyle w:val="CommentReference"/>
            <w:color w:val="auto"/>
            <w:sz w:val="20"/>
            <w:szCs w:val="20"/>
            <w:lang w:val="en-GB"/>
            <w:rPrChange w:id="315" w:author="Antony Johnson (ESO)" w:date="2023-10-16T10:47:00Z">
              <w:rPr>
                <w:rStyle w:val="CommentReference"/>
                <w:color w:val="auto"/>
                <w:lang w:val="en-GB"/>
              </w:rPr>
            </w:rPrChange>
          </w:rPr>
          <w:commentReference w:id="310"/>
        </w:r>
      </w:del>
      <w:commentRangeEnd w:id="311"/>
      <w:r w:rsidR="0054756A">
        <w:rPr>
          <w:rStyle w:val="CommentReference"/>
          <w:color w:val="auto"/>
          <w:lang w:val="en-GB"/>
        </w:rPr>
        <w:commentReference w:id="311"/>
      </w:r>
      <w:ins w:id="316" w:author="Antony Johnson (ESO)" w:date="2023-08-21T10:20:00Z">
        <w:del w:id="317" w:author="Creighton, Alan (Northern Powergrid)" w:date="2023-10-04T18:47:00Z">
          <w:r w:rsidR="00A35E1D" w:rsidRPr="0054756A" w:rsidDel="000B6043">
            <w:rPr>
              <w:rFonts w:cs="Arial"/>
              <w:b/>
              <w:bCs/>
            </w:rPr>
            <w:delText>Large Power Stations</w:delText>
          </w:r>
          <w:r w:rsidR="00A35E1D" w:rsidRPr="0054756A" w:rsidDel="000B6043">
            <w:rPr>
              <w:rFonts w:cs="Arial"/>
            </w:rPr>
            <w:delText xml:space="preserve"> </w:delText>
          </w:r>
        </w:del>
      </w:ins>
      <w:ins w:id="318" w:author="Antony Johnson (ESO)" w:date="2023-08-31T09:55:00Z">
        <w:del w:id="319" w:author="Creighton, Alan (Northern Powergrid)" w:date="2023-10-04T18:47:00Z">
          <w:r w:rsidR="000857B8" w:rsidRPr="0054756A" w:rsidDel="000B6043">
            <w:rPr>
              <w:rFonts w:cs="Arial"/>
            </w:rPr>
            <w:delText xml:space="preserve">where </w:delText>
          </w:r>
          <w:r w:rsidR="000857B8" w:rsidRPr="0054756A" w:rsidDel="000B6043">
            <w:rPr>
              <w:rFonts w:cs="Arial"/>
              <w:b/>
              <w:bCs/>
            </w:rPr>
            <w:delText>Purchase Contracts</w:delText>
          </w:r>
          <w:r w:rsidR="000857B8" w:rsidRPr="0054756A" w:rsidDel="000B6043">
            <w:rPr>
              <w:rFonts w:cs="Arial"/>
            </w:rPr>
            <w:delText xml:space="preserve"> for its </w:delText>
          </w:r>
          <w:r w:rsidR="000857B8" w:rsidRPr="0054756A" w:rsidDel="000B6043">
            <w:rPr>
              <w:rFonts w:cs="Arial"/>
              <w:b/>
            </w:rPr>
            <w:delText>Main Plant</w:delText>
          </w:r>
          <w:r w:rsidR="000857B8" w:rsidRPr="0054756A" w:rsidDel="000B6043">
            <w:rPr>
              <w:rFonts w:cs="Arial"/>
            </w:rPr>
            <w:delText xml:space="preserve"> and </w:delText>
          </w:r>
          <w:r w:rsidR="000857B8" w:rsidRPr="0054756A" w:rsidDel="000B6043">
            <w:rPr>
              <w:rFonts w:cs="Arial"/>
              <w:b/>
            </w:rPr>
            <w:delText>Apparatus</w:delText>
          </w:r>
          <w:r w:rsidR="000857B8" w:rsidRPr="0054756A" w:rsidDel="000B6043">
            <w:rPr>
              <w:rFonts w:cs="Arial"/>
            </w:rPr>
            <w:delText xml:space="preserve"> had been concluded </w:delText>
          </w:r>
        </w:del>
      </w:ins>
      <w:ins w:id="320" w:author="Antony Johnson (ESO)" w:date="2023-08-31T09:56:00Z">
        <w:del w:id="321" w:author="Creighton, Alan (Northern Powergrid)" w:date="2023-10-04T18:47:00Z">
          <w:r w:rsidR="000857B8" w:rsidRPr="0054756A" w:rsidDel="000B6043">
            <w:rPr>
              <w:rFonts w:cs="Arial"/>
            </w:rPr>
            <w:delText>on or after DDMMYY</w:delText>
          </w:r>
        </w:del>
      </w:ins>
      <w:ins w:id="322" w:author="Antony Johnson (ESO)" w:date="2023-08-21T10:20:00Z">
        <w:del w:id="323" w:author="Creighton, Alan (Northern Powergrid)" w:date="2023-10-04T18:47:00Z">
          <w:r w:rsidR="00A35E1D" w:rsidRPr="0054756A" w:rsidDel="000B6043">
            <w:rPr>
              <w:rFonts w:cs="Arial"/>
            </w:rPr>
            <w:delText xml:space="preserve">, the </w:delText>
          </w:r>
          <w:r w:rsidR="00A35E1D" w:rsidRPr="0054756A" w:rsidDel="000B6043">
            <w:rPr>
              <w:rFonts w:cs="Arial"/>
              <w:b/>
              <w:bCs/>
            </w:rPr>
            <w:delText>Single Line Diagram</w:delText>
          </w:r>
          <w:r w:rsidR="00A35E1D" w:rsidRPr="0054756A" w:rsidDel="000B6043">
            <w:rPr>
              <w:rFonts w:cs="Arial"/>
            </w:rPr>
            <w:delText xml:space="preserve"> shall show </w:delText>
          </w:r>
        </w:del>
      </w:ins>
      <w:ins w:id="324" w:author="Antony Johnson (ESO)" w:date="2023-08-31T10:44:00Z">
        <w:del w:id="325" w:author="Creighton, Alan (Northern Powergrid)" w:date="2023-10-04T18:47:00Z">
          <w:r w:rsidR="00D339D2" w:rsidRPr="0054756A" w:rsidDel="000B6043">
            <w:rPr>
              <w:rFonts w:cs="Arial"/>
            </w:rPr>
            <w:delText xml:space="preserve">the connection between the </w:delText>
          </w:r>
        </w:del>
      </w:ins>
      <w:ins w:id="326" w:author="Antony Johnson (ESO)" w:date="2023-08-21T10:20:00Z">
        <w:del w:id="327" w:author="Creighton, Alan (Northern Powergrid)" w:date="2023-10-04T18:47:00Z">
          <w:r w:rsidR="00A35E1D" w:rsidRPr="0054756A" w:rsidDel="000B6043">
            <w:rPr>
              <w:rFonts w:cs="Arial"/>
              <w:b/>
              <w:bCs/>
            </w:rPr>
            <w:delText>Embedded</w:delText>
          </w:r>
          <w:r w:rsidR="00A35E1D" w:rsidRPr="0054756A" w:rsidDel="000B6043">
            <w:rPr>
              <w:rFonts w:cs="Arial"/>
            </w:rPr>
            <w:delText xml:space="preserve"> </w:delText>
          </w:r>
          <w:r w:rsidR="00A35E1D" w:rsidRPr="0054756A" w:rsidDel="000B6043">
            <w:rPr>
              <w:rFonts w:cs="Arial"/>
              <w:b/>
              <w:bCs/>
            </w:rPr>
            <w:delText>Large Power Station</w:delText>
          </w:r>
        </w:del>
      </w:ins>
      <w:ins w:id="328" w:author="Antony Johnson (ESO)" w:date="2023-08-31T10:42:00Z">
        <w:del w:id="329" w:author="Creighton, Alan (Northern Powergrid)" w:date="2023-10-04T18:47:00Z">
          <w:r w:rsidR="00A9437C" w:rsidRPr="0054756A" w:rsidDel="000B6043">
            <w:rPr>
              <w:rFonts w:cs="Arial"/>
            </w:rPr>
            <w:delText xml:space="preserve"> </w:delText>
          </w:r>
        </w:del>
      </w:ins>
      <w:ins w:id="330" w:author="Antony Johnson (ESO)" w:date="2023-08-31T10:45:00Z">
        <w:del w:id="331" w:author="Creighton, Alan (Northern Powergrid)" w:date="2023-10-04T18:47:00Z">
          <w:r w:rsidR="00D339D2" w:rsidRPr="0054756A" w:rsidDel="000B6043">
            <w:rPr>
              <w:rFonts w:cs="Arial"/>
            </w:rPr>
            <w:delText>t</w:delText>
          </w:r>
        </w:del>
      </w:ins>
      <w:ins w:id="332" w:author="Antony Johnson (ESO)" w:date="2023-08-31T10:42:00Z">
        <w:del w:id="333" w:author="Creighton, Alan (Northern Powergrid)" w:date="2023-10-04T18:47:00Z">
          <w:r w:rsidR="00594461" w:rsidRPr="0054756A" w:rsidDel="000B6043">
            <w:rPr>
              <w:rFonts w:cs="Arial"/>
            </w:rPr>
            <w:delText xml:space="preserve">o the </w:delText>
          </w:r>
          <w:r w:rsidR="00594461" w:rsidRPr="0054756A" w:rsidDel="000B6043">
            <w:rPr>
              <w:rFonts w:cs="Arial"/>
              <w:b/>
              <w:bCs/>
            </w:rPr>
            <w:delText>Subtransmission System</w:delText>
          </w:r>
          <w:r w:rsidR="00594461" w:rsidRPr="0054756A" w:rsidDel="000B6043">
            <w:rPr>
              <w:rFonts w:cs="Arial"/>
            </w:rPr>
            <w:delText xml:space="preserve"> or an </w:delText>
          </w:r>
        </w:del>
      </w:ins>
      <w:ins w:id="334" w:author="Antony Johnson (ESO)" w:date="2023-08-21T10:20:00Z">
        <w:del w:id="335" w:author="Creighton, Alan (Northern Powergrid)" w:date="2023-10-04T18:47:00Z">
          <w:r w:rsidR="00A35E1D" w:rsidRPr="0054756A" w:rsidDel="000B6043">
            <w:rPr>
              <w:rFonts w:cs="Arial"/>
            </w:rPr>
            <w:delText>electrical equivalent</w:delText>
          </w:r>
        </w:del>
      </w:ins>
      <w:ins w:id="336" w:author="Antony Johnson (ESO)" w:date="2023-08-31T10:43:00Z">
        <w:del w:id="337" w:author="Creighton, Alan (Northern Powergrid)" w:date="2023-10-04T18:47:00Z">
          <w:r w:rsidR="00D339D2" w:rsidRPr="0054756A" w:rsidDel="000B6043">
            <w:rPr>
              <w:rFonts w:cs="Arial"/>
            </w:rPr>
            <w:delText xml:space="preserve"> (as agreed between the </w:delText>
          </w:r>
        </w:del>
      </w:ins>
      <w:ins w:id="338" w:author="Antony Johnson (ESO)" w:date="2023-09-26T15:02:00Z">
        <w:del w:id="339" w:author="Creighton, Alan (Northern Powergrid)" w:date="2023-10-04T18:47:00Z">
          <w:r w:rsidR="00FD2004" w:rsidRPr="0054756A" w:rsidDel="000B6043">
            <w:rPr>
              <w:rFonts w:cs="Arial"/>
              <w:b/>
              <w:bCs/>
              <w:strike/>
              <w:highlight w:val="green"/>
              <w:rPrChange w:id="340" w:author="Antony Johnson (ESO)" w:date="2023-10-16T10:47:00Z">
                <w:rPr>
                  <w:rFonts w:cs="Arial"/>
                </w:rPr>
              </w:rPrChange>
            </w:rPr>
            <w:delText>Generator</w:delText>
          </w:r>
          <w:r w:rsidR="00FD2004" w:rsidRPr="0054756A" w:rsidDel="000B6043">
            <w:rPr>
              <w:rFonts w:cs="Arial"/>
              <w:strike/>
              <w:highlight w:val="green"/>
              <w:rPrChange w:id="341" w:author="Antony Johnson (ESO)" w:date="2023-10-16T10:47:00Z">
                <w:rPr>
                  <w:rFonts w:cs="Arial"/>
                </w:rPr>
              </w:rPrChange>
            </w:rPr>
            <w:delText>,</w:delText>
          </w:r>
          <w:r w:rsidR="00FD2004" w:rsidRPr="0054756A" w:rsidDel="000B6043">
            <w:rPr>
              <w:rFonts w:cs="Arial"/>
            </w:rPr>
            <w:delText xml:space="preserve"> </w:delText>
          </w:r>
        </w:del>
      </w:ins>
      <w:ins w:id="342" w:author="Antony Johnson (ESO)" w:date="2023-08-31T10:43:00Z">
        <w:del w:id="343" w:author="Creighton, Alan (Northern Powergrid)" w:date="2023-10-04T18:47:00Z">
          <w:r w:rsidR="00D339D2" w:rsidRPr="0054756A" w:rsidDel="000B6043">
            <w:rPr>
              <w:rFonts w:cs="Arial"/>
              <w:b/>
              <w:bCs/>
            </w:rPr>
            <w:delText>Network Operator</w:delText>
          </w:r>
          <w:r w:rsidR="00D339D2" w:rsidRPr="0054756A" w:rsidDel="000B6043">
            <w:rPr>
              <w:rFonts w:cs="Arial"/>
            </w:rPr>
            <w:delText xml:space="preserve"> and </w:delText>
          </w:r>
          <w:r w:rsidR="00D339D2" w:rsidRPr="0054756A" w:rsidDel="000B6043">
            <w:rPr>
              <w:rFonts w:cs="Arial"/>
              <w:b/>
              <w:bCs/>
            </w:rPr>
            <w:delText xml:space="preserve">The </w:delText>
          </w:r>
          <w:commentRangeStart w:id="344"/>
          <w:commentRangeStart w:id="345"/>
          <w:commentRangeStart w:id="346"/>
          <w:r w:rsidR="00D339D2" w:rsidRPr="0054756A" w:rsidDel="000B6043">
            <w:rPr>
              <w:rFonts w:cs="Arial"/>
              <w:b/>
              <w:bCs/>
            </w:rPr>
            <w:delText>Company</w:delText>
          </w:r>
        </w:del>
      </w:ins>
      <w:commentRangeEnd w:id="344"/>
      <w:del w:id="347" w:author="Creighton, Alan (Northern Powergrid)" w:date="2023-10-04T18:47:00Z">
        <w:r w:rsidR="0062112C" w:rsidRPr="0054756A" w:rsidDel="000B6043">
          <w:rPr>
            <w:rStyle w:val="CommentReference"/>
            <w:color w:val="auto"/>
            <w:sz w:val="20"/>
            <w:szCs w:val="20"/>
            <w:lang w:val="en-GB"/>
            <w:rPrChange w:id="348" w:author="Antony Johnson (ESO)" w:date="2023-10-16T10:47:00Z">
              <w:rPr>
                <w:rStyle w:val="CommentReference"/>
                <w:color w:val="auto"/>
                <w:lang w:val="en-GB"/>
              </w:rPr>
            </w:rPrChange>
          </w:rPr>
          <w:commentReference w:id="344"/>
        </w:r>
      </w:del>
      <w:commentRangeEnd w:id="345"/>
      <w:r w:rsidR="00E20DA8" w:rsidRPr="0054756A">
        <w:rPr>
          <w:rStyle w:val="CommentReference"/>
          <w:color w:val="auto"/>
          <w:sz w:val="20"/>
          <w:szCs w:val="20"/>
          <w:lang w:val="en-GB"/>
          <w:rPrChange w:id="349" w:author="Antony Johnson (ESO)" w:date="2023-10-16T10:47:00Z">
            <w:rPr>
              <w:rStyle w:val="CommentReference"/>
              <w:color w:val="auto"/>
              <w:lang w:val="en-GB"/>
            </w:rPr>
          </w:rPrChange>
        </w:rPr>
        <w:commentReference w:id="345"/>
      </w:r>
      <w:commentRangeEnd w:id="346"/>
      <w:r w:rsidR="00564FFB">
        <w:rPr>
          <w:rStyle w:val="CommentReference"/>
          <w:color w:val="auto"/>
          <w:lang w:val="en-GB"/>
        </w:rPr>
        <w:commentReference w:id="346"/>
      </w:r>
      <w:ins w:id="350" w:author="Antony Johnson (ESO)" w:date="2023-08-31T10:43:00Z">
        <w:del w:id="351" w:author="Creighton, Alan (Northern Powergrid)" w:date="2023-10-04T18:47:00Z">
          <w:r w:rsidR="00D339D2" w:rsidRPr="0054756A" w:rsidDel="000B6043">
            <w:rPr>
              <w:rFonts w:cs="Arial"/>
            </w:rPr>
            <w:delText>)</w:delText>
          </w:r>
        </w:del>
      </w:ins>
      <w:ins w:id="352" w:author="Antony Johnson (ESO)" w:date="2023-08-21T10:20:00Z">
        <w:del w:id="353" w:author="Creighton, Alan (Northern Powergrid)" w:date="2023-10-04T18:47:00Z">
          <w:r w:rsidR="00A35E1D" w:rsidRPr="0054756A" w:rsidDel="000B6043">
            <w:rPr>
              <w:rFonts w:cs="Arial"/>
            </w:rPr>
            <w:delText>.</w:delText>
          </w:r>
        </w:del>
      </w:ins>
      <w:ins w:id="354" w:author="Antony Johnson (ESO)" w:date="2023-08-31T09:54:00Z">
        <w:r w:rsidR="000857B8" w:rsidRPr="0054756A">
          <w:rPr>
            <w:rFonts w:cs="Arial"/>
          </w:rPr>
          <w:t xml:space="preserve"> </w:t>
        </w:r>
      </w:ins>
    </w:p>
    <w:p w14:paraId="2AB445E0" w14:textId="77777777" w:rsidR="000B6043" w:rsidRDefault="006C25CA" w:rsidP="006C25CA">
      <w:pPr>
        <w:pStyle w:val="Level1Text"/>
        <w:rPr>
          <w:ins w:id="355" w:author="Creighton, Alan (Northern Powergrid)" w:date="2023-10-04T18:41:00Z"/>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w:t>
      </w:r>
    </w:p>
    <w:p w14:paraId="7AF238D3" w14:textId="7131A834" w:rsidR="000B6043" w:rsidRPr="000B6043" w:rsidRDefault="000B6043">
      <w:pPr>
        <w:pStyle w:val="Level1Text"/>
        <w:ind w:firstLine="0"/>
        <w:jc w:val="both"/>
        <w:rPr>
          <w:ins w:id="356" w:author="Creighton, Alan (Northern Powergrid)" w:date="2023-10-04T18:43:00Z"/>
          <w:rFonts w:cs="Arial"/>
        </w:rPr>
        <w:pPrChange w:id="357" w:author="Antony Johnson (ESO)" w:date="2023-10-16T10:52:00Z">
          <w:pPr>
            <w:pStyle w:val="Level1Text"/>
            <w:ind w:firstLine="0"/>
          </w:pPr>
        </w:pPrChange>
      </w:pPr>
      <w:ins w:id="358" w:author="Creighton, Alan (Northern Powergrid)" w:date="2023-10-04T18:42: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for its </w:t>
        </w:r>
        <w:r w:rsidRPr="000B6043">
          <w:rPr>
            <w:rFonts w:cs="Arial"/>
            <w:b/>
          </w:rPr>
          <w:t>Main Plant</w:t>
        </w:r>
        <w:r w:rsidRPr="000B6043">
          <w:rPr>
            <w:rFonts w:cs="Arial"/>
          </w:rPr>
          <w:t xml:space="preserve"> and </w:t>
        </w:r>
        <w:r w:rsidRPr="000B6043">
          <w:rPr>
            <w:rFonts w:cs="Arial"/>
            <w:b/>
          </w:rPr>
          <w:t>Apparatus</w:t>
        </w:r>
        <w:r w:rsidRPr="000B6043">
          <w:rPr>
            <w:rFonts w:cs="Arial"/>
          </w:rPr>
          <w:t xml:space="preserve"> had been concluded on or after </w:t>
        </w:r>
      </w:ins>
      <w:ins w:id="359" w:author="Antony Johnson (ESO)" w:date="2023-10-16T10:52:00Z">
        <w:r w:rsidR="00564FFB">
          <w:rPr>
            <w:rFonts w:cs="Arial"/>
          </w:rPr>
          <w:t>1 June 2027</w:t>
        </w:r>
      </w:ins>
      <w:ins w:id="360" w:author="Creighton, Alan (Northern Powergrid)" w:date="2023-10-04T18:42:00Z">
        <w:del w:id="361" w:author="Antony Johnson (ESO)" w:date="2023-10-16T10:52:00Z">
          <w:r w:rsidRPr="000B6043" w:rsidDel="00564FFB">
            <w:rPr>
              <w:rFonts w:cs="Arial"/>
            </w:rPr>
            <w:delText>DDMMYY</w:delText>
          </w:r>
        </w:del>
        <w:r w:rsidRPr="000B6043">
          <w:rPr>
            <w:rFonts w:cs="Arial"/>
          </w:rPr>
          <w:t xml:space="preserve">, </w:t>
        </w:r>
      </w:ins>
      <w:ins w:id="362" w:author="Creighton, Alan (Northern Powergrid)" w:date="2023-10-04T18:43:00Z">
        <w:r w:rsidRPr="000B6043">
          <w:rPr>
            <w:rFonts w:cs="Arial"/>
          </w:rPr>
          <w:t xml:space="preserve">that are directly connected to the </w:t>
        </w:r>
      </w:ins>
      <w:proofErr w:type="spellStart"/>
      <w:ins w:id="363" w:author="Creighton, Alan (Northern Powergrid)" w:date="2023-10-04T18:42:00Z">
        <w:r w:rsidRPr="000B6043">
          <w:rPr>
            <w:rFonts w:cs="Arial"/>
          </w:rPr>
          <w:t>the</w:t>
        </w:r>
        <w:proofErr w:type="spellEnd"/>
        <w:r w:rsidRPr="000B6043">
          <w:rPr>
            <w:rFonts w:cs="Arial"/>
          </w:rPr>
          <w:t xml:space="preserve"> </w:t>
        </w:r>
      </w:ins>
      <w:proofErr w:type="spellStart"/>
      <w:ins w:id="364" w:author="Creighton, Alan (Northern Powergrid)" w:date="2023-10-04T18:43:00Z">
        <w:r w:rsidRPr="000B6043">
          <w:rPr>
            <w:rFonts w:cs="Arial"/>
            <w:b/>
            <w:bCs/>
          </w:rPr>
          <w:t>Subtransmission</w:t>
        </w:r>
        <w:proofErr w:type="spellEnd"/>
        <w:r w:rsidRPr="000B6043">
          <w:rPr>
            <w:rFonts w:cs="Arial"/>
            <w:b/>
            <w:bCs/>
          </w:rPr>
          <w:t xml:space="preserve"> System</w:t>
        </w:r>
        <w:r w:rsidRPr="000B6043">
          <w:rPr>
            <w:rFonts w:cs="Arial"/>
          </w:rPr>
          <w:t xml:space="preserve"> the </w:t>
        </w:r>
      </w:ins>
      <w:ins w:id="365" w:author="Creighton, Alan (Northern Powergrid)" w:date="2023-10-04T18:42:00Z">
        <w:r w:rsidRPr="000B6043">
          <w:rPr>
            <w:rFonts w:cs="Arial"/>
            <w:b/>
            <w:bCs/>
          </w:rPr>
          <w:t>Single Line Diagram</w:t>
        </w:r>
        <w:r w:rsidRPr="000B6043">
          <w:rPr>
            <w:rFonts w:cs="Arial"/>
          </w:rPr>
          <w:t xml:space="preserve"> shall show the connection between the </w:t>
        </w:r>
        <w:r w:rsidRPr="000B6043">
          <w:rPr>
            <w:rFonts w:cs="Arial"/>
            <w:b/>
            <w:bCs/>
          </w:rPr>
          <w:t>Embedded</w:t>
        </w:r>
        <w:r w:rsidRPr="000B6043">
          <w:rPr>
            <w:rFonts w:cs="Arial"/>
          </w:rPr>
          <w:t xml:space="preserve"> </w:t>
        </w:r>
        <w:r w:rsidRPr="000B6043">
          <w:rPr>
            <w:rFonts w:cs="Arial"/>
            <w:b/>
            <w:bCs/>
          </w:rPr>
          <w:t>Large Power Station</w:t>
        </w:r>
        <w:r w:rsidRPr="000B6043">
          <w:rPr>
            <w:rFonts w:cs="Arial"/>
          </w:rPr>
          <w:t xml:space="preserve"> to the </w:t>
        </w:r>
        <w:proofErr w:type="spellStart"/>
        <w:r w:rsidRPr="000B6043">
          <w:rPr>
            <w:rFonts w:cs="Arial"/>
            <w:b/>
            <w:bCs/>
          </w:rPr>
          <w:t>Subtransmission</w:t>
        </w:r>
        <w:proofErr w:type="spellEnd"/>
        <w:r w:rsidRPr="000B6043">
          <w:rPr>
            <w:rFonts w:cs="Arial"/>
            <w:b/>
            <w:bCs/>
          </w:rPr>
          <w:t xml:space="preserve"> </w:t>
        </w:r>
        <w:commentRangeStart w:id="366"/>
        <w:commentRangeStart w:id="367"/>
        <w:r w:rsidRPr="000B6043">
          <w:rPr>
            <w:rFonts w:cs="Arial"/>
            <w:b/>
            <w:bCs/>
          </w:rPr>
          <w:t>System</w:t>
        </w:r>
      </w:ins>
      <w:commentRangeEnd w:id="366"/>
      <w:ins w:id="368" w:author="Creighton, Alan (Northern Powergrid)" w:date="2023-10-04T18:56:00Z">
        <w:r w:rsidR="00E20DA8">
          <w:rPr>
            <w:rStyle w:val="CommentReference"/>
            <w:color w:val="auto"/>
            <w:lang w:val="en-GB"/>
          </w:rPr>
          <w:commentReference w:id="366"/>
        </w:r>
      </w:ins>
      <w:commentRangeEnd w:id="367"/>
      <w:r w:rsidR="00E9488E">
        <w:rPr>
          <w:rStyle w:val="CommentReference"/>
          <w:color w:val="auto"/>
          <w:lang w:val="en-GB"/>
        </w:rPr>
        <w:commentReference w:id="367"/>
      </w:r>
      <w:ins w:id="369" w:author="Creighton, Alan (Northern Powergrid)" w:date="2023-10-04T18:43:00Z">
        <w:r w:rsidRPr="000B6043">
          <w:rPr>
            <w:rFonts w:cs="Arial"/>
          </w:rPr>
          <w:t>.</w:t>
        </w:r>
      </w:ins>
    </w:p>
    <w:p w14:paraId="010B4B3E" w14:textId="03ACD3E9" w:rsidR="000B6043" w:rsidRDefault="000B6043">
      <w:pPr>
        <w:pStyle w:val="Level1Text"/>
        <w:ind w:firstLine="0"/>
        <w:jc w:val="both"/>
        <w:rPr>
          <w:ins w:id="370" w:author="Creighton, Alan (Northern Powergrid)" w:date="2023-10-04T18:41:00Z"/>
          <w:rFonts w:cs="Arial"/>
          <w:color w:val="000000" w:themeColor="text1"/>
        </w:rPr>
        <w:pPrChange w:id="371" w:author="Antony Johnson (ESO)" w:date="2023-10-16T10:53:00Z">
          <w:pPr>
            <w:pStyle w:val="Level1Text"/>
            <w:ind w:firstLine="0"/>
          </w:pPr>
        </w:pPrChange>
      </w:pPr>
      <w:ins w:id="372" w:author="Creighton, Alan (Northern Powergrid)" w:date="2023-10-04T18:44: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for its </w:t>
        </w:r>
        <w:r w:rsidRPr="000B6043">
          <w:rPr>
            <w:rFonts w:cs="Arial"/>
            <w:b/>
          </w:rPr>
          <w:t>Main Plant</w:t>
        </w:r>
        <w:r w:rsidRPr="000B6043">
          <w:rPr>
            <w:rFonts w:cs="Arial"/>
          </w:rPr>
          <w:t xml:space="preserve"> and </w:t>
        </w:r>
        <w:r w:rsidRPr="000B6043">
          <w:rPr>
            <w:rFonts w:cs="Arial"/>
            <w:b/>
          </w:rPr>
          <w:t>Apparatus</w:t>
        </w:r>
        <w:r w:rsidRPr="000B6043">
          <w:rPr>
            <w:rFonts w:cs="Arial"/>
          </w:rPr>
          <w:t xml:space="preserve"> had been concluded on or after </w:t>
        </w:r>
      </w:ins>
      <w:ins w:id="373" w:author="Antony Johnson (ESO)" w:date="2023-10-16T10:53:00Z">
        <w:r w:rsidR="00564FFB">
          <w:rPr>
            <w:rFonts w:cs="Arial"/>
          </w:rPr>
          <w:t>1 June 2027</w:t>
        </w:r>
      </w:ins>
      <w:ins w:id="374" w:author="Creighton, Alan (Northern Powergrid)" w:date="2023-10-04T18:44:00Z">
        <w:del w:id="375" w:author="Antony Johnson (ESO)" w:date="2023-10-16T10:53:00Z">
          <w:r w:rsidRPr="000B6043" w:rsidDel="00564FFB">
            <w:rPr>
              <w:rFonts w:cs="Arial"/>
            </w:rPr>
            <w:delText>DDMMYY</w:delText>
          </w:r>
        </w:del>
        <w:r w:rsidRPr="000B6043">
          <w:rPr>
            <w:rFonts w:cs="Arial"/>
          </w:rPr>
          <w:t xml:space="preserve">, that are not directly connected to the </w:t>
        </w:r>
        <w:proofErr w:type="spellStart"/>
        <w:r w:rsidRPr="000B6043">
          <w:rPr>
            <w:rFonts w:cs="Arial"/>
          </w:rPr>
          <w:t>the</w:t>
        </w:r>
        <w:proofErr w:type="spellEnd"/>
        <w:r w:rsidRPr="000B6043">
          <w:rPr>
            <w:rFonts w:cs="Arial"/>
          </w:rPr>
          <w:t xml:space="preserve"> </w:t>
        </w:r>
        <w:proofErr w:type="spellStart"/>
        <w:r w:rsidRPr="000B6043">
          <w:rPr>
            <w:rFonts w:cs="Arial"/>
            <w:b/>
            <w:bCs/>
          </w:rPr>
          <w:t>Subtransmission</w:t>
        </w:r>
        <w:proofErr w:type="spellEnd"/>
        <w:r w:rsidRPr="000B6043">
          <w:rPr>
            <w:rFonts w:cs="Arial"/>
            <w:b/>
            <w:bCs/>
          </w:rPr>
          <w:t xml:space="preserve"> System</w:t>
        </w:r>
      </w:ins>
      <w:ins w:id="376" w:author="Creighton, Alan (Northern Powergrid)" w:date="2023-10-04T19:02:00Z">
        <w:r w:rsidR="00373E5F">
          <w:rPr>
            <w:rFonts w:cs="Arial"/>
          </w:rPr>
          <w:t xml:space="preserve">, </w:t>
        </w:r>
      </w:ins>
      <w:ins w:id="377" w:author="Creighton, Alan (Northern Powergrid)" w:date="2023-10-04T18:44:00Z">
        <w:r w:rsidRPr="00373E5F">
          <w:rPr>
            <w:rFonts w:cs="Arial"/>
          </w:rPr>
          <w:t xml:space="preserve">the </w:t>
        </w:r>
        <w:r w:rsidRPr="00373E5F">
          <w:rPr>
            <w:rFonts w:cs="Arial"/>
            <w:b/>
            <w:bCs/>
          </w:rPr>
          <w:t>E</w:t>
        </w:r>
        <w:r w:rsidRPr="00373E5F">
          <w:rPr>
            <w:rFonts w:eastAsia="Calibri" w:cs="Arial"/>
            <w:b/>
            <w:bCs/>
            <w:snapToGrid/>
          </w:rPr>
          <w:t>mbedded</w:t>
        </w:r>
        <w:r w:rsidRPr="000B6043">
          <w:rPr>
            <w:rFonts w:eastAsia="Calibri" w:cs="Arial"/>
            <w:snapToGrid/>
            <w:sz w:val="22"/>
            <w:szCs w:val="22"/>
          </w:rPr>
          <w:t xml:space="preserve"> </w:t>
        </w:r>
        <w:r w:rsidRPr="000B6043">
          <w:rPr>
            <w:rFonts w:cs="Arial"/>
            <w:b/>
            <w:bCs/>
          </w:rPr>
          <w:t>Large Power Station</w:t>
        </w:r>
      </w:ins>
      <w:ins w:id="378" w:author="Creighton, Alan (Northern Powergrid)" w:date="2023-10-04T18:45:00Z">
        <w:r w:rsidRPr="000B6043">
          <w:rPr>
            <w:rFonts w:cs="Arial"/>
            <w:b/>
            <w:bCs/>
          </w:rPr>
          <w:t xml:space="preserve"> </w:t>
        </w:r>
      </w:ins>
      <w:ins w:id="379" w:author="Creighton, Alan (Northern Powergrid)" w:date="2023-10-04T18:44:00Z">
        <w:r w:rsidRPr="000B6043">
          <w:rPr>
            <w:rFonts w:cs="Arial"/>
          </w:rPr>
          <w:t xml:space="preserve">shall </w:t>
        </w:r>
      </w:ins>
      <w:ins w:id="380" w:author="Creighton, Alan (Northern Powergrid)" w:date="2023-10-04T18:45:00Z">
        <w:r w:rsidRPr="000B6043">
          <w:rPr>
            <w:rFonts w:cs="Arial"/>
          </w:rPr>
          <w:t xml:space="preserve">be </w:t>
        </w:r>
      </w:ins>
      <w:ins w:id="381" w:author="Creighton, Alan (Northern Powergrid)" w:date="2023-10-04T18:44:00Z">
        <w:r w:rsidRPr="000B6043">
          <w:rPr>
            <w:rFonts w:cs="Arial"/>
          </w:rPr>
          <w:t>show</w:t>
        </w:r>
      </w:ins>
      <w:ins w:id="382" w:author="Creighton, Alan (Northern Powergrid)" w:date="2023-10-04T18:45:00Z">
        <w:r w:rsidRPr="000B6043">
          <w:rPr>
            <w:rFonts w:cs="Arial"/>
          </w:rPr>
          <w:t>n as</w:t>
        </w:r>
      </w:ins>
      <w:ins w:id="383" w:author="Creighton, Alan (Northern Powergrid)" w:date="2023-10-04T18:42:00Z">
        <w:r w:rsidRPr="000B6043">
          <w:rPr>
            <w:rFonts w:cs="Arial"/>
          </w:rPr>
          <w:t xml:space="preserve"> an electrical equivalent</w:t>
        </w:r>
      </w:ins>
      <w:ins w:id="384" w:author="Creighton, Alan (Northern Powergrid)" w:date="2023-10-04T18:45:00Z">
        <w:r w:rsidRPr="000B6043">
          <w:rPr>
            <w:rFonts w:cs="Arial"/>
          </w:rPr>
          <w:t xml:space="preserve"> at the point of connection to the </w:t>
        </w:r>
        <w:proofErr w:type="spellStart"/>
        <w:r w:rsidRPr="000B6043">
          <w:rPr>
            <w:rFonts w:cs="Arial"/>
            <w:b/>
            <w:bCs/>
          </w:rPr>
          <w:t>Subtransmission</w:t>
        </w:r>
        <w:proofErr w:type="spellEnd"/>
        <w:r w:rsidRPr="000B6043">
          <w:rPr>
            <w:rFonts w:cs="Arial"/>
            <w:b/>
            <w:bCs/>
          </w:rPr>
          <w:t xml:space="preserve"> </w:t>
        </w:r>
        <w:commentRangeStart w:id="385"/>
        <w:commentRangeStart w:id="386"/>
        <w:r w:rsidRPr="000B6043">
          <w:rPr>
            <w:rFonts w:cs="Arial"/>
            <w:b/>
            <w:bCs/>
          </w:rPr>
          <w:t>System</w:t>
        </w:r>
      </w:ins>
      <w:commentRangeEnd w:id="385"/>
      <w:ins w:id="387" w:author="Creighton, Alan (Northern Powergrid)" w:date="2023-10-04T18:58:00Z">
        <w:r w:rsidR="00E20DA8">
          <w:rPr>
            <w:rStyle w:val="CommentReference"/>
            <w:color w:val="auto"/>
            <w:lang w:val="en-GB"/>
          </w:rPr>
          <w:commentReference w:id="385"/>
        </w:r>
      </w:ins>
      <w:commentRangeEnd w:id="386"/>
      <w:r w:rsidR="00E9488E">
        <w:rPr>
          <w:rStyle w:val="CommentReference"/>
          <w:color w:val="auto"/>
          <w:lang w:val="en-GB"/>
        </w:rPr>
        <w:commentReference w:id="386"/>
      </w:r>
      <w:ins w:id="388" w:author="Creighton, Alan (Northern Powergrid)" w:date="2023-10-04T18:46:00Z">
        <w:r w:rsidRPr="000B6043">
          <w:rPr>
            <w:rFonts w:cs="Arial"/>
          </w:rPr>
          <w:t>.</w:t>
        </w:r>
      </w:ins>
    </w:p>
    <w:p w14:paraId="28E0B4D8" w14:textId="6BCF0BF9" w:rsidR="006C25CA" w:rsidRPr="00B35A41" w:rsidRDefault="006C25CA" w:rsidP="000B6043">
      <w:pPr>
        <w:pStyle w:val="Level1Text"/>
        <w:ind w:firstLine="0"/>
        <w:rPr>
          <w:rFonts w:cs="Arial"/>
          <w:color w:val="000000" w:themeColor="text1"/>
        </w:rPr>
      </w:pPr>
      <w:r w:rsidRPr="00B35A41">
        <w:rPr>
          <w:rFonts w:cs="Arial"/>
          <w:color w:val="000000" w:themeColor="text1"/>
        </w:rPr>
        <w:t xml:space="preserve">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run in separate sections; or</w:t>
      </w:r>
    </w:p>
    <w:p w14:paraId="788966FE" w14:textId="3CEE7066"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commentRangeStart w:id="389"/>
      <w:commentRangeStart w:id="390"/>
      <w:commentRangeStart w:id="391"/>
      <w:r w:rsidRPr="00B35A41">
        <w:rPr>
          <w:rFonts w:cs="Arial"/>
          <w:color w:val="000000" w:themeColor="text1"/>
        </w:rPr>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commentRangeEnd w:id="389"/>
      <w:r w:rsidR="004F5D04">
        <w:rPr>
          <w:rStyle w:val="CommentReference"/>
          <w:lang w:val="en-GB"/>
        </w:rPr>
        <w:commentReference w:id="389"/>
      </w:r>
      <w:commentRangeEnd w:id="390"/>
      <w:r w:rsidR="00666B6A">
        <w:rPr>
          <w:rStyle w:val="CommentReference"/>
          <w:lang w:val="en-GB"/>
        </w:rPr>
        <w:commentReference w:id="390"/>
      </w:r>
      <w:commentRangeEnd w:id="391"/>
      <w:r w:rsidR="00733A0A">
        <w:rPr>
          <w:rStyle w:val="CommentReference"/>
          <w:lang w:val="en-GB"/>
        </w:rPr>
        <w:commentReference w:id="391"/>
      </w:r>
    </w:p>
    <w:p w14:paraId="4A4109A5" w14:textId="77777777" w:rsidR="006C25CA" w:rsidRPr="00B35A41" w:rsidRDefault="006C25CA">
      <w:pPr>
        <w:pStyle w:val="Level2Text"/>
        <w:ind w:left="1145"/>
        <w:rPr>
          <w:rFonts w:cs="Arial"/>
          <w:color w:val="000000" w:themeColor="text1"/>
        </w:rPr>
        <w:pPrChange w:id="392" w:author="Creighton, Alan (Northern Powergrid)" w:date="2023-10-04T18:41:00Z">
          <w:pPr>
            <w:pStyle w:val="Level2Text"/>
          </w:pPr>
        </w:pPrChange>
      </w:pPr>
      <w:r w:rsidRPr="00B35A41">
        <w:rPr>
          <w:rFonts w:cs="Arial"/>
          <w:color w:val="000000" w:themeColor="text1"/>
        </w:rPr>
        <w:lastRenderedPageBreak/>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and also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pPr>
        <w:pStyle w:val="Level2Text"/>
        <w:ind w:left="1145"/>
        <w:rPr>
          <w:rFonts w:cs="Arial"/>
          <w:color w:val="000000" w:themeColor="text1"/>
        </w:rPr>
        <w:pPrChange w:id="393" w:author="Creighton, Alan (Northern Powergrid)" w:date="2023-10-04T18:41: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pPr>
        <w:pStyle w:val="Level2Text"/>
        <w:ind w:left="1145"/>
        <w:rPr>
          <w:rFonts w:cs="Arial"/>
          <w:color w:val="000000" w:themeColor="text1"/>
        </w:rPr>
        <w:pPrChange w:id="394" w:author="Creighton, Alan (Northern Powergrid)" w:date="2023-10-04T18:59: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6111EBF7" w14:textId="77777777" w:rsidR="003B0D60" w:rsidRDefault="0062242E">
      <w:pPr>
        <w:pStyle w:val="Level1Text"/>
        <w:ind w:firstLine="0"/>
        <w:rPr>
          <w:ins w:id="395" w:author="Antony Johnson (ESO)" w:date="2023-10-16T11:06:00Z"/>
          <w:rStyle w:val="ui-provider"/>
          <w:color w:val="auto"/>
        </w:rPr>
        <w:pPrChange w:id="396" w:author="Antony Johnson (ESO)" w:date="2023-10-16T11:07:00Z">
          <w:pPr>
            <w:pStyle w:val="Level1Text"/>
          </w:pPr>
        </w:pPrChange>
      </w:pPr>
      <w:del w:id="397" w:author="Antony Johnson (ESO)" w:date="2023-10-16T11:06:00Z">
        <w:r w:rsidDel="003B0D60">
          <w:rPr>
            <w:rStyle w:val="ui-provider"/>
          </w:rPr>
          <w:delText xml:space="preserve">In the case of any </w:delText>
        </w:r>
        <w:r w:rsidDel="003B0D60">
          <w:rPr>
            <w:rStyle w:val="Strong"/>
            <w:strike/>
          </w:rPr>
          <w:delText>Generator</w:delText>
        </w:r>
        <w:r w:rsidDel="003B0D60">
          <w:rPr>
            <w:rStyle w:val="ui-provider"/>
            <w:strike/>
          </w:rPr>
          <w:delText xml:space="preserve"> in respect of an</w:delText>
        </w:r>
        <w:r w:rsidDel="003B0D60">
          <w:rPr>
            <w:rStyle w:val="ui-provider"/>
          </w:rPr>
          <w:delText> </w:delText>
        </w:r>
        <w:r w:rsidDel="003B0D60">
          <w:rPr>
            <w:rStyle w:val="ui-provider"/>
            <w:sz w:val="15"/>
            <w:szCs w:val="15"/>
          </w:rPr>
          <w:delText>[MK1] [AJ(2] </w:delText>
        </w:r>
        <w:r w:rsidDel="003B0D60">
          <w:rPr>
            <w:rStyle w:val="Strong"/>
          </w:rPr>
          <w:delText>Embedded Large Power Station</w:delText>
        </w:r>
        <w:r w:rsidDel="003B0D60">
          <w:rPr>
            <w:rStyle w:val="ui-provider"/>
          </w:rPr>
          <w:delText xml:space="preserve"> where </w:delText>
        </w:r>
        <w:r w:rsidDel="003B0D60">
          <w:rPr>
            <w:rStyle w:val="Strong"/>
          </w:rPr>
          <w:delText>Purchase Contracts</w:delText>
        </w:r>
        <w:r w:rsidDel="003B0D60">
          <w:rPr>
            <w:rStyle w:val="ui-provider"/>
          </w:rPr>
          <w:delText xml:space="preserve"> for its </w:delText>
        </w:r>
        <w:r w:rsidDel="003B0D60">
          <w:rPr>
            <w:rStyle w:val="Strong"/>
          </w:rPr>
          <w:delText>Main Plant</w:delText>
        </w:r>
        <w:r w:rsidDel="003B0D60">
          <w:rPr>
            <w:rStyle w:val="ui-provider"/>
          </w:rPr>
          <w:delText xml:space="preserve"> and </w:delText>
        </w:r>
        <w:r w:rsidDel="003B0D60">
          <w:rPr>
            <w:rStyle w:val="Strong"/>
          </w:rPr>
          <w:delText>Apparatus</w:delText>
        </w:r>
        <w:r w:rsidDel="003B0D60">
          <w:rPr>
            <w:rStyle w:val="ui-provider"/>
          </w:rPr>
          <w:delText xml:space="preserve"> had been concluded on or after 010627 or where </w:delText>
        </w:r>
        <w:r w:rsidDel="003B0D60">
          <w:rPr>
            <w:rStyle w:val="Strong"/>
          </w:rPr>
          <w:delText>Purchase Contracts</w:delText>
        </w:r>
        <w:r w:rsidDel="003B0D60">
          <w:rPr>
            <w:rStyle w:val="ui-provider"/>
          </w:rPr>
          <w:delText xml:space="preserve"> relating to a </w:delText>
        </w:r>
        <w:r w:rsidDel="003B0D60">
          <w:rPr>
            <w:rStyle w:val="Strong"/>
          </w:rPr>
          <w:delText>Substantial Modification </w:delText>
        </w:r>
        <w:r w:rsidDel="003B0D60">
          <w:rPr>
            <w:rStyle w:val="ui-provider"/>
          </w:rPr>
          <w:delText>in respect of its</w:delText>
        </w:r>
        <w:r w:rsidDel="003B0D60">
          <w:rPr>
            <w:rStyle w:val="Strong"/>
          </w:rPr>
          <w:delText xml:space="preserve"> Main Plant </w:delText>
        </w:r>
        <w:r w:rsidDel="003B0D60">
          <w:rPr>
            <w:rStyle w:val="ui-provider"/>
          </w:rPr>
          <w:delText>and</w:delText>
        </w:r>
        <w:r w:rsidDel="003B0D60">
          <w:rPr>
            <w:rStyle w:val="Strong"/>
          </w:rPr>
          <w:delText xml:space="preserve"> Apparatus</w:delText>
        </w:r>
        <w:r w:rsidDel="003B0D60">
          <w:rPr>
            <w:rStyle w:val="ui-provider"/>
          </w:rPr>
          <w:delText xml:space="preserve"> had been concluded on or after 010627, </w:delText>
        </w:r>
        <w:r w:rsidDel="003B0D60">
          <w:rPr>
            <w:rStyle w:val="Strong"/>
          </w:rPr>
          <w:delText>The Company</w:delText>
        </w:r>
        <w:r w:rsidDel="003B0D60">
          <w:rPr>
            <w:rStyle w:val="ui-provider"/>
          </w:rPr>
          <w:delText xml:space="preserve"> (subject to the requirements of PC.A.2.2.2 above) may agree with the </w:delText>
        </w:r>
        <w:r w:rsidDel="003B0D60">
          <w:rPr>
            <w:rStyle w:val="Strong"/>
          </w:rPr>
          <w:delText>Network Operator</w:delText>
        </w:r>
        <w:r w:rsidDel="003B0D60">
          <w:rPr>
            <w:rStyle w:val="ui-provider"/>
          </w:rPr>
          <w:delText xml:space="preserve"> </w:delText>
        </w:r>
        <w:r w:rsidDel="003B0D60">
          <w:rPr>
            <w:rStyle w:val="ui-provider"/>
            <w:strike/>
          </w:rPr>
          <w:delText xml:space="preserve">and the </w:delText>
        </w:r>
        <w:r w:rsidDel="003B0D60">
          <w:rPr>
            <w:rStyle w:val="Strong"/>
            <w:strike/>
          </w:rPr>
          <w:delText>Generator</w:delText>
        </w:r>
        <w:r w:rsidDel="003B0D60">
          <w:rPr>
            <w:rStyle w:val="ui-provider"/>
          </w:rPr>
          <w:delText xml:space="preserve"> to an equivalent representation connection to the </w:delText>
        </w:r>
        <w:r w:rsidDel="003B0D60">
          <w:rPr>
            <w:rStyle w:val="Strong"/>
          </w:rPr>
          <w:delText xml:space="preserve">Subtransmission </w:delText>
        </w:r>
        <w:commentRangeStart w:id="398"/>
        <w:r w:rsidDel="003B0D60">
          <w:rPr>
            <w:rStyle w:val="Strong"/>
          </w:rPr>
          <w:delText>System</w:delText>
        </w:r>
      </w:del>
      <w:commentRangeEnd w:id="398"/>
      <w:r w:rsidR="003B0D60">
        <w:rPr>
          <w:rStyle w:val="CommentReference"/>
          <w:color w:val="auto"/>
          <w:lang w:val="en-GB"/>
        </w:rPr>
        <w:commentReference w:id="398"/>
      </w:r>
      <w:del w:id="399" w:author="Antony Johnson (ESO)" w:date="2023-10-16T11:06:00Z">
        <w:r w:rsidDel="003B0D60">
          <w:rPr>
            <w:rStyle w:val="ui-provider"/>
          </w:rPr>
          <w:delText>.</w:delText>
        </w:r>
      </w:del>
    </w:p>
    <w:p w14:paraId="59377581" w14:textId="0B79F753"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(i</w:t>
      </w:r>
      <w:r>
        <w:rPr>
          <w:rFonts w:cs="Arial"/>
          <w:color w:val="000000" w:themeColor="text1"/>
        </w:rPr>
        <w:t>.</w:t>
      </w:r>
      <w:r w:rsidRPr="00B35A41">
        <w:rPr>
          <w:rFonts w:cs="Arial"/>
          <w:color w:val="000000" w:themeColor="text1"/>
        </w:rPr>
        <w:t>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31D86B9A" w14:textId="686D6D0E" w:rsidR="0042721E" w:rsidRPr="00C6798B" w:rsidRDefault="006C25CA" w:rsidP="0042721E">
      <w:pPr>
        <w:pStyle w:val="Level1Text"/>
        <w:ind w:left="1843" w:firstLine="0"/>
        <w:jc w:val="both"/>
        <w:rPr>
          <w:ins w:id="400" w:author="Antony Johnson (ESO)" w:date="2023-08-31T10:53:00Z"/>
          <w:rFonts w:cs="Arial"/>
        </w:rPr>
      </w:pPr>
      <w:r w:rsidRPr="00B35A41">
        <w:rPr>
          <w:rFonts w:cs="Arial"/>
          <w:color w:val="000000" w:themeColor="text1"/>
        </w:rPr>
        <w:lastRenderedPageBreak/>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Similarly mutual values,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401" w:author="Antony Johnson (ESO)" w:date="2023-06-28T12:33:00Z">
        <w:r w:rsidR="00653AA5" w:rsidRPr="00651135">
          <w:rPr>
            <w:rFonts w:cs="Arial"/>
            <w:color w:val="000000" w:themeColor="text1"/>
          </w:rPr>
          <w:t xml:space="preserve"> </w:t>
        </w:r>
      </w:ins>
      <w:commentRangeStart w:id="402"/>
      <w:commentRangeStart w:id="403"/>
      <w:del w:id="404" w:author="Antony Johnson (ESO)" w:date="2023-10-16T11:05:00Z">
        <w:r w:rsidR="0042721E" w:rsidRPr="0001653F" w:rsidDel="004E7BB6">
          <w:rPr>
            <w:rFonts w:cs="Arial"/>
            <w:color w:val="000000" w:themeColor="text1"/>
          </w:rPr>
          <w:delText xml:space="preserve">In the case of </w:delText>
        </w:r>
        <w:r w:rsidR="0042721E" w:rsidRPr="0001653F" w:rsidDel="004E7BB6">
          <w:rPr>
            <w:rFonts w:cs="Arial"/>
          </w:rPr>
          <w:delText xml:space="preserve">any </w:delText>
        </w:r>
        <w:commentRangeStart w:id="405"/>
        <w:r w:rsidR="0042721E" w:rsidRPr="004E7BB6" w:rsidDel="004E7BB6">
          <w:rPr>
            <w:rFonts w:cs="Arial"/>
            <w:b/>
            <w:bCs/>
            <w:strike/>
          </w:rPr>
          <w:delText>Generator</w:delText>
        </w:r>
        <w:r w:rsidR="0042721E" w:rsidRPr="004E7BB6" w:rsidDel="004E7BB6">
          <w:rPr>
            <w:rFonts w:cs="Arial"/>
            <w:strike/>
          </w:rPr>
          <w:delText xml:space="preserve"> in respect of an</w:delText>
        </w:r>
        <w:r w:rsidR="0042721E" w:rsidRPr="0001653F" w:rsidDel="004E7BB6">
          <w:rPr>
            <w:rFonts w:cs="Arial"/>
          </w:rPr>
          <w:delText xml:space="preserve"> </w:delText>
        </w:r>
        <w:commentRangeEnd w:id="405"/>
        <w:r w:rsidR="00686D4F" w:rsidDel="004E7BB6">
          <w:rPr>
            <w:rStyle w:val="CommentReference"/>
            <w:color w:val="auto"/>
            <w:lang w:val="en-GB"/>
          </w:rPr>
          <w:commentReference w:id="405"/>
        </w:r>
        <w:r w:rsidR="0042721E" w:rsidRPr="0001653F" w:rsidDel="004E7BB6">
          <w:rPr>
            <w:rFonts w:cs="Arial"/>
            <w:b/>
            <w:bCs/>
          </w:rPr>
          <w:delText>Embedded Large Power Station</w:delText>
        </w:r>
        <w:r w:rsidR="0042721E" w:rsidRPr="0001653F" w:rsidDel="004E7BB6">
          <w:rPr>
            <w:rFonts w:cs="Arial"/>
          </w:rPr>
          <w:delText xml:space="preserve"> where </w:delText>
        </w:r>
        <w:r w:rsidR="0042721E" w:rsidRPr="0001653F" w:rsidDel="004E7BB6">
          <w:rPr>
            <w:rFonts w:cs="Arial"/>
            <w:b/>
            <w:bCs/>
          </w:rPr>
          <w:delText>Purchase Contracts</w:delText>
        </w:r>
        <w:r w:rsidR="0042721E" w:rsidRPr="0001653F" w:rsidDel="004E7BB6">
          <w:rPr>
            <w:rFonts w:cs="Arial"/>
          </w:rPr>
          <w:delText xml:space="preserve"> for its </w:delText>
        </w:r>
        <w:r w:rsidR="0042721E" w:rsidRPr="0001653F" w:rsidDel="004E7BB6">
          <w:rPr>
            <w:rFonts w:cs="Arial"/>
            <w:b/>
          </w:rPr>
          <w:delText>Main Plant</w:delText>
        </w:r>
        <w:r w:rsidR="0042721E" w:rsidRPr="0001653F" w:rsidDel="004E7BB6">
          <w:rPr>
            <w:rFonts w:cs="Arial"/>
          </w:rPr>
          <w:delText xml:space="preserve"> and </w:delText>
        </w:r>
        <w:r w:rsidR="0042721E" w:rsidRPr="0001653F" w:rsidDel="004E7BB6">
          <w:rPr>
            <w:rFonts w:cs="Arial"/>
            <w:b/>
          </w:rPr>
          <w:delText>Apparatus</w:delText>
        </w:r>
        <w:r w:rsidR="0042721E" w:rsidRPr="0001653F" w:rsidDel="004E7BB6">
          <w:rPr>
            <w:rFonts w:cs="Arial"/>
          </w:rPr>
          <w:delText xml:space="preserve"> had been concluded on or after DDMMYY or where </w:delText>
        </w:r>
        <w:r w:rsidR="0042721E" w:rsidRPr="0001653F" w:rsidDel="004E7BB6">
          <w:rPr>
            <w:rFonts w:cs="Arial"/>
            <w:b/>
            <w:bCs/>
          </w:rPr>
          <w:delText>Purchase Contracts</w:delText>
        </w:r>
        <w:r w:rsidR="0042721E" w:rsidRPr="0001653F" w:rsidDel="004E7BB6">
          <w:rPr>
            <w:rFonts w:cs="Arial"/>
          </w:rPr>
          <w:delText xml:space="preserve"> relating to a </w:delText>
        </w:r>
        <w:r w:rsidR="0042721E" w:rsidRPr="0001653F" w:rsidDel="004E7BB6">
          <w:rPr>
            <w:rFonts w:cs="Arial"/>
            <w:b/>
          </w:rPr>
          <w:delText xml:space="preserve">Substantial Modification </w:delText>
        </w:r>
        <w:r w:rsidR="0042721E" w:rsidRPr="0001653F" w:rsidDel="004E7BB6">
          <w:rPr>
            <w:rFonts w:cs="Arial"/>
            <w:bCs/>
          </w:rPr>
          <w:delText>in respect of its</w:delText>
        </w:r>
        <w:r w:rsidR="0042721E" w:rsidRPr="0001653F" w:rsidDel="004E7BB6">
          <w:rPr>
            <w:rFonts w:cs="Arial"/>
            <w:b/>
          </w:rPr>
          <w:delText xml:space="preserve"> Main Plant </w:delText>
        </w:r>
        <w:r w:rsidR="0042721E" w:rsidRPr="0001653F" w:rsidDel="004E7BB6">
          <w:rPr>
            <w:rFonts w:cs="Arial"/>
            <w:bCs/>
          </w:rPr>
          <w:delText>and</w:delText>
        </w:r>
        <w:r w:rsidR="0042721E" w:rsidRPr="0001653F" w:rsidDel="004E7BB6">
          <w:rPr>
            <w:rFonts w:cs="Arial"/>
            <w:b/>
          </w:rPr>
          <w:delText xml:space="preserve"> Apparatus</w:delText>
        </w:r>
        <w:r w:rsidR="0042721E" w:rsidRPr="0001653F" w:rsidDel="004E7BB6">
          <w:rPr>
            <w:rFonts w:cs="Arial"/>
          </w:rPr>
          <w:delText xml:space="preserve"> had been concluded on or after DDMMYY, </w:delText>
        </w:r>
        <w:r w:rsidR="0042721E" w:rsidRPr="0001653F" w:rsidDel="004E7BB6">
          <w:rPr>
            <w:rFonts w:cs="Arial"/>
            <w:b/>
            <w:bCs/>
          </w:rPr>
          <w:delText>The Company</w:delText>
        </w:r>
        <w:r w:rsidR="0042721E" w:rsidRPr="0001653F" w:rsidDel="004E7BB6">
          <w:rPr>
            <w:rFonts w:cs="Arial"/>
          </w:rPr>
          <w:delText xml:space="preserve"> (subject to the requirements of PC.A.2.2.2 above) may agree with the </w:delText>
        </w:r>
        <w:r w:rsidR="0042721E" w:rsidRPr="0001653F" w:rsidDel="004E7BB6">
          <w:rPr>
            <w:rFonts w:cs="Arial"/>
            <w:b/>
            <w:bCs/>
          </w:rPr>
          <w:delText>Network Operator</w:delText>
        </w:r>
        <w:r w:rsidR="0042721E" w:rsidRPr="0001653F" w:rsidDel="004E7BB6">
          <w:rPr>
            <w:rFonts w:cs="Arial"/>
          </w:rPr>
          <w:delText xml:space="preserve"> </w:delText>
        </w:r>
        <w:r w:rsidR="0042721E" w:rsidRPr="004E7BB6" w:rsidDel="004E7BB6">
          <w:rPr>
            <w:rFonts w:cs="Arial"/>
            <w:strike/>
            <w:highlight w:val="green"/>
          </w:rPr>
          <w:delText xml:space="preserve">and the </w:delText>
        </w:r>
        <w:r w:rsidR="0042721E" w:rsidRPr="004E7BB6" w:rsidDel="004E7BB6">
          <w:rPr>
            <w:rFonts w:cs="Arial"/>
            <w:b/>
            <w:bCs/>
            <w:strike/>
            <w:highlight w:val="green"/>
          </w:rPr>
          <w:delText>Generator</w:delText>
        </w:r>
        <w:r w:rsidR="0042721E" w:rsidRPr="0001653F" w:rsidDel="004E7BB6">
          <w:rPr>
            <w:rFonts w:cs="Arial"/>
          </w:rPr>
          <w:delText xml:space="preserve"> to an equivalent representation connection to the </w:delText>
        </w:r>
        <w:r w:rsidR="0042721E" w:rsidRPr="0001653F" w:rsidDel="004E7BB6">
          <w:rPr>
            <w:rFonts w:cs="Arial"/>
            <w:b/>
            <w:bCs/>
          </w:rPr>
          <w:delText>Subtransmission System</w:delText>
        </w:r>
        <w:r w:rsidR="0042721E" w:rsidRPr="0001653F" w:rsidDel="004E7BB6">
          <w:rPr>
            <w:rFonts w:cs="Arial"/>
          </w:rPr>
          <w:delText>.</w:delText>
        </w:r>
        <w:commentRangeEnd w:id="402"/>
        <w:r w:rsidR="00373E5F" w:rsidDel="004E7BB6">
          <w:rPr>
            <w:rStyle w:val="CommentReference"/>
            <w:color w:val="auto"/>
            <w:lang w:val="en-GB"/>
          </w:rPr>
          <w:commentReference w:id="402"/>
        </w:r>
        <w:commentRangeEnd w:id="403"/>
        <w:r w:rsidR="006B0581" w:rsidDel="004E7BB6">
          <w:rPr>
            <w:rStyle w:val="CommentReference"/>
            <w:color w:val="auto"/>
            <w:lang w:val="en-GB"/>
          </w:rPr>
          <w:commentReference w:id="403"/>
        </w:r>
      </w:del>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reactance (max, min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resistance (max, min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proofErr w:type="spellStart"/>
      <w:r w:rsidRPr="27786A84">
        <w:rPr>
          <w:rFonts w:cs="Arial"/>
          <w:b/>
          <w:bCs/>
          <w:color w:val="000000" w:themeColor="text1"/>
        </w:rPr>
        <w:t>Supergrid</w:t>
      </w:r>
      <w:proofErr w:type="spellEnd"/>
      <w:r w:rsidRPr="27786A84">
        <w:rPr>
          <w:rFonts w:cs="Arial"/>
          <w:b/>
          <w:bCs/>
          <w:color w:val="000000" w:themeColor="text1"/>
        </w:rPr>
        <w:t xml:space="preserve">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shall supply the following information:-</w:t>
      </w:r>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range</w:t>
      </w:r>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 step size</w:t>
      </w:r>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type: on load or off circuit</w:t>
      </w:r>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Impedance (if not directly earthed )</w:t>
      </w:r>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r w:rsidRPr="00B35A41">
        <w:rPr>
          <w:rFonts w:cs="Arial"/>
          <w:color w:val="000000" w:themeColor="text1"/>
        </w:rPr>
        <w:t>):-</w:t>
      </w:r>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breakers:-</w:t>
      </w:r>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w:t>
      </w:r>
      <w:proofErr w:type="spellStart"/>
      <w:r w:rsidRPr="00B35A41">
        <w:rPr>
          <w:rFonts w:cs="Arial"/>
          <w:color w:val="000000" w:themeColor="text1"/>
        </w:rPr>
        <w:t>etc</w:t>
      </w:r>
      <w:proofErr w:type="spellEnd"/>
      <w:r w:rsidRPr="00B35A41">
        <w:rPr>
          <w:rFonts w:cs="Arial"/>
          <w:color w:val="000000" w:themeColor="text1"/>
        </w:rPr>
        <w:t>):-</w:t>
      </w:r>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provided</w:t>
      </w:r>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proofErr w:type="spellStart"/>
      <w:r w:rsidRPr="00B35A41">
        <w:rPr>
          <w:rFonts w:cs="Arial"/>
          <w:b/>
          <w:color w:val="000000" w:themeColor="text1"/>
        </w:rPr>
        <w:t>Intertripping</w:t>
      </w:r>
      <w:proofErr w:type="spellEnd"/>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w:t>
      </w:r>
      <w:proofErr w:type="spellStart"/>
      <w:r w:rsidRPr="00B35A41">
        <w:rPr>
          <w:rFonts w:cs="Arial"/>
          <w:color w:val="000000" w:themeColor="text1"/>
        </w:rPr>
        <w:t>ie</w:t>
      </w:r>
      <w:proofErr w:type="spellEnd"/>
      <w:r w:rsidRPr="00B35A41">
        <w:rPr>
          <w:rFonts w:cs="Arial"/>
          <w:color w:val="000000" w:themeColor="text1"/>
        </w:rPr>
        <w:t>.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or;</w:t>
      </w:r>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capacitive and/or inductive rating or its operating range in MVAr;</w:t>
      </w:r>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details of any automatic control logic to enable operating characteristics to be determined;</w:t>
      </w:r>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provide:-</w:t>
      </w:r>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Connection node, </w:t>
      </w:r>
      <w:del w:id="406"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(iii)</w:t>
      </w:r>
      <w:r w:rsidRPr="00B35A41">
        <w:rPr>
          <w:rFonts w:cs="Arial"/>
          <w:color w:val="000000" w:themeColor="text1"/>
        </w:rPr>
        <w:tab/>
        <w:t xml:space="preserve">For Static Var Compensation equipment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Transformer winding type</w:t>
      </w:r>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takes into account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407"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follows:-</w:t>
      </w:r>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Maximum Export Capacity</w:t>
      </w:r>
      <w:r w:rsidRPr="00B35A41">
        <w:rPr>
          <w:rFonts w:cs="Arial"/>
          <w:color w:val="000000" w:themeColor="text1"/>
        </w:rPr>
        <w:t>;</w:t>
      </w:r>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PC.A.2.5.6(a) should be provided:-</w:t>
      </w:r>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 (ii) and (v);</w:t>
      </w:r>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step-up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r w:rsidRPr="00B35A41">
        <w:rPr>
          <w:rFonts w:cs="Arial"/>
          <w:color w:val="000000" w:themeColor="text1"/>
        </w:rPr>
        <w:t>p.u</w:t>
      </w:r>
      <w:proofErr w:type="spell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408"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data should be provided for the fault current contribution from each transformer at its high voltage terminals, assuming a fault at that location, as follows:-</w:t>
      </w:r>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409"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410"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a phase to phase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at</w:t>
      </w:r>
      <w:r>
        <w:rPr>
          <w:rFonts w:cs="Arial"/>
          <w:color w:val="auto"/>
        </w:rPr>
        <w:t>;</w:t>
      </w:r>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For each fault for which data is submitted, the data items listed under the following parts of PC.A.2.5.6(a) shall be provided:-</w:t>
      </w:r>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provided:-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w:t>
      </w:r>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PC.A.2.5.6(a) shall be provided:-</w:t>
      </w:r>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t>All of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all of the plant types being considered, shall be submitted. This data will, as a minimum, </w:t>
      </w:r>
      <w:del w:id="411"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It also contains rules on the data which generally apply:-</w:t>
      </w:r>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PC.A.2.5.1.(b);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root mean square of the pre-fault voltage at which the maximum fault currents were calculated;</w:t>
      </w:r>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(v)</w:t>
      </w:r>
      <w:r w:rsidRPr="00B35A41">
        <w:rPr>
          <w:rFonts w:cs="Arial"/>
          <w:color w:val="000000" w:themeColor="text1"/>
        </w:rPr>
        <w:tab/>
        <w:t xml:space="preserve">the positive sequence X/R ratio at the instant of fault;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above;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A continuous trace and a table showing the root mean square of the positive, negative and zero sequence components of the short circuit current between zero and 140ms at 10ms intervals;</w:t>
      </w:r>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Power Park Unit</w:t>
      </w:r>
      <w:r w:rsidRPr="00B35A41">
        <w:rPr>
          <w:rFonts w:cs="Arial"/>
          <w:color w:val="000000" w:themeColor="text1"/>
        </w:rPr>
        <w:t>;</w:t>
      </w:r>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in;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Power Park Unit</w:t>
      </w:r>
      <w:r w:rsidRPr="00B35A41">
        <w:rPr>
          <w:rFonts w:cs="Arial"/>
          <w:color w:val="000000" w:themeColor="text1"/>
        </w:rPr>
        <w:t>;</w:t>
      </w:r>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condition;</w:t>
      </w:r>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w:t>
      </w:r>
      <w:proofErr w:type="spellStart"/>
      <w:r w:rsidRPr="00B35A41">
        <w:rPr>
          <w:rFonts w:cs="Arial"/>
          <w:color w:val="000000" w:themeColor="text1"/>
        </w:rPr>
        <w:t>i</w:t>
      </w:r>
      <w:proofErr w:type="spellEnd"/>
      <w:r w:rsidRPr="00B35A41">
        <w:rPr>
          <w:rFonts w:cs="Arial"/>
          <w:color w:val="000000" w:themeColor="text1"/>
        </w:rPr>
        <w:t>)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412" w:name="_Toc211581640"/>
      <w:bookmarkStart w:id="413" w:name="_Toc503430255"/>
      <w:bookmarkStart w:id="414" w:name="_Toc441610257"/>
      <w:bookmarkStart w:id="415" w:name="_Toc132101493"/>
      <w:r w:rsidRPr="00B35A41">
        <w:rPr>
          <w:rFonts w:cs="Arial"/>
          <w:color w:val="000000" w:themeColor="text1"/>
        </w:rPr>
        <w:instrText>PC.A.3   GENERATING UNIT AND DC CONVERTER DATA</w:instrText>
      </w:r>
      <w:bookmarkEnd w:id="412"/>
      <w:bookmarkEnd w:id="413"/>
      <w:bookmarkEnd w:id="414"/>
      <w:bookmarkEnd w:id="415"/>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w:t>
      </w:r>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PC.A.3.2.2(c)(</w:t>
      </w:r>
      <w:proofErr w:type="spellStart"/>
      <w:r w:rsidRPr="00B35A41">
        <w:rPr>
          <w:rFonts w:cs="Arial"/>
          <w:color w:val="000000" w:themeColor="text1"/>
        </w:rPr>
        <w:t>i</w:t>
      </w:r>
      <w:proofErr w:type="spellEnd"/>
      <w:r w:rsidRPr="00B35A41">
        <w:rPr>
          <w:rFonts w:cs="Arial"/>
          <w:color w:val="000000" w:themeColor="text1"/>
        </w:rPr>
        <w:t>) and (ii) and PC.A.3.2.2(</w:t>
      </w:r>
      <w:proofErr w:type="spellStart"/>
      <w:r w:rsidRPr="00B35A41">
        <w:rPr>
          <w:rFonts w:cs="Arial"/>
          <w:color w:val="000000" w:themeColor="text1"/>
        </w:rPr>
        <w:t>i</w:t>
      </w:r>
      <w:proofErr w:type="spellEnd"/>
      <w:r w:rsidRPr="00B35A41">
        <w:rPr>
          <w:rFonts w:cs="Arial"/>
          <w:color w:val="000000" w:themeColor="text1"/>
        </w:rPr>
        <w:t xml:space="preserve">).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 xml:space="preserve"> Embedded</w:t>
      </w:r>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r w:rsidRPr="00B35A41">
        <w:rPr>
          <w:rFonts w:cs="Arial"/>
          <w:b/>
          <w:color w:val="000000" w:themeColor="text1"/>
        </w:rPr>
        <w:t>Embedded</w:t>
      </w:r>
      <w:r w:rsidRPr="00B35A41">
        <w:rPr>
          <w:rFonts w:cs="Arial"/>
          <w:color w:val="000000" w:themeColor="text1"/>
        </w:rPr>
        <w:t xml:space="preserve">  installations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1.</w:t>
      </w:r>
      <w:r w:rsidRPr="00B35A41">
        <w:rPr>
          <w:rFonts w:cs="Arial"/>
          <w:color w:val="000000" w:themeColor="text1"/>
        </w:rPr>
        <w:tab/>
        <w:t xml:space="preserve">A reference which is unique to each </w:t>
      </w:r>
      <w:r w:rsidRPr="00B35A41">
        <w:rPr>
          <w:rFonts w:cs="Arial"/>
          <w:b/>
          <w:color w:val="000000" w:themeColor="text1"/>
        </w:rPr>
        <w:t>Network Operator</w:t>
      </w:r>
      <w:r w:rsidRPr="00B35A41">
        <w:rPr>
          <w:rFonts w:cs="Arial"/>
          <w:color w:val="000000" w:themeColor="text1"/>
        </w:rPr>
        <w:t>;</w:t>
      </w:r>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Biomass;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brown coal/lignite;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gas;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gas;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coal;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oil;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shale;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peat;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Geothermal;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storage;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Hydro run-of-river and poundage;</w:t>
      </w:r>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reservoir;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Marine;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Nuclear;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renewable;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Solar;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Waste;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offshore;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Other;</w:t>
      </w:r>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together with a statement as to whether the generation forms part of a CHP scheme;</w:t>
      </w:r>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2007;</w:t>
      </w:r>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 2020,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lastRenderedPageBreak/>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Sodium Sulphur(Na-S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C32FE8" w:rsidRDefault="008D1F4C" w:rsidP="008D1F4C">
      <w:pPr>
        <w:widowControl/>
        <w:ind w:left="2880" w:firstLine="97"/>
        <w:rPr>
          <w:rFonts w:cs="Arial"/>
          <w:snapToGrid/>
          <w:color w:val="000000" w:themeColor="text1"/>
        </w:rPr>
      </w:pPr>
      <w:r w:rsidRPr="008C3F76">
        <w:rPr>
          <w:rFonts w:cs="Arial"/>
          <w:snapToGrid/>
          <w:color w:val="000000" w:themeColor="text1"/>
          <w:lang w:val="en-US"/>
        </w:rPr>
        <w:tab/>
      </w:r>
      <w:r w:rsidRPr="00C32FE8">
        <w:rPr>
          <w:rFonts w:cs="Arial"/>
          <w:snapToGrid/>
          <w:color w:val="000000" w:themeColor="text1"/>
        </w:rPr>
        <w:t>Vanadium Red-Oxide</w:t>
      </w:r>
    </w:p>
    <w:p w14:paraId="684D0DD6" w14:textId="77777777" w:rsidR="008D1F4C" w:rsidRPr="00C32FE8" w:rsidRDefault="008D1F4C" w:rsidP="008D1F4C">
      <w:pPr>
        <w:widowControl/>
        <w:ind w:left="2880" w:firstLine="97"/>
        <w:rPr>
          <w:rFonts w:cs="Arial"/>
          <w:snapToGrid/>
          <w:color w:val="000000" w:themeColor="text1"/>
        </w:rPr>
      </w:pPr>
      <w:r w:rsidRPr="00C32FE8">
        <w:rPr>
          <w:rFonts w:cs="Arial"/>
          <w:snapToGrid/>
          <w:color w:val="000000" w:themeColor="text1"/>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C32FE8">
        <w:rPr>
          <w:rFonts w:cs="Arial"/>
          <w:snapToGrid/>
          <w:color w:val="000000" w:themeColor="text1"/>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in MW;</w:t>
      </w:r>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power;</w:t>
      </w:r>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Where it generates electricity from wind or PV, the geographical location using either latitude or longitude or grid reference coordinates of the primary or higher voltage substation to which it connects;</w:t>
      </w:r>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set-point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a number of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lastRenderedPageBreak/>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416" w:name="_Toc503430257"/>
      <w:bookmarkStart w:id="417" w:name="_Toc441610259"/>
      <w:bookmarkStart w:id="418" w:name="_Toc132101495"/>
      <w:r w:rsidRPr="00B35A41">
        <w:rPr>
          <w:rFonts w:cs="Arial"/>
          <w:color w:val="000000" w:themeColor="text1"/>
        </w:rPr>
        <w:instrText>PART 2 - DETAILED PLANNING DATA</w:instrText>
      </w:r>
      <w:bookmarkEnd w:id="416"/>
      <w:bookmarkEnd w:id="417"/>
      <w:bookmarkEnd w:id="418"/>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419" w:name="_Toc211581653"/>
      <w:bookmarkStart w:id="420" w:name="_Toc503430258"/>
      <w:bookmarkStart w:id="421" w:name="_Toc441610260"/>
      <w:bookmarkStart w:id="422" w:name="_Toc132101496"/>
      <w:r w:rsidRPr="00B35A41">
        <w:rPr>
          <w:rFonts w:cs="Arial"/>
          <w:color w:val="000000" w:themeColor="text1"/>
        </w:rPr>
        <w:instrText>PC.A.5   GENERATING UNIT, POWER PARK MODULE, DC CONVERTER AND OTSDUW PLANT AND APPARATUS DATA</w:instrText>
      </w:r>
      <w:bookmarkEnd w:id="419"/>
      <w:bookmarkEnd w:id="420"/>
      <w:bookmarkEnd w:id="421"/>
      <w:bookmarkEnd w:id="422"/>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423"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a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424" w:name="_Toc503430262"/>
      <w:bookmarkStart w:id="425" w:name="_Toc441610264"/>
      <w:bookmarkStart w:id="426" w:name="_Toc132101500"/>
      <w:r w:rsidRPr="005900B1">
        <w:rPr>
          <w:rFonts w:cs="Arial"/>
          <w:color w:val="000000" w:themeColor="text1"/>
        </w:rPr>
        <w:instrText>APPENDIX B - SINGLE LINE DIAGRAMS</w:instrText>
      </w:r>
      <w:bookmarkEnd w:id="424"/>
      <w:bookmarkEnd w:id="425"/>
      <w:bookmarkEnd w:id="426"/>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commentRangeStart w:id="427"/>
      <w:commentRangeStart w:id="428"/>
      <w:r w:rsidRPr="005900B1">
        <w:rPr>
          <w:rFonts w:cs="Arial"/>
          <w:color w:val="000000" w:themeColor="text1"/>
        </w:rPr>
        <w:t>a</w:t>
      </w:r>
      <w:commentRangeEnd w:id="427"/>
      <w:r w:rsidR="00745E89">
        <w:rPr>
          <w:rStyle w:val="CommentReference"/>
          <w:color w:val="auto"/>
          <w:lang w:val="en-GB"/>
        </w:rPr>
        <w:commentReference w:id="427"/>
      </w:r>
      <w:commentRangeEnd w:id="428"/>
      <w:r w:rsidR="00774D2E">
        <w:rPr>
          <w:rStyle w:val="CommentReference"/>
          <w:color w:val="auto"/>
          <w:lang w:val="en-GB"/>
        </w:rPr>
        <w:commentReference w:id="428"/>
      </w:r>
      <w:del w:id="429" w:author="Antony Johnson (ESO)" w:date="2023-10-16T11:08:00Z">
        <w:r w:rsidRPr="005900B1" w:rsidDel="00677CE8">
          <w:rPr>
            <w:rFonts w:cs="Arial"/>
            <w:color w:val="000000" w:themeColor="text1"/>
          </w:rPr>
          <w:delText>n</w:delText>
        </w:r>
      </w:del>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w:t>
      </w:r>
      <w:commentRangeStart w:id="430"/>
      <w:commentRangeStart w:id="431"/>
      <w:r w:rsidRPr="005900B1">
        <w:rPr>
          <w:rFonts w:cs="Arial"/>
          <w:color w:val="000000" w:themeColor="text1"/>
        </w:rPr>
        <w:t>system</w:t>
      </w:r>
      <w:commentRangeEnd w:id="430"/>
      <w:r w:rsidR="00745E89">
        <w:rPr>
          <w:rStyle w:val="CommentReference"/>
          <w:color w:val="auto"/>
          <w:lang w:val="en-GB"/>
        </w:rPr>
        <w:commentReference w:id="430"/>
      </w:r>
      <w:commentRangeEnd w:id="431"/>
      <w:r w:rsidR="004E7B41">
        <w:rPr>
          <w:rStyle w:val="CommentReference"/>
          <w:color w:val="auto"/>
          <w:lang w:val="en-GB"/>
        </w:rPr>
        <w:commentReference w:id="431"/>
      </w:r>
      <w:r w:rsidRPr="005900B1">
        <w:rPr>
          <w:rFonts w:cs="Arial"/>
          <w:color w:val="000000" w:themeColor="text1"/>
        </w:rPr>
        <w:t>.</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a number of actual </w:t>
      </w:r>
      <w:r w:rsidRPr="005900B1">
        <w:rPr>
          <w:rFonts w:cs="Arial"/>
          <w:b/>
          <w:color w:val="000000" w:themeColor="text1"/>
        </w:rPr>
        <w:t>Power Park Units</w:t>
      </w:r>
      <w:r w:rsidRPr="005900B1">
        <w:rPr>
          <w:rFonts w:cs="Arial"/>
          <w:color w:val="000000" w:themeColor="text1"/>
        </w:rPr>
        <w:t xml:space="preserve"> of the same type </w:t>
      </w:r>
      <w:proofErr w:type="spellStart"/>
      <w:r w:rsidRPr="005900B1">
        <w:rPr>
          <w:rFonts w:cs="Arial"/>
          <w:color w:val="000000" w:themeColor="text1"/>
        </w:rPr>
        <w:t>ie</w:t>
      </w:r>
      <w:proofErr w:type="spellEnd"/>
      <w:r w:rsidRPr="005900B1">
        <w:rPr>
          <w:rFonts w:cs="Arial"/>
          <w:color w:val="000000" w:themeColor="text1"/>
        </w:rPr>
        <w:t xml:space="preserv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all of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432"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433"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Balancing Mechanism</w:t>
      </w:r>
      <w:r w:rsidRPr="00BF2CC8">
        <w:t>;</w:t>
      </w:r>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434" w:name="_DV_M627"/>
      <w:bookmarkEnd w:id="434"/>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435" w:author="Antony Johnson (ESO)" w:date="2023-06-26T11:40:00Z"/>
          <w:rFonts w:cs="Arial"/>
        </w:rPr>
      </w:pPr>
    </w:p>
    <w:p w14:paraId="4B08AD0B" w14:textId="527BFA7A" w:rsidR="00110EFF" w:rsidRDefault="00B97BBA" w:rsidP="00070786">
      <w:pPr>
        <w:widowControl/>
        <w:rPr>
          <w:ins w:id="436"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437" w:author="Antony Johnson" w:date="2022-10-13T15:39:00Z">
        <w:del w:id="438"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439" w:author="Antony Johnson (ESO)" w:date="2023-06-26T12:26:00Z">
        <w:r w:rsidDel="002E7DCD">
          <w:rPr>
            <w:rFonts w:cs="Arial"/>
          </w:rPr>
          <w:delText xml:space="preserve"> a</w:delText>
        </w:r>
      </w:del>
      <w:r>
        <w:rPr>
          <w:rFonts w:cs="Arial"/>
        </w:rPr>
        <w:t xml:space="preserve"> </w:t>
      </w:r>
      <w:r w:rsidRPr="00225B9A">
        <w:rPr>
          <w:rFonts w:cs="Arial"/>
          <w:b/>
        </w:rPr>
        <w:t>Power Station</w:t>
      </w:r>
      <w:ins w:id="440"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441"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442"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443"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444" w:author="Antony Johnson (ESO)" w:date="2023-06-26T12:37:00Z"/>
          <w:color w:val="auto"/>
        </w:rPr>
      </w:pPr>
      <w:del w:id="445"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446"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447" w:name="_DV_M625"/>
      <w:bookmarkEnd w:id="447"/>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448" w:name="_DV_M626"/>
      <w:bookmarkEnd w:id="448"/>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Balancing Mechanism</w:t>
      </w:r>
      <w:r w:rsidRPr="008038B2">
        <w:rPr>
          <w:rFonts w:cs="Arial"/>
        </w:rPr>
        <w:t>;</w:t>
      </w:r>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449"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450"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202B166C"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451" w:author="Antony Johnson (ESO)" w:date="2023-08-31T11:09:00Z">
        <w:r w:rsidR="00855C3C">
          <w:rPr>
            <w:rFonts w:cs="Arial"/>
            <w:color w:val="auto"/>
            <w:lang w:val="en-GB"/>
          </w:rPr>
          <w:t xml:space="preserve"> </w:t>
        </w:r>
      </w:ins>
      <w:ins w:id="452" w:author="Antony Johnson (ESO)" w:date="2023-08-31T11:10:00Z">
        <w:r w:rsidR="009737F4">
          <w:rPr>
            <w:rFonts w:cs="Arial"/>
            <w:color w:val="auto"/>
            <w:lang w:val="en-GB"/>
          </w:rPr>
          <w:t>in the case of a</w:t>
        </w:r>
      </w:ins>
      <w:ins w:id="453"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454" w:author="Antony Johnson (ESO)" w:date="2023-08-31T11:09:00Z">
        <w:r w:rsidR="00855C3C" w:rsidRPr="00B11928">
          <w:rPr>
            <w:rFonts w:cs="Arial"/>
            <w:b/>
          </w:rPr>
          <w:t>Power Station</w:t>
        </w:r>
        <w:r w:rsidR="00855C3C" w:rsidRPr="00B11928">
          <w:rPr>
            <w:rFonts w:cs="Arial"/>
          </w:rPr>
          <w:t xml:space="preserve"> </w:t>
        </w:r>
      </w:ins>
      <w:ins w:id="455" w:author="Antony Johnson (ESO)" w:date="2023-08-31T11:10:00Z">
        <w:r w:rsidR="00330990">
          <w:rPr>
            <w:rFonts w:cs="Arial"/>
          </w:rPr>
          <w:t>w</w:t>
        </w:r>
      </w:ins>
      <w:ins w:id="456" w:author="Antony Johnson (ESO)" w:date="2023-09-26T15:30:00Z">
        <w:r w:rsidR="00E269F9">
          <w:rPr>
            <w:rFonts w:cs="Arial"/>
          </w:rPr>
          <w:t>h</w:t>
        </w:r>
      </w:ins>
      <w:ins w:id="457" w:author="Antony Johnson (ESO)" w:date="2023-08-31T11:11:00Z">
        <w:r w:rsidR="00330990">
          <w:rPr>
            <w:rFonts w:cs="Arial"/>
          </w:rPr>
          <w:t>ere</w:t>
        </w:r>
      </w:ins>
      <w:ins w:id="458"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w:t>
        </w:r>
      </w:ins>
      <w:ins w:id="459" w:author="Antony Johnson (ESO)" w:date="2023-10-16T11:13:00Z">
        <w:r w:rsidR="008A3F30">
          <w:rPr>
            <w:rFonts w:cs="Arial"/>
          </w:rPr>
          <w:t>1</w:t>
        </w:r>
        <w:r w:rsidR="008A3F30" w:rsidRPr="008A3F30">
          <w:rPr>
            <w:rFonts w:cs="Arial"/>
            <w:vertAlign w:val="superscript"/>
            <w:rPrChange w:id="460" w:author="Antony Johnson (ESO)" w:date="2023-10-16T11:13:00Z">
              <w:rPr>
                <w:rFonts w:cs="Arial"/>
              </w:rPr>
            </w:rPrChange>
          </w:rPr>
          <w:t>st</w:t>
        </w:r>
        <w:r w:rsidR="008A3F30">
          <w:rPr>
            <w:rFonts w:cs="Arial"/>
          </w:rPr>
          <w:t xml:space="preserve"> June 2027 </w:t>
        </w:r>
      </w:ins>
      <w:ins w:id="461" w:author="Antony Johnson (ESO)" w:date="2023-08-31T11:09:00Z">
        <w:r w:rsidR="00855C3C" w:rsidRPr="00B11928">
          <w:rPr>
            <w:rFonts w:cs="Arial"/>
          </w:rPr>
          <w:t>and</w:t>
        </w:r>
      </w:ins>
      <w:ins w:id="462"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463" w:author="Antony Johnson (ESO)" w:date="2023-06-26T12:59:00Z">
        <w:r w:rsidR="00986783">
          <w:rPr>
            <w:rFonts w:cs="Arial"/>
            <w:color w:val="auto"/>
            <w:lang w:val="en-GB"/>
          </w:rPr>
          <w:t xml:space="preserve">  </w:t>
        </w:r>
      </w:ins>
      <w:ins w:id="464"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465" w:author="Antony Johnson (ESO)" w:date="2023-08-31T11:19:00Z">
        <w:r w:rsidR="0012739C" w:rsidRPr="0012739C">
          <w:rPr>
            <w:rFonts w:cs="Arial"/>
          </w:rPr>
          <w:t xml:space="preserve">in </w:t>
        </w:r>
      </w:ins>
      <w:ins w:id="466" w:author="Antony Johnson (ESO)" w:date="2023-08-31T11:20:00Z">
        <w:r w:rsidR="0012739C" w:rsidRPr="0012739C">
          <w:rPr>
            <w:rFonts w:cs="Arial"/>
          </w:rPr>
          <w:t>respect of an</w:t>
        </w:r>
        <w:r w:rsidR="0012739C">
          <w:rPr>
            <w:rFonts w:cs="Arial"/>
            <w:b/>
            <w:bCs/>
          </w:rPr>
          <w:t xml:space="preserve"> Embedded Large Power Station </w:t>
        </w:r>
      </w:ins>
      <w:ins w:id="467" w:author="Antony Johnson (ESO)" w:date="2023-08-31T11:17:00Z">
        <w:r w:rsidR="003C0EF7" w:rsidRPr="00E01C71">
          <w:rPr>
            <w:rFonts w:cs="Arial"/>
          </w:rPr>
          <w:t>w</w:t>
        </w:r>
        <w:r w:rsidR="003C0EF7" w:rsidRPr="00E91AEE">
          <w:rPr>
            <w:rFonts w:cs="Arial"/>
            <w:highlight w:val="green"/>
            <w:rPrChange w:id="468" w:author="Antony Johnson (ESO)" w:date="2023-09-26T15:30:00Z">
              <w:rPr>
                <w:rFonts w:cs="Arial"/>
              </w:rPr>
            </w:rPrChange>
          </w:rPr>
          <w:t>h</w:t>
        </w:r>
        <w:r w:rsidR="003C0EF7" w:rsidRPr="00E01C71">
          <w:rPr>
            <w:rFonts w:cs="Arial"/>
          </w:rPr>
          <w:t xml:space="preserve">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w:t>
        </w:r>
      </w:ins>
      <w:ins w:id="469" w:author="Antony Johnson (ESO)" w:date="2023-10-16T11:13:00Z">
        <w:r w:rsidR="00DB1A5A">
          <w:rPr>
            <w:rFonts w:cs="Arial"/>
          </w:rPr>
          <w:t>1</w:t>
        </w:r>
        <w:r w:rsidR="00DB1A5A" w:rsidRPr="00DB1A5A">
          <w:rPr>
            <w:rFonts w:cs="Arial"/>
            <w:vertAlign w:val="superscript"/>
            <w:rPrChange w:id="470" w:author="Antony Johnson (ESO)" w:date="2023-10-16T11:13:00Z">
              <w:rPr>
                <w:rFonts w:cs="Arial"/>
              </w:rPr>
            </w:rPrChange>
          </w:rPr>
          <w:t>st</w:t>
        </w:r>
        <w:r w:rsidR="00DB1A5A">
          <w:rPr>
            <w:rFonts w:cs="Arial"/>
          </w:rPr>
          <w:t xml:space="preserve"> June 2027</w:t>
        </w:r>
      </w:ins>
      <w:ins w:id="471" w:author="Antony Johnson (ESO)" w:date="2023-08-31T11:17:00Z">
        <w:r w:rsidR="003C0EF7" w:rsidRPr="00E01C71">
          <w:rPr>
            <w:rFonts w:cs="Arial"/>
          </w:rPr>
          <w:t xml:space="preserve"> </w:t>
        </w:r>
      </w:ins>
      <w:ins w:id="472" w:author="Antony Johnson (ESO)" w:date="2023-08-31T11:18:00Z">
        <w:r w:rsidR="003C0EF7">
          <w:rPr>
            <w:rFonts w:cs="Arial"/>
          </w:rPr>
          <w:t xml:space="preserve">or </w:t>
        </w:r>
      </w:ins>
      <w:ins w:id="473"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w:t>
        </w:r>
      </w:ins>
      <w:ins w:id="474" w:author="Antony Johnson (ESO)" w:date="2023-10-16T11:22:00Z">
        <w:r w:rsidR="00B86132">
          <w:rPr>
            <w:rFonts w:cs="Arial"/>
          </w:rPr>
          <w:t xml:space="preserve"> 1</w:t>
        </w:r>
        <w:r w:rsidR="00B86132" w:rsidRPr="00AE25B5">
          <w:rPr>
            <w:rFonts w:cs="Arial"/>
            <w:vertAlign w:val="superscript"/>
          </w:rPr>
          <w:t>st</w:t>
        </w:r>
        <w:r w:rsidR="00B86132">
          <w:rPr>
            <w:rFonts w:cs="Arial"/>
          </w:rPr>
          <w:t xml:space="preserve"> June 2027</w:t>
        </w:r>
      </w:ins>
      <w:ins w:id="475" w:author="Antony Johnson (ESO)" w:date="2023-06-29T18:08:00Z">
        <w:r w:rsidR="00255158">
          <w:rPr>
            <w:rFonts w:cs="Arial"/>
          </w:rPr>
          <w:t>,</w:t>
        </w:r>
      </w:ins>
      <w:ins w:id="476" w:author="Antony Johnson (ESO)" w:date="2023-06-26T13:00:00Z">
        <w:r w:rsidR="00986783">
          <w:rPr>
            <w:rFonts w:cs="Arial"/>
          </w:rPr>
          <w:t xml:space="preserve"> shall</w:t>
        </w:r>
      </w:ins>
      <w:ins w:id="477"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 xml:space="preserve">shall be continuously </w:t>
        </w:r>
      </w:ins>
      <w:ins w:id="478" w:author="Antony Johnson (ESO)" w:date="2023-09-26T15:25:00Z">
        <w:r w:rsidR="00C65329" w:rsidRPr="00E91AEE">
          <w:rPr>
            <w:rFonts w:cs="Arial"/>
            <w:color w:val="auto"/>
            <w:highlight w:val="green"/>
            <w:lang w:val="en-GB"/>
            <w:rPrChange w:id="479" w:author="Antony Johnson (ESO)" w:date="2023-09-26T15:30:00Z">
              <w:rPr>
                <w:rFonts w:cs="Arial"/>
                <w:color w:val="auto"/>
                <w:lang w:val="en-GB"/>
              </w:rPr>
            </w:rPrChange>
          </w:rPr>
          <w:t>staffed</w:t>
        </w:r>
      </w:ins>
      <w:commentRangeStart w:id="480"/>
      <w:commentRangeStart w:id="481"/>
      <w:commentRangeStart w:id="482"/>
      <w:commentRangeEnd w:id="480"/>
      <w:ins w:id="483" w:author="Antony Johnson (ESO)" w:date="2023-09-26T15:15:00Z">
        <w:r w:rsidR="00F35066" w:rsidRPr="00E91AEE">
          <w:rPr>
            <w:rStyle w:val="CommentReference"/>
            <w:color w:val="auto"/>
            <w:highlight w:val="green"/>
            <w:lang w:val="en-GB"/>
            <w:rPrChange w:id="484" w:author="Antony Johnson (ESO)" w:date="2023-09-26T15:30:00Z">
              <w:rPr>
                <w:rStyle w:val="CommentReference"/>
                <w:color w:val="auto"/>
                <w:lang w:val="en-GB"/>
              </w:rPr>
            </w:rPrChange>
          </w:rPr>
          <w:commentReference w:id="480"/>
        </w:r>
      </w:ins>
      <w:commentRangeEnd w:id="481"/>
      <w:r w:rsidR="00666B6A">
        <w:rPr>
          <w:rStyle w:val="CommentReference"/>
          <w:color w:val="auto"/>
          <w:lang w:val="en-GB"/>
        </w:rPr>
        <w:commentReference w:id="481"/>
      </w:r>
      <w:commentRangeEnd w:id="482"/>
      <w:r w:rsidR="008A3F30">
        <w:rPr>
          <w:rStyle w:val="CommentReference"/>
          <w:color w:val="auto"/>
          <w:lang w:val="en-GB"/>
        </w:rPr>
        <w:commentReference w:id="482"/>
      </w:r>
      <w:ins w:id="485" w:author="Antony Johnson (ESO)" w:date="2023-06-26T13:02:00Z">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r w:rsidRPr="005E534E">
        <w:rPr>
          <w:b/>
        </w:rPr>
        <w:t>Participants</w:t>
      </w:r>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486" w:author="Antony Johnson (ESO)" w:date="2023-06-26T12:55:00Z">
        <w:r w:rsidDel="00772162">
          <w:rPr>
            <w:rFonts w:cs="Arial"/>
          </w:rPr>
          <w:delText xml:space="preserve"> a</w:delText>
        </w:r>
      </w:del>
      <w:r>
        <w:rPr>
          <w:rFonts w:cs="Arial"/>
        </w:rPr>
        <w:t xml:space="preserve"> </w:t>
      </w:r>
      <w:r w:rsidRPr="00216A9D">
        <w:rPr>
          <w:rFonts w:cs="Arial"/>
          <w:b/>
        </w:rPr>
        <w:t>Power Station</w:t>
      </w:r>
      <w:ins w:id="487"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488"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lastRenderedPageBreak/>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489" w:name="_Toc523742713"/>
      <w:bookmarkStart w:id="490" w:name="_Toc333226556"/>
      <w:bookmarkStart w:id="491" w:name="_Toc503448321"/>
      <w:r>
        <w:rPr>
          <w:color w:val="auto"/>
        </w:rPr>
        <w:instrText>BC1.2   OBJECTIVE</w:instrText>
      </w:r>
      <w:bookmarkEnd w:id="489"/>
      <w:bookmarkEnd w:id="490"/>
      <w:bookmarkEnd w:id="491"/>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Units  </w:t>
      </w:r>
      <w:r>
        <w:rPr>
          <w:color w:val="auto"/>
        </w:rPr>
        <w:t xml:space="preserve">and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w:t>
      </w:r>
      <w:proofErr w:type="spellStart"/>
      <w:r>
        <w:t>i</w:t>
      </w:r>
      <w:proofErr w:type="spellEnd"/>
      <w:r>
        <w:t>)</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5AD384AC" w:rsidR="009B1B1C" w:rsidRDefault="00E103A8" w:rsidP="002D49EB">
      <w:pPr>
        <w:pStyle w:val="Level2Text"/>
        <w:tabs>
          <w:tab w:val="clear" w:pos="1843"/>
          <w:tab w:val="left" w:pos="1418"/>
        </w:tabs>
        <w:ind w:left="1418" w:hanging="1843"/>
        <w:jc w:val="both"/>
      </w:pPr>
      <w:ins w:id="492" w:author="Antony Johnson" w:date="2022-10-13T16:04:00Z">
        <w:r>
          <w:rPr>
            <w:b/>
            <w:bCs/>
          </w:rPr>
          <w:tab/>
        </w:r>
      </w:ins>
      <w:ins w:id="493" w:author="Antony Johnson" w:date="2022-10-13T16:08:00Z">
        <w:r w:rsidR="004F1E73" w:rsidRPr="002D49EB">
          <w:rPr>
            <w:b/>
            <w:bCs/>
          </w:rPr>
          <w:t>Gener</w:t>
        </w:r>
      </w:ins>
      <w:ins w:id="494" w:author="Antony Johnson (ESO)" w:date="2023-08-31T11:22:00Z">
        <w:r w:rsidR="00247402" w:rsidRPr="002D49EB">
          <w:rPr>
            <w:b/>
            <w:bCs/>
          </w:rPr>
          <w:t>ators</w:t>
        </w:r>
        <w:r w:rsidR="00247402">
          <w:t xml:space="preserve"> in respect of</w:t>
        </w:r>
      </w:ins>
      <w:ins w:id="495" w:author="Antony Johnson (ESO)" w:date="2023-08-31T11:23:00Z">
        <w:r w:rsidR="00247402">
          <w:t xml:space="preserve"> </w:t>
        </w:r>
      </w:ins>
      <w:ins w:id="496" w:author="Antony Johnson (ESO)" w:date="2023-08-31T11:24:00Z">
        <w:r w:rsidR="002D49EB" w:rsidRPr="002D49EB">
          <w:rPr>
            <w:b/>
            <w:bCs/>
          </w:rPr>
          <w:t>Embedded</w:t>
        </w:r>
        <w:r w:rsidR="002D49EB">
          <w:t xml:space="preserve"> </w:t>
        </w:r>
      </w:ins>
      <w:ins w:id="497" w:author="Antony Johnson (ESO)" w:date="2023-08-31T11:23:00Z">
        <w:r w:rsidR="00247402" w:rsidRPr="002D49EB">
          <w:rPr>
            <w:b/>
            <w:bCs/>
          </w:rPr>
          <w:t>Large</w:t>
        </w:r>
        <w:r w:rsidR="00247402">
          <w:t xml:space="preserve"> </w:t>
        </w:r>
      </w:ins>
      <w:ins w:id="498" w:author="Antony Johnson (ESO)" w:date="2023-08-31T11:22:00Z">
        <w:r w:rsidR="00247402" w:rsidRPr="00E01C71">
          <w:rPr>
            <w:rFonts w:cs="Arial"/>
            <w:b/>
          </w:rPr>
          <w:t>Power Station</w:t>
        </w:r>
      </w:ins>
      <w:ins w:id="499" w:author="Antony Johnson (ESO)" w:date="2023-08-31T11:25:00Z">
        <w:r w:rsidR="002D49EB">
          <w:rPr>
            <w:rFonts w:cs="Arial"/>
            <w:b/>
          </w:rPr>
          <w:t>s</w:t>
        </w:r>
      </w:ins>
      <w:ins w:id="500" w:author="Antony Johnson (ESO)" w:date="2023-08-31T11:22:00Z">
        <w:r w:rsidR="00247402" w:rsidRPr="00E01C71">
          <w:rPr>
            <w:rFonts w:cs="Arial"/>
          </w:rPr>
          <w:t xml:space="preserve"> where </w:t>
        </w:r>
        <w:r w:rsidR="00247402" w:rsidRPr="00E01C71">
          <w:rPr>
            <w:rFonts w:cs="Arial"/>
            <w:b/>
            <w:bCs/>
          </w:rPr>
          <w:t>Purchase Contracts</w:t>
        </w:r>
        <w:r w:rsidR="00247402" w:rsidRPr="00E01C71">
          <w:rPr>
            <w:rFonts w:cs="Arial"/>
          </w:rPr>
          <w:t xml:space="preserve"> for its </w:t>
        </w:r>
        <w:r w:rsidR="00247402" w:rsidRPr="00E01C71">
          <w:rPr>
            <w:rFonts w:cs="Arial"/>
            <w:b/>
          </w:rPr>
          <w:t>Main Plant</w:t>
        </w:r>
        <w:r w:rsidR="00247402" w:rsidRPr="00E01C71">
          <w:rPr>
            <w:rFonts w:cs="Arial"/>
          </w:rPr>
          <w:t xml:space="preserve"> and </w:t>
        </w:r>
        <w:r w:rsidR="00247402" w:rsidRPr="00E01C71">
          <w:rPr>
            <w:rFonts w:cs="Arial"/>
            <w:b/>
          </w:rPr>
          <w:t>Apparatus</w:t>
        </w:r>
        <w:r w:rsidR="00247402" w:rsidRPr="00E01C71">
          <w:rPr>
            <w:rFonts w:cs="Arial"/>
          </w:rPr>
          <w:t xml:space="preserve"> had been concluded on or after </w:t>
        </w:r>
      </w:ins>
      <w:ins w:id="501"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502" w:author="Antony Johnson (ESO)" w:date="2023-08-31T11:24:00Z">
        <w:r w:rsidR="002D49EB">
          <w:rPr>
            <w:rFonts w:cs="Arial"/>
          </w:rPr>
          <w:t xml:space="preserve">or </w:t>
        </w:r>
      </w:ins>
      <w:ins w:id="503" w:author="Antony Johnson (ESO)" w:date="2023-08-31T11:22:00Z">
        <w:r w:rsidR="00247402" w:rsidRPr="00E01C71">
          <w:rPr>
            <w:rFonts w:cs="Arial"/>
          </w:rPr>
          <w:t xml:space="preserve">where </w:t>
        </w:r>
        <w:r w:rsidR="00247402" w:rsidRPr="00E01C71">
          <w:rPr>
            <w:rFonts w:cs="Arial"/>
            <w:b/>
            <w:bCs/>
          </w:rPr>
          <w:t>Purchase Contracts</w:t>
        </w:r>
        <w:r w:rsidR="00247402" w:rsidRPr="00E01C71">
          <w:rPr>
            <w:rFonts w:cs="Arial"/>
          </w:rPr>
          <w:t xml:space="preserve"> relating to a </w:t>
        </w:r>
        <w:r w:rsidR="00247402" w:rsidRPr="00E01C71">
          <w:rPr>
            <w:rFonts w:cs="Arial"/>
            <w:b/>
          </w:rPr>
          <w:t>Substantial Modification</w:t>
        </w:r>
        <w:r w:rsidR="00247402">
          <w:rPr>
            <w:rFonts w:cs="Arial"/>
            <w:b/>
          </w:rPr>
          <w:t xml:space="preserve"> </w:t>
        </w:r>
        <w:r w:rsidR="00247402" w:rsidRPr="003859B8">
          <w:rPr>
            <w:rFonts w:cs="Arial"/>
            <w:bCs/>
          </w:rPr>
          <w:t>in respect of its</w:t>
        </w:r>
        <w:r w:rsidR="00247402">
          <w:rPr>
            <w:rFonts w:cs="Arial"/>
            <w:b/>
          </w:rPr>
          <w:t xml:space="preserve"> Main Plant </w:t>
        </w:r>
        <w:r w:rsidR="00247402" w:rsidRPr="003859B8">
          <w:rPr>
            <w:rFonts w:cs="Arial"/>
            <w:bCs/>
          </w:rPr>
          <w:t>and</w:t>
        </w:r>
        <w:r w:rsidR="00247402">
          <w:rPr>
            <w:rFonts w:cs="Arial"/>
            <w:b/>
          </w:rPr>
          <w:t xml:space="preserve"> Apparatus</w:t>
        </w:r>
        <w:r w:rsidR="00247402" w:rsidRPr="00E01C71">
          <w:rPr>
            <w:rFonts w:cs="Arial"/>
          </w:rPr>
          <w:t xml:space="preserve"> had been concluded on or after</w:t>
        </w:r>
      </w:ins>
      <w:ins w:id="504" w:author="Antony Johnson (ESO)" w:date="2023-10-16T11:22:00Z">
        <w:r w:rsidR="00B86132">
          <w:rPr>
            <w:rFonts w:cs="Arial"/>
          </w:rPr>
          <w:t xml:space="preserve"> 1</w:t>
        </w:r>
        <w:r w:rsidR="00B86132" w:rsidRPr="00AE25B5">
          <w:rPr>
            <w:rFonts w:cs="Arial"/>
            <w:vertAlign w:val="superscript"/>
          </w:rPr>
          <w:t>st</w:t>
        </w:r>
        <w:r w:rsidR="00B86132">
          <w:rPr>
            <w:rFonts w:cs="Arial"/>
          </w:rPr>
          <w:t xml:space="preserve"> June 2027</w:t>
        </w:r>
      </w:ins>
      <w:ins w:id="505" w:author="Antony Johnson (ESO)" w:date="2023-06-29T18:05:00Z">
        <w:r w:rsidR="00B23EC8">
          <w:rPr>
            <w:rFonts w:cs="Arial"/>
          </w:rPr>
          <w:t>,</w:t>
        </w:r>
      </w:ins>
      <w:ins w:id="506" w:author="Antony Johnson (ESO)" w:date="2023-06-26T13:12:00Z">
        <w:r w:rsidR="00EE60E0">
          <w:rPr>
            <w:rFonts w:cs="Arial"/>
          </w:rPr>
          <w:t xml:space="preserve"> shall be</w:t>
        </w:r>
      </w:ins>
      <w:ins w:id="507"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508" w:author="Antony Johnson (ESO)" w:date="2023-06-26T13:15:00Z">
        <w:r w:rsidR="00292048" w:rsidRPr="00AF7E2E">
          <w:rPr>
            <w:rFonts w:cs="Arial"/>
          </w:rPr>
          <w:t xml:space="preserve"> as provided for </w:t>
        </w:r>
        <w:r w:rsidR="00AF7E2E" w:rsidRPr="00AF7E2E">
          <w:rPr>
            <w:rFonts w:cs="Arial"/>
          </w:rPr>
          <w:t xml:space="preserve">in BC1.2(a) or </w:t>
        </w:r>
      </w:ins>
      <w:ins w:id="509" w:author="Antony Johnson (ESO)" w:date="2023-08-31T11:27:00Z">
        <w:r w:rsidR="00DE093B">
          <w:rPr>
            <w:rFonts w:cs="Arial"/>
          </w:rPr>
          <w:t>BC1.2</w:t>
        </w:r>
      </w:ins>
      <w:ins w:id="510" w:author="Antony Johnson (ESO)" w:date="2023-06-26T13:15:00Z">
        <w:r w:rsidR="00AF7E2E" w:rsidRPr="00AF7E2E">
          <w:rPr>
            <w:rFonts w:cs="Arial"/>
          </w:rPr>
          <w:t>(</w:t>
        </w:r>
        <w:commentRangeStart w:id="511"/>
        <w:commentRangeStart w:id="512"/>
        <w:r w:rsidR="00AF7E2E" w:rsidRPr="00AF7E2E">
          <w:rPr>
            <w:rFonts w:cs="Arial"/>
          </w:rPr>
          <w:t>b</w:t>
        </w:r>
      </w:ins>
      <w:commentRangeEnd w:id="511"/>
      <w:ins w:id="513" w:author="Antony Johnson (ESO)" w:date="2023-09-26T15:17:00Z">
        <w:r w:rsidR="00D658D1">
          <w:rPr>
            <w:rStyle w:val="CommentReference"/>
            <w:lang w:val="en-GB"/>
          </w:rPr>
          <w:commentReference w:id="511"/>
        </w:r>
      </w:ins>
      <w:commentRangeEnd w:id="512"/>
      <w:r w:rsidR="00666B6A">
        <w:rPr>
          <w:rStyle w:val="CommentReference"/>
          <w:lang w:val="en-GB"/>
        </w:rPr>
        <w:commentReference w:id="512"/>
      </w:r>
      <w:ins w:id="514" w:author="Antony Johnson (ESO)" w:date="2023-06-26T13:15:00Z">
        <w:r w:rsidR="00AF7E2E" w:rsidRPr="00AF7E2E">
          <w:rPr>
            <w:rFonts w:cs="Arial"/>
          </w:rPr>
          <w:t>)</w:t>
        </w:r>
      </w:ins>
      <w:ins w:id="515" w:author="Antony Johnson (ESO)" w:date="2023-06-26T13:14:00Z">
        <w:r w:rsidR="00D62BB0" w:rsidRPr="00D62BB0">
          <w:rPr>
            <w:rFonts w:cs="Arial"/>
          </w:rPr>
          <w:t>.</w:t>
        </w:r>
      </w:ins>
      <w:ins w:id="516" w:author="Antony Johnson (ESO)" w:date="2023-06-26T13:12:00Z">
        <w:r w:rsidR="00EE60E0">
          <w:rPr>
            <w:rFonts w:cs="Arial"/>
          </w:rPr>
          <w:t xml:space="preserve"> </w:t>
        </w:r>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517" w:name="_Toc516458338"/>
      <w:bookmarkStart w:id="518" w:name="_Toc523742717"/>
      <w:bookmarkStart w:id="519" w:name="_Toc333226560"/>
      <w:bookmarkStart w:id="520" w:name="_Toc503448325"/>
      <w:r>
        <w:rPr>
          <w:color w:val="auto"/>
        </w:rPr>
        <w:instrText xml:space="preserve">BC1.4.2   </w:instrText>
      </w:r>
      <w:bookmarkEnd w:id="517"/>
      <w:r>
        <w:rPr>
          <w:color w:val="auto"/>
        </w:rPr>
        <w:instrText>Day Ahead Submissions</w:instrText>
      </w:r>
      <w:bookmarkEnd w:id="518"/>
      <w:bookmarkEnd w:id="519"/>
      <w:bookmarkEnd w:id="520"/>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lastRenderedPageBreak/>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with the exception of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in respect of;</w:t>
      </w:r>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w:t>
      </w:r>
      <w:proofErr w:type="spellStart"/>
      <w:r>
        <w:t>i</w:t>
      </w:r>
      <w:proofErr w:type="spellEnd"/>
      <w:r>
        <w:t>)</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Stations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w:t>
      </w:r>
      <w:proofErr w:type="spellStart"/>
      <w:r>
        <w:t>i</w:t>
      </w:r>
      <w:proofErr w:type="spellEnd"/>
      <w:r>
        <w:t>)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lastRenderedPageBreak/>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521" w:author="Antony Johnson" w:date="2022-10-13T16:36:00Z">
        <w:del w:id="522" w:author="Antony Johnson (ESO)" w:date="2023-06-26T13:29:00Z">
          <w:r w:rsidR="001A2808" w:rsidRPr="001A2808" w:rsidDel="00FE6E0B">
            <w:rPr>
              <w:bCs/>
            </w:rPr>
            <w:delText>)</w:delText>
          </w:r>
        </w:del>
      </w:ins>
      <w:ins w:id="523"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Day </w:t>
      </w:r>
      <w:r>
        <w:t xml:space="preserve"> will be those submitted in accordance with BC2.5.3.1.</w:t>
      </w:r>
    </w:p>
    <w:p w14:paraId="6F7C46B1" w14:textId="77777777" w:rsidR="004B08C6" w:rsidRDefault="004B08C6" w:rsidP="004B08C6">
      <w:pPr>
        <w:pStyle w:val="Level2Text"/>
      </w:pPr>
      <w:r>
        <w:t>(f)</w:t>
      </w:r>
      <w:bookmarkStart w:id="524" w:name="_Hlt519331272"/>
      <w:bookmarkEnd w:id="524"/>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w:t>
      </w:r>
      <w:proofErr w:type="spellStart"/>
      <w:r>
        <w:t>i</w:t>
      </w:r>
      <w:proofErr w:type="spellEnd"/>
      <w:r>
        <w:t>)</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Appendix 1;</w:t>
      </w:r>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OC2.4.6;</w:t>
      </w:r>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BM Unit</w:t>
      </w:r>
      <w:r>
        <w:t>;</w:t>
      </w:r>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BM Unit Data</w:t>
      </w:r>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1;</w:t>
      </w:r>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1;</w:t>
      </w:r>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525" w:author="Antony Johnson" w:date="2022-10-13T16:45:00Z">
        <w:r w:rsidR="007A1483">
          <w:rPr>
            <w:u w:val="single"/>
          </w:rPr>
          <w:t>o</w:t>
        </w:r>
      </w:ins>
      <w:del w:id="526"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particular </w:t>
      </w:r>
      <w:r w:rsidRPr="00A528F7">
        <w:rPr>
          <w:b/>
          <w:bCs/>
        </w:rPr>
        <w:t>Settlement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527"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528"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529" w:name="_Toc384028446"/>
      <w:bookmarkStart w:id="530" w:name="_Toc80714958"/>
      <w:r w:rsidRPr="00D20059">
        <w:rPr>
          <w:color w:val="auto"/>
        </w:rPr>
        <w:instrText>BC2.2   OBJECTIVE</w:instrText>
      </w:r>
      <w:bookmarkEnd w:id="529"/>
      <w:bookmarkEnd w:id="530"/>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w:t>
      </w:r>
      <w:proofErr w:type="spellStart"/>
      <w:r w:rsidRPr="003F6546">
        <w:t>i</w:t>
      </w:r>
      <w:proofErr w:type="spellEnd"/>
      <w:r w:rsidRPr="003F6546">
        <w:t>)</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531"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23DA3C9E" w:rsidR="006377A2" w:rsidRPr="003F6546" w:rsidRDefault="00F8426D" w:rsidP="006377A2">
      <w:pPr>
        <w:pStyle w:val="Level3Text"/>
        <w:tabs>
          <w:tab w:val="clear" w:pos="2268"/>
          <w:tab w:val="left" w:pos="2410"/>
        </w:tabs>
        <w:ind w:left="1418" w:firstLine="0"/>
      </w:pPr>
      <w:ins w:id="532" w:author="Antony Johnson (ESO)" w:date="2023-08-31T11:27:00Z">
        <w:r w:rsidRPr="002D49EB">
          <w:rPr>
            <w:b/>
            <w:bCs/>
          </w:rPr>
          <w:t>Generators</w:t>
        </w:r>
        <w:r>
          <w:t xml:space="preserve"> in respect of </w:t>
        </w:r>
        <w:r w:rsidRPr="002D49EB">
          <w:rPr>
            <w:b/>
            <w:bCs/>
          </w:rPr>
          <w:t>Embedded</w:t>
        </w:r>
        <w:r>
          <w:t xml:space="preserve"> </w:t>
        </w:r>
        <w:r w:rsidRPr="002D49EB">
          <w:rPr>
            <w:b/>
            <w:bCs/>
          </w:rPr>
          <w:t>Large</w:t>
        </w:r>
        <w:r>
          <w:t xml:space="preserve"> </w:t>
        </w:r>
        <w:r w:rsidRPr="00E01C71">
          <w:rPr>
            <w:rFonts w:cs="Arial"/>
            <w:b/>
          </w:rPr>
          <w:t>Power Station</w:t>
        </w:r>
        <w:r>
          <w:rPr>
            <w:rFonts w:cs="Arial"/>
            <w:b/>
          </w:rPr>
          <w:t>s</w:t>
        </w:r>
        <w:r w:rsidRPr="00E01C71">
          <w:rPr>
            <w:rFonts w:cs="Arial"/>
          </w:rPr>
          <w:t xml:space="preserve"> where </w:t>
        </w:r>
        <w:r w:rsidRPr="00E01C71">
          <w:rPr>
            <w:rFonts w:cs="Arial"/>
            <w:b/>
            <w:bCs/>
          </w:rPr>
          <w:t>Purchase Contracts</w:t>
        </w:r>
        <w:r w:rsidRPr="00E01C71">
          <w:rPr>
            <w:rFonts w:cs="Arial"/>
          </w:rPr>
          <w:t xml:space="preserve"> for its </w:t>
        </w:r>
        <w:r w:rsidRPr="00E01C71">
          <w:rPr>
            <w:rFonts w:cs="Arial"/>
            <w:b/>
          </w:rPr>
          <w:t>Main Plant</w:t>
        </w:r>
        <w:r w:rsidRPr="00E01C71">
          <w:rPr>
            <w:rFonts w:cs="Arial"/>
          </w:rPr>
          <w:t xml:space="preserve"> and </w:t>
        </w:r>
        <w:r w:rsidRPr="00E01C71">
          <w:rPr>
            <w:rFonts w:cs="Arial"/>
            <w:b/>
          </w:rPr>
          <w:t>Apparatus</w:t>
        </w:r>
        <w:r w:rsidRPr="00E01C71">
          <w:rPr>
            <w:rFonts w:cs="Arial"/>
          </w:rPr>
          <w:t xml:space="preserve"> had been concluded on or after </w:t>
        </w:r>
      </w:ins>
      <w:ins w:id="533" w:author="Antony Johnson (ESO)" w:date="2023-10-16T11:16:00Z">
        <w:r w:rsidR="005A029B">
          <w:rPr>
            <w:rFonts w:cs="Arial"/>
          </w:rPr>
          <w:t>1</w:t>
        </w:r>
        <w:r w:rsidR="005A029B" w:rsidRPr="005A029B">
          <w:rPr>
            <w:rFonts w:cs="Arial"/>
            <w:vertAlign w:val="superscript"/>
            <w:rPrChange w:id="534" w:author="Antony Johnson (ESO)" w:date="2023-10-16T11:16:00Z">
              <w:rPr>
                <w:rFonts w:cs="Arial"/>
              </w:rPr>
            </w:rPrChange>
          </w:rPr>
          <w:t>st</w:t>
        </w:r>
        <w:r w:rsidR="005A029B">
          <w:rPr>
            <w:rFonts w:cs="Arial"/>
          </w:rPr>
          <w:t xml:space="preserve"> June 2027</w:t>
        </w:r>
      </w:ins>
      <w:ins w:id="535" w:author="Antony Johnson (ESO)" w:date="2023-08-31T11:27:00Z">
        <w:r w:rsidRPr="00E01C71">
          <w:rPr>
            <w:rFonts w:cs="Arial"/>
          </w:rPr>
          <w:t xml:space="preserve"> </w:t>
        </w:r>
        <w:r>
          <w:rPr>
            <w:rFonts w:cs="Arial"/>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w:t>
        </w:r>
      </w:ins>
      <w:ins w:id="536" w:author="Antony Johnson (ESO)" w:date="2023-10-16T11:16:00Z">
        <w:r w:rsidR="005A029B">
          <w:rPr>
            <w:rFonts w:cs="Arial"/>
          </w:rPr>
          <w:t xml:space="preserve"> 1</w:t>
        </w:r>
        <w:r w:rsidR="005A029B" w:rsidRPr="00AE25B5">
          <w:rPr>
            <w:rFonts w:cs="Arial"/>
            <w:vertAlign w:val="superscript"/>
          </w:rPr>
          <w:t>st</w:t>
        </w:r>
        <w:r w:rsidR="005A029B">
          <w:rPr>
            <w:rFonts w:cs="Arial"/>
          </w:rPr>
          <w:t xml:space="preserve"> June 2027</w:t>
        </w:r>
      </w:ins>
      <w:ins w:id="537" w:author="Antony Johnson (ESO)" w:date="2023-08-31T11:27:00Z">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r w:rsidR="003B6DBC">
          <w:rPr>
            <w:rFonts w:cs="Arial"/>
          </w:rPr>
          <w:t>BC2.2</w:t>
        </w:r>
        <w:r w:rsidRPr="00AF7E2E">
          <w:rPr>
            <w:rFonts w:cs="Arial"/>
          </w:rPr>
          <w:t>(b)</w:t>
        </w:r>
        <w:r w:rsidRPr="00D62BB0">
          <w:rPr>
            <w:rFonts w:cs="Arial"/>
          </w:rPr>
          <w:t>.</w:t>
        </w:r>
        <w:r>
          <w:rPr>
            <w:rFonts w:cs="Arial"/>
          </w:rPr>
          <w:t xml:space="preserve"> </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538" w:name="_Toc516469761"/>
      <w:bookmarkStart w:id="539" w:name="_Toc384028449"/>
      <w:bookmarkStart w:id="540" w:name="_Toc80714961"/>
      <w:r w:rsidRPr="00D20059">
        <w:rPr>
          <w:color w:val="auto"/>
        </w:rPr>
        <w:instrText xml:space="preserve">BC2.5   </w:instrText>
      </w:r>
      <w:bookmarkEnd w:id="538"/>
      <w:r w:rsidRPr="00D20059">
        <w:rPr>
          <w:color w:val="auto"/>
        </w:rPr>
        <w:instrText>PHYSICAL OPERATION OF BM UNITS</w:instrText>
      </w:r>
      <w:bookmarkEnd w:id="539"/>
      <w:bookmarkEnd w:id="540"/>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541" w:author="Antony Johnson" w:date="2022-10-13T17:45:00Z">
        <w:r w:rsidR="00E60DA0">
          <w:rPr>
            <w:color w:val="auto"/>
            <w:u w:val="single"/>
          </w:rPr>
          <w:t>o</w:t>
        </w:r>
      </w:ins>
      <w:del w:id="542"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543" w:name="_Toc384028450"/>
      <w:bookmarkStart w:id="544" w:name="_Toc80714962"/>
      <w:r w:rsidRPr="00D20059">
        <w:rPr>
          <w:color w:val="auto"/>
        </w:rPr>
        <w:instrText>BC2.5.1   Accuracy Of Physical Notifications</w:instrText>
      </w:r>
      <w:bookmarkEnd w:id="543"/>
      <w:bookmarkEnd w:id="544"/>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lastRenderedPageBreak/>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plant breakdowns;</w:t>
      </w:r>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545" w:name="_Toc384028454"/>
      <w:bookmarkStart w:id="546" w:name="_Toc80714966"/>
      <w:r w:rsidRPr="00D20059">
        <w:rPr>
          <w:color w:val="auto"/>
        </w:rPr>
        <w:instrText>BC2.5.5   Commencement Or Termination Of Participation In The Balancing Mechanism</w:instrText>
      </w:r>
      <w:bookmarkEnd w:id="545"/>
      <w:bookmarkEnd w:id="546"/>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applicable)  in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apply;</w:t>
      </w:r>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547" w:author="Antony Johnson" w:date="2022-10-13T18:11:00Z">
        <w:r>
          <w:rPr>
            <w:color w:val="auto"/>
            <w:u w:val="single"/>
          </w:rPr>
          <w:t>o</w:t>
        </w:r>
      </w:ins>
      <w:del w:id="548"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549" w:name="_Toc384028475"/>
      <w:bookmarkStart w:id="550" w:name="_Toc80714987"/>
      <w:r w:rsidRPr="00D20059">
        <w:rPr>
          <w:color w:val="auto"/>
        </w:rPr>
        <w:instrText>BC2.9.2   Implementation Of Emergency Instructions</w:instrText>
      </w:r>
      <w:bookmarkEnd w:id="549"/>
      <w:bookmarkEnd w:id="550"/>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551"/>
      <w:r w:rsidRPr="00D20059">
        <w:rPr>
          <w:color w:val="auto"/>
        </w:rPr>
        <w:t>a</w:t>
      </w:r>
      <w:del w:id="552" w:author="Antony Johnson" w:date="2022-10-13T18:11:00Z">
        <w:r w:rsidRPr="00D20059" w:rsidDel="00B77C4D">
          <w:rPr>
            <w:color w:val="auto"/>
          </w:rPr>
          <w:delText>n</w:delText>
        </w:r>
      </w:del>
      <w:commentRangeEnd w:id="551"/>
      <w:r>
        <w:rPr>
          <w:rStyle w:val="CommentReference"/>
          <w:color w:val="auto"/>
          <w:lang w:val="en-GB"/>
        </w:rPr>
        <w:commentReference w:id="551"/>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telephone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w:t>
      </w:r>
      <w:proofErr w:type="spellStart"/>
      <w:r w:rsidRPr="00E96253">
        <w:t>i</w:t>
      </w:r>
      <w:proofErr w:type="spellEnd"/>
      <w:r w:rsidRPr="00E96253">
        <w:t>)</w:t>
      </w:r>
      <w:r>
        <w:rPr>
          <w:b/>
        </w:rPr>
        <w:tab/>
      </w:r>
      <w:r w:rsidRPr="003F6546">
        <w:rPr>
          <w:b/>
        </w:rPr>
        <w:t>BM Participants</w:t>
      </w:r>
      <w:r w:rsidRPr="000D218B">
        <w:t xml:space="preserve">, not subject to the provisions of BC2.9.7.2(b)(ii), should </w:t>
      </w:r>
      <w:r w:rsidRPr="003F6546">
        <w:t>operate in relation to any period of time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so affected;</w:t>
      </w:r>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553" w:author="Antony Johnson" w:date="2022-10-13T18:18:00Z">
            <w:rPr>
              <w:rFonts w:eastAsiaTheme="minorHAnsi" w:cs="Arial"/>
              <w:snapToGrid/>
              <w:szCs w:val="22"/>
            </w:rPr>
          </w:rPrChange>
        </w:rPr>
        <w:t xml:space="preserve">BM </w:t>
      </w:r>
      <w:commentRangeStart w:id="554"/>
      <w:r w:rsidRPr="0050639C">
        <w:rPr>
          <w:rFonts w:eastAsiaTheme="minorHAnsi" w:cs="Arial"/>
          <w:b/>
          <w:bCs/>
          <w:snapToGrid/>
          <w:szCs w:val="22"/>
          <w:rPrChange w:id="555" w:author="Antony Johnson" w:date="2022-10-13T18:18:00Z">
            <w:rPr>
              <w:rFonts w:eastAsiaTheme="minorHAnsi" w:cs="Arial"/>
              <w:snapToGrid/>
              <w:szCs w:val="22"/>
            </w:rPr>
          </w:rPrChange>
        </w:rPr>
        <w:t>Participants</w:t>
      </w:r>
      <w:commentRangeEnd w:id="554"/>
      <w:r>
        <w:rPr>
          <w:rStyle w:val="CommentReference"/>
          <w:lang w:val="en-GB"/>
        </w:rPr>
        <w:commentReference w:id="554"/>
      </w:r>
      <w:r w:rsidRPr="009816E7">
        <w:rPr>
          <w:rFonts w:eastAsiaTheme="minorHAnsi" w:cs="Arial"/>
          <w:snapToGrid/>
          <w:szCs w:val="22"/>
        </w:rPr>
        <w:t xml:space="preserve"> automatic equipment identifies there has been a computer system failure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w:t>
      </w:r>
      <w:proofErr w:type="spellStart"/>
      <w:r w:rsidRPr="009816E7">
        <w:rPr>
          <w:rFonts w:eastAsiaTheme="minorHAnsi" w:cs="Arial"/>
          <w:snapToGrid/>
          <w:szCs w:val="22"/>
        </w:rPr>
        <w:t>i</w:t>
      </w:r>
      <w:proofErr w:type="spellEnd"/>
      <w:r w:rsidRPr="009816E7">
        <w:rPr>
          <w:rFonts w:eastAsiaTheme="minorHAnsi" w:cs="Arial"/>
          <w:snapToGrid/>
          <w:szCs w:val="22"/>
        </w:rPr>
        <w:t>)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Creighton, Alan (Northern Powergrid)" w:date="2023-10-04T19:04:00Z" w:initials="CA(P">
    <w:p w14:paraId="71FFD473" w14:textId="77777777" w:rsidR="00096986" w:rsidRDefault="00373E5F">
      <w:pPr>
        <w:pStyle w:val="CommentText"/>
      </w:pPr>
      <w:r>
        <w:rPr>
          <w:rStyle w:val="CommentReference"/>
        </w:rPr>
        <w:annotationRef/>
      </w:r>
      <w:r w:rsidR="00096986">
        <w:rPr>
          <w:highlight w:val="yellow"/>
        </w:rPr>
        <w:t>Comments added after the meeting on 4/10/23 highlighted in yellow.</w:t>
      </w:r>
    </w:p>
    <w:p w14:paraId="7E863962" w14:textId="77777777" w:rsidR="00096986" w:rsidRDefault="00096986">
      <w:pPr>
        <w:pStyle w:val="CommentText"/>
      </w:pPr>
    </w:p>
    <w:p w14:paraId="7E545D4F" w14:textId="77777777" w:rsidR="00096986" w:rsidRDefault="00096986">
      <w:pPr>
        <w:pStyle w:val="CommentText"/>
      </w:pPr>
      <w:r>
        <w:rPr>
          <w:highlight w:val="yellow"/>
        </w:rPr>
        <w:t>Re the SLD I've suggested text to basically maintain the present arrangements and align with the direction of GC0139, but I think I need guidance from NGESO as to how they would like the 'new large' powers stations to be treated.</w:t>
      </w:r>
    </w:p>
    <w:p w14:paraId="058C9185" w14:textId="77777777" w:rsidR="00096986" w:rsidRDefault="00096986">
      <w:pPr>
        <w:pStyle w:val="CommentText"/>
      </w:pPr>
    </w:p>
    <w:p w14:paraId="7CB74B7E" w14:textId="77777777" w:rsidR="00096986" w:rsidRDefault="00096986">
      <w:pPr>
        <w:pStyle w:val="CommentText"/>
      </w:pPr>
      <w:r>
        <w:rPr>
          <w:highlight w:val="yellow"/>
        </w:rPr>
        <w:t>PCA4.3.2(a) will also need to be revised depending on how NGESO would like DNOs to treat 'new large' power stations.</w:t>
      </w:r>
    </w:p>
    <w:p w14:paraId="1ED8191C" w14:textId="77777777" w:rsidR="00096986" w:rsidRDefault="00096986">
      <w:pPr>
        <w:pStyle w:val="CommentText"/>
      </w:pPr>
    </w:p>
    <w:p w14:paraId="63481638" w14:textId="77777777" w:rsidR="00096986" w:rsidRDefault="00096986">
      <w:pPr>
        <w:pStyle w:val="CommentText"/>
      </w:pPr>
      <w:r>
        <w:rPr>
          <w:highlight w:val="yellow"/>
        </w:rPr>
        <w:t>Schedule 11 Table 11(a) will need to be revised if NGESO don't want the 'new large' generators to be treated differently fromexisting small / medium power stations wrt  the net / gross demand perspective.</w:t>
      </w:r>
    </w:p>
    <w:p w14:paraId="5F895462" w14:textId="77777777" w:rsidR="00096986" w:rsidRDefault="00096986">
      <w:pPr>
        <w:pStyle w:val="CommentText"/>
      </w:pPr>
    </w:p>
    <w:p w14:paraId="32771EFA" w14:textId="77777777" w:rsidR="00096986" w:rsidRDefault="00096986">
      <w:pPr>
        <w:pStyle w:val="CommentText"/>
      </w:pPr>
      <w:r>
        <w:rPr>
          <w:highlight w:val="yellow"/>
        </w:rPr>
        <w:t>PCA4.3.2(a) will also need to be revised depending on how NGESO would like DNOs to treat 'new large' power stations.</w:t>
      </w:r>
    </w:p>
    <w:p w14:paraId="1EEC1B76" w14:textId="77777777" w:rsidR="00096986" w:rsidRDefault="00096986">
      <w:pPr>
        <w:pStyle w:val="CommentText"/>
      </w:pPr>
    </w:p>
    <w:p w14:paraId="62E65203" w14:textId="77777777" w:rsidR="00096986" w:rsidRDefault="00096986">
      <w:pPr>
        <w:pStyle w:val="CommentText"/>
      </w:pPr>
      <w:r>
        <w:rPr>
          <w:color w:val="000000"/>
        </w:rPr>
        <w:t xml:space="preserve">If this isn’t thought trough properly we'll end up in providing week 24 data that </w:t>
      </w:r>
    </w:p>
    <w:p w14:paraId="0DBC994B" w14:textId="77777777" w:rsidR="00096986" w:rsidRDefault="00096986" w:rsidP="00311CD4">
      <w:pPr>
        <w:pStyle w:val="CommentText"/>
      </w:pPr>
      <w:r>
        <w:rPr>
          <w:highlight w:val="yellow"/>
        </w:rPr>
        <w:t xml:space="preserve"> </w:t>
      </w:r>
    </w:p>
  </w:comment>
  <w:comment w:id="20" w:author="Antony Johnson (ESO)" w:date="2023-10-16T11:28:00Z" w:initials="AJ(">
    <w:p w14:paraId="3B26C2C5" w14:textId="77777777" w:rsidR="0021372E" w:rsidRDefault="00637003" w:rsidP="00ED6B6A">
      <w:pPr>
        <w:pStyle w:val="CommentText"/>
      </w:pPr>
      <w:r>
        <w:rPr>
          <w:rStyle w:val="CommentReference"/>
        </w:rPr>
        <w:annotationRef/>
      </w:r>
      <w:r w:rsidR="0021372E">
        <w:t>With regard to the SLD propose we go for the suggestion in PC.A.2.2.2.  With regard to PCA.4.3.2 no change is necessary because the current arrangements should already work, its just the Large moves donw to 10MW, historic medium and small will work in the same way and new small will also work with the current text.</w:t>
      </w:r>
    </w:p>
  </w:comment>
  <w:comment w:id="21" w:author="Antony Johnson (ESO)" w:date="2023-10-16T11:34:00Z" w:initials="AJ(">
    <w:p w14:paraId="4148E350" w14:textId="77777777" w:rsidR="00917CC4" w:rsidRDefault="00917CC4" w:rsidP="0035596D">
      <w:pPr>
        <w:pStyle w:val="CommentText"/>
      </w:pPr>
      <w:r>
        <w:rPr>
          <w:rStyle w:val="CommentReference"/>
        </w:rPr>
        <w:annotationRef/>
      </w:r>
      <w:r>
        <w:t xml:space="preserve">DRC - We acknowledge that the DRC will need to be reviewed.  However we suggest the Planning Code is more clearly bedded down and agreed before we change the DRC bearing in mind the DRC is a copy of other sections of the Grid Code. </w:t>
      </w:r>
    </w:p>
  </w:comment>
  <w:comment w:id="43" w:author="Mike Kay" w:date="2023-09-28T04:55:00Z" w:initials="MK">
    <w:p w14:paraId="2E148A63" w14:textId="07101FFA" w:rsidR="001649FD" w:rsidRDefault="001649FD">
      <w:pPr>
        <w:pStyle w:val="CommentText"/>
      </w:pPr>
      <w:r>
        <w:rPr>
          <w:rStyle w:val="CommentReference"/>
        </w:rPr>
        <w:annotationRef/>
      </w:r>
      <w:r>
        <w:t xml:space="preserve">Maybe out of scope of 117 – but if the User system is not connected to the total system, why does the Grid Code apply.  And if this is for an IDNO, then </w:t>
      </w:r>
      <w:r w:rsidR="009A11C1">
        <w:t>is the IDNO a User?  And it will be connected, just not directly.</w:t>
      </w:r>
    </w:p>
  </w:comment>
  <w:comment w:id="44" w:author="Antony Johnson (ESO)" w:date="2023-10-16T10:22:00Z" w:initials="AJ(">
    <w:p w14:paraId="622F2228" w14:textId="77777777" w:rsidR="00E7106A" w:rsidRDefault="00E7106A" w:rsidP="00AE7D1E">
      <w:pPr>
        <w:pStyle w:val="CommentText"/>
      </w:pPr>
      <w:r>
        <w:rPr>
          <w:rStyle w:val="CommentReference"/>
        </w:rPr>
        <w:annotationRef/>
      </w:r>
      <w:r>
        <w:t>Agree -its out of scope of the GC0117 mod - propose to leave text as is.</w:t>
      </w:r>
    </w:p>
  </w:comment>
  <w:comment w:id="157" w:author="Mike Kay" w:date="2023-09-28T04:50:00Z" w:initials="MK">
    <w:p w14:paraId="4FF7189D" w14:textId="0643AE9C" w:rsidR="0005637A" w:rsidRDefault="0005637A">
      <w:pPr>
        <w:pStyle w:val="CommentText"/>
      </w:pPr>
      <w:r>
        <w:rPr>
          <w:rStyle w:val="CommentReference"/>
        </w:rPr>
        <w:annotationRef/>
      </w:r>
      <w:r>
        <w:t>Before?  Or after?</w:t>
      </w:r>
    </w:p>
  </w:comment>
  <w:comment w:id="158" w:author="Creighton, Alan (Northern Powergrid)" w:date="2023-10-04T15:39:00Z" w:initials="CA(P">
    <w:p w14:paraId="3ADD76D2" w14:textId="77777777" w:rsidR="009F138D" w:rsidRDefault="009F138D" w:rsidP="007E6FD9">
      <w:pPr>
        <w:pStyle w:val="CommentText"/>
      </w:pPr>
      <w:r>
        <w:rPr>
          <w:rStyle w:val="CommentReference"/>
        </w:rPr>
        <w:annotationRef/>
      </w:r>
      <w:r>
        <w:t>after</w:t>
      </w:r>
    </w:p>
  </w:comment>
  <w:comment w:id="159" w:author="Antony Johnson (ESO)" w:date="2023-10-16T10:25:00Z" w:initials="AJ(">
    <w:p w14:paraId="4D27B754" w14:textId="77777777" w:rsidR="00730974" w:rsidRDefault="00730974" w:rsidP="00182116">
      <w:pPr>
        <w:pStyle w:val="CommentText"/>
      </w:pPr>
      <w:r>
        <w:rPr>
          <w:rStyle w:val="CommentReference"/>
        </w:rPr>
        <w:annotationRef/>
      </w:r>
      <w:r>
        <w:t>Agree - changed to on or after</w:t>
      </w:r>
    </w:p>
  </w:comment>
  <w:comment w:id="170" w:author="Creighton, Alan (Northern Powergrid)" w:date="2023-09-28T09:48:00Z" w:initials="CA(P">
    <w:p w14:paraId="2818FDF4" w14:textId="4B6A3CAD" w:rsidR="00E5647B" w:rsidRDefault="00E5647B">
      <w:pPr>
        <w:pStyle w:val="CommentText"/>
      </w:pPr>
      <w:r>
        <w:rPr>
          <w:rStyle w:val="CommentReference"/>
        </w:rPr>
        <w:annotationRef/>
      </w:r>
      <w:r>
        <w:t>I recall we've discussed this before, but we're still receiving questions from customers who are the view that, for example installing an export management scheme to limit the export from say a PV installation to say  90MW when the installed capacity is 120MW means that the Power Station is a Medium Power Station.</w:t>
      </w:r>
    </w:p>
    <w:p w14:paraId="61D33EDF" w14:textId="77777777" w:rsidR="00E5647B" w:rsidRDefault="00E5647B">
      <w:pPr>
        <w:pStyle w:val="CommentText"/>
      </w:pPr>
    </w:p>
    <w:p w14:paraId="0794D648" w14:textId="77777777" w:rsidR="00E5647B" w:rsidRDefault="00E5647B" w:rsidP="00C01B3C">
      <w:pPr>
        <w:pStyle w:val="CommentText"/>
      </w:pPr>
      <w:r>
        <w:t>The proposed definition changes clarify the position re in house load, but not export limitation schemes.  Might it be possible to address this as well?</w:t>
      </w:r>
    </w:p>
  </w:comment>
  <w:comment w:id="171" w:author="Creighton, Alan (Northern Powergrid)" w:date="2023-10-04T18:30:00Z" w:initials="CA(P">
    <w:p w14:paraId="1EB66CE9" w14:textId="77777777" w:rsidR="00A02623" w:rsidRDefault="00A02623" w:rsidP="00571FCC">
      <w:pPr>
        <w:pStyle w:val="CommentText"/>
      </w:pPr>
      <w:r>
        <w:rPr>
          <w:rStyle w:val="CommentReference"/>
        </w:rPr>
        <w:annotationRef/>
      </w:r>
      <w:r>
        <w:t>MK view its out of scope, but we're provided clarity on netting off demand - so export limiting scheme may not be totally out of scope.  Concern that refining this could be contentious,…..</w:t>
      </w:r>
    </w:p>
  </w:comment>
  <w:comment w:id="172" w:author="Antony Johnson (ESO)" w:date="2023-10-16T10:41:00Z" w:initials="AJ(">
    <w:p w14:paraId="0D29ADA1" w14:textId="77777777" w:rsidR="006D289F" w:rsidRDefault="006D289F" w:rsidP="0056265F">
      <w:pPr>
        <w:pStyle w:val="CommentText"/>
      </w:pPr>
      <w:r>
        <w:rPr>
          <w:rStyle w:val="CommentReference"/>
        </w:rPr>
        <w:annotationRef/>
      </w:r>
      <w:r>
        <w:t xml:space="preserve">Agree with Mike.  In the case of an export limiter I think the drafting still works because the updated definition now only includes the power supplied by the generating units less the auxiliaries and does not take into account site load associated with a sperate demand so in this case it would work - eg Winnington Power Station.  In the case you are referring to you could have a generator that has a rating of say 15MW and the Generator declares that its declared output is 9.9MW so a limiter is pulling it back so it becomes a Small Power Station -  This is still permitted because the definition of Registered Capacity is "declared by the Generator" which is their decision.  In other words even if a plant is rated at 15MW (ie its physical capability) a Generator can declare it down to a lower value (by virtue of a limiter if it wished to do so. </w:t>
      </w:r>
    </w:p>
  </w:comment>
  <w:comment w:id="242" w:author="Mike Kay" w:date="2023-09-28T04:57:00Z" w:initials="MK">
    <w:p w14:paraId="16213C8E" w14:textId="5EB67A24" w:rsidR="00664798" w:rsidRDefault="00664798">
      <w:pPr>
        <w:pStyle w:val="CommentText"/>
      </w:pPr>
      <w:r>
        <w:rPr>
          <w:rStyle w:val="CommentReference"/>
        </w:rPr>
        <w:annotationRef/>
      </w:r>
      <w:r>
        <w:t>typo</w:t>
      </w:r>
    </w:p>
  </w:comment>
  <w:comment w:id="243" w:author="Antony Johnson (ESO)" w:date="2023-10-16T10:43:00Z" w:initials="AJ(">
    <w:p w14:paraId="43D74B45" w14:textId="77777777" w:rsidR="00AA31AD" w:rsidRDefault="00AA31AD" w:rsidP="00CD7B79">
      <w:pPr>
        <w:pStyle w:val="CommentText"/>
      </w:pPr>
      <w:r>
        <w:rPr>
          <w:rStyle w:val="CommentReference"/>
        </w:rPr>
        <w:annotationRef/>
      </w:r>
      <w:r>
        <w:t>Corrected</w:t>
      </w:r>
    </w:p>
  </w:comment>
  <w:comment w:id="284" w:author="Creighton, Alan (Northern Powergrid)" w:date="2023-10-04T18:33:00Z" w:initials="CA(P">
    <w:p w14:paraId="41175964" w14:textId="248FC6F3" w:rsidR="00A02623" w:rsidRDefault="00A02623" w:rsidP="001E234E">
      <w:pPr>
        <w:pStyle w:val="CommentText"/>
      </w:pPr>
      <w:r>
        <w:rPr>
          <w:rStyle w:val="CommentReference"/>
        </w:rPr>
        <w:annotationRef/>
      </w:r>
      <w:r>
        <w:t>I</w:t>
      </w:r>
      <w:r>
        <w:rPr>
          <w:highlight w:val="yellow"/>
        </w:rPr>
        <w:t xml:space="preserve"> don't think this is needed here.  The parag just requires the DNO to provide further details on request  - no reference to the SLD</w:t>
      </w:r>
    </w:p>
  </w:comment>
  <w:comment w:id="285" w:author="Antony Johnson (ESO)" w:date="2023-10-16T10:46:00Z" w:initials="AJ(">
    <w:p w14:paraId="1B3F4992" w14:textId="77777777" w:rsidR="00426EB6" w:rsidRDefault="00426EB6" w:rsidP="00206D1E">
      <w:pPr>
        <w:pStyle w:val="CommentText"/>
      </w:pPr>
      <w:r>
        <w:rPr>
          <w:rStyle w:val="CommentReference"/>
        </w:rPr>
        <w:annotationRef/>
      </w:r>
      <w:r>
        <w:t>We agreed with ESO colleagues who are working on GC0139 that we should retain this wording for clarity, hence propose to retain.</w:t>
      </w:r>
    </w:p>
  </w:comment>
  <w:comment w:id="310" w:author="Mike Kay" w:date="2023-09-28T04:58:00Z" w:initials="MK">
    <w:p w14:paraId="56B38D8C" w14:textId="747AB09C" w:rsidR="000C32CC" w:rsidRDefault="000C32CC">
      <w:pPr>
        <w:pStyle w:val="CommentText"/>
      </w:pPr>
      <w:r>
        <w:rPr>
          <w:rStyle w:val="CommentReference"/>
        </w:rPr>
        <w:annotationRef/>
      </w:r>
      <w:r>
        <w:t>wrong fount.</w:t>
      </w:r>
    </w:p>
  </w:comment>
  <w:comment w:id="311" w:author="Antony Johnson (ESO)" w:date="2023-10-16T10:47:00Z" w:initials="AJ(">
    <w:p w14:paraId="496A3F23" w14:textId="77777777" w:rsidR="0054756A" w:rsidRDefault="0054756A" w:rsidP="006F38F4">
      <w:pPr>
        <w:pStyle w:val="CommentText"/>
      </w:pPr>
      <w:r>
        <w:rPr>
          <w:rStyle w:val="CommentReference"/>
        </w:rPr>
        <w:annotationRef/>
      </w:r>
      <w:r>
        <w:t>Corrected</w:t>
      </w:r>
    </w:p>
  </w:comment>
  <w:comment w:id="344" w:author="Creighton, Alan (Northern Powergrid)" w:date="2023-09-28T09:32:00Z" w:initials="CA(P">
    <w:p w14:paraId="3787B3C1" w14:textId="6E41EF4C" w:rsidR="008171A6" w:rsidRDefault="0062112C">
      <w:pPr>
        <w:pStyle w:val="CommentText"/>
      </w:pPr>
      <w:r>
        <w:rPr>
          <w:rStyle w:val="CommentReference"/>
        </w:rPr>
        <w:annotationRef/>
      </w:r>
      <w:r w:rsidR="008171A6">
        <w:t>Is the intention to confirm whether the connection to the subtransmission system should be shown or via an equivalent on an annual basis?</w:t>
      </w:r>
    </w:p>
    <w:p w14:paraId="6C07D09F" w14:textId="77777777" w:rsidR="008171A6" w:rsidRDefault="008171A6">
      <w:pPr>
        <w:pStyle w:val="CommentText"/>
      </w:pPr>
    </w:p>
    <w:p w14:paraId="60F9E37A" w14:textId="77777777" w:rsidR="008171A6" w:rsidRDefault="008171A6" w:rsidP="0012098C">
      <w:pPr>
        <w:pStyle w:val="CommentText"/>
      </w:pPr>
      <w:r>
        <w:t>Would it be better to have a default position of one or the other of the options which can be changed by agreement?  I think showing all generators as equivalent to the subtransmission system as the default would co-ordinate with Gc0139 thinking.</w:t>
      </w:r>
    </w:p>
  </w:comment>
  <w:comment w:id="345" w:author="Creighton, Alan (Northern Powergrid)" w:date="2023-10-04T18:55:00Z" w:initials="CA(P">
    <w:p w14:paraId="1CBE1492" w14:textId="77777777" w:rsidR="00E20DA8" w:rsidRDefault="00E20DA8" w:rsidP="004639D1">
      <w:pPr>
        <w:pStyle w:val="CommentText"/>
      </w:pPr>
      <w:r>
        <w:rPr>
          <w:rStyle w:val="CommentReference"/>
        </w:rPr>
        <w:annotationRef/>
      </w:r>
      <w:r>
        <w:rPr>
          <w:highlight w:val="yellow"/>
        </w:rPr>
        <w:t>I think the essence of this parag is better in 2.2.2 which is the clause that describes the scope of the SLC</w:t>
      </w:r>
    </w:p>
  </w:comment>
  <w:comment w:id="346" w:author="Antony Johnson (ESO)" w:date="2023-10-16T10:52:00Z" w:initials="AJ(">
    <w:p w14:paraId="0917CB74" w14:textId="77777777" w:rsidR="00564FFB" w:rsidRDefault="00564FFB" w:rsidP="00943B87">
      <w:pPr>
        <w:pStyle w:val="CommentText"/>
      </w:pPr>
      <w:r>
        <w:rPr>
          <w:rStyle w:val="CommentReference"/>
        </w:rPr>
        <w:annotationRef/>
      </w:r>
      <w:r>
        <w:t>The text has been deleted and included in 2.2.2</w:t>
      </w:r>
    </w:p>
  </w:comment>
  <w:comment w:id="366" w:author="Creighton, Alan (Northern Powergrid)" w:date="2023-10-04T18:56:00Z" w:initials="CA(P">
    <w:p w14:paraId="740CB139" w14:textId="28CEF18C" w:rsidR="00E20DA8" w:rsidRDefault="00E20DA8" w:rsidP="006B5CD1">
      <w:pPr>
        <w:pStyle w:val="CommentText"/>
      </w:pPr>
      <w:r>
        <w:rPr>
          <w:rStyle w:val="CommentReference"/>
        </w:rPr>
        <w:annotationRef/>
      </w:r>
      <w:r>
        <w:rPr>
          <w:highlight w:val="yellow"/>
        </w:rPr>
        <w:t>This retains the present position for 'existing large'</w:t>
      </w:r>
    </w:p>
  </w:comment>
  <w:comment w:id="367" w:author="Antony Johnson (ESO)" w:date="2023-10-16T10:54:00Z" w:initials="AJ(">
    <w:p w14:paraId="22954A39" w14:textId="77777777" w:rsidR="00E9488E" w:rsidRDefault="00E9488E" w:rsidP="00947D83">
      <w:pPr>
        <w:pStyle w:val="CommentText"/>
      </w:pPr>
      <w:r>
        <w:rPr>
          <w:rStyle w:val="CommentReference"/>
        </w:rPr>
        <w:annotationRef/>
      </w:r>
      <w:r>
        <w:t>Happy with suggested text change as you have proposed</w:t>
      </w:r>
    </w:p>
  </w:comment>
  <w:comment w:id="385" w:author="Creighton, Alan (Northern Powergrid)" w:date="2023-10-04T18:58:00Z" w:initials="CA(P">
    <w:p w14:paraId="26AF772C" w14:textId="6BED50AC" w:rsidR="00373E5F" w:rsidRDefault="00E20DA8">
      <w:pPr>
        <w:pStyle w:val="CommentText"/>
      </w:pPr>
      <w:r>
        <w:rPr>
          <w:rStyle w:val="CommentReference"/>
        </w:rPr>
        <w:annotationRef/>
      </w:r>
      <w:r w:rsidR="00373E5F">
        <w:rPr>
          <w:highlight w:val="yellow"/>
        </w:rPr>
        <w:t>This means that 'new large' will be treated the same as we'd treat existing generators connected below the subtransmission system - so maintains the current treatment for a typical say 15MW Power Station.</w:t>
      </w:r>
    </w:p>
    <w:p w14:paraId="347BA6FB" w14:textId="77777777" w:rsidR="00373E5F" w:rsidRDefault="00373E5F">
      <w:pPr>
        <w:pStyle w:val="CommentText"/>
      </w:pPr>
    </w:p>
    <w:p w14:paraId="06C1B66A" w14:textId="77777777" w:rsidR="00373E5F" w:rsidRDefault="00373E5F">
      <w:pPr>
        <w:pStyle w:val="CommentText"/>
      </w:pPr>
      <w:r>
        <w:rPr>
          <w:highlight w:val="yellow"/>
        </w:rPr>
        <w:t>This aligns with the approach in GC0139 which is to include in the SLD power stations connected to the subtransmission system and equivalents for everything else.</w:t>
      </w:r>
    </w:p>
    <w:p w14:paraId="507FC212" w14:textId="77777777" w:rsidR="00373E5F" w:rsidRDefault="00373E5F">
      <w:pPr>
        <w:pStyle w:val="CommentText"/>
      </w:pPr>
    </w:p>
    <w:p w14:paraId="421D6583" w14:textId="77777777" w:rsidR="00373E5F" w:rsidRDefault="00373E5F" w:rsidP="001C4F62">
      <w:pPr>
        <w:pStyle w:val="CommentText"/>
      </w:pPr>
      <w:r>
        <w:rPr>
          <w:highlight w:val="yellow"/>
        </w:rPr>
        <w:t xml:space="preserve">PC.A 2.1.3 enables ESO to ash for more detailed data as required. </w:t>
      </w:r>
    </w:p>
  </w:comment>
  <w:comment w:id="386" w:author="Antony Johnson (ESO)" w:date="2023-10-16T10:54:00Z" w:initials="AJ(">
    <w:p w14:paraId="2B42A7BD" w14:textId="77777777" w:rsidR="00E9488E" w:rsidRDefault="00E9488E" w:rsidP="00CE5112">
      <w:pPr>
        <w:pStyle w:val="CommentText"/>
      </w:pPr>
      <w:r>
        <w:rPr>
          <w:rStyle w:val="CommentReference"/>
        </w:rPr>
        <w:annotationRef/>
      </w:r>
      <w:r>
        <w:t>Agree with revised text</w:t>
      </w:r>
    </w:p>
  </w:comment>
  <w:comment w:id="389" w:author="Antony Johnson (ESO)" w:date="2023-09-26T15:07:00Z" w:initials="AJ(">
    <w:p w14:paraId="64A2180E" w14:textId="747969CD" w:rsidR="00DE6FEF" w:rsidRDefault="004F5D04" w:rsidP="00690CFE">
      <w:pPr>
        <w:pStyle w:val="CommentText"/>
      </w:pPr>
      <w:r>
        <w:rPr>
          <w:rStyle w:val="CommentReference"/>
        </w:rPr>
        <w:annotationRef/>
      </w:r>
      <w:r w:rsidR="00DE6FEF">
        <w:t xml:space="preserve">Comment from Alan Creighton - "Doesn't this need to be reviewed as well" - We have looked at this and although Large will move to 10MW there is no concept of new or existing so we believe the text still works - </w:t>
      </w:r>
      <w:r w:rsidR="00DE6FEF">
        <w:rPr>
          <w:highlight w:val="green"/>
        </w:rPr>
        <w:t xml:space="preserve">For Discussion. </w:t>
      </w:r>
    </w:p>
  </w:comment>
  <w:comment w:id="390" w:author="Creighton, Alan (Northern Powergrid)" w:date="2023-09-28T09:36:00Z" w:initials="CA(P">
    <w:p w14:paraId="41E5E158" w14:textId="77777777" w:rsidR="008171A6" w:rsidRDefault="00666B6A" w:rsidP="007F0718">
      <w:pPr>
        <w:pStyle w:val="CommentText"/>
      </w:pPr>
      <w:r>
        <w:rPr>
          <w:rStyle w:val="CommentReference"/>
        </w:rPr>
        <w:annotationRef/>
      </w:r>
      <w:r w:rsidR="008171A6">
        <w:t>My concern relates to whether this level of detail would still be required for say a 12MW future Large Power Station - as PC.A2.2.1 suggests relaxing the scope of the SLD by agreement</w:t>
      </w:r>
    </w:p>
  </w:comment>
  <w:comment w:id="391" w:author="Antony Johnson (ESO)" w:date="2023-10-16T10:57:00Z" w:initials="AJ(">
    <w:p w14:paraId="6236ED15" w14:textId="77777777" w:rsidR="00733A0A" w:rsidRDefault="00733A0A" w:rsidP="003425E6">
      <w:pPr>
        <w:pStyle w:val="CommentText"/>
      </w:pPr>
      <w:r>
        <w:rPr>
          <w:rStyle w:val="CommentReference"/>
        </w:rPr>
        <w:annotationRef/>
      </w:r>
      <w:r>
        <w:t xml:space="preserve">Discussion required but believe this has now been addressed because anything which is directly connected to the sub-transmission system shall be on the SLD and an equivalent can be provided for anything which is not connected to the Sub-transmission System.   </w:t>
      </w:r>
    </w:p>
  </w:comment>
  <w:comment w:id="398" w:author="Antony Johnson (ESO)" w:date="2023-10-16T11:07:00Z" w:initials="AJ(">
    <w:p w14:paraId="2E2DFD43" w14:textId="77777777" w:rsidR="003B0D60" w:rsidRDefault="003B0D60" w:rsidP="001C7D4A">
      <w:pPr>
        <w:pStyle w:val="CommentText"/>
      </w:pPr>
      <w:r>
        <w:rPr>
          <w:rStyle w:val="CommentReference"/>
        </w:rPr>
        <w:annotationRef/>
      </w:r>
      <w:r>
        <w:t xml:space="preserve">Propose to delete </w:t>
      </w:r>
    </w:p>
  </w:comment>
  <w:comment w:id="405" w:author="Mike Kay" w:date="2023-09-28T05:01:00Z" w:initials="MK">
    <w:p w14:paraId="40D76108" w14:textId="1ABB03DF" w:rsidR="00686D4F" w:rsidRDefault="00686D4F">
      <w:pPr>
        <w:pStyle w:val="CommentText"/>
      </w:pPr>
      <w:r>
        <w:rPr>
          <w:rStyle w:val="CommentReference"/>
        </w:rPr>
        <w:annotationRef/>
      </w:r>
      <w:r>
        <w:t>As above</w:t>
      </w:r>
    </w:p>
  </w:comment>
  <w:comment w:id="402" w:author="Creighton, Alan (Northern Powergrid)" w:date="2023-10-04T19:07:00Z" w:initials="CA(P">
    <w:p w14:paraId="6D45E17A" w14:textId="77777777" w:rsidR="00373E5F" w:rsidRDefault="00373E5F" w:rsidP="00D64289">
      <w:pPr>
        <w:pStyle w:val="CommentText"/>
      </w:pPr>
      <w:r>
        <w:rPr>
          <w:rStyle w:val="CommentReference"/>
        </w:rPr>
        <w:annotationRef/>
      </w:r>
      <w:r>
        <w:rPr>
          <w:highlight w:val="yellow"/>
        </w:rPr>
        <w:t>Suggest not required as its covered off in PCA2.2.2</w:t>
      </w:r>
    </w:p>
  </w:comment>
  <w:comment w:id="403" w:author="Antony Johnson (ESO)" w:date="2023-10-16T11:04:00Z" w:initials="AJ(">
    <w:p w14:paraId="7D847B0D" w14:textId="77777777" w:rsidR="006B0581" w:rsidRDefault="006B0581" w:rsidP="00007493">
      <w:pPr>
        <w:pStyle w:val="CommentText"/>
      </w:pPr>
      <w:r>
        <w:rPr>
          <w:rStyle w:val="CommentReference"/>
        </w:rPr>
        <w:annotationRef/>
      </w:r>
      <w:r>
        <w:t>Agree - Propose to delete</w:t>
      </w:r>
    </w:p>
  </w:comment>
  <w:comment w:id="427" w:author="Creighton, Alan (Northern Powergrid)" w:date="2023-10-03T08:37:00Z" w:initials="CA(P">
    <w:p w14:paraId="69C0D60C" w14:textId="7907DE94" w:rsidR="00745E89" w:rsidRDefault="00745E89" w:rsidP="00B5569F">
      <w:pPr>
        <w:pStyle w:val="CommentText"/>
      </w:pPr>
      <w:r>
        <w:rPr>
          <w:rStyle w:val="CommentReference"/>
        </w:rPr>
        <w:annotationRef/>
      </w:r>
      <w:r>
        <w:t>...a...</w:t>
      </w:r>
    </w:p>
  </w:comment>
  <w:comment w:id="428" w:author="Antony Johnson (ESO)" w:date="2023-10-16T11:09:00Z" w:initials="AJ(">
    <w:p w14:paraId="1D4F68F7" w14:textId="77777777" w:rsidR="00774D2E" w:rsidRDefault="00774D2E" w:rsidP="000B28C0">
      <w:pPr>
        <w:pStyle w:val="CommentText"/>
      </w:pPr>
      <w:r>
        <w:rPr>
          <w:rStyle w:val="CommentReference"/>
        </w:rPr>
        <w:annotationRef/>
      </w:r>
      <w:r>
        <w:t>Agree - corrected</w:t>
      </w:r>
    </w:p>
  </w:comment>
  <w:comment w:id="430" w:author="Creighton, Alan (Northern Powergrid)" w:date="2023-10-03T08:39:00Z" w:initials="CA(P">
    <w:p w14:paraId="530A30D0" w14:textId="6B121D0E" w:rsidR="00745E89" w:rsidRDefault="00745E89" w:rsidP="00030221">
      <w:pPr>
        <w:pStyle w:val="CommentText"/>
      </w:pPr>
      <w:r>
        <w:rPr>
          <w:rStyle w:val="CommentReference"/>
        </w:rPr>
        <w:annotationRef/>
      </w:r>
      <w:r>
        <w:t>Given that there would be options for the presentation of embedded large power stations connected at a voltage below the subtransmission voltage  it would help to have a couple of diagrams to illustrate the two options.</w:t>
      </w:r>
    </w:p>
  </w:comment>
  <w:comment w:id="431" w:author="Antony Johnson (ESO)" w:date="2023-10-16T11:11:00Z" w:initials="AJ(">
    <w:p w14:paraId="4EE04078" w14:textId="77777777" w:rsidR="004E7B41" w:rsidRDefault="004E7B41" w:rsidP="002A478B">
      <w:pPr>
        <w:pStyle w:val="CommentText"/>
      </w:pPr>
      <w:r>
        <w:rPr>
          <w:rStyle w:val="CommentReference"/>
        </w:rPr>
        <w:annotationRef/>
      </w:r>
      <w:r>
        <w:t>Yes - We propose to prepare a couple of single line diagrams for inclusion in the Code but suggest we initially prepare these on slides for presentation to the next workgroup.</w:t>
      </w:r>
    </w:p>
  </w:comment>
  <w:comment w:id="480" w:author="Antony Johnson (ESO)" w:date="2023-09-26T15:15:00Z" w:initials="AJ(">
    <w:p w14:paraId="13D01C46" w14:textId="48FF96E0" w:rsidR="00F35066" w:rsidRDefault="00F35066" w:rsidP="00000867">
      <w:pPr>
        <w:pStyle w:val="CommentText"/>
      </w:pPr>
      <w:r>
        <w:rPr>
          <w:rStyle w:val="CommentReference"/>
        </w:rPr>
        <w:annotationRef/>
      </w:r>
      <w:r>
        <w:t xml:space="preserve">Comment from Alan "Didn’t quite understand where this comes from GC0156" - This is not from GC0156.  The original code permitted Large Embedded Generators with BELLA Agreements to have a part time manned control point.  Going forwards all Large Generators will need to have BEGA's so for new Large Power Stations g(ie 10MW plus going forwards then this relaxation has been removed.  That said the outcome form GC0134 still exists (see clause (b) below where an exemption exists for aggregated  sites of 10MW per site or 50MW per control point </w:t>
      </w:r>
    </w:p>
  </w:comment>
  <w:comment w:id="481" w:author="Creighton, Alan (Northern Powergrid)" w:date="2023-09-28T09:42:00Z" w:initials="CA(P">
    <w:p w14:paraId="4BBC73EB" w14:textId="77777777" w:rsidR="00666B6A" w:rsidRDefault="00666B6A" w:rsidP="00136632">
      <w:pPr>
        <w:pStyle w:val="CommentText"/>
      </w:pPr>
      <w:r>
        <w:rPr>
          <w:rStyle w:val="CommentReference"/>
        </w:rPr>
        <w:annotationRef/>
      </w:r>
      <w:r>
        <w:t>Ok, Thanks for the clarification.  May need to make sure in the WG report that the implications for generators associated with the demise of BELLAs is clear.</w:t>
      </w:r>
    </w:p>
  </w:comment>
  <w:comment w:id="482" w:author="Antony Johnson (ESO)" w:date="2023-10-16T11:13:00Z" w:initials="AJ(">
    <w:p w14:paraId="4DE1ABBC" w14:textId="77777777" w:rsidR="008A3F30" w:rsidRDefault="008A3F30" w:rsidP="00525A47">
      <w:pPr>
        <w:pStyle w:val="CommentText"/>
      </w:pPr>
      <w:r>
        <w:rPr>
          <w:rStyle w:val="CommentReference"/>
        </w:rPr>
        <w:annotationRef/>
      </w:r>
      <w:r>
        <w:t>Fine - we will note this in the workgroup report.</w:t>
      </w:r>
    </w:p>
  </w:comment>
  <w:comment w:id="511" w:author="Antony Johnson (ESO)" w:date="2023-09-26T15:17:00Z" w:initials="AJ(">
    <w:p w14:paraId="175064E7" w14:textId="37486B8B" w:rsidR="00D658D1" w:rsidRDefault="00D658D1" w:rsidP="00AC71F6">
      <w:pPr>
        <w:pStyle w:val="CommentText"/>
      </w:pPr>
      <w:r>
        <w:rPr>
          <w:rStyle w:val="CommentReference"/>
        </w:rPr>
        <w:annotationRef/>
      </w:r>
      <w:r>
        <w:t xml:space="preserve">Comment from Alan - "This removes BELLAs from all new LPS" - Yes this is correct </w:t>
      </w:r>
    </w:p>
  </w:comment>
  <w:comment w:id="512" w:author="Creighton, Alan (Northern Powergrid)" w:date="2023-09-28T09:43:00Z" w:initials="CA(P">
    <w:p w14:paraId="3160C432" w14:textId="77777777" w:rsidR="00666B6A" w:rsidRDefault="00666B6A" w:rsidP="00A0224F">
      <w:pPr>
        <w:pStyle w:val="CommentText"/>
      </w:pPr>
      <w:r>
        <w:rPr>
          <w:rStyle w:val="CommentReference"/>
        </w:rPr>
        <w:annotationRef/>
      </w:r>
      <w:r>
        <w:t>Ok, thanks for the confirmation</w:t>
      </w:r>
    </w:p>
  </w:comment>
  <w:comment w:id="551" w:author="Antony Johnson" w:date="2022-10-13T18:11:00Z" w:initials="J(A">
    <w:p w14:paraId="3622A5DF" w14:textId="3EBBF538" w:rsidR="00B77C4D" w:rsidRDefault="00B77C4D">
      <w:pPr>
        <w:pStyle w:val="CommentText"/>
      </w:pPr>
      <w:r>
        <w:rPr>
          <w:rStyle w:val="CommentReference"/>
        </w:rPr>
        <w:annotationRef/>
      </w:r>
      <w:r>
        <w:t>Corrected Typo</w:t>
      </w:r>
    </w:p>
  </w:comment>
  <w:comment w:id="554" w:author="Antony Johnson" w:date="2022-10-13T18:18:00Z" w:initials="J(A">
    <w:p w14:paraId="10D75A16" w14:textId="36D173C0" w:rsidR="0050639C" w:rsidRDefault="0050639C">
      <w:pPr>
        <w:pStyle w:val="CommentText"/>
      </w:pPr>
      <w:r>
        <w:rPr>
          <w:rStyle w:val="CommentReference"/>
        </w:rPr>
        <w:annotationRef/>
      </w:r>
      <w:r>
        <w:t>House Keeping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BC994B" w15:done="0"/>
  <w15:commentEx w15:paraId="3B26C2C5" w15:paraIdParent="0DBC994B" w15:done="0"/>
  <w15:commentEx w15:paraId="4148E350" w15:paraIdParent="0DBC994B" w15:done="0"/>
  <w15:commentEx w15:paraId="2E148A63" w15:done="0"/>
  <w15:commentEx w15:paraId="622F2228" w15:paraIdParent="2E148A63" w15:done="0"/>
  <w15:commentEx w15:paraId="4FF7189D" w15:done="0"/>
  <w15:commentEx w15:paraId="3ADD76D2" w15:paraIdParent="4FF7189D" w15:done="0"/>
  <w15:commentEx w15:paraId="4D27B754" w15:paraIdParent="4FF7189D" w15:done="0"/>
  <w15:commentEx w15:paraId="0794D648" w15:done="0"/>
  <w15:commentEx w15:paraId="1EB66CE9" w15:paraIdParent="0794D648" w15:done="0"/>
  <w15:commentEx w15:paraId="0D29ADA1" w15:paraIdParent="0794D648" w15:done="0"/>
  <w15:commentEx w15:paraId="16213C8E" w15:done="0"/>
  <w15:commentEx w15:paraId="43D74B45" w15:paraIdParent="16213C8E" w15:done="0"/>
  <w15:commentEx w15:paraId="41175964" w15:done="0"/>
  <w15:commentEx w15:paraId="1B3F4992" w15:paraIdParent="41175964" w15:done="0"/>
  <w15:commentEx w15:paraId="56B38D8C" w15:done="0"/>
  <w15:commentEx w15:paraId="496A3F23" w15:paraIdParent="56B38D8C" w15:done="0"/>
  <w15:commentEx w15:paraId="60F9E37A" w15:done="0"/>
  <w15:commentEx w15:paraId="1CBE1492" w15:done="0"/>
  <w15:commentEx w15:paraId="0917CB74" w15:paraIdParent="1CBE1492" w15:done="0"/>
  <w15:commentEx w15:paraId="740CB139" w15:done="0"/>
  <w15:commentEx w15:paraId="22954A39" w15:paraIdParent="740CB139" w15:done="0"/>
  <w15:commentEx w15:paraId="421D6583" w15:done="0"/>
  <w15:commentEx w15:paraId="2B42A7BD" w15:paraIdParent="421D6583" w15:done="0"/>
  <w15:commentEx w15:paraId="64A2180E" w15:done="0"/>
  <w15:commentEx w15:paraId="41E5E158" w15:paraIdParent="64A2180E" w15:done="0"/>
  <w15:commentEx w15:paraId="6236ED15" w15:paraIdParent="64A2180E" w15:done="0"/>
  <w15:commentEx w15:paraId="2E2DFD43" w15:done="0"/>
  <w15:commentEx w15:paraId="40D76108" w15:done="0"/>
  <w15:commentEx w15:paraId="6D45E17A" w15:done="0"/>
  <w15:commentEx w15:paraId="7D847B0D" w15:paraIdParent="6D45E17A" w15:done="0"/>
  <w15:commentEx w15:paraId="69C0D60C" w15:done="0"/>
  <w15:commentEx w15:paraId="1D4F68F7" w15:paraIdParent="69C0D60C" w15:done="0"/>
  <w15:commentEx w15:paraId="530A30D0" w15:done="0"/>
  <w15:commentEx w15:paraId="4EE04078" w15:paraIdParent="530A30D0" w15:done="0"/>
  <w15:commentEx w15:paraId="13D01C46" w15:done="0"/>
  <w15:commentEx w15:paraId="4BBC73EB" w15:paraIdParent="13D01C46" w15:done="0"/>
  <w15:commentEx w15:paraId="4DE1ABBC" w15:paraIdParent="13D01C46" w15:done="0"/>
  <w15:commentEx w15:paraId="175064E7" w15:done="0"/>
  <w15:commentEx w15:paraId="3160C432" w15:paraIdParent="175064E7" w15:done="0"/>
  <w15:commentEx w15:paraId="3622A5DF" w15:done="0"/>
  <w15:commentEx w15:paraId="10D75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835B4" w16cex:dateUtc="2023-10-04T18:04:00Z"/>
  <w16cex:commentExtensible w16cex:durableId="28D79CC9" w16cex:dateUtc="2023-10-16T10:28:00Z"/>
  <w16cex:commentExtensible w16cex:durableId="28D79E5A" w16cex:dateUtc="2023-10-16T10:34:00Z"/>
  <w16cex:commentExtensible w16cex:durableId="3B43A104" w16cex:dateUtc="2023-09-28T03:55:00Z"/>
  <w16cex:commentExtensible w16cex:durableId="28D78D50" w16cex:dateUtc="2023-10-16T09:22:00Z"/>
  <w16cex:commentExtensible w16cex:durableId="035A209B" w16cex:dateUtc="2023-09-28T03:50:00Z"/>
  <w16cex:commentExtensible w16cex:durableId="28C805BB" w16cex:dateUtc="2023-10-04T14:39:00Z"/>
  <w16cex:commentExtensible w16cex:durableId="28D78E01" w16cex:dateUtc="2023-10-16T09:25:00Z"/>
  <w16cex:commentExtensible w16cex:durableId="28BFCA83" w16cex:dateUtc="2023-09-28T08:48:00Z"/>
  <w16cex:commentExtensible w16cex:durableId="28C82DAF" w16cex:dateUtc="2023-10-04T17:30:00Z"/>
  <w16cex:commentExtensible w16cex:durableId="28D791C8" w16cex:dateUtc="2023-10-16T09:41:00Z"/>
  <w16cex:commentExtensible w16cex:durableId="415C968F" w16cex:dateUtc="2023-09-28T03:57:00Z"/>
  <w16cex:commentExtensible w16cex:durableId="28D7923D" w16cex:dateUtc="2023-10-16T09:43:00Z"/>
  <w16cex:commentExtensible w16cex:durableId="28C82E71" w16cex:dateUtc="2023-10-04T17:33:00Z"/>
  <w16cex:commentExtensible w16cex:durableId="28D79315" w16cex:dateUtc="2023-10-16T09:46:00Z"/>
  <w16cex:commentExtensible w16cex:durableId="2605094C" w16cex:dateUtc="2023-09-28T03:58:00Z"/>
  <w16cex:commentExtensible w16cex:durableId="28D79335" w16cex:dateUtc="2023-10-16T09:47:00Z"/>
  <w16cex:commentExtensible w16cex:durableId="28BFC6A5" w16cex:dateUtc="2023-09-28T08:32:00Z"/>
  <w16cex:commentExtensible w16cex:durableId="28C83394" w16cex:dateUtc="2023-10-04T17:55:00Z"/>
  <w16cex:commentExtensible w16cex:durableId="28D7946D" w16cex:dateUtc="2023-10-16T09:52:00Z"/>
  <w16cex:commentExtensible w16cex:durableId="28C833C6" w16cex:dateUtc="2023-10-04T17:56:00Z"/>
  <w16cex:commentExtensible w16cex:durableId="28D794CE" w16cex:dateUtc="2023-10-16T09:54:00Z"/>
  <w16cex:commentExtensible w16cex:durableId="28C8345A" w16cex:dateUtc="2023-10-04T17:58:00Z"/>
  <w16cex:commentExtensible w16cex:durableId="28D794F3" w16cex:dateUtc="2023-10-16T09:54:00Z"/>
  <w16cex:commentExtensible w16cex:durableId="28BD7233" w16cex:dateUtc="2023-09-26T14:07:00Z"/>
  <w16cex:commentExtensible w16cex:durableId="28BFC792" w16cex:dateUtc="2023-09-28T08:36:00Z"/>
  <w16cex:commentExtensible w16cex:durableId="28D795A0" w16cex:dateUtc="2023-10-16T09:57:00Z"/>
  <w16cex:commentExtensible w16cex:durableId="28D797ED" w16cex:dateUtc="2023-10-16T10:07:00Z"/>
  <w16cex:commentExtensible w16cex:durableId="05E5DEB9" w16cex:dateUtc="2023-09-28T04:01:00Z"/>
  <w16cex:commentExtensible w16cex:durableId="28C8365F" w16cex:dateUtc="2023-10-04T18:07:00Z"/>
  <w16cex:commentExtensible w16cex:durableId="28D79726" w16cex:dateUtc="2023-10-16T10:04:00Z"/>
  <w16cex:commentExtensible w16cex:durableId="28C6513A" w16cex:dateUtc="2023-10-03T07:37:00Z"/>
  <w16cex:commentExtensible w16cex:durableId="28D79853" w16cex:dateUtc="2023-10-16T10:09:00Z"/>
  <w16cex:commentExtensible w16cex:durableId="28C651AA" w16cex:dateUtc="2023-10-03T07:39:00Z"/>
  <w16cex:commentExtensible w16cex:durableId="28D798F8" w16cex:dateUtc="2023-10-16T10:11:00Z"/>
  <w16cex:commentExtensible w16cex:durableId="28BD7425" w16cex:dateUtc="2023-09-26T14:15:00Z"/>
  <w16cex:commentExtensible w16cex:durableId="28BFC911" w16cex:dateUtc="2023-09-28T08:42:00Z"/>
  <w16cex:commentExtensible w16cex:durableId="28D79952" w16cex:dateUtc="2023-10-16T10:13:00Z"/>
  <w16cex:commentExtensible w16cex:durableId="28BD746F" w16cex:dateUtc="2023-09-26T14:17:00Z"/>
  <w16cex:commentExtensible w16cex:durableId="28BFC939" w16cex:dateUtc="2023-09-28T08:43:00Z"/>
  <w16cex:commentExtensible w16cex:durableId="26F2D360" w16cex:dateUtc="2022-10-13T17:11:00Z"/>
  <w16cex:commentExtensible w16cex:durableId="26F2D4E2"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C994B" w16cid:durableId="28C835B4"/>
  <w16cid:commentId w16cid:paraId="3B26C2C5" w16cid:durableId="28D79CC9"/>
  <w16cid:commentId w16cid:paraId="4148E350" w16cid:durableId="28D79E5A"/>
  <w16cid:commentId w16cid:paraId="2E148A63" w16cid:durableId="3B43A104"/>
  <w16cid:commentId w16cid:paraId="622F2228" w16cid:durableId="28D78D50"/>
  <w16cid:commentId w16cid:paraId="4FF7189D" w16cid:durableId="035A209B"/>
  <w16cid:commentId w16cid:paraId="3ADD76D2" w16cid:durableId="28C805BB"/>
  <w16cid:commentId w16cid:paraId="4D27B754" w16cid:durableId="28D78E01"/>
  <w16cid:commentId w16cid:paraId="0794D648" w16cid:durableId="28BFCA83"/>
  <w16cid:commentId w16cid:paraId="1EB66CE9" w16cid:durableId="28C82DAF"/>
  <w16cid:commentId w16cid:paraId="0D29ADA1" w16cid:durableId="28D791C8"/>
  <w16cid:commentId w16cid:paraId="16213C8E" w16cid:durableId="415C968F"/>
  <w16cid:commentId w16cid:paraId="43D74B45" w16cid:durableId="28D7923D"/>
  <w16cid:commentId w16cid:paraId="41175964" w16cid:durableId="28C82E71"/>
  <w16cid:commentId w16cid:paraId="1B3F4992" w16cid:durableId="28D79315"/>
  <w16cid:commentId w16cid:paraId="56B38D8C" w16cid:durableId="2605094C"/>
  <w16cid:commentId w16cid:paraId="496A3F23" w16cid:durableId="28D79335"/>
  <w16cid:commentId w16cid:paraId="60F9E37A" w16cid:durableId="28BFC6A5"/>
  <w16cid:commentId w16cid:paraId="1CBE1492" w16cid:durableId="28C83394"/>
  <w16cid:commentId w16cid:paraId="0917CB74" w16cid:durableId="28D7946D"/>
  <w16cid:commentId w16cid:paraId="740CB139" w16cid:durableId="28C833C6"/>
  <w16cid:commentId w16cid:paraId="22954A39" w16cid:durableId="28D794CE"/>
  <w16cid:commentId w16cid:paraId="421D6583" w16cid:durableId="28C8345A"/>
  <w16cid:commentId w16cid:paraId="2B42A7BD" w16cid:durableId="28D794F3"/>
  <w16cid:commentId w16cid:paraId="64A2180E" w16cid:durableId="28BD7233"/>
  <w16cid:commentId w16cid:paraId="41E5E158" w16cid:durableId="28BFC792"/>
  <w16cid:commentId w16cid:paraId="6236ED15" w16cid:durableId="28D795A0"/>
  <w16cid:commentId w16cid:paraId="2E2DFD43" w16cid:durableId="28D797ED"/>
  <w16cid:commentId w16cid:paraId="40D76108" w16cid:durableId="05E5DEB9"/>
  <w16cid:commentId w16cid:paraId="6D45E17A" w16cid:durableId="28C8365F"/>
  <w16cid:commentId w16cid:paraId="7D847B0D" w16cid:durableId="28D79726"/>
  <w16cid:commentId w16cid:paraId="69C0D60C" w16cid:durableId="28C6513A"/>
  <w16cid:commentId w16cid:paraId="1D4F68F7" w16cid:durableId="28D79853"/>
  <w16cid:commentId w16cid:paraId="530A30D0" w16cid:durableId="28C651AA"/>
  <w16cid:commentId w16cid:paraId="4EE04078" w16cid:durableId="28D798F8"/>
  <w16cid:commentId w16cid:paraId="13D01C46" w16cid:durableId="28BD7425"/>
  <w16cid:commentId w16cid:paraId="4BBC73EB" w16cid:durableId="28BFC911"/>
  <w16cid:commentId w16cid:paraId="4DE1ABBC" w16cid:durableId="28D79952"/>
  <w16cid:commentId w16cid:paraId="175064E7" w16cid:durableId="28BD746F"/>
  <w16cid:commentId w16cid:paraId="3160C432" w16cid:durableId="28BFC939"/>
  <w16cid:commentId w16cid:paraId="3622A5DF" w16cid:durableId="26F2D360"/>
  <w16cid:commentId w16cid:paraId="10D75A16" w16cid:durableId="26F2D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FFD87" w14:textId="77777777" w:rsidR="0089224F" w:rsidRDefault="0089224F" w:rsidP="008F1F3E">
      <w:pPr>
        <w:pStyle w:val="Header"/>
      </w:pPr>
      <w:r>
        <w:separator/>
      </w:r>
    </w:p>
  </w:endnote>
  <w:endnote w:type="continuationSeparator" w:id="0">
    <w:p w14:paraId="71277DDF" w14:textId="77777777" w:rsidR="0089224F" w:rsidRDefault="0089224F" w:rsidP="008F1F3E">
      <w:pPr>
        <w:pStyle w:val="Header"/>
      </w:pPr>
      <w:r>
        <w:continuationSeparator/>
      </w:r>
    </w:p>
  </w:endnote>
  <w:endnote w:type="continuationNotice" w:id="1">
    <w:p w14:paraId="1F18AB02" w14:textId="77777777" w:rsidR="0089224F" w:rsidRDefault="00892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D8F61" w14:textId="77777777" w:rsidR="0089224F" w:rsidRDefault="0089224F" w:rsidP="008F1F3E">
      <w:pPr>
        <w:pStyle w:val="Header"/>
      </w:pPr>
      <w:r>
        <w:separator/>
      </w:r>
    </w:p>
  </w:footnote>
  <w:footnote w:type="continuationSeparator" w:id="0">
    <w:p w14:paraId="1D6D08F0" w14:textId="77777777" w:rsidR="0089224F" w:rsidRDefault="0089224F" w:rsidP="008F1F3E">
      <w:pPr>
        <w:pStyle w:val="Header"/>
      </w:pPr>
      <w:r>
        <w:continuationSeparator/>
      </w:r>
    </w:p>
  </w:footnote>
  <w:footnote w:type="continuationNotice" w:id="1">
    <w:p w14:paraId="4A61C996" w14:textId="77777777" w:rsidR="0089224F" w:rsidRDefault="008922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Creighton, Alan (Northern Powergrid)">
    <w15:presenceInfo w15:providerId="AD" w15:userId="S::Alan.Creighton@northernpowergrid.com::255eb25e-e221-41cd-b20f-ccd106ec3c87"/>
  </w15:person>
  <w15:person w15:author="Antony Johnson">
    <w15:presenceInfo w15:providerId="None" w15:userId="Antony Johnson"/>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7774"/>
    <w:rsid w:val="00007EE1"/>
    <w:rsid w:val="0001061B"/>
    <w:rsid w:val="00014126"/>
    <w:rsid w:val="00015A88"/>
    <w:rsid w:val="000161AA"/>
    <w:rsid w:val="0001653F"/>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37A"/>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1DF"/>
    <w:rsid w:val="00093148"/>
    <w:rsid w:val="00093267"/>
    <w:rsid w:val="00096986"/>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043"/>
    <w:rsid w:val="000B695C"/>
    <w:rsid w:val="000B69EA"/>
    <w:rsid w:val="000B6DF9"/>
    <w:rsid w:val="000C129B"/>
    <w:rsid w:val="000C14D3"/>
    <w:rsid w:val="000C1BB4"/>
    <w:rsid w:val="000C32CC"/>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E57F6"/>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F11"/>
    <w:rsid w:val="00112FC3"/>
    <w:rsid w:val="00113076"/>
    <w:rsid w:val="00115668"/>
    <w:rsid w:val="001172A6"/>
    <w:rsid w:val="00120FFF"/>
    <w:rsid w:val="00121224"/>
    <w:rsid w:val="001214C1"/>
    <w:rsid w:val="0012256D"/>
    <w:rsid w:val="00123474"/>
    <w:rsid w:val="00124987"/>
    <w:rsid w:val="00124A50"/>
    <w:rsid w:val="00124C02"/>
    <w:rsid w:val="0012739C"/>
    <w:rsid w:val="00127FF6"/>
    <w:rsid w:val="00130486"/>
    <w:rsid w:val="0013182E"/>
    <w:rsid w:val="00131B2E"/>
    <w:rsid w:val="00132166"/>
    <w:rsid w:val="00132D71"/>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49FD"/>
    <w:rsid w:val="00165AB2"/>
    <w:rsid w:val="001663A7"/>
    <w:rsid w:val="001663B3"/>
    <w:rsid w:val="00170374"/>
    <w:rsid w:val="001710CF"/>
    <w:rsid w:val="001715BC"/>
    <w:rsid w:val="00171D38"/>
    <w:rsid w:val="00172580"/>
    <w:rsid w:val="0017278F"/>
    <w:rsid w:val="001731C5"/>
    <w:rsid w:val="001738C9"/>
    <w:rsid w:val="00173CBC"/>
    <w:rsid w:val="001750CE"/>
    <w:rsid w:val="001758AB"/>
    <w:rsid w:val="00176A1D"/>
    <w:rsid w:val="00176EF0"/>
    <w:rsid w:val="00176F86"/>
    <w:rsid w:val="00177D4B"/>
    <w:rsid w:val="00177D55"/>
    <w:rsid w:val="001812C8"/>
    <w:rsid w:val="0018137F"/>
    <w:rsid w:val="00182995"/>
    <w:rsid w:val="00184D9D"/>
    <w:rsid w:val="00185002"/>
    <w:rsid w:val="00185EA4"/>
    <w:rsid w:val="001864C9"/>
    <w:rsid w:val="00186F1A"/>
    <w:rsid w:val="00187F6D"/>
    <w:rsid w:val="0019341E"/>
    <w:rsid w:val="00193D98"/>
    <w:rsid w:val="001942E0"/>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659"/>
    <w:rsid w:val="001E5C54"/>
    <w:rsid w:val="001E5C7A"/>
    <w:rsid w:val="001E6459"/>
    <w:rsid w:val="001E6518"/>
    <w:rsid w:val="001E777B"/>
    <w:rsid w:val="001F14D1"/>
    <w:rsid w:val="001F1E3C"/>
    <w:rsid w:val="001F2024"/>
    <w:rsid w:val="001F2CE9"/>
    <w:rsid w:val="001F377B"/>
    <w:rsid w:val="001F38C4"/>
    <w:rsid w:val="001F431D"/>
    <w:rsid w:val="001F43C1"/>
    <w:rsid w:val="001F5AFA"/>
    <w:rsid w:val="001F5EB1"/>
    <w:rsid w:val="001F71C2"/>
    <w:rsid w:val="001F7B6A"/>
    <w:rsid w:val="00200593"/>
    <w:rsid w:val="00200E24"/>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372E"/>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376C2"/>
    <w:rsid w:val="002401E0"/>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55C"/>
    <w:rsid w:val="00253EEF"/>
    <w:rsid w:val="00254A70"/>
    <w:rsid w:val="00255158"/>
    <w:rsid w:val="002559BE"/>
    <w:rsid w:val="0026055C"/>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927"/>
    <w:rsid w:val="002E0B1D"/>
    <w:rsid w:val="002E102B"/>
    <w:rsid w:val="002E2435"/>
    <w:rsid w:val="002E2596"/>
    <w:rsid w:val="002E3677"/>
    <w:rsid w:val="002E4005"/>
    <w:rsid w:val="002E4C32"/>
    <w:rsid w:val="002E4D10"/>
    <w:rsid w:val="002E5701"/>
    <w:rsid w:val="002E5B44"/>
    <w:rsid w:val="002E6C79"/>
    <w:rsid w:val="002E7875"/>
    <w:rsid w:val="002E7DCD"/>
    <w:rsid w:val="002F17C2"/>
    <w:rsid w:val="002F2D8C"/>
    <w:rsid w:val="002F46A9"/>
    <w:rsid w:val="002F5283"/>
    <w:rsid w:val="002F57F2"/>
    <w:rsid w:val="002F6B8C"/>
    <w:rsid w:val="003000A4"/>
    <w:rsid w:val="00300601"/>
    <w:rsid w:val="00300D5F"/>
    <w:rsid w:val="00300F79"/>
    <w:rsid w:val="00301D71"/>
    <w:rsid w:val="00302DC4"/>
    <w:rsid w:val="00303C2B"/>
    <w:rsid w:val="00306436"/>
    <w:rsid w:val="00306887"/>
    <w:rsid w:val="00306AAF"/>
    <w:rsid w:val="00307B51"/>
    <w:rsid w:val="003113C6"/>
    <w:rsid w:val="003119A7"/>
    <w:rsid w:val="003131C5"/>
    <w:rsid w:val="0031460E"/>
    <w:rsid w:val="00316178"/>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0990"/>
    <w:rsid w:val="00333BC1"/>
    <w:rsid w:val="00333D74"/>
    <w:rsid w:val="00336093"/>
    <w:rsid w:val="00336B96"/>
    <w:rsid w:val="00337897"/>
    <w:rsid w:val="0033794C"/>
    <w:rsid w:val="003405E6"/>
    <w:rsid w:val="003406F5"/>
    <w:rsid w:val="00341E2C"/>
    <w:rsid w:val="00341ED6"/>
    <w:rsid w:val="00342C33"/>
    <w:rsid w:val="00342C76"/>
    <w:rsid w:val="00344826"/>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3E5F"/>
    <w:rsid w:val="00374794"/>
    <w:rsid w:val="00376F00"/>
    <w:rsid w:val="003774EE"/>
    <w:rsid w:val="0037797A"/>
    <w:rsid w:val="00377F78"/>
    <w:rsid w:val="00381B9F"/>
    <w:rsid w:val="003846DF"/>
    <w:rsid w:val="00384E0F"/>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0D60"/>
    <w:rsid w:val="003B1EE6"/>
    <w:rsid w:val="003B3D05"/>
    <w:rsid w:val="003B52AD"/>
    <w:rsid w:val="003B642E"/>
    <w:rsid w:val="003B6DBC"/>
    <w:rsid w:val="003B77D3"/>
    <w:rsid w:val="003B7BAE"/>
    <w:rsid w:val="003C0EF7"/>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B27"/>
    <w:rsid w:val="00412E9E"/>
    <w:rsid w:val="00413735"/>
    <w:rsid w:val="00414E36"/>
    <w:rsid w:val="0041527E"/>
    <w:rsid w:val="004172BC"/>
    <w:rsid w:val="004176C9"/>
    <w:rsid w:val="00417CE1"/>
    <w:rsid w:val="00420259"/>
    <w:rsid w:val="00421805"/>
    <w:rsid w:val="00422E81"/>
    <w:rsid w:val="0042316B"/>
    <w:rsid w:val="00423A90"/>
    <w:rsid w:val="0042480C"/>
    <w:rsid w:val="00424F44"/>
    <w:rsid w:val="00425187"/>
    <w:rsid w:val="00426EB6"/>
    <w:rsid w:val="0042721E"/>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6009"/>
    <w:rsid w:val="004768DA"/>
    <w:rsid w:val="0048122F"/>
    <w:rsid w:val="00482832"/>
    <w:rsid w:val="00484275"/>
    <w:rsid w:val="00484F9B"/>
    <w:rsid w:val="00485185"/>
    <w:rsid w:val="00487486"/>
    <w:rsid w:val="00487A18"/>
    <w:rsid w:val="004909DE"/>
    <w:rsid w:val="004911DF"/>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32C0"/>
    <w:rsid w:val="004C3C55"/>
    <w:rsid w:val="004C4A32"/>
    <w:rsid w:val="004C632E"/>
    <w:rsid w:val="004C652C"/>
    <w:rsid w:val="004C77B9"/>
    <w:rsid w:val="004D0F3D"/>
    <w:rsid w:val="004D17B6"/>
    <w:rsid w:val="004D4DF4"/>
    <w:rsid w:val="004D5F5A"/>
    <w:rsid w:val="004D6B27"/>
    <w:rsid w:val="004D7245"/>
    <w:rsid w:val="004E056D"/>
    <w:rsid w:val="004E0E0F"/>
    <w:rsid w:val="004E122F"/>
    <w:rsid w:val="004E3CAD"/>
    <w:rsid w:val="004E4312"/>
    <w:rsid w:val="004E469B"/>
    <w:rsid w:val="004E520D"/>
    <w:rsid w:val="004E6B17"/>
    <w:rsid w:val="004E7A2B"/>
    <w:rsid w:val="004E7B41"/>
    <w:rsid w:val="004E7BB6"/>
    <w:rsid w:val="004E7F0F"/>
    <w:rsid w:val="004E7FE5"/>
    <w:rsid w:val="004F1113"/>
    <w:rsid w:val="004F1C45"/>
    <w:rsid w:val="004F1E73"/>
    <w:rsid w:val="004F2614"/>
    <w:rsid w:val="004F3D36"/>
    <w:rsid w:val="004F40BD"/>
    <w:rsid w:val="004F4358"/>
    <w:rsid w:val="004F512D"/>
    <w:rsid w:val="004F5D04"/>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178E4"/>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4756A"/>
    <w:rsid w:val="00550FDB"/>
    <w:rsid w:val="00551D62"/>
    <w:rsid w:val="00552F47"/>
    <w:rsid w:val="005557F6"/>
    <w:rsid w:val="005625DD"/>
    <w:rsid w:val="00564137"/>
    <w:rsid w:val="00564A1D"/>
    <w:rsid w:val="00564FFB"/>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29B"/>
    <w:rsid w:val="005A0FEC"/>
    <w:rsid w:val="005A1ECC"/>
    <w:rsid w:val="005A36CE"/>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37DD"/>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12C"/>
    <w:rsid w:val="00621452"/>
    <w:rsid w:val="0062242E"/>
    <w:rsid w:val="00622B0D"/>
    <w:rsid w:val="00623005"/>
    <w:rsid w:val="006231A0"/>
    <w:rsid w:val="006254BD"/>
    <w:rsid w:val="00627976"/>
    <w:rsid w:val="00631FFD"/>
    <w:rsid w:val="00632E68"/>
    <w:rsid w:val="006334A8"/>
    <w:rsid w:val="0063389C"/>
    <w:rsid w:val="00634805"/>
    <w:rsid w:val="00635958"/>
    <w:rsid w:val="00635B53"/>
    <w:rsid w:val="0063700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5166"/>
    <w:rsid w:val="006557D8"/>
    <w:rsid w:val="006607DA"/>
    <w:rsid w:val="00662C0E"/>
    <w:rsid w:val="00664636"/>
    <w:rsid w:val="00664798"/>
    <w:rsid w:val="00664C8E"/>
    <w:rsid w:val="006653F8"/>
    <w:rsid w:val="0066591B"/>
    <w:rsid w:val="00666076"/>
    <w:rsid w:val="00666B6A"/>
    <w:rsid w:val="006678DA"/>
    <w:rsid w:val="0067145B"/>
    <w:rsid w:val="00671AAB"/>
    <w:rsid w:val="00671C1E"/>
    <w:rsid w:val="006720B4"/>
    <w:rsid w:val="0067266C"/>
    <w:rsid w:val="00673010"/>
    <w:rsid w:val="006739EB"/>
    <w:rsid w:val="00674AFE"/>
    <w:rsid w:val="00675DC9"/>
    <w:rsid w:val="0067767F"/>
    <w:rsid w:val="00677CE8"/>
    <w:rsid w:val="00680149"/>
    <w:rsid w:val="0068351E"/>
    <w:rsid w:val="0068362D"/>
    <w:rsid w:val="006839A8"/>
    <w:rsid w:val="006840AC"/>
    <w:rsid w:val="0068499D"/>
    <w:rsid w:val="00685277"/>
    <w:rsid w:val="00685D7C"/>
    <w:rsid w:val="00686D4F"/>
    <w:rsid w:val="00687AA8"/>
    <w:rsid w:val="0069016F"/>
    <w:rsid w:val="00690A4C"/>
    <w:rsid w:val="00690E2E"/>
    <w:rsid w:val="00691A7B"/>
    <w:rsid w:val="006921C2"/>
    <w:rsid w:val="00692CFF"/>
    <w:rsid w:val="00694E36"/>
    <w:rsid w:val="0069559A"/>
    <w:rsid w:val="006958B7"/>
    <w:rsid w:val="006A06D2"/>
    <w:rsid w:val="006A08CD"/>
    <w:rsid w:val="006A21C1"/>
    <w:rsid w:val="006A2358"/>
    <w:rsid w:val="006A3F03"/>
    <w:rsid w:val="006A4B60"/>
    <w:rsid w:val="006A502B"/>
    <w:rsid w:val="006A5B9B"/>
    <w:rsid w:val="006A5C8D"/>
    <w:rsid w:val="006A5E83"/>
    <w:rsid w:val="006A60D9"/>
    <w:rsid w:val="006A6BF7"/>
    <w:rsid w:val="006B0581"/>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8C7"/>
    <w:rsid w:val="006D14B9"/>
    <w:rsid w:val="006D2784"/>
    <w:rsid w:val="006D289F"/>
    <w:rsid w:val="006D3148"/>
    <w:rsid w:val="006D4159"/>
    <w:rsid w:val="006E14E8"/>
    <w:rsid w:val="006E2992"/>
    <w:rsid w:val="006E33CA"/>
    <w:rsid w:val="006E4B34"/>
    <w:rsid w:val="006E571E"/>
    <w:rsid w:val="006E6998"/>
    <w:rsid w:val="006E764F"/>
    <w:rsid w:val="006E7EA8"/>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21EA"/>
    <w:rsid w:val="007146A1"/>
    <w:rsid w:val="00715FAF"/>
    <w:rsid w:val="00716093"/>
    <w:rsid w:val="00716D33"/>
    <w:rsid w:val="00717008"/>
    <w:rsid w:val="0071765D"/>
    <w:rsid w:val="007203B1"/>
    <w:rsid w:val="00720E95"/>
    <w:rsid w:val="00721A8D"/>
    <w:rsid w:val="0072262C"/>
    <w:rsid w:val="007244F5"/>
    <w:rsid w:val="00727237"/>
    <w:rsid w:val="007276FE"/>
    <w:rsid w:val="00730974"/>
    <w:rsid w:val="00730D11"/>
    <w:rsid w:val="0073130B"/>
    <w:rsid w:val="00731325"/>
    <w:rsid w:val="00731BD1"/>
    <w:rsid w:val="007323AE"/>
    <w:rsid w:val="00733388"/>
    <w:rsid w:val="00733A0A"/>
    <w:rsid w:val="0073489C"/>
    <w:rsid w:val="00737AD2"/>
    <w:rsid w:val="00740627"/>
    <w:rsid w:val="00742964"/>
    <w:rsid w:val="00743707"/>
    <w:rsid w:val="00745344"/>
    <w:rsid w:val="007455E9"/>
    <w:rsid w:val="00745A4F"/>
    <w:rsid w:val="00745CFC"/>
    <w:rsid w:val="00745E89"/>
    <w:rsid w:val="00746EA9"/>
    <w:rsid w:val="007477AE"/>
    <w:rsid w:val="007508F7"/>
    <w:rsid w:val="00750A76"/>
    <w:rsid w:val="007512B8"/>
    <w:rsid w:val="00752E50"/>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163A"/>
    <w:rsid w:val="00772162"/>
    <w:rsid w:val="007725BD"/>
    <w:rsid w:val="00772927"/>
    <w:rsid w:val="007735DA"/>
    <w:rsid w:val="007738F9"/>
    <w:rsid w:val="00773C9C"/>
    <w:rsid w:val="00773CB8"/>
    <w:rsid w:val="00774D2E"/>
    <w:rsid w:val="00774FDC"/>
    <w:rsid w:val="00775B78"/>
    <w:rsid w:val="00776B28"/>
    <w:rsid w:val="00781A4D"/>
    <w:rsid w:val="0078466C"/>
    <w:rsid w:val="0078484E"/>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36BA"/>
    <w:rsid w:val="007A53C3"/>
    <w:rsid w:val="007A68BF"/>
    <w:rsid w:val="007B17F3"/>
    <w:rsid w:val="007B1936"/>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D79DA"/>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1A6"/>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29CE"/>
    <w:rsid w:val="00834884"/>
    <w:rsid w:val="00834EFD"/>
    <w:rsid w:val="00835722"/>
    <w:rsid w:val="00835EAC"/>
    <w:rsid w:val="00837095"/>
    <w:rsid w:val="0084066A"/>
    <w:rsid w:val="00841327"/>
    <w:rsid w:val="00841685"/>
    <w:rsid w:val="00842219"/>
    <w:rsid w:val="00844F8C"/>
    <w:rsid w:val="008450DA"/>
    <w:rsid w:val="00845BD2"/>
    <w:rsid w:val="00845CC4"/>
    <w:rsid w:val="00845D55"/>
    <w:rsid w:val="00846C37"/>
    <w:rsid w:val="00846FA6"/>
    <w:rsid w:val="00847F4F"/>
    <w:rsid w:val="00850272"/>
    <w:rsid w:val="00851DBE"/>
    <w:rsid w:val="00852F78"/>
    <w:rsid w:val="00854774"/>
    <w:rsid w:val="00855025"/>
    <w:rsid w:val="00855C3C"/>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2F2"/>
    <w:rsid w:val="00891D68"/>
    <w:rsid w:val="0089224F"/>
    <w:rsid w:val="00893212"/>
    <w:rsid w:val="008938F9"/>
    <w:rsid w:val="0089459A"/>
    <w:rsid w:val="0089771B"/>
    <w:rsid w:val="00897BA2"/>
    <w:rsid w:val="008A07FF"/>
    <w:rsid w:val="008A1D07"/>
    <w:rsid w:val="008A2CDC"/>
    <w:rsid w:val="008A3746"/>
    <w:rsid w:val="008A3F30"/>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17CC4"/>
    <w:rsid w:val="0092447D"/>
    <w:rsid w:val="0092498A"/>
    <w:rsid w:val="00927866"/>
    <w:rsid w:val="00927BC2"/>
    <w:rsid w:val="0093010B"/>
    <w:rsid w:val="009313F1"/>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4AF8"/>
    <w:rsid w:val="00965250"/>
    <w:rsid w:val="00965E71"/>
    <w:rsid w:val="0096671B"/>
    <w:rsid w:val="00967476"/>
    <w:rsid w:val="00967A04"/>
    <w:rsid w:val="00967B5F"/>
    <w:rsid w:val="0097017C"/>
    <w:rsid w:val="0097140F"/>
    <w:rsid w:val="00971DA9"/>
    <w:rsid w:val="0097314F"/>
    <w:rsid w:val="00973343"/>
    <w:rsid w:val="009737F4"/>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11C1"/>
    <w:rsid w:val="009A4964"/>
    <w:rsid w:val="009A57EF"/>
    <w:rsid w:val="009A58D9"/>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138D"/>
    <w:rsid w:val="009F29FB"/>
    <w:rsid w:val="009F46BE"/>
    <w:rsid w:val="009F55AD"/>
    <w:rsid w:val="009F5A06"/>
    <w:rsid w:val="009F752C"/>
    <w:rsid w:val="00A02623"/>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4C81"/>
    <w:rsid w:val="00A3544C"/>
    <w:rsid w:val="00A35498"/>
    <w:rsid w:val="00A358EC"/>
    <w:rsid w:val="00A35E1D"/>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6044C"/>
    <w:rsid w:val="00A61C60"/>
    <w:rsid w:val="00A6221E"/>
    <w:rsid w:val="00A62BB2"/>
    <w:rsid w:val="00A63EE9"/>
    <w:rsid w:val="00A659EC"/>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343"/>
    <w:rsid w:val="00A87826"/>
    <w:rsid w:val="00A90C7A"/>
    <w:rsid w:val="00A927A9"/>
    <w:rsid w:val="00A9437C"/>
    <w:rsid w:val="00A978C8"/>
    <w:rsid w:val="00AA23AE"/>
    <w:rsid w:val="00AA259D"/>
    <w:rsid w:val="00AA31AD"/>
    <w:rsid w:val="00AA3EEE"/>
    <w:rsid w:val="00AA4108"/>
    <w:rsid w:val="00AA5601"/>
    <w:rsid w:val="00AA64E2"/>
    <w:rsid w:val="00AA7697"/>
    <w:rsid w:val="00AB2565"/>
    <w:rsid w:val="00AB27DD"/>
    <w:rsid w:val="00AB4225"/>
    <w:rsid w:val="00AB614E"/>
    <w:rsid w:val="00AB73F0"/>
    <w:rsid w:val="00AC0B68"/>
    <w:rsid w:val="00AC1AD4"/>
    <w:rsid w:val="00AC213F"/>
    <w:rsid w:val="00AC32BD"/>
    <w:rsid w:val="00AC3AB9"/>
    <w:rsid w:val="00AC6436"/>
    <w:rsid w:val="00AC6FB7"/>
    <w:rsid w:val="00AC7841"/>
    <w:rsid w:val="00AD0ADC"/>
    <w:rsid w:val="00AD0B5A"/>
    <w:rsid w:val="00AD1030"/>
    <w:rsid w:val="00AD1CC8"/>
    <w:rsid w:val="00AD25BA"/>
    <w:rsid w:val="00AD2ACD"/>
    <w:rsid w:val="00AD3407"/>
    <w:rsid w:val="00AD4F84"/>
    <w:rsid w:val="00AD54AD"/>
    <w:rsid w:val="00AD5523"/>
    <w:rsid w:val="00AD677E"/>
    <w:rsid w:val="00AD69D1"/>
    <w:rsid w:val="00AD6B6B"/>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D5F"/>
    <w:rsid w:val="00B2521B"/>
    <w:rsid w:val="00B25A30"/>
    <w:rsid w:val="00B265E1"/>
    <w:rsid w:val="00B26817"/>
    <w:rsid w:val="00B27176"/>
    <w:rsid w:val="00B279A7"/>
    <w:rsid w:val="00B27C81"/>
    <w:rsid w:val="00B30395"/>
    <w:rsid w:val="00B320B7"/>
    <w:rsid w:val="00B341EF"/>
    <w:rsid w:val="00B35AFA"/>
    <w:rsid w:val="00B36547"/>
    <w:rsid w:val="00B402FE"/>
    <w:rsid w:val="00B4121E"/>
    <w:rsid w:val="00B4122C"/>
    <w:rsid w:val="00B417F8"/>
    <w:rsid w:val="00B43630"/>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555A"/>
    <w:rsid w:val="00B86132"/>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CC0"/>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BF42C2"/>
    <w:rsid w:val="00BF442D"/>
    <w:rsid w:val="00BF77F1"/>
    <w:rsid w:val="00C0030D"/>
    <w:rsid w:val="00C01268"/>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DE6"/>
    <w:rsid w:val="00C22EB5"/>
    <w:rsid w:val="00C23B41"/>
    <w:rsid w:val="00C24BD9"/>
    <w:rsid w:val="00C24F2F"/>
    <w:rsid w:val="00C25EFF"/>
    <w:rsid w:val="00C26110"/>
    <w:rsid w:val="00C26B33"/>
    <w:rsid w:val="00C27D1A"/>
    <w:rsid w:val="00C30FF4"/>
    <w:rsid w:val="00C3222E"/>
    <w:rsid w:val="00C32FE8"/>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3DFC"/>
    <w:rsid w:val="00C552C0"/>
    <w:rsid w:val="00C57D44"/>
    <w:rsid w:val="00C614EB"/>
    <w:rsid w:val="00C620F1"/>
    <w:rsid w:val="00C63006"/>
    <w:rsid w:val="00C6406F"/>
    <w:rsid w:val="00C64BCE"/>
    <w:rsid w:val="00C64E13"/>
    <w:rsid w:val="00C65329"/>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198"/>
    <w:rsid w:val="00C822FC"/>
    <w:rsid w:val="00C82E1D"/>
    <w:rsid w:val="00C83565"/>
    <w:rsid w:val="00C83664"/>
    <w:rsid w:val="00C8582C"/>
    <w:rsid w:val="00C85A3A"/>
    <w:rsid w:val="00C85A8C"/>
    <w:rsid w:val="00C861BD"/>
    <w:rsid w:val="00C864E0"/>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800"/>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2A25"/>
    <w:rsid w:val="00CC5812"/>
    <w:rsid w:val="00CC6503"/>
    <w:rsid w:val="00CC7B6C"/>
    <w:rsid w:val="00CD0CA5"/>
    <w:rsid w:val="00CD0E77"/>
    <w:rsid w:val="00CD1359"/>
    <w:rsid w:val="00CD3B63"/>
    <w:rsid w:val="00CD3F74"/>
    <w:rsid w:val="00CD5624"/>
    <w:rsid w:val="00CD57CF"/>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4560"/>
    <w:rsid w:val="00D158B0"/>
    <w:rsid w:val="00D1590D"/>
    <w:rsid w:val="00D15D18"/>
    <w:rsid w:val="00D1651E"/>
    <w:rsid w:val="00D174F8"/>
    <w:rsid w:val="00D2009C"/>
    <w:rsid w:val="00D20998"/>
    <w:rsid w:val="00D21E61"/>
    <w:rsid w:val="00D22574"/>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39D2"/>
    <w:rsid w:val="00D343D4"/>
    <w:rsid w:val="00D4038D"/>
    <w:rsid w:val="00D40F6F"/>
    <w:rsid w:val="00D411CA"/>
    <w:rsid w:val="00D41C63"/>
    <w:rsid w:val="00D43AA4"/>
    <w:rsid w:val="00D46FD0"/>
    <w:rsid w:val="00D4744F"/>
    <w:rsid w:val="00D47673"/>
    <w:rsid w:val="00D5025E"/>
    <w:rsid w:val="00D50951"/>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6D1"/>
    <w:rsid w:val="00D6191B"/>
    <w:rsid w:val="00D6240D"/>
    <w:rsid w:val="00D62BB0"/>
    <w:rsid w:val="00D63210"/>
    <w:rsid w:val="00D658D1"/>
    <w:rsid w:val="00D675CD"/>
    <w:rsid w:val="00D67C90"/>
    <w:rsid w:val="00D7086D"/>
    <w:rsid w:val="00D734EE"/>
    <w:rsid w:val="00D735D5"/>
    <w:rsid w:val="00D7456C"/>
    <w:rsid w:val="00D74C6B"/>
    <w:rsid w:val="00D74CE1"/>
    <w:rsid w:val="00D74FAB"/>
    <w:rsid w:val="00D80301"/>
    <w:rsid w:val="00D8060F"/>
    <w:rsid w:val="00D807AF"/>
    <w:rsid w:val="00D821FB"/>
    <w:rsid w:val="00D82A3D"/>
    <w:rsid w:val="00D82AFC"/>
    <w:rsid w:val="00D8312A"/>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977F2"/>
    <w:rsid w:val="00DA03CF"/>
    <w:rsid w:val="00DA1CE2"/>
    <w:rsid w:val="00DA24A4"/>
    <w:rsid w:val="00DA741B"/>
    <w:rsid w:val="00DA7965"/>
    <w:rsid w:val="00DB1028"/>
    <w:rsid w:val="00DB1A5A"/>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6FEF"/>
    <w:rsid w:val="00DE788D"/>
    <w:rsid w:val="00DF0E14"/>
    <w:rsid w:val="00DF1C9D"/>
    <w:rsid w:val="00DF2BDF"/>
    <w:rsid w:val="00DF3354"/>
    <w:rsid w:val="00DF35B6"/>
    <w:rsid w:val="00DF4542"/>
    <w:rsid w:val="00DF54AB"/>
    <w:rsid w:val="00DF650D"/>
    <w:rsid w:val="00DF6DB1"/>
    <w:rsid w:val="00DF7E5F"/>
    <w:rsid w:val="00E015A2"/>
    <w:rsid w:val="00E01839"/>
    <w:rsid w:val="00E01981"/>
    <w:rsid w:val="00E01C71"/>
    <w:rsid w:val="00E031D5"/>
    <w:rsid w:val="00E04AB4"/>
    <w:rsid w:val="00E05374"/>
    <w:rsid w:val="00E06136"/>
    <w:rsid w:val="00E07476"/>
    <w:rsid w:val="00E103A8"/>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0DA8"/>
    <w:rsid w:val="00E21277"/>
    <w:rsid w:val="00E21378"/>
    <w:rsid w:val="00E2146B"/>
    <w:rsid w:val="00E2482A"/>
    <w:rsid w:val="00E26718"/>
    <w:rsid w:val="00E269F9"/>
    <w:rsid w:val="00E27292"/>
    <w:rsid w:val="00E27ACB"/>
    <w:rsid w:val="00E30137"/>
    <w:rsid w:val="00E30411"/>
    <w:rsid w:val="00E30F37"/>
    <w:rsid w:val="00E312C8"/>
    <w:rsid w:val="00E32900"/>
    <w:rsid w:val="00E33DEC"/>
    <w:rsid w:val="00E35097"/>
    <w:rsid w:val="00E35B97"/>
    <w:rsid w:val="00E36B1E"/>
    <w:rsid w:val="00E36ECF"/>
    <w:rsid w:val="00E370BB"/>
    <w:rsid w:val="00E40971"/>
    <w:rsid w:val="00E40DC2"/>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647B"/>
    <w:rsid w:val="00E57C60"/>
    <w:rsid w:val="00E60DA0"/>
    <w:rsid w:val="00E60DCC"/>
    <w:rsid w:val="00E61A96"/>
    <w:rsid w:val="00E61CEA"/>
    <w:rsid w:val="00E61DC7"/>
    <w:rsid w:val="00E620AD"/>
    <w:rsid w:val="00E633E3"/>
    <w:rsid w:val="00E63626"/>
    <w:rsid w:val="00E64134"/>
    <w:rsid w:val="00E64608"/>
    <w:rsid w:val="00E653BD"/>
    <w:rsid w:val="00E656D0"/>
    <w:rsid w:val="00E67316"/>
    <w:rsid w:val="00E67641"/>
    <w:rsid w:val="00E700DA"/>
    <w:rsid w:val="00E70554"/>
    <w:rsid w:val="00E70BFA"/>
    <w:rsid w:val="00E7106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1AEE"/>
    <w:rsid w:val="00E9488E"/>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2E15"/>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066"/>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2652"/>
    <w:rsid w:val="00F53860"/>
    <w:rsid w:val="00F53DEA"/>
    <w:rsid w:val="00F546C7"/>
    <w:rsid w:val="00F54B09"/>
    <w:rsid w:val="00F553AA"/>
    <w:rsid w:val="00F554EE"/>
    <w:rsid w:val="00F55954"/>
    <w:rsid w:val="00F5609C"/>
    <w:rsid w:val="00F56331"/>
    <w:rsid w:val="00F57B4F"/>
    <w:rsid w:val="00F603F8"/>
    <w:rsid w:val="00F60FD8"/>
    <w:rsid w:val="00F61739"/>
    <w:rsid w:val="00F620F3"/>
    <w:rsid w:val="00F628BB"/>
    <w:rsid w:val="00F62F49"/>
    <w:rsid w:val="00F635E8"/>
    <w:rsid w:val="00F64063"/>
    <w:rsid w:val="00F66009"/>
    <w:rsid w:val="00F66661"/>
    <w:rsid w:val="00F675E5"/>
    <w:rsid w:val="00F700E3"/>
    <w:rsid w:val="00F70E66"/>
    <w:rsid w:val="00F718C6"/>
    <w:rsid w:val="00F71EB1"/>
    <w:rsid w:val="00F72477"/>
    <w:rsid w:val="00F731C2"/>
    <w:rsid w:val="00F73306"/>
    <w:rsid w:val="00F73BE3"/>
    <w:rsid w:val="00F80290"/>
    <w:rsid w:val="00F818DE"/>
    <w:rsid w:val="00F83765"/>
    <w:rsid w:val="00F8426D"/>
    <w:rsid w:val="00F8432E"/>
    <w:rsid w:val="00F85E7A"/>
    <w:rsid w:val="00F86047"/>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A130C"/>
    <w:rsid w:val="00FA1538"/>
    <w:rsid w:val="00FA3B51"/>
    <w:rsid w:val="00FA3F8D"/>
    <w:rsid w:val="00FA5E48"/>
    <w:rsid w:val="00FA6A07"/>
    <w:rsid w:val="00FA7F34"/>
    <w:rsid w:val="00FB04D1"/>
    <w:rsid w:val="00FB0E69"/>
    <w:rsid w:val="00FB1296"/>
    <w:rsid w:val="00FB2D55"/>
    <w:rsid w:val="00FB3DE1"/>
    <w:rsid w:val="00FB43E1"/>
    <w:rsid w:val="00FB56CB"/>
    <w:rsid w:val="00FB716E"/>
    <w:rsid w:val="00FC10E1"/>
    <w:rsid w:val="00FC164A"/>
    <w:rsid w:val="00FC186F"/>
    <w:rsid w:val="00FC1CE8"/>
    <w:rsid w:val="00FC20D2"/>
    <w:rsid w:val="00FC2F0A"/>
    <w:rsid w:val="00FC3CC7"/>
    <w:rsid w:val="00FC42E1"/>
    <w:rsid w:val="00FC5F4C"/>
    <w:rsid w:val="00FC7436"/>
    <w:rsid w:val="00FC7A27"/>
    <w:rsid w:val="00FD151E"/>
    <w:rsid w:val="00FD2004"/>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 w:type="character" w:customStyle="1" w:styleId="ui-provider">
    <w:name w:val="ui-provider"/>
    <w:basedOn w:val="DefaultParagraphFont"/>
    <w:rsid w:val="0062242E"/>
  </w:style>
  <w:style w:type="character" w:styleId="Strong">
    <w:name w:val="Strong"/>
    <w:basedOn w:val="DefaultParagraphFont"/>
    <w:uiPriority w:val="22"/>
    <w:qFormat/>
    <w:rsid w:val="006224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75E8F8-1F55-49B7-9654-9CC1E117BC2A}"/>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14662</Words>
  <Characters>79703</Characters>
  <Application>Microsoft Office Word</Application>
  <DocSecurity>0</DocSecurity>
  <Lines>664</Lines>
  <Paragraphs>188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7</cp:revision>
  <cp:lastPrinted>2023-08-31T08:53:00Z</cp:lastPrinted>
  <dcterms:created xsi:type="dcterms:W3CDTF">2023-11-07T09:59:00Z</dcterms:created>
  <dcterms:modified xsi:type="dcterms:W3CDTF">2023-11-07T10:08:00Z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