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89E8" w14:textId="7D5E243F" w:rsidR="00756550" w:rsidRDefault="00D61215" w:rsidP="00D61215">
      <w:pPr>
        <w:widowControl/>
        <w:jc w:val="center"/>
        <w:rPr>
          <w:rFonts w:cs="Arial"/>
          <w:b/>
        </w:rPr>
      </w:pPr>
      <w:r>
        <w:rPr>
          <w:rFonts w:cs="Arial"/>
          <w:b/>
        </w:rPr>
        <w:t xml:space="preserve">GC0117 LEGAL TEXT – </w:t>
      </w:r>
      <w:r w:rsidR="00EF695B">
        <w:rPr>
          <w:rFonts w:cs="Arial"/>
          <w:b/>
        </w:rPr>
        <w:t>ORIGINAL</w:t>
      </w:r>
    </w:p>
    <w:p w14:paraId="3DAE6E95" w14:textId="7DBF6CE7" w:rsidR="00D61215" w:rsidRDefault="00535F51" w:rsidP="00D61215">
      <w:pPr>
        <w:widowControl/>
        <w:jc w:val="center"/>
        <w:rPr>
          <w:ins w:id="0" w:author="Antony Johnson (ESO)" w:date="2023-10-16T14:21:00Z"/>
          <w:rFonts w:cs="Arial"/>
          <w:b/>
        </w:rPr>
      </w:pPr>
      <w:r>
        <w:rPr>
          <w:rFonts w:cs="Arial"/>
          <w:b/>
        </w:rPr>
        <w:t xml:space="preserve">DATED </w:t>
      </w:r>
      <w:ins w:id="1" w:author="Antony Johnson (ESO)" w:date="2023-11-03T10:15:00Z">
        <w:r w:rsidR="00172012">
          <w:rPr>
            <w:rFonts w:cs="Arial"/>
            <w:b/>
          </w:rPr>
          <w:t>3</w:t>
        </w:r>
      </w:ins>
      <w:r w:rsidR="00B978FE">
        <w:rPr>
          <w:rFonts w:cs="Arial"/>
          <w:b/>
        </w:rPr>
        <w:t xml:space="preserve"> </w:t>
      </w:r>
      <w:ins w:id="2" w:author="Antony Johnson (ESO)" w:date="2023-11-03T10:15:00Z">
        <w:r w:rsidR="00172012">
          <w:rPr>
            <w:rFonts w:cs="Arial"/>
            <w:b/>
          </w:rPr>
          <w:t>NOVEM</w:t>
        </w:r>
      </w:ins>
      <w:ins w:id="3" w:author="Antony Johnson (ESO)" w:date="2023-11-03T10:16:00Z">
        <w:r w:rsidR="00172012">
          <w:rPr>
            <w:rFonts w:cs="Arial"/>
            <w:b/>
          </w:rPr>
          <w:t>BER</w:t>
        </w:r>
      </w:ins>
      <w:r>
        <w:rPr>
          <w:rFonts w:cs="Arial"/>
          <w:b/>
        </w:rPr>
        <w:t xml:space="preserve"> 202</w:t>
      </w:r>
      <w:ins w:id="4" w:author="Antony Johnson (ESO)" w:date="2023-06-26T10:43:00Z">
        <w:r w:rsidR="00D8060F">
          <w:rPr>
            <w:rFonts w:cs="Arial"/>
            <w:b/>
          </w:rPr>
          <w:t>3</w:t>
        </w:r>
      </w:ins>
    </w:p>
    <w:p w14:paraId="790500F5" w14:textId="007BB8B1" w:rsidR="008257D0" w:rsidRDefault="00A679E5" w:rsidP="00D61215">
      <w:pPr>
        <w:widowControl/>
        <w:jc w:val="center"/>
        <w:rPr>
          <w:rFonts w:cs="Arial"/>
          <w:b/>
        </w:rPr>
      </w:pPr>
      <w:ins w:id="5" w:author="Antony Johnson (ESO)" w:date="2023-10-16T14:29:00Z">
        <w:r w:rsidRPr="00517C83">
          <w:rPr>
            <w:rFonts w:cs="Arial"/>
            <w:b/>
            <w:highlight w:val="lightGray"/>
            <w:rPrChange w:id="6" w:author="Antony Johnson (ESO)" w:date="2023-10-16T14:30:00Z">
              <w:rPr>
                <w:rFonts w:cs="Arial"/>
                <w:b/>
              </w:rPr>
            </w:rPrChange>
          </w:rPr>
          <w:t>AME</w:t>
        </w:r>
        <w:r w:rsidR="00481B66" w:rsidRPr="00517C83">
          <w:rPr>
            <w:rFonts w:cs="Arial"/>
            <w:b/>
            <w:highlight w:val="lightGray"/>
            <w:rPrChange w:id="7" w:author="Antony Johnson (ESO)" w:date="2023-10-16T14:30:00Z">
              <w:rPr>
                <w:rFonts w:cs="Arial"/>
                <w:b/>
              </w:rPr>
            </w:rPrChange>
          </w:rPr>
          <w:t>NDMENTS</w:t>
        </w:r>
      </w:ins>
      <w:ins w:id="8" w:author="Antony Johnson (ESO)" w:date="2023-10-16T14:30:00Z">
        <w:r w:rsidR="00481B66" w:rsidRPr="00517C83">
          <w:rPr>
            <w:rFonts w:cs="Arial"/>
            <w:b/>
            <w:highlight w:val="lightGray"/>
            <w:rPrChange w:id="9" w:author="Antony Johnson (ESO)" w:date="2023-10-16T14:30:00Z">
              <w:rPr>
                <w:rFonts w:cs="Arial"/>
                <w:b/>
              </w:rPr>
            </w:rPrChange>
          </w:rPr>
          <w:t xml:space="preserve"> IN RESPECT OF CONNECTION QUEUE</w:t>
        </w:r>
      </w:ins>
    </w:p>
    <w:p w14:paraId="0BBBAE4A" w14:textId="3A19F2DF" w:rsidR="000565E7" w:rsidRDefault="000565E7" w:rsidP="00D61215">
      <w:pPr>
        <w:widowControl/>
        <w:jc w:val="center"/>
        <w:rPr>
          <w:rFonts w:cs="Arial"/>
          <w:b/>
        </w:rPr>
      </w:pPr>
    </w:p>
    <w:p w14:paraId="2AA7E105" w14:textId="77777777" w:rsidR="000565E7" w:rsidRDefault="000565E7" w:rsidP="000565E7">
      <w:pPr>
        <w:widowControl/>
        <w:rPr>
          <w:rFonts w:cs="Arial"/>
          <w:b/>
          <w:i/>
          <w:iCs/>
        </w:rPr>
      </w:pPr>
      <w:r w:rsidRPr="00700254">
        <w:rPr>
          <w:rFonts w:cs="Arial"/>
          <w:b/>
          <w:i/>
          <w:iCs/>
        </w:rPr>
        <w:t xml:space="preserve">Extracts from the Glossary and </w:t>
      </w:r>
      <w:commentRangeStart w:id="10"/>
      <w:commentRangeStart w:id="11"/>
      <w:commentRangeStart w:id="12"/>
      <w:r w:rsidRPr="00700254">
        <w:rPr>
          <w:rFonts w:cs="Arial"/>
          <w:b/>
          <w:i/>
          <w:iCs/>
        </w:rPr>
        <w:t>Definitions</w:t>
      </w:r>
      <w:commentRangeEnd w:id="10"/>
      <w:r w:rsidR="00373E5F">
        <w:rPr>
          <w:rStyle w:val="CommentReference"/>
        </w:rPr>
        <w:commentReference w:id="10"/>
      </w:r>
      <w:commentRangeEnd w:id="11"/>
      <w:r w:rsidR="00637003">
        <w:rPr>
          <w:rStyle w:val="CommentReference"/>
        </w:rPr>
        <w:commentReference w:id="11"/>
      </w:r>
      <w:commentRangeEnd w:id="12"/>
      <w:r w:rsidR="00917CC4">
        <w:rPr>
          <w:rStyle w:val="CommentReference"/>
        </w:rPr>
        <w:commentReference w:id="12"/>
      </w:r>
    </w:p>
    <w:p w14:paraId="05704CEB" w14:textId="77777777" w:rsidR="000565E7" w:rsidRDefault="000565E7" w:rsidP="000565E7">
      <w:pPr>
        <w:widowControl/>
        <w:rPr>
          <w:rFonts w:cs="Arial"/>
          <w:b/>
          <w:i/>
          <w:iCs/>
        </w:rPr>
      </w:pPr>
    </w:p>
    <w:p w14:paraId="40438D84" w14:textId="77777777" w:rsidR="000565E7" w:rsidRPr="00700254" w:rsidRDefault="000565E7" w:rsidP="000565E7">
      <w:pPr>
        <w:widowControl/>
        <w:rPr>
          <w:ins w:id="13" w:author="Antony Johnson" w:date="2022-05-13T13:19:00Z"/>
          <w:rFonts w:cs="Arial"/>
          <w:b/>
          <w:i/>
          <w:iCs/>
        </w:rPr>
      </w:pPr>
      <w:r>
        <w:rPr>
          <w:rFonts w:cs="Arial"/>
          <w:b/>
          <w:i/>
          <w:iCs/>
        </w:rPr>
        <w:t>………………..</w:t>
      </w:r>
    </w:p>
    <w:tbl>
      <w:tblPr>
        <w:tblW w:w="927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6D5F86" w:rsidRPr="000839FE" w14:paraId="7A98DA00" w14:textId="77777777" w:rsidTr="006B293E">
        <w:trPr>
          <w:ins w:id="14" w:author="Antony Johnson (ESO)" w:date="2023-10-16T14:57:00Z"/>
        </w:trPr>
        <w:tc>
          <w:tcPr>
            <w:tcW w:w="2552" w:type="dxa"/>
          </w:tcPr>
          <w:p w14:paraId="4ED90EB4" w14:textId="43A74851" w:rsidR="006D5F86" w:rsidRPr="00784FFD" w:rsidRDefault="006D5F86" w:rsidP="000839FE">
            <w:pPr>
              <w:spacing w:before="120" w:after="120"/>
              <w:rPr>
                <w:ins w:id="15" w:author="Antony Johnson (ESO)" w:date="2023-10-16T14:57:00Z"/>
                <w:rFonts w:cs="Arial"/>
                <w:b/>
                <w:highlight w:val="lightGray"/>
                <w:rPrChange w:id="16" w:author="Antony Johnson (ESO)" w:date="2023-10-17T15:13:00Z">
                  <w:rPr>
                    <w:ins w:id="17" w:author="Antony Johnson (ESO)" w:date="2023-10-16T14:57:00Z"/>
                    <w:rFonts w:cs="Arial"/>
                    <w:b/>
                  </w:rPr>
                </w:rPrChange>
              </w:rPr>
            </w:pPr>
            <w:ins w:id="18" w:author="Antony Johnson (ESO)" w:date="2023-10-16T14:57:00Z">
              <w:r w:rsidRPr="00784FFD">
                <w:rPr>
                  <w:rFonts w:cs="Arial"/>
                  <w:b/>
                  <w:highlight w:val="lightGray"/>
                  <w:rPrChange w:id="19" w:author="Antony Johnson (ESO)" w:date="2023-10-17T15:13:00Z">
                    <w:rPr>
                      <w:rFonts w:cs="Arial"/>
                      <w:b/>
                    </w:rPr>
                  </w:rPrChange>
                </w:rPr>
                <w:t>Bilateral Embedded Generation Agreement (</w:t>
              </w:r>
              <w:r w:rsidR="001E771B" w:rsidRPr="00784FFD">
                <w:rPr>
                  <w:rFonts w:cs="Arial"/>
                  <w:b/>
                  <w:highlight w:val="lightGray"/>
                  <w:rPrChange w:id="20" w:author="Antony Johnson (ESO)" w:date="2023-10-17T15:13:00Z">
                    <w:rPr>
                      <w:rFonts w:cs="Arial"/>
                      <w:b/>
                    </w:rPr>
                  </w:rPrChange>
                </w:rPr>
                <w:t>BEGA)</w:t>
              </w:r>
            </w:ins>
          </w:p>
        </w:tc>
        <w:tc>
          <w:tcPr>
            <w:tcW w:w="6720" w:type="dxa"/>
          </w:tcPr>
          <w:p w14:paraId="7815E255" w14:textId="6FA59B8F" w:rsidR="006D5F86" w:rsidRPr="00784FFD" w:rsidRDefault="001E771B" w:rsidP="00B11928">
            <w:pPr>
              <w:spacing w:before="120" w:after="120" w:line="264" w:lineRule="auto"/>
              <w:ind w:left="567" w:right="121" w:hanging="567"/>
              <w:jc w:val="both"/>
              <w:rPr>
                <w:ins w:id="21" w:author="Antony Johnson (ESO)" w:date="2023-10-16T14:57:00Z"/>
                <w:rFonts w:cs="Arial"/>
                <w:highlight w:val="lightGray"/>
                <w:rPrChange w:id="22" w:author="Antony Johnson (ESO)" w:date="2023-10-17T15:13:00Z">
                  <w:rPr>
                    <w:ins w:id="23" w:author="Antony Johnson (ESO)" w:date="2023-10-16T14:57:00Z"/>
                    <w:rFonts w:cs="Arial"/>
                  </w:rPr>
                </w:rPrChange>
              </w:rPr>
            </w:pPr>
            <w:ins w:id="24" w:author="Antony Johnson (ESO)" w:date="2023-10-16T14:57:00Z">
              <w:r w:rsidRPr="00784FFD">
                <w:rPr>
                  <w:rFonts w:cs="Arial"/>
                  <w:highlight w:val="lightGray"/>
                  <w:rPrChange w:id="25" w:author="Antony Johnson (ESO)" w:date="2023-10-17T15:13:00Z">
                    <w:rPr>
                      <w:rFonts w:cs="Arial"/>
                    </w:rPr>
                  </w:rPrChange>
                </w:rPr>
                <w:t xml:space="preserve">As </w:t>
              </w:r>
            </w:ins>
            <w:ins w:id="26" w:author="Antony Johnson (ESO)" w:date="2023-10-16T14:58:00Z">
              <w:r w:rsidR="00893990" w:rsidRPr="00784FFD">
                <w:rPr>
                  <w:rFonts w:cs="Arial"/>
                  <w:highlight w:val="lightGray"/>
                  <w:rPrChange w:id="27" w:author="Antony Johnson (ESO)" w:date="2023-10-17T15:13:00Z">
                    <w:rPr>
                      <w:rFonts w:cs="Arial"/>
                    </w:rPr>
                  </w:rPrChange>
                </w:rPr>
                <w:t xml:space="preserve">defined in the </w:t>
              </w:r>
              <w:r w:rsidR="00893990" w:rsidRPr="00784FFD">
                <w:rPr>
                  <w:rFonts w:cs="Arial"/>
                  <w:b/>
                  <w:bCs/>
                  <w:highlight w:val="lightGray"/>
                  <w:rPrChange w:id="28" w:author="Antony Johnson (ESO)" w:date="2023-10-17T15:13:00Z">
                    <w:rPr>
                      <w:rFonts w:cs="Arial"/>
                    </w:rPr>
                  </w:rPrChange>
                </w:rPr>
                <w:t>CUSC</w:t>
              </w:r>
              <w:r w:rsidR="00893990" w:rsidRPr="00784FFD">
                <w:rPr>
                  <w:rFonts w:cs="Arial"/>
                  <w:highlight w:val="lightGray"/>
                  <w:rPrChange w:id="29" w:author="Antony Johnson (ESO)" w:date="2023-10-17T15:13:00Z">
                    <w:rPr>
                      <w:rFonts w:cs="Arial"/>
                    </w:rPr>
                  </w:rPrChange>
                </w:rPr>
                <w:t>.</w:t>
              </w:r>
            </w:ins>
          </w:p>
        </w:tc>
      </w:tr>
      <w:tr w:rsidR="009A5C7D" w:rsidRPr="000839FE" w14:paraId="1070C7FF" w14:textId="77777777" w:rsidTr="006B293E">
        <w:tc>
          <w:tcPr>
            <w:tcW w:w="2552" w:type="dxa"/>
          </w:tcPr>
          <w:p w14:paraId="57E31728" w14:textId="137D8DD2" w:rsidR="00CF5E3C" w:rsidRPr="000839FE" w:rsidRDefault="00B341EF" w:rsidP="000839FE">
            <w:pPr>
              <w:spacing w:before="120" w:after="120"/>
              <w:rPr>
                <w:rFonts w:cs="Arial"/>
                <w:b/>
              </w:rPr>
            </w:pPr>
            <w:r>
              <w:rPr>
                <w:rFonts w:cs="Arial"/>
                <w:b/>
              </w:rPr>
              <w:t>BM Participant</w:t>
            </w:r>
          </w:p>
        </w:tc>
        <w:tc>
          <w:tcPr>
            <w:tcW w:w="6720" w:type="dxa"/>
          </w:tcPr>
          <w:p w14:paraId="3DFC3B03" w14:textId="28570C1A" w:rsidR="009A5C7D" w:rsidDel="004F1113" w:rsidRDefault="006B293E" w:rsidP="00B11928">
            <w:pPr>
              <w:spacing w:before="120" w:after="120" w:line="264" w:lineRule="auto"/>
              <w:ind w:left="567" w:right="121" w:hanging="567"/>
              <w:jc w:val="both"/>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w:t>
            </w:r>
            <w:r w:rsidR="00B228A1">
              <w:rPr>
                <w:rFonts w:cs="Arial"/>
              </w:rPr>
              <w:t xml:space="preserve"> </w:t>
            </w:r>
            <w:r w:rsidRPr="007E0B31">
              <w:rPr>
                <w:rFonts w:cs="Arial"/>
              </w:rPr>
              <w:t>where a</w:t>
            </w:r>
            <w:r w:rsidRPr="007E0B31">
              <w:rPr>
                <w:rFonts w:cs="Arial"/>
                <w:b/>
              </w:rPr>
              <w:t xml:space="preserve"> Bilateral Agreement </w:t>
            </w:r>
            <w:r w:rsidRPr="007E0B31">
              <w:rPr>
                <w:rFonts w:cs="Arial"/>
              </w:rPr>
              <w:t>specifies that a</w:t>
            </w:r>
            <w:r w:rsidRPr="007E0B31">
              <w:rPr>
                <w:rFonts w:cs="Arial"/>
                <w:b/>
              </w:rPr>
              <w:t xml:space="preserve"> User </w:t>
            </w:r>
            <w:ins w:id="30" w:author="Antony Johnson (ESO)" w:date="2023-06-26T12:00:00Z">
              <w:r w:rsidR="00437797" w:rsidRPr="00437797">
                <w:rPr>
                  <w:rFonts w:cs="Arial"/>
                  <w:bCs/>
                </w:rPr>
                <w:t>in respect of its</w:t>
              </w:r>
              <w:r w:rsidR="00437797">
                <w:rPr>
                  <w:rFonts w:cs="Arial"/>
                  <w:b/>
                </w:rPr>
                <w:t xml:space="preserve"> Generating Units </w:t>
              </w:r>
            </w:ins>
            <w:ins w:id="31" w:author="Antony Johnson (ESO)" w:date="2023-06-26T12:01:00Z">
              <w:r w:rsidR="005D10B8" w:rsidRPr="00066083">
                <w:rPr>
                  <w:rFonts w:cs="Arial"/>
                  <w:bCs/>
                </w:rPr>
                <w:t>as specified in BC.1.</w:t>
              </w:r>
              <w:r w:rsidR="00066083" w:rsidRPr="00066083">
                <w:rPr>
                  <w:rFonts w:cs="Arial"/>
                  <w:bCs/>
                </w:rPr>
                <w:t>2</w:t>
              </w:r>
              <w:r w:rsidR="00066083">
                <w:rPr>
                  <w:rFonts w:cs="Arial"/>
                  <w:b/>
                </w:rPr>
                <w:t xml:space="preserve"> </w:t>
              </w:r>
            </w:ins>
            <w:ins w:id="32" w:author="Antony Johnson (ESO)" w:date="2023-06-26T12:35:00Z">
              <w:r w:rsidR="00FE09B8" w:rsidRPr="00AD1030">
                <w:rPr>
                  <w:rFonts w:cs="Arial"/>
                  <w:bCs/>
                </w:rPr>
                <w:t>and BC2.2</w:t>
              </w:r>
              <w:r w:rsidR="00356F07">
                <w:rPr>
                  <w:rFonts w:cs="Arial"/>
                  <w:b/>
                </w:rPr>
                <w:t xml:space="preserve"> </w:t>
              </w:r>
            </w:ins>
            <w:r w:rsidRPr="007E0B31">
              <w:rPr>
                <w:rFonts w:cs="Arial"/>
              </w:rPr>
              <w:t>is required to be treated as a</w:t>
            </w:r>
            <w:r w:rsidRPr="007E0B31">
              <w:rPr>
                <w:rFonts w:cs="Arial"/>
                <w:b/>
              </w:rPr>
              <w:t xml:space="preserve"> BM Participant</w:t>
            </w:r>
            <w:del w:id="33" w:author="Antony Johnson (ESO)" w:date="2023-06-26T12:02:00Z">
              <w:r w:rsidRPr="007E0B31" w:rsidDel="002C6C8E">
                <w:rPr>
                  <w:rFonts w:cs="Arial"/>
                  <w:b/>
                </w:rPr>
                <w:delText xml:space="preserve"> </w:delText>
              </w:r>
              <w:r w:rsidRPr="007E0B31" w:rsidDel="002C6C8E">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323A06" w:rsidRPr="000839FE" w14:paraId="3AEAFE72" w14:textId="77777777" w:rsidTr="006B293E">
        <w:trPr>
          <w:ins w:id="34" w:author="Antony Johnson (ESO)" w:date="2023-10-16T13:04:00Z"/>
        </w:trPr>
        <w:tc>
          <w:tcPr>
            <w:tcW w:w="2552" w:type="dxa"/>
          </w:tcPr>
          <w:p w14:paraId="0286D784" w14:textId="03DADD15" w:rsidR="00323A06" w:rsidRPr="00B30A49" w:rsidRDefault="00323A06" w:rsidP="000839FE">
            <w:pPr>
              <w:spacing w:before="120" w:after="120"/>
              <w:rPr>
                <w:ins w:id="35" w:author="Antony Johnson (ESO)" w:date="2023-10-16T13:04:00Z"/>
                <w:rFonts w:cs="Arial"/>
                <w:b/>
                <w:highlight w:val="lightGray"/>
                <w:rPrChange w:id="36" w:author="Antony Johnson (ESO)" w:date="2023-10-16T13:06:00Z">
                  <w:rPr>
                    <w:ins w:id="37" w:author="Antony Johnson (ESO)" w:date="2023-10-16T13:04:00Z"/>
                    <w:rFonts w:cs="Arial"/>
                    <w:b/>
                  </w:rPr>
                </w:rPrChange>
              </w:rPr>
            </w:pPr>
            <w:ins w:id="38" w:author="Antony Johnson (ESO)" w:date="2023-10-16T13:04:00Z">
              <w:r w:rsidRPr="00B30A49">
                <w:rPr>
                  <w:rFonts w:cs="Arial"/>
                  <w:b/>
                  <w:highlight w:val="lightGray"/>
                  <w:rPrChange w:id="39" w:author="Antony Johnson (ESO)" w:date="2023-10-16T13:06:00Z">
                    <w:rPr>
                      <w:rFonts w:cs="Arial"/>
                      <w:b/>
                    </w:rPr>
                  </w:rPrChange>
                </w:rPr>
                <w:t xml:space="preserve">Connection Agreement </w:t>
              </w:r>
            </w:ins>
          </w:p>
        </w:tc>
        <w:tc>
          <w:tcPr>
            <w:tcW w:w="6720" w:type="dxa"/>
          </w:tcPr>
          <w:p w14:paraId="0A069E13" w14:textId="6BC79D2E" w:rsidR="00323A06" w:rsidRPr="00B30A49" w:rsidDel="004F1113" w:rsidRDefault="00323A06" w:rsidP="000B24DE">
            <w:pPr>
              <w:spacing w:before="120" w:after="120" w:line="264" w:lineRule="auto"/>
              <w:ind w:left="567" w:hanging="567"/>
              <w:jc w:val="both"/>
              <w:rPr>
                <w:ins w:id="40" w:author="Antony Johnson (ESO)" w:date="2023-10-16T13:04:00Z"/>
                <w:rFonts w:cs="Arial"/>
                <w:highlight w:val="lightGray"/>
                <w:rPrChange w:id="41" w:author="Antony Johnson (ESO)" w:date="2023-10-16T13:06:00Z">
                  <w:rPr>
                    <w:ins w:id="42" w:author="Antony Johnson (ESO)" w:date="2023-10-16T13:04:00Z"/>
                    <w:rFonts w:cs="Arial"/>
                  </w:rPr>
                </w:rPrChange>
              </w:rPr>
            </w:pPr>
            <w:ins w:id="43" w:author="Antony Johnson (ESO)" w:date="2023-10-16T13:04:00Z">
              <w:r w:rsidRPr="00B30A49">
                <w:rPr>
                  <w:rFonts w:cs="Arial"/>
                  <w:highlight w:val="lightGray"/>
                  <w:rPrChange w:id="44" w:author="Antony Johnson (ESO)" w:date="2023-10-16T13:06:00Z">
                    <w:rPr>
                      <w:rFonts w:cs="Arial"/>
                    </w:rPr>
                  </w:rPrChange>
                </w:rPr>
                <w:t xml:space="preserve">Has the meaning set out in the </w:t>
              </w:r>
              <w:r w:rsidRPr="00B30A49">
                <w:rPr>
                  <w:rFonts w:cs="Arial"/>
                  <w:b/>
                  <w:bCs/>
                  <w:highlight w:val="lightGray"/>
                  <w:rPrChange w:id="45" w:author="Antony Johnson (ESO)" w:date="2023-10-16T13:06:00Z">
                    <w:rPr>
                      <w:rFonts w:cs="Arial"/>
                    </w:rPr>
                  </w:rPrChange>
                </w:rPr>
                <w:t>D</w:t>
              </w:r>
            </w:ins>
            <w:ins w:id="46" w:author="Antony Johnson (ESO)" w:date="2023-10-16T13:05:00Z">
              <w:r w:rsidR="00B30A49" w:rsidRPr="00B30A49">
                <w:rPr>
                  <w:rFonts w:cs="Arial"/>
                  <w:b/>
                  <w:bCs/>
                  <w:highlight w:val="lightGray"/>
                  <w:rPrChange w:id="47" w:author="Antony Johnson (ESO)" w:date="2023-10-16T13:06:00Z">
                    <w:rPr>
                      <w:rFonts w:cs="Arial"/>
                      <w:b/>
                      <w:bCs/>
                    </w:rPr>
                  </w:rPrChange>
                </w:rPr>
                <w:t>CUSA</w:t>
              </w:r>
              <w:r w:rsidR="0096448F" w:rsidRPr="00B30A49">
                <w:rPr>
                  <w:rFonts w:cs="Arial"/>
                  <w:highlight w:val="lightGray"/>
                  <w:rPrChange w:id="48" w:author="Antony Johnson (ESO)" w:date="2023-10-16T13:06:00Z">
                    <w:rPr>
                      <w:rFonts w:cs="Arial"/>
                    </w:rPr>
                  </w:rPrChange>
                </w:rPr>
                <w:t>.</w:t>
              </w:r>
            </w:ins>
          </w:p>
        </w:tc>
      </w:tr>
      <w:tr w:rsidR="009A5C7D" w:rsidRPr="000839FE" w14:paraId="7B515B0B" w14:textId="77777777" w:rsidTr="006B293E">
        <w:tc>
          <w:tcPr>
            <w:tcW w:w="2552" w:type="dxa"/>
          </w:tcPr>
          <w:p w14:paraId="2C78C76B" w14:textId="77777777" w:rsidR="000839FE" w:rsidRPr="000839FE" w:rsidRDefault="000839FE" w:rsidP="000839FE">
            <w:pPr>
              <w:spacing w:before="120" w:after="120"/>
              <w:rPr>
                <w:rFonts w:cs="Arial"/>
                <w:b/>
              </w:rPr>
            </w:pPr>
            <w:r w:rsidRPr="000839FE">
              <w:rPr>
                <w:rFonts w:cs="Arial"/>
                <w:b/>
              </w:rPr>
              <w:t>Large Power Station</w:t>
            </w:r>
          </w:p>
        </w:tc>
        <w:tc>
          <w:tcPr>
            <w:tcW w:w="6720" w:type="dxa"/>
          </w:tcPr>
          <w:p w14:paraId="69591D17" w14:textId="04A246FE" w:rsidR="000B24DE" w:rsidDel="004F1113" w:rsidRDefault="000B24DE" w:rsidP="000B24DE">
            <w:pPr>
              <w:spacing w:before="120" w:after="120" w:line="264" w:lineRule="auto"/>
              <w:ind w:left="567" w:hanging="567"/>
              <w:jc w:val="both"/>
              <w:rPr>
                <w:del w:id="49" w:author="Antony Johnson (ESO)" w:date="2023-06-26T11:25:00Z"/>
                <w:rFonts w:cs="Arial"/>
              </w:rPr>
            </w:pPr>
            <w:del w:id="50" w:author="Antony Johnson (ESO)" w:date="2023-06-26T11:25:00Z">
              <w:r w:rsidDel="004F1113">
                <w:rPr>
                  <w:rFonts w:cs="Arial"/>
                </w:rPr>
                <w:delText xml:space="preserve">A </w:delText>
              </w:r>
              <w:r w:rsidRPr="004F1113" w:rsidDel="004F1113">
                <w:rPr>
                  <w:rFonts w:cs="Arial"/>
                  <w:b/>
                  <w:bCs/>
                </w:rPr>
                <w:delText>Power Station</w:delText>
              </w:r>
              <w:r w:rsidDel="004F1113">
                <w:rPr>
                  <w:rFonts w:cs="Arial"/>
                </w:rPr>
                <w:delText xml:space="preserve"> is </w:delText>
              </w:r>
            </w:del>
          </w:p>
          <w:p w14:paraId="30871D87" w14:textId="6167E2BF" w:rsidR="000839FE" w:rsidRPr="000839FE" w:rsidRDefault="000839FE" w:rsidP="000839FE">
            <w:pPr>
              <w:spacing w:before="120" w:after="120" w:line="264" w:lineRule="auto"/>
              <w:ind w:left="567" w:hanging="567"/>
              <w:jc w:val="both"/>
              <w:rPr>
                <w:rFonts w:cs="Arial"/>
              </w:rPr>
            </w:pPr>
            <w:r w:rsidRPr="000839FE">
              <w:rPr>
                <w:rFonts w:cs="Arial"/>
              </w:rPr>
              <w:t>(a)</w:t>
            </w:r>
            <w:r w:rsidRPr="000839FE">
              <w:rPr>
                <w:rFonts w:cs="Arial"/>
              </w:rPr>
              <w:tab/>
            </w:r>
            <w:ins w:id="51" w:author="Antony Johnson (ESO)" w:date="2023-08-21T10:15:00Z">
              <w:r w:rsidR="004D4DF4" w:rsidRPr="00B11928">
                <w:rPr>
                  <w:rFonts w:cs="Arial"/>
                </w:rPr>
                <w:t xml:space="preserve">A </w:t>
              </w:r>
              <w:r w:rsidR="004D4DF4" w:rsidRPr="00B11928">
                <w:rPr>
                  <w:rFonts w:cs="Arial"/>
                  <w:b/>
                </w:rPr>
                <w:t>Power Station</w:t>
              </w:r>
              <w:r w:rsidR="004D4DF4" w:rsidRPr="00B11928">
                <w:rPr>
                  <w:rFonts w:cs="Arial"/>
                </w:rPr>
                <w:t xml:space="preserve"> where </w:t>
              </w:r>
              <w:r w:rsidR="004D4DF4" w:rsidRPr="00B11928">
                <w:rPr>
                  <w:rFonts w:cs="Arial"/>
                  <w:b/>
                  <w:bCs/>
                </w:rPr>
                <w:t>Purchase Contracts</w:t>
              </w:r>
              <w:r w:rsidR="004D4DF4" w:rsidRPr="00B11928">
                <w:rPr>
                  <w:rFonts w:cs="Arial"/>
                </w:rPr>
                <w:t xml:space="preserve"> for its </w:t>
              </w:r>
              <w:r w:rsidR="004D4DF4" w:rsidRPr="00B11928">
                <w:rPr>
                  <w:rFonts w:cs="Arial"/>
                  <w:b/>
                </w:rPr>
                <w:t>Main Plant</w:t>
              </w:r>
              <w:r w:rsidR="004D4DF4" w:rsidRPr="00B11928">
                <w:rPr>
                  <w:rFonts w:cs="Arial"/>
                </w:rPr>
                <w:t xml:space="preserve"> and </w:t>
              </w:r>
              <w:r w:rsidR="004D4DF4" w:rsidRPr="00B11928">
                <w:rPr>
                  <w:rFonts w:cs="Arial"/>
                  <w:b/>
                </w:rPr>
                <w:t>Apparatus</w:t>
              </w:r>
              <w:r w:rsidR="004D4DF4" w:rsidRPr="00B11928">
                <w:rPr>
                  <w:rFonts w:cs="Arial"/>
                </w:rPr>
                <w:t xml:space="preserve"> had been concluded before </w:t>
              </w:r>
            </w:ins>
            <w:ins w:id="52" w:author="Antony Johnson (ESO)" w:date="2023-10-16T11:16:00Z">
              <w:r w:rsidR="005A029B">
                <w:rPr>
                  <w:rFonts w:cs="Arial"/>
                </w:rPr>
                <w:t>1</w:t>
              </w:r>
              <w:r w:rsidR="005A029B" w:rsidRPr="00AE25B5">
                <w:rPr>
                  <w:rFonts w:cs="Arial"/>
                  <w:vertAlign w:val="superscript"/>
                </w:rPr>
                <w:t>st</w:t>
              </w:r>
              <w:r w:rsidR="005A029B">
                <w:rPr>
                  <w:rFonts w:cs="Arial"/>
                </w:rPr>
                <w:t xml:space="preserve"> June 2027</w:t>
              </w:r>
            </w:ins>
            <w:ins w:id="53" w:author="Antony Johnson (ESO)" w:date="2023-08-21T10:15:00Z">
              <w:r w:rsidR="004D4DF4" w:rsidRPr="00B11928">
                <w:rPr>
                  <w:rFonts w:cs="Arial"/>
                </w:rPr>
                <w:t xml:space="preserve"> and which is</w:t>
              </w:r>
              <w:r w:rsidR="004D4DF4" w:rsidRPr="000839FE">
                <w:rPr>
                  <w:rFonts w:cs="Arial"/>
                </w:rPr>
                <w:t xml:space="preserve"> </w:t>
              </w:r>
            </w:ins>
            <w:r w:rsidRPr="000839FE">
              <w:rPr>
                <w:rFonts w:cs="Arial"/>
              </w:rPr>
              <w:t>directly connected to:</w:t>
            </w:r>
          </w:p>
          <w:p w14:paraId="4A848CB9"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A177663"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5125A45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w:t>
            </w:r>
          </w:p>
          <w:p w14:paraId="2C1F2295" w14:textId="77777777" w:rsidR="000839FE" w:rsidRPr="000839FE" w:rsidRDefault="000839FE" w:rsidP="000839FE">
            <w:pPr>
              <w:spacing w:before="120" w:after="120" w:line="264" w:lineRule="auto"/>
              <w:ind w:left="1134" w:hanging="567"/>
              <w:jc w:val="both"/>
              <w:rPr>
                <w:rFonts w:cs="Arial"/>
              </w:rPr>
            </w:pPr>
            <w:r w:rsidRPr="000839FE">
              <w:rPr>
                <w:rFonts w:cs="Arial"/>
              </w:rPr>
              <w:t>(iv)</w:t>
            </w:r>
            <w:r w:rsidRPr="000839FE">
              <w:rPr>
                <w:rFonts w:cs="Arial"/>
              </w:rPr>
              <w:tab/>
              <w:t xml:space="preserve">an </w:t>
            </w:r>
            <w:r w:rsidRPr="000839FE">
              <w:rPr>
                <w:rFonts w:cs="Arial"/>
                <w:b/>
              </w:rPr>
              <w:t>Offshore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417E7AB5"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2C363DA8" w14:textId="76B7B193" w:rsidR="000839FE" w:rsidRPr="000839FE" w:rsidRDefault="000839FE" w:rsidP="000839FE">
            <w:pPr>
              <w:spacing w:before="120" w:after="120" w:line="264" w:lineRule="auto"/>
              <w:ind w:left="567" w:hanging="567"/>
              <w:jc w:val="both"/>
              <w:rPr>
                <w:rFonts w:cs="Arial"/>
              </w:rPr>
            </w:pPr>
            <w:r w:rsidRPr="000839FE">
              <w:rPr>
                <w:rFonts w:cs="Arial"/>
              </w:rPr>
              <w:t>(b)</w:t>
            </w:r>
            <w:r w:rsidRPr="000839FE">
              <w:rPr>
                <w:rFonts w:cs="Arial"/>
              </w:rPr>
              <w:tab/>
            </w:r>
            <w:ins w:id="54" w:author="Antony Johnson (ESO)" w:date="2023-08-21T10:17:00Z">
              <w:r w:rsidR="00DB1028" w:rsidRPr="00B11928">
                <w:rPr>
                  <w:rFonts w:cs="Arial"/>
                </w:rPr>
                <w:t xml:space="preserve">A </w:t>
              </w:r>
              <w:r w:rsidR="00DB1028" w:rsidRPr="00B11928">
                <w:rPr>
                  <w:rFonts w:cs="Arial"/>
                  <w:b/>
                </w:rPr>
                <w:t>Power Station</w:t>
              </w:r>
              <w:r w:rsidR="00DB1028" w:rsidRPr="00B11928">
                <w:rPr>
                  <w:rFonts w:cs="Arial"/>
                </w:rPr>
                <w:t xml:space="preserve"> where </w:t>
              </w:r>
              <w:r w:rsidR="00DB1028" w:rsidRPr="00B11928">
                <w:rPr>
                  <w:rFonts w:cs="Arial"/>
                  <w:b/>
                  <w:bCs/>
                </w:rPr>
                <w:t>Purchase Contracts</w:t>
              </w:r>
              <w:r w:rsidR="00DB1028" w:rsidRPr="00B11928">
                <w:rPr>
                  <w:rFonts w:cs="Arial"/>
                </w:rPr>
                <w:t xml:space="preserve"> for its </w:t>
              </w:r>
              <w:r w:rsidR="00DB1028" w:rsidRPr="00B11928">
                <w:rPr>
                  <w:rFonts w:cs="Arial"/>
                  <w:b/>
                </w:rPr>
                <w:t>Main Plant</w:t>
              </w:r>
              <w:r w:rsidR="00DB1028" w:rsidRPr="00B11928">
                <w:rPr>
                  <w:rFonts w:cs="Arial"/>
                </w:rPr>
                <w:t xml:space="preserve"> and </w:t>
              </w:r>
              <w:r w:rsidR="00DB1028" w:rsidRPr="00B11928">
                <w:rPr>
                  <w:rFonts w:cs="Arial"/>
                  <w:b/>
                </w:rPr>
                <w:t>Apparatus</w:t>
              </w:r>
              <w:r w:rsidR="00DB1028" w:rsidRPr="00B11928">
                <w:rPr>
                  <w:rFonts w:cs="Arial"/>
                </w:rPr>
                <w:t xml:space="preserve"> had been concluded before </w:t>
              </w:r>
            </w:ins>
            <w:ins w:id="55"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56" w:author="Antony Johnson (ESO)" w:date="2023-08-21T10:17:00Z">
              <w:r w:rsidR="00DB1028" w:rsidRPr="00B11928">
                <w:rPr>
                  <w:rFonts w:cs="Arial"/>
                </w:rPr>
                <w:t>and which is</w:t>
              </w:r>
              <w:r w:rsidR="00DB1028" w:rsidRPr="000839FE">
                <w:rPr>
                  <w:rFonts w:cs="Arial"/>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57" w:author="Antony Johnson (ESO)" w:date="2023-06-26T10:51:00Z">
              <w:r w:rsidR="00193D98">
                <w:rPr>
                  <w:rFonts w:cs="Arial"/>
                </w:rPr>
                <w:t>and</w:t>
              </w:r>
            </w:ins>
            <w:r w:rsidRPr="000839FE">
              <w:rPr>
                <w:rFonts w:cs="Arial"/>
              </w:rPr>
              <w:t xml:space="preserve"> where such </w:t>
            </w:r>
            <w:r w:rsidRPr="000839FE">
              <w:rPr>
                <w:rFonts w:cs="Arial"/>
                <w:b/>
              </w:rPr>
              <w:t>User System</w:t>
            </w:r>
            <w:r w:rsidRPr="000839FE">
              <w:rPr>
                <w:rFonts w:cs="Arial"/>
              </w:rPr>
              <w:t xml:space="preserve"> (or part thereof) is connected under normal operating conditions to:</w:t>
            </w:r>
          </w:p>
          <w:p w14:paraId="37E82FF2"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61842F8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27212FD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3F35B329"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0A26F421" w14:textId="62BAE56D" w:rsidR="000839FE" w:rsidRPr="000839FE" w:rsidRDefault="000839FE" w:rsidP="000839FE">
            <w:pPr>
              <w:spacing w:before="120" w:after="120" w:line="264" w:lineRule="auto"/>
              <w:ind w:left="567" w:hanging="567"/>
              <w:jc w:val="both"/>
              <w:rPr>
                <w:rFonts w:cs="Arial"/>
              </w:rPr>
            </w:pPr>
            <w:del w:id="58" w:author="Antony Johnson (ESO)" w:date="2023-08-31T10:41:00Z">
              <w:r w:rsidRPr="000839FE" w:rsidDel="00594461">
                <w:rPr>
                  <w:rFonts w:cs="Arial"/>
                </w:rPr>
                <w:delText>(c)</w:delText>
              </w:r>
            </w:del>
            <w:r w:rsidRPr="000839FE">
              <w:rPr>
                <w:rFonts w:cs="Arial"/>
              </w:rPr>
              <w:tab/>
            </w:r>
            <w:ins w:id="59" w:author="Antony Johnson (ESO)" w:date="2023-08-21T10:18:00Z">
              <w:r w:rsidR="009C1BF3" w:rsidRPr="00B11928">
                <w:rPr>
                  <w:rFonts w:cs="Arial"/>
                </w:rPr>
                <w:t xml:space="preserve">A </w:t>
              </w:r>
              <w:r w:rsidR="009C1BF3" w:rsidRPr="00B11928">
                <w:rPr>
                  <w:rFonts w:cs="Arial"/>
                  <w:b/>
                </w:rPr>
                <w:t>Power Station</w:t>
              </w:r>
              <w:r w:rsidR="009C1BF3" w:rsidRPr="00B11928">
                <w:rPr>
                  <w:rFonts w:cs="Arial"/>
                </w:rPr>
                <w:t xml:space="preserve"> where </w:t>
              </w:r>
              <w:r w:rsidR="009C1BF3" w:rsidRPr="00B11928">
                <w:rPr>
                  <w:rFonts w:cs="Arial"/>
                  <w:b/>
                  <w:bCs/>
                </w:rPr>
                <w:t>Purchase Contracts</w:t>
              </w:r>
              <w:r w:rsidR="009C1BF3" w:rsidRPr="00B11928">
                <w:rPr>
                  <w:rFonts w:cs="Arial"/>
                </w:rPr>
                <w:t xml:space="preserve"> for its </w:t>
              </w:r>
              <w:r w:rsidR="009C1BF3" w:rsidRPr="00B11928">
                <w:rPr>
                  <w:rFonts w:cs="Arial"/>
                  <w:b/>
                </w:rPr>
                <w:t>Main Plant</w:t>
              </w:r>
              <w:r w:rsidR="009C1BF3" w:rsidRPr="00B11928">
                <w:rPr>
                  <w:rFonts w:cs="Arial"/>
                </w:rPr>
                <w:t xml:space="preserve"> and </w:t>
              </w:r>
              <w:r w:rsidR="009C1BF3" w:rsidRPr="00B11928">
                <w:rPr>
                  <w:rFonts w:cs="Arial"/>
                  <w:b/>
                </w:rPr>
                <w:t>Apparatus</w:t>
              </w:r>
              <w:r w:rsidR="009C1BF3" w:rsidRPr="00B11928">
                <w:rPr>
                  <w:rFonts w:cs="Arial"/>
                </w:rPr>
                <w:t xml:space="preserve"> had been concluded before </w:t>
              </w:r>
            </w:ins>
            <w:ins w:id="60"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61" w:author="Antony Johnson (ESO)" w:date="2023-08-21T10:18:00Z">
              <w:r w:rsidR="009C1BF3" w:rsidRPr="00B11928">
                <w:rPr>
                  <w:rFonts w:cs="Arial"/>
                </w:rPr>
                <w:t>and which is</w:t>
              </w:r>
            </w:ins>
            <w:ins w:id="62" w:author="Antony Johnson (ESO)" w:date="2023-06-26T10:52:00Z">
              <w:r w:rsidR="00A838CA" w:rsidRPr="000839FE">
                <w:rPr>
                  <w:rFonts w:cs="Arial"/>
                  <w:b/>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63" w:author="Antony Johnson (ESO)" w:date="2023-06-26T10:52:00Z">
              <w:r w:rsidR="000F4AC5">
                <w:rPr>
                  <w:rFonts w:cs="Arial"/>
                </w:rPr>
                <w:t xml:space="preserve">and </w:t>
              </w:r>
            </w:ins>
            <w:r w:rsidRPr="000839FE">
              <w:rPr>
                <w:rFonts w:cs="Arial"/>
              </w:rPr>
              <w:t xml:space="preserve">where the </w:t>
            </w:r>
            <w:commentRangeStart w:id="64"/>
            <w:commentRangeStart w:id="65"/>
            <w:r w:rsidRPr="000839FE">
              <w:rPr>
                <w:rFonts w:cs="Arial"/>
                <w:b/>
              </w:rPr>
              <w:t>User System</w:t>
            </w:r>
            <w:r w:rsidRPr="000839FE">
              <w:rPr>
                <w:rFonts w:cs="Arial"/>
              </w:rPr>
              <w:t xml:space="preserve"> (or part thereof) is not connected to the </w:t>
            </w:r>
            <w:r w:rsidRPr="000839FE">
              <w:rPr>
                <w:rFonts w:cs="Arial"/>
                <w:b/>
              </w:rPr>
              <w:t xml:space="preserve">National </w:t>
            </w:r>
            <w:commentRangeEnd w:id="64"/>
            <w:r w:rsidR="001649FD">
              <w:rPr>
                <w:rStyle w:val="CommentReference"/>
              </w:rPr>
              <w:commentReference w:id="64"/>
            </w:r>
            <w:commentRangeEnd w:id="65"/>
            <w:r w:rsidR="00E7106A">
              <w:rPr>
                <w:rStyle w:val="CommentReference"/>
              </w:rPr>
              <w:commentReference w:id="65"/>
            </w:r>
            <w:r w:rsidRPr="000839FE">
              <w:rPr>
                <w:rFonts w:cs="Arial"/>
                <w:b/>
              </w:rPr>
              <w:t>Electricity Transmission System</w:t>
            </w:r>
            <w:r w:rsidRPr="000839FE">
              <w:rPr>
                <w:rFonts w:cs="Arial"/>
              </w:rPr>
              <w:t xml:space="preserve">, although such </w:t>
            </w:r>
            <w:r w:rsidRPr="000839FE">
              <w:rPr>
                <w:rFonts w:cs="Arial"/>
                <w:b/>
              </w:rPr>
              <w:t>Power Station</w:t>
            </w:r>
            <w:r w:rsidRPr="000839FE">
              <w:rPr>
                <w:rFonts w:cs="Arial"/>
              </w:rPr>
              <w:t xml:space="preserve"> is in:</w:t>
            </w:r>
          </w:p>
          <w:p w14:paraId="13704D5D"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654A52D" w14:textId="77777777" w:rsidR="000839FE" w:rsidRPr="000839FE" w:rsidRDefault="000839FE" w:rsidP="000839FE">
            <w:pPr>
              <w:spacing w:before="120" w:after="120" w:line="264" w:lineRule="auto"/>
              <w:ind w:left="1134" w:hanging="567"/>
              <w:jc w:val="both"/>
              <w:rPr>
                <w:rFonts w:cs="Arial"/>
              </w:rPr>
            </w:pPr>
            <w:r w:rsidRPr="000839FE">
              <w:rPr>
                <w:rFonts w:cs="Arial"/>
              </w:rPr>
              <w:lastRenderedPageBreak/>
              <w:t>(ii)</w:t>
            </w:r>
            <w:r w:rsidRPr="000839FE">
              <w:rPr>
                <w:rFonts w:cs="Arial"/>
              </w:rPr>
              <w:tab/>
            </w:r>
            <w:r w:rsidRPr="000839FE">
              <w:rPr>
                <w:rFonts w:cs="Arial"/>
                <w:b/>
              </w:rPr>
              <w:t>SPT’s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085198A0" w14:textId="77777777" w:rsidR="000839FE" w:rsidRPr="000839FE" w:rsidRDefault="000839FE" w:rsidP="000839FE">
            <w:pPr>
              <w:numPr>
                <w:ilvl w:val="0"/>
                <w:numId w:val="4"/>
              </w:numPr>
              <w:spacing w:before="120" w:after="120" w:line="264" w:lineRule="auto"/>
              <w:ind w:hanging="593"/>
              <w:jc w:val="both"/>
              <w:rPr>
                <w:rFonts w:cs="Arial"/>
              </w:rPr>
            </w:pPr>
            <w:r w:rsidRPr="000839FE">
              <w:rPr>
                <w:rFonts w:cs="Arial"/>
                <w:b/>
              </w:rPr>
              <w:t>SHETL’s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06525C1D" w14:textId="77777777" w:rsidR="00A549C8" w:rsidRPr="000839FE" w:rsidRDefault="00A549C8" w:rsidP="00A549C8">
            <w:pPr>
              <w:spacing w:before="120" w:after="120" w:line="264" w:lineRule="auto"/>
              <w:jc w:val="both"/>
              <w:rPr>
                <w:ins w:id="66" w:author="Antony Johnson (ESO)" w:date="2023-06-26T10:53:00Z"/>
                <w:rFonts w:cs="Arial"/>
              </w:rPr>
            </w:pPr>
            <w:ins w:id="67" w:author="Antony Johnson (ESO)" w:date="2023-06-26T10:53:00Z">
              <w:r w:rsidRPr="000839FE">
                <w:rPr>
                  <w:rFonts w:cs="Arial"/>
                </w:rPr>
                <w:t xml:space="preserve">or, </w:t>
              </w:r>
            </w:ins>
          </w:p>
          <w:p w14:paraId="20A48739" w14:textId="4F044440" w:rsidR="00A549C8" w:rsidRPr="000839FE" w:rsidRDefault="00A549C8" w:rsidP="00A549C8">
            <w:pPr>
              <w:spacing w:before="120" w:after="120" w:line="264" w:lineRule="auto"/>
              <w:ind w:left="628" w:hanging="628"/>
              <w:jc w:val="both"/>
              <w:rPr>
                <w:ins w:id="68" w:author="Antony Johnson (ESO)" w:date="2023-06-26T10:53:00Z"/>
                <w:rFonts w:cs="Arial"/>
              </w:rPr>
            </w:pPr>
            <w:ins w:id="69" w:author="Antony Johnson (ESO)" w:date="2023-06-26T10:53:00Z">
              <w:r w:rsidRPr="000839FE">
                <w:rPr>
                  <w:rFonts w:cs="Arial"/>
                </w:rPr>
                <w:t>(d)</w:t>
              </w:r>
              <w:r w:rsidRPr="000839FE">
                <w:rPr>
                  <w:rFonts w:cs="Arial"/>
                </w:rPr>
                <w:tab/>
              </w:r>
            </w:ins>
            <w:ins w:id="70" w:author="Antony Johnson (ESO)" w:date="2023-08-30T18:12:00Z">
              <w:r w:rsidR="00C20467" w:rsidRPr="00E01C71">
                <w:rPr>
                  <w:rFonts w:cs="Arial"/>
                </w:rPr>
                <w:t xml:space="preserve">A </w:t>
              </w:r>
              <w:r w:rsidR="00C20467" w:rsidRPr="00E01C71">
                <w:rPr>
                  <w:rFonts w:cs="Arial"/>
                  <w:b/>
                </w:rPr>
                <w:t>Power Station</w:t>
              </w:r>
              <w:r w:rsidR="00C20467" w:rsidRPr="00E01C71">
                <w:rPr>
                  <w:rFonts w:cs="Arial"/>
                </w:rPr>
                <w:t xml:space="preserve"> where </w:t>
              </w:r>
              <w:r w:rsidR="00C20467" w:rsidRPr="00E01C71">
                <w:rPr>
                  <w:rFonts w:cs="Arial"/>
                  <w:b/>
                  <w:bCs/>
                </w:rPr>
                <w:t>Purchase Contracts</w:t>
              </w:r>
              <w:r w:rsidR="00C20467" w:rsidRPr="00E01C71">
                <w:rPr>
                  <w:rFonts w:cs="Arial"/>
                </w:rPr>
                <w:t xml:space="preserve"> for its </w:t>
              </w:r>
              <w:r w:rsidR="00C20467" w:rsidRPr="00E01C71">
                <w:rPr>
                  <w:rFonts w:cs="Arial"/>
                  <w:b/>
                </w:rPr>
                <w:t>Main Plant</w:t>
              </w:r>
              <w:r w:rsidR="00C20467" w:rsidRPr="00E01C71">
                <w:rPr>
                  <w:rFonts w:cs="Arial"/>
                </w:rPr>
                <w:t xml:space="preserve"> and </w:t>
              </w:r>
              <w:r w:rsidR="00C20467" w:rsidRPr="00E01C71">
                <w:rPr>
                  <w:rFonts w:cs="Arial"/>
                  <w:b/>
                </w:rPr>
                <w:t>Apparatus</w:t>
              </w:r>
              <w:r w:rsidR="00C20467" w:rsidRPr="00E01C71">
                <w:rPr>
                  <w:rFonts w:cs="Arial"/>
                </w:rPr>
                <w:t xml:space="preserve"> had been concluded </w:t>
              </w:r>
            </w:ins>
            <w:ins w:id="71" w:author="Antony Johnson (ESO)" w:date="2023-08-30T18:13:00Z">
              <w:r w:rsidR="004719F7" w:rsidRPr="00E01C71">
                <w:rPr>
                  <w:rFonts w:cs="Arial"/>
                </w:rPr>
                <w:t>on or after</w:t>
              </w:r>
            </w:ins>
            <w:ins w:id="72" w:author="Antony Johnson (ESO)" w:date="2023-08-30T18:12:00Z">
              <w:r w:rsidR="00C20467" w:rsidRPr="00E01C71">
                <w:rPr>
                  <w:rFonts w:cs="Arial"/>
                </w:rPr>
                <w:t xml:space="preserve"> </w:t>
              </w:r>
            </w:ins>
            <w:ins w:id="73"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74" w:author="Antony Johnson (ESO)" w:date="2023-08-30T18:12:00Z">
              <w:r w:rsidR="00C20467" w:rsidRPr="00E01C71">
                <w:rPr>
                  <w:rFonts w:cs="Arial"/>
                </w:rPr>
                <w:t xml:space="preserve">and which </w:t>
              </w:r>
            </w:ins>
            <w:ins w:id="75" w:author="Antony Johnson (ESO)" w:date="2023-06-26T10:53:00Z">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10MW or more, o</w:t>
              </w:r>
            </w:ins>
            <w:ins w:id="76" w:author="Antony Johnson (ESO)" w:date="2023-08-30T18:16:00Z">
              <w:r w:rsidR="004057B8" w:rsidRPr="00E01C71">
                <w:rPr>
                  <w:rFonts w:cs="Arial"/>
                </w:rPr>
                <w:t>r a</w:t>
              </w:r>
            </w:ins>
            <w:ins w:id="77" w:author="Antony Johnson (ESO)" w:date="2023-08-30T18:14:00Z">
              <w:r w:rsidR="004719F7" w:rsidRPr="00E01C71">
                <w:rPr>
                  <w:rFonts w:cs="Arial"/>
                </w:rPr>
                <w:t xml:space="preserve"> </w:t>
              </w:r>
              <w:r w:rsidR="004719F7" w:rsidRPr="00E01C71">
                <w:rPr>
                  <w:rFonts w:cs="Arial"/>
                  <w:b/>
                </w:rPr>
                <w:t>Power Station</w:t>
              </w:r>
              <w:r w:rsidR="004719F7" w:rsidRPr="00E01C71">
                <w:rPr>
                  <w:rFonts w:cs="Arial"/>
                </w:rPr>
                <w:t xml:space="preserve"> </w:t>
              </w:r>
            </w:ins>
            <w:ins w:id="78" w:author="Antony Johnson (ESO)" w:date="2023-08-30T18:19:00Z">
              <w:r w:rsidR="008329CE" w:rsidRPr="00E01C71">
                <w:rPr>
                  <w:rFonts w:cs="Arial"/>
                </w:rPr>
                <w:t xml:space="preserve">which </w:t>
              </w:r>
              <w:r w:rsidR="00111F11" w:rsidRPr="00E01C71">
                <w:rPr>
                  <w:rFonts w:cs="Arial"/>
                </w:rPr>
                <w:t xml:space="preserve">is directly connected to the </w:t>
              </w:r>
              <w:r w:rsidR="008329CE" w:rsidRPr="00DF0E14">
                <w:rPr>
                  <w:rFonts w:cs="Arial"/>
                  <w:b/>
                  <w:bCs/>
                </w:rPr>
                <w:t>National Electricity Transmission System</w:t>
              </w:r>
              <w:r w:rsidR="008329CE" w:rsidRPr="00E01C71">
                <w:rPr>
                  <w:rFonts w:cs="Arial"/>
                </w:rPr>
                <w:t xml:space="preserve"> </w:t>
              </w:r>
            </w:ins>
            <w:ins w:id="79" w:author="Antony Johnson (ESO)" w:date="2023-08-30T18:14:00Z">
              <w:r w:rsidR="004719F7" w:rsidRPr="00E01C71">
                <w:rPr>
                  <w:rFonts w:cs="Arial"/>
                </w:rPr>
                <w:t xml:space="preserve">where </w:t>
              </w:r>
              <w:r w:rsidR="004719F7" w:rsidRPr="00E01C71">
                <w:rPr>
                  <w:rFonts w:cs="Arial"/>
                  <w:b/>
                  <w:bCs/>
                </w:rPr>
                <w:t>Purchase Contracts</w:t>
              </w:r>
              <w:r w:rsidR="004719F7" w:rsidRPr="00E01C71">
                <w:rPr>
                  <w:rFonts w:cs="Arial"/>
                </w:rPr>
                <w:t xml:space="preserve"> </w:t>
              </w:r>
            </w:ins>
            <w:ins w:id="80" w:author="Antony Johnson (ESO)" w:date="2023-06-26T10:53:00Z">
              <w:r w:rsidRPr="00E01C71">
                <w:rPr>
                  <w:rFonts w:cs="Arial"/>
                </w:rPr>
                <w:t xml:space="preserve">relating to a </w:t>
              </w:r>
              <w:r w:rsidRPr="00E01C71">
                <w:rPr>
                  <w:rFonts w:cs="Arial"/>
                  <w:b/>
                </w:rPr>
                <w:t>Substantial Modification</w:t>
              </w:r>
            </w:ins>
            <w:ins w:id="81" w:author="Antony Johnson (ESO)" w:date="2023-08-30T18:43:00Z">
              <w:r w:rsidR="00344826">
                <w:rPr>
                  <w:rFonts w:cs="Arial"/>
                  <w:b/>
                </w:rPr>
                <w:t xml:space="preserve"> </w:t>
              </w:r>
              <w:r w:rsidR="00344826" w:rsidRPr="003859B8">
                <w:rPr>
                  <w:rFonts w:cs="Arial"/>
                  <w:bCs/>
                </w:rPr>
                <w:t xml:space="preserve">in respect </w:t>
              </w:r>
              <w:r w:rsidR="003859B8" w:rsidRPr="003859B8">
                <w:rPr>
                  <w:rFonts w:cs="Arial"/>
                  <w:bCs/>
                </w:rPr>
                <w:t>of its</w:t>
              </w:r>
              <w:r w:rsidR="003859B8">
                <w:rPr>
                  <w:rFonts w:cs="Arial"/>
                  <w:b/>
                </w:rPr>
                <w:t xml:space="preserve"> Main Plant </w:t>
              </w:r>
              <w:r w:rsidR="003859B8" w:rsidRPr="003859B8">
                <w:rPr>
                  <w:rFonts w:cs="Arial"/>
                  <w:bCs/>
                </w:rPr>
                <w:t>and</w:t>
              </w:r>
              <w:r w:rsidR="003859B8">
                <w:rPr>
                  <w:rFonts w:cs="Arial"/>
                  <w:b/>
                </w:rPr>
                <w:t xml:space="preserve"> Apparatus</w:t>
              </w:r>
            </w:ins>
            <w:ins w:id="82" w:author="Antony Johnson (ESO)" w:date="2023-06-26T10:53:00Z">
              <w:r w:rsidRPr="00E01C71">
                <w:rPr>
                  <w:rFonts w:cs="Arial"/>
                </w:rPr>
                <w:t xml:space="preserve"> </w:t>
              </w:r>
            </w:ins>
            <w:ins w:id="83" w:author="Antony Johnson (ESO)" w:date="2023-08-30T18:18:00Z">
              <w:r w:rsidR="004057B8" w:rsidRPr="00E01C71">
                <w:rPr>
                  <w:rFonts w:cs="Arial"/>
                </w:rPr>
                <w:t xml:space="preserve">had been concluded </w:t>
              </w:r>
            </w:ins>
            <w:ins w:id="84" w:author="Antony Johnson (ESO)" w:date="2023-06-26T10:53:00Z">
              <w:r w:rsidRPr="00E01C71">
                <w:rPr>
                  <w:rFonts w:cs="Arial"/>
                </w:rPr>
                <w:t xml:space="preserve">on or after </w:t>
              </w:r>
            </w:ins>
            <w:ins w:id="85"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86" w:author="Antony Johnson (ESO)" w:date="2023-08-30T18:18:00Z">
              <w:r w:rsidR="00EC73BC" w:rsidRPr="00E01C71">
                <w:rPr>
                  <w:rFonts w:cs="Arial"/>
                </w:rPr>
                <w:t xml:space="preserve">and </w:t>
              </w:r>
            </w:ins>
            <w:ins w:id="87" w:author="Antony Johnson (ESO)" w:date="2023-06-26T10:53:00Z">
              <w:r w:rsidRPr="00E01C71">
                <w:rPr>
                  <w:rFonts w:cs="Arial"/>
                </w:rPr>
                <w:t xml:space="preserve">such </w:t>
              </w:r>
            </w:ins>
            <w:ins w:id="88" w:author="Antony Johnson (ESO)" w:date="2023-08-30T18:18:00Z">
              <w:r w:rsidR="00EC73BC" w:rsidRPr="00E01C71">
                <w:rPr>
                  <w:rFonts w:cs="Arial"/>
                  <w:b/>
                  <w:bCs/>
                </w:rPr>
                <w:t>Power Station</w:t>
              </w:r>
              <w:r w:rsidR="00EC73BC" w:rsidRPr="00E01C71">
                <w:rPr>
                  <w:rFonts w:cs="Arial"/>
                </w:rPr>
                <w:t xml:space="preserve"> has a</w:t>
              </w:r>
            </w:ins>
            <w:ins w:id="89" w:author="Antony Johnson (ESO)" w:date="2023-06-26T10:53:00Z">
              <w:r w:rsidRPr="00E01C71">
                <w:rPr>
                  <w:rFonts w:cs="Arial"/>
                </w:rPr>
                <w:t xml:space="preserve"> </w:t>
              </w:r>
              <w:r w:rsidRPr="00E01C71">
                <w:rPr>
                  <w:rFonts w:cs="Arial"/>
                  <w:b/>
                  <w:bCs/>
                </w:rPr>
                <w:t>Registered Capacity</w:t>
              </w:r>
              <w:r w:rsidRPr="00E01C71">
                <w:rPr>
                  <w:rFonts w:cs="Arial"/>
                </w:rPr>
                <w:t xml:space="preserve"> </w:t>
              </w:r>
            </w:ins>
            <w:ins w:id="90" w:author="Antony Johnson (ESO)" w:date="2023-08-30T18:33:00Z">
              <w:r w:rsidR="00E01C71" w:rsidRPr="00E01C71">
                <w:rPr>
                  <w:rFonts w:cs="Arial"/>
                </w:rPr>
                <w:t>of</w:t>
              </w:r>
            </w:ins>
            <w:ins w:id="91" w:author="Antony Johnson (ESO)" w:date="2023-06-26T10:53:00Z">
              <w:r w:rsidRPr="00E01C71">
                <w:rPr>
                  <w:rFonts w:cs="Arial"/>
                </w:rPr>
                <w:t xml:space="preserve"> 10MW or more.</w:t>
              </w:r>
            </w:ins>
          </w:p>
          <w:p w14:paraId="2CEAF34F" w14:textId="62E46282" w:rsidR="000839FE" w:rsidRPr="000839FE" w:rsidRDefault="00A549C8" w:rsidP="00A549C8">
            <w:pPr>
              <w:spacing w:before="120" w:after="120" w:line="264" w:lineRule="auto"/>
              <w:jc w:val="both"/>
              <w:rPr>
                <w:rFonts w:cs="Arial"/>
              </w:rPr>
            </w:pPr>
            <w:ins w:id="92" w:author="Antony Johnson (ESO)" w:date="2023-06-26T10:53:00Z">
              <w:r w:rsidRPr="000839FE">
                <w:rPr>
                  <w:rFonts w:cs="Arial"/>
                </w:rPr>
                <w:t xml:space="preserve">or, </w:t>
              </w:r>
            </w:ins>
            <w:r w:rsidR="000839FE" w:rsidRPr="000839FE">
              <w:rPr>
                <w:rFonts w:cs="Arial"/>
              </w:rPr>
              <w:t xml:space="preserve"> </w:t>
            </w:r>
          </w:p>
          <w:p w14:paraId="53E91C0B" w14:textId="0156AE83" w:rsidR="00E43D57" w:rsidRPr="000839FE" w:rsidRDefault="00E43D57" w:rsidP="00E43D57">
            <w:pPr>
              <w:spacing w:before="120" w:after="120" w:line="264" w:lineRule="auto"/>
              <w:ind w:left="567" w:hanging="567"/>
              <w:jc w:val="both"/>
              <w:rPr>
                <w:ins w:id="93" w:author="Antony Johnson (ESO)" w:date="2023-06-26T10:55:00Z"/>
                <w:rFonts w:cs="Arial"/>
              </w:rPr>
            </w:pPr>
            <w:ins w:id="94" w:author="Antony Johnson (ESO)" w:date="2023-06-26T10:55:00Z">
              <w:r w:rsidRPr="000839FE">
                <w:rPr>
                  <w:rFonts w:cs="Arial"/>
                </w:rPr>
                <w:t>(e)</w:t>
              </w:r>
              <w:r w:rsidRPr="000839FE">
                <w:rPr>
                  <w:rFonts w:cs="Arial"/>
                </w:rPr>
                <w:tab/>
              </w:r>
            </w:ins>
            <w:ins w:id="95" w:author="Antony Johnson (ESO)" w:date="2023-08-30T18:34:00Z">
              <w:r w:rsidR="00E01C71" w:rsidRPr="00ED7428">
                <w:rPr>
                  <w:rFonts w:cs="Arial"/>
                </w:rPr>
                <w:t xml:space="preserve">A </w:t>
              </w:r>
              <w:r w:rsidR="00E01C71" w:rsidRPr="00ED7428">
                <w:rPr>
                  <w:rFonts w:cs="Arial"/>
                  <w:b/>
                </w:rPr>
                <w:t>Power Station</w:t>
              </w:r>
              <w:r w:rsidR="00E01C71" w:rsidRPr="00ED7428">
                <w:rPr>
                  <w:rFonts w:cs="Arial"/>
                </w:rPr>
                <w:t xml:space="preserve"> where </w:t>
              </w:r>
              <w:r w:rsidR="00E01C71" w:rsidRPr="00ED7428">
                <w:rPr>
                  <w:rFonts w:cs="Arial"/>
                  <w:b/>
                  <w:bCs/>
                </w:rPr>
                <w:t>Purchase Contracts</w:t>
              </w:r>
              <w:r w:rsidR="00E01C71" w:rsidRPr="00ED7428">
                <w:rPr>
                  <w:rFonts w:cs="Arial"/>
                </w:rPr>
                <w:t xml:space="preserve"> for its </w:t>
              </w:r>
              <w:r w:rsidR="00E01C71" w:rsidRPr="00ED7428">
                <w:rPr>
                  <w:rFonts w:cs="Arial"/>
                  <w:b/>
                </w:rPr>
                <w:t>Main Plant</w:t>
              </w:r>
              <w:r w:rsidR="00E01C71" w:rsidRPr="00ED7428">
                <w:rPr>
                  <w:rFonts w:cs="Arial"/>
                </w:rPr>
                <w:t xml:space="preserve"> and </w:t>
              </w:r>
              <w:r w:rsidR="00E01C71" w:rsidRPr="00ED7428">
                <w:rPr>
                  <w:rFonts w:cs="Arial"/>
                  <w:b/>
                </w:rPr>
                <w:t>Apparatus</w:t>
              </w:r>
              <w:r w:rsidR="00E01C71" w:rsidRPr="00ED7428">
                <w:rPr>
                  <w:rFonts w:cs="Arial"/>
                </w:rPr>
                <w:t xml:space="preserve"> had been concluded on or after </w:t>
              </w:r>
            </w:ins>
            <w:ins w:id="96" w:author="Antony Johnson (ESO)" w:date="2023-10-16T11:16:00Z">
              <w:r w:rsidR="005A029B">
                <w:rPr>
                  <w:rFonts w:cs="Arial"/>
                </w:rPr>
                <w:t>1</w:t>
              </w:r>
              <w:r w:rsidR="005A029B" w:rsidRPr="00AE25B5">
                <w:rPr>
                  <w:rFonts w:cs="Arial"/>
                  <w:vertAlign w:val="superscript"/>
                </w:rPr>
                <w:t>st</w:t>
              </w:r>
              <w:r w:rsidR="005A029B">
                <w:rPr>
                  <w:rFonts w:cs="Arial"/>
                </w:rPr>
                <w:t xml:space="preserve"> June 2027 </w:t>
              </w:r>
            </w:ins>
            <w:ins w:id="97" w:author="Antony Johnson (ESO)" w:date="2023-08-30T18:34:00Z">
              <w:r w:rsidR="00E01C71" w:rsidRPr="00ED7428">
                <w:rPr>
                  <w:rFonts w:cs="Arial"/>
                </w:rPr>
                <w:t xml:space="preserve">and which is </w:t>
              </w:r>
            </w:ins>
            <w:ins w:id="98" w:author="Antony Johnson (ESO)" w:date="2023-08-30T18:35:00Z">
              <w:r w:rsidR="00F05B0B" w:rsidRPr="00ED7428">
                <w:rPr>
                  <w:rFonts w:cs="Arial"/>
                  <w:b/>
                </w:rPr>
                <w:t>Embedded</w:t>
              </w:r>
              <w:r w:rsidR="00F05B0B" w:rsidRPr="00ED7428">
                <w:rPr>
                  <w:rFonts w:cs="Arial"/>
                </w:rPr>
                <w:t xml:space="preserve"> within a </w:t>
              </w:r>
              <w:r w:rsidR="00F05B0B" w:rsidRPr="00ED7428">
                <w:rPr>
                  <w:rFonts w:cs="Arial"/>
                  <w:b/>
                </w:rPr>
                <w:t>User System</w:t>
              </w:r>
              <w:r w:rsidR="00F05B0B" w:rsidRPr="00ED7428">
                <w:rPr>
                  <w:rFonts w:cs="Arial"/>
                </w:rPr>
                <w:t xml:space="preserve"> (or part thereof) and where such </w:t>
              </w:r>
              <w:r w:rsidR="00F05B0B" w:rsidRPr="00ED7428">
                <w:rPr>
                  <w:rFonts w:cs="Arial"/>
                  <w:b/>
                </w:rPr>
                <w:t>User System</w:t>
              </w:r>
              <w:r w:rsidR="00F05B0B" w:rsidRPr="00ED7428">
                <w:rPr>
                  <w:rFonts w:cs="Arial"/>
                </w:rPr>
                <w:t xml:space="preserve"> (or part thereof) is connected under normal operating conditions to the </w:t>
              </w:r>
              <w:r w:rsidR="00F05B0B" w:rsidRPr="00ED7428">
                <w:rPr>
                  <w:rFonts w:cs="Arial"/>
                  <w:b/>
                  <w:bCs/>
                </w:rPr>
                <w:t>National Electricity</w:t>
              </w:r>
              <w:r w:rsidR="00F05B0B" w:rsidRPr="00ED7428">
                <w:rPr>
                  <w:rFonts w:cs="Arial"/>
                  <w:b/>
                </w:rPr>
                <w:t xml:space="preserve"> Transmission System</w:t>
              </w:r>
              <w:r w:rsidR="00F05B0B" w:rsidRPr="00ED7428">
                <w:rPr>
                  <w:rFonts w:cs="Arial"/>
                </w:rPr>
                <w:t xml:space="preserve"> </w:t>
              </w:r>
            </w:ins>
            <w:ins w:id="99" w:author="Antony Johnson (ESO)" w:date="2023-08-30T18:34:00Z">
              <w:r w:rsidR="00E01C71" w:rsidRPr="00ED7428">
                <w:rPr>
                  <w:rFonts w:cs="Arial"/>
                </w:rPr>
                <w:t xml:space="preserve">and such </w:t>
              </w:r>
              <w:r w:rsidR="00E01C71" w:rsidRPr="00ED7428">
                <w:rPr>
                  <w:rFonts w:cs="Arial"/>
                  <w:b/>
                </w:rPr>
                <w:t>Power Station</w:t>
              </w:r>
              <w:r w:rsidR="00E01C71" w:rsidRPr="00ED7428">
                <w:rPr>
                  <w:rFonts w:cs="Arial"/>
                </w:rPr>
                <w:t xml:space="preserve"> has a </w:t>
              </w:r>
              <w:r w:rsidR="00E01C71" w:rsidRPr="00ED7428">
                <w:rPr>
                  <w:rFonts w:cs="Arial"/>
                  <w:b/>
                </w:rPr>
                <w:t>Registered Capacity</w:t>
              </w:r>
              <w:r w:rsidR="00E01C71" w:rsidRPr="00ED7428">
                <w:rPr>
                  <w:rFonts w:cs="Arial"/>
                </w:rPr>
                <w:t xml:space="preserve"> of 10MW or more, or a</w:t>
              </w:r>
            </w:ins>
            <w:ins w:id="100" w:author="Antony Johnson (ESO)" w:date="2023-08-30T18:39:00Z">
              <w:r w:rsidR="004754A4" w:rsidRPr="00ED7428">
                <w:rPr>
                  <w:rFonts w:cs="Arial"/>
                </w:rPr>
                <w:t xml:space="preserve">, </w:t>
              </w:r>
              <w:r w:rsidR="004754A4" w:rsidRPr="00ED7428">
                <w:rPr>
                  <w:rFonts w:cs="Arial"/>
                  <w:b/>
                </w:rPr>
                <w:t>Power Station</w:t>
              </w:r>
              <w:r w:rsidR="004754A4" w:rsidRPr="00ED7428">
                <w:rPr>
                  <w:rFonts w:cs="Arial"/>
                </w:rPr>
                <w:t xml:space="preserve"> which is </w:t>
              </w:r>
              <w:r w:rsidR="00BF442D" w:rsidRPr="00ED7428">
                <w:rPr>
                  <w:rFonts w:cs="Arial"/>
                  <w:b/>
                </w:rPr>
                <w:t>Embedded</w:t>
              </w:r>
              <w:r w:rsidR="00BF442D" w:rsidRPr="00ED7428">
                <w:rPr>
                  <w:rFonts w:cs="Arial"/>
                </w:rPr>
                <w:t xml:space="preserve"> within a </w:t>
              </w:r>
              <w:r w:rsidR="00BF442D" w:rsidRPr="00ED7428">
                <w:rPr>
                  <w:rFonts w:cs="Arial"/>
                  <w:b/>
                </w:rPr>
                <w:t>User System</w:t>
              </w:r>
              <w:r w:rsidR="00BF442D" w:rsidRPr="00ED7428">
                <w:rPr>
                  <w:rFonts w:cs="Arial"/>
                </w:rPr>
                <w:t xml:space="preserve"> (or part thereof) and where such </w:t>
              </w:r>
              <w:r w:rsidR="00BF442D" w:rsidRPr="00ED7428">
                <w:rPr>
                  <w:rFonts w:cs="Arial"/>
                  <w:b/>
                </w:rPr>
                <w:t>User System</w:t>
              </w:r>
              <w:r w:rsidR="00BF442D" w:rsidRPr="00ED7428">
                <w:rPr>
                  <w:rFonts w:cs="Arial"/>
                </w:rPr>
                <w:t xml:space="preserve"> (or part thereof) is connected under normal operating conditions to the </w:t>
              </w:r>
              <w:r w:rsidR="00BF442D" w:rsidRPr="00ED7428">
                <w:rPr>
                  <w:rFonts w:cs="Arial"/>
                  <w:b/>
                  <w:bCs/>
                </w:rPr>
                <w:t>National Electricity</w:t>
              </w:r>
              <w:r w:rsidR="00BF442D" w:rsidRPr="00ED7428">
                <w:rPr>
                  <w:rFonts w:cs="Arial"/>
                  <w:b/>
                </w:rPr>
                <w:t xml:space="preserve"> Transmission System</w:t>
              </w:r>
              <w:r w:rsidR="00BF442D" w:rsidRPr="00ED7428">
                <w:rPr>
                  <w:rFonts w:cs="Arial"/>
                </w:rPr>
                <w:t xml:space="preserve"> </w:t>
              </w:r>
            </w:ins>
            <w:ins w:id="101" w:author="Antony Johnson (ESO)" w:date="2023-08-30T18:53:00Z">
              <w:r w:rsidR="003F3DA8">
                <w:rPr>
                  <w:rFonts w:cs="Arial"/>
                </w:rPr>
                <w:t xml:space="preserve">and </w:t>
              </w:r>
            </w:ins>
            <w:ins w:id="102" w:author="Antony Johnson (ESO)" w:date="2023-08-30T18:39:00Z">
              <w:r w:rsidR="004754A4" w:rsidRPr="00ED7428">
                <w:rPr>
                  <w:rFonts w:cs="Arial"/>
                </w:rPr>
                <w:t xml:space="preserve">where </w:t>
              </w:r>
            </w:ins>
            <w:ins w:id="103" w:author="Antony Johnson (ESO)" w:date="2023-08-30T18:44:00Z">
              <w:r w:rsidR="00ED7428" w:rsidRPr="00ED7428">
                <w:rPr>
                  <w:rFonts w:cs="Arial"/>
                  <w:b/>
                  <w:bCs/>
                </w:rPr>
                <w:t>Purchase Contracts</w:t>
              </w:r>
              <w:r w:rsidR="00ED7428" w:rsidRPr="00ED7428">
                <w:rPr>
                  <w:rFonts w:cs="Arial"/>
                </w:rPr>
                <w:t xml:space="preserve"> relating to a </w:t>
              </w:r>
              <w:r w:rsidR="00ED7428" w:rsidRPr="00ED7428">
                <w:rPr>
                  <w:rFonts w:cs="Arial"/>
                  <w:b/>
                </w:rPr>
                <w:t xml:space="preserve">Substantial Modification </w:t>
              </w:r>
              <w:r w:rsidR="00ED7428" w:rsidRPr="00ED7428">
                <w:rPr>
                  <w:rFonts w:cs="Arial"/>
                  <w:bCs/>
                </w:rPr>
                <w:t>in respect of its</w:t>
              </w:r>
              <w:r w:rsidR="00ED7428" w:rsidRPr="00ED7428">
                <w:rPr>
                  <w:rFonts w:cs="Arial"/>
                  <w:b/>
                </w:rPr>
                <w:t xml:space="preserve"> Main Plant </w:t>
              </w:r>
              <w:r w:rsidR="00ED7428" w:rsidRPr="00ED7428">
                <w:rPr>
                  <w:rFonts w:cs="Arial"/>
                  <w:bCs/>
                </w:rPr>
                <w:t>and</w:t>
              </w:r>
              <w:r w:rsidR="00ED7428" w:rsidRPr="00ED7428">
                <w:rPr>
                  <w:rFonts w:cs="Arial"/>
                  <w:b/>
                </w:rPr>
                <w:t xml:space="preserve"> Apparatus</w:t>
              </w:r>
              <w:r w:rsidR="00ED7428" w:rsidRPr="00ED7428">
                <w:rPr>
                  <w:rFonts w:cs="Arial"/>
                </w:rPr>
                <w:t xml:space="preserve"> had been concluded on or after </w:t>
              </w:r>
            </w:ins>
            <w:ins w:id="104"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105" w:author="Antony Johnson (ESO)" w:date="2023-08-30T18:44:00Z">
              <w:r w:rsidR="00ED7428" w:rsidRPr="00ED7428">
                <w:rPr>
                  <w:rFonts w:cs="Arial"/>
                </w:rPr>
                <w:t xml:space="preserve">and such </w:t>
              </w:r>
              <w:r w:rsidR="00ED7428" w:rsidRPr="00ED7428">
                <w:rPr>
                  <w:rFonts w:cs="Arial"/>
                  <w:b/>
                  <w:bCs/>
                </w:rPr>
                <w:t>Power Station</w:t>
              </w:r>
              <w:r w:rsidR="00ED7428" w:rsidRPr="00ED7428">
                <w:rPr>
                  <w:rFonts w:cs="Arial"/>
                </w:rPr>
                <w:t xml:space="preserve"> has a </w:t>
              </w:r>
              <w:r w:rsidR="00ED7428" w:rsidRPr="00ED7428">
                <w:rPr>
                  <w:rFonts w:cs="Arial"/>
                  <w:b/>
                  <w:bCs/>
                </w:rPr>
                <w:t>Registered Capacity</w:t>
              </w:r>
              <w:r w:rsidR="00ED7428" w:rsidRPr="00ED7428">
                <w:rPr>
                  <w:rFonts w:cs="Arial"/>
                </w:rPr>
                <w:t xml:space="preserve"> of 10MW or more</w:t>
              </w:r>
            </w:ins>
            <w:ins w:id="106" w:author="Antony Johnson (ESO)" w:date="2023-08-30T20:41:00Z">
              <w:r w:rsidR="00101384">
                <w:rPr>
                  <w:rFonts w:cs="Arial"/>
                </w:rPr>
                <w:t>.</w:t>
              </w:r>
            </w:ins>
            <w:ins w:id="107" w:author="Antony Johnson (ESO)" w:date="2023-10-16T13:19:00Z">
              <w:r w:rsidR="00BD424D">
                <w:rPr>
                  <w:rFonts w:cs="Arial"/>
                </w:rPr>
                <w:t xml:space="preserve">  </w:t>
              </w:r>
            </w:ins>
          </w:p>
          <w:p w14:paraId="30E5B31B" w14:textId="77777777" w:rsidR="00E43D57" w:rsidRPr="000839FE" w:rsidRDefault="00E43D57" w:rsidP="00E43D57">
            <w:pPr>
              <w:spacing w:before="120" w:after="120" w:line="264" w:lineRule="auto"/>
              <w:ind w:left="567" w:hanging="567"/>
              <w:jc w:val="both"/>
              <w:rPr>
                <w:ins w:id="108" w:author="Antony Johnson (ESO)" w:date="2023-06-26T10:55:00Z"/>
                <w:rFonts w:cs="Arial"/>
              </w:rPr>
            </w:pPr>
            <w:ins w:id="109" w:author="Antony Johnson (ESO)" w:date="2023-06-26T10:55:00Z">
              <w:r w:rsidRPr="000839FE">
                <w:rPr>
                  <w:rFonts w:cs="Arial"/>
                </w:rPr>
                <w:t>or,</w:t>
              </w:r>
            </w:ins>
          </w:p>
          <w:p w14:paraId="7714D5DE" w14:textId="40E7B2EA" w:rsidR="00E43D57" w:rsidRPr="000839FE" w:rsidRDefault="00E43D57" w:rsidP="00E43D57">
            <w:pPr>
              <w:spacing w:before="120" w:after="120" w:line="264" w:lineRule="auto"/>
              <w:ind w:left="567" w:hanging="567"/>
              <w:jc w:val="both"/>
              <w:rPr>
                <w:ins w:id="110" w:author="Antony Johnson (ESO)" w:date="2023-06-26T10:55:00Z"/>
                <w:rFonts w:cs="Arial"/>
              </w:rPr>
            </w:pPr>
            <w:ins w:id="111" w:author="Antony Johnson (ESO)" w:date="2023-06-26T10:55:00Z">
              <w:r w:rsidRPr="000839FE">
                <w:rPr>
                  <w:rFonts w:cs="Arial"/>
                </w:rPr>
                <w:t>(f)</w:t>
              </w:r>
              <w:r w:rsidRPr="000839FE">
                <w:rPr>
                  <w:rFonts w:cs="Arial"/>
                </w:rPr>
                <w:tab/>
              </w:r>
            </w:ins>
            <w:ins w:id="112" w:author="Antony Johnson (ESO)" w:date="2023-08-30T18:47:00Z">
              <w:r w:rsidR="00D8312A" w:rsidRPr="00882AF1">
                <w:rPr>
                  <w:rFonts w:cs="Arial"/>
                </w:rPr>
                <w:t xml:space="preserve">A </w:t>
              </w:r>
              <w:r w:rsidR="00D8312A" w:rsidRPr="00882AF1">
                <w:rPr>
                  <w:rFonts w:cs="Arial"/>
                  <w:b/>
                </w:rPr>
                <w:t>Power Station</w:t>
              </w:r>
              <w:r w:rsidR="00D8312A" w:rsidRPr="00882AF1">
                <w:rPr>
                  <w:rFonts w:cs="Arial"/>
                </w:rPr>
                <w:t xml:space="preserve"> where </w:t>
              </w:r>
              <w:r w:rsidR="00D8312A" w:rsidRPr="00882AF1">
                <w:rPr>
                  <w:rFonts w:cs="Arial"/>
                  <w:b/>
                  <w:bCs/>
                </w:rPr>
                <w:t>Purchase Contracts</w:t>
              </w:r>
              <w:r w:rsidR="00D8312A" w:rsidRPr="00882AF1">
                <w:rPr>
                  <w:rFonts w:cs="Arial"/>
                </w:rPr>
                <w:t xml:space="preserve"> for its </w:t>
              </w:r>
              <w:r w:rsidR="00D8312A" w:rsidRPr="00882AF1">
                <w:rPr>
                  <w:rFonts w:cs="Arial"/>
                  <w:b/>
                </w:rPr>
                <w:t>Main Plant</w:t>
              </w:r>
              <w:r w:rsidR="00D8312A" w:rsidRPr="00882AF1">
                <w:rPr>
                  <w:rFonts w:cs="Arial"/>
                </w:rPr>
                <w:t xml:space="preserve"> and </w:t>
              </w:r>
              <w:r w:rsidR="00D8312A" w:rsidRPr="00882AF1">
                <w:rPr>
                  <w:rFonts w:cs="Arial"/>
                  <w:b/>
                </w:rPr>
                <w:t>Apparatus</w:t>
              </w:r>
              <w:r w:rsidR="00D8312A" w:rsidRPr="00882AF1">
                <w:rPr>
                  <w:rFonts w:cs="Arial"/>
                </w:rPr>
                <w:t xml:space="preserve"> had been concluded on or after </w:t>
              </w:r>
            </w:ins>
            <w:ins w:id="113"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114" w:author="Antony Johnson (ESO)" w:date="2023-08-30T18:48:00Z">
              <w:r w:rsidR="00D8312A" w:rsidRPr="00882AF1">
                <w:rPr>
                  <w:rFonts w:cs="Arial"/>
                </w:rPr>
                <w:t xml:space="preserve">and which is </w:t>
              </w:r>
              <w:r w:rsidR="00D8312A" w:rsidRPr="00882AF1">
                <w:rPr>
                  <w:rFonts w:cs="Arial"/>
                  <w:b/>
                </w:rPr>
                <w:t>Embedded</w:t>
              </w:r>
              <w:r w:rsidR="00D8312A" w:rsidRPr="00882AF1">
                <w:rPr>
                  <w:rFonts w:cs="Arial"/>
                </w:rPr>
                <w:t xml:space="preserve"> within a </w:t>
              </w:r>
              <w:r w:rsidR="00D8312A" w:rsidRPr="00882AF1">
                <w:rPr>
                  <w:rFonts w:cs="Arial"/>
                  <w:b/>
                </w:rPr>
                <w:t>User System</w:t>
              </w:r>
              <w:r w:rsidR="00D8312A" w:rsidRPr="00882AF1">
                <w:rPr>
                  <w:rFonts w:cs="Arial"/>
                </w:rPr>
                <w:t xml:space="preserve"> (or part thereof) and where the </w:t>
              </w:r>
              <w:r w:rsidR="00D8312A" w:rsidRPr="00882AF1">
                <w:rPr>
                  <w:rFonts w:cs="Arial"/>
                  <w:b/>
                </w:rPr>
                <w:t>User System</w:t>
              </w:r>
              <w:r w:rsidR="00D8312A" w:rsidRPr="00882AF1">
                <w:rPr>
                  <w:rFonts w:cs="Arial"/>
                </w:rPr>
                <w:t xml:space="preserve"> (or part thereof) is not connected to the </w:t>
              </w:r>
              <w:r w:rsidR="00D8312A" w:rsidRPr="00882AF1">
                <w:rPr>
                  <w:rFonts w:cs="Arial"/>
                  <w:b/>
                </w:rPr>
                <w:t>National Electricity Transmission System</w:t>
              </w:r>
              <w:r w:rsidR="00D8312A" w:rsidRPr="00882AF1">
                <w:rPr>
                  <w:rFonts w:cs="Arial"/>
                </w:rPr>
                <w:t xml:space="preserve">, although such </w:t>
              </w:r>
              <w:r w:rsidR="00D8312A" w:rsidRPr="00882AF1">
                <w:rPr>
                  <w:rFonts w:cs="Arial"/>
                  <w:b/>
                </w:rPr>
                <w:t>Power Station</w:t>
              </w:r>
              <w:r w:rsidR="00D8312A" w:rsidRPr="00882AF1">
                <w:rPr>
                  <w:rFonts w:cs="Arial"/>
                </w:rPr>
                <w:t xml:space="preserve"> is within the </w:t>
              </w:r>
              <w:r w:rsidR="00D8312A" w:rsidRPr="00882AF1">
                <w:rPr>
                  <w:rFonts w:cs="Arial"/>
                  <w:b/>
                  <w:bCs/>
                </w:rPr>
                <w:t>GB Synchronous Area</w:t>
              </w:r>
              <w:r w:rsidR="00D8312A" w:rsidRPr="00882AF1">
                <w:rPr>
                  <w:rFonts w:cs="Arial"/>
                </w:rPr>
                <w:t xml:space="preserve"> </w:t>
              </w:r>
            </w:ins>
            <w:ins w:id="115" w:author="Antony Johnson (ESO)" w:date="2023-08-30T18:47:00Z">
              <w:r w:rsidR="00D8312A" w:rsidRPr="00882AF1">
                <w:rPr>
                  <w:rFonts w:cs="Arial"/>
                </w:rPr>
                <w:t xml:space="preserve">and such </w:t>
              </w:r>
              <w:r w:rsidR="00D8312A" w:rsidRPr="00882AF1">
                <w:rPr>
                  <w:rFonts w:cs="Arial"/>
                  <w:b/>
                </w:rPr>
                <w:t>Power Station</w:t>
              </w:r>
              <w:r w:rsidR="00D8312A" w:rsidRPr="00882AF1">
                <w:rPr>
                  <w:rFonts w:cs="Arial"/>
                </w:rPr>
                <w:t xml:space="preserve"> has a </w:t>
              </w:r>
              <w:r w:rsidR="00D8312A" w:rsidRPr="00882AF1">
                <w:rPr>
                  <w:rFonts w:cs="Arial"/>
                  <w:b/>
                </w:rPr>
                <w:t>Registered Capacity</w:t>
              </w:r>
              <w:r w:rsidR="00D8312A" w:rsidRPr="00882AF1">
                <w:rPr>
                  <w:rFonts w:cs="Arial"/>
                </w:rPr>
                <w:t xml:space="preserve"> of 10MW or more, or a </w:t>
              </w:r>
              <w:r w:rsidR="00D8312A" w:rsidRPr="00882AF1">
                <w:rPr>
                  <w:rFonts w:cs="Arial"/>
                  <w:b/>
                </w:rPr>
                <w:t>Power Station</w:t>
              </w:r>
            </w:ins>
            <w:ins w:id="116" w:author="Antony Johnson (ESO)" w:date="2023-08-30T18:49:00Z">
              <w:r w:rsidR="00E70BFA" w:rsidRPr="00882AF1">
                <w:rPr>
                  <w:rFonts w:cs="Arial"/>
                </w:rPr>
                <w:t xml:space="preserve"> which is </w:t>
              </w:r>
              <w:r w:rsidR="00E70BFA" w:rsidRPr="00882AF1">
                <w:rPr>
                  <w:rFonts w:cs="Arial"/>
                  <w:b/>
                </w:rPr>
                <w:t>Embedded</w:t>
              </w:r>
              <w:r w:rsidR="00E70BFA" w:rsidRPr="00882AF1">
                <w:rPr>
                  <w:rFonts w:cs="Arial"/>
                </w:rPr>
                <w:t xml:space="preserve"> within a </w:t>
              </w:r>
              <w:r w:rsidR="00E70BFA" w:rsidRPr="00882AF1">
                <w:rPr>
                  <w:rFonts w:cs="Arial"/>
                  <w:b/>
                </w:rPr>
                <w:t>User System</w:t>
              </w:r>
              <w:r w:rsidR="00E70BFA" w:rsidRPr="00882AF1">
                <w:rPr>
                  <w:rFonts w:cs="Arial"/>
                </w:rPr>
                <w:t xml:space="preserve"> (or part thereof) and where the </w:t>
              </w:r>
              <w:r w:rsidR="00E70BFA" w:rsidRPr="00882AF1">
                <w:rPr>
                  <w:rFonts w:cs="Arial"/>
                  <w:b/>
                </w:rPr>
                <w:t>User System</w:t>
              </w:r>
              <w:r w:rsidR="00E70BFA" w:rsidRPr="00882AF1">
                <w:rPr>
                  <w:rFonts w:cs="Arial"/>
                </w:rPr>
                <w:t xml:space="preserve"> (or part thereof) is not connected to the </w:t>
              </w:r>
              <w:r w:rsidR="00E70BFA" w:rsidRPr="00882AF1">
                <w:rPr>
                  <w:rFonts w:cs="Arial"/>
                  <w:b/>
                </w:rPr>
                <w:t>National Electricity Transmission System</w:t>
              </w:r>
              <w:r w:rsidR="00E70BFA" w:rsidRPr="00882AF1">
                <w:rPr>
                  <w:rFonts w:cs="Arial"/>
                </w:rPr>
                <w:t xml:space="preserve">, although such </w:t>
              </w:r>
              <w:r w:rsidR="00E70BFA" w:rsidRPr="00882AF1">
                <w:rPr>
                  <w:rFonts w:cs="Arial"/>
                  <w:b/>
                </w:rPr>
                <w:t>Power Station</w:t>
              </w:r>
              <w:r w:rsidR="00E70BFA" w:rsidRPr="00882AF1">
                <w:rPr>
                  <w:rFonts w:cs="Arial"/>
                </w:rPr>
                <w:t xml:space="preserve"> is within the </w:t>
              </w:r>
              <w:r w:rsidR="00E70BFA" w:rsidRPr="00882AF1">
                <w:rPr>
                  <w:rFonts w:cs="Arial"/>
                  <w:b/>
                  <w:bCs/>
                </w:rPr>
                <w:t>GB Synchronous Area</w:t>
              </w:r>
              <w:r w:rsidR="00E70BFA" w:rsidRPr="00882AF1">
                <w:rPr>
                  <w:rFonts w:cs="Arial"/>
                </w:rPr>
                <w:t xml:space="preserve"> </w:t>
              </w:r>
            </w:ins>
            <w:ins w:id="117" w:author="Antony Johnson (ESO)" w:date="2023-08-30T18:53:00Z">
              <w:r w:rsidR="006C5B4B" w:rsidRPr="00882AF1">
                <w:rPr>
                  <w:rFonts w:cs="Arial"/>
                </w:rPr>
                <w:t xml:space="preserve">and </w:t>
              </w:r>
            </w:ins>
            <w:ins w:id="118" w:author="Antony Johnson (ESO)" w:date="2023-08-30T18:47:00Z">
              <w:r w:rsidR="00D8312A" w:rsidRPr="00882AF1">
                <w:rPr>
                  <w:rFonts w:cs="Arial"/>
                </w:rPr>
                <w:t xml:space="preserve">where </w:t>
              </w:r>
              <w:r w:rsidR="00D8312A" w:rsidRPr="00882AF1">
                <w:rPr>
                  <w:rFonts w:cs="Arial"/>
                  <w:b/>
                  <w:bCs/>
                </w:rPr>
                <w:t>Purchase Contracts</w:t>
              </w:r>
              <w:r w:rsidR="00D8312A" w:rsidRPr="00882AF1">
                <w:rPr>
                  <w:rFonts w:cs="Arial"/>
                </w:rPr>
                <w:t xml:space="preserve"> relating to a </w:t>
              </w:r>
              <w:r w:rsidR="00D8312A" w:rsidRPr="00882AF1">
                <w:rPr>
                  <w:rFonts w:cs="Arial"/>
                  <w:b/>
                </w:rPr>
                <w:t xml:space="preserve">Substantial Modification </w:t>
              </w:r>
              <w:r w:rsidR="00D8312A" w:rsidRPr="00882AF1">
                <w:rPr>
                  <w:rFonts w:cs="Arial"/>
                  <w:bCs/>
                </w:rPr>
                <w:t>in respect of its</w:t>
              </w:r>
              <w:r w:rsidR="00D8312A" w:rsidRPr="00882AF1">
                <w:rPr>
                  <w:rFonts w:cs="Arial"/>
                  <w:b/>
                </w:rPr>
                <w:t xml:space="preserve"> Main Plant </w:t>
              </w:r>
              <w:r w:rsidR="00D8312A" w:rsidRPr="00882AF1">
                <w:rPr>
                  <w:rFonts w:cs="Arial"/>
                  <w:bCs/>
                </w:rPr>
                <w:t>and</w:t>
              </w:r>
              <w:r w:rsidR="00D8312A" w:rsidRPr="00882AF1">
                <w:rPr>
                  <w:rFonts w:cs="Arial"/>
                  <w:b/>
                </w:rPr>
                <w:t xml:space="preserve"> Apparatus</w:t>
              </w:r>
              <w:r w:rsidR="00D8312A" w:rsidRPr="00882AF1">
                <w:rPr>
                  <w:rFonts w:cs="Arial"/>
                </w:rPr>
                <w:t xml:space="preserve"> had been concluded on or after </w:t>
              </w:r>
            </w:ins>
            <w:ins w:id="119"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120" w:author="Antony Johnson (ESO)" w:date="2023-08-30T18:47:00Z">
              <w:r w:rsidR="00D8312A" w:rsidRPr="00882AF1">
                <w:rPr>
                  <w:rFonts w:cs="Arial"/>
                </w:rPr>
                <w:t xml:space="preserve">and such </w:t>
              </w:r>
              <w:r w:rsidR="00D8312A" w:rsidRPr="00882AF1">
                <w:rPr>
                  <w:rFonts w:cs="Arial"/>
                  <w:b/>
                  <w:bCs/>
                </w:rPr>
                <w:t>Power Station</w:t>
              </w:r>
              <w:r w:rsidR="00D8312A" w:rsidRPr="00882AF1">
                <w:rPr>
                  <w:rFonts w:cs="Arial"/>
                </w:rPr>
                <w:t xml:space="preserve"> has a </w:t>
              </w:r>
              <w:r w:rsidR="00D8312A" w:rsidRPr="00882AF1">
                <w:rPr>
                  <w:rFonts w:cs="Arial"/>
                  <w:b/>
                  <w:bCs/>
                </w:rPr>
                <w:t>Registered Capacity</w:t>
              </w:r>
              <w:r w:rsidR="00D8312A" w:rsidRPr="00882AF1">
                <w:rPr>
                  <w:rFonts w:cs="Arial"/>
                </w:rPr>
                <w:t xml:space="preserve"> of 10MW or more</w:t>
              </w:r>
            </w:ins>
            <w:ins w:id="121" w:author="Antony Johnson (ESO)" w:date="2023-08-30T18:50:00Z">
              <w:r w:rsidR="004172BC" w:rsidRPr="00882AF1">
                <w:rPr>
                  <w:rFonts w:cs="Arial"/>
                </w:rPr>
                <w:t>.</w:t>
              </w:r>
            </w:ins>
            <w:ins w:id="122" w:author="Antony Johnson (ESO)" w:date="2023-08-30T18:47:00Z">
              <w:r w:rsidR="00D8312A">
                <w:rPr>
                  <w:rFonts w:cs="Arial"/>
                </w:rPr>
                <w:t xml:space="preserve"> </w:t>
              </w:r>
            </w:ins>
          </w:p>
          <w:p w14:paraId="118375F8" w14:textId="4169FFE4"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rPr>
              <w:t>Large Power Station</w:t>
            </w:r>
            <w:r w:rsidRPr="000839FE">
              <w:rPr>
                <w:rFonts w:cs="Arial"/>
              </w:rPr>
              <w:t xml:space="preserve"> could comprise of </w:t>
            </w:r>
            <w:r w:rsidRPr="000839FE">
              <w:rPr>
                <w:rFonts w:cs="Arial"/>
                <w:b/>
              </w:rPr>
              <w:t>Type A</w:t>
            </w:r>
            <w:r w:rsidRPr="000839FE">
              <w:rPr>
                <w:rFonts w:cs="Arial"/>
              </w:rPr>
              <w:t xml:space="preserve">, </w:t>
            </w:r>
            <w:r w:rsidRPr="000839FE">
              <w:rPr>
                <w:rFonts w:cs="Arial"/>
                <w:b/>
              </w:rPr>
              <w:t>Type B</w:t>
            </w:r>
            <w:r w:rsidRPr="000839FE">
              <w:rPr>
                <w:rFonts w:cs="Arial"/>
              </w:rPr>
              <w:t xml:space="preserve">, </w:t>
            </w:r>
            <w:r w:rsidRPr="000839FE">
              <w:rPr>
                <w:rFonts w:cs="Arial"/>
                <w:b/>
              </w:rPr>
              <w:t>Type C</w:t>
            </w:r>
            <w:r w:rsidRPr="000839FE">
              <w:rPr>
                <w:rFonts w:cs="Arial"/>
              </w:rPr>
              <w:t xml:space="preserve"> or </w:t>
            </w:r>
            <w:r w:rsidRPr="000839FE">
              <w:rPr>
                <w:rFonts w:cs="Arial"/>
                <w:b/>
              </w:rPr>
              <w:t>Type D</w:t>
            </w:r>
            <w:r w:rsidRPr="000839FE">
              <w:rPr>
                <w:rFonts w:cs="Arial"/>
              </w:rPr>
              <w:t xml:space="preserve"> </w:t>
            </w:r>
            <w:r w:rsidRPr="000839FE">
              <w:rPr>
                <w:rFonts w:cs="Arial"/>
                <w:b/>
              </w:rPr>
              <w:t>Power Generating Modules</w:t>
            </w:r>
            <w:r w:rsidRPr="000839FE">
              <w:rPr>
                <w:rFonts w:cs="Arial"/>
              </w:rPr>
              <w:t>.</w:t>
            </w:r>
            <w:ins w:id="123" w:author="Antony Johnson (ESO)" w:date="2023-10-16T13:21:00Z">
              <w:r w:rsidR="007A2DD6">
                <w:rPr>
                  <w:rFonts w:cs="Arial"/>
                </w:rPr>
                <w:t xml:space="preserve"> </w:t>
              </w:r>
              <w:r w:rsidR="007A2DD6" w:rsidRPr="0071113C">
                <w:rPr>
                  <w:rFonts w:cs="Arial"/>
                  <w:b/>
                  <w:bCs/>
                  <w:highlight w:val="lightGray"/>
                  <w:rPrChange w:id="124" w:author="Antony Johnson (ESO)" w:date="2023-10-16T13:27:00Z">
                    <w:rPr>
                      <w:rFonts w:cs="Arial"/>
                    </w:rPr>
                  </w:rPrChange>
                </w:rPr>
                <w:t>Generators</w:t>
              </w:r>
              <w:r w:rsidR="007A2DD6" w:rsidRPr="0071113C">
                <w:rPr>
                  <w:rFonts w:cs="Arial"/>
                  <w:highlight w:val="lightGray"/>
                  <w:rPrChange w:id="125" w:author="Antony Johnson (ESO)" w:date="2023-10-16T13:27:00Z">
                    <w:rPr>
                      <w:rFonts w:cs="Arial"/>
                    </w:rPr>
                  </w:rPrChange>
                </w:rPr>
                <w:t xml:space="preserve"> </w:t>
              </w:r>
            </w:ins>
            <w:ins w:id="126" w:author="Antony Johnson (ESO)" w:date="2023-10-16T13:22:00Z">
              <w:r w:rsidR="001E1263" w:rsidRPr="0071113C">
                <w:rPr>
                  <w:rFonts w:cs="Arial"/>
                  <w:highlight w:val="lightGray"/>
                  <w:rPrChange w:id="127" w:author="Antony Johnson (ESO)" w:date="2023-10-16T13:27:00Z">
                    <w:rPr>
                      <w:rFonts w:cs="Arial"/>
                    </w:rPr>
                  </w:rPrChange>
                </w:rPr>
                <w:t xml:space="preserve">who own and operate </w:t>
              </w:r>
            </w:ins>
            <w:ins w:id="128" w:author="Antony Johnson (ESO)" w:date="2023-10-16T13:37:00Z">
              <w:r w:rsidR="005F4DE5" w:rsidRPr="00180FF1">
                <w:rPr>
                  <w:rFonts w:cs="Arial"/>
                  <w:b/>
                  <w:bCs/>
                  <w:highlight w:val="lightGray"/>
                  <w:rPrChange w:id="129" w:author="Antony Johnson (ESO)" w:date="2023-10-16T14:50:00Z">
                    <w:rPr>
                      <w:rFonts w:cs="Arial"/>
                      <w:highlight w:val="lightGray"/>
                    </w:rPr>
                  </w:rPrChange>
                </w:rPr>
                <w:t>E</w:t>
              </w:r>
            </w:ins>
            <w:ins w:id="130" w:author="Antony Johnson (ESO)" w:date="2023-10-16T14:50:00Z">
              <w:r w:rsidR="00180FF1" w:rsidRPr="00180FF1">
                <w:rPr>
                  <w:rFonts w:cs="Arial"/>
                  <w:b/>
                  <w:bCs/>
                  <w:highlight w:val="lightGray"/>
                  <w:rPrChange w:id="131" w:author="Antony Johnson (ESO)" w:date="2023-10-16T14:50:00Z">
                    <w:rPr>
                      <w:rFonts w:cs="Arial"/>
                      <w:highlight w:val="lightGray"/>
                    </w:rPr>
                  </w:rPrChange>
                </w:rPr>
                <w:t>m</w:t>
              </w:r>
            </w:ins>
            <w:ins w:id="132" w:author="Antony Johnson (ESO)" w:date="2023-10-16T13:37:00Z">
              <w:r w:rsidR="005F4DE5" w:rsidRPr="00180FF1">
                <w:rPr>
                  <w:rFonts w:cs="Arial"/>
                  <w:b/>
                  <w:bCs/>
                  <w:highlight w:val="lightGray"/>
                  <w:rPrChange w:id="133" w:author="Antony Johnson (ESO)" w:date="2023-10-16T14:50:00Z">
                    <w:rPr>
                      <w:rFonts w:cs="Arial"/>
                      <w:highlight w:val="lightGray"/>
                    </w:rPr>
                  </w:rPrChange>
                </w:rPr>
                <w:t>bedded</w:t>
              </w:r>
              <w:r w:rsidR="005F4DE5">
                <w:rPr>
                  <w:rFonts w:cs="Arial"/>
                  <w:highlight w:val="lightGray"/>
                </w:rPr>
                <w:t xml:space="preserve"> </w:t>
              </w:r>
            </w:ins>
            <w:ins w:id="134" w:author="Antony Johnson (ESO)" w:date="2023-10-16T13:22:00Z">
              <w:r w:rsidR="001E1263" w:rsidRPr="0071113C">
                <w:rPr>
                  <w:rFonts w:cs="Arial"/>
                  <w:b/>
                  <w:bCs/>
                  <w:highlight w:val="lightGray"/>
                  <w:rPrChange w:id="135" w:author="Antony Johnson (ESO)" w:date="2023-10-16T13:27:00Z">
                    <w:rPr>
                      <w:rFonts w:cs="Arial"/>
                    </w:rPr>
                  </w:rPrChange>
                </w:rPr>
                <w:t>Large Power Stations</w:t>
              </w:r>
            </w:ins>
            <w:ins w:id="136" w:author="Antony Johnson (ESO)" w:date="2023-10-16T13:25:00Z">
              <w:r w:rsidR="0079176D" w:rsidRPr="0071113C">
                <w:rPr>
                  <w:rFonts w:cs="Arial"/>
                  <w:b/>
                  <w:bCs/>
                  <w:highlight w:val="lightGray"/>
                  <w:rPrChange w:id="137" w:author="Antony Johnson (ESO)" w:date="2023-10-16T13:27:00Z">
                    <w:rPr>
                      <w:rFonts w:cs="Arial"/>
                      <w:b/>
                      <w:bCs/>
                    </w:rPr>
                  </w:rPrChange>
                </w:rPr>
                <w:t xml:space="preserve"> </w:t>
              </w:r>
              <w:r w:rsidR="0079176D" w:rsidRPr="0071113C">
                <w:rPr>
                  <w:rFonts w:cs="Arial"/>
                  <w:highlight w:val="lightGray"/>
                  <w:rPrChange w:id="138" w:author="Antony Johnson (ESO)" w:date="2023-10-16T13:27:00Z">
                    <w:rPr>
                      <w:rFonts w:cs="Arial"/>
                      <w:b/>
                      <w:bCs/>
                    </w:rPr>
                  </w:rPrChange>
                </w:rPr>
                <w:t>as provided</w:t>
              </w:r>
              <w:r w:rsidR="002F4A29" w:rsidRPr="0071113C">
                <w:rPr>
                  <w:rFonts w:cs="Arial"/>
                  <w:highlight w:val="lightGray"/>
                  <w:rPrChange w:id="139" w:author="Antony Johnson (ESO)" w:date="2023-10-16T13:27:00Z">
                    <w:rPr>
                      <w:rFonts w:cs="Arial"/>
                      <w:b/>
                      <w:bCs/>
                    </w:rPr>
                  </w:rPrChange>
                </w:rPr>
                <w:t xml:space="preserve"> for in </w:t>
              </w:r>
              <w:r w:rsidR="00994BE9" w:rsidRPr="0071113C">
                <w:rPr>
                  <w:rFonts w:cs="Arial"/>
                  <w:highlight w:val="lightGray"/>
                  <w:rPrChange w:id="140" w:author="Antony Johnson (ESO)" w:date="2023-10-16T13:27:00Z">
                    <w:rPr>
                      <w:rFonts w:cs="Arial"/>
                      <w:b/>
                      <w:bCs/>
                    </w:rPr>
                  </w:rPrChange>
                </w:rPr>
                <w:t xml:space="preserve">(e) </w:t>
              </w:r>
            </w:ins>
            <w:ins w:id="141" w:author="Antony Johnson (ESO)" w:date="2023-10-16T13:34:00Z">
              <w:r w:rsidR="0041288F">
                <w:rPr>
                  <w:rFonts w:cs="Arial"/>
                  <w:highlight w:val="lightGray"/>
                </w:rPr>
                <w:t xml:space="preserve">and (f) </w:t>
              </w:r>
            </w:ins>
            <w:ins w:id="142" w:author="Antony Johnson (ESO)" w:date="2023-10-16T13:25:00Z">
              <w:r w:rsidR="00994BE9" w:rsidRPr="0071113C">
                <w:rPr>
                  <w:rFonts w:cs="Arial"/>
                  <w:highlight w:val="lightGray"/>
                  <w:rPrChange w:id="143" w:author="Antony Johnson (ESO)" w:date="2023-10-16T13:27:00Z">
                    <w:rPr>
                      <w:rFonts w:cs="Arial"/>
                      <w:b/>
                      <w:bCs/>
                    </w:rPr>
                  </w:rPrChange>
                </w:rPr>
                <w:t>above</w:t>
              </w:r>
            </w:ins>
            <w:ins w:id="144" w:author="Antony Johnson (ESO)" w:date="2023-10-16T13:22:00Z">
              <w:r w:rsidR="001E1263" w:rsidRPr="0071113C">
                <w:rPr>
                  <w:rFonts w:cs="Arial"/>
                  <w:highlight w:val="lightGray"/>
                  <w:rPrChange w:id="145" w:author="Antony Johnson (ESO)" w:date="2023-10-16T13:27:00Z">
                    <w:rPr>
                      <w:rFonts w:cs="Arial"/>
                    </w:rPr>
                  </w:rPrChange>
                </w:rPr>
                <w:t xml:space="preserve"> </w:t>
              </w:r>
              <w:r w:rsidR="003B0B5D" w:rsidRPr="0071113C">
                <w:rPr>
                  <w:rFonts w:cs="Arial"/>
                  <w:highlight w:val="lightGray"/>
                </w:rPr>
                <w:t xml:space="preserve">and which signed a </w:t>
              </w:r>
              <w:r w:rsidR="003B0B5D" w:rsidRPr="0071113C">
                <w:rPr>
                  <w:rFonts w:cs="Arial"/>
                  <w:b/>
                  <w:bCs/>
                  <w:highlight w:val="lightGray"/>
                </w:rPr>
                <w:t>Connection Agreement</w:t>
              </w:r>
              <w:r w:rsidR="003B0B5D" w:rsidRPr="0071113C">
                <w:rPr>
                  <w:rFonts w:cs="Arial"/>
                  <w:highlight w:val="lightGray"/>
                </w:rPr>
                <w:t xml:space="preserve"> on or after </w:t>
              </w:r>
              <w:commentRangeStart w:id="146"/>
              <w:r w:rsidR="003B0B5D" w:rsidRPr="0071113C">
                <w:rPr>
                  <w:rFonts w:cs="Arial"/>
                  <w:highlight w:val="lightGray"/>
                  <w:rPrChange w:id="147" w:author="Antony Johnson (ESO)" w:date="2023-10-16T13:27:00Z">
                    <w:rPr>
                      <w:rFonts w:cs="Arial"/>
                      <w:highlight w:val="green"/>
                    </w:rPr>
                  </w:rPrChange>
                </w:rPr>
                <w:t>XXXXXX</w:t>
              </w:r>
              <w:commentRangeEnd w:id="146"/>
              <w:r w:rsidR="003B0B5D" w:rsidRPr="0071113C">
                <w:rPr>
                  <w:rStyle w:val="CommentReference"/>
                  <w:highlight w:val="lightGray"/>
                  <w:rPrChange w:id="148" w:author="Antony Johnson (ESO)" w:date="2023-10-16T13:27:00Z">
                    <w:rPr>
                      <w:rStyle w:val="CommentReference"/>
                    </w:rPr>
                  </w:rPrChange>
                </w:rPr>
                <w:commentReference w:id="146"/>
              </w:r>
              <w:r w:rsidR="003B0B5D" w:rsidRPr="0071113C">
                <w:rPr>
                  <w:rFonts w:cs="Arial"/>
                  <w:highlight w:val="lightGray"/>
                  <w:rPrChange w:id="149" w:author="Antony Johnson (ESO)" w:date="2023-10-16T13:27:00Z">
                    <w:rPr>
                      <w:rFonts w:cs="Arial"/>
                    </w:rPr>
                  </w:rPrChange>
                </w:rPr>
                <w:t xml:space="preserve"> s</w:t>
              </w:r>
            </w:ins>
            <w:ins w:id="150" w:author="Antony Johnson (ESO)" w:date="2023-10-16T13:23:00Z">
              <w:r w:rsidR="003B0B5D" w:rsidRPr="0071113C">
                <w:rPr>
                  <w:rFonts w:cs="Arial"/>
                  <w:highlight w:val="lightGray"/>
                  <w:rPrChange w:id="151" w:author="Antony Johnson (ESO)" w:date="2023-10-16T13:27:00Z">
                    <w:rPr>
                      <w:rFonts w:cs="Arial"/>
                    </w:rPr>
                  </w:rPrChange>
                </w:rPr>
                <w:t>hall be re</w:t>
              </w:r>
            </w:ins>
            <w:ins w:id="152" w:author="Antony Johnson (ESO)" w:date="2023-10-16T13:26:00Z">
              <w:r w:rsidR="00994BE9" w:rsidRPr="0071113C">
                <w:rPr>
                  <w:rFonts w:cs="Arial"/>
                  <w:highlight w:val="lightGray"/>
                  <w:rPrChange w:id="153" w:author="Antony Johnson (ESO)" w:date="2023-10-16T13:27:00Z">
                    <w:rPr>
                      <w:rFonts w:cs="Arial"/>
                    </w:rPr>
                  </w:rPrChange>
                </w:rPr>
                <w:t xml:space="preserve">quired to </w:t>
              </w:r>
              <w:proofErr w:type="gramStart"/>
              <w:r w:rsidR="00994BE9" w:rsidRPr="0071113C">
                <w:rPr>
                  <w:rFonts w:cs="Arial"/>
                  <w:highlight w:val="lightGray"/>
                  <w:rPrChange w:id="154" w:author="Antony Johnson (ESO)" w:date="2023-10-16T13:27:00Z">
                    <w:rPr>
                      <w:rFonts w:cs="Arial"/>
                    </w:rPr>
                  </w:rPrChange>
                </w:rPr>
                <w:t>enter into</w:t>
              </w:r>
              <w:proofErr w:type="gramEnd"/>
              <w:r w:rsidR="00994BE9" w:rsidRPr="0071113C">
                <w:rPr>
                  <w:rFonts w:cs="Arial"/>
                  <w:highlight w:val="lightGray"/>
                  <w:rPrChange w:id="155" w:author="Antony Johnson (ESO)" w:date="2023-10-16T13:27:00Z">
                    <w:rPr>
                      <w:rFonts w:cs="Arial"/>
                    </w:rPr>
                  </w:rPrChange>
                </w:rPr>
                <w:t xml:space="preserve"> a </w:t>
              </w:r>
              <w:r w:rsidR="00994BE9" w:rsidRPr="0071113C">
                <w:rPr>
                  <w:rFonts w:cs="Arial"/>
                  <w:b/>
                  <w:bCs/>
                  <w:highlight w:val="lightGray"/>
                  <w:rPrChange w:id="156" w:author="Antony Johnson (ESO)" w:date="2023-10-16T13:27:00Z">
                    <w:rPr>
                      <w:rFonts w:cs="Arial"/>
                    </w:rPr>
                  </w:rPrChange>
                </w:rPr>
                <w:t xml:space="preserve">CUSC </w:t>
              </w:r>
              <w:r w:rsidR="0071113C" w:rsidRPr="0071113C">
                <w:rPr>
                  <w:rFonts w:cs="Arial"/>
                  <w:b/>
                  <w:bCs/>
                  <w:highlight w:val="lightGray"/>
                  <w:rPrChange w:id="157" w:author="Antony Johnson (ESO)" w:date="2023-10-16T13:27:00Z">
                    <w:rPr>
                      <w:rFonts w:cs="Arial"/>
                    </w:rPr>
                  </w:rPrChange>
                </w:rPr>
                <w:t>Contract</w:t>
              </w:r>
              <w:r w:rsidR="0071113C" w:rsidRPr="0071113C">
                <w:rPr>
                  <w:rFonts w:cs="Arial"/>
                  <w:highlight w:val="lightGray"/>
                  <w:rPrChange w:id="158" w:author="Antony Johnson (ESO)" w:date="2023-10-16T13:27:00Z">
                    <w:rPr>
                      <w:rFonts w:cs="Arial"/>
                    </w:rPr>
                  </w:rPrChange>
                </w:rPr>
                <w:t xml:space="preserve"> </w:t>
              </w:r>
            </w:ins>
            <w:ins w:id="159" w:author="Antony Johnson (ESO)" w:date="2023-10-16T14:56:00Z">
              <w:r w:rsidR="00FC5273">
                <w:rPr>
                  <w:rFonts w:cs="Arial"/>
                  <w:highlight w:val="lightGray"/>
                </w:rPr>
                <w:t>(</w:t>
              </w:r>
              <w:r w:rsidR="006D5F86" w:rsidRPr="006D5F86">
                <w:rPr>
                  <w:rFonts w:cs="Arial"/>
                  <w:b/>
                  <w:bCs/>
                  <w:highlight w:val="lightGray"/>
                  <w:rPrChange w:id="160" w:author="Antony Johnson (ESO)" w:date="2023-10-16T14:56:00Z">
                    <w:rPr>
                      <w:rFonts w:cs="Arial"/>
                      <w:highlight w:val="lightGray"/>
                    </w:rPr>
                  </w:rPrChange>
                </w:rPr>
                <w:t>Bilateral Embedded Generation Agreement</w:t>
              </w:r>
              <w:r w:rsidR="006D5F86">
                <w:rPr>
                  <w:rFonts w:cs="Arial"/>
                  <w:highlight w:val="lightGray"/>
                </w:rPr>
                <w:t xml:space="preserve">) </w:t>
              </w:r>
            </w:ins>
            <w:ins w:id="161" w:author="Antony Johnson (ESO)" w:date="2023-10-16T13:26:00Z">
              <w:r w:rsidR="0071113C" w:rsidRPr="0071113C">
                <w:rPr>
                  <w:rFonts w:cs="Arial"/>
                  <w:highlight w:val="lightGray"/>
                  <w:rPrChange w:id="162" w:author="Antony Johnson (ESO)" w:date="2023-10-16T13:27:00Z">
                    <w:rPr>
                      <w:rFonts w:cs="Arial"/>
                    </w:rPr>
                  </w:rPrChange>
                </w:rPr>
                <w:t xml:space="preserve">with </w:t>
              </w:r>
              <w:r w:rsidR="0071113C" w:rsidRPr="0071113C">
                <w:rPr>
                  <w:rFonts w:cs="Arial"/>
                  <w:b/>
                  <w:bCs/>
                  <w:highlight w:val="lightGray"/>
                  <w:rPrChange w:id="163" w:author="Antony Johnson (ESO)" w:date="2023-10-16T13:27:00Z">
                    <w:rPr>
                      <w:rFonts w:cs="Arial"/>
                    </w:rPr>
                  </w:rPrChange>
                </w:rPr>
                <w:t>The Company</w:t>
              </w:r>
              <w:r w:rsidR="0071113C" w:rsidRPr="0071113C">
                <w:rPr>
                  <w:rFonts w:cs="Arial"/>
                  <w:highlight w:val="lightGray"/>
                  <w:rPrChange w:id="164" w:author="Antony Johnson (ESO)" w:date="2023-10-16T13:27:00Z">
                    <w:rPr>
                      <w:rFonts w:cs="Arial"/>
                    </w:rPr>
                  </w:rPrChange>
                </w:rPr>
                <w:t>.</w:t>
              </w:r>
            </w:ins>
          </w:p>
        </w:tc>
      </w:tr>
      <w:tr w:rsidR="009A5C7D" w:rsidRPr="000839FE" w14:paraId="227F2C0E" w14:textId="77777777" w:rsidTr="006B293E">
        <w:tc>
          <w:tcPr>
            <w:tcW w:w="2552" w:type="dxa"/>
            <w:tcBorders>
              <w:top w:val="single" w:sz="4" w:space="0" w:color="auto"/>
              <w:left w:val="single" w:sz="4" w:space="0" w:color="auto"/>
              <w:bottom w:val="single" w:sz="4" w:space="0" w:color="auto"/>
              <w:right w:val="single" w:sz="4" w:space="0" w:color="auto"/>
            </w:tcBorders>
          </w:tcPr>
          <w:p w14:paraId="7B1EBEC9" w14:textId="77777777" w:rsidR="000839FE" w:rsidRPr="000839FE" w:rsidRDefault="000839FE" w:rsidP="000839FE">
            <w:pPr>
              <w:spacing w:before="120" w:after="120"/>
              <w:rPr>
                <w:rFonts w:cs="Arial"/>
                <w:b/>
              </w:rPr>
            </w:pPr>
            <w:r w:rsidRPr="005178E4">
              <w:rPr>
                <w:rFonts w:cs="Arial"/>
                <w:b/>
              </w:rPr>
              <w:lastRenderedPageBreak/>
              <w:t>Medium Power</w:t>
            </w:r>
            <w:r w:rsidRPr="000839FE">
              <w:rPr>
                <w:rFonts w:cs="Arial"/>
                <w:b/>
              </w:rPr>
              <w:t xml:space="preserve"> Station</w:t>
            </w:r>
          </w:p>
        </w:tc>
        <w:tc>
          <w:tcPr>
            <w:tcW w:w="6720" w:type="dxa"/>
            <w:tcBorders>
              <w:top w:val="single" w:sz="4" w:space="0" w:color="auto"/>
              <w:left w:val="single" w:sz="4" w:space="0" w:color="auto"/>
              <w:bottom w:val="single" w:sz="4" w:space="0" w:color="auto"/>
              <w:right w:val="single" w:sz="4" w:space="0" w:color="auto"/>
            </w:tcBorders>
          </w:tcPr>
          <w:p w14:paraId="658A26B8" w14:textId="7BC8667D" w:rsidR="000839FE" w:rsidRPr="0067266C" w:rsidRDefault="00FA5E48" w:rsidP="003131C5">
            <w:pPr>
              <w:pStyle w:val="ListParagraph"/>
              <w:spacing w:before="120" w:after="120" w:line="264" w:lineRule="auto"/>
              <w:ind w:left="810"/>
              <w:jc w:val="both"/>
              <w:rPr>
                <w:rFonts w:cs="Arial"/>
              </w:rPr>
            </w:pPr>
            <w:del w:id="165" w:author="Antony Johnson (ESO)" w:date="2023-06-26T11:04:00Z">
              <w:r w:rsidRPr="0067266C" w:rsidDel="00ED0862">
                <w:rPr>
                  <w:rFonts w:ascii="Arial" w:hAnsi="Arial" w:cs="Arial"/>
                  <w:sz w:val="20"/>
                  <w:szCs w:val="20"/>
                </w:rPr>
                <w:delText xml:space="preserve">A </w:delText>
              </w:r>
              <w:r w:rsidRPr="0067266C" w:rsidDel="00ED0862">
                <w:rPr>
                  <w:rFonts w:ascii="Arial" w:hAnsi="Arial" w:cs="Arial"/>
                  <w:b/>
                  <w:bCs/>
                  <w:sz w:val="20"/>
                  <w:szCs w:val="20"/>
                </w:rPr>
                <w:delText>Power Station</w:delText>
              </w:r>
              <w:r w:rsidRPr="0067266C" w:rsidDel="00ED0862">
                <w:rPr>
                  <w:rFonts w:ascii="Arial" w:hAnsi="Arial" w:cs="Arial"/>
                  <w:sz w:val="20"/>
                  <w:szCs w:val="20"/>
                </w:rPr>
                <w:delText xml:space="preserve"> which is</w:delText>
              </w:r>
            </w:del>
            <w:del w:id="166" w:author="Antony Johnson (ESO)" w:date="2023-08-31T10:41:00Z">
              <w:r w:rsidR="000839FE" w:rsidRPr="0067266C" w:rsidDel="00594461">
                <w:rPr>
                  <w:rFonts w:ascii="Arial" w:hAnsi="Arial" w:cs="Arial"/>
                  <w:sz w:val="20"/>
                  <w:szCs w:val="20"/>
                </w:rPr>
                <w:delText>(</w:delText>
              </w:r>
            </w:del>
            <w:r w:rsidR="000839FE" w:rsidRPr="0067266C">
              <w:rPr>
                <w:rFonts w:ascii="Arial" w:hAnsi="Arial" w:cs="Arial"/>
                <w:sz w:val="20"/>
                <w:szCs w:val="20"/>
              </w:rPr>
              <w:t>a)</w:t>
            </w:r>
            <w:r w:rsidR="000839FE" w:rsidRPr="0067266C">
              <w:rPr>
                <w:rFonts w:ascii="Arial" w:hAnsi="Arial" w:cs="Arial"/>
                <w:sz w:val="20"/>
                <w:szCs w:val="20"/>
              </w:rPr>
              <w:tab/>
            </w:r>
            <w:ins w:id="167" w:author="Antony Johnson (ESO)" w:date="2023-08-30T20:36:00Z">
              <w:r w:rsidR="005178E4" w:rsidRPr="005178E4">
                <w:rPr>
                  <w:rFonts w:ascii="Arial" w:hAnsi="Arial" w:cs="Arial"/>
                  <w:sz w:val="20"/>
                  <w:szCs w:val="20"/>
                </w:rPr>
                <w:t xml:space="preserve">A </w:t>
              </w:r>
              <w:r w:rsidR="005178E4" w:rsidRPr="005178E4">
                <w:rPr>
                  <w:rFonts w:ascii="Arial" w:hAnsi="Arial" w:cs="Arial"/>
                  <w:b/>
                  <w:sz w:val="20"/>
                  <w:szCs w:val="20"/>
                </w:rPr>
                <w:t>Power Station</w:t>
              </w:r>
              <w:r w:rsidR="005178E4" w:rsidRPr="005178E4">
                <w:rPr>
                  <w:rFonts w:ascii="Arial" w:hAnsi="Arial" w:cs="Arial"/>
                  <w:sz w:val="20"/>
                  <w:szCs w:val="20"/>
                </w:rPr>
                <w:t xml:space="preserve"> where </w:t>
              </w:r>
              <w:r w:rsidR="005178E4" w:rsidRPr="005178E4">
                <w:rPr>
                  <w:rFonts w:ascii="Arial" w:hAnsi="Arial" w:cs="Arial"/>
                  <w:b/>
                  <w:bCs/>
                  <w:sz w:val="20"/>
                  <w:szCs w:val="20"/>
                </w:rPr>
                <w:t>Purchase Contracts</w:t>
              </w:r>
              <w:r w:rsidR="005178E4" w:rsidRPr="005178E4">
                <w:rPr>
                  <w:rFonts w:ascii="Arial" w:hAnsi="Arial" w:cs="Arial"/>
                  <w:sz w:val="20"/>
                  <w:szCs w:val="20"/>
                </w:rPr>
                <w:t xml:space="preserve"> for its </w:t>
              </w:r>
              <w:r w:rsidR="005178E4" w:rsidRPr="005178E4">
                <w:rPr>
                  <w:rFonts w:ascii="Arial" w:hAnsi="Arial" w:cs="Arial"/>
                  <w:b/>
                  <w:sz w:val="20"/>
                  <w:szCs w:val="20"/>
                </w:rPr>
                <w:t>Main Plant</w:t>
              </w:r>
              <w:r w:rsidR="005178E4" w:rsidRPr="005178E4">
                <w:rPr>
                  <w:rFonts w:ascii="Arial" w:hAnsi="Arial" w:cs="Arial"/>
                  <w:sz w:val="20"/>
                  <w:szCs w:val="20"/>
                </w:rPr>
                <w:t xml:space="preserve"> and </w:t>
              </w:r>
              <w:r w:rsidR="005178E4" w:rsidRPr="005178E4">
                <w:rPr>
                  <w:rFonts w:ascii="Arial" w:hAnsi="Arial" w:cs="Arial"/>
                  <w:b/>
                  <w:sz w:val="20"/>
                  <w:szCs w:val="20"/>
                </w:rPr>
                <w:t>Apparatus</w:t>
              </w:r>
              <w:r w:rsidR="005178E4" w:rsidRPr="005178E4">
                <w:rPr>
                  <w:rFonts w:ascii="Arial" w:hAnsi="Arial" w:cs="Arial"/>
                  <w:sz w:val="20"/>
                  <w:szCs w:val="20"/>
                </w:rPr>
                <w:t xml:space="preserve"> had been concluded </w:t>
              </w:r>
              <w:r w:rsidR="005178E4" w:rsidRPr="005A029B">
                <w:rPr>
                  <w:rFonts w:ascii="Arial" w:hAnsi="Arial" w:cs="Arial"/>
                  <w:sz w:val="20"/>
                  <w:szCs w:val="20"/>
                </w:rPr>
                <w:t xml:space="preserve">before </w:t>
              </w:r>
            </w:ins>
            <w:ins w:id="168" w:author="Antony Johnson (ESO)" w:date="2023-10-16T11:17:00Z">
              <w:r w:rsidR="005A029B" w:rsidRPr="005A029B">
                <w:rPr>
                  <w:rFonts w:ascii="Arial" w:hAnsi="Arial" w:cs="Arial"/>
                  <w:sz w:val="20"/>
                  <w:szCs w:val="20"/>
                  <w:rPrChange w:id="169" w:author="Antony Johnson (ESO)" w:date="2023-10-16T11:17:00Z">
                    <w:rPr>
                      <w:rFonts w:cs="Arial"/>
                    </w:rPr>
                  </w:rPrChange>
                </w:rPr>
                <w:t>1</w:t>
              </w:r>
              <w:r w:rsidR="005A029B" w:rsidRPr="005A029B">
                <w:rPr>
                  <w:rFonts w:ascii="Arial" w:hAnsi="Arial" w:cs="Arial"/>
                  <w:sz w:val="20"/>
                  <w:szCs w:val="20"/>
                  <w:vertAlign w:val="superscript"/>
                  <w:rPrChange w:id="170" w:author="Antony Johnson (ESO)" w:date="2023-10-16T11:17:00Z">
                    <w:rPr>
                      <w:rFonts w:cs="Arial"/>
                      <w:vertAlign w:val="superscript"/>
                    </w:rPr>
                  </w:rPrChange>
                </w:rPr>
                <w:t>st</w:t>
              </w:r>
              <w:r w:rsidR="005A029B" w:rsidRPr="005A029B">
                <w:rPr>
                  <w:rFonts w:ascii="Arial" w:hAnsi="Arial" w:cs="Arial"/>
                  <w:sz w:val="20"/>
                  <w:szCs w:val="20"/>
                  <w:rPrChange w:id="171" w:author="Antony Johnson (ESO)" w:date="2023-10-16T11:17:00Z">
                    <w:rPr>
                      <w:rFonts w:cs="Arial"/>
                    </w:rPr>
                  </w:rPrChange>
                </w:rPr>
                <w:t xml:space="preserve"> June 2027 </w:t>
              </w:r>
            </w:ins>
            <w:ins w:id="172" w:author="Antony Johnson (ESO)" w:date="2023-08-30T20:36:00Z">
              <w:r w:rsidR="005178E4" w:rsidRPr="005178E4">
                <w:rPr>
                  <w:rFonts w:ascii="Arial" w:hAnsi="Arial" w:cs="Arial"/>
                  <w:sz w:val="20"/>
                  <w:szCs w:val="20"/>
                </w:rPr>
                <w:t xml:space="preserve">and which is </w:t>
              </w:r>
            </w:ins>
            <w:r w:rsidR="000839FE" w:rsidRPr="0067266C">
              <w:rPr>
                <w:rFonts w:ascii="Arial" w:hAnsi="Arial" w:cs="Arial"/>
                <w:sz w:val="20"/>
                <w:szCs w:val="20"/>
              </w:rPr>
              <w:t xml:space="preserve">directly connected to </w:t>
            </w:r>
            <w:r w:rsidR="000839FE" w:rsidRPr="0067266C">
              <w:rPr>
                <w:rFonts w:ascii="Arial" w:hAnsi="Arial" w:cs="Arial"/>
                <w:b/>
                <w:bCs/>
                <w:sz w:val="20"/>
                <w:szCs w:val="20"/>
              </w:rPr>
              <w:t>NGET’s</w:t>
            </w:r>
            <w:r w:rsidR="000839FE" w:rsidRPr="0067266C">
              <w:rPr>
                <w:rFonts w:ascii="Arial" w:hAnsi="Arial" w:cs="Arial"/>
                <w:sz w:val="20"/>
                <w:szCs w:val="20"/>
              </w:rPr>
              <w:t xml:space="preserve"> </w:t>
            </w:r>
            <w:r w:rsidR="000839FE" w:rsidRPr="0067266C">
              <w:rPr>
                <w:rFonts w:ascii="Arial" w:hAnsi="Arial" w:cs="Arial"/>
                <w:b/>
                <w:bCs/>
                <w:sz w:val="20"/>
                <w:szCs w:val="20"/>
              </w:rPr>
              <w:t>Transmission System</w:t>
            </w:r>
            <w:r w:rsidR="000839FE" w:rsidRPr="0067266C">
              <w:rPr>
                <w:rFonts w:ascii="Arial" w:hAnsi="Arial" w:cs="Arial"/>
                <w:sz w:val="20"/>
                <w:szCs w:val="20"/>
              </w:rPr>
              <w:t xml:space="preserve"> where such </w:t>
            </w:r>
            <w:r w:rsidR="000839FE" w:rsidRPr="0067266C">
              <w:rPr>
                <w:rFonts w:ascii="Arial" w:hAnsi="Arial" w:cs="Arial"/>
                <w:b/>
                <w:bCs/>
                <w:sz w:val="20"/>
                <w:szCs w:val="20"/>
              </w:rPr>
              <w:t>Power Station</w:t>
            </w:r>
            <w:r w:rsidR="000839FE" w:rsidRPr="0067266C">
              <w:rPr>
                <w:rFonts w:ascii="Arial" w:hAnsi="Arial" w:cs="Arial"/>
                <w:sz w:val="20"/>
                <w:szCs w:val="20"/>
              </w:rPr>
              <w:t xml:space="preserve"> has a </w:t>
            </w:r>
            <w:r w:rsidR="000839FE" w:rsidRPr="0067266C">
              <w:rPr>
                <w:rFonts w:ascii="Arial" w:hAnsi="Arial" w:cs="Arial"/>
                <w:b/>
                <w:bCs/>
                <w:sz w:val="20"/>
                <w:szCs w:val="20"/>
              </w:rPr>
              <w:t>Registered Capacity</w:t>
            </w:r>
            <w:r w:rsidR="000839FE" w:rsidRPr="0067266C">
              <w:rPr>
                <w:rFonts w:ascii="Arial" w:hAnsi="Arial" w:cs="Arial"/>
                <w:sz w:val="20"/>
                <w:szCs w:val="20"/>
              </w:rPr>
              <w:t xml:space="preserve"> of 50MW or more but less than </w:t>
            </w:r>
            <w:proofErr w:type="gramStart"/>
            <w:r w:rsidR="000839FE" w:rsidRPr="0067266C">
              <w:rPr>
                <w:rFonts w:ascii="Arial" w:hAnsi="Arial" w:cs="Arial"/>
                <w:sz w:val="20"/>
                <w:szCs w:val="20"/>
              </w:rPr>
              <w:t>100MW;</w:t>
            </w:r>
            <w:proofErr w:type="gramEnd"/>
            <w:r w:rsidR="000839FE" w:rsidRPr="0067266C">
              <w:rPr>
                <w:rFonts w:ascii="Arial" w:hAnsi="Arial" w:cs="Arial"/>
                <w:sz w:val="20"/>
                <w:szCs w:val="20"/>
              </w:rPr>
              <w:t xml:space="preserve"> </w:t>
            </w:r>
          </w:p>
          <w:p w14:paraId="7FFC4ADD" w14:textId="77777777" w:rsidR="000839FE" w:rsidRPr="000839FE" w:rsidRDefault="000839FE" w:rsidP="000839FE">
            <w:pPr>
              <w:spacing w:before="120" w:after="120" w:line="264" w:lineRule="auto"/>
              <w:jc w:val="both"/>
              <w:rPr>
                <w:rFonts w:cs="Arial"/>
              </w:rPr>
            </w:pPr>
            <w:r w:rsidRPr="000839FE">
              <w:rPr>
                <w:rFonts w:cs="Arial"/>
              </w:rPr>
              <w:t>or,</w:t>
            </w:r>
          </w:p>
          <w:p w14:paraId="0CD10151" w14:textId="785FDCB3" w:rsidR="000839FE" w:rsidRPr="000839FE" w:rsidRDefault="000839FE" w:rsidP="000839FE">
            <w:pPr>
              <w:spacing w:before="120" w:after="120" w:line="264" w:lineRule="auto"/>
              <w:ind w:left="628" w:hanging="628"/>
              <w:jc w:val="both"/>
              <w:rPr>
                <w:rFonts w:cs="Arial"/>
              </w:rPr>
            </w:pPr>
            <w:r w:rsidRPr="000839FE">
              <w:rPr>
                <w:rFonts w:cs="Arial"/>
              </w:rPr>
              <w:t>(b)</w:t>
            </w:r>
            <w:r w:rsidRPr="000839FE">
              <w:rPr>
                <w:rFonts w:cs="Arial"/>
              </w:rPr>
              <w:tab/>
            </w:r>
            <w:ins w:id="173" w:author="Antony Johnson (ESO)" w:date="2023-08-30T20:37:00Z">
              <w:r w:rsidR="005178E4" w:rsidRPr="00B11928">
                <w:rPr>
                  <w:rFonts w:cs="Arial"/>
                </w:rPr>
                <w:t xml:space="preserve">A </w:t>
              </w:r>
              <w:r w:rsidR="005178E4" w:rsidRPr="00B11928">
                <w:rPr>
                  <w:rFonts w:cs="Arial"/>
                  <w:b/>
                </w:rPr>
                <w:t>Power Station</w:t>
              </w:r>
              <w:r w:rsidR="005178E4" w:rsidRPr="00B11928">
                <w:rPr>
                  <w:rFonts w:cs="Arial"/>
                </w:rPr>
                <w:t xml:space="preserve"> where </w:t>
              </w:r>
              <w:r w:rsidR="005178E4" w:rsidRPr="00B11928">
                <w:rPr>
                  <w:rFonts w:cs="Arial"/>
                  <w:b/>
                  <w:bCs/>
                </w:rPr>
                <w:t>Purchase Contracts</w:t>
              </w:r>
              <w:r w:rsidR="005178E4" w:rsidRPr="00B11928">
                <w:rPr>
                  <w:rFonts w:cs="Arial"/>
                </w:rPr>
                <w:t xml:space="preserve"> for its </w:t>
              </w:r>
              <w:r w:rsidR="005178E4" w:rsidRPr="00B11928">
                <w:rPr>
                  <w:rFonts w:cs="Arial"/>
                  <w:b/>
                </w:rPr>
                <w:t>Main Plant</w:t>
              </w:r>
              <w:r w:rsidR="005178E4" w:rsidRPr="00B11928">
                <w:rPr>
                  <w:rFonts w:cs="Arial"/>
                </w:rPr>
                <w:t xml:space="preserve"> and </w:t>
              </w:r>
              <w:r w:rsidR="005178E4" w:rsidRPr="00B11928">
                <w:rPr>
                  <w:rFonts w:cs="Arial"/>
                  <w:b/>
                </w:rPr>
                <w:t>Apparatus</w:t>
              </w:r>
              <w:r w:rsidR="005178E4" w:rsidRPr="00B11928">
                <w:rPr>
                  <w:rFonts w:cs="Arial"/>
                </w:rPr>
                <w:t xml:space="preserve"> had been concluded before </w:t>
              </w:r>
            </w:ins>
            <w:ins w:id="174"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175" w:author="Antony Johnson (ESO)" w:date="2023-06-26T11:06:00Z">
              <w:r w:rsidR="0032315F" w:rsidRPr="000839FE">
                <w:rPr>
                  <w:rFonts w:cs="Arial"/>
                </w:rPr>
                <w:t xml:space="preserve">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 </w:t>
            </w:r>
            <w:r w:rsidRPr="000839FE">
              <w:rPr>
                <w:rFonts w:cs="Arial"/>
                <w:b/>
                <w:bCs/>
              </w:rPr>
              <w:t xml:space="preserve">NGET’s Transmission </w:t>
            </w:r>
            <w:proofErr w:type="gramStart"/>
            <w:r w:rsidRPr="000839FE">
              <w:rPr>
                <w:rFonts w:cs="Arial"/>
                <w:b/>
                <w:bCs/>
              </w:rPr>
              <w:t>System</w:t>
            </w:r>
            <w:proofErr w:type="gramEnd"/>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50MW or more but less than 100MW;</w:t>
            </w:r>
          </w:p>
          <w:p w14:paraId="492C2BCF" w14:textId="09C9527A" w:rsidR="000839FE" w:rsidRPr="000839FE" w:rsidDel="0064210E" w:rsidRDefault="000839FE" w:rsidP="000839FE">
            <w:pPr>
              <w:spacing w:before="120" w:after="120" w:line="264" w:lineRule="auto"/>
              <w:jc w:val="both"/>
              <w:rPr>
                <w:del w:id="176" w:author="Antony Johnson (ESO)" w:date="2023-06-28T13:43:00Z"/>
                <w:rFonts w:cs="Arial"/>
              </w:rPr>
            </w:pPr>
            <w:r w:rsidRPr="000839FE">
              <w:rPr>
                <w:rFonts w:cs="Arial"/>
              </w:rPr>
              <w:t>o</w:t>
            </w:r>
            <w:del w:id="177" w:author="Antony Johnson (ESO)" w:date="2023-06-28T13:43:00Z">
              <w:r w:rsidRPr="000839FE" w:rsidDel="0064210E">
                <w:rPr>
                  <w:rFonts w:cs="Arial"/>
                </w:rPr>
                <w:delText>r,</w:delText>
              </w:r>
            </w:del>
          </w:p>
          <w:p w14:paraId="0EA7135C" w14:textId="21EB908E" w:rsidR="000839FE" w:rsidRDefault="000839FE" w:rsidP="00101384">
            <w:pPr>
              <w:spacing w:before="120" w:after="120" w:line="264" w:lineRule="auto"/>
              <w:ind w:left="719" w:hanging="719"/>
              <w:jc w:val="both"/>
              <w:rPr>
                <w:rFonts w:cs="Arial"/>
              </w:rPr>
            </w:pPr>
            <w:r w:rsidRPr="000839FE">
              <w:rPr>
                <w:rFonts w:cs="Arial"/>
              </w:rPr>
              <w:t>(c)</w:t>
            </w:r>
            <w:r w:rsidRPr="000839FE">
              <w:rPr>
                <w:rFonts w:cs="Arial"/>
              </w:rPr>
              <w:tab/>
            </w:r>
            <w:ins w:id="178" w:author="Antony Johnson (ESO)" w:date="2023-08-30T20:38:00Z">
              <w:r w:rsidR="00101384" w:rsidRPr="00B11928">
                <w:rPr>
                  <w:rFonts w:cs="Arial"/>
                </w:rPr>
                <w:t xml:space="preserve">A </w:t>
              </w:r>
              <w:r w:rsidR="00101384" w:rsidRPr="00B11928">
                <w:rPr>
                  <w:rFonts w:cs="Arial"/>
                  <w:b/>
                </w:rPr>
                <w:t>Power Station</w:t>
              </w:r>
              <w:r w:rsidR="00101384" w:rsidRPr="00B11928">
                <w:rPr>
                  <w:rFonts w:cs="Arial"/>
                </w:rPr>
                <w:t xml:space="preserve"> where </w:t>
              </w:r>
              <w:r w:rsidR="00101384" w:rsidRPr="00B11928">
                <w:rPr>
                  <w:rFonts w:cs="Arial"/>
                  <w:b/>
                  <w:bCs/>
                </w:rPr>
                <w:t>Purchase Contracts</w:t>
              </w:r>
              <w:r w:rsidR="00101384" w:rsidRPr="00B11928">
                <w:rPr>
                  <w:rFonts w:cs="Arial"/>
                </w:rPr>
                <w:t xml:space="preserve"> for its </w:t>
              </w:r>
              <w:r w:rsidR="00101384" w:rsidRPr="00B11928">
                <w:rPr>
                  <w:rFonts w:cs="Arial"/>
                  <w:b/>
                </w:rPr>
                <w:t>Main Plant</w:t>
              </w:r>
              <w:r w:rsidR="00101384" w:rsidRPr="00B11928">
                <w:rPr>
                  <w:rFonts w:cs="Arial"/>
                </w:rPr>
                <w:t xml:space="preserve"> and </w:t>
              </w:r>
              <w:r w:rsidR="00101384" w:rsidRPr="00B11928">
                <w:rPr>
                  <w:rFonts w:cs="Arial"/>
                  <w:b/>
                </w:rPr>
                <w:t>Apparatus</w:t>
              </w:r>
              <w:r w:rsidR="00101384" w:rsidRPr="00B11928">
                <w:rPr>
                  <w:rFonts w:cs="Arial"/>
                </w:rPr>
                <w:t xml:space="preserve"> had been concluded before </w:t>
              </w:r>
            </w:ins>
            <w:ins w:id="179" w:author="Antony Johnson (ESO)" w:date="2023-10-16T11:17:00Z">
              <w:r w:rsidR="005A029B">
                <w:rPr>
                  <w:rFonts w:cs="Arial"/>
                </w:rPr>
                <w:t>1</w:t>
              </w:r>
              <w:r w:rsidR="005A029B" w:rsidRPr="00AE25B5">
                <w:rPr>
                  <w:rFonts w:cs="Arial"/>
                  <w:vertAlign w:val="superscript"/>
                </w:rPr>
                <w:t>st</w:t>
              </w:r>
              <w:r w:rsidR="005A029B">
                <w:rPr>
                  <w:rFonts w:cs="Arial"/>
                </w:rPr>
                <w:t xml:space="preserve"> June 2027 </w:t>
              </w:r>
            </w:ins>
            <w:ins w:id="180" w:author="Antony Johnson (ESO)" w:date="2023-06-26T11:11:00Z">
              <w:r w:rsidR="008B34C1">
                <w:rPr>
                  <w:rFonts w:cs="Arial"/>
                </w:rPr>
                <w:t xml:space="preserve">and which is </w:t>
              </w:r>
            </w:ins>
            <w:r w:rsidR="00E312C8" w:rsidRPr="00EF12F5">
              <w:rPr>
                <w:rFonts w:cs="Arial"/>
                <w:b/>
                <w:bCs/>
              </w:rPr>
              <w:t>Embedded</w:t>
            </w:r>
            <w:r w:rsidR="00E312C8" w:rsidRPr="007E0B31">
              <w:rPr>
                <w:rFonts w:cs="Arial"/>
              </w:rPr>
              <w:t xml:space="preserve"> within a </w:t>
            </w:r>
            <w:r w:rsidR="00E312C8" w:rsidRPr="00EF12F5">
              <w:rPr>
                <w:rFonts w:cs="Arial"/>
                <w:b/>
                <w:bCs/>
              </w:rPr>
              <w:t>User System</w:t>
            </w:r>
            <w:r w:rsidR="00E312C8" w:rsidRPr="007E0B31">
              <w:rPr>
                <w:rFonts w:cs="Arial"/>
              </w:rPr>
              <w:t xml:space="preserve"> (or part thereof) where the </w:t>
            </w:r>
            <w:r w:rsidR="00E312C8" w:rsidRPr="00EF12F5">
              <w:rPr>
                <w:rFonts w:cs="Arial"/>
                <w:b/>
                <w:bCs/>
              </w:rPr>
              <w:t>User System</w:t>
            </w:r>
            <w:r w:rsidR="00E312C8" w:rsidRPr="007E0B31">
              <w:rPr>
                <w:rFonts w:cs="Arial"/>
              </w:rPr>
              <w:t xml:space="preserve"> (or part thereof) is not connected to the </w:t>
            </w:r>
            <w:r w:rsidR="00E312C8" w:rsidRPr="00EF12F5">
              <w:rPr>
                <w:rFonts w:cs="Arial"/>
                <w:b/>
                <w:bCs/>
              </w:rPr>
              <w:t>National Electricity Transmission System</w:t>
            </w:r>
            <w:r w:rsidR="00E312C8" w:rsidRPr="007E0B31">
              <w:rPr>
                <w:rFonts w:cs="Arial"/>
              </w:rPr>
              <w:t xml:space="preserve">, although such </w:t>
            </w:r>
            <w:r w:rsidR="00E312C8" w:rsidRPr="00EF12F5">
              <w:rPr>
                <w:rFonts w:cs="Arial"/>
                <w:b/>
                <w:bCs/>
              </w:rPr>
              <w:t>Power Station</w:t>
            </w:r>
            <w:r w:rsidR="00E312C8" w:rsidRPr="007E0B31">
              <w:rPr>
                <w:rFonts w:cs="Arial"/>
              </w:rPr>
              <w:t xml:space="preserve"> is in </w:t>
            </w:r>
            <w:r w:rsidR="00E312C8" w:rsidRPr="00EF12F5">
              <w:rPr>
                <w:rFonts w:cs="Arial"/>
                <w:b/>
                <w:bCs/>
              </w:rPr>
              <w:t xml:space="preserve">NGET’s Transmission </w:t>
            </w:r>
            <w:proofErr w:type="gramStart"/>
            <w:r w:rsidR="00E312C8" w:rsidRPr="00EF12F5">
              <w:rPr>
                <w:rFonts w:cs="Arial"/>
                <w:b/>
                <w:bCs/>
              </w:rPr>
              <w:t>Area</w:t>
            </w:r>
            <w:proofErr w:type="gramEnd"/>
            <w:r w:rsidR="00E312C8" w:rsidRPr="007E0B31">
              <w:rPr>
                <w:rFonts w:cs="Arial"/>
              </w:rPr>
              <w:t xml:space="preserve"> and such </w:t>
            </w:r>
            <w:r w:rsidR="00E312C8" w:rsidRPr="00EF12F5">
              <w:rPr>
                <w:rFonts w:cs="Arial"/>
                <w:b/>
                <w:bCs/>
              </w:rPr>
              <w:t>Power Station</w:t>
            </w:r>
            <w:r w:rsidR="00E312C8" w:rsidRPr="007E0B31">
              <w:rPr>
                <w:rFonts w:cs="Arial"/>
              </w:rPr>
              <w:t xml:space="preserve"> has a </w:t>
            </w:r>
            <w:r w:rsidR="00E312C8" w:rsidRPr="00EF12F5">
              <w:rPr>
                <w:rFonts w:cs="Arial"/>
                <w:b/>
                <w:bCs/>
              </w:rPr>
              <w:t>Registered Capacity</w:t>
            </w:r>
            <w:r w:rsidR="00E312C8" w:rsidRPr="007E0B31">
              <w:rPr>
                <w:rFonts w:cs="Arial"/>
              </w:rPr>
              <w:t xml:space="preserve"> of 50MW or more but less than 100MW</w:t>
            </w:r>
            <w:r w:rsidR="00E312C8">
              <w:rPr>
                <w:rFonts w:cs="Arial"/>
              </w:rPr>
              <w:t>.</w:t>
            </w:r>
          </w:p>
          <w:p w14:paraId="3E99848F" w14:textId="546B5660" w:rsidR="008279C7" w:rsidRPr="000839FE" w:rsidRDefault="008279C7" w:rsidP="00C420F9">
            <w:pPr>
              <w:spacing w:before="120" w:after="120" w:line="264" w:lineRule="auto"/>
              <w:jc w:val="both"/>
              <w:rPr>
                <w:rFonts w:cs="Arial"/>
              </w:rPr>
            </w:pPr>
            <w:r w:rsidRPr="007E0B31">
              <w:rPr>
                <w:rFonts w:cs="Arial"/>
              </w:rPr>
              <w:t xml:space="preserve">For the avoidance of doubt a </w:t>
            </w:r>
            <w:r w:rsidRPr="00EF12F5">
              <w:rPr>
                <w:rFonts w:cs="Arial"/>
                <w:b/>
                <w:bCs/>
              </w:rPr>
              <w:t>Medium Power Station</w:t>
            </w:r>
            <w:r w:rsidRPr="007E0B31">
              <w:rPr>
                <w:rFonts w:cs="Arial"/>
              </w:rPr>
              <w:t xml:space="preserve"> could comprise of </w:t>
            </w:r>
            <w:r w:rsidRPr="00EF12F5">
              <w:rPr>
                <w:rFonts w:cs="Arial"/>
                <w:b/>
                <w:bCs/>
              </w:rPr>
              <w:t>Type A</w:t>
            </w:r>
            <w:r w:rsidRPr="007E0B31">
              <w:rPr>
                <w:rFonts w:cs="Arial"/>
              </w:rPr>
              <w:t xml:space="preserve">, </w:t>
            </w:r>
            <w:r w:rsidRPr="00EF12F5">
              <w:rPr>
                <w:rFonts w:cs="Arial"/>
                <w:b/>
                <w:bCs/>
              </w:rPr>
              <w:t>Type B</w:t>
            </w:r>
            <w:r w:rsidRPr="007E0B31">
              <w:rPr>
                <w:rFonts w:cs="Arial"/>
              </w:rPr>
              <w:t xml:space="preserve">, </w:t>
            </w:r>
            <w:r w:rsidRPr="00EF12F5">
              <w:rPr>
                <w:rFonts w:cs="Arial"/>
                <w:b/>
                <w:bCs/>
              </w:rPr>
              <w:t>Type C</w:t>
            </w:r>
            <w:r w:rsidRPr="007E0B31">
              <w:rPr>
                <w:rFonts w:cs="Arial"/>
              </w:rPr>
              <w:t xml:space="preserve"> or </w:t>
            </w:r>
            <w:r w:rsidRPr="00EF12F5">
              <w:rPr>
                <w:rFonts w:cs="Arial"/>
                <w:b/>
                <w:bCs/>
              </w:rPr>
              <w:t>Type D Power Generating Modules</w:t>
            </w:r>
            <w:r w:rsidRPr="007E0B31">
              <w:rPr>
                <w:rFonts w:cs="Arial"/>
              </w:rPr>
              <w:t>.</w:t>
            </w:r>
          </w:p>
        </w:tc>
      </w:tr>
      <w:tr w:rsidR="00797A81" w:rsidRPr="000839FE" w14:paraId="4A352D7E" w14:textId="77777777" w:rsidTr="006B293E">
        <w:tc>
          <w:tcPr>
            <w:tcW w:w="2552" w:type="dxa"/>
            <w:tcBorders>
              <w:top w:val="single" w:sz="4" w:space="0" w:color="auto"/>
              <w:left w:val="single" w:sz="4" w:space="0" w:color="auto"/>
              <w:bottom w:val="single" w:sz="4" w:space="0" w:color="auto"/>
              <w:right w:val="single" w:sz="4" w:space="0" w:color="auto"/>
            </w:tcBorders>
          </w:tcPr>
          <w:p w14:paraId="5181F5BC" w14:textId="5D75D30D" w:rsidR="00797A81" w:rsidRPr="000839FE" w:rsidRDefault="00797A81" w:rsidP="00797A81">
            <w:pPr>
              <w:spacing w:before="120" w:after="120"/>
              <w:rPr>
                <w:rFonts w:cs="Arial"/>
                <w:b/>
              </w:rPr>
            </w:pPr>
            <w:r>
              <w:rPr>
                <w:rFonts w:cs="Arial"/>
                <w:b/>
              </w:rPr>
              <w:t>Registered Capacity</w:t>
            </w:r>
          </w:p>
        </w:tc>
        <w:tc>
          <w:tcPr>
            <w:tcW w:w="6720" w:type="dxa"/>
            <w:tcBorders>
              <w:top w:val="single" w:sz="4" w:space="0" w:color="auto"/>
              <w:left w:val="single" w:sz="4" w:space="0" w:color="auto"/>
              <w:bottom w:val="single" w:sz="4" w:space="0" w:color="auto"/>
              <w:right w:val="single" w:sz="4" w:space="0" w:color="auto"/>
            </w:tcBorders>
          </w:tcPr>
          <w:p w14:paraId="51EDE54D" w14:textId="77777777" w:rsidR="009E520F" w:rsidRPr="009E520F" w:rsidRDefault="009E520F" w:rsidP="009E520F">
            <w:pPr>
              <w:pStyle w:val="TableArial11"/>
              <w:ind w:left="567" w:hanging="567"/>
              <w:rPr>
                <w:rFonts w:cs="Arial"/>
              </w:rPr>
            </w:pPr>
            <w:r w:rsidRPr="009E520F">
              <w:rPr>
                <w:rFonts w:cs="Arial"/>
              </w:rPr>
              <w:t>(a)</w:t>
            </w:r>
            <w:r w:rsidRPr="009E520F">
              <w:rPr>
                <w:rFonts w:cs="Arial"/>
              </w:rPr>
              <w:tab/>
              <w:t xml:space="preserve">In the case of a </w:t>
            </w:r>
            <w:r w:rsidRPr="009E520F">
              <w:rPr>
                <w:rFonts w:cs="Arial"/>
                <w:b/>
              </w:rPr>
              <w:t>Generating Unit</w:t>
            </w:r>
            <w:r w:rsidRPr="009E520F">
              <w:rPr>
                <w:rFonts w:cs="Arial"/>
              </w:rPr>
              <w:t xml:space="preserve"> other than that forming part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or</w:t>
            </w:r>
            <w:r w:rsidRPr="009E520F">
              <w:rPr>
                <w:rFonts w:cs="Arial"/>
                <w:b/>
                <w:bCs/>
              </w:rPr>
              <w:t xml:space="preserve"> Power Generating Module</w:t>
            </w:r>
            <w:r w:rsidRPr="009E520F">
              <w:rPr>
                <w:rFonts w:cs="Arial"/>
              </w:rPr>
              <w:t xml:space="preserve">, the normal full load capacity of a </w:t>
            </w:r>
            <w:r w:rsidRPr="009E520F">
              <w:rPr>
                <w:rFonts w:cs="Arial"/>
                <w:b/>
              </w:rPr>
              <w:t>Generating Unit</w:t>
            </w:r>
            <w:r w:rsidRPr="009E520F">
              <w:rPr>
                <w:rFonts w:cs="Arial"/>
              </w:rPr>
              <w:t xml:space="preserve"> as declared by the </w:t>
            </w:r>
            <w:r w:rsidRPr="009E520F">
              <w:rPr>
                <w:rFonts w:cs="Arial"/>
                <w:b/>
              </w:rPr>
              <w:t>Generator</w:t>
            </w:r>
            <w:r w:rsidRPr="009E520F">
              <w:rPr>
                <w:rFonts w:cs="Arial"/>
              </w:rPr>
              <w:t xml:space="preserve">, less the MW consumed by the </w:t>
            </w:r>
            <w:r w:rsidRPr="009E520F">
              <w:rPr>
                <w:rFonts w:cs="Arial"/>
                <w:b/>
              </w:rPr>
              <w:t>Generating Unit</w:t>
            </w:r>
            <w:r w:rsidRPr="009E520F">
              <w:rPr>
                <w:rFonts w:cs="Arial"/>
              </w:rPr>
              <w:t xml:space="preserve"> through the </w:t>
            </w:r>
            <w:r w:rsidRPr="009E520F">
              <w:rPr>
                <w:rFonts w:cs="Arial"/>
                <w:b/>
              </w:rPr>
              <w:t>Generating Unit’s</w:t>
            </w:r>
            <w:r w:rsidRPr="009E520F">
              <w:rPr>
                <w:rFonts w:cs="Arial"/>
              </w:rPr>
              <w:t xml:space="preserve"> </w:t>
            </w:r>
            <w:r w:rsidRPr="009E520F">
              <w:rPr>
                <w:rFonts w:cs="Arial"/>
                <w:b/>
              </w:rPr>
              <w:t>Unit Transformer</w:t>
            </w:r>
            <w:r w:rsidRPr="009E520F">
              <w:rPr>
                <w:rFonts w:cs="Arial"/>
              </w:rPr>
              <w:t xml:space="preserve"> when producing the same (the resultant figure being expressed in whole MW, or in MW to one decimal place).</w:t>
            </w:r>
          </w:p>
          <w:p w14:paraId="2E8297A9" w14:textId="3FC5B1D4" w:rsidR="009E520F" w:rsidRPr="009E520F" w:rsidRDefault="009E520F" w:rsidP="009E520F">
            <w:pPr>
              <w:pStyle w:val="TableArial11"/>
              <w:ind w:left="567" w:hanging="567"/>
              <w:rPr>
                <w:rFonts w:cs="Arial"/>
              </w:rPr>
            </w:pPr>
            <w:r w:rsidRPr="009E520F">
              <w:rPr>
                <w:rFonts w:cs="Arial"/>
              </w:rPr>
              <w:t>(b)</w:t>
            </w:r>
            <w:r w:rsidRPr="009E520F">
              <w:rPr>
                <w:rFonts w:cs="Arial"/>
              </w:rPr>
              <w:tab/>
              <w:t xml:space="preserve">In the case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 xml:space="preserve">owned or operated by a </w:t>
            </w:r>
            <w:r w:rsidRPr="009E520F">
              <w:rPr>
                <w:rFonts w:cs="Arial"/>
                <w:b/>
                <w:bCs/>
              </w:rPr>
              <w:t>GB Generator</w:t>
            </w:r>
            <w:r w:rsidRPr="009E520F">
              <w:rPr>
                <w:rFonts w:cs="Arial"/>
              </w:rPr>
              <w:t xml:space="preserve">, the normal full load capacity of the  </w:t>
            </w:r>
            <w:r w:rsidRPr="009E520F">
              <w:rPr>
                <w:rFonts w:cs="Arial"/>
                <w:b/>
              </w:rPr>
              <w:t>CCGT Module</w:t>
            </w:r>
            <w:r w:rsidRPr="009E520F">
              <w:rPr>
                <w:rFonts w:cs="Arial"/>
              </w:rPr>
              <w:t xml:space="preserve"> or</w:t>
            </w:r>
            <w:r w:rsidRPr="009E520F">
              <w:rPr>
                <w:rFonts w:cs="Arial"/>
                <w:b/>
              </w:rPr>
              <w:t xml:space="preserve"> Power Park Module </w:t>
            </w:r>
            <w:r w:rsidRPr="009E520F">
              <w:rPr>
                <w:rFonts w:cs="Arial"/>
              </w:rPr>
              <w:t>(as the case may be)</w:t>
            </w:r>
            <w:r w:rsidRPr="009E520F">
              <w:rPr>
                <w:rFonts w:cs="Arial"/>
                <w:b/>
              </w:rPr>
              <w:t xml:space="preserve"> </w:t>
            </w:r>
            <w:r w:rsidRPr="009E520F">
              <w:rPr>
                <w:rFonts w:cs="Arial"/>
              </w:rPr>
              <w:t xml:space="preserve">as 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being the </w:t>
            </w:r>
            <w:r w:rsidRPr="009E520F">
              <w:rPr>
                <w:rFonts w:cs="Arial"/>
                <w:b/>
              </w:rPr>
              <w:t xml:space="preserve">Active Power </w:t>
            </w:r>
            <w:r w:rsidRPr="009E520F">
              <w:rPr>
                <w:rFonts w:cs="Arial"/>
              </w:rPr>
              <w:t xml:space="preserve">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as being deliverable by the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User System Entry Point</w:t>
            </w:r>
            <w:r w:rsidRPr="009E520F">
              <w:rPr>
                <w:rFonts w:cs="Arial"/>
              </w:rPr>
              <w:t xml:space="preserve">), expressed in whole MW, or in MW to one decimal place.  </w:t>
            </w:r>
            <w:del w:id="181" w:author="Antony Johnson (ESO)" w:date="2023-11-03T10:16:00Z">
              <w:r w:rsidRPr="00172012" w:rsidDel="00172012">
                <w:rPr>
                  <w:rFonts w:cs="Arial"/>
                  <w:highlight w:val="green"/>
                  <w:rPrChange w:id="182" w:author="Antony Johnson (ESO)" w:date="2023-11-03T10:16:00Z">
                    <w:rPr>
                      <w:rFonts w:cs="Arial"/>
                    </w:rPr>
                  </w:rPrChange>
                </w:rPr>
                <w:delText xml:space="preserve">For the avoidance of doubt </w:delText>
              </w:r>
              <w:r w:rsidRPr="00172012" w:rsidDel="00172012">
                <w:rPr>
                  <w:rFonts w:cs="Arial"/>
                  <w:b/>
                  <w:highlight w:val="green"/>
                  <w:rPrChange w:id="183" w:author="Antony Johnson (ESO)" w:date="2023-11-03T10:16:00Z">
                    <w:rPr>
                      <w:rFonts w:cs="Arial"/>
                      <w:b/>
                    </w:rPr>
                  </w:rPrChange>
                </w:rPr>
                <w:delText>Maximum Capacity</w:delText>
              </w:r>
              <w:r w:rsidRPr="00172012" w:rsidDel="00172012">
                <w:rPr>
                  <w:rFonts w:cs="Arial"/>
                  <w:highlight w:val="green"/>
                  <w:rPrChange w:id="184" w:author="Antony Johnson (ESO)" w:date="2023-11-03T10:16:00Z">
                    <w:rPr>
                      <w:rFonts w:cs="Arial"/>
                    </w:rPr>
                  </w:rPrChange>
                </w:rPr>
                <w:delText xml:space="preserve"> would apply to </w:delText>
              </w:r>
              <w:r w:rsidRPr="00172012" w:rsidDel="00172012">
                <w:rPr>
                  <w:rFonts w:cs="Arial"/>
                  <w:b/>
                  <w:highlight w:val="green"/>
                  <w:rPrChange w:id="185" w:author="Antony Johnson (ESO)" w:date="2023-11-03T10:16:00Z">
                    <w:rPr>
                      <w:rFonts w:cs="Arial"/>
                      <w:b/>
                    </w:rPr>
                  </w:rPrChange>
                </w:rPr>
                <w:delText>Power Generating Modules</w:delText>
              </w:r>
              <w:r w:rsidRPr="00172012" w:rsidDel="00172012">
                <w:rPr>
                  <w:rFonts w:cs="Arial"/>
                  <w:highlight w:val="green"/>
                  <w:rPrChange w:id="186" w:author="Antony Johnson (ESO)" w:date="2023-11-03T10:16:00Z">
                    <w:rPr>
                      <w:rFonts w:cs="Arial"/>
                    </w:rPr>
                  </w:rPrChange>
                </w:rPr>
                <w:delText xml:space="preserve"> which form part of a </w:delText>
              </w:r>
              <w:r w:rsidRPr="00172012" w:rsidDel="00172012">
                <w:rPr>
                  <w:rFonts w:cs="Arial"/>
                  <w:b/>
                  <w:highlight w:val="green"/>
                  <w:rPrChange w:id="187" w:author="Antony Johnson (ESO)" w:date="2023-11-03T10:16:00Z">
                    <w:rPr>
                      <w:rFonts w:cs="Arial"/>
                      <w:b/>
                    </w:rPr>
                  </w:rPrChange>
                </w:rPr>
                <w:delText>Large</w:delText>
              </w:r>
              <w:r w:rsidRPr="00172012" w:rsidDel="00172012">
                <w:rPr>
                  <w:rFonts w:cs="Arial"/>
                  <w:highlight w:val="green"/>
                  <w:rPrChange w:id="188" w:author="Antony Johnson (ESO)" w:date="2023-11-03T10:16:00Z">
                    <w:rPr>
                      <w:rFonts w:cs="Arial"/>
                    </w:rPr>
                  </w:rPrChange>
                </w:rPr>
                <w:delText xml:space="preserve">, </w:delText>
              </w:r>
              <w:r w:rsidRPr="00172012" w:rsidDel="00172012">
                <w:rPr>
                  <w:rFonts w:cs="Arial"/>
                  <w:b/>
                  <w:highlight w:val="green"/>
                  <w:rPrChange w:id="189" w:author="Antony Johnson (ESO)" w:date="2023-11-03T10:16:00Z">
                    <w:rPr>
                      <w:rFonts w:cs="Arial"/>
                      <w:b/>
                    </w:rPr>
                  </w:rPrChange>
                </w:rPr>
                <w:delText>Medium</w:delText>
              </w:r>
              <w:r w:rsidRPr="00172012" w:rsidDel="00172012">
                <w:rPr>
                  <w:rFonts w:cs="Arial"/>
                  <w:highlight w:val="green"/>
                  <w:rPrChange w:id="190" w:author="Antony Johnson (ESO)" w:date="2023-11-03T10:16:00Z">
                    <w:rPr>
                      <w:rFonts w:cs="Arial"/>
                    </w:rPr>
                  </w:rPrChange>
                </w:rPr>
                <w:delText xml:space="preserve"> or </w:delText>
              </w:r>
              <w:r w:rsidRPr="00172012" w:rsidDel="00172012">
                <w:rPr>
                  <w:rFonts w:cs="Arial"/>
                  <w:b/>
                  <w:highlight w:val="green"/>
                  <w:rPrChange w:id="191" w:author="Antony Johnson (ESO)" w:date="2023-11-03T10:16:00Z">
                    <w:rPr>
                      <w:rFonts w:cs="Arial"/>
                      <w:b/>
                    </w:rPr>
                  </w:rPrChange>
                </w:rPr>
                <w:delText>Small Power Station</w:delText>
              </w:r>
              <w:r w:rsidRPr="00172012" w:rsidDel="00172012">
                <w:rPr>
                  <w:rFonts w:cs="Arial"/>
                  <w:highlight w:val="green"/>
                  <w:rPrChange w:id="192" w:author="Antony Johnson (ESO)" w:date="2023-11-03T10:16:00Z">
                    <w:rPr>
                      <w:rFonts w:cs="Arial"/>
                    </w:rPr>
                  </w:rPrChange>
                </w:rPr>
                <w:delText>.</w:delText>
              </w:r>
            </w:del>
          </w:p>
          <w:p w14:paraId="6300FC51" w14:textId="71635A12" w:rsidR="009E520F" w:rsidRPr="009E520F" w:rsidRDefault="009E520F" w:rsidP="009E520F">
            <w:pPr>
              <w:pStyle w:val="TableArial11"/>
              <w:ind w:left="567" w:hanging="567"/>
              <w:rPr>
                <w:rFonts w:cs="Arial"/>
              </w:rPr>
            </w:pPr>
            <w:r w:rsidRPr="009E520F">
              <w:rPr>
                <w:rFonts w:cs="Arial"/>
              </w:rPr>
              <w:t>(c)</w:t>
            </w:r>
            <w:r w:rsidRPr="009E520F">
              <w:rPr>
                <w:rFonts w:cs="Arial"/>
              </w:rPr>
              <w:tab/>
              <w:t xml:space="preserve">In the case of a </w:t>
            </w:r>
            <w:r w:rsidRPr="009E520F">
              <w:rPr>
                <w:rFonts w:cs="Arial"/>
                <w:b/>
              </w:rPr>
              <w:t xml:space="preserve">Power Station </w:t>
            </w:r>
            <w:ins w:id="193" w:author="Antony Johnson (ESO)" w:date="2023-09-26T15:18:00Z">
              <w:r w:rsidR="00C82198" w:rsidRPr="00C82198">
                <w:rPr>
                  <w:rFonts w:cs="Arial"/>
                  <w:highlight w:val="green"/>
                  <w:rPrChange w:id="194" w:author="Antony Johnson (ESO)" w:date="2023-09-26T15:19:00Z">
                    <w:rPr>
                      <w:rFonts w:cs="Arial"/>
                    </w:rPr>
                  </w:rPrChange>
                </w:rPr>
                <w:t xml:space="preserve">where </w:t>
              </w:r>
              <w:r w:rsidR="00C82198" w:rsidRPr="00C82198">
                <w:rPr>
                  <w:rFonts w:cs="Arial"/>
                  <w:b/>
                  <w:bCs/>
                  <w:highlight w:val="green"/>
                  <w:rPrChange w:id="195" w:author="Antony Johnson (ESO)" w:date="2023-09-26T15:19:00Z">
                    <w:rPr>
                      <w:rFonts w:cs="Arial"/>
                      <w:b/>
                      <w:bCs/>
                    </w:rPr>
                  </w:rPrChange>
                </w:rPr>
                <w:t>Purchase Contracts</w:t>
              </w:r>
              <w:r w:rsidR="00C82198" w:rsidRPr="00C82198">
                <w:rPr>
                  <w:rFonts w:cs="Arial"/>
                  <w:highlight w:val="green"/>
                  <w:rPrChange w:id="196" w:author="Antony Johnson (ESO)" w:date="2023-09-26T15:19:00Z">
                    <w:rPr>
                      <w:rFonts w:cs="Arial"/>
                    </w:rPr>
                  </w:rPrChange>
                </w:rPr>
                <w:t xml:space="preserve"> for its </w:t>
              </w:r>
              <w:r w:rsidR="00C82198" w:rsidRPr="00C82198">
                <w:rPr>
                  <w:rFonts w:cs="Arial"/>
                  <w:b/>
                  <w:highlight w:val="green"/>
                  <w:rPrChange w:id="197" w:author="Antony Johnson (ESO)" w:date="2023-09-26T15:19:00Z">
                    <w:rPr>
                      <w:rFonts w:cs="Arial"/>
                      <w:b/>
                    </w:rPr>
                  </w:rPrChange>
                </w:rPr>
                <w:t>Main Plant</w:t>
              </w:r>
              <w:r w:rsidR="00C82198" w:rsidRPr="00C82198">
                <w:rPr>
                  <w:rFonts w:cs="Arial"/>
                  <w:highlight w:val="green"/>
                  <w:rPrChange w:id="198" w:author="Antony Johnson (ESO)" w:date="2023-09-26T15:19:00Z">
                    <w:rPr>
                      <w:rFonts w:cs="Arial"/>
                    </w:rPr>
                  </w:rPrChange>
                </w:rPr>
                <w:t xml:space="preserve"> and </w:t>
              </w:r>
              <w:r w:rsidR="00C82198" w:rsidRPr="00C82198">
                <w:rPr>
                  <w:rFonts w:cs="Arial"/>
                  <w:b/>
                  <w:highlight w:val="green"/>
                  <w:rPrChange w:id="199" w:author="Antony Johnson (ESO)" w:date="2023-09-26T15:19:00Z">
                    <w:rPr>
                      <w:rFonts w:cs="Arial"/>
                      <w:b/>
                    </w:rPr>
                  </w:rPrChange>
                </w:rPr>
                <w:t>Apparatus</w:t>
              </w:r>
              <w:r w:rsidR="00C82198" w:rsidRPr="00C82198">
                <w:rPr>
                  <w:rFonts w:cs="Arial"/>
                  <w:highlight w:val="green"/>
                  <w:rPrChange w:id="200" w:author="Antony Johnson (ESO)" w:date="2023-09-26T15:19:00Z">
                    <w:rPr>
                      <w:rFonts w:cs="Arial"/>
                    </w:rPr>
                  </w:rPrChange>
                </w:rPr>
                <w:t xml:space="preserve"> had been concluded before</w:t>
              </w:r>
            </w:ins>
            <w:ins w:id="201" w:author="Antony Johnson (ESO)" w:date="2023-10-16T11:18:00Z">
              <w:r w:rsidR="00D74CE1">
                <w:rPr>
                  <w:rFonts w:cs="Arial"/>
                </w:rPr>
                <w:t xml:space="preserve"> </w:t>
              </w:r>
            </w:ins>
            <w:ins w:id="202" w:author="Antony Johnson (ESO)" w:date="2023-10-16T11:17:00Z">
              <w:r w:rsidR="00D74CE1">
                <w:rPr>
                  <w:rFonts w:cs="Arial"/>
                </w:rPr>
                <w:t>1</w:t>
              </w:r>
              <w:r w:rsidR="00D74CE1" w:rsidRPr="00AE25B5">
                <w:rPr>
                  <w:rFonts w:cs="Arial"/>
                  <w:vertAlign w:val="superscript"/>
                </w:rPr>
                <w:t>st</w:t>
              </w:r>
              <w:r w:rsidR="00D74CE1">
                <w:rPr>
                  <w:rFonts w:cs="Arial"/>
                </w:rPr>
                <w:t xml:space="preserve"> June 2027</w:t>
              </w:r>
            </w:ins>
            <w:r w:rsidRPr="009E520F">
              <w:rPr>
                <w:rFonts w:cs="Arial"/>
              </w:rPr>
              <w:t xml:space="preserve">, the maximum amount of </w:t>
            </w:r>
            <w:r w:rsidRPr="009E520F">
              <w:rPr>
                <w:rFonts w:cs="Arial"/>
                <w:b/>
              </w:rPr>
              <w:t>Active Power</w:t>
            </w:r>
            <w:r w:rsidRPr="009E520F">
              <w:rPr>
                <w:rFonts w:cs="Arial"/>
              </w:rPr>
              <w:t xml:space="preserve"> deliverable by the </w:t>
            </w:r>
            <w:r w:rsidRPr="009E520F">
              <w:rPr>
                <w:rFonts w:cs="Arial"/>
                <w:b/>
              </w:rPr>
              <w:t>Power Station</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Power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Generator</w:t>
            </w:r>
            <w:r w:rsidRPr="009E520F">
              <w:rPr>
                <w:rFonts w:cs="Arial"/>
              </w:rPr>
              <w:t xml:space="preserve">, expressed in whole MW, or in MW to one decimal place. The maximum </w:t>
            </w:r>
            <w:r w:rsidRPr="009E520F">
              <w:rPr>
                <w:rFonts w:cs="Arial"/>
                <w:b/>
              </w:rPr>
              <w:t>Active Power</w:t>
            </w:r>
            <w:r w:rsidRPr="009E520F">
              <w:rPr>
                <w:rFonts w:cs="Arial"/>
              </w:rPr>
              <w:t xml:space="preserve"> deliverable is the maximum amount deliverable simultaneously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and/or</w:t>
            </w:r>
            <w:r w:rsidRPr="009E520F">
              <w:rPr>
                <w:rFonts w:cs="Arial"/>
                <w:b/>
              </w:rPr>
              <w:t xml:space="preserve"> Power Park Modules</w:t>
            </w:r>
            <w:r w:rsidRPr="009E520F">
              <w:rPr>
                <w:rFonts w:cs="Arial"/>
              </w:rPr>
              <w:t xml:space="preserve"> less the MW consumed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in producing that </w:t>
            </w:r>
            <w:r w:rsidRPr="009E520F">
              <w:rPr>
                <w:rFonts w:cs="Arial"/>
                <w:b/>
              </w:rPr>
              <w:t xml:space="preserve">Active Power </w:t>
            </w:r>
            <w:r w:rsidRPr="009E520F">
              <w:rPr>
                <w:rFonts w:cs="Arial"/>
              </w:rPr>
              <w:t xml:space="preserve">and forming part of </w:t>
            </w:r>
            <w:r w:rsidRPr="009E520F">
              <w:rPr>
                <w:rFonts w:cs="Arial"/>
              </w:rPr>
              <w:lastRenderedPageBreak/>
              <w:t xml:space="preserve">a </w:t>
            </w:r>
            <w:r w:rsidRPr="009E520F">
              <w:rPr>
                <w:rFonts w:cs="Arial"/>
                <w:b/>
              </w:rPr>
              <w:t>Power Station</w:t>
            </w:r>
            <w:r w:rsidRPr="009E520F">
              <w:rPr>
                <w:rFonts w:cs="Arial"/>
              </w:rPr>
              <w:t>.</w:t>
            </w:r>
          </w:p>
          <w:p w14:paraId="37DCAC08" w14:textId="3A71F6A7" w:rsidR="009E520F" w:rsidRPr="009E520F" w:rsidRDefault="009E520F" w:rsidP="009E520F">
            <w:pPr>
              <w:pStyle w:val="TableArial11"/>
              <w:ind w:left="567" w:hanging="567"/>
              <w:rPr>
                <w:rFonts w:cs="Arial"/>
              </w:rPr>
            </w:pPr>
            <w:r w:rsidRPr="009E520F">
              <w:rPr>
                <w:rFonts w:cs="Arial"/>
              </w:rPr>
              <w:t>(d)</w:t>
            </w:r>
            <w:r w:rsidRPr="009E520F">
              <w:rPr>
                <w:rFonts w:cs="Arial"/>
              </w:rPr>
              <w:tab/>
              <w:t xml:space="preserve">In the case of a </w:t>
            </w:r>
            <w:r w:rsidRPr="009E520F">
              <w:rPr>
                <w:rFonts w:cs="Arial"/>
                <w:b/>
              </w:rPr>
              <w:t>DC Converter</w:t>
            </w:r>
            <w:r w:rsidRPr="009E520F">
              <w:rPr>
                <w:rFonts w:cs="Arial"/>
              </w:rPr>
              <w:t xml:space="preserve"> at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w:t>
            </w:r>
            <w:r w:rsidRPr="009E520F">
              <w:rPr>
                <w:rFonts w:cs="Arial"/>
                <w:bCs/>
              </w:rPr>
              <w:t xml:space="preserve"> at an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normal full load amount of </w:t>
            </w:r>
            <w:r w:rsidRPr="009E520F">
              <w:rPr>
                <w:rFonts w:cs="Arial"/>
                <w:b/>
              </w:rPr>
              <w:t>Active Power</w:t>
            </w:r>
            <w:r w:rsidRPr="009E520F">
              <w:rPr>
                <w:rFonts w:cs="Arial"/>
              </w:rPr>
              <w:t xml:space="preserve"> transferable from a </w:t>
            </w:r>
            <w:r w:rsidRPr="009E520F">
              <w:rPr>
                <w:rFonts w:cs="Arial"/>
                <w:b/>
              </w:rPr>
              <w:t xml:space="preserve">DC Converter </w:t>
            </w:r>
            <w:r w:rsidRPr="009E520F">
              <w:rPr>
                <w:rFonts w:cs="Arial"/>
                <w:bCs/>
              </w:rPr>
              <w:t>or</w:t>
            </w:r>
            <w:r w:rsidRPr="009E520F">
              <w:rPr>
                <w:rFonts w:cs="Arial"/>
                <w:b/>
                <w:bCs/>
              </w:rPr>
              <w:t xml:space="preserve"> HVDC Converter </w:t>
            </w:r>
            <w:r w:rsidRPr="009E520F">
              <w:rPr>
                <w:rFonts w:cs="Arial"/>
              </w:rPr>
              <w:t xml:space="preserve">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an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xml:space="preserve">, expressed in whole MW, or in MW to one </w:t>
            </w:r>
            <w:proofErr w:type="spellStart"/>
            <w:r w:rsidRPr="009E520F">
              <w:rPr>
                <w:rFonts w:cs="Arial"/>
              </w:rPr>
              <w:t>decimal</w:t>
            </w:r>
            <w:del w:id="203" w:author="Antony Johnson (ESO)" w:date="2023-08-31T10:41:00Z">
              <w:r w:rsidRPr="009E520F" w:rsidDel="00594461">
                <w:rPr>
                  <w:rFonts w:cs="Arial"/>
                </w:rPr>
                <w:delText xml:space="preserve"> pl</w:delText>
              </w:r>
            </w:del>
            <w:ins w:id="204" w:author="Antony Johnson (ESO)" w:date="2023-08-31T10:41:00Z">
              <w:r w:rsidR="00594461">
                <w:rPr>
                  <w:rFonts w:cs="Arial"/>
                </w:rPr>
                <w:t>I</w:t>
              </w:r>
            </w:ins>
            <w:r w:rsidRPr="009E520F">
              <w:rPr>
                <w:rFonts w:cs="Arial"/>
              </w:rPr>
              <w:t>ace</w:t>
            </w:r>
            <w:proofErr w:type="spellEnd"/>
            <w:r w:rsidRPr="009E520F">
              <w:rPr>
                <w:rFonts w:cs="Arial"/>
              </w:rPr>
              <w:t xml:space="preserve">. </w:t>
            </w:r>
          </w:p>
          <w:p w14:paraId="27C08B5F" w14:textId="77777777" w:rsidR="009E520F" w:rsidRPr="009E520F" w:rsidRDefault="009E520F" w:rsidP="009E520F">
            <w:pPr>
              <w:pStyle w:val="TableArial11"/>
              <w:ind w:left="567" w:hanging="567"/>
              <w:rPr>
                <w:rFonts w:cs="Arial"/>
              </w:rPr>
            </w:pPr>
            <w:r w:rsidRPr="009E520F">
              <w:rPr>
                <w:rFonts w:cs="Arial"/>
              </w:rPr>
              <w:t>(e)</w:t>
            </w:r>
            <w:r w:rsidRPr="009E520F">
              <w:rPr>
                <w:rFonts w:cs="Arial"/>
              </w:rPr>
              <w:tab/>
              <w:t xml:space="preserve">In the case of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maximum amount of </w:t>
            </w:r>
            <w:r w:rsidRPr="009E520F">
              <w:rPr>
                <w:rFonts w:cs="Arial"/>
                <w:b/>
              </w:rPr>
              <w:t>Active Power</w:t>
            </w:r>
            <w:r w:rsidRPr="009E520F">
              <w:rPr>
                <w:rFonts w:cs="Arial"/>
              </w:rPr>
              <w:t xml:space="preserve"> transferable from a </w:t>
            </w:r>
            <w:r w:rsidRPr="009E520F">
              <w:rPr>
                <w:rFonts w:cs="Arial"/>
                <w:b/>
              </w:rPr>
              <w:t>DC</w:t>
            </w:r>
            <w:r w:rsidRPr="009E520F">
              <w:rPr>
                <w:rFonts w:cs="Arial"/>
                <w:b/>
                <w:bCs/>
              </w:rPr>
              <w:t xml:space="preserve"> Converter Station</w:t>
            </w:r>
            <w:r w:rsidRPr="009E520F">
              <w:rPr>
                <w:rFonts w:cs="Arial"/>
              </w:rPr>
              <w:t xml:space="preserve"> or </w:t>
            </w:r>
            <w:r w:rsidRPr="009E520F">
              <w:rPr>
                <w:rFonts w:cs="Arial"/>
                <w:b/>
              </w:rPr>
              <w:t>HVDC Converter Station</w:t>
            </w:r>
            <w:r w:rsidRPr="009E520F">
              <w:rPr>
                <w:rFonts w:cs="Arial"/>
              </w:rPr>
              <w:t xml:space="preserve"> 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expressed in whole MW, or in MW to one decimal place.</w:t>
            </w:r>
          </w:p>
          <w:p w14:paraId="20AF7489" w14:textId="77777777" w:rsidR="009E520F" w:rsidRPr="00E3594C" w:rsidRDefault="009E520F" w:rsidP="009E520F">
            <w:pPr>
              <w:pStyle w:val="TableArial11"/>
              <w:ind w:left="567" w:hanging="567"/>
            </w:pPr>
            <w:r w:rsidRPr="009E520F">
              <w:t xml:space="preserve">(f)     In the case of an </w:t>
            </w:r>
            <w:r w:rsidRPr="009E520F">
              <w:rPr>
                <w:b/>
              </w:rPr>
              <w:t>Electricity Storage Module</w:t>
            </w:r>
            <w:r w:rsidRPr="009E520F">
              <w:t xml:space="preserve">, the normal full load amount of </w:t>
            </w:r>
            <w:r w:rsidRPr="009E520F">
              <w:rPr>
                <w:b/>
              </w:rPr>
              <w:t xml:space="preserve">Active Power </w:t>
            </w:r>
            <w:r w:rsidRPr="009E520F">
              <w:t xml:space="preserve">transferable from an </w:t>
            </w:r>
            <w:r w:rsidRPr="009E520F">
              <w:rPr>
                <w:b/>
              </w:rPr>
              <w:t>Electricity Storage Module</w:t>
            </w:r>
            <w:r w:rsidRPr="009E520F">
              <w:t xml:space="preserve"> at the </w:t>
            </w:r>
            <w:r w:rsidRPr="009E520F">
              <w:rPr>
                <w:b/>
              </w:rPr>
              <w:t>Grid Entry Point</w:t>
            </w:r>
            <w:r w:rsidRPr="009E520F">
              <w:t xml:space="preserve"> (or in the case of an </w:t>
            </w:r>
            <w:r w:rsidRPr="009E520F">
              <w:rPr>
                <w:b/>
              </w:rPr>
              <w:t>Embedded Electricity Storage Module</w:t>
            </w:r>
            <w:r w:rsidRPr="009E520F">
              <w:t xml:space="preserve"> at the </w:t>
            </w:r>
            <w:r w:rsidRPr="009E520F">
              <w:rPr>
                <w:b/>
              </w:rPr>
              <w:t>User System Entry Point</w:t>
            </w:r>
            <w:r w:rsidRPr="009E520F">
              <w:t xml:space="preserve">), as declared by the </w:t>
            </w:r>
            <w:r w:rsidRPr="009E520F">
              <w:rPr>
                <w:b/>
              </w:rPr>
              <w:t>Generator</w:t>
            </w:r>
            <w:r w:rsidRPr="009E520F">
              <w:t>, expressed in whole MW, or in MW to one decimal place.</w:t>
            </w:r>
          </w:p>
          <w:p w14:paraId="01BCFCA6" w14:textId="6D135AD3" w:rsidR="00797A81" w:rsidRPr="00841685" w:rsidDel="00ED0862" w:rsidRDefault="00837095" w:rsidP="00841685">
            <w:pPr>
              <w:pStyle w:val="TableArial11"/>
              <w:ind w:left="567" w:hanging="567"/>
              <w:rPr>
                <w:highlight w:val="yellow"/>
              </w:rPr>
            </w:pPr>
            <w:ins w:id="205" w:author="Antony Johnson (ESO)" w:date="2023-08-30T20:45:00Z">
              <w:r w:rsidRPr="00837095">
                <w:rPr>
                  <w:rFonts w:cs="Arial"/>
                </w:rPr>
                <w:t>(g)</w:t>
              </w:r>
              <w:r w:rsidRPr="00837095">
                <w:rPr>
                  <w:rFonts w:cs="Arial"/>
                </w:rPr>
                <w:tab/>
                <w:t>In the case of a</w:t>
              </w:r>
            </w:ins>
            <w:ins w:id="206" w:author="Antony Johnson (ESO)" w:date="2023-08-31T11:32:00Z">
              <w:r w:rsidR="00FD151E">
                <w:rPr>
                  <w:rFonts w:cs="Arial"/>
                </w:rPr>
                <w:t xml:space="preserve"> </w:t>
              </w:r>
            </w:ins>
            <w:ins w:id="207" w:author="Antony Johnson (ESO)" w:date="2023-08-30T20:45:00Z">
              <w:r w:rsidRPr="00837095">
                <w:rPr>
                  <w:rFonts w:cs="Arial"/>
                  <w:b/>
                </w:rPr>
                <w:t xml:space="preserve">Power </w:t>
              </w:r>
              <w:r w:rsidRPr="00BF42C2">
                <w:rPr>
                  <w:rFonts w:cs="Arial"/>
                  <w:b/>
                </w:rPr>
                <w:t>Statio</w:t>
              </w:r>
            </w:ins>
            <w:ins w:id="208" w:author="Antony Johnson (ESO)" w:date="2023-09-26T15:20:00Z">
              <w:r w:rsidR="00BF42C2" w:rsidRPr="00BF42C2">
                <w:rPr>
                  <w:rFonts w:cs="Arial"/>
                  <w:b/>
                </w:rPr>
                <w:t>n</w:t>
              </w:r>
            </w:ins>
            <w:ins w:id="209" w:author="Antony Johnson (ESO)" w:date="2023-09-26T15:19:00Z">
              <w:r w:rsidR="00C82198" w:rsidRPr="00B11928">
                <w:rPr>
                  <w:rFonts w:cs="Arial"/>
                </w:rPr>
                <w:t xml:space="preserve"> </w:t>
              </w:r>
              <w:r w:rsidR="00C82198" w:rsidRPr="00C82198">
                <w:rPr>
                  <w:rFonts w:cs="Arial"/>
                  <w:highlight w:val="green"/>
                  <w:rPrChange w:id="210" w:author="Antony Johnson (ESO)" w:date="2023-09-26T15:20:00Z">
                    <w:rPr>
                      <w:rFonts w:cs="Arial"/>
                    </w:rPr>
                  </w:rPrChange>
                </w:rPr>
                <w:t xml:space="preserve">where </w:t>
              </w:r>
              <w:r w:rsidR="00C82198" w:rsidRPr="00C82198">
                <w:rPr>
                  <w:rFonts w:cs="Arial"/>
                  <w:b/>
                  <w:bCs/>
                  <w:highlight w:val="green"/>
                  <w:rPrChange w:id="211" w:author="Antony Johnson (ESO)" w:date="2023-09-26T15:20:00Z">
                    <w:rPr>
                      <w:rFonts w:cs="Arial"/>
                      <w:b/>
                      <w:bCs/>
                    </w:rPr>
                  </w:rPrChange>
                </w:rPr>
                <w:t>Purchase Contracts</w:t>
              </w:r>
              <w:r w:rsidR="00C82198" w:rsidRPr="00C82198">
                <w:rPr>
                  <w:rFonts w:cs="Arial"/>
                  <w:highlight w:val="green"/>
                  <w:rPrChange w:id="212" w:author="Antony Johnson (ESO)" w:date="2023-09-26T15:20:00Z">
                    <w:rPr>
                      <w:rFonts w:cs="Arial"/>
                    </w:rPr>
                  </w:rPrChange>
                </w:rPr>
                <w:t xml:space="preserve"> for its </w:t>
              </w:r>
              <w:r w:rsidR="00C82198" w:rsidRPr="00C82198">
                <w:rPr>
                  <w:rFonts w:cs="Arial"/>
                  <w:b/>
                  <w:highlight w:val="green"/>
                  <w:rPrChange w:id="213" w:author="Antony Johnson (ESO)" w:date="2023-09-26T15:20:00Z">
                    <w:rPr>
                      <w:rFonts w:cs="Arial"/>
                      <w:b/>
                    </w:rPr>
                  </w:rPrChange>
                </w:rPr>
                <w:t>Main Plant</w:t>
              </w:r>
              <w:r w:rsidR="00C82198" w:rsidRPr="00C82198">
                <w:rPr>
                  <w:rFonts w:cs="Arial"/>
                  <w:highlight w:val="green"/>
                  <w:rPrChange w:id="214" w:author="Antony Johnson (ESO)" w:date="2023-09-26T15:20:00Z">
                    <w:rPr>
                      <w:rFonts w:cs="Arial"/>
                    </w:rPr>
                  </w:rPrChange>
                </w:rPr>
                <w:t xml:space="preserve"> and </w:t>
              </w:r>
              <w:r w:rsidR="00C82198" w:rsidRPr="00C82198">
                <w:rPr>
                  <w:rFonts w:cs="Arial"/>
                  <w:b/>
                  <w:highlight w:val="green"/>
                  <w:rPrChange w:id="215" w:author="Antony Johnson (ESO)" w:date="2023-09-26T15:20:00Z">
                    <w:rPr>
                      <w:rFonts w:cs="Arial"/>
                      <w:b/>
                    </w:rPr>
                  </w:rPrChange>
                </w:rPr>
                <w:t>Apparatus</w:t>
              </w:r>
              <w:r w:rsidR="00C82198" w:rsidRPr="00C82198">
                <w:rPr>
                  <w:rFonts w:cs="Arial"/>
                  <w:highlight w:val="green"/>
                  <w:rPrChange w:id="216" w:author="Antony Johnson (ESO)" w:date="2023-09-26T15:20:00Z">
                    <w:rPr>
                      <w:rFonts w:cs="Arial"/>
                    </w:rPr>
                  </w:rPrChange>
                </w:rPr>
                <w:t xml:space="preserve"> had been </w:t>
              </w:r>
              <w:commentRangeStart w:id="217"/>
              <w:commentRangeStart w:id="218"/>
              <w:commentRangeStart w:id="219"/>
              <w:r w:rsidR="00C82198" w:rsidRPr="00C82198">
                <w:rPr>
                  <w:rFonts w:cs="Arial"/>
                  <w:highlight w:val="green"/>
                  <w:rPrChange w:id="220" w:author="Antony Johnson (ESO)" w:date="2023-09-26T15:20:00Z">
                    <w:rPr>
                      <w:rFonts w:cs="Arial"/>
                    </w:rPr>
                  </w:rPrChange>
                </w:rPr>
                <w:t xml:space="preserve">concluded </w:t>
              </w:r>
            </w:ins>
            <w:ins w:id="221" w:author="Antony Johnson (ESO)" w:date="2023-10-16T10:23:00Z">
              <w:r w:rsidR="003119A7">
                <w:rPr>
                  <w:rFonts w:cs="Arial"/>
                  <w:highlight w:val="green"/>
                </w:rPr>
                <w:t>on or after</w:t>
              </w:r>
            </w:ins>
            <w:ins w:id="222" w:author="Antony Johnson (ESO)" w:date="2023-09-26T15:19:00Z">
              <w:r w:rsidR="00C82198" w:rsidRPr="00C82198">
                <w:rPr>
                  <w:rFonts w:cs="Arial"/>
                  <w:highlight w:val="green"/>
                  <w:rPrChange w:id="223" w:author="Antony Johnson (ESO)" w:date="2023-09-26T15:20:00Z">
                    <w:rPr>
                      <w:rFonts w:cs="Arial"/>
                    </w:rPr>
                  </w:rPrChange>
                </w:rPr>
                <w:t xml:space="preserve"> </w:t>
              </w:r>
            </w:ins>
            <w:ins w:id="224" w:author="Antony Johnson (ESO)" w:date="2023-10-16T10:24:00Z">
              <w:r w:rsidR="006231A0">
                <w:rPr>
                  <w:rFonts w:cs="Arial"/>
                </w:rPr>
                <w:t>1 June 2027</w:t>
              </w:r>
            </w:ins>
            <w:ins w:id="225" w:author="Antony Johnson (ESO)" w:date="2023-09-26T15:19:00Z">
              <w:r w:rsidR="00C82198" w:rsidRPr="00B11928">
                <w:rPr>
                  <w:rFonts w:cs="Arial"/>
                </w:rPr>
                <w:t xml:space="preserve"> </w:t>
              </w:r>
            </w:ins>
            <w:commentRangeEnd w:id="217"/>
            <w:r w:rsidR="0005637A">
              <w:rPr>
                <w:rStyle w:val="CommentReference"/>
              </w:rPr>
              <w:commentReference w:id="217"/>
            </w:r>
            <w:commentRangeEnd w:id="218"/>
            <w:r w:rsidR="009F138D">
              <w:rPr>
                <w:rStyle w:val="CommentReference"/>
              </w:rPr>
              <w:commentReference w:id="218"/>
            </w:r>
            <w:commentRangeEnd w:id="219"/>
            <w:r w:rsidR="00730974">
              <w:rPr>
                <w:rStyle w:val="CommentReference"/>
              </w:rPr>
              <w:commentReference w:id="219"/>
            </w:r>
            <w:ins w:id="226" w:author="Antony Johnson (ESO)" w:date="2023-08-31T11:31:00Z">
              <w:r w:rsidR="00EA59F7">
                <w:rPr>
                  <w:rFonts w:cs="Arial"/>
                  <w:bCs/>
                </w:rPr>
                <w:t xml:space="preserve">or </w:t>
              </w:r>
            </w:ins>
            <w:ins w:id="227" w:author="Antony Johnson (ESO)" w:date="2023-08-31T11:32:00Z">
              <w:r w:rsidR="00FD151E" w:rsidRPr="00E01C71">
                <w:rPr>
                  <w:rFonts w:cs="Arial"/>
                </w:rPr>
                <w:t xml:space="preserve">where </w:t>
              </w:r>
              <w:r w:rsidR="00FD151E" w:rsidRPr="00E01C71">
                <w:rPr>
                  <w:rFonts w:cs="Arial"/>
                  <w:b/>
                  <w:bCs/>
                </w:rPr>
                <w:t>Purchase Contracts</w:t>
              </w:r>
              <w:r w:rsidR="00FD151E" w:rsidRPr="00E01C71">
                <w:rPr>
                  <w:rFonts w:cs="Arial"/>
                </w:rPr>
                <w:t xml:space="preserve"> relating to a </w:t>
              </w:r>
              <w:r w:rsidR="00FD151E" w:rsidRPr="00E01C71">
                <w:rPr>
                  <w:rFonts w:cs="Arial"/>
                  <w:b/>
                </w:rPr>
                <w:t>Substantial Modification</w:t>
              </w:r>
              <w:r w:rsidR="00FD151E">
                <w:rPr>
                  <w:rFonts w:cs="Arial"/>
                  <w:b/>
                </w:rPr>
                <w:t xml:space="preserve"> </w:t>
              </w:r>
              <w:r w:rsidR="00FD151E" w:rsidRPr="003859B8">
                <w:rPr>
                  <w:rFonts w:cs="Arial"/>
                  <w:bCs/>
                </w:rPr>
                <w:t>in respect of its</w:t>
              </w:r>
              <w:r w:rsidR="00FD151E">
                <w:rPr>
                  <w:rFonts w:cs="Arial"/>
                  <w:b/>
                </w:rPr>
                <w:t xml:space="preserve"> Main Plant </w:t>
              </w:r>
              <w:r w:rsidR="00FD151E" w:rsidRPr="003859B8">
                <w:rPr>
                  <w:rFonts w:cs="Arial"/>
                  <w:bCs/>
                </w:rPr>
                <w:t>and</w:t>
              </w:r>
              <w:r w:rsidR="00FD151E">
                <w:rPr>
                  <w:rFonts w:cs="Arial"/>
                  <w:b/>
                </w:rPr>
                <w:t xml:space="preserve"> Apparatus</w:t>
              </w:r>
              <w:r w:rsidR="00FD151E" w:rsidRPr="00E01C71">
                <w:rPr>
                  <w:rFonts w:cs="Arial"/>
                </w:rPr>
                <w:t xml:space="preserve"> had been concluded on or after </w:t>
              </w:r>
            </w:ins>
            <w:ins w:id="228" w:author="Antony Johnson (ESO)" w:date="2023-10-16T10:24:00Z">
              <w:r w:rsidR="00730974">
                <w:rPr>
                  <w:rFonts w:cs="Arial"/>
                </w:rPr>
                <w:t>1 June 2027</w:t>
              </w:r>
            </w:ins>
            <w:ins w:id="229" w:author="Antony Johnson (ESO)" w:date="2023-08-30T20:45:00Z">
              <w:r w:rsidRPr="00837095">
                <w:rPr>
                  <w:rFonts w:cs="Arial"/>
                </w:rPr>
                <w:t xml:space="preserve">, the maximum amount of </w:t>
              </w:r>
              <w:r w:rsidRPr="00837095">
                <w:rPr>
                  <w:rFonts w:cs="Arial"/>
                  <w:b/>
                </w:rPr>
                <w:t>Active Power</w:t>
              </w:r>
              <w:r w:rsidRPr="00837095">
                <w:rPr>
                  <w:rFonts w:cs="Arial"/>
                </w:rPr>
                <w:t xml:space="preserve"> deliverable by the </w:t>
              </w:r>
              <w:r w:rsidRPr="00837095">
                <w:rPr>
                  <w:rFonts w:cs="Arial"/>
                  <w:b/>
                </w:rPr>
                <w:t>Power Station</w:t>
              </w:r>
              <w:r w:rsidRPr="00837095">
                <w:rPr>
                  <w:rFonts w:cs="Arial"/>
                </w:rPr>
                <w:t xml:space="preserve"> at the </w:t>
              </w:r>
              <w:r w:rsidRPr="00837095">
                <w:rPr>
                  <w:rFonts w:cs="Arial"/>
                  <w:b/>
                </w:rPr>
                <w:t>Grid Entry Point</w:t>
              </w:r>
              <w:r w:rsidRPr="00837095">
                <w:rPr>
                  <w:rFonts w:cs="Arial"/>
                </w:rPr>
                <w:t xml:space="preserve"> (or in the case of an </w:t>
              </w:r>
              <w:r w:rsidRPr="00837095">
                <w:rPr>
                  <w:rFonts w:cs="Arial"/>
                  <w:b/>
                </w:rPr>
                <w:t>Embedded Power Station</w:t>
              </w:r>
              <w:r w:rsidRPr="00837095">
                <w:rPr>
                  <w:rFonts w:cs="Arial"/>
                </w:rPr>
                <w:t xml:space="preserve"> at the </w:t>
              </w:r>
              <w:r w:rsidRPr="00837095">
                <w:rPr>
                  <w:rFonts w:cs="Arial"/>
                  <w:b/>
                </w:rPr>
                <w:t>User System Entry Point</w:t>
              </w:r>
              <w:r w:rsidRPr="00837095">
                <w:rPr>
                  <w:rFonts w:cs="Arial"/>
                </w:rPr>
                <w:t xml:space="preserve">), as declared by the </w:t>
              </w:r>
              <w:r w:rsidRPr="00837095">
                <w:rPr>
                  <w:rFonts w:cs="Arial"/>
                  <w:b/>
                </w:rPr>
                <w:t>Generator</w:t>
              </w:r>
              <w:r w:rsidRPr="00837095">
                <w:rPr>
                  <w:rFonts w:cs="Arial"/>
                </w:rPr>
                <w:t xml:space="preserve">, expressed in whole MW, or in MW to one decimal place. The maximum </w:t>
              </w:r>
              <w:r w:rsidRPr="00837095">
                <w:rPr>
                  <w:rFonts w:cs="Arial"/>
                  <w:b/>
                </w:rPr>
                <w:t>Active Power</w:t>
              </w:r>
              <w:r w:rsidRPr="00837095">
                <w:rPr>
                  <w:rFonts w:cs="Arial"/>
                </w:rPr>
                <w:t xml:space="preserve"> deliverable is the maximum amount deliverable simultaneously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and/or</w:t>
              </w:r>
              <w:r w:rsidRPr="00837095">
                <w:rPr>
                  <w:rFonts w:cs="Arial"/>
                  <w:b/>
                </w:rPr>
                <w:t xml:space="preserve"> Power Park Modules</w:t>
              </w:r>
              <w:r w:rsidRPr="00837095">
                <w:rPr>
                  <w:rFonts w:cs="Arial"/>
                </w:rPr>
                <w:t xml:space="preserve"> less the MW consumed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in producing that </w:t>
              </w:r>
              <w:r w:rsidRPr="00837095">
                <w:rPr>
                  <w:rFonts w:cs="Arial"/>
                  <w:b/>
                </w:rPr>
                <w:t xml:space="preserve">Active Power </w:t>
              </w:r>
              <w:r w:rsidRPr="00837095">
                <w:rPr>
                  <w:rFonts w:cs="Arial"/>
                </w:rPr>
                <w:t xml:space="preserve">and forming part of a </w:t>
              </w:r>
              <w:r w:rsidRPr="00837095">
                <w:rPr>
                  <w:rFonts w:cs="Arial"/>
                  <w:b/>
                </w:rPr>
                <w:t>Power Station</w:t>
              </w:r>
              <w:r w:rsidRPr="00837095">
                <w:rPr>
                  <w:rFonts w:cs="Arial"/>
                  <w:bCs/>
                </w:rPr>
                <w:t>.</w:t>
              </w:r>
              <w:r w:rsidRPr="00837095">
                <w:rPr>
                  <w:rFonts w:cs="Arial"/>
                  <w:b/>
                </w:rPr>
                <w:t xml:space="preserve">  </w:t>
              </w:r>
              <w:r w:rsidRPr="00837095">
                <w:rPr>
                  <w:rFonts w:cs="Arial"/>
                  <w:bCs/>
                </w:rPr>
                <w:t xml:space="preserve">For the avoidance of doubt, the </w:t>
              </w:r>
              <w:r w:rsidRPr="00837095">
                <w:rPr>
                  <w:rFonts w:cs="Arial"/>
                  <w:b/>
                </w:rPr>
                <w:t>Registered Capacity</w:t>
              </w:r>
              <w:r w:rsidRPr="00837095">
                <w:rPr>
                  <w:rFonts w:cs="Arial"/>
                  <w:bCs/>
                </w:rPr>
                <w:t xml:space="preserve"> declared by the </w:t>
              </w:r>
              <w:r w:rsidRPr="00837095">
                <w:rPr>
                  <w:rFonts w:cs="Arial"/>
                  <w:b/>
                </w:rPr>
                <w:t>Generator</w:t>
              </w:r>
              <w:r w:rsidRPr="00837095">
                <w:rPr>
                  <w:rFonts w:cs="Arial"/>
                  <w:bCs/>
                </w:rPr>
                <w:t xml:space="preserve"> in respect of that </w:t>
              </w:r>
              <w:r w:rsidRPr="00837095">
                <w:rPr>
                  <w:rFonts w:cs="Arial"/>
                  <w:b/>
                </w:rPr>
                <w:t>Power Station</w:t>
              </w:r>
              <w:r w:rsidRPr="00837095">
                <w:rPr>
                  <w:rFonts w:cs="Arial"/>
                  <w:bCs/>
                </w:rPr>
                <w:t xml:space="preserve">, shall not </w:t>
              </w:r>
              <w:proofErr w:type="gramStart"/>
              <w:r w:rsidRPr="00837095">
                <w:rPr>
                  <w:rFonts w:cs="Arial"/>
                  <w:bCs/>
                </w:rPr>
                <w:t>take into account</w:t>
              </w:r>
              <w:proofErr w:type="gramEnd"/>
              <w:r w:rsidRPr="00837095">
                <w:rPr>
                  <w:rFonts w:cs="Arial"/>
                  <w:bCs/>
                </w:rPr>
                <w:t xml:space="preserve"> any </w:t>
              </w:r>
              <w:r w:rsidRPr="00837095">
                <w:rPr>
                  <w:rFonts w:cs="Arial"/>
                  <w:b/>
                </w:rPr>
                <w:t>Demand</w:t>
              </w:r>
              <w:r w:rsidRPr="00837095">
                <w:rPr>
                  <w:rFonts w:cs="Arial"/>
                  <w:bCs/>
                </w:rPr>
                <w:t xml:space="preserve"> separately consumed at the </w:t>
              </w:r>
              <w:r w:rsidRPr="00837095">
                <w:rPr>
                  <w:rFonts w:cs="Arial"/>
                  <w:b/>
                  <w:bCs/>
                </w:rPr>
                <w:t>User’s</w:t>
              </w:r>
              <w:r w:rsidRPr="00837095">
                <w:rPr>
                  <w:rFonts w:cs="Arial"/>
                  <w:b/>
                </w:rPr>
                <w:t xml:space="preserve"> Site </w:t>
              </w:r>
              <w:r w:rsidRPr="00837095">
                <w:rPr>
                  <w:rFonts w:cs="Arial"/>
                  <w:bCs/>
                </w:rPr>
                <w:t xml:space="preserve">and which is not used for the purposes of generating electricity at that </w:t>
              </w:r>
              <w:r w:rsidRPr="00837095">
                <w:rPr>
                  <w:rFonts w:cs="Arial"/>
                  <w:b/>
                </w:rPr>
                <w:t xml:space="preserve">Power </w:t>
              </w:r>
              <w:commentRangeStart w:id="230"/>
              <w:commentRangeStart w:id="231"/>
              <w:commentRangeStart w:id="232"/>
              <w:r w:rsidRPr="00837095">
                <w:rPr>
                  <w:rFonts w:cs="Arial"/>
                  <w:b/>
                </w:rPr>
                <w:t>Station</w:t>
              </w:r>
            </w:ins>
            <w:commentRangeEnd w:id="230"/>
            <w:r w:rsidR="00E5647B">
              <w:rPr>
                <w:rStyle w:val="CommentReference"/>
              </w:rPr>
              <w:commentReference w:id="230"/>
            </w:r>
            <w:commentRangeEnd w:id="231"/>
            <w:r w:rsidR="00A02623">
              <w:rPr>
                <w:rStyle w:val="CommentReference"/>
              </w:rPr>
              <w:commentReference w:id="231"/>
            </w:r>
            <w:commentRangeEnd w:id="232"/>
            <w:r w:rsidR="006D289F">
              <w:rPr>
                <w:rStyle w:val="CommentReference"/>
              </w:rPr>
              <w:commentReference w:id="232"/>
            </w:r>
            <w:ins w:id="233" w:author="Antony Johnson (ESO)" w:date="2023-08-30T20:45:00Z">
              <w:r w:rsidRPr="00837095">
                <w:rPr>
                  <w:rFonts w:cs="Arial"/>
                  <w:bCs/>
                </w:rPr>
                <w:t>.</w:t>
              </w:r>
            </w:ins>
            <w:ins w:id="234" w:author="Antony Johnson (ESO)" w:date="2023-11-03T10:16:00Z">
              <w:r w:rsidR="00172012">
                <w:rPr>
                  <w:rFonts w:cs="Arial"/>
                  <w:bCs/>
                </w:rPr>
                <w:t xml:space="preserve">  </w:t>
              </w:r>
              <w:r w:rsidR="00D4575E" w:rsidRPr="004A7EDE">
                <w:rPr>
                  <w:rFonts w:cs="Arial"/>
                  <w:highlight w:val="green"/>
                  <w:rPrChange w:id="235" w:author="Antony Johnson (ESO)" w:date="2023-11-03T10:17:00Z">
                    <w:rPr>
                      <w:rFonts w:cs="Arial"/>
                    </w:rPr>
                  </w:rPrChange>
                </w:rPr>
                <w:t xml:space="preserve">For the avoidance of doubt </w:t>
              </w:r>
              <w:r w:rsidR="00D4575E" w:rsidRPr="004A7EDE">
                <w:rPr>
                  <w:rFonts w:cs="Arial"/>
                  <w:b/>
                  <w:highlight w:val="green"/>
                  <w:rPrChange w:id="236" w:author="Antony Johnson (ESO)" w:date="2023-11-03T10:17:00Z">
                    <w:rPr>
                      <w:rFonts w:cs="Arial"/>
                      <w:b/>
                    </w:rPr>
                  </w:rPrChange>
                </w:rPr>
                <w:t>Maximum Capacity</w:t>
              </w:r>
              <w:r w:rsidR="00D4575E" w:rsidRPr="004A7EDE">
                <w:rPr>
                  <w:rFonts w:cs="Arial"/>
                  <w:highlight w:val="green"/>
                  <w:rPrChange w:id="237" w:author="Antony Johnson (ESO)" w:date="2023-11-03T10:17:00Z">
                    <w:rPr>
                      <w:rFonts w:cs="Arial"/>
                    </w:rPr>
                  </w:rPrChange>
                </w:rPr>
                <w:t xml:space="preserve"> would apply to </w:t>
              </w:r>
              <w:r w:rsidR="00D4575E" w:rsidRPr="004A7EDE">
                <w:rPr>
                  <w:rFonts w:cs="Arial"/>
                  <w:b/>
                  <w:highlight w:val="green"/>
                  <w:rPrChange w:id="238" w:author="Antony Johnson (ESO)" w:date="2023-11-03T10:17:00Z">
                    <w:rPr>
                      <w:rFonts w:cs="Arial"/>
                      <w:b/>
                    </w:rPr>
                  </w:rPrChange>
                </w:rPr>
                <w:t>Power Generating Modules</w:t>
              </w:r>
              <w:r w:rsidR="00D4575E" w:rsidRPr="004A7EDE">
                <w:rPr>
                  <w:rFonts w:cs="Arial"/>
                  <w:highlight w:val="green"/>
                  <w:rPrChange w:id="239" w:author="Antony Johnson (ESO)" w:date="2023-11-03T10:17:00Z">
                    <w:rPr>
                      <w:rFonts w:cs="Arial"/>
                    </w:rPr>
                  </w:rPrChange>
                </w:rPr>
                <w:t xml:space="preserve"> which form part of a </w:t>
              </w:r>
              <w:r w:rsidR="00D4575E" w:rsidRPr="004A7EDE">
                <w:rPr>
                  <w:rFonts w:cs="Arial"/>
                  <w:b/>
                  <w:highlight w:val="green"/>
                  <w:rPrChange w:id="240" w:author="Antony Johnson (ESO)" w:date="2023-11-03T10:17:00Z">
                    <w:rPr>
                      <w:rFonts w:cs="Arial"/>
                      <w:b/>
                    </w:rPr>
                  </w:rPrChange>
                </w:rPr>
                <w:t>Large</w:t>
              </w:r>
              <w:r w:rsidR="00D4575E" w:rsidRPr="004A7EDE">
                <w:rPr>
                  <w:rFonts w:cs="Arial"/>
                  <w:highlight w:val="green"/>
                  <w:rPrChange w:id="241" w:author="Antony Johnson (ESO)" w:date="2023-11-03T10:17:00Z">
                    <w:rPr>
                      <w:rFonts w:cs="Arial"/>
                    </w:rPr>
                  </w:rPrChange>
                </w:rPr>
                <w:t xml:space="preserve">, </w:t>
              </w:r>
              <w:r w:rsidR="00D4575E" w:rsidRPr="004A7EDE">
                <w:rPr>
                  <w:rFonts w:cs="Arial"/>
                  <w:b/>
                  <w:highlight w:val="green"/>
                  <w:rPrChange w:id="242" w:author="Antony Johnson (ESO)" w:date="2023-11-03T10:17:00Z">
                    <w:rPr>
                      <w:rFonts w:cs="Arial"/>
                      <w:b/>
                    </w:rPr>
                  </w:rPrChange>
                </w:rPr>
                <w:t>Medium</w:t>
              </w:r>
              <w:r w:rsidR="00D4575E" w:rsidRPr="004A7EDE">
                <w:rPr>
                  <w:rFonts w:cs="Arial"/>
                  <w:highlight w:val="green"/>
                  <w:rPrChange w:id="243" w:author="Antony Johnson (ESO)" w:date="2023-11-03T10:17:00Z">
                    <w:rPr>
                      <w:rFonts w:cs="Arial"/>
                    </w:rPr>
                  </w:rPrChange>
                </w:rPr>
                <w:t xml:space="preserve"> or </w:t>
              </w:r>
              <w:r w:rsidR="00D4575E" w:rsidRPr="004A7EDE">
                <w:rPr>
                  <w:rFonts w:cs="Arial"/>
                  <w:b/>
                  <w:highlight w:val="green"/>
                  <w:rPrChange w:id="244" w:author="Antony Johnson (ESO)" w:date="2023-11-03T10:17:00Z">
                    <w:rPr>
                      <w:rFonts w:cs="Arial"/>
                      <w:b/>
                    </w:rPr>
                  </w:rPrChange>
                </w:rPr>
                <w:t>Small Power Station</w:t>
              </w:r>
              <w:r w:rsidR="00D4575E" w:rsidRPr="004A7EDE">
                <w:rPr>
                  <w:rFonts w:cs="Arial"/>
                  <w:highlight w:val="green"/>
                  <w:rPrChange w:id="245" w:author="Antony Johnson (ESO)" w:date="2023-11-03T10:17:00Z">
                    <w:rPr>
                      <w:rFonts w:cs="Arial"/>
                    </w:rPr>
                  </w:rPrChange>
                </w:rPr>
                <w:t>.</w:t>
              </w:r>
            </w:ins>
          </w:p>
        </w:tc>
      </w:tr>
      <w:tr w:rsidR="00797A81" w:rsidRPr="000839FE" w14:paraId="006F17EB" w14:textId="77777777" w:rsidTr="006B293E">
        <w:tc>
          <w:tcPr>
            <w:tcW w:w="2552" w:type="dxa"/>
            <w:tcBorders>
              <w:top w:val="single" w:sz="4" w:space="0" w:color="auto"/>
              <w:left w:val="single" w:sz="4" w:space="0" w:color="auto"/>
              <w:bottom w:val="single" w:sz="4" w:space="0" w:color="auto"/>
              <w:right w:val="single" w:sz="4" w:space="0" w:color="auto"/>
            </w:tcBorders>
          </w:tcPr>
          <w:p w14:paraId="151150FC" w14:textId="22B93BB2" w:rsidR="00797A81" w:rsidRPr="000839FE" w:rsidRDefault="00797A81" w:rsidP="00797A81">
            <w:pPr>
              <w:spacing w:before="120" w:after="120"/>
              <w:rPr>
                <w:rFonts w:cs="Arial"/>
                <w:b/>
              </w:rPr>
            </w:pPr>
            <w:r>
              <w:rPr>
                <w:rFonts w:cs="Arial"/>
                <w:b/>
              </w:rPr>
              <w:lastRenderedPageBreak/>
              <w:t>Single Line Diagram</w:t>
            </w:r>
          </w:p>
        </w:tc>
        <w:tc>
          <w:tcPr>
            <w:tcW w:w="6720" w:type="dxa"/>
            <w:tcBorders>
              <w:top w:val="single" w:sz="4" w:space="0" w:color="auto"/>
              <w:left w:val="single" w:sz="4" w:space="0" w:color="auto"/>
              <w:bottom w:val="single" w:sz="4" w:space="0" w:color="auto"/>
              <w:right w:val="single" w:sz="4" w:space="0" w:color="auto"/>
            </w:tcBorders>
          </w:tcPr>
          <w:p w14:paraId="5245B603" w14:textId="1C9CAF97" w:rsidR="00797A81" w:rsidRDefault="00797A81" w:rsidP="00797A81">
            <w:pPr>
              <w:spacing w:before="120" w:after="120" w:line="264" w:lineRule="auto"/>
              <w:ind w:left="11" w:hanging="11"/>
              <w:jc w:val="both"/>
            </w:pPr>
            <w: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2A36FA">
              <w:rPr>
                <w:b/>
                <w:bCs/>
              </w:rPr>
              <w:t>Large Power Stations</w:t>
            </w:r>
            <w:r>
              <w:t xml:space="preserve"> </w:t>
            </w:r>
            <w:ins w:id="246" w:author="Antony Johnson (ESO)" w:date="2023-10-16T11:20:00Z">
              <w:r w:rsidR="00DF6DB1">
                <w:t xml:space="preserve">in respect of </w:t>
              </w:r>
              <w:r w:rsidR="007D79DA" w:rsidRPr="007D79DA">
                <w:rPr>
                  <w:b/>
                  <w:bCs/>
                  <w:rPrChange w:id="247" w:author="Antony Johnson (ESO)" w:date="2023-10-16T11:21:00Z">
                    <w:rPr/>
                  </w:rPrChange>
                </w:rPr>
                <w:t>Gen</w:t>
              </w:r>
            </w:ins>
            <w:ins w:id="248" w:author="Antony Johnson (ESO)" w:date="2023-10-16T11:21:00Z">
              <w:r w:rsidR="007D79DA" w:rsidRPr="007D79DA">
                <w:rPr>
                  <w:b/>
                  <w:bCs/>
                  <w:rPrChange w:id="249" w:author="Antony Johnson (ESO)" w:date="2023-10-16T11:21:00Z">
                    <w:rPr/>
                  </w:rPrChange>
                </w:rPr>
                <w:t>erators</w:t>
              </w:r>
            </w:ins>
            <w:ins w:id="250" w:author="Antony Johnson (ESO)" w:date="2023-10-16T11:20:00Z">
              <w:r w:rsidR="00DF6DB1">
                <w:t xml:space="preserve"> who </w:t>
              </w:r>
              <w:r w:rsidR="00DF6DB1" w:rsidRPr="000839FE">
                <w:rPr>
                  <w:rFonts w:cs="Arial"/>
                </w:rPr>
                <w:t xml:space="preserve">concluded </w:t>
              </w:r>
              <w:r w:rsidR="00DF6DB1" w:rsidRPr="000839FE">
                <w:rPr>
                  <w:rFonts w:cs="Arial"/>
                  <w:b/>
                </w:rPr>
                <w:t>Purchase Contracts</w:t>
              </w:r>
              <w:r w:rsidR="00DF6DB1" w:rsidRPr="000839FE">
                <w:rPr>
                  <w:rFonts w:cs="Arial"/>
                </w:rPr>
                <w:t xml:space="preserve"> for </w:t>
              </w:r>
              <w:r w:rsidR="00DF6DB1">
                <w:rPr>
                  <w:rFonts w:cs="Arial"/>
                </w:rPr>
                <w:t>their</w:t>
              </w:r>
              <w:r w:rsidR="00DF6DB1" w:rsidRPr="000839FE">
                <w:rPr>
                  <w:rFonts w:cs="Arial"/>
                </w:rPr>
                <w:t xml:space="preserve"> </w:t>
              </w:r>
              <w:r w:rsidR="00DF6DB1" w:rsidRPr="000839FE">
                <w:rPr>
                  <w:rFonts w:cs="Arial"/>
                  <w:b/>
                </w:rPr>
                <w:t>Main Plant</w:t>
              </w:r>
              <w:r w:rsidR="00DF6DB1" w:rsidRPr="000839FE">
                <w:rPr>
                  <w:rFonts w:cs="Arial"/>
                </w:rPr>
                <w:t xml:space="preserve"> and </w:t>
              </w:r>
              <w:r w:rsidR="00DF6DB1" w:rsidRPr="000839FE">
                <w:rPr>
                  <w:rFonts w:cs="Arial"/>
                  <w:b/>
                </w:rPr>
                <w:t>Apparatus</w:t>
              </w:r>
              <w:r w:rsidR="00DF6DB1" w:rsidRPr="000839FE">
                <w:rPr>
                  <w:rFonts w:cs="Arial"/>
                </w:rPr>
                <w:t xml:space="preserve"> </w:t>
              </w:r>
              <w:r w:rsidR="00DF6DB1">
                <w:rPr>
                  <w:rFonts w:cs="Arial"/>
                </w:rPr>
                <w:t xml:space="preserve">before </w:t>
              </w:r>
            </w:ins>
            <w:ins w:id="251" w:author="Antony Johnson (ESO)" w:date="2023-10-16T11:21:00Z">
              <w:r w:rsidR="007D79DA">
                <w:rPr>
                  <w:rFonts w:cs="Arial"/>
                </w:rPr>
                <w:t>1</w:t>
              </w:r>
              <w:r w:rsidR="007D79DA" w:rsidRPr="007D79DA">
                <w:rPr>
                  <w:rFonts w:cs="Arial"/>
                  <w:vertAlign w:val="superscript"/>
                  <w:rPrChange w:id="252" w:author="Antony Johnson (ESO)" w:date="2023-10-16T11:21:00Z">
                    <w:rPr>
                      <w:rFonts w:cs="Arial"/>
                    </w:rPr>
                  </w:rPrChange>
                </w:rPr>
                <w:t>st</w:t>
              </w:r>
              <w:r w:rsidR="007D79DA">
                <w:rPr>
                  <w:rFonts w:cs="Arial"/>
                </w:rPr>
                <w:t xml:space="preserve"> June 2027</w:t>
              </w:r>
            </w:ins>
            <w:ins w:id="253" w:author="Antony Johnson (ESO)" w:date="2023-10-16T11:20:00Z">
              <w:r w:rsidR="00DF6DB1">
                <w:rPr>
                  <w:rFonts w:cs="Arial"/>
                </w:rPr>
                <w:t xml:space="preserve"> in respect of that </w:t>
              </w:r>
              <w:r w:rsidR="00DF6DB1" w:rsidRPr="00CD3F74">
                <w:rPr>
                  <w:rFonts w:cs="Arial"/>
                  <w:b/>
                  <w:bCs/>
                </w:rPr>
                <w:t xml:space="preserve">Large Power </w:t>
              </w:r>
              <w:proofErr w:type="gramStart"/>
              <w:r w:rsidR="00DF6DB1" w:rsidRPr="00CD3F74">
                <w:rPr>
                  <w:rFonts w:cs="Arial"/>
                  <w:b/>
                  <w:bCs/>
                </w:rPr>
                <w:t>Station</w:t>
              </w:r>
              <w:r w:rsidR="00DF6DB1">
                <w:rPr>
                  <w:rFonts w:cs="Arial"/>
                </w:rPr>
                <w:t xml:space="preserve">  </w:t>
              </w:r>
            </w:ins>
            <w:r>
              <w:t>are</w:t>
            </w:r>
            <w:proofErr w:type="gramEnd"/>
            <w:r>
              <w:t xml:space="preserve"> connected, and the points at which </w:t>
            </w:r>
            <w:r w:rsidRPr="002A36FA">
              <w:rPr>
                <w:b/>
                <w:bCs/>
              </w:rPr>
              <w:t>Demand</w:t>
            </w:r>
            <w:r>
              <w:t xml:space="preserve"> is supplied.</w:t>
            </w:r>
          </w:p>
          <w:p w14:paraId="545C9FE6" w14:textId="3668F4D1" w:rsidR="00797A81" w:rsidDel="00361A3F" w:rsidRDefault="00797A81" w:rsidP="00797A81">
            <w:pPr>
              <w:spacing w:before="120" w:after="120" w:line="264" w:lineRule="auto"/>
              <w:ind w:left="11" w:hanging="11"/>
              <w:jc w:val="both"/>
              <w:rPr>
                <w:rFonts w:cs="Arial"/>
              </w:rPr>
            </w:pPr>
          </w:p>
        </w:tc>
      </w:tr>
      <w:tr w:rsidR="00797A81" w:rsidRPr="000839FE" w14:paraId="30D0EFFF" w14:textId="77777777" w:rsidTr="006B293E">
        <w:tc>
          <w:tcPr>
            <w:tcW w:w="2552" w:type="dxa"/>
            <w:tcBorders>
              <w:top w:val="single" w:sz="4" w:space="0" w:color="auto"/>
              <w:left w:val="single" w:sz="4" w:space="0" w:color="auto"/>
              <w:bottom w:val="single" w:sz="4" w:space="0" w:color="auto"/>
              <w:right w:val="single" w:sz="4" w:space="0" w:color="auto"/>
            </w:tcBorders>
          </w:tcPr>
          <w:p w14:paraId="03C9E138" w14:textId="77777777" w:rsidR="00797A81" w:rsidRPr="000839FE" w:rsidRDefault="00797A81" w:rsidP="00797A81">
            <w:pPr>
              <w:spacing w:before="120" w:after="120"/>
              <w:rPr>
                <w:rFonts w:cs="Arial"/>
                <w:b/>
              </w:rPr>
            </w:pPr>
            <w:r w:rsidRPr="000839FE">
              <w:rPr>
                <w:rFonts w:cs="Arial"/>
                <w:b/>
              </w:rPr>
              <w:lastRenderedPageBreak/>
              <w:t>Small Power Station</w:t>
            </w:r>
          </w:p>
        </w:tc>
        <w:tc>
          <w:tcPr>
            <w:tcW w:w="6720" w:type="dxa"/>
            <w:tcBorders>
              <w:top w:val="single" w:sz="4" w:space="0" w:color="auto"/>
              <w:left w:val="single" w:sz="4" w:space="0" w:color="auto"/>
              <w:bottom w:val="single" w:sz="4" w:space="0" w:color="auto"/>
              <w:right w:val="single" w:sz="4" w:space="0" w:color="auto"/>
            </w:tcBorders>
          </w:tcPr>
          <w:p w14:paraId="3A9AAD5C" w14:textId="10F56F8F" w:rsidR="00797A81" w:rsidDel="00361A3F" w:rsidRDefault="00797A81" w:rsidP="00797A81">
            <w:pPr>
              <w:spacing w:before="120" w:after="120" w:line="264" w:lineRule="auto"/>
              <w:ind w:left="628" w:hanging="628"/>
              <w:jc w:val="both"/>
              <w:rPr>
                <w:del w:id="254" w:author="Antony Johnson (ESO)" w:date="2023-06-26T11:27:00Z"/>
                <w:rFonts w:cs="Arial"/>
              </w:rPr>
            </w:pPr>
            <w:del w:id="255" w:author="Antony Johnson (ESO)" w:date="2023-06-26T11:27:00Z">
              <w:r w:rsidDel="00361A3F">
                <w:rPr>
                  <w:rFonts w:cs="Arial"/>
                </w:rPr>
                <w:delText xml:space="preserve">A </w:delText>
              </w:r>
              <w:r w:rsidRPr="00EB05DD" w:rsidDel="00361A3F">
                <w:rPr>
                  <w:rFonts w:cs="Arial"/>
                  <w:b/>
                  <w:bCs/>
                </w:rPr>
                <w:delText>Power Station</w:delText>
              </w:r>
              <w:r w:rsidDel="00361A3F">
                <w:rPr>
                  <w:rFonts w:cs="Arial"/>
                </w:rPr>
                <w:delText xml:space="preserve"> which is</w:delText>
              </w:r>
            </w:del>
          </w:p>
          <w:p w14:paraId="72D1C36F" w14:textId="4DE6E5C3" w:rsidR="00797A81" w:rsidRPr="000839FE" w:rsidRDefault="00797A81" w:rsidP="00797A81">
            <w:pPr>
              <w:spacing w:before="120" w:after="120" w:line="264" w:lineRule="auto"/>
              <w:ind w:left="628" w:hanging="628"/>
              <w:jc w:val="both"/>
              <w:rPr>
                <w:rFonts w:cs="Arial"/>
              </w:rPr>
            </w:pPr>
            <w:r w:rsidRPr="000839FE">
              <w:rPr>
                <w:rFonts w:cs="Arial"/>
              </w:rPr>
              <w:t>(a)</w:t>
            </w:r>
            <w:r w:rsidRPr="000839FE">
              <w:rPr>
                <w:rFonts w:cs="Arial"/>
              </w:rPr>
              <w:tab/>
            </w:r>
            <w:ins w:id="256" w:author="Antony Johnson (ESO)" w:date="2023-08-30T20:48:00Z">
              <w:r w:rsidR="00A26334" w:rsidRPr="00B11928">
                <w:rPr>
                  <w:rFonts w:cs="Arial"/>
                </w:rPr>
                <w:t xml:space="preserve">A </w:t>
              </w:r>
              <w:r w:rsidR="00A26334" w:rsidRPr="00B11928">
                <w:rPr>
                  <w:rFonts w:cs="Arial"/>
                  <w:b/>
                </w:rPr>
                <w:t>Power Station</w:t>
              </w:r>
              <w:r w:rsidR="00A26334" w:rsidRPr="00B11928">
                <w:rPr>
                  <w:rFonts w:cs="Arial"/>
                </w:rPr>
                <w:t xml:space="preserve"> where </w:t>
              </w:r>
              <w:r w:rsidR="00A26334" w:rsidRPr="00B11928">
                <w:rPr>
                  <w:rFonts w:cs="Arial"/>
                  <w:b/>
                  <w:bCs/>
                </w:rPr>
                <w:t>Purchase Contracts</w:t>
              </w:r>
              <w:r w:rsidR="00A26334" w:rsidRPr="00B11928">
                <w:rPr>
                  <w:rFonts w:cs="Arial"/>
                </w:rPr>
                <w:t xml:space="preserve"> for its </w:t>
              </w:r>
              <w:r w:rsidR="00A26334" w:rsidRPr="00B11928">
                <w:rPr>
                  <w:rFonts w:cs="Arial"/>
                  <w:b/>
                </w:rPr>
                <w:t>Main Plant</w:t>
              </w:r>
              <w:r w:rsidR="00A26334" w:rsidRPr="00B11928">
                <w:rPr>
                  <w:rFonts w:cs="Arial"/>
                </w:rPr>
                <w:t xml:space="preserve"> and </w:t>
              </w:r>
              <w:r w:rsidR="00A26334" w:rsidRPr="00B11928">
                <w:rPr>
                  <w:rFonts w:cs="Arial"/>
                  <w:b/>
                </w:rPr>
                <w:t>Apparatus</w:t>
              </w:r>
              <w:r w:rsidR="00A26334" w:rsidRPr="00B11928">
                <w:rPr>
                  <w:rFonts w:cs="Arial"/>
                </w:rPr>
                <w:t xml:space="preserve"> had been concluded before </w:t>
              </w:r>
            </w:ins>
            <w:ins w:id="257" w:author="Antony Johnson (ESO)" w:date="2023-10-16T11:21:00Z">
              <w:r w:rsidR="00F70E66">
                <w:rPr>
                  <w:rFonts w:cs="Arial"/>
                </w:rPr>
                <w:t>1</w:t>
              </w:r>
              <w:r w:rsidR="00F70E66" w:rsidRPr="00AE25B5">
                <w:rPr>
                  <w:rFonts w:cs="Arial"/>
                  <w:vertAlign w:val="superscript"/>
                </w:rPr>
                <w:t>st</w:t>
              </w:r>
              <w:r w:rsidR="00F70E66">
                <w:rPr>
                  <w:rFonts w:cs="Arial"/>
                </w:rPr>
                <w:t xml:space="preserve"> June 2027</w:t>
              </w:r>
            </w:ins>
            <w:ins w:id="258" w:author="Antony Johnson (ESO)" w:date="2023-08-30T20:48:00Z">
              <w:r w:rsidR="00A26334" w:rsidRPr="00B11928">
                <w:rPr>
                  <w:rFonts w:cs="Arial"/>
                </w:rPr>
                <w:t xml:space="preserve"> and which </w:t>
              </w:r>
            </w:ins>
            <w:ins w:id="259" w:author="Antony Johnson (ESO)" w:date="2023-06-26T11:15:00Z">
              <w:r w:rsidRPr="000839FE">
                <w:rPr>
                  <w:rFonts w:cs="Arial"/>
                </w:rPr>
                <w:t xml:space="preserve">is </w:t>
              </w:r>
            </w:ins>
            <w:r w:rsidRPr="000839FE">
              <w:rPr>
                <w:rFonts w:cs="Arial"/>
              </w:rPr>
              <w:t>directly connected to:</w:t>
            </w:r>
          </w:p>
          <w:p w14:paraId="74436BF6" w14:textId="77777777" w:rsidR="00797A81" w:rsidRPr="000839FE" w:rsidRDefault="00797A81" w:rsidP="00797A81">
            <w:pPr>
              <w:spacing w:before="120" w:after="120" w:line="264" w:lineRule="auto"/>
              <w:ind w:left="1490" w:hanging="770"/>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5991B945" w14:textId="41102542"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w:t>
            </w:r>
            <w:del w:id="260" w:author="Antony Johnson (ESO)" w:date="2023-08-31T10:41:00Z">
              <w:r w:rsidRPr="000839FE" w:rsidDel="00594461">
                <w:rPr>
                  <w:rFonts w:cs="Arial"/>
                </w:rPr>
                <w:delText>an 30M</w:delText>
              </w:r>
            </w:del>
            <w:r w:rsidRPr="000839FE">
              <w:rPr>
                <w:rFonts w:cs="Arial"/>
              </w:rPr>
              <w:t>W</w:t>
            </w:r>
            <w:proofErr w:type="spellEnd"/>
            <w:r w:rsidRPr="000839FE">
              <w:rPr>
                <w:rFonts w:cs="Arial"/>
              </w:rPr>
              <w:t>; or</w:t>
            </w:r>
          </w:p>
          <w:p w14:paraId="467D847A" w14:textId="77777777" w:rsidR="00797A81" w:rsidRPr="00FD151E" w:rsidRDefault="00797A81" w:rsidP="00FD151E">
            <w:pPr>
              <w:pStyle w:val="ListParagraph"/>
              <w:spacing w:before="120" w:after="120" w:line="264" w:lineRule="auto"/>
              <w:ind w:left="1440" w:right="546"/>
              <w:jc w:val="both"/>
              <w:rPr>
                <w:rFonts w:ascii="Arial" w:hAnsi="Arial" w:cs="Arial"/>
              </w:rPr>
            </w:pPr>
            <w:r w:rsidRPr="00FD151E">
              <w:rPr>
                <w:rFonts w:ascii="Arial" w:hAnsi="Arial" w:cs="Arial"/>
              </w:rPr>
              <w:t>(iii)</w:t>
            </w:r>
            <w:r w:rsidRPr="00FD151E">
              <w:rPr>
                <w:rFonts w:ascii="Arial" w:hAnsi="Arial" w:cs="Arial"/>
              </w:rPr>
              <w:tab/>
            </w:r>
            <w:r w:rsidRPr="00FD151E">
              <w:rPr>
                <w:rFonts w:ascii="Arial" w:hAnsi="Arial" w:cs="Arial"/>
                <w:b/>
                <w:bCs/>
              </w:rPr>
              <w:t>SHETL’s Transmission System</w:t>
            </w:r>
            <w:r w:rsidRPr="00FD151E">
              <w:rPr>
                <w:rFonts w:ascii="Arial" w:hAnsi="Arial" w:cs="Arial"/>
              </w:rPr>
              <w:t xml:space="preserve"> where such a </w:t>
            </w:r>
            <w:r w:rsidRPr="00FD151E">
              <w:rPr>
                <w:rFonts w:ascii="Arial" w:hAnsi="Arial" w:cs="Arial"/>
                <w:b/>
                <w:bCs/>
              </w:rPr>
              <w:t>Power Station</w:t>
            </w:r>
            <w:r w:rsidRPr="00FD151E">
              <w:rPr>
                <w:rFonts w:ascii="Arial" w:hAnsi="Arial" w:cs="Arial"/>
              </w:rPr>
              <w:t xml:space="preserve"> has a </w:t>
            </w:r>
            <w:r w:rsidRPr="00FD151E">
              <w:rPr>
                <w:rFonts w:ascii="Arial" w:hAnsi="Arial" w:cs="Arial"/>
                <w:b/>
                <w:bCs/>
              </w:rPr>
              <w:t>Registered Capacity</w:t>
            </w:r>
            <w:r w:rsidRPr="00FD151E">
              <w:rPr>
                <w:rFonts w:ascii="Arial" w:hAnsi="Arial" w:cs="Arial"/>
              </w:rPr>
              <w:t xml:space="preserve"> of less than 10 </w:t>
            </w:r>
            <w:proofErr w:type="gramStart"/>
            <w:r w:rsidRPr="00FD151E">
              <w:rPr>
                <w:rFonts w:ascii="Arial" w:hAnsi="Arial" w:cs="Arial"/>
              </w:rPr>
              <w:t>MW;</w:t>
            </w:r>
            <w:proofErr w:type="gramEnd"/>
            <w:r w:rsidRPr="00FD151E">
              <w:rPr>
                <w:rFonts w:ascii="Arial" w:hAnsi="Arial" w:cs="Arial"/>
              </w:rPr>
              <w:t xml:space="preserve"> or</w:t>
            </w:r>
          </w:p>
          <w:p w14:paraId="58501230" w14:textId="77777777" w:rsidR="00797A81" w:rsidRPr="000839FE" w:rsidRDefault="00797A81" w:rsidP="00797A81">
            <w:pPr>
              <w:spacing w:before="120" w:after="120" w:line="264" w:lineRule="auto"/>
              <w:ind w:left="1490" w:hanging="770"/>
              <w:jc w:val="both"/>
              <w:rPr>
                <w:rFonts w:cs="Arial"/>
              </w:rPr>
            </w:pPr>
            <w:r w:rsidRPr="000839FE">
              <w:rPr>
                <w:rFonts w:cs="Arial"/>
              </w:rPr>
              <w:t>(iv)</w:t>
            </w:r>
            <w:r w:rsidRPr="000839FE">
              <w:rPr>
                <w:rFonts w:cs="Arial"/>
              </w:rPr>
              <w:tab/>
              <w:t xml:space="preserve">an </w:t>
            </w:r>
            <w:r w:rsidRPr="000839FE">
              <w:rPr>
                <w:rFonts w:cs="Arial"/>
                <w:b/>
                <w:bCs/>
              </w:rPr>
              <w:t>Offshore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r w:rsidRPr="000839FE">
              <w:rPr>
                <w:rFonts w:cs="Arial"/>
              </w:rPr>
              <w:t xml:space="preserve"> </w:t>
            </w:r>
          </w:p>
          <w:p w14:paraId="12D69B6C" w14:textId="77777777" w:rsidR="00797A81" w:rsidRPr="000839FE" w:rsidRDefault="00797A81" w:rsidP="00797A81">
            <w:pPr>
              <w:spacing w:before="120" w:after="120" w:line="264" w:lineRule="auto"/>
              <w:jc w:val="both"/>
              <w:rPr>
                <w:rFonts w:cs="Arial"/>
              </w:rPr>
            </w:pPr>
            <w:r w:rsidRPr="000839FE">
              <w:rPr>
                <w:rFonts w:cs="Arial"/>
              </w:rPr>
              <w:t>or,</w:t>
            </w:r>
          </w:p>
          <w:p w14:paraId="4E154BDC" w14:textId="07E3E1B0" w:rsidR="00797A81" w:rsidRPr="000839FE" w:rsidRDefault="00797A81" w:rsidP="00797A81">
            <w:pPr>
              <w:spacing w:before="120" w:after="120" w:line="264" w:lineRule="auto"/>
              <w:ind w:left="770" w:hanging="770"/>
              <w:jc w:val="both"/>
              <w:rPr>
                <w:rFonts w:cs="Arial"/>
              </w:rPr>
            </w:pPr>
            <w:r w:rsidRPr="000839FE">
              <w:rPr>
                <w:rFonts w:cs="Arial"/>
              </w:rPr>
              <w:t>(b)</w:t>
            </w:r>
            <w:r w:rsidRPr="000839FE">
              <w:rPr>
                <w:rFonts w:cs="Arial"/>
              </w:rPr>
              <w:tab/>
            </w:r>
            <w:ins w:id="261" w:author="Antony Johnson (ESO)" w:date="2023-08-30T20:49: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w:t>
              </w:r>
            </w:ins>
            <w:ins w:id="262" w:author="Antony Johnson (ESO)" w:date="2023-10-16T11:21:00Z">
              <w:r w:rsidR="00F70E66">
                <w:rPr>
                  <w:rFonts w:cs="Arial"/>
                </w:rPr>
                <w:t>1</w:t>
              </w:r>
              <w:r w:rsidR="00F70E66" w:rsidRPr="00AE25B5">
                <w:rPr>
                  <w:rFonts w:cs="Arial"/>
                  <w:vertAlign w:val="superscript"/>
                </w:rPr>
                <w:t>st</w:t>
              </w:r>
              <w:r w:rsidR="00F70E66">
                <w:rPr>
                  <w:rFonts w:cs="Arial"/>
                </w:rPr>
                <w:t xml:space="preserve"> June 2027 </w:t>
              </w:r>
            </w:ins>
            <w:ins w:id="263" w:author="Antony Johnson (ESO)" w:date="2023-08-30T20:49:00Z">
              <w:r w:rsidR="00851DBE" w:rsidRPr="00B11928">
                <w:rPr>
                  <w:rFonts w:cs="Arial"/>
                </w:rPr>
                <w:t>and which is</w:t>
              </w:r>
              <w:r w:rsidR="00851DBE" w:rsidRPr="000839FE">
                <w:rPr>
                  <w:rFonts w:cs="Arial"/>
                </w:rPr>
                <w:t xml:space="preserve">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w:t>
            </w:r>
          </w:p>
          <w:p w14:paraId="220C17A8" w14:textId="77777777" w:rsidR="00797A81" w:rsidRPr="000839FE" w:rsidRDefault="00797A81" w:rsidP="00797A81">
            <w:pPr>
              <w:spacing w:before="120" w:after="120" w:line="264" w:lineRule="auto"/>
              <w:ind w:left="1490" w:hanging="770"/>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44F44E9D" w14:textId="5FE9FCAB"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tha</w:t>
            </w:r>
            <w:proofErr w:type="spellEnd"/>
            <w:del w:id="264" w:author="Antony Johnson (ESO)" w:date="2023-08-31T10:41:00Z">
              <w:r w:rsidRPr="000839FE" w:rsidDel="00594461">
                <w:rPr>
                  <w:rFonts w:cs="Arial"/>
                </w:rPr>
                <w:delText>n 30MW</w:delText>
              </w:r>
            </w:del>
            <w:r w:rsidRPr="000839FE">
              <w:rPr>
                <w:rFonts w:cs="Arial"/>
              </w:rPr>
              <w:t xml:space="preserve">; or </w:t>
            </w:r>
          </w:p>
          <w:p w14:paraId="6B78BAEB" w14:textId="225D7A5C"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System</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w:t>
            </w:r>
            <w:del w:id="265" w:author="Antony Johnson (ESO)" w:date="2023-08-31T10:41:00Z">
              <w:r w:rsidRPr="006921C2" w:rsidDel="00594461">
                <w:rPr>
                  <w:rFonts w:ascii="Arial" w:hAnsi="Arial" w:cs="Arial"/>
                  <w:sz w:val="20"/>
                  <w:szCs w:val="20"/>
                </w:rPr>
                <w:delText>n 1</w:delText>
              </w:r>
            </w:del>
            <w:proofErr w:type="gramStart"/>
            <w:ins w:id="266" w:author="Antony Johnson (ESO)" w:date="2023-08-31T10:41:00Z">
              <w:r w:rsidR="00594461" w:rsidRPr="006921C2">
                <w:rPr>
                  <w:rFonts w:ascii="Arial" w:hAnsi="Arial" w:cs="Arial"/>
                  <w:sz w:val="20"/>
                  <w:szCs w:val="20"/>
                </w:rPr>
                <w:t>I</w:t>
              </w:r>
            </w:ins>
            <w:r w:rsidRPr="006921C2">
              <w:rPr>
                <w:rFonts w:ascii="Arial" w:hAnsi="Arial" w:cs="Arial"/>
                <w:sz w:val="20"/>
                <w:szCs w:val="20"/>
              </w:rPr>
              <w:t>0MW;</w:t>
            </w:r>
            <w:proofErr w:type="gramEnd"/>
          </w:p>
          <w:p w14:paraId="11A7BA11" w14:textId="77777777" w:rsidR="00797A81" w:rsidRPr="000839FE" w:rsidRDefault="00797A81" w:rsidP="00797A81">
            <w:pPr>
              <w:spacing w:before="120" w:after="120" w:line="264" w:lineRule="auto"/>
              <w:jc w:val="both"/>
              <w:rPr>
                <w:rFonts w:cs="Arial"/>
              </w:rPr>
            </w:pPr>
            <w:r w:rsidRPr="000839FE">
              <w:rPr>
                <w:rFonts w:cs="Arial"/>
              </w:rPr>
              <w:t>or,</w:t>
            </w:r>
          </w:p>
          <w:p w14:paraId="6A99D8D8" w14:textId="363E9A92" w:rsidR="00797A81" w:rsidRPr="000839FE" w:rsidRDefault="00797A81" w:rsidP="00797A81">
            <w:pPr>
              <w:spacing w:before="120" w:after="120" w:line="264" w:lineRule="auto"/>
              <w:ind w:left="770" w:hanging="770"/>
              <w:jc w:val="both"/>
              <w:rPr>
                <w:rFonts w:cs="Arial"/>
              </w:rPr>
            </w:pPr>
            <w:r w:rsidRPr="000839FE">
              <w:rPr>
                <w:rFonts w:cs="Arial"/>
              </w:rPr>
              <w:t>(c)</w:t>
            </w:r>
            <w:r w:rsidRPr="000839FE">
              <w:rPr>
                <w:rFonts w:cs="Arial"/>
              </w:rPr>
              <w:tab/>
            </w:r>
            <w:ins w:id="267" w:author="Antony Johnson (ESO)" w:date="2023-08-30T20:50: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w:t>
              </w:r>
            </w:ins>
            <w:ins w:id="268" w:author="Antony Johnson (ESO)" w:date="2023-10-16T11:21:00Z">
              <w:r w:rsidR="00F70E66">
                <w:rPr>
                  <w:rFonts w:cs="Arial"/>
                </w:rPr>
                <w:t>1</w:t>
              </w:r>
              <w:r w:rsidR="00F70E66" w:rsidRPr="00AE25B5">
                <w:rPr>
                  <w:rFonts w:cs="Arial"/>
                  <w:vertAlign w:val="superscript"/>
                </w:rPr>
                <w:t>st</w:t>
              </w:r>
              <w:r w:rsidR="00F70E66">
                <w:rPr>
                  <w:rFonts w:cs="Arial"/>
                </w:rPr>
                <w:t xml:space="preserve"> June 2027 </w:t>
              </w:r>
            </w:ins>
            <w:ins w:id="269" w:author="Antony Johnson (ESO)" w:date="2023-08-30T20:50:00Z">
              <w:r w:rsidR="00851DBE" w:rsidRPr="00B11928">
                <w:rPr>
                  <w:rFonts w:cs="Arial"/>
                </w:rPr>
                <w:t>and which is</w:t>
              </w:r>
              <w:r w:rsidR="00851DBE" w:rsidRPr="000839FE">
                <w:rPr>
                  <w:rFonts w:cs="Arial"/>
                </w:rPr>
                <w:t xml:space="preserve"> </w:t>
              </w:r>
            </w:ins>
            <w:r w:rsidRPr="000839FE">
              <w:rPr>
                <w:rFonts w:cs="Arial"/>
                <w:b/>
                <w:bCs/>
              </w:rPr>
              <w:t xml:space="preserve">Embedded </w:t>
            </w:r>
            <w:r w:rsidRPr="000839FE">
              <w:rPr>
                <w:rFonts w:cs="Arial"/>
              </w:rPr>
              <w:t xml:space="preserve">within a </w:t>
            </w:r>
            <w:r w:rsidRPr="000839FE">
              <w:rPr>
                <w:rFonts w:cs="Arial"/>
                <w:b/>
                <w:bCs/>
              </w:rPr>
              <w:t>User System</w:t>
            </w:r>
            <w:r w:rsidRPr="000839FE">
              <w:rPr>
                <w:rFonts w:cs="Arial"/>
              </w:rPr>
              <w:t xml:space="preserve"> (or part thereof) </w:t>
            </w:r>
            <w:ins w:id="270" w:author="Antony Johnson (ESO)" w:date="2023-08-30T20:51:00Z">
              <w:r w:rsidR="00851DBE">
                <w:rPr>
                  <w:rFonts w:cs="Arial"/>
                </w:rPr>
                <w:t xml:space="preserve">and </w:t>
              </w:r>
            </w:ins>
            <w:r w:rsidRPr="00851DBE">
              <w:rPr>
                <w:rFonts w:cs="Arial"/>
              </w:rPr>
              <w:t>w</w:t>
            </w:r>
            <w:r w:rsidRPr="000839FE">
              <w:rPr>
                <w:rFonts w:cs="Arial"/>
              </w:rPr>
              <w:t xml:space="preserve">here the </w:t>
            </w:r>
            <w:r w:rsidRPr="000839FE">
              <w:rPr>
                <w:rFonts w:cs="Arial"/>
                <w:b/>
                <w:bCs/>
              </w:rPr>
              <w:t>User System</w:t>
            </w:r>
            <w:r w:rsidRPr="000839FE">
              <w:rPr>
                <w:rFonts w:cs="Arial"/>
              </w:rPr>
              <w:t xml:space="preserve"> (or part thereof) is not connected to the </w:t>
            </w:r>
            <w:r w:rsidRPr="000839FE">
              <w:rPr>
                <w:rFonts w:cs="Arial"/>
                <w:b/>
                <w:bCs/>
              </w:rPr>
              <w:t>National Electricity Transmission System</w:t>
            </w:r>
            <w:r w:rsidRPr="000839FE">
              <w:rPr>
                <w:rFonts w:cs="Arial"/>
              </w:rPr>
              <w:t xml:space="preserve">, although such </w:t>
            </w:r>
            <w:r w:rsidRPr="000839FE">
              <w:rPr>
                <w:rFonts w:cs="Arial"/>
                <w:b/>
                <w:bCs/>
              </w:rPr>
              <w:t>Power Station</w:t>
            </w:r>
            <w:r w:rsidRPr="000839FE">
              <w:rPr>
                <w:rFonts w:cs="Arial"/>
              </w:rPr>
              <w:t xml:space="preserve"> is in:</w:t>
            </w:r>
          </w:p>
          <w:p w14:paraId="2B20B8ED" w14:textId="77777777" w:rsidR="00797A81" w:rsidRPr="000839FE" w:rsidRDefault="00797A81" w:rsidP="00797A81">
            <w:pPr>
              <w:spacing w:before="120" w:after="120" w:line="264" w:lineRule="auto"/>
              <w:ind w:left="1429" w:hanging="709"/>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21632980" w14:textId="772BCD2C" w:rsidR="00797A81" w:rsidRPr="000839FE" w:rsidRDefault="00797A81" w:rsidP="00797A81">
            <w:pPr>
              <w:spacing w:before="120" w:after="120" w:line="264" w:lineRule="auto"/>
              <w:ind w:left="1429" w:hanging="770"/>
              <w:jc w:val="both"/>
              <w:rPr>
                <w:rFonts w:cs="Arial"/>
              </w:rPr>
            </w:pPr>
            <w:r w:rsidRPr="000839FE">
              <w:rPr>
                <w:rFonts w:cs="Arial"/>
              </w:rPr>
              <w:t>(ii)</w:t>
            </w:r>
            <w:r w:rsidRPr="000839FE">
              <w:rPr>
                <w:rFonts w:cs="Arial"/>
              </w:rPr>
              <w:tab/>
            </w:r>
            <w:r w:rsidRPr="000839FE">
              <w:rPr>
                <w:rFonts w:cs="Arial"/>
                <w:b/>
                <w:bCs/>
              </w:rPr>
              <w:t>SPT’s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del w:id="271" w:author="Antony Johnson (ESO)" w:date="2023-08-31T10:41:00Z">
              <w:r w:rsidRPr="000839FE" w:rsidDel="00594461">
                <w:rPr>
                  <w:rFonts w:cs="Arial"/>
                </w:rPr>
                <w:delText>than 3</w:delText>
              </w:r>
            </w:del>
            <w:r w:rsidRPr="000839FE">
              <w:rPr>
                <w:rFonts w:cs="Arial"/>
              </w:rPr>
              <w:t xml:space="preserve">0MW; or </w:t>
            </w:r>
          </w:p>
          <w:p w14:paraId="743BDF53" w14:textId="77777777"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Area</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than </w:t>
            </w:r>
            <w:proofErr w:type="gramStart"/>
            <w:r w:rsidRPr="006921C2">
              <w:rPr>
                <w:rFonts w:ascii="Arial" w:hAnsi="Arial" w:cs="Arial"/>
                <w:sz w:val="20"/>
                <w:szCs w:val="20"/>
              </w:rPr>
              <w:t>10MW;</w:t>
            </w:r>
            <w:proofErr w:type="gramEnd"/>
          </w:p>
          <w:p w14:paraId="37F36C76" w14:textId="77777777" w:rsidR="00797A81" w:rsidRPr="000839FE" w:rsidRDefault="00797A81" w:rsidP="00797A81">
            <w:pPr>
              <w:spacing w:before="120" w:after="120" w:line="264" w:lineRule="auto"/>
              <w:jc w:val="both"/>
              <w:rPr>
                <w:rFonts w:cs="Arial"/>
              </w:rPr>
            </w:pPr>
            <w:r w:rsidRPr="000839FE">
              <w:rPr>
                <w:rFonts w:cs="Arial"/>
              </w:rPr>
              <w:t xml:space="preserve">or, </w:t>
            </w:r>
          </w:p>
          <w:p w14:paraId="3326708D" w14:textId="5548DACC" w:rsidR="00797A81" w:rsidRPr="000839FE" w:rsidRDefault="00797A81" w:rsidP="00797A81">
            <w:pPr>
              <w:spacing w:before="120" w:after="120" w:line="264" w:lineRule="auto"/>
              <w:ind w:left="628" w:hanging="628"/>
              <w:jc w:val="both"/>
              <w:rPr>
                <w:ins w:id="272" w:author="Antony Johnson (ESO)" w:date="2023-06-26T11:20:00Z"/>
                <w:rFonts w:cs="Arial"/>
              </w:rPr>
            </w:pPr>
            <w:ins w:id="273" w:author="Antony Johnson (ESO)" w:date="2023-06-26T11:20:00Z">
              <w:r w:rsidRPr="000839FE">
                <w:rPr>
                  <w:rFonts w:cs="Arial"/>
                </w:rPr>
                <w:t>(d)</w:t>
              </w:r>
              <w:r w:rsidRPr="000839FE">
                <w:rPr>
                  <w:rFonts w:cs="Arial"/>
                </w:rPr>
                <w:tab/>
              </w:r>
            </w:ins>
            <w:ins w:id="274" w:author="Antony Johnson (ESO)" w:date="2023-08-30T20:51:00Z">
              <w:r w:rsidR="00851DBE" w:rsidRPr="00E01C71">
                <w:rPr>
                  <w:rFonts w:cs="Arial"/>
                </w:rPr>
                <w:t xml:space="preserve">A </w:t>
              </w:r>
              <w:r w:rsidR="00851DBE" w:rsidRPr="00E01C71">
                <w:rPr>
                  <w:rFonts w:cs="Arial"/>
                  <w:b/>
                </w:rPr>
                <w:t>Power Station</w:t>
              </w:r>
              <w:r w:rsidR="00851DBE" w:rsidRPr="00E01C71">
                <w:rPr>
                  <w:rFonts w:cs="Arial"/>
                </w:rPr>
                <w:t xml:space="preserve"> where </w:t>
              </w:r>
              <w:r w:rsidR="00851DBE" w:rsidRPr="00E01C71">
                <w:rPr>
                  <w:rFonts w:cs="Arial"/>
                  <w:b/>
                  <w:bCs/>
                </w:rPr>
                <w:t>Purchase Contracts</w:t>
              </w:r>
              <w:r w:rsidR="00851DBE" w:rsidRPr="00E01C71">
                <w:rPr>
                  <w:rFonts w:cs="Arial"/>
                </w:rPr>
                <w:t xml:space="preserve"> for its </w:t>
              </w:r>
              <w:r w:rsidR="00851DBE" w:rsidRPr="00E01C71">
                <w:rPr>
                  <w:rFonts w:cs="Arial"/>
                  <w:b/>
                </w:rPr>
                <w:t>Main Plant</w:t>
              </w:r>
              <w:r w:rsidR="00851DBE" w:rsidRPr="00E01C71">
                <w:rPr>
                  <w:rFonts w:cs="Arial"/>
                </w:rPr>
                <w:t xml:space="preserve"> and </w:t>
              </w:r>
              <w:r w:rsidR="00851DBE" w:rsidRPr="00E01C71">
                <w:rPr>
                  <w:rFonts w:cs="Arial"/>
                  <w:b/>
                </w:rPr>
                <w:t>Apparatus</w:t>
              </w:r>
              <w:r w:rsidR="00851DBE" w:rsidRPr="00E01C71">
                <w:rPr>
                  <w:rFonts w:cs="Arial"/>
                </w:rPr>
                <w:t xml:space="preserve"> had been concluded on or after </w:t>
              </w:r>
            </w:ins>
            <w:ins w:id="275" w:author="Antony Johnson (ESO)" w:date="2023-10-16T11:21:00Z">
              <w:r w:rsidR="00F70E66">
                <w:rPr>
                  <w:rFonts w:cs="Arial"/>
                </w:rPr>
                <w:t>1</w:t>
              </w:r>
              <w:r w:rsidR="00F70E66" w:rsidRPr="00AE25B5">
                <w:rPr>
                  <w:rFonts w:cs="Arial"/>
                  <w:vertAlign w:val="superscript"/>
                </w:rPr>
                <w:t>st</w:t>
              </w:r>
              <w:r w:rsidR="00F70E66">
                <w:rPr>
                  <w:rFonts w:cs="Arial"/>
                </w:rPr>
                <w:t xml:space="preserve"> June 2027 </w:t>
              </w:r>
            </w:ins>
            <w:ins w:id="276" w:author="Antony Johnson (ESO)" w:date="2023-08-30T20:51:00Z">
              <w:r w:rsidR="00851DBE" w:rsidRPr="00E01C71">
                <w:rPr>
                  <w:rFonts w:cs="Arial"/>
                </w:rPr>
                <w:t xml:space="preserve">and which is directly connected to the </w:t>
              </w:r>
              <w:r w:rsidR="00851DBE" w:rsidRPr="00E01C71">
                <w:rPr>
                  <w:rFonts w:cs="Arial"/>
                  <w:b/>
                  <w:bCs/>
                </w:rPr>
                <w:t>National Electricity</w:t>
              </w:r>
              <w:r w:rsidR="00851DBE" w:rsidRPr="00E01C71">
                <w:rPr>
                  <w:rFonts w:cs="Arial"/>
                </w:rPr>
                <w:t xml:space="preserve"> </w:t>
              </w:r>
              <w:r w:rsidR="00851DBE" w:rsidRPr="00E01C71">
                <w:rPr>
                  <w:rFonts w:cs="Arial"/>
                  <w:b/>
                </w:rPr>
                <w:t>Transmission System</w:t>
              </w:r>
              <w:r w:rsidR="00851DBE" w:rsidRPr="00E01C71">
                <w:rPr>
                  <w:rFonts w:cs="Arial"/>
                </w:rPr>
                <w:t xml:space="preserve"> and such </w:t>
              </w:r>
              <w:r w:rsidR="00851DBE" w:rsidRPr="00E01C71">
                <w:rPr>
                  <w:rFonts w:cs="Arial"/>
                  <w:b/>
                </w:rPr>
                <w:t>Power Station</w:t>
              </w:r>
              <w:r w:rsidR="00851DBE" w:rsidRPr="00E01C71">
                <w:rPr>
                  <w:rFonts w:cs="Arial"/>
                </w:rPr>
                <w:t xml:space="preserve"> has a </w:t>
              </w:r>
              <w:r w:rsidR="00851DBE" w:rsidRPr="00E01C71">
                <w:rPr>
                  <w:rFonts w:cs="Arial"/>
                  <w:b/>
                </w:rPr>
                <w:t>Registered Capacity</w:t>
              </w:r>
              <w:r w:rsidR="00851DBE" w:rsidRPr="00E01C71">
                <w:rPr>
                  <w:rFonts w:cs="Arial"/>
                </w:rPr>
                <w:t xml:space="preserve"> of </w:t>
              </w:r>
            </w:ins>
            <w:ins w:id="277" w:author="Antony Johnson (ESO)" w:date="2023-08-30T20:52:00Z">
              <w:r w:rsidR="00245B8B">
                <w:rPr>
                  <w:rFonts w:cs="Arial"/>
                </w:rPr>
                <w:t xml:space="preserve">less than </w:t>
              </w:r>
            </w:ins>
            <w:ins w:id="278" w:author="Antony Johnson (ESO)" w:date="2023-08-30T20:51:00Z">
              <w:r w:rsidR="00851DBE" w:rsidRPr="00E01C71">
                <w:rPr>
                  <w:rFonts w:cs="Arial"/>
                </w:rPr>
                <w:t xml:space="preserve">10MW, or a </w:t>
              </w:r>
              <w:r w:rsidR="00851DBE" w:rsidRPr="00E01C71">
                <w:rPr>
                  <w:rFonts w:cs="Arial"/>
                  <w:b/>
                </w:rPr>
                <w:t>Power Station</w:t>
              </w:r>
              <w:r w:rsidR="00851DBE" w:rsidRPr="00E01C71">
                <w:rPr>
                  <w:rFonts w:cs="Arial"/>
                </w:rPr>
                <w:t xml:space="preserve"> which is directly connected to the </w:t>
              </w:r>
              <w:r w:rsidR="00851DBE" w:rsidRPr="00DF0E14">
                <w:rPr>
                  <w:rFonts w:cs="Arial"/>
                  <w:b/>
                  <w:bCs/>
                </w:rPr>
                <w:t>National Electricity Transmission System</w:t>
              </w:r>
              <w:r w:rsidR="00851DBE" w:rsidRPr="00E01C71">
                <w:rPr>
                  <w:rFonts w:cs="Arial"/>
                </w:rPr>
                <w:t xml:space="preserve"> where </w:t>
              </w:r>
              <w:r w:rsidR="00851DBE" w:rsidRPr="00E01C71">
                <w:rPr>
                  <w:rFonts w:cs="Arial"/>
                  <w:b/>
                  <w:bCs/>
                </w:rPr>
                <w:t>Purchase Contracts</w:t>
              </w:r>
              <w:r w:rsidR="00851DBE" w:rsidRPr="00E01C71">
                <w:rPr>
                  <w:rFonts w:cs="Arial"/>
                </w:rPr>
                <w:t xml:space="preserve"> relating to a </w:t>
              </w:r>
              <w:r w:rsidR="00851DBE" w:rsidRPr="00E01C71">
                <w:rPr>
                  <w:rFonts w:cs="Arial"/>
                  <w:b/>
                </w:rPr>
                <w:t>Substantial Modification</w:t>
              </w:r>
              <w:r w:rsidR="00851DBE">
                <w:rPr>
                  <w:rFonts w:cs="Arial"/>
                  <w:b/>
                </w:rPr>
                <w:t xml:space="preserve"> </w:t>
              </w:r>
              <w:r w:rsidR="00851DBE" w:rsidRPr="003859B8">
                <w:rPr>
                  <w:rFonts w:cs="Arial"/>
                  <w:bCs/>
                </w:rPr>
                <w:lastRenderedPageBreak/>
                <w:t>in respect of its</w:t>
              </w:r>
              <w:r w:rsidR="00851DBE">
                <w:rPr>
                  <w:rFonts w:cs="Arial"/>
                  <w:b/>
                </w:rPr>
                <w:t xml:space="preserve"> Main Plant </w:t>
              </w:r>
              <w:r w:rsidR="00851DBE" w:rsidRPr="003859B8">
                <w:rPr>
                  <w:rFonts w:cs="Arial"/>
                  <w:bCs/>
                </w:rPr>
                <w:t>and</w:t>
              </w:r>
              <w:r w:rsidR="00851DBE">
                <w:rPr>
                  <w:rFonts w:cs="Arial"/>
                  <w:b/>
                </w:rPr>
                <w:t xml:space="preserve"> Apparatus</w:t>
              </w:r>
              <w:r w:rsidR="00851DBE" w:rsidRPr="00E01C71">
                <w:rPr>
                  <w:rFonts w:cs="Arial"/>
                </w:rPr>
                <w:t xml:space="preserve"> had been concluded on or after </w:t>
              </w:r>
            </w:ins>
            <w:ins w:id="279" w:author="Antony Johnson (ESO)" w:date="2023-10-16T11:21:00Z">
              <w:r w:rsidR="00B86132">
                <w:rPr>
                  <w:rFonts w:cs="Arial"/>
                </w:rPr>
                <w:t>1</w:t>
              </w:r>
              <w:r w:rsidR="00B86132" w:rsidRPr="00AE25B5">
                <w:rPr>
                  <w:rFonts w:cs="Arial"/>
                  <w:vertAlign w:val="superscript"/>
                </w:rPr>
                <w:t>st</w:t>
              </w:r>
              <w:r w:rsidR="00B86132">
                <w:rPr>
                  <w:rFonts w:cs="Arial"/>
                </w:rPr>
                <w:t xml:space="preserve"> June 2027 </w:t>
              </w:r>
            </w:ins>
            <w:ins w:id="280" w:author="Antony Johnson (ESO)" w:date="2023-08-30T20:51:00Z">
              <w:r w:rsidR="00851DBE" w:rsidRPr="00E01C71">
                <w:rPr>
                  <w:rFonts w:cs="Arial"/>
                </w:rPr>
                <w:t xml:space="preserve">and such </w:t>
              </w:r>
              <w:r w:rsidR="00851DBE" w:rsidRPr="00E01C71">
                <w:rPr>
                  <w:rFonts w:cs="Arial"/>
                  <w:b/>
                  <w:bCs/>
                </w:rPr>
                <w:t>Power Station</w:t>
              </w:r>
              <w:r w:rsidR="00851DBE" w:rsidRPr="00E01C71">
                <w:rPr>
                  <w:rFonts w:cs="Arial"/>
                </w:rPr>
                <w:t xml:space="preserve"> has a </w:t>
              </w:r>
              <w:r w:rsidR="00851DBE" w:rsidRPr="00E01C71">
                <w:rPr>
                  <w:rFonts w:cs="Arial"/>
                  <w:b/>
                  <w:bCs/>
                </w:rPr>
                <w:t>Registered Capacity</w:t>
              </w:r>
              <w:r w:rsidR="00851DBE" w:rsidRPr="00E01C71">
                <w:rPr>
                  <w:rFonts w:cs="Arial"/>
                </w:rPr>
                <w:t xml:space="preserve"> of </w:t>
              </w:r>
            </w:ins>
            <w:ins w:id="281" w:author="Antony Johnson (ESO)" w:date="2023-08-30T20:52:00Z">
              <w:r w:rsidR="00245B8B">
                <w:rPr>
                  <w:rFonts w:cs="Arial"/>
                </w:rPr>
                <w:t xml:space="preserve">less </w:t>
              </w:r>
              <w:proofErr w:type="spellStart"/>
              <w:r w:rsidR="00245B8B">
                <w:rPr>
                  <w:rFonts w:cs="Arial"/>
                </w:rPr>
                <w:t>t</w:t>
              </w:r>
            </w:ins>
            <w:ins w:id="282" w:author="Antony Johnson (ESO)" w:date="2023-08-31T10:41:00Z">
              <w:r w:rsidR="00594461">
                <w:rPr>
                  <w:rFonts w:cs="Arial"/>
                </w:rPr>
                <w:t>I</w:t>
              </w:r>
            </w:ins>
            <w:proofErr w:type="spellEnd"/>
            <w:ins w:id="283" w:author="Antony Johnson (ESO)" w:date="2023-08-30T20:52:00Z">
              <w:r w:rsidR="00245B8B">
                <w:rPr>
                  <w:rFonts w:cs="Arial"/>
                </w:rPr>
                <w:t xml:space="preserve"> </w:t>
              </w:r>
            </w:ins>
            <w:ins w:id="284" w:author="Antony Johnson (ESO)" w:date="2023-08-30T20:51:00Z">
              <w:r w:rsidR="00851DBE" w:rsidRPr="00E01C71">
                <w:rPr>
                  <w:rFonts w:cs="Arial"/>
                </w:rPr>
                <w:t>10MW</w:t>
              </w:r>
            </w:ins>
            <w:ins w:id="285" w:author="Antony Johnson (ESO)" w:date="2023-08-30T20:52:00Z">
              <w:r w:rsidR="009B541B">
                <w:rPr>
                  <w:rFonts w:cs="Arial"/>
                </w:rPr>
                <w:t>;</w:t>
              </w:r>
            </w:ins>
          </w:p>
          <w:p w14:paraId="64B88E96" w14:textId="77777777" w:rsidR="00797A81" w:rsidRPr="000839FE" w:rsidRDefault="00797A81" w:rsidP="00797A81">
            <w:pPr>
              <w:spacing w:before="120" w:after="120" w:line="264" w:lineRule="auto"/>
              <w:jc w:val="both"/>
              <w:rPr>
                <w:ins w:id="286" w:author="Antony Johnson (ESO)" w:date="2023-06-26T11:20:00Z"/>
                <w:rFonts w:cs="Arial"/>
              </w:rPr>
            </w:pPr>
            <w:ins w:id="287" w:author="Antony Johnson (ESO)" w:date="2023-06-26T11:20:00Z">
              <w:r w:rsidRPr="000839FE">
                <w:rPr>
                  <w:rFonts w:cs="Arial"/>
                </w:rPr>
                <w:t xml:space="preserve">or, </w:t>
              </w:r>
            </w:ins>
          </w:p>
          <w:p w14:paraId="174307A2" w14:textId="1E0EF4A1" w:rsidR="00797A81" w:rsidRPr="000839FE" w:rsidRDefault="00797A81" w:rsidP="00797A81">
            <w:pPr>
              <w:spacing w:before="120" w:after="120" w:line="264" w:lineRule="auto"/>
              <w:ind w:left="567" w:hanging="567"/>
              <w:jc w:val="both"/>
              <w:rPr>
                <w:ins w:id="288" w:author="Antony Johnson (ESO)" w:date="2023-06-26T11:20:00Z"/>
                <w:rFonts w:cs="Arial"/>
              </w:rPr>
            </w:pPr>
            <w:ins w:id="289" w:author="Antony Johnson (ESO)" w:date="2023-06-26T11:20:00Z">
              <w:r w:rsidRPr="000839FE">
                <w:rPr>
                  <w:rFonts w:cs="Arial"/>
                </w:rPr>
                <w:t>(e)</w:t>
              </w:r>
              <w:r w:rsidRPr="000839FE">
                <w:rPr>
                  <w:rFonts w:cs="Arial"/>
                </w:rPr>
                <w:tab/>
              </w:r>
            </w:ins>
            <w:ins w:id="290" w:author="Antony Johnson (ESO)" w:date="2023-08-30T20:53:00Z">
              <w:r w:rsidR="009B541B" w:rsidRPr="00ED7428">
                <w:rPr>
                  <w:rFonts w:cs="Arial"/>
                </w:rPr>
                <w:t xml:space="preserve">A </w:t>
              </w:r>
              <w:r w:rsidR="009B541B" w:rsidRPr="00ED7428">
                <w:rPr>
                  <w:rFonts w:cs="Arial"/>
                  <w:b/>
                </w:rPr>
                <w:t>Power Station</w:t>
              </w:r>
              <w:r w:rsidR="009B541B" w:rsidRPr="00ED7428">
                <w:rPr>
                  <w:rFonts w:cs="Arial"/>
                </w:rPr>
                <w:t xml:space="preserve"> where </w:t>
              </w:r>
              <w:r w:rsidR="009B541B" w:rsidRPr="00ED7428">
                <w:rPr>
                  <w:rFonts w:cs="Arial"/>
                  <w:b/>
                  <w:bCs/>
                </w:rPr>
                <w:t>Purchase Contracts</w:t>
              </w:r>
              <w:r w:rsidR="009B541B" w:rsidRPr="00ED7428">
                <w:rPr>
                  <w:rFonts w:cs="Arial"/>
                </w:rPr>
                <w:t xml:space="preserve"> for its </w:t>
              </w:r>
              <w:r w:rsidR="009B541B" w:rsidRPr="00ED7428">
                <w:rPr>
                  <w:rFonts w:cs="Arial"/>
                  <w:b/>
                </w:rPr>
                <w:t>Main Plant</w:t>
              </w:r>
              <w:r w:rsidR="009B541B" w:rsidRPr="00ED7428">
                <w:rPr>
                  <w:rFonts w:cs="Arial"/>
                </w:rPr>
                <w:t xml:space="preserve"> and </w:t>
              </w:r>
              <w:r w:rsidR="009B541B" w:rsidRPr="00ED7428">
                <w:rPr>
                  <w:rFonts w:cs="Arial"/>
                  <w:b/>
                </w:rPr>
                <w:t>Apparatus</w:t>
              </w:r>
              <w:r w:rsidR="009B541B" w:rsidRPr="00ED7428">
                <w:rPr>
                  <w:rFonts w:cs="Arial"/>
                </w:rPr>
                <w:t xml:space="preserve"> had been concluded on or after </w:t>
              </w:r>
            </w:ins>
            <w:ins w:id="291"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292" w:author="Antony Johnson (ESO)" w:date="2023-08-30T20:53:00Z">
              <w:r w:rsidR="009B541B" w:rsidRPr="00ED7428">
                <w:rPr>
                  <w:rFonts w:cs="Arial"/>
                </w:rPr>
                <w:t xml:space="preserve">and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and such </w:t>
              </w:r>
              <w:r w:rsidR="009B541B" w:rsidRPr="00ED7428">
                <w:rPr>
                  <w:rFonts w:cs="Arial"/>
                  <w:b/>
                </w:rPr>
                <w:t>Power Station</w:t>
              </w:r>
              <w:r w:rsidR="009B541B" w:rsidRPr="00ED7428">
                <w:rPr>
                  <w:rFonts w:cs="Arial"/>
                </w:rPr>
                <w:t xml:space="preserve"> has a </w:t>
              </w:r>
              <w:r w:rsidR="009B541B" w:rsidRPr="00ED7428">
                <w:rPr>
                  <w:rFonts w:cs="Arial"/>
                  <w:b/>
                </w:rPr>
                <w:t>Registered Capacity</w:t>
              </w:r>
              <w:r w:rsidR="009B541B" w:rsidRPr="00ED7428">
                <w:rPr>
                  <w:rFonts w:cs="Arial"/>
                </w:rPr>
                <w:t xml:space="preserve"> of </w:t>
              </w:r>
              <w:r w:rsidR="009B541B">
                <w:rPr>
                  <w:rFonts w:cs="Arial"/>
                </w:rPr>
                <w:t xml:space="preserve">less </w:t>
              </w:r>
            </w:ins>
            <w:ins w:id="293" w:author="Antony Johnson (ESO)" w:date="2023-08-30T20:54:00Z">
              <w:r w:rsidR="009B541B">
                <w:rPr>
                  <w:rFonts w:cs="Arial"/>
                </w:rPr>
                <w:t xml:space="preserve">than </w:t>
              </w:r>
            </w:ins>
            <w:ins w:id="294" w:author="Antony Johnson (ESO)" w:date="2023-08-30T20:53:00Z">
              <w:r w:rsidR="009B541B" w:rsidRPr="00ED7428">
                <w:rPr>
                  <w:rFonts w:cs="Arial"/>
                </w:rPr>
                <w:t xml:space="preserve">10MW, or a, </w:t>
              </w:r>
              <w:r w:rsidR="009B541B" w:rsidRPr="00ED7428">
                <w:rPr>
                  <w:rFonts w:cs="Arial"/>
                  <w:b/>
                </w:rPr>
                <w:t>Power Station</w:t>
              </w:r>
              <w:r w:rsidR="009B541B" w:rsidRPr="00ED7428">
                <w:rPr>
                  <w:rFonts w:cs="Arial"/>
                </w:rPr>
                <w:t xml:space="preserve">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w:t>
              </w:r>
              <w:r w:rsidR="009B541B">
                <w:rPr>
                  <w:rFonts w:cs="Arial"/>
                </w:rPr>
                <w:t xml:space="preserve">and </w:t>
              </w:r>
              <w:r w:rsidR="009B541B" w:rsidRPr="00ED7428">
                <w:rPr>
                  <w:rFonts w:cs="Arial"/>
                </w:rPr>
                <w:t xml:space="preserve">where </w:t>
              </w:r>
              <w:r w:rsidR="009B541B" w:rsidRPr="00ED7428">
                <w:rPr>
                  <w:rFonts w:cs="Arial"/>
                  <w:b/>
                  <w:bCs/>
                </w:rPr>
                <w:t>Purchase Contracts</w:t>
              </w:r>
              <w:r w:rsidR="009B541B" w:rsidRPr="00ED7428">
                <w:rPr>
                  <w:rFonts w:cs="Arial"/>
                </w:rPr>
                <w:t xml:space="preserve"> relating to a </w:t>
              </w:r>
              <w:r w:rsidR="009B541B" w:rsidRPr="00ED7428">
                <w:rPr>
                  <w:rFonts w:cs="Arial"/>
                  <w:b/>
                </w:rPr>
                <w:t xml:space="preserve">Substantial Modification </w:t>
              </w:r>
              <w:r w:rsidR="009B541B" w:rsidRPr="00ED7428">
                <w:rPr>
                  <w:rFonts w:cs="Arial"/>
                  <w:bCs/>
                </w:rPr>
                <w:t>in respect of its</w:t>
              </w:r>
              <w:r w:rsidR="009B541B" w:rsidRPr="00ED7428">
                <w:rPr>
                  <w:rFonts w:cs="Arial"/>
                  <w:b/>
                </w:rPr>
                <w:t xml:space="preserve"> Main Plant </w:t>
              </w:r>
              <w:r w:rsidR="009B541B" w:rsidRPr="00ED7428">
                <w:rPr>
                  <w:rFonts w:cs="Arial"/>
                  <w:bCs/>
                </w:rPr>
                <w:t>and</w:t>
              </w:r>
              <w:r w:rsidR="009B541B" w:rsidRPr="00ED7428">
                <w:rPr>
                  <w:rFonts w:cs="Arial"/>
                  <w:b/>
                </w:rPr>
                <w:t xml:space="preserve"> Apparatus</w:t>
              </w:r>
              <w:r w:rsidR="009B541B" w:rsidRPr="00ED7428">
                <w:rPr>
                  <w:rFonts w:cs="Arial"/>
                </w:rPr>
                <w:t xml:space="preserve"> had been concluded on or after </w:t>
              </w:r>
            </w:ins>
            <w:ins w:id="295"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296" w:author="Antony Johnson (ESO)" w:date="2023-08-30T20:53:00Z">
              <w:r w:rsidR="009B541B" w:rsidRPr="00ED7428">
                <w:rPr>
                  <w:rFonts w:cs="Arial"/>
                </w:rPr>
                <w:t xml:space="preserve">and such </w:t>
              </w:r>
              <w:r w:rsidR="009B541B" w:rsidRPr="00ED7428">
                <w:rPr>
                  <w:rFonts w:cs="Arial"/>
                  <w:b/>
                  <w:bCs/>
                </w:rPr>
                <w:t>Power Station</w:t>
              </w:r>
              <w:r w:rsidR="009B541B" w:rsidRPr="00ED7428">
                <w:rPr>
                  <w:rFonts w:cs="Arial"/>
                </w:rPr>
                <w:t xml:space="preserve"> has a </w:t>
              </w:r>
              <w:r w:rsidR="009B541B" w:rsidRPr="00ED7428">
                <w:rPr>
                  <w:rFonts w:cs="Arial"/>
                  <w:b/>
                  <w:bCs/>
                </w:rPr>
                <w:t>Registered Capacity</w:t>
              </w:r>
              <w:r w:rsidR="009B541B" w:rsidRPr="00ED7428">
                <w:rPr>
                  <w:rFonts w:cs="Arial"/>
                </w:rPr>
                <w:t xml:space="preserve"> of </w:t>
              </w:r>
            </w:ins>
            <w:ins w:id="297" w:author="Antony Johnson (ESO)" w:date="2023-08-30T20:54:00Z">
              <w:r w:rsidR="009B541B">
                <w:rPr>
                  <w:rFonts w:cs="Arial"/>
                </w:rPr>
                <w:t xml:space="preserve">less than </w:t>
              </w:r>
            </w:ins>
            <w:ins w:id="298" w:author="Antony Johnson (ESO)" w:date="2023-08-30T20:53:00Z">
              <w:r w:rsidR="009B541B" w:rsidRPr="00ED7428">
                <w:rPr>
                  <w:rFonts w:cs="Arial"/>
                </w:rPr>
                <w:t>10MW</w:t>
              </w:r>
            </w:ins>
            <w:ins w:id="299" w:author="Antony Johnson (ESO)" w:date="2023-06-26T11:20:00Z">
              <w:r w:rsidRPr="000839FE">
                <w:rPr>
                  <w:rFonts w:cs="Arial"/>
                </w:rPr>
                <w:t>;</w:t>
              </w:r>
            </w:ins>
          </w:p>
          <w:p w14:paraId="01887DFD" w14:textId="77777777" w:rsidR="00797A81" w:rsidRPr="000839FE" w:rsidRDefault="00797A81" w:rsidP="00797A81">
            <w:pPr>
              <w:spacing w:before="120" w:after="120" w:line="264" w:lineRule="auto"/>
              <w:ind w:left="567" w:hanging="567"/>
              <w:jc w:val="both"/>
              <w:rPr>
                <w:ins w:id="300" w:author="Antony Johnson (ESO)" w:date="2023-06-26T11:20:00Z"/>
                <w:rFonts w:cs="Arial"/>
              </w:rPr>
            </w:pPr>
            <w:ins w:id="301" w:author="Antony Johnson (ESO)" w:date="2023-06-26T11:20:00Z">
              <w:r w:rsidRPr="000839FE">
                <w:rPr>
                  <w:rFonts w:cs="Arial"/>
                </w:rPr>
                <w:t>or,</w:t>
              </w:r>
            </w:ins>
          </w:p>
          <w:p w14:paraId="6C5605DC" w14:textId="658F46BC" w:rsidR="00797A81" w:rsidRPr="000839FE" w:rsidRDefault="00797A81" w:rsidP="00797A81">
            <w:pPr>
              <w:spacing w:before="120" w:after="120" w:line="264" w:lineRule="auto"/>
              <w:ind w:left="567" w:hanging="567"/>
              <w:jc w:val="both"/>
              <w:rPr>
                <w:ins w:id="302" w:author="Antony Johnson (ESO)" w:date="2023-06-26T11:20:00Z"/>
                <w:rFonts w:cs="Arial"/>
              </w:rPr>
            </w:pPr>
            <w:ins w:id="303" w:author="Antony Johnson (ESO)" w:date="2023-06-26T11:20:00Z">
              <w:r w:rsidRPr="000839FE">
                <w:rPr>
                  <w:rFonts w:cs="Arial"/>
                </w:rPr>
                <w:t>(f)</w:t>
              </w:r>
              <w:r w:rsidRPr="000839FE">
                <w:rPr>
                  <w:rFonts w:cs="Arial"/>
                </w:rPr>
                <w:tab/>
              </w:r>
            </w:ins>
            <w:ins w:id="304" w:author="Antony Johnson (ESO)" w:date="2023-08-30T20:55:00Z">
              <w:r w:rsidR="00E742DE" w:rsidRPr="00882AF1">
                <w:rPr>
                  <w:rFonts w:cs="Arial"/>
                </w:rPr>
                <w:t xml:space="preserve">A </w:t>
              </w:r>
              <w:r w:rsidR="00E742DE" w:rsidRPr="00882AF1">
                <w:rPr>
                  <w:rFonts w:cs="Arial"/>
                  <w:b/>
                </w:rPr>
                <w:t>Power Station</w:t>
              </w:r>
              <w:r w:rsidR="00E742DE" w:rsidRPr="00882AF1">
                <w:rPr>
                  <w:rFonts w:cs="Arial"/>
                </w:rPr>
                <w:t xml:space="preserve"> where </w:t>
              </w:r>
              <w:r w:rsidR="00E742DE" w:rsidRPr="00882AF1">
                <w:rPr>
                  <w:rFonts w:cs="Arial"/>
                  <w:b/>
                  <w:bCs/>
                </w:rPr>
                <w:t>Purchase Contracts</w:t>
              </w:r>
              <w:r w:rsidR="00E742DE" w:rsidRPr="00882AF1">
                <w:rPr>
                  <w:rFonts w:cs="Arial"/>
                </w:rPr>
                <w:t xml:space="preserve"> for its </w:t>
              </w:r>
              <w:r w:rsidR="00E742DE" w:rsidRPr="00882AF1">
                <w:rPr>
                  <w:rFonts w:cs="Arial"/>
                  <w:b/>
                </w:rPr>
                <w:t>Main Plant</w:t>
              </w:r>
              <w:r w:rsidR="00E742DE" w:rsidRPr="00882AF1">
                <w:rPr>
                  <w:rFonts w:cs="Arial"/>
                </w:rPr>
                <w:t xml:space="preserve"> and </w:t>
              </w:r>
              <w:r w:rsidR="00E742DE" w:rsidRPr="00882AF1">
                <w:rPr>
                  <w:rFonts w:cs="Arial"/>
                  <w:b/>
                </w:rPr>
                <w:t>Apparatus</w:t>
              </w:r>
              <w:r w:rsidR="00E742DE" w:rsidRPr="00882AF1">
                <w:rPr>
                  <w:rFonts w:cs="Arial"/>
                </w:rPr>
                <w:t xml:space="preserve"> had been concluded on or after </w:t>
              </w:r>
            </w:ins>
            <w:ins w:id="305"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306" w:author="Antony Johnson (ESO)" w:date="2023-08-30T20:55:00Z">
              <w:r w:rsidR="00E742DE" w:rsidRPr="00882AF1">
                <w:rPr>
                  <w:rFonts w:cs="Arial"/>
                </w:rPr>
                <w:t xml:space="preserve">and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such </w:t>
              </w:r>
              <w:r w:rsidR="00E742DE" w:rsidRPr="00882AF1">
                <w:rPr>
                  <w:rFonts w:cs="Arial"/>
                  <w:b/>
                </w:rPr>
                <w:t>Power Station</w:t>
              </w:r>
              <w:r w:rsidR="00E742DE" w:rsidRPr="00882AF1">
                <w:rPr>
                  <w:rFonts w:cs="Arial"/>
                </w:rPr>
                <w:t xml:space="preserve"> has a </w:t>
              </w:r>
              <w:r w:rsidR="00E742DE" w:rsidRPr="00882AF1">
                <w:rPr>
                  <w:rFonts w:cs="Arial"/>
                  <w:b/>
                </w:rPr>
                <w:t>Registered Capacity</w:t>
              </w:r>
              <w:r w:rsidR="00E742DE" w:rsidRPr="00882AF1">
                <w:rPr>
                  <w:rFonts w:cs="Arial"/>
                </w:rPr>
                <w:t xml:space="preserve"> of </w:t>
              </w:r>
              <w:r w:rsidR="00E742DE">
                <w:rPr>
                  <w:rFonts w:cs="Arial"/>
                </w:rPr>
                <w:t xml:space="preserve">less than </w:t>
              </w:r>
              <w:r w:rsidR="00E742DE" w:rsidRPr="00882AF1">
                <w:rPr>
                  <w:rFonts w:cs="Arial"/>
                </w:rPr>
                <w:t xml:space="preserve">10MW, or a </w:t>
              </w:r>
              <w:r w:rsidR="00E742DE" w:rsidRPr="00882AF1">
                <w:rPr>
                  <w:rFonts w:cs="Arial"/>
                  <w:b/>
                </w:rPr>
                <w:t>Power Station</w:t>
              </w:r>
              <w:r w:rsidR="00E742DE" w:rsidRPr="00882AF1">
                <w:rPr>
                  <w:rFonts w:cs="Arial"/>
                </w:rPr>
                <w:t xml:space="preserve">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where </w:t>
              </w:r>
              <w:r w:rsidR="00E742DE" w:rsidRPr="00882AF1">
                <w:rPr>
                  <w:rFonts w:cs="Arial"/>
                  <w:b/>
                  <w:bCs/>
                </w:rPr>
                <w:t>Purchase Contracts</w:t>
              </w:r>
              <w:r w:rsidR="00E742DE" w:rsidRPr="00882AF1">
                <w:rPr>
                  <w:rFonts w:cs="Arial"/>
                </w:rPr>
                <w:t xml:space="preserve"> relating to a </w:t>
              </w:r>
              <w:r w:rsidR="00E742DE" w:rsidRPr="00882AF1">
                <w:rPr>
                  <w:rFonts w:cs="Arial"/>
                  <w:b/>
                </w:rPr>
                <w:t xml:space="preserve">Substantial Modification </w:t>
              </w:r>
              <w:r w:rsidR="00E742DE" w:rsidRPr="00882AF1">
                <w:rPr>
                  <w:rFonts w:cs="Arial"/>
                  <w:bCs/>
                </w:rPr>
                <w:t>in respect of its</w:t>
              </w:r>
              <w:r w:rsidR="00E742DE" w:rsidRPr="00882AF1">
                <w:rPr>
                  <w:rFonts w:cs="Arial"/>
                  <w:b/>
                </w:rPr>
                <w:t xml:space="preserve"> Main Plant </w:t>
              </w:r>
              <w:r w:rsidR="00E742DE" w:rsidRPr="00882AF1">
                <w:rPr>
                  <w:rFonts w:cs="Arial"/>
                  <w:bCs/>
                </w:rPr>
                <w:t>and</w:t>
              </w:r>
              <w:r w:rsidR="00E742DE" w:rsidRPr="00882AF1">
                <w:rPr>
                  <w:rFonts w:cs="Arial"/>
                  <w:b/>
                </w:rPr>
                <w:t xml:space="preserve"> Apparatus</w:t>
              </w:r>
              <w:r w:rsidR="00E742DE" w:rsidRPr="00882AF1">
                <w:rPr>
                  <w:rFonts w:cs="Arial"/>
                </w:rPr>
                <w:t xml:space="preserve"> had been concluded on or after </w:t>
              </w:r>
            </w:ins>
            <w:ins w:id="307" w:author="Antony Johnson (ESO)" w:date="2023-10-16T11:22:00Z">
              <w:r w:rsidR="00B86132">
                <w:rPr>
                  <w:rFonts w:cs="Arial"/>
                </w:rPr>
                <w:t>1</w:t>
              </w:r>
              <w:r w:rsidR="00B86132" w:rsidRPr="00AE25B5">
                <w:rPr>
                  <w:rFonts w:cs="Arial"/>
                  <w:vertAlign w:val="superscript"/>
                </w:rPr>
                <w:t>st</w:t>
              </w:r>
              <w:r w:rsidR="00B86132">
                <w:rPr>
                  <w:rFonts w:cs="Arial"/>
                </w:rPr>
                <w:t xml:space="preserve"> June 2027 </w:t>
              </w:r>
            </w:ins>
            <w:ins w:id="308" w:author="Antony Johnson (ESO)" w:date="2023-08-30T20:55:00Z">
              <w:r w:rsidR="00E742DE" w:rsidRPr="00882AF1">
                <w:rPr>
                  <w:rFonts w:cs="Arial"/>
                </w:rPr>
                <w:t xml:space="preserve">and such </w:t>
              </w:r>
              <w:r w:rsidR="00E742DE" w:rsidRPr="00882AF1">
                <w:rPr>
                  <w:rFonts w:cs="Arial"/>
                  <w:b/>
                  <w:bCs/>
                </w:rPr>
                <w:t>Power Station</w:t>
              </w:r>
              <w:r w:rsidR="00E742DE" w:rsidRPr="00882AF1">
                <w:rPr>
                  <w:rFonts w:cs="Arial"/>
                </w:rPr>
                <w:t xml:space="preserve"> has a </w:t>
              </w:r>
              <w:r w:rsidR="00E742DE" w:rsidRPr="00882AF1">
                <w:rPr>
                  <w:rFonts w:cs="Arial"/>
                  <w:b/>
                  <w:bCs/>
                </w:rPr>
                <w:t>Registered Capacity</w:t>
              </w:r>
              <w:r w:rsidR="00E742DE" w:rsidRPr="00882AF1">
                <w:rPr>
                  <w:rFonts w:cs="Arial"/>
                </w:rPr>
                <w:t xml:space="preserve"> of </w:t>
              </w:r>
              <w:r w:rsidR="00D977F2">
                <w:rPr>
                  <w:rFonts w:cs="Arial"/>
                </w:rPr>
                <w:t xml:space="preserve">less than </w:t>
              </w:r>
              <w:r w:rsidR="00E742DE" w:rsidRPr="00882AF1">
                <w:rPr>
                  <w:rFonts w:cs="Arial"/>
                </w:rPr>
                <w:t>10MW</w:t>
              </w:r>
            </w:ins>
            <w:ins w:id="309" w:author="Antony Johnson (ESO)" w:date="2023-06-26T11:20:00Z">
              <w:r w:rsidRPr="000839FE">
                <w:rPr>
                  <w:rFonts w:cs="Arial"/>
                </w:rPr>
                <w:t>.</w:t>
              </w:r>
            </w:ins>
          </w:p>
          <w:p w14:paraId="53745440" w14:textId="77777777" w:rsidR="00797A81" w:rsidRPr="000839FE" w:rsidRDefault="00797A81" w:rsidP="00797A81">
            <w:pPr>
              <w:spacing w:before="120" w:after="120" w:line="264" w:lineRule="auto"/>
              <w:jc w:val="both"/>
              <w:rPr>
                <w:rFonts w:cs="Arial"/>
              </w:rPr>
            </w:pPr>
            <w:r w:rsidRPr="000839FE">
              <w:rPr>
                <w:rFonts w:cs="Arial"/>
              </w:rPr>
              <w:t xml:space="preserve">For the avoidance of doubt, a </w:t>
            </w:r>
            <w:r w:rsidRPr="000839FE">
              <w:rPr>
                <w:rFonts w:cs="Arial"/>
                <w:b/>
                <w:bCs/>
              </w:rPr>
              <w:t>Small Power Station</w:t>
            </w:r>
            <w:r w:rsidRPr="000839FE">
              <w:rPr>
                <w:rFonts w:cs="Arial"/>
              </w:rPr>
              <w:t xml:space="preserve"> could comprise of </w:t>
            </w:r>
            <w:r w:rsidRPr="000839FE">
              <w:rPr>
                <w:rFonts w:cs="Arial"/>
                <w:b/>
                <w:bCs/>
              </w:rPr>
              <w:t>Type A</w:t>
            </w:r>
            <w:r w:rsidRPr="000839FE">
              <w:rPr>
                <w:rFonts w:cs="Arial"/>
              </w:rPr>
              <w:t xml:space="preserve">, </w:t>
            </w:r>
            <w:r w:rsidRPr="000839FE">
              <w:rPr>
                <w:rFonts w:cs="Arial"/>
                <w:b/>
                <w:bCs/>
              </w:rPr>
              <w:t>Type B</w:t>
            </w:r>
            <w:r w:rsidRPr="000839FE">
              <w:rPr>
                <w:rFonts w:cs="Arial"/>
              </w:rPr>
              <w:t xml:space="preserve">, </w:t>
            </w:r>
            <w:r w:rsidRPr="000839FE">
              <w:rPr>
                <w:rFonts w:cs="Arial"/>
                <w:b/>
                <w:bCs/>
              </w:rPr>
              <w:t>Type C</w:t>
            </w:r>
            <w:r w:rsidRPr="000839FE">
              <w:rPr>
                <w:rFonts w:cs="Arial"/>
              </w:rPr>
              <w:t xml:space="preserve"> or </w:t>
            </w:r>
            <w:r w:rsidRPr="000839FE">
              <w:rPr>
                <w:rFonts w:cs="Arial"/>
                <w:b/>
                <w:bCs/>
              </w:rPr>
              <w:t>Type D Power Generating Modules</w:t>
            </w:r>
            <w:r w:rsidRPr="000839FE">
              <w:rPr>
                <w:rFonts w:cs="Arial"/>
              </w:rPr>
              <w:t>.</w:t>
            </w:r>
          </w:p>
        </w:tc>
      </w:tr>
    </w:tbl>
    <w:p w14:paraId="1B8DD16C" w14:textId="77777777" w:rsidR="000565E7" w:rsidRDefault="000565E7" w:rsidP="000565E7">
      <w:pPr>
        <w:widowControl/>
        <w:rPr>
          <w:rFonts w:cs="Arial"/>
          <w:b/>
        </w:rPr>
      </w:pPr>
    </w:p>
    <w:p w14:paraId="1329BA91" w14:textId="09CAC531" w:rsidR="00DC193C" w:rsidRDefault="00DC193C" w:rsidP="00DC193C">
      <w:pPr>
        <w:widowControl/>
        <w:rPr>
          <w:rFonts w:cs="Arial"/>
          <w:b/>
          <w:i/>
          <w:iCs/>
        </w:rPr>
      </w:pPr>
      <w:r>
        <w:rPr>
          <w:rFonts w:cs="Arial"/>
          <w:b/>
          <w:i/>
          <w:iCs/>
        </w:rPr>
        <w:t>Extracts from the Planning Code</w:t>
      </w:r>
    </w:p>
    <w:p w14:paraId="42E701F3" w14:textId="77777777" w:rsidR="00DC193C" w:rsidRDefault="00DC193C" w:rsidP="00DC193C">
      <w:pPr>
        <w:widowControl/>
        <w:rPr>
          <w:rFonts w:cs="Arial"/>
          <w:b/>
          <w:i/>
          <w:iCs/>
        </w:rPr>
      </w:pPr>
    </w:p>
    <w:p w14:paraId="3342A6BD" w14:textId="77777777" w:rsidR="00DC193C" w:rsidRDefault="00DC193C" w:rsidP="00DC193C">
      <w:pPr>
        <w:widowControl/>
        <w:rPr>
          <w:ins w:id="310" w:author="Antony Johnson" w:date="2022-10-13T14:50:00Z"/>
          <w:rFonts w:cs="Arial"/>
          <w:b/>
          <w:i/>
          <w:iCs/>
        </w:rPr>
      </w:pPr>
      <w:r>
        <w:rPr>
          <w:rFonts w:cs="Arial"/>
          <w:b/>
          <w:i/>
          <w:iCs/>
        </w:rPr>
        <w:t>………………………….</w:t>
      </w:r>
    </w:p>
    <w:p w14:paraId="4F343534" w14:textId="111CE6C1" w:rsidR="00D61215" w:rsidRDefault="00D61215" w:rsidP="00070786">
      <w:pPr>
        <w:widowControl/>
        <w:rPr>
          <w:ins w:id="311" w:author="Antony Johnson (ESO)" w:date="2023-06-26T14:53:00Z"/>
          <w:rFonts w:cs="Arial"/>
          <w:b/>
        </w:rPr>
      </w:pPr>
    </w:p>
    <w:p w14:paraId="29424433" w14:textId="77777777" w:rsidR="00600FDF" w:rsidRPr="00B35A41" w:rsidRDefault="00600FDF" w:rsidP="00600FDF">
      <w:pPr>
        <w:pStyle w:val="Level1Text"/>
        <w:rPr>
          <w:rFonts w:cs="Arial"/>
          <w:color w:val="000000" w:themeColor="text1"/>
          <w:u w:val="single"/>
        </w:rPr>
      </w:pPr>
      <w:r w:rsidRPr="00B35A41">
        <w:rPr>
          <w:rFonts w:cs="Arial"/>
          <w:color w:val="000000" w:themeColor="text1"/>
        </w:rPr>
        <w:t>PC.A.1.2</w:t>
      </w:r>
      <w:r w:rsidRPr="00B35A41">
        <w:rPr>
          <w:rFonts w:cs="Arial"/>
          <w:color w:val="000000" w:themeColor="text1"/>
        </w:rPr>
        <w:tab/>
      </w:r>
      <w:r w:rsidRPr="00B35A41">
        <w:rPr>
          <w:rFonts w:cs="Arial"/>
          <w:color w:val="000000" w:themeColor="text1"/>
          <w:u w:val="single"/>
        </w:rPr>
        <w:t>Submissions by Users</w:t>
      </w:r>
    </w:p>
    <w:p w14:paraId="6E3F28B3" w14:textId="77777777" w:rsidR="00600FDF" w:rsidRPr="00B35A41" w:rsidRDefault="00600FDF" w:rsidP="00600FDF">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Planning data submissions by </w:t>
      </w:r>
      <w:r w:rsidRPr="00B35A41">
        <w:rPr>
          <w:rFonts w:cs="Arial"/>
          <w:b/>
          <w:color w:val="000000" w:themeColor="text1"/>
        </w:rPr>
        <w:t>Users</w:t>
      </w:r>
      <w:r w:rsidRPr="00B35A41">
        <w:rPr>
          <w:rFonts w:cs="Arial"/>
          <w:color w:val="000000" w:themeColor="text1"/>
        </w:rPr>
        <w:t xml:space="preserve"> shall be:</w:t>
      </w:r>
    </w:p>
    <w:p w14:paraId="08094282" w14:textId="77777777" w:rsidR="00600FDF" w:rsidRPr="00B35A41" w:rsidRDefault="00600FDF" w:rsidP="00600FDF">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with respect to each of the seven succeeding </w:t>
      </w:r>
      <w:r w:rsidRPr="00B35A41">
        <w:rPr>
          <w:rFonts w:cs="Arial"/>
          <w:b/>
          <w:color w:val="000000" w:themeColor="text1"/>
        </w:rPr>
        <w:t>Financial Years</w:t>
      </w:r>
      <w:r w:rsidRPr="00B35A41">
        <w:rPr>
          <w:rFonts w:cs="Arial"/>
          <w:color w:val="000000" w:themeColor="text1"/>
        </w:rPr>
        <w:t xml:space="preserve"> (other than in the case of </w:t>
      </w:r>
      <w:r w:rsidRPr="00B35A41">
        <w:rPr>
          <w:rFonts w:cs="Arial"/>
          <w:b/>
          <w:color w:val="000000" w:themeColor="text1"/>
        </w:rPr>
        <w:t>Registered Data</w:t>
      </w:r>
      <w:r w:rsidRPr="00B35A41">
        <w:rPr>
          <w:rFonts w:cs="Arial"/>
          <w:color w:val="000000" w:themeColor="text1"/>
        </w:rPr>
        <w:t xml:space="preserve"> which will reflect the current position and data relating to </w:t>
      </w:r>
      <w:r w:rsidRPr="00B35A41">
        <w:rPr>
          <w:rFonts w:cs="Arial"/>
          <w:b/>
          <w:color w:val="000000" w:themeColor="text1"/>
        </w:rPr>
        <w:t>Demand</w:t>
      </w:r>
      <w:r w:rsidRPr="00B35A41">
        <w:rPr>
          <w:rFonts w:cs="Arial"/>
          <w:color w:val="000000" w:themeColor="text1"/>
        </w:rPr>
        <w:t xml:space="preserve"> forecasts which relates also to the current year</w:t>
      </w:r>
      <w:proofErr w:type="gramStart"/>
      <w:r w:rsidRPr="00B35A41">
        <w:rPr>
          <w:rFonts w:cs="Arial"/>
          <w:color w:val="000000" w:themeColor="text1"/>
        </w:rPr>
        <w:t>);</w:t>
      </w:r>
      <w:proofErr w:type="gramEnd"/>
    </w:p>
    <w:p w14:paraId="664922DB" w14:textId="5EDA852A"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in connection with a </w:t>
      </w:r>
      <w:r w:rsidRPr="00B35A41">
        <w:rPr>
          <w:rFonts w:cs="Arial"/>
          <w:b/>
          <w:color w:val="000000" w:themeColor="text1"/>
        </w:rPr>
        <w:t>CUSC Contract</w:t>
      </w:r>
      <w:r w:rsidRPr="00B35A41">
        <w:rPr>
          <w:rFonts w:cs="Arial"/>
          <w:color w:val="000000" w:themeColor="text1"/>
        </w:rPr>
        <w:t xml:space="preserve"> (PC.4.1, PC.4.4 and PC.4.5 refer</w:t>
      </w:r>
      <w:proofErr w:type="gramStart"/>
      <w:r w:rsidRPr="00B35A41">
        <w:rPr>
          <w:rFonts w:cs="Arial"/>
          <w:color w:val="000000" w:themeColor="text1"/>
        </w:rPr>
        <w:t>);</w:t>
      </w:r>
      <w:proofErr w:type="gramEnd"/>
      <w:r w:rsidRPr="00B35A41">
        <w:rPr>
          <w:rFonts w:cs="Arial"/>
          <w:color w:val="000000" w:themeColor="text1"/>
        </w:rPr>
        <w:t xml:space="preserve"> </w:t>
      </w:r>
    </w:p>
    <w:p w14:paraId="1ECB1D27" w14:textId="3F24E266" w:rsidR="00600FDF" w:rsidRPr="00B35A41" w:rsidRDefault="00600FDF" w:rsidP="009A66C7">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on a routine annual basis in calendar week 24 of each year to maintain an up-to-date data bank (although </w:t>
      </w:r>
      <w:r w:rsidRPr="00B35A41">
        <w:rPr>
          <w:rFonts w:cs="Arial"/>
          <w:b/>
          <w:color w:val="000000" w:themeColor="text1"/>
        </w:rPr>
        <w:t>Network Operators</w:t>
      </w:r>
      <w:r w:rsidRPr="00B35A41">
        <w:rPr>
          <w:rFonts w:cs="Arial"/>
          <w:color w:val="000000" w:themeColor="text1"/>
        </w:rPr>
        <w:t xml:space="preserve"> may delay the submission of data (other than that to be submitted pursuant to PC.3.2(c) and PC.3.2(d)) until calendar week 28).  In </w:t>
      </w:r>
      <w:proofErr w:type="gramStart"/>
      <w:r w:rsidRPr="00B35A41">
        <w:rPr>
          <w:rFonts w:cs="Arial"/>
          <w:color w:val="000000" w:themeColor="text1"/>
        </w:rPr>
        <w:t>addition</w:t>
      </w:r>
      <w:proofErr w:type="gramEnd"/>
      <w:r w:rsidRPr="00B35A41">
        <w:rPr>
          <w:rFonts w:cs="Arial"/>
          <w:color w:val="000000" w:themeColor="text1"/>
        </w:rPr>
        <w:t xml:space="preserve"> the structural data in DRC Schedule 5 Tables 5(a), 5(b), 5(d), 5(e)</w:t>
      </w:r>
      <w:del w:id="312" w:author="Antony Johnson (ESO)" w:date="2023-06-26T17:37:00Z">
        <w:r w:rsidRPr="00B35A41" w:rsidDel="00600FDF">
          <w:rPr>
            <w:rFonts w:cs="Arial"/>
            <w:color w:val="000000" w:themeColor="text1"/>
          </w:rPr>
          <w:delText xml:space="preserve"> </w:delText>
        </w:r>
      </w:del>
      <w:r w:rsidRPr="00B35A41">
        <w:rPr>
          <w:rFonts w:cs="Arial"/>
          <w:color w:val="000000" w:themeColor="text1"/>
        </w:rPr>
        <w:t xml:space="preserve">, 5(f) and DRC Schedule 13 (Lumped system susceptance (PC.A.2.3) only) provided by </w:t>
      </w:r>
      <w:r w:rsidRPr="00B35A41">
        <w:rPr>
          <w:rFonts w:cs="Arial"/>
          <w:b/>
          <w:color w:val="000000" w:themeColor="text1"/>
        </w:rPr>
        <w:t>Network Operators</w:t>
      </w:r>
      <w:r w:rsidRPr="00B35A41">
        <w:rPr>
          <w:rFonts w:cs="Arial"/>
          <w:color w:val="000000" w:themeColor="text1"/>
        </w:rPr>
        <w:t xml:space="preserve"> by calendar week 28 shall be updated by calendar week 50 of each year (again which may be delayed as </w:t>
      </w:r>
      <w:r w:rsidRPr="00B35A41">
        <w:rPr>
          <w:rFonts w:cs="Arial"/>
          <w:color w:val="000000" w:themeColor="text1"/>
        </w:rPr>
        <w:lastRenderedPageBreak/>
        <w:t xml:space="preserve">above until week 2 of the following calendar year). Where from the date of one annual (or in the case of Schedule 5 or Schedule 13 the calendar week 50) submission to another there is no change in the data (or in some of the data) to be submitted, instead of re-submitting the data, a </w:t>
      </w:r>
      <w:r w:rsidRPr="00B35A41">
        <w:rPr>
          <w:rFonts w:cs="Arial"/>
          <w:b/>
          <w:color w:val="000000" w:themeColor="text1"/>
        </w:rPr>
        <w:t>User</w:t>
      </w:r>
      <w:r w:rsidRPr="00B35A41">
        <w:rPr>
          <w:rFonts w:cs="Arial"/>
          <w:color w:val="000000" w:themeColor="text1"/>
        </w:rPr>
        <w:t xml:space="preserve"> may submit a written statement that there has been no change from the data (or some of the data) submitted the previous time; and</w:t>
      </w:r>
    </w:p>
    <w:p w14:paraId="712A22BA" w14:textId="77777777" w:rsidR="00600FDF" w:rsidRPr="00B35A41" w:rsidRDefault="00600FDF" w:rsidP="00600FDF">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provided by </w:t>
      </w:r>
      <w:r w:rsidRPr="00B35A41">
        <w:rPr>
          <w:rFonts w:cs="Arial"/>
          <w:b/>
          <w:color w:val="000000" w:themeColor="text1"/>
        </w:rPr>
        <w:t>Network Operators</w:t>
      </w:r>
      <w:r w:rsidRPr="00B35A41">
        <w:rPr>
          <w:rFonts w:cs="Arial"/>
          <w:color w:val="000000" w:themeColor="text1"/>
        </w:rPr>
        <w:t xml:space="preserve"> in connection with </w:t>
      </w:r>
      <w:r w:rsidRPr="00B35A41">
        <w:rPr>
          <w:rFonts w:cs="Arial"/>
          <w:b/>
          <w:color w:val="000000" w:themeColor="text1"/>
        </w:rPr>
        <w:t xml:space="preserve">Embedded Development </w:t>
      </w:r>
      <w:r w:rsidRPr="00B35A41">
        <w:rPr>
          <w:rFonts w:cs="Arial"/>
          <w:color w:val="000000" w:themeColor="text1"/>
        </w:rPr>
        <w:t>(PC.4.4 refers).</w:t>
      </w:r>
    </w:p>
    <w:p w14:paraId="7883374C" w14:textId="216153F4" w:rsidR="00600FDF" w:rsidRPr="00B35A41" w:rsidRDefault="00600FDF" w:rsidP="00600FDF">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Where there is any change (or anticipated change) in </w:t>
      </w:r>
      <w:r w:rsidRPr="00B35A41">
        <w:rPr>
          <w:rFonts w:cs="Arial"/>
          <w:b/>
          <w:color w:val="000000" w:themeColor="text1"/>
        </w:rPr>
        <w:t>Committed Project Planning Data</w:t>
      </w:r>
      <w:r w:rsidRPr="00B35A41">
        <w:rPr>
          <w:rFonts w:cs="Arial"/>
          <w:color w:val="000000" w:themeColor="text1"/>
        </w:rPr>
        <w:t xml:space="preserve"> or a significant change in </w:t>
      </w:r>
      <w:r w:rsidRPr="00B35A41">
        <w:rPr>
          <w:rFonts w:cs="Arial"/>
          <w:b/>
          <w:color w:val="000000" w:themeColor="text1"/>
        </w:rPr>
        <w:t>Connected Planning Data</w:t>
      </w:r>
      <w:r w:rsidRPr="00B35A41">
        <w:rPr>
          <w:rFonts w:cs="Arial"/>
          <w:color w:val="000000" w:themeColor="text1"/>
        </w:rPr>
        <w:t xml:space="preserve"> in the category of </w:t>
      </w:r>
      <w:r w:rsidRPr="00B35A41">
        <w:rPr>
          <w:rFonts w:cs="Arial"/>
          <w:b/>
          <w:color w:val="000000" w:themeColor="text1"/>
        </w:rPr>
        <w:t>Forecast Data</w:t>
      </w:r>
      <w:r w:rsidRPr="00B35A41">
        <w:rPr>
          <w:rFonts w:cs="Arial"/>
          <w:color w:val="000000" w:themeColor="text1"/>
        </w:rPr>
        <w:t xml:space="preserve"> or any change (or anticipated change) in </w:t>
      </w:r>
      <w:r w:rsidRPr="00B35A41">
        <w:rPr>
          <w:rFonts w:cs="Arial"/>
          <w:b/>
          <w:color w:val="000000" w:themeColor="text1"/>
        </w:rPr>
        <w:t>Connected Planning Data</w:t>
      </w:r>
      <w:r w:rsidRPr="00B35A41">
        <w:rPr>
          <w:rFonts w:cs="Arial"/>
          <w:color w:val="000000" w:themeColor="text1"/>
        </w:rPr>
        <w:t xml:space="preserve"> in the categories of </w:t>
      </w:r>
      <w:r w:rsidRPr="00B35A41">
        <w:rPr>
          <w:rFonts w:cs="Arial"/>
          <w:b/>
          <w:color w:val="000000" w:themeColor="text1"/>
        </w:rPr>
        <w:t>Registered Data</w:t>
      </w:r>
      <w:r w:rsidRPr="00B35A41">
        <w:rPr>
          <w:rFonts w:cs="Arial"/>
          <w:color w:val="000000" w:themeColor="text1"/>
        </w:rPr>
        <w:t xml:space="preserve"> or </w:t>
      </w:r>
      <w:r w:rsidRPr="00B35A41">
        <w:rPr>
          <w:rFonts w:cs="Arial"/>
          <w:b/>
          <w:color w:val="000000" w:themeColor="text1"/>
        </w:rPr>
        <w:t>Estimated Registered Data</w:t>
      </w:r>
      <w:r w:rsidRPr="00B35A41">
        <w:rPr>
          <w:rFonts w:cs="Arial"/>
          <w:color w:val="000000" w:themeColor="text1"/>
        </w:rPr>
        <w:t xml:space="preserve"> supplied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notwithstanding that the change may subsequently be notified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as part of the routine annual update of data (or that the change may be a </w:t>
      </w:r>
      <w:r w:rsidRPr="00B35A41">
        <w:rPr>
          <w:rFonts w:cs="Arial"/>
          <w:b/>
          <w:color w:val="000000" w:themeColor="text1"/>
        </w:rPr>
        <w:t>Modification</w:t>
      </w:r>
      <w:r w:rsidRPr="00B35A41">
        <w:rPr>
          <w:rFonts w:cs="Arial"/>
          <w:color w:val="000000" w:themeColor="text1"/>
        </w:rPr>
        <w:t xml:space="preserve"> under the </w:t>
      </w:r>
      <w:r w:rsidRPr="00B35A41">
        <w:rPr>
          <w:rFonts w:cs="Arial"/>
          <w:b/>
          <w:color w:val="000000" w:themeColor="text1"/>
        </w:rPr>
        <w:t>CUSC</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shall, subject to PC.A.3.2.3 and PC.A.3.2.4, notify </w:t>
      </w:r>
      <w:r w:rsidRPr="00B35A41">
        <w:rPr>
          <w:rFonts w:cs="Arial"/>
          <w:b/>
          <w:color w:val="000000" w:themeColor="text1"/>
        </w:rPr>
        <w:t>The Company</w:t>
      </w:r>
      <w:r w:rsidRPr="00B35A41">
        <w:rPr>
          <w:rFonts w:cs="Arial"/>
          <w:color w:val="000000" w:themeColor="text1"/>
        </w:rPr>
        <w:t xml:space="preserve"> in </w:t>
      </w:r>
      <w:commentRangeStart w:id="313"/>
      <w:commentRangeStart w:id="314"/>
      <w:r w:rsidRPr="00B35A41">
        <w:rPr>
          <w:rFonts w:cs="Arial"/>
          <w:color w:val="000000" w:themeColor="text1"/>
        </w:rPr>
        <w:t xml:space="preserve">writing </w:t>
      </w:r>
      <w:commentRangeEnd w:id="313"/>
      <w:r w:rsidR="00664798">
        <w:rPr>
          <w:rStyle w:val="CommentReference"/>
          <w:lang w:val="en-GB"/>
        </w:rPr>
        <w:commentReference w:id="313"/>
      </w:r>
      <w:commentRangeEnd w:id="314"/>
      <w:r w:rsidR="00AA31AD">
        <w:rPr>
          <w:rStyle w:val="CommentReference"/>
          <w:lang w:val="en-GB"/>
        </w:rPr>
        <w:commentReference w:id="314"/>
      </w:r>
      <w:r w:rsidRPr="00B35A41">
        <w:rPr>
          <w:rFonts w:cs="Arial"/>
          <w:color w:val="000000" w:themeColor="text1"/>
        </w:rPr>
        <w:t xml:space="preserve">without delay. </w:t>
      </w:r>
    </w:p>
    <w:p w14:paraId="5CED5705" w14:textId="77777777" w:rsidR="00600FDF" w:rsidRPr="00B35A41" w:rsidRDefault="00600FDF" w:rsidP="00600FDF">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notification of the change will be in the form required under this </w:t>
      </w:r>
      <w:r w:rsidRPr="00B35A41">
        <w:rPr>
          <w:rFonts w:cs="Arial"/>
          <w:b/>
          <w:color w:val="000000" w:themeColor="text1"/>
        </w:rPr>
        <w:t>PC</w:t>
      </w:r>
      <w:r w:rsidRPr="00B35A41">
        <w:rPr>
          <w:rFonts w:cs="Arial"/>
          <w:color w:val="000000" w:themeColor="text1"/>
        </w:rPr>
        <w:t xml:space="preserve"> in relation to the supply of that data and will also contain the following information:</w:t>
      </w:r>
    </w:p>
    <w:p w14:paraId="183030C3" w14:textId="77777777" w:rsidR="00600FDF" w:rsidRPr="00B35A41" w:rsidRDefault="00600FDF" w:rsidP="00600FDF">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time and date at which the change became, or is expected to become, </w:t>
      </w:r>
      <w:proofErr w:type="gramStart"/>
      <w:r w:rsidRPr="00B35A41">
        <w:rPr>
          <w:rFonts w:cs="Arial"/>
          <w:color w:val="000000" w:themeColor="text1"/>
        </w:rPr>
        <w:t>effective;</w:t>
      </w:r>
      <w:proofErr w:type="gramEnd"/>
    </w:p>
    <w:p w14:paraId="0BCB696E"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if the change is only temporary, an estimate of the time and date at which the data will revert to the previous registered form.</w:t>
      </w:r>
    </w:p>
    <w:p w14:paraId="15986A78" w14:textId="77777777" w:rsidR="00600FDF" w:rsidRPr="00B35A41" w:rsidRDefault="00600FDF" w:rsidP="00600FDF">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routine annual update of data, referred to in (a)(iii) above, need not be submitted in respect of </w:t>
      </w:r>
      <w:r w:rsidRPr="00B35A41">
        <w:rPr>
          <w:rFonts w:cs="Arial"/>
          <w:b/>
          <w:color w:val="000000" w:themeColor="text1"/>
        </w:rPr>
        <w:t>Small Power Stations</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(except as provided in PC.3.</w:t>
      </w:r>
      <w:proofErr w:type="gramStart"/>
      <w:r w:rsidRPr="00B35A41">
        <w:rPr>
          <w:rFonts w:cs="Arial"/>
          <w:color w:val="000000" w:themeColor="text1"/>
        </w:rPr>
        <w:t>2.(</w:t>
      </w:r>
      <w:proofErr w:type="gramEnd"/>
      <w:r w:rsidRPr="00B35A41">
        <w:rPr>
          <w:rFonts w:cs="Arial"/>
          <w:color w:val="000000" w:themeColor="text1"/>
        </w:rPr>
        <w:t xml:space="preserve">c)), or unless specifically requested by </w:t>
      </w:r>
      <w:r w:rsidRPr="00B35A41">
        <w:rPr>
          <w:rFonts w:cs="Arial"/>
          <w:b/>
          <w:color w:val="000000" w:themeColor="text1"/>
        </w:rPr>
        <w:t>The Company</w:t>
      </w:r>
      <w:r w:rsidRPr="00B35A41">
        <w:rPr>
          <w:rFonts w:cs="Arial"/>
          <w:color w:val="000000" w:themeColor="text1"/>
        </w:rPr>
        <w:t xml:space="preserve">, or unless otherwise specifically provided. </w:t>
      </w:r>
    </w:p>
    <w:p w14:paraId="4E6BE64F" w14:textId="77777777" w:rsidR="005A36CE" w:rsidRDefault="005A36CE" w:rsidP="005A36CE">
      <w:pPr>
        <w:widowControl/>
        <w:rPr>
          <w:rFonts w:cs="Arial"/>
          <w:b/>
          <w:i/>
          <w:iCs/>
        </w:rPr>
      </w:pPr>
      <w:r>
        <w:rPr>
          <w:rFonts w:cs="Arial"/>
          <w:b/>
          <w:i/>
          <w:iCs/>
        </w:rPr>
        <w:t>………………………….</w:t>
      </w:r>
    </w:p>
    <w:p w14:paraId="7AAA2A46" w14:textId="77777777" w:rsidR="000D4602" w:rsidRDefault="000D4602" w:rsidP="00070786">
      <w:pPr>
        <w:widowControl/>
        <w:rPr>
          <w:rFonts w:cs="Arial"/>
          <w:b/>
        </w:rPr>
      </w:pPr>
    </w:p>
    <w:p w14:paraId="54633E2F" w14:textId="1EBAF600" w:rsidR="000D4602" w:rsidRPr="009A57EF" w:rsidRDefault="009A57EF" w:rsidP="009A57EF">
      <w:pPr>
        <w:pStyle w:val="Level1Text"/>
        <w:rPr>
          <w:ins w:id="315" w:author="Antony Johnson" w:date="2022-10-13T14:44:00Z"/>
          <w:rFonts w:cs="Arial"/>
          <w:color w:val="000000" w:themeColor="text1"/>
        </w:rPr>
      </w:pPr>
      <w:r w:rsidRPr="00B35A41">
        <w:rPr>
          <w:rFonts w:cs="Arial"/>
          <w:color w:val="000000" w:themeColor="text1"/>
        </w:rPr>
        <w:t>PC.A.1.12</w:t>
      </w:r>
      <w:r w:rsidRPr="00B35A41">
        <w:rPr>
          <w:rFonts w:cs="Arial"/>
          <w:color w:val="000000" w:themeColor="text1"/>
        </w:rPr>
        <w:tab/>
        <w:t xml:space="preserve">Certain data does not need to be supplied in relation to </w:t>
      </w:r>
      <w:r w:rsidRPr="00B35A41">
        <w:rPr>
          <w:rFonts w:cs="Arial"/>
          <w:b/>
          <w:color w:val="000000" w:themeColor="text1"/>
        </w:rPr>
        <w:t>Embedded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where these are connected at a voltage level below the voltage level directly connected to the </w:t>
      </w:r>
      <w:r w:rsidRPr="00B35A41">
        <w:rPr>
          <w:rFonts w:cs="Arial"/>
          <w:b/>
          <w:color w:val="000000" w:themeColor="text1"/>
        </w:rPr>
        <w:t>National Electricity Transmission System</w:t>
      </w:r>
      <w:r w:rsidRPr="00B35A41">
        <w:rPr>
          <w:rFonts w:cs="Arial"/>
          <w:color w:val="000000" w:themeColor="text1"/>
        </w:rPr>
        <w:t xml:space="preserve"> except in connection with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w:t>
      </w:r>
    </w:p>
    <w:p w14:paraId="420EC2FF" w14:textId="5558959C" w:rsidR="00761B17" w:rsidRDefault="00761B17" w:rsidP="00761B17">
      <w:pPr>
        <w:widowControl/>
        <w:rPr>
          <w:rFonts w:cs="Arial"/>
          <w:b/>
          <w:i/>
          <w:iCs/>
        </w:rPr>
      </w:pPr>
      <w:del w:id="316" w:author="Antony Johnson (ESO)" w:date="2023-08-31T10:41:00Z">
        <w:r w:rsidDel="00594461">
          <w:rPr>
            <w:rFonts w:cs="Arial"/>
            <w:b/>
            <w:i/>
            <w:iCs/>
          </w:rPr>
          <w:delText>…</w:delText>
        </w:r>
      </w:del>
      <w:ins w:id="317" w:author="Antony Johnson (ESO)" w:date="2023-08-31T10:41:00Z">
        <w:r w:rsidR="00594461">
          <w:rPr>
            <w:rFonts w:cs="Arial"/>
            <w:b/>
            <w:i/>
            <w:iCs/>
          </w:rPr>
          <w:t>’</w:t>
        </w:r>
      </w:ins>
      <w:r>
        <w:rPr>
          <w:rFonts w:cs="Arial"/>
          <w:b/>
          <w:i/>
          <w:iCs/>
        </w:rPr>
        <w:t>……………………….</w:t>
      </w:r>
    </w:p>
    <w:p w14:paraId="28782B65" w14:textId="77777777" w:rsidR="00761B17" w:rsidRDefault="00761B17" w:rsidP="00070786">
      <w:pPr>
        <w:widowControl/>
        <w:rPr>
          <w:rFonts w:cs="Arial"/>
          <w:b/>
        </w:rPr>
      </w:pPr>
    </w:p>
    <w:p w14:paraId="2A13E76C" w14:textId="446B994B" w:rsidR="00A03452" w:rsidRPr="00B35A41" w:rsidRDefault="00A03452" w:rsidP="00A03452">
      <w:pPr>
        <w:pStyle w:val="Level1Text"/>
        <w:rPr>
          <w:rFonts w:cs="Arial"/>
          <w:color w:val="000000" w:themeColor="text1"/>
        </w:rPr>
      </w:pPr>
      <w:r w:rsidRPr="00B35A41">
        <w:rPr>
          <w:rFonts w:cs="Arial"/>
          <w:color w:val="000000" w:themeColor="text1"/>
        </w:rPr>
        <w:t>PC.A.2</w:t>
      </w:r>
      <w:r w:rsidRPr="00B35A41">
        <w:rPr>
          <w:rFonts w:cs="Arial"/>
          <w:color w:val="000000" w:themeColor="text1"/>
        </w:rPr>
        <w:tab/>
      </w:r>
      <w:r w:rsidRPr="00B35A41">
        <w:rPr>
          <w:rFonts w:cs="Arial"/>
          <w:color w:val="000000" w:themeColor="text1"/>
          <w:u w:val="single"/>
        </w:rPr>
        <w:t>USER'S SYSTEM (AND OTSUA) DATA</w:t>
      </w:r>
      <w:r w:rsidRPr="00B35A41">
        <w:rPr>
          <w:rFonts w:cs="Arial"/>
          <w:color w:val="000000" w:themeColor="text1"/>
        </w:rPr>
        <w:fldChar w:fldCharType="begin"/>
      </w:r>
      <w:r w:rsidRPr="00B35A41">
        <w:rPr>
          <w:rFonts w:cs="Arial"/>
          <w:color w:val="000000" w:themeColor="text1"/>
        </w:rPr>
        <w:instrText xml:space="preserve"> TC "</w:instrText>
      </w:r>
      <w:bookmarkStart w:id="318" w:name="_Toc211581634"/>
      <w:bookmarkStart w:id="319" w:name="_Toc503430254"/>
      <w:bookmarkStart w:id="320" w:name="_Toc441610256"/>
      <w:bookmarkStart w:id="321" w:name="_Toc132101492"/>
      <w:r w:rsidRPr="00B35A41">
        <w:rPr>
          <w:rFonts w:cs="Arial"/>
          <w:color w:val="000000" w:themeColor="text1"/>
        </w:rPr>
        <w:instrText>PC.A.2   USER’S</w:instrText>
      </w:r>
      <w:del w:id="322" w:author="Antony Johnson (ESO)" w:date="2023-08-31T10:41:00Z">
        <w:r w:rsidRPr="00B35A41" w:rsidDel="00594461">
          <w:rPr>
            <w:rFonts w:cs="Arial"/>
            <w:color w:val="000000" w:themeColor="text1"/>
          </w:rPr>
          <w:delInstrText xml:space="preserve"> </w:delInstrText>
        </w:r>
      </w:del>
      <w:ins w:id="323" w:author="Antony Johnson (ESO)" w:date="2023-08-31T10:41:00Z">
        <w:r w:rsidR="00594461">
          <w:rPr>
            <w:rFonts w:cs="Arial"/>
            <w:color w:val="000000" w:themeColor="text1"/>
          </w:rPr>
          <w:instrText>”</w:instrText>
        </w:r>
      </w:ins>
      <w:r w:rsidRPr="00B35A41">
        <w:rPr>
          <w:rFonts w:cs="Arial"/>
          <w:color w:val="000000" w:themeColor="text1"/>
        </w:rPr>
        <w:instrText>SYSTEM (AND OTSUA) DATA</w:instrText>
      </w:r>
      <w:bookmarkEnd w:id="318"/>
      <w:bookmarkEnd w:id="319"/>
      <w:bookmarkEnd w:id="320"/>
      <w:bookmarkEnd w:id="321"/>
      <w:r w:rsidRPr="00B35A41">
        <w:rPr>
          <w:rFonts w:cs="Arial"/>
          <w:color w:val="000000" w:themeColor="text1"/>
        </w:rPr>
        <w:instrText xml:space="preserve">"\L 3 </w:instrText>
      </w:r>
      <w:r w:rsidRPr="00B35A41">
        <w:rPr>
          <w:rFonts w:cs="Arial"/>
          <w:color w:val="000000" w:themeColor="text1"/>
        </w:rPr>
        <w:fldChar w:fldCharType="end"/>
      </w:r>
    </w:p>
    <w:p w14:paraId="58A1F426" w14:textId="77777777" w:rsidR="00A03452" w:rsidRPr="00B35A41" w:rsidRDefault="00A03452" w:rsidP="00A03452">
      <w:pPr>
        <w:pStyle w:val="Level1Text"/>
        <w:rPr>
          <w:rFonts w:cs="Arial"/>
          <w:color w:val="000000" w:themeColor="text1"/>
        </w:rPr>
      </w:pPr>
      <w:r w:rsidRPr="00B35A41">
        <w:rPr>
          <w:rFonts w:cs="Arial"/>
          <w:color w:val="000000" w:themeColor="text1"/>
        </w:rPr>
        <w:t>PC.A.2.1</w:t>
      </w:r>
      <w:r w:rsidRPr="00B35A41">
        <w:rPr>
          <w:rFonts w:cs="Arial"/>
          <w:color w:val="000000" w:themeColor="text1"/>
        </w:rPr>
        <w:tab/>
      </w:r>
      <w:r w:rsidRPr="00B35A41">
        <w:rPr>
          <w:rFonts w:cs="Arial"/>
          <w:color w:val="000000" w:themeColor="text1"/>
          <w:u w:val="single"/>
        </w:rPr>
        <w:t>Introduction</w:t>
      </w:r>
    </w:p>
    <w:p w14:paraId="58202E72" w14:textId="77777777" w:rsidR="00A03452" w:rsidRPr="00B35A41" w:rsidRDefault="00A03452" w:rsidP="00A03452">
      <w:pPr>
        <w:pStyle w:val="Level1Text"/>
        <w:rPr>
          <w:rFonts w:cs="Arial"/>
          <w:color w:val="000000" w:themeColor="text1"/>
        </w:rPr>
      </w:pPr>
      <w:r w:rsidRPr="00B35A41">
        <w:rPr>
          <w:rFonts w:cs="Arial"/>
          <w:color w:val="000000" w:themeColor="text1"/>
        </w:rPr>
        <w:t>PC.A.2.1.1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whether connected directly via an existing </w:t>
      </w:r>
      <w:r w:rsidRPr="00B35A41">
        <w:rPr>
          <w:rFonts w:cs="Arial"/>
          <w:b/>
          <w:color w:val="000000" w:themeColor="text1"/>
        </w:rPr>
        <w:t>Connection Point</w:t>
      </w:r>
      <w:r w:rsidRPr="00B35A41">
        <w:rPr>
          <w:rFonts w:cs="Arial"/>
          <w:color w:val="000000" w:themeColor="text1"/>
        </w:rPr>
        <w:t xml:space="preserve"> to the </w:t>
      </w:r>
      <w:r w:rsidRPr="00B35A41">
        <w:rPr>
          <w:rFonts w:cs="Arial"/>
          <w:b/>
          <w:color w:val="000000" w:themeColor="text1"/>
        </w:rPr>
        <w:t>National Electricity Transmission System</w:t>
      </w:r>
      <w:r w:rsidRPr="00B35A41">
        <w:rPr>
          <w:rFonts w:cs="Arial"/>
          <w:color w:val="000000" w:themeColor="text1"/>
        </w:rPr>
        <w:t xml:space="preserve">, or seeking such a direct connection, or providing terms for connection of an </w:t>
      </w:r>
      <w:r w:rsidRPr="00B35A41">
        <w:rPr>
          <w:rFonts w:cs="Arial"/>
          <w:b/>
          <w:color w:val="000000" w:themeColor="text1"/>
        </w:rPr>
        <w:t>Offshore Transmission System</w:t>
      </w:r>
      <w:r w:rsidRPr="00B35A41">
        <w:rPr>
          <w:rFonts w:cs="Arial"/>
          <w:color w:val="000000" w:themeColor="text1"/>
        </w:rPr>
        <w:t xml:space="preserve"> to its </w:t>
      </w:r>
      <w:r w:rsidRPr="00B35A41">
        <w:rPr>
          <w:rFonts w:cs="Arial"/>
          <w:b/>
          <w:color w:val="000000" w:themeColor="text1"/>
        </w:rPr>
        <w:t>User System</w:t>
      </w:r>
      <w:r w:rsidRPr="00B35A41">
        <w:rPr>
          <w:rFonts w:cs="Arial"/>
          <w:color w:val="000000" w:themeColor="text1"/>
        </w:rPr>
        <w:t xml:space="preserve"> to </w:t>
      </w:r>
      <w:r w:rsidRPr="00B35A41">
        <w:rPr>
          <w:rFonts w:cs="Arial"/>
          <w:b/>
          <w:color w:val="000000" w:themeColor="text1"/>
        </w:rPr>
        <w:t>The Company</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on its </w:t>
      </w:r>
      <w:r w:rsidRPr="00B35A41">
        <w:rPr>
          <w:rFonts w:cs="Arial"/>
          <w:b/>
          <w:color w:val="000000" w:themeColor="text1"/>
        </w:rPr>
        <w:t>User System</w:t>
      </w:r>
      <w:r w:rsidRPr="00B35A41">
        <w:rPr>
          <w:rFonts w:cs="Arial"/>
          <w:color w:val="000000" w:themeColor="text1"/>
        </w:rPr>
        <w:t xml:space="preserve"> (and any </w:t>
      </w:r>
      <w:r w:rsidRPr="00B35A41">
        <w:rPr>
          <w:rFonts w:cs="Arial"/>
          <w:b/>
          <w:color w:val="000000" w:themeColor="text1"/>
        </w:rPr>
        <w:t>OTSUA</w:t>
      </w:r>
      <w:r w:rsidRPr="00B35A41">
        <w:rPr>
          <w:rFonts w:cs="Arial"/>
          <w:color w:val="000000" w:themeColor="text1"/>
        </w:rPr>
        <w:t xml:space="preserve">) which relates to the </w:t>
      </w:r>
      <w:r w:rsidRPr="00B35A41">
        <w:rPr>
          <w:rFonts w:cs="Arial"/>
          <w:b/>
          <w:color w:val="000000" w:themeColor="text1"/>
        </w:rPr>
        <w:t xml:space="preserve">Connection Site </w:t>
      </w:r>
      <w:r w:rsidRPr="00B35A41">
        <w:rPr>
          <w:rFonts w:cs="Arial"/>
          <w:color w:val="000000" w:themeColor="text1"/>
        </w:rPr>
        <w:t xml:space="preserve">(and in the case of </w:t>
      </w:r>
      <w:r w:rsidRPr="00B35A41">
        <w:rPr>
          <w:rFonts w:cs="Arial"/>
          <w:b/>
          <w:color w:val="000000" w:themeColor="text1"/>
        </w:rPr>
        <w:t>OTSUA</w:t>
      </w:r>
      <w:r w:rsidRPr="00B35A41">
        <w:rPr>
          <w:rFonts w:cs="Arial"/>
          <w:color w:val="000000" w:themeColor="text1"/>
        </w:rPr>
        <w:t xml:space="preserve">, the </w:t>
      </w:r>
      <w:r w:rsidRPr="00B35A41">
        <w:rPr>
          <w:rFonts w:cs="Arial"/>
          <w:b/>
          <w:color w:val="000000" w:themeColor="text1"/>
        </w:rPr>
        <w:t>Interface Point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and/or which may have a system effect on the performance of the </w:t>
      </w:r>
      <w:r w:rsidRPr="00B35A41">
        <w:rPr>
          <w:rFonts w:cs="Arial"/>
          <w:b/>
          <w:color w:val="000000" w:themeColor="text1"/>
        </w:rPr>
        <w:t>National Electricity Transmission System</w:t>
      </w:r>
      <w:r w:rsidRPr="00B35A41">
        <w:rPr>
          <w:rFonts w:cs="Arial"/>
          <w:color w:val="000000" w:themeColor="text1"/>
        </w:rPr>
        <w:t xml:space="preserve">. Such data, current and forecast, is specified in PC.A.2.2 to PC.A.2.5. In addition each </w:t>
      </w:r>
      <w:r w:rsidRPr="00B35A41">
        <w:rPr>
          <w:rFonts w:cs="Arial"/>
          <w:b/>
          <w:color w:val="000000" w:themeColor="text1"/>
        </w:rPr>
        <w:t>Generator</w:t>
      </w:r>
      <w:r w:rsidRPr="00B35A41">
        <w:rPr>
          <w:rFonts w:cs="Arial"/>
          <w:color w:val="000000" w:themeColor="text1"/>
        </w:rPr>
        <w:t xml:space="preserve"> in respect of its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Large Power Stations </w:t>
      </w:r>
      <w:r w:rsidRPr="00B35A41">
        <w:rPr>
          <w:rFonts w:cs="Arial"/>
          <w:color w:val="000000" w:themeColor="text1"/>
        </w:rPr>
        <w:t>and its</w:t>
      </w:r>
      <w:r w:rsidRPr="00B35A41">
        <w:rPr>
          <w:rFonts w:cs="Arial"/>
          <w:b/>
          <w:color w:val="000000" w:themeColor="text1"/>
        </w:rPr>
        <w:t xml:space="preserve"> 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 xml:space="preserve">Embedded Medium Power Stations </w:t>
      </w:r>
      <w:r w:rsidRPr="00B35A41">
        <w:rPr>
          <w:rFonts w:cs="Arial"/>
          <w:color w:val="000000" w:themeColor="text1"/>
        </w:rPr>
        <w:t xml:space="preserve">within its </w:t>
      </w:r>
      <w:r w:rsidRPr="00B35A41">
        <w:rPr>
          <w:rFonts w:cs="Arial"/>
          <w:b/>
          <w:color w:val="000000" w:themeColor="text1"/>
        </w:rPr>
        <w:t xml:space="preserve">System </w:t>
      </w:r>
      <w:r w:rsidRPr="00B35A41">
        <w:rPr>
          <w:rFonts w:cs="Arial"/>
          <w:color w:val="000000" w:themeColor="text1"/>
        </w:rPr>
        <w:t xml:space="preserve">not subject to a </w:t>
      </w:r>
      <w:r w:rsidRPr="00B35A41">
        <w:rPr>
          <w:rFonts w:cs="Arial"/>
          <w:b/>
          <w:color w:val="000000" w:themeColor="text1"/>
        </w:rPr>
        <w:t xml:space="preserve">Bilateral Agreement </w:t>
      </w:r>
      <w:r w:rsidRPr="00B35A41">
        <w:rPr>
          <w:rFonts w:cs="Arial"/>
          <w:color w:val="000000" w:themeColor="text1"/>
        </w:rPr>
        <w:t>connected to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fault infeed data as specified in PC.A.2.5.5 and each </w:t>
      </w:r>
      <w:r w:rsidRPr="00B35A41">
        <w:rPr>
          <w:rFonts w:cs="Arial"/>
          <w:b/>
          <w:color w:val="000000" w:themeColor="text1"/>
        </w:rPr>
        <w:t xml:space="preserve">DC Converter </w:t>
      </w:r>
      <w:r w:rsidRPr="00B35A41">
        <w:rPr>
          <w:rFonts w:cs="Arial"/>
          <w:color w:val="000000" w:themeColor="text1"/>
        </w:rPr>
        <w:t xml:space="preserve">owner with </w:t>
      </w:r>
      <w:r w:rsidRPr="00B35A41">
        <w:rPr>
          <w:rFonts w:cs="Arial"/>
          <w:b/>
          <w:color w:val="000000" w:themeColor="text1"/>
        </w:rPr>
        <w:t>Embedded DC Converter Stations</w:t>
      </w:r>
      <w:r w:rsidRPr="00B35A41">
        <w:rPr>
          <w:rFonts w:cs="Arial"/>
          <w:color w:val="000000" w:themeColor="text1"/>
        </w:rPr>
        <w:t xml:space="preserve"> subject to a </w:t>
      </w:r>
      <w:r w:rsidRPr="00B35A41">
        <w:rPr>
          <w:rFonts w:cs="Arial"/>
          <w:b/>
          <w:color w:val="000000" w:themeColor="text1"/>
        </w:rPr>
        <w:t xml:space="preserve">Bilateral Agreement </w:t>
      </w:r>
      <w:r w:rsidRPr="00B35A41">
        <w:rPr>
          <w:rFonts w:cs="Arial"/>
          <w:color w:val="000000" w:themeColor="text1"/>
        </w:rPr>
        <w:t xml:space="preserve">and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or </w:t>
      </w:r>
      <w:r w:rsidRPr="00B35A41">
        <w:rPr>
          <w:rFonts w:cs="Arial"/>
          <w:b/>
          <w:color w:val="000000" w:themeColor="text1"/>
        </w:rPr>
        <w:t xml:space="preserve">Network Operator </w:t>
      </w:r>
      <w:r w:rsidRPr="00B35A41">
        <w:rPr>
          <w:rFonts w:cs="Arial"/>
          <w:color w:val="000000" w:themeColor="text1"/>
        </w:rPr>
        <w:t xml:space="preserve">in the case of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 xml:space="preserve">Bilateral Agreement </w:t>
      </w:r>
      <w:r w:rsidRPr="00B35A41">
        <w:rPr>
          <w:rFonts w:cs="Arial"/>
          <w:color w:val="000000" w:themeColor="text1"/>
        </w:rPr>
        <w:t>or</w:t>
      </w:r>
      <w:r w:rsidRPr="00B35A41">
        <w:rPr>
          <w:rFonts w:cs="Arial"/>
          <w:b/>
          <w:color w:val="000000" w:themeColor="text1"/>
        </w:rPr>
        <w:t xml:space="preserve"> Embedded HVDC Systems </w:t>
      </w:r>
      <w:r w:rsidRPr="00B35A41">
        <w:rPr>
          <w:rFonts w:cs="Arial"/>
          <w:color w:val="000000" w:themeColor="text1"/>
        </w:rPr>
        <w:t>not subject to a</w:t>
      </w:r>
      <w:r w:rsidRPr="00B35A41">
        <w:rPr>
          <w:rFonts w:cs="Arial"/>
          <w:b/>
          <w:color w:val="000000" w:themeColor="text1"/>
        </w:rPr>
        <w:t xml:space="preserve"> Bilateral Agreement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fault infeed data as specified in PC.A.2.5.6.</w:t>
      </w:r>
    </w:p>
    <w:p w14:paraId="65A2A0AE" w14:textId="77777777" w:rsidR="00A03452" w:rsidRPr="00B35A41" w:rsidRDefault="00A03452" w:rsidP="00A03452">
      <w:pPr>
        <w:pStyle w:val="Level1Text"/>
        <w:rPr>
          <w:rFonts w:cs="Arial"/>
          <w:color w:val="000000" w:themeColor="text1"/>
        </w:rPr>
      </w:pPr>
      <w:r w:rsidRPr="00B35A41">
        <w:rPr>
          <w:rFonts w:cs="Arial"/>
          <w:color w:val="000000" w:themeColor="text1"/>
        </w:rPr>
        <w:lastRenderedPageBreak/>
        <w:t>PC.A.2.1.2</w:t>
      </w:r>
      <w:r w:rsidRPr="00B35A41">
        <w:rPr>
          <w:rFonts w:cs="Arial"/>
          <w:color w:val="000000" w:themeColor="text1"/>
        </w:rPr>
        <w:tab/>
        <w:t>Each</w:t>
      </w:r>
      <w:r w:rsidRPr="00B35A41">
        <w:rPr>
          <w:rFonts w:cs="Arial"/>
          <w:b/>
          <w:color w:val="000000" w:themeColor="text1"/>
        </w:rPr>
        <w:t xml:space="preserve"> User</w:t>
      </w:r>
      <w:r w:rsidRPr="00B35A41">
        <w:rPr>
          <w:rFonts w:cs="Arial"/>
          <w:color w:val="000000" w:themeColor="text1"/>
        </w:rPr>
        <w:t xml:space="preserve"> must reflect the system effect at the </w:t>
      </w:r>
      <w:r w:rsidRPr="00B35A41">
        <w:rPr>
          <w:rFonts w:cs="Arial"/>
          <w:b/>
          <w:color w:val="000000" w:themeColor="text1"/>
        </w:rPr>
        <w:t>Connection Site(s)</w:t>
      </w:r>
      <w:r w:rsidRPr="00B35A41">
        <w:rPr>
          <w:rFonts w:cs="Arial"/>
          <w:color w:val="000000" w:themeColor="text1"/>
        </w:rPr>
        <w:t xml:space="preserve"> of any third party </w:t>
      </w:r>
      <w:r w:rsidRPr="00B35A41">
        <w:rPr>
          <w:rFonts w:cs="Arial"/>
          <w:b/>
          <w:color w:val="000000" w:themeColor="text1"/>
        </w:rPr>
        <w:t>Embedded</w:t>
      </w:r>
      <w:r w:rsidRPr="00B35A41">
        <w:rPr>
          <w:rFonts w:cs="Arial"/>
          <w:color w:val="000000" w:themeColor="text1"/>
        </w:rPr>
        <w:t xml:space="preserve"> within its </w:t>
      </w:r>
      <w:r w:rsidRPr="00B35A41">
        <w:rPr>
          <w:rFonts w:cs="Arial"/>
          <w:b/>
          <w:color w:val="000000" w:themeColor="text1"/>
        </w:rPr>
        <w:t>User System</w:t>
      </w:r>
      <w:r w:rsidRPr="00B35A41">
        <w:rPr>
          <w:rFonts w:cs="Arial"/>
          <w:color w:val="000000" w:themeColor="text1"/>
        </w:rPr>
        <w:t xml:space="preserve"> whether existing or proposed.</w:t>
      </w:r>
    </w:p>
    <w:p w14:paraId="2AFB282D" w14:textId="02201070" w:rsidR="00A03452" w:rsidRPr="00C6798B" w:rsidRDefault="00A03452" w:rsidP="00C6798B">
      <w:pPr>
        <w:pStyle w:val="Level1Text"/>
        <w:rPr>
          <w:rFonts w:cs="Arial"/>
        </w:rPr>
      </w:pPr>
      <w:r w:rsidRPr="00B35A41">
        <w:rPr>
          <w:rFonts w:cs="Arial"/>
          <w:color w:val="000000" w:themeColor="text1"/>
        </w:rPr>
        <w:t>PC.A.2.1.3</w:t>
      </w:r>
      <w:r w:rsidRPr="00B35A41">
        <w:rPr>
          <w:rFonts w:cs="Arial"/>
          <w:color w:val="000000" w:themeColor="text1"/>
        </w:rPr>
        <w:tab/>
        <w:t xml:space="preserve">Although not </w:t>
      </w:r>
      <w:proofErr w:type="spellStart"/>
      <w:r w:rsidRPr="00B35A41">
        <w:rPr>
          <w:rFonts w:cs="Arial"/>
          <w:color w:val="000000" w:themeColor="text1"/>
        </w:rPr>
        <w:t>itemised</w:t>
      </w:r>
      <w:proofErr w:type="spellEnd"/>
      <w:r w:rsidRPr="00B35A41">
        <w:rPr>
          <w:rFonts w:cs="Arial"/>
          <w:color w:val="000000" w:themeColor="text1"/>
        </w:rPr>
        <w:t xml:space="preserve"> here, each </w:t>
      </w:r>
      <w:r w:rsidRPr="00B35A41">
        <w:rPr>
          <w:rFonts w:cs="Arial"/>
          <w:b/>
          <w:color w:val="000000" w:themeColor="text1"/>
        </w:rPr>
        <w:t>User</w:t>
      </w:r>
      <w:r w:rsidRPr="00B35A41">
        <w:rPr>
          <w:rFonts w:cs="Arial"/>
          <w:color w:val="000000" w:themeColor="text1"/>
        </w:rPr>
        <w:t xml:space="preserve"> with an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w:t>
      </w:r>
      <w:del w:id="324" w:author="Antony Johnson (ESO)" w:date="2023-09-26T14:51:00Z">
        <w:r w:rsidRPr="00487A18" w:rsidDel="007203B1">
          <w:rPr>
            <w:rFonts w:cs="Arial"/>
            <w:b/>
            <w:color w:val="000000" w:themeColor="text1"/>
            <w:highlight w:val="green"/>
            <w:rPrChange w:id="325" w:author="Antony Johnson (ESO)" w:date="2023-09-26T15:01:00Z">
              <w:rPr>
                <w:rFonts w:cs="Arial"/>
                <w:b/>
                <w:color w:val="000000" w:themeColor="text1"/>
              </w:rPr>
            </w:rPrChange>
          </w:rPr>
          <w:delText>Embedded</w:delText>
        </w:r>
        <w:r w:rsidRPr="00487A18" w:rsidDel="007203B1">
          <w:rPr>
            <w:rFonts w:cs="Arial"/>
            <w:color w:val="000000" w:themeColor="text1"/>
            <w:highlight w:val="green"/>
            <w:rPrChange w:id="326" w:author="Antony Johnson (ESO)" w:date="2023-09-26T15:01:00Z">
              <w:rPr>
                <w:rFonts w:cs="Arial"/>
                <w:color w:val="000000" w:themeColor="text1"/>
              </w:rPr>
            </w:rPrChange>
          </w:rPr>
          <w:delText xml:space="preserve"> </w:delText>
        </w:r>
        <w:r w:rsidRPr="00487A18" w:rsidDel="007203B1">
          <w:rPr>
            <w:rFonts w:cs="Arial"/>
            <w:b/>
            <w:color w:val="000000" w:themeColor="text1"/>
            <w:highlight w:val="green"/>
            <w:rPrChange w:id="327" w:author="Antony Johnson (ESO)" w:date="2023-09-26T15:01:00Z">
              <w:rPr>
                <w:rFonts w:cs="Arial"/>
                <w:b/>
                <w:color w:val="000000" w:themeColor="text1"/>
              </w:rPr>
            </w:rPrChange>
          </w:rPr>
          <w:delText>Medium Power Station</w:delText>
        </w:r>
      </w:del>
      <w:ins w:id="328" w:author="Antony Johnson (ESO)" w:date="2023-09-26T14:51:00Z">
        <w:r w:rsidR="007203B1" w:rsidRPr="00487A18">
          <w:rPr>
            <w:rFonts w:cs="Arial"/>
            <w:color w:val="000000" w:themeColor="text1"/>
            <w:highlight w:val="green"/>
            <w:rPrChange w:id="329" w:author="Antony Johnson (ESO)" w:date="2023-09-26T15:01:00Z">
              <w:rPr>
                <w:rFonts w:cs="Arial"/>
                <w:color w:val="000000" w:themeColor="text1"/>
              </w:rPr>
            </w:rPrChange>
          </w:rPr>
          <w:t>or</w:t>
        </w:r>
      </w:ins>
      <w:del w:id="330" w:author="Antony Johnson (ESO)" w:date="2023-09-26T14:51:00Z">
        <w:r w:rsidRPr="00487A18" w:rsidDel="007203B1">
          <w:rPr>
            <w:rFonts w:cs="Arial"/>
            <w:color w:val="000000" w:themeColor="text1"/>
            <w:highlight w:val="green"/>
            <w:rPrChange w:id="331" w:author="Antony Johnson (ESO)" w:date="2023-09-26T15:01:00Z">
              <w:rPr>
                <w:rFonts w:cs="Arial"/>
                <w:color w:val="000000" w:themeColor="text1"/>
              </w:rPr>
            </w:rPrChange>
          </w:rPr>
          <w:delText>,</w:delText>
        </w:r>
      </w:del>
      <w:r w:rsidRPr="00B35A41">
        <w:rPr>
          <w:rFonts w:cs="Arial"/>
          <w:color w:val="000000" w:themeColor="text1"/>
        </w:rPr>
        <w:t xml:space="preserve"> </w:t>
      </w:r>
      <w:del w:id="332" w:author="Creighton, Alan (Northern Powergrid)" w:date="2023-09-28T09:25:00Z">
        <w:r w:rsidRPr="00B35A41" w:rsidDel="0062112C">
          <w:rPr>
            <w:rFonts w:cs="Arial"/>
            <w:color w:val="000000" w:themeColor="text1"/>
          </w:rPr>
          <w:delText xml:space="preserve"> </w:delText>
        </w:r>
      </w:del>
      <w:r w:rsidRPr="00B35A41">
        <w:rPr>
          <w:rFonts w:cs="Arial"/>
          <w:b/>
          <w:color w:val="000000" w:themeColor="text1"/>
        </w:rPr>
        <w:t xml:space="preserve">Embedded DC Converter Station </w:t>
      </w:r>
      <w:r w:rsidRPr="00FD2780">
        <w:rPr>
          <w:rFonts w:cs="Arial"/>
          <w:bCs/>
          <w:color w:val="000000" w:themeColor="text1"/>
        </w:rPr>
        <w:t>or</w:t>
      </w:r>
      <w:r w:rsidRPr="00B35A41">
        <w:rPr>
          <w:rFonts w:cs="Arial"/>
          <w:b/>
          <w:color w:val="000000" w:themeColor="text1"/>
        </w:rPr>
        <w:t xml:space="preserve"> HVDC System </w:t>
      </w:r>
      <w:del w:id="333" w:author="Antony Johnson (ESO)" w:date="2023-09-26T14:53:00Z">
        <w:r w:rsidRPr="00487A18" w:rsidDel="001942E0">
          <w:rPr>
            <w:rFonts w:cs="Arial"/>
            <w:color w:val="000000" w:themeColor="text1"/>
            <w:highlight w:val="green"/>
            <w:rPrChange w:id="334" w:author="Antony Johnson (ESO)" w:date="2023-09-26T15:01:00Z">
              <w:rPr>
                <w:rFonts w:cs="Arial"/>
                <w:color w:val="000000" w:themeColor="text1"/>
              </w:rPr>
            </w:rPrChange>
          </w:rPr>
          <w:delText xml:space="preserve">with a </w:delText>
        </w:r>
        <w:r w:rsidRPr="00487A18" w:rsidDel="001942E0">
          <w:rPr>
            <w:rFonts w:cs="Arial"/>
            <w:b/>
            <w:color w:val="000000" w:themeColor="text1"/>
            <w:highlight w:val="green"/>
            <w:rPrChange w:id="335" w:author="Antony Johnson (ESO)" w:date="2023-09-26T15:01:00Z">
              <w:rPr>
                <w:rFonts w:cs="Arial"/>
                <w:b/>
                <w:color w:val="000000" w:themeColor="text1"/>
              </w:rPr>
            </w:rPrChange>
          </w:rPr>
          <w:delText>Registered Capacity</w:delText>
        </w:r>
        <w:r w:rsidRPr="00487A18" w:rsidDel="001942E0">
          <w:rPr>
            <w:rFonts w:cs="Arial"/>
            <w:color w:val="000000" w:themeColor="text1"/>
            <w:highlight w:val="green"/>
            <w:rPrChange w:id="336" w:author="Antony Johnson (ESO)" w:date="2023-09-26T15:01:00Z">
              <w:rPr>
                <w:rFonts w:cs="Arial"/>
                <w:color w:val="000000" w:themeColor="text1"/>
              </w:rPr>
            </w:rPrChange>
          </w:rPr>
          <w:delText xml:space="preserve"> </w:delText>
        </w:r>
        <w:r w:rsidRPr="00487A18" w:rsidDel="00F86047">
          <w:rPr>
            <w:rFonts w:cs="Arial"/>
            <w:color w:val="000000" w:themeColor="text1"/>
            <w:highlight w:val="green"/>
            <w:rPrChange w:id="337" w:author="Antony Johnson (ESO)" w:date="2023-09-26T15:01:00Z">
              <w:rPr>
                <w:rFonts w:cs="Arial"/>
                <w:color w:val="000000" w:themeColor="text1"/>
              </w:rPr>
            </w:rPrChange>
          </w:rPr>
          <w:delText>of less than 100MW</w:delText>
        </w:r>
        <w:r w:rsidRPr="00B35A41" w:rsidDel="00F86047">
          <w:rPr>
            <w:rFonts w:cs="Arial"/>
            <w:color w:val="000000" w:themeColor="text1"/>
          </w:rPr>
          <w:delText xml:space="preserve"> </w:delText>
        </w:r>
      </w:del>
      <w:r w:rsidRPr="00B35A41">
        <w:rPr>
          <w:rFonts w:cs="Arial"/>
          <w:color w:val="000000" w:themeColor="text1"/>
        </w:rPr>
        <w:t xml:space="preserve">or an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w:t>
      </w:r>
      <w:ins w:id="338" w:author="Antony Johnson (ESO)" w:date="2023-09-26T14:55: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r w:rsidR="000E57F6">
          <w:rPr>
            <w:rFonts w:cs="Arial"/>
            <w:b/>
            <w:color w:val="000000" w:themeColor="text1"/>
          </w:rPr>
          <w:t xml:space="preserve"> </w:t>
        </w:r>
      </w:ins>
      <w:r w:rsidRPr="00B35A41">
        <w:rPr>
          <w:rFonts w:cs="Arial"/>
          <w:color w:val="000000" w:themeColor="text1"/>
        </w:rPr>
        <w:t xml:space="preserve">in its </w:t>
      </w:r>
      <w:r w:rsidRPr="00B35A41">
        <w:rPr>
          <w:rFonts w:cs="Arial"/>
          <w:b/>
          <w:color w:val="000000" w:themeColor="text1"/>
        </w:rPr>
        <w:t>User System</w:t>
      </w:r>
      <w:r w:rsidRPr="00B35A41">
        <w:rPr>
          <w:rFonts w:cs="Arial"/>
          <w:color w:val="000000" w:themeColor="text1"/>
        </w:rPr>
        <w:t xml:space="preserve"> may, at </w:t>
      </w:r>
      <w:r w:rsidRPr="00B35A41">
        <w:rPr>
          <w:rFonts w:cs="Arial"/>
          <w:b/>
          <w:color w:val="000000" w:themeColor="text1"/>
        </w:rPr>
        <w:t>The Company's</w:t>
      </w:r>
      <w:r w:rsidRPr="00B35A41">
        <w:rPr>
          <w:rFonts w:cs="Arial"/>
          <w:color w:val="000000" w:themeColor="text1"/>
        </w:rPr>
        <w:t xml:space="preserve"> reasonable discretion, be required to provide additional details</w:t>
      </w:r>
      <w:ins w:id="339" w:author="Antony Johnson (ESO)" w:date="2023-09-26T14:57:00Z">
        <w:r w:rsidR="00CA4800">
          <w:rPr>
            <w:rFonts w:cs="Arial"/>
            <w:color w:val="000000" w:themeColor="text1"/>
          </w:rPr>
          <w:t xml:space="preserve"> </w:t>
        </w:r>
        <w:r w:rsidR="00CA4800" w:rsidRPr="00FD2004">
          <w:rPr>
            <w:rFonts w:cs="Arial"/>
            <w:color w:val="000000" w:themeColor="text1"/>
            <w:highlight w:val="green"/>
          </w:rPr>
          <w:t xml:space="preserve">over and above </w:t>
        </w:r>
      </w:ins>
      <w:ins w:id="340" w:author="Antony Johnson (ESO)" w:date="2023-09-26T14:58:00Z">
        <w:r w:rsidR="001F71C2" w:rsidRPr="00FD2004">
          <w:rPr>
            <w:rFonts w:cs="Arial"/>
            <w:color w:val="000000" w:themeColor="text1"/>
            <w:highlight w:val="green"/>
          </w:rPr>
          <w:t>the dat</w:t>
        </w:r>
        <w:r w:rsidR="006A4B60" w:rsidRPr="00FD2004">
          <w:rPr>
            <w:rFonts w:cs="Arial"/>
            <w:color w:val="000000" w:themeColor="text1"/>
            <w:highlight w:val="green"/>
          </w:rPr>
          <w:t>a required in PC</w:t>
        </w:r>
      </w:ins>
      <w:ins w:id="341" w:author="Antony Johnson (ESO)" w:date="2023-09-26T14:59:00Z">
        <w:r w:rsidR="006A4B60" w:rsidRPr="00FD2004">
          <w:rPr>
            <w:rFonts w:cs="Arial"/>
            <w:color w:val="000000" w:themeColor="text1"/>
            <w:highlight w:val="green"/>
          </w:rPr>
          <w:t>.</w:t>
        </w:r>
      </w:ins>
      <w:ins w:id="342" w:author="Antony Johnson (ESO)" w:date="2023-09-26T14:58:00Z">
        <w:r w:rsidR="006A4B60" w:rsidRPr="00FD2004">
          <w:rPr>
            <w:rFonts w:cs="Arial"/>
            <w:color w:val="000000" w:themeColor="text1"/>
            <w:highlight w:val="green"/>
          </w:rPr>
          <w:t>A.</w:t>
        </w:r>
      </w:ins>
      <w:ins w:id="343" w:author="Antony Johnson (ESO)" w:date="2023-09-26T14:59:00Z">
        <w:r w:rsidR="006A4B60" w:rsidRPr="00FD2004">
          <w:rPr>
            <w:rFonts w:cs="Arial"/>
            <w:color w:val="000000" w:themeColor="text1"/>
            <w:highlight w:val="green"/>
          </w:rPr>
          <w:t>2.1.1 and PC.A.2.1.2</w:t>
        </w:r>
      </w:ins>
      <w:r w:rsidRPr="00B35A41">
        <w:rPr>
          <w:rFonts w:cs="Arial"/>
          <w:color w:val="000000" w:themeColor="text1"/>
        </w:rPr>
        <w:t xml:space="preserve"> relating to the </w:t>
      </w:r>
      <w:r w:rsidRPr="00B35A41">
        <w:rPr>
          <w:rFonts w:cs="Arial"/>
          <w:b/>
          <w:color w:val="000000" w:themeColor="text1"/>
        </w:rPr>
        <w:t>User's System</w:t>
      </w:r>
      <w:r w:rsidRPr="00B35A41">
        <w:rPr>
          <w:rFonts w:cs="Arial"/>
          <w:color w:val="000000" w:themeColor="text1"/>
        </w:rPr>
        <w:t xml:space="preserve"> between the </w:t>
      </w:r>
      <w:r w:rsidRPr="00B35A41">
        <w:rPr>
          <w:rFonts w:cs="Arial"/>
          <w:b/>
          <w:color w:val="000000" w:themeColor="text1"/>
        </w:rPr>
        <w:t>Connection Site</w:t>
      </w:r>
      <w:r w:rsidRPr="00B35A41">
        <w:rPr>
          <w:rFonts w:cs="Arial"/>
          <w:color w:val="000000" w:themeColor="text1"/>
        </w:rPr>
        <w:t xml:space="preserve"> and the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ins w:id="344" w:author="Creighton, Alan (Northern Powergrid)" w:date="2023-09-28T09:26:00Z">
        <w:r w:rsidR="0062112C">
          <w:rPr>
            <w:rFonts w:cs="Arial"/>
            <w:b/>
            <w:color w:val="000000" w:themeColor="text1"/>
          </w:rPr>
          <w:t xml:space="preserve"> </w:t>
        </w:r>
      </w:ins>
      <w:del w:id="345" w:author="Antony Johnson (ESO)" w:date="2023-09-26T14:54:00Z">
        <w:r w:rsidRPr="00B35A41" w:rsidDel="008912F2">
          <w:rPr>
            <w:rFonts w:cs="Arial"/>
            <w:color w:val="000000" w:themeColor="text1"/>
          </w:rPr>
          <w:delText>,</w:delText>
        </w:r>
        <w:r w:rsidRPr="00B35A41" w:rsidDel="008912F2">
          <w:rPr>
            <w:rFonts w:cs="Arial"/>
            <w:b/>
            <w:color w:val="000000" w:themeColor="text1"/>
          </w:rPr>
          <w:delText xml:space="preserve"> </w:delText>
        </w:r>
        <w:r w:rsidRPr="00487A18" w:rsidDel="008912F2">
          <w:rPr>
            <w:rFonts w:cs="Arial"/>
            <w:b/>
            <w:color w:val="000000" w:themeColor="text1"/>
            <w:highlight w:val="green"/>
            <w:rPrChange w:id="346" w:author="Antony Johnson (ESO)" w:date="2023-09-26T15:01:00Z">
              <w:rPr>
                <w:rFonts w:cs="Arial"/>
                <w:b/>
                <w:color w:val="000000" w:themeColor="text1"/>
              </w:rPr>
            </w:rPrChange>
          </w:rPr>
          <w:delText>Embedded Medium Power Station,</w:delText>
        </w:r>
        <w:r w:rsidRPr="00487A18" w:rsidDel="008912F2">
          <w:rPr>
            <w:rFonts w:cs="Arial"/>
            <w:color w:val="000000" w:themeColor="text1"/>
            <w:highlight w:val="green"/>
            <w:rPrChange w:id="347" w:author="Antony Johnson (ESO)" w:date="2023-09-26T15:01:00Z">
              <w:rPr>
                <w:rFonts w:cs="Arial"/>
                <w:color w:val="000000" w:themeColor="text1"/>
              </w:rPr>
            </w:rPrChange>
          </w:rPr>
          <w:delText xml:space="preserve"> </w:delText>
        </w:r>
      </w:del>
      <w:ins w:id="348" w:author="Antony Johnson (ESO)" w:date="2023-09-26T14:54:00Z">
        <w:r w:rsidR="008912F2" w:rsidRPr="00487A18">
          <w:rPr>
            <w:rFonts w:cs="Arial"/>
            <w:color w:val="000000" w:themeColor="text1"/>
            <w:highlight w:val="green"/>
            <w:rPrChange w:id="349" w:author="Antony Johnson (ESO)" w:date="2023-09-26T15:01:00Z">
              <w:rPr>
                <w:rFonts w:cs="Arial"/>
                <w:color w:val="000000" w:themeColor="text1"/>
              </w:rPr>
            </w:rPrChange>
          </w:rPr>
          <w:t>or</w:t>
        </w:r>
        <w:r w:rsidR="008912F2">
          <w:rPr>
            <w:rFonts w:cs="Arial"/>
            <w:color w:val="000000" w:themeColor="text1"/>
          </w:rPr>
          <w:t xml:space="preserve"> </w:t>
        </w:r>
      </w:ins>
      <w:r w:rsidRPr="00B35A41">
        <w:rPr>
          <w:rFonts w:cs="Arial"/>
          <w:b/>
          <w:color w:val="000000" w:themeColor="text1"/>
        </w:rPr>
        <w:t>Embedded DC Converter Station</w:t>
      </w:r>
      <w:ins w:id="350" w:author="Antony Johnson (ESO)" w:date="2023-09-26T14:54:00Z">
        <w:r w:rsidR="008912F2">
          <w:rPr>
            <w:rFonts w:cs="Arial"/>
            <w:color w:val="000000" w:themeColor="text1"/>
          </w:rPr>
          <w:t xml:space="preserve"> </w:t>
        </w:r>
        <w:r w:rsidR="008912F2" w:rsidRPr="00FD2004">
          <w:rPr>
            <w:rFonts w:cs="Arial"/>
            <w:color w:val="000000" w:themeColor="text1"/>
            <w:highlight w:val="green"/>
          </w:rPr>
          <w:t>or</w:t>
        </w:r>
      </w:ins>
      <w:del w:id="351" w:author="Antony Johnson (ESO)" w:date="2023-09-26T14:54:00Z">
        <w:r w:rsidRPr="00B35A41" w:rsidDel="008912F2">
          <w:rPr>
            <w:rFonts w:cs="Arial"/>
            <w:color w:val="000000" w:themeColor="text1"/>
          </w:rPr>
          <w:delText>,</w:delText>
        </w:r>
      </w:del>
      <w:r w:rsidRPr="00B35A41">
        <w:rPr>
          <w:rFonts w:cs="Arial"/>
          <w:color w:val="000000" w:themeColor="text1"/>
        </w:rPr>
        <w:t xml:space="preserve"> </w:t>
      </w:r>
      <w:r w:rsidRPr="00B35A41">
        <w:rPr>
          <w:rFonts w:cs="Arial"/>
          <w:b/>
          <w:color w:val="000000" w:themeColor="text1"/>
        </w:rPr>
        <w:t>Embedded HVDC System</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which does not form an </w:t>
      </w:r>
      <w:r w:rsidRPr="00B35A41">
        <w:rPr>
          <w:rFonts w:cs="Arial"/>
          <w:b/>
          <w:color w:val="000000" w:themeColor="text1"/>
        </w:rPr>
        <w:t>HVDC System</w:t>
      </w:r>
      <w:ins w:id="352" w:author="Antony Johnson (ESO)" w:date="2023-09-26T14:55:00Z">
        <w:r w:rsidR="000E57F6">
          <w:rPr>
            <w:rFonts w:cs="Arial"/>
            <w:b/>
            <w:color w:val="000000" w:themeColor="text1"/>
          </w:rPr>
          <w:t xml:space="preserve"> </w:t>
        </w:r>
      </w:ins>
      <w:ins w:id="353" w:author="Antony Johnson (ESO)" w:date="2023-09-26T14:56: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ins>
      <w:r w:rsidRPr="00FD2780">
        <w:rPr>
          <w:rFonts w:cs="Arial"/>
          <w:color w:val="000000" w:themeColor="text1"/>
        </w:rPr>
        <w:t>.</w:t>
      </w:r>
      <w:ins w:id="354" w:author="Antony Johnson (ESO)" w:date="2023-06-26T17:56:00Z">
        <w:r w:rsidR="006E571E" w:rsidRPr="00FD2780">
          <w:rPr>
            <w:rFonts w:cs="Arial"/>
            <w:color w:val="000000" w:themeColor="text1"/>
          </w:rPr>
          <w:t xml:space="preserve">  </w:t>
        </w:r>
        <w:commentRangeStart w:id="355"/>
        <w:commentRangeStart w:id="356"/>
        <w:r w:rsidR="006E571E" w:rsidRPr="00FD2780">
          <w:rPr>
            <w:rFonts w:cs="Arial"/>
            <w:color w:val="000000" w:themeColor="text1"/>
          </w:rPr>
          <w:t>In the case of</w:t>
        </w:r>
      </w:ins>
      <w:ins w:id="357" w:author="Antony Johnson (ESO)" w:date="2023-06-26T17:57:00Z">
        <w:r w:rsidR="005B3CC4" w:rsidRPr="00FD2780">
          <w:rPr>
            <w:rFonts w:cs="Arial"/>
            <w:color w:val="000000" w:themeColor="text1"/>
          </w:rPr>
          <w:t xml:space="preserve"> </w:t>
        </w:r>
        <w:r w:rsidR="005B3CC4" w:rsidRPr="00FD2780">
          <w:rPr>
            <w:rFonts w:cs="Arial"/>
          </w:rPr>
          <w:t>a</w:t>
        </w:r>
      </w:ins>
      <w:ins w:id="358" w:author="Antony Johnson (ESO)" w:date="2023-06-29T18:01:00Z">
        <w:r w:rsidR="00FC3CC7" w:rsidRPr="00FD2780">
          <w:rPr>
            <w:rFonts w:cs="Arial"/>
          </w:rPr>
          <w:t xml:space="preserve">n </w:t>
        </w:r>
        <w:r w:rsidR="00FC3CC7" w:rsidRPr="00FD2780">
          <w:rPr>
            <w:rFonts w:cs="Arial"/>
            <w:b/>
            <w:bCs/>
          </w:rPr>
          <w:t>Embedded</w:t>
        </w:r>
      </w:ins>
      <w:ins w:id="359" w:author="Antony Johnson (ESO)" w:date="2023-06-26T17:57:00Z">
        <w:r w:rsidR="005B3CC4" w:rsidRPr="00FD2780">
          <w:rPr>
            <w:rFonts w:cs="Arial"/>
            <w:b/>
            <w:bCs/>
          </w:rPr>
          <w:t xml:space="preserve"> </w:t>
        </w:r>
      </w:ins>
      <w:ins w:id="360" w:author="Antony Johnson (ESO)" w:date="2023-08-31T11:37:00Z">
        <w:r w:rsidR="00AD54AD">
          <w:rPr>
            <w:rFonts w:cs="Arial"/>
            <w:b/>
            <w:bCs/>
          </w:rPr>
          <w:t xml:space="preserve">Large </w:t>
        </w:r>
      </w:ins>
      <w:ins w:id="361" w:author="Antony Johnson (ESO)" w:date="2023-06-26T17:57:00Z">
        <w:r w:rsidR="005B3CC4" w:rsidRPr="00FD2780">
          <w:rPr>
            <w:rFonts w:cs="Arial"/>
            <w:b/>
            <w:bCs/>
          </w:rPr>
          <w:t>Power Station</w:t>
        </w:r>
      </w:ins>
      <w:ins w:id="362" w:author="Antony Johnson (ESO)" w:date="2023-06-28T13:08:00Z">
        <w:r w:rsidR="006839A8" w:rsidRPr="00FD2780">
          <w:rPr>
            <w:rFonts w:cs="Arial"/>
          </w:rPr>
          <w:t>,</w:t>
        </w:r>
      </w:ins>
      <w:ins w:id="363" w:author="Antony Johnson (ESO)" w:date="2023-06-26T17:57:00Z">
        <w:r w:rsidR="005B3CC4" w:rsidRPr="00FD2780">
          <w:rPr>
            <w:rFonts w:cs="Arial"/>
          </w:rPr>
          <w:t xml:space="preserve"> </w:t>
        </w:r>
      </w:ins>
      <w:ins w:id="364" w:author="Antony Johnson (ESO)" w:date="2023-06-26T18:08:00Z">
        <w:r w:rsidR="00C97827" w:rsidRPr="00FD2780">
          <w:rPr>
            <w:rFonts w:cs="Arial"/>
            <w:b/>
            <w:bCs/>
          </w:rPr>
          <w:t>The Company</w:t>
        </w:r>
        <w:r w:rsidR="00C97827" w:rsidRPr="00FD2780">
          <w:rPr>
            <w:rFonts w:cs="Arial"/>
          </w:rPr>
          <w:t xml:space="preserve"> </w:t>
        </w:r>
      </w:ins>
      <w:ins w:id="365" w:author="Antony Johnson (ESO)" w:date="2023-06-26T18:10:00Z">
        <w:r w:rsidR="00DB4CAA" w:rsidRPr="00FD2780">
          <w:rPr>
            <w:rFonts w:cs="Arial"/>
          </w:rPr>
          <w:t>may</w:t>
        </w:r>
      </w:ins>
      <w:ins w:id="366" w:author="Antony Johnson (ESO)" w:date="2023-06-26T18:08:00Z">
        <w:r w:rsidR="00085D45" w:rsidRPr="00FD2780">
          <w:rPr>
            <w:rFonts w:cs="Arial"/>
          </w:rPr>
          <w:t xml:space="preserve"> agree with the </w:t>
        </w:r>
        <w:r w:rsidR="00085D45" w:rsidRPr="00FD2780">
          <w:rPr>
            <w:rFonts w:cs="Arial"/>
            <w:b/>
            <w:bCs/>
          </w:rPr>
          <w:t>User</w:t>
        </w:r>
        <w:r w:rsidR="00085D45" w:rsidRPr="00FD2780">
          <w:rPr>
            <w:rFonts w:cs="Arial"/>
          </w:rPr>
          <w:t xml:space="preserve"> </w:t>
        </w:r>
      </w:ins>
      <w:ins w:id="367" w:author="Antony Johnson (ESO)" w:date="2023-06-26T18:09:00Z">
        <w:r w:rsidR="00DA1CE2" w:rsidRPr="00FD2780">
          <w:rPr>
            <w:rFonts w:cs="Arial"/>
          </w:rPr>
          <w:t>to an equivalent representation</w:t>
        </w:r>
      </w:ins>
      <w:ins w:id="368" w:author="Antony Johnson (ESO)" w:date="2023-06-26T18:10:00Z">
        <w:r w:rsidR="00DB4CAA" w:rsidRPr="00FD2780">
          <w:rPr>
            <w:rFonts w:cs="Arial"/>
          </w:rPr>
          <w:t xml:space="preserve"> </w:t>
        </w:r>
      </w:ins>
      <w:ins w:id="369" w:author="Antony Johnson (ESO)" w:date="2023-06-26T18:11:00Z">
        <w:r w:rsidR="004768DA" w:rsidRPr="00FD2780">
          <w:rPr>
            <w:rFonts w:cs="Arial"/>
          </w:rPr>
          <w:t xml:space="preserve">to the </w:t>
        </w:r>
        <w:proofErr w:type="spellStart"/>
        <w:r w:rsidR="004768DA" w:rsidRPr="00FD2780">
          <w:rPr>
            <w:rFonts w:cs="Arial"/>
            <w:b/>
            <w:bCs/>
          </w:rPr>
          <w:t>Subtransmission</w:t>
        </w:r>
        <w:proofErr w:type="spellEnd"/>
        <w:r w:rsidR="004768DA" w:rsidRPr="00FD2780">
          <w:rPr>
            <w:rFonts w:cs="Arial"/>
            <w:b/>
            <w:bCs/>
          </w:rPr>
          <w:t xml:space="preserve"> System</w:t>
        </w:r>
        <w:r w:rsidR="004768DA" w:rsidRPr="00FD2780">
          <w:rPr>
            <w:rFonts w:cs="Arial"/>
          </w:rPr>
          <w:t>.</w:t>
        </w:r>
      </w:ins>
      <w:commentRangeEnd w:id="355"/>
      <w:r w:rsidR="00A02623">
        <w:rPr>
          <w:rStyle w:val="CommentReference"/>
          <w:color w:val="auto"/>
          <w:lang w:val="en-GB"/>
        </w:rPr>
        <w:commentReference w:id="355"/>
      </w:r>
      <w:commentRangeEnd w:id="356"/>
      <w:r w:rsidR="00426EB6">
        <w:rPr>
          <w:rStyle w:val="CommentReference"/>
          <w:color w:val="auto"/>
          <w:lang w:val="en-GB"/>
        </w:rPr>
        <w:commentReference w:id="356"/>
      </w:r>
    </w:p>
    <w:p w14:paraId="00410E95" w14:textId="63F7BA73" w:rsidR="00A03452" w:rsidRPr="00B35A41" w:rsidRDefault="00A03452" w:rsidP="00A03452">
      <w:pPr>
        <w:pStyle w:val="Level1Text"/>
        <w:rPr>
          <w:rFonts w:cs="Arial"/>
          <w:color w:val="000000" w:themeColor="text1"/>
        </w:rPr>
      </w:pPr>
      <w:r w:rsidRPr="00B35A41">
        <w:rPr>
          <w:rFonts w:cs="Arial"/>
          <w:color w:val="000000" w:themeColor="text1"/>
        </w:rPr>
        <w:t>PC.A.2.1.4</w:t>
      </w:r>
      <w:r w:rsidRPr="00B35A41">
        <w:rPr>
          <w:rFonts w:cs="Arial"/>
          <w:color w:val="000000" w:themeColor="text1"/>
        </w:rPr>
        <w:tab/>
        <w:t xml:space="preserve">At </w:t>
      </w:r>
      <w:proofErr w:type="gramStart"/>
      <w:r w:rsidRPr="00B35A41">
        <w:rPr>
          <w:rFonts w:cs="Arial"/>
          <w:b/>
          <w:color w:val="000000" w:themeColor="text1"/>
        </w:rPr>
        <w:t>The</w:t>
      </w:r>
      <w:proofErr w:type="gramEnd"/>
      <w:r w:rsidRPr="00B35A41">
        <w:rPr>
          <w:rFonts w:cs="Arial"/>
          <w:b/>
          <w:color w:val="000000" w:themeColor="text1"/>
        </w:rPr>
        <w:t xml:space="preserve"> Company’s</w:t>
      </w:r>
      <w:r w:rsidRPr="00B35A41">
        <w:rPr>
          <w:rFonts w:cs="Arial"/>
          <w:color w:val="000000" w:themeColor="text1"/>
        </w:rPr>
        <w:t xml:space="preserve"> reasonable request, additional data on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(or </w:t>
      </w:r>
      <w:r w:rsidRPr="00B35A41">
        <w:rPr>
          <w:rFonts w:cs="Arial"/>
          <w:b/>
          <w:color w:val="000000" w:themeColor="text1"/>
        </w:rPr>
        <w:t>OTSUA</w:t>
      </w:r>
      <w:r w:rsidRPr="00B35A41">
        <w:rPr>
          <w:rFonts w:cs="Arial"/>
          <w:color w:val="000000" w:themeColor="text1"/>
        </w:rPr>
        <w:t>) will need to be supplied.  Some of the possible reasons for such a request, and the data required, are given in PC.A.6.2, PC.A.6.4, PC.A.6.5 and</w:t>
      </w:r>
      <w:del w:id="370" w:author="Antony Johnson (ESO)" w:date="2023-08-31T10:41:00Z">
        <w:r w:rsidRPr="00B35A41" w:rsidDel="00594461">
          <w:rPr>
            <w:rFonts w:cs="Arial"/>
            <w:color w:val="000000" w:themeColor="text1"/>
          </w:rPr>
          <w:delText xml:space="preserve"> </w:delText>
        </w:r>
      </w:del>
      <w:ins w:id="371" w:author="Antony Johnson (ESO)" w:date="2023-08-31T10:41:00Z">
        <w:r w:rsidR="00594461">
          <w:rPr>
            <w:rFonts w:cs="Arial"/>
            <w:color w:val="000000" w:themeColor="text1"/>
          </w:rPr>
          <w:t>’</w:t>
        </w:r>
      </w:ins>
      <w:r w:rsidRPr="00B35A41">
        <w:rPr>
          <w:rFonts w:cs="Arial"/>
          <w:color w:val="000000" w:themeColor="text1"/>
        </w:rPr>
        <w:t>PC.A.6.6.</w:t>
      </w:r>
    </w:p>
    <w:p w14:paraId="590E984C" w14:textId="77777777" w:rsidR="006C25CA" w:rsidRPr="00B35A41" w:rsidRDefault="006C25CA" w:rsidP="006C25CA">
      <w:pPr>
        <w:pStyle w:val="Level1Text"/>
        <w:rPr>
          <w:rFonts w:cs="Arial"/>
          <w:color w:val="000000" w:themeColor="text1"/>
        </w:rPr>
      </w:pPr>
      <w:r w:rsidRPr="00B35A41">
        <w:rPr>
          <w:rFonts w:cs="Arial"/>
          <w:color w:val="000000" w:themeColor="text1"/>
        </w:rPr>
        <w:t>PC.A.2.2</w:t>
      </w:r>
      <w:r w:rsidRPr="00B35A41">
        <w:rPr>
          <w:rFonts w:cs="Arial"/>
          <w:color w:val="000000" w:themeColor="text1"/>
        </w:rPr>
        <w:tab/>
      </w:r>
      <w:r w:rsidRPr="00B35A41">
        <w:rPr>
          <w:rFonts w:cs="Arial"/>
          <w:color w:val="000000" w:themeColor="text1"/>
          <w:u w:val="single"/>
        </w:rPr>
        <w:t>User's System (and OTSUA) Layout</w:t>
      </w:r>
    </w:p>
    <w:p w14:paraId="1FF58449" w14:textId="7FB2D668" w:rsidR="006C25CA" w:rsidRPr="0054756A" w:rsidRDefault="006C25CA" w:rsidP="00342C76">
      <w:pPr>
        <w:pStyle w:val="Level1Text"/>
        <w:jc w:val="both"/>
        <w:rPr>
          <w:rFonts w:cs="Arial"/>
          <w:color w:val="000000" w:themeColor="text1"/>
        </w:rPr>
      </w:pPr>
      <w:r w:rsidRPr="00B35A41">
        <w:rPr>
          <w:rFonts w:cs="Arial"/>
          <w:color w:val="000000" w:themeColor="text1"/>
        </w:rPr>
        <w:t>PC.A.2.2.1</w:t>
      </w:r>
      <w:r w:rsidRPr="00B35A41">
        <w:rPr>
          <w:rFonts w:cs="Arial"/>
          <w:color w:val="000000" w:themeColor="text1"/>
        </w:rPr>
        <w:tab/>
      </w:r>
      <w:r w:rsidRPr="0054756A">
        <w:rPr>
          <w:rFonts w:cs="Arial"/>
          <w:color w:val="000000" w:themeColor="text1"/>
        </w:rPr>
        <w:t xml:space="preserve">Each </w:t>
      </w:r>
      <w:r w:rsidRPr="0054756A">
        <w:rPr>
          <w:rFonts w:cs="Arial"/>
          <w:b/>
          <w:color w:val="000000" w:themeColor="text1"/>
        </w:rPr>
        <w:t>User</w:t>
      </w:r>
      <w:r w:rsidRPr="0054756A">
        <w:rPr>
          <w:rFonts w:cs="Arial"/>
          <w:color w:val="000000" w:themeColor="text1"/>
        </w:rPr>
        <w:t xml:space="preserve"> shall provide a </w:t>
      </w:r>
      <w:r w:rsidRPr="0054756A">
        <w:rPr>
          <w:rFonts w:cs="Arial"/>
          <w:b/>
          <w:color w:val="000000" w:themeColor="text1"/>
        </w:rPr>
        <w:t>Single Line Diagram</w:t>
      </w:r>
      <w:r w:rsidRPr="0054756A">
        <w:rPr>
          <w:rFonts w:cs="Arial"/>
          <w:color w:val="000000" w:themeColor="text1"/>
        </w:rPr>
        <w:t xml:space="preserve">, depicting both its existing and proposed arrangement(s) of load current carrying </w:t>
      </w:r>
      <w:r w:rsidRPr="0054756A">
        <w:rPr>
          <w:rFonts w:cs="Arial"/>
          <w:b/>
          <w:color w:val="000000" w:themeColor="text1"/>
        </w:rPr>
        <w:t>Apparatus</w:t>
      </w:r>
      <w:r w:rsidRPr="0054756A">
        <w:rPr>
          <w:rFonts w:cs="Arial"/>
          <w:color w:val="000000" w:themeColor="text1"/>
        </w:rPr>
        <w:t xml:space="preserve"> relating to both existing and proposed </w:t>
      </w:r>
      <w:r w:rsidRPr="0054756A">
        <w:rPr>
          <w:rFonts w:cs="Arial"/>
          <w:b/>
          <w:color w:val="000000" w:themeColor="text1"/>
        </w:rPr>
        <w:t xml:space="preserve">Connection Points </w:t>
      </w:r>
      <w:r w:rsidRPr="0054756A">
        <w:rPr>
          <w:rFonts w:cs="Arial"/>
          <w:color w:val="000000" w:themeColor="text1"/>
        </w:rPr>
        <w:t>(including in the case of</w:t>
      </w:r>
      <w:r w:rsidRPr="0054756A">
        <w:rPr>
          <w:rFonts w:cs="Arial"/>
          <w:b/>
          <w:color w:val="000000" w:themeColor="text1"/>
        </w:rPr>
        <w:t xml:space="preserve"> OTSUA</w:t>
      </w:r>
      <w:r w:rsidRPr="0054756A">
        <w:rPr>
          <w:rFonts w:cs="Arial"/>
          <w:color w:val="000000" w:themeColor="text1"/>
        </w:rPr>
        <w:t>,</w:t>
      </w:r>
      <w:r w:rsidRPr="0054756A">
        <w:rPr>
          <w:rFonts w:cs="Arial"/>
          <w:b/>
          <w:color w:val="000000" w:themeColor="text1"/>
        </w:rPr>
        <w:t xml:space="preserve"> Interface Points</w:t>
      </w:r>
      <w:del w:id="372" w:author="Creighton, Alan (Northern Powergrid)" w:date="2023-10-04T18:47:00Z">
        <w:r w:rsidRPr="0054756A" w:rsidDel="000B6043">
          <w:rPr>
            <w:rFonts w:cs="Arial"/>
            <w:color w:val="000000" w:themeColor="text1"/>
          </w:rPr>
          <w:delText>).</w:delText>
        </w:r>
      </w:del>
      <w:ins w:id="373" w:author="Antony Johnson (ESO)" w:date="2023-08-21T10:19:00Z">
        <w:del w:id="374" w:author="Creighton, Alan (Northern Powergrid)" w:date="2023-10-04T18:47:00Z">
          <w:r w:rsidR="00A35E1D" w:rsidRPr="0054756A" w:rsidDel="000B6043">
            <w:rPr>
              <w:rFonts w:cs="Arial"/>
              <w:color w:val="000000" w:themeColor="text1"/>
            </w:rPr>
            <w:delText xml:space="preserve">  </w:delText>
          </w:r>
        </w:del>
      </w:ins>
      <w:ins w:id="375" w:author="Antony Johnson (ESO)" w:date="2023-08-21T10:20:00Z">
        <w:del w:id="376" w:author="Creighton, Alan (Northern Powergrid)" w:date="2023-10-04T18:47:00Z">
          <w:r w:rsidR="00A35E1D" w:rsidRPr="0054756A" w:rsidDel="000B6043">
            <w:rPr>
              <w:rFonts w:cs="Arial"/>
            </w:rPr>
            <w:delText xml:space="preserve">For </w:delText>
          </w:r>
        </w:del>
      </w:ins>
      <w:ins w:id="377" w:author="Antony Johnson (ESO)" w:date="2023-09-26T15:00:00Z">
        <w:del w:id="378" w:author="Creighton, Alan (Northern Powergrid)" w:date="2023-10-04T18:47:00Z">
          <w:r w:rsidR="00487A18" w:rsidRPr="0054756A" w:rsidDel="000B6043">
            <w:rPr>
              <w:rFonts w:cs="Arial"/>
              <w:b/>
              <w:bCs/>
              <w:highlight w:val="green"/>
            </w:rPr>
            <w:delText>Network Operators</w:delText>
          </w:r>
        </w:del>
      </w:ins>
      <w:ins w:id="379" w:author="Antony Johnson (ESO)" w:date="2023-08-21T10:20:00Z">
        <w:del w:id="380" w:author="Creighton, Alan (Northern Powergrid)" w:date="2023-10-04T18:47:00Z">
          <w:r w:rsidR="00A35E1D" w:rsidRPr="0054756A" w:rsidDel="000B6043">
            <w:rPr>
              <w:rFonts w:cs="Arial"/>
            </w:rPr>
            <w:delText xml:space="preserve"> in respect </w:delText>
          </w:r>
          <w:commentRangeStart w:id="381"/>
          <w:commentRangeStart w:id="382"/>
          <w:r w:rsidR="00A35E1D" w:rsidRPr="0054756A" w:rsidDel="000B6043">
            <w:rPr>
              <w:rFonts w:cs="Arial"/>
            </w:rPr>
            <w:delText>of</w:delText>
          </w:r>
          <w:r w:rsidR="00A35E1D" w:rsidRPr="0054756A" w:rsidDel="000B6043">
            <w:rPr>
              <w:rFonts w:cs="Arial"/>
              <w:b/>
              <w:bCs/>
            </w:rPr>
            <w:delText xml:space="preserve"> E</w:delText>
          </w:r>
          <w:r w:rsidR="00A35E1D" w:rsidRPr="0054756A" w:rsidDel="000B6043">
            <w:rPr>
              <w:rFonts w:eastAsia="Calibri" w:cs="Arial"/>
              <w:b/>
              <w:bCs/>
              <w:snapToGrid/>
              <w:rPrChange w:id="383" w:author="Antony Johnson (ESO)" w:date="2023-10-16T10:47:00Z">
                <w:rPr>
                  <w:rFonts w:eastAsia="Calibri" w:cs="Arial"/>
                  <w:b/>
                  <w:bCs/>
                  <w:snapToGrid/>
                  <w:sz w:val="22"/>
                  <w:szCs w:val="22"/>
                </w:rPr>
              </w:rPrChange>
            </w:rPr>
            <w:delText>mbedded</w:delText>
          </w:r>
          <w:r w:rsidR="00A35E1D" w:rsidRPr="0054756A" w:rsidDel="000B6043">
            <w:rPr>
              <w:rFonts w:eastAsia="Calibri" w:cs="Arial"/>
              <w:snapToGrid/>
              <w:rPrChange w:id="384" w:author="Antony Johnson (ESO)" w:date="2023-10-16T10:47:00Z">
                <w:rPr>
                  <w:rFonts w:eastAsia="Calibri" w:cs="Arial"/>
                  <w:snapToGrid/>
                  <w:sz w:val="22"/>
                  <w:szCs w:val="22"/>
                </w:rPr>
              </w:rPrChange>
            </w:rPr>
            <w:delText xml:space="preserve"> </w:delText>
          </w:r>
        </w:del>
      </w:ins>
      <w:commentRangeEnd w:id="381"/>
      <w:del w:id="385" w:author="Creighton, Alan (Northern Powergrid)" w:date="2023-10-04T18:47:00Z">
        <w:r w:rsidR="000C32CC" w:rsidRPr="0054756A" w:rsidDel="000B6043">
          <w:rPr>
            <w:rStyle w:val="CommentReference"/>
            <w:color w:val="auto"/>
            <w:sz w:val="20"/>
            <w:szCs w:val="20"/>
            <w:lang w:val="en-GB"/>
            <w:rPrChange w:id="386" w:author="Antony Johnson (ESO)" w:date="2023-10-16T10:47:00Z">
              <w:rPr>
                <w:rStyle w:val="CommentReference"/>
                <w:color w:val="auto"/>
                <w:lang w:val="en-GB"/>
              </w:rPr>
            </w:rPrChange>
          </w:rPr>
          <w:commentReference w:id="381"/>
        </w:r>
      </w:del>
      <w:commentRangeEnd w:id="382"/>
      <w:r w:rsidR="0054756A">
        <w:rPr>
          <w:rStyle w:val="CommentReference"/>
          <w:color w:val="auto"/>
          <w:lang w:val="en-GB"/>
        </w:rPr>
        <w:commentReference w:id="382"/>
      </w:r>
      <w:ins w:id="387" w:author="Antony Johnson (ESO)" w:date="2023-08-21T10:20:00Z">
        <w:del w:id="388" w:author="Creighton, Alan (Northern Powergrid)" w:date="2023-10-04T18:47:00Z">
          <w:r w:rsidR="00A35E1D" w:rsidRPr="0054756A" w:rsidDel="000B6043">
            <w:rPr>
              <w:rFonts w:cs="Arial"/>
              <w:b/>
              <w:bCs/>
            </w:rPr>
            <w:delText>Large Power Stations</w:delText>
          </w:r>
          <w:r w:rsidR="00A35E1D" w:rsidRPr="0054756A" w:rsidDel="000B6043">
            <w:rPr>
              <w:rFonts w:cs="Arial"/>
            </w:rPr>
            <w:delText xml:space="preserve"> </w:delText>
          </w:r>
        </w:del>
      </w:ins>
      <w:ins w:id="389" w:author="Antony Johnson (ESO)" w:date="2023-08-31T09:55:00Z">
        <w:del w:id="390" w:author="Creighton, Alan (Northern Powergrid)" w:date="2023-10-04T18:47:00Z">
          <w:r w:rsidR="000857B8" w:rsidRPr="0054756A" w:rsidDel="000B6043">
            <w:rPr>
              <w:rFonts w:cs="Arial"/>
            </w:rPr>
            <w:delText xml:space="preserve">where </w:delText>
          </w:r>
          <w:r w:rsidR="000857B8" w:rsidRPr="0054756A" w:rsidDel="000B6043">
            <w:rPr>
              <w:rFonts w:cs="Arial"/>
              <w:b/>
              <w:bCs/>
            </w:rPr>
            <w:delText>Purchase Contracts</w:delText>
          </w:r>
          <w:r w:rsidR="000857B8" w:rsidRPr="0054756A" w:rsidDel="000B6043">
            <w:rPr>
              <w:rFonts w:cs="Arial"/>
            </w:rPr>
            <w:delText xml:space="preserve"> for its </w:delText>
          </w:r>
          <w:r w:rsidR="000857B8" w:rsidRPr="0054756A" w:rsidDel="000B6043">
            <w:rPr>
              <w:rFonts w:cs="Arial"/>
              <w:b/>
            </w:rPr>
            <w:delText>Main Plant</w:delText>
          </w:r>
          <w:r w:rsidR="000857B8" w:rsidRPr="0054756A" w:rsidDel="000B6043">
            <w:rPr>
              <w:rFonts w:cs="Arial"/>
            </w:rPr>
            <w:delText xml:space="preserve"> and </w:delText>
          </w:r>
          <w:r w:rsidR="000857B8" w:rsidRPr="0054756A" w:rsidDel="000B6043">
            <w:rPr>
              <w:rFonts w:cs="Arial"/>
              <w:b/>
            </w:rPr>
            <w:delText>Apparatus</w:delText>
          </w:r>
          <w:r w:rsidR="000857B8" w:rsidRPr="0054756A" w:rsidDel="000B6043">
            <w:rPr>
              <w:rFonts w:cs="Arial"/>
            </w:rPr>
            <w:delText xml:space="preserve"> had been concluded </w:delText>
          </w:r>
        </w:del>
      </w:ins>
      <w:ins w:id="391" w:author="Antony Johnson (ESO)" w:date="2023-08-31T09:56:00Z">
        <w:del w:id="392" w:author="Creighton, Alan (Northern Powergrid)" w:date="2023-10-04T18:47:00Z">
          <w:r w:rsidR="000857B8" w:rsidRPr="0054756A" w:rsidDel="000B6043">
            <w:rPr>
              <w:rFonts w:cs="Arial"/>
            </w:rPr>
            <w:delText>on or after DDMMYY</w:delText>
          </w:r>
        </w:del>
      </w:ins>
      <w:ins w:id="393" w:author="Antony Johnson (ESO)" w:date="2023-08-21T10:20:00Z">
        <w:del w:id="394" w:author="Creighton, Alan (Northern Powergrid)" w:date="2023-10-04T18:47:00Z">
          <w:r w:rsidR="00A35E1D" w:rsidRPr="0054756A" w:rsidDel="000B6043">
            <w:rPr>
              <w:rFonts w:cs="Arial"/>
            </w:rPr>
            <w:delText xml:space="preserve">, the </w:delText>
          </w:r>
          <w:r w:rsidR="00A35E1D" w:rsidRPr="0054756A" w:rsidDel="000B6043">
            <w:rPr>
              <w:rFonts w:cs="Arial"/>
              <w:b/>
              <w:bCs/>
            </w:rPr>
            <w:delText>Single Line Diagram</w:delText>
          </w:r>
          <w:r w:rsidR="00A35E1D" w:rsidRPr="0054756A" w:rsidDel="000B6043">
            <w:rPr>
              <w:rFonts w:cs="Arial"/>
            </w:rPr>
            <w:delText xml:space="preserve"> shall show </w:delText>
          </w:r>
        </w:del>
      </w:ins>
      <w:ins w:id="395" w:author="Antony Johnson (ESO)" w:date="2023-08-31T10:44:00Z">
        <w:del w:id="396" w:author="Creighton, Alan (Northern Powergrid)" w:date="2023-10-04T18:47:00Z">
          <w:r w:rsidR="00D339D2" w:rsidRPr="0054756A" w:rsidDel="000B6043">
            <w:rPr>
              <w:rFonts w:cs="Arial"/>
            </w:rPr>
            <w:delText xml:space="preserve">the connection between the </w:delText>
          </w:r>
        </w:del>
      </w:ins>
      <w:ins w:id="397" w:author="Antony Johnson (ESO)" w:date="2023-08-21T10:20:00Z">
        <w:del w:id="398" w:author="Creighton, Alan (Northern Powergrid)" w:date="2023-10-04T18:47:00Z">
          <w:r w:rsidR="00A35E1D" w:rsidRPr="0054756A" w:rsidDel="000B6043">
            <w:rPr>
              <w:rFonts w:cs="Arial"/>
              <w:b/>
              <w:bCs/>
            </w:rPr>
            <w:delText>Embedded</w:delText>
          </w:r>
          <w:r w:rsidR="00A35E1D" w:rsidRPr="0054756A" w:rsidDel="000B6043">
            <w:rPr>
              <w:rFonts w:cs="Arial"/>
            </w:rPr>
            <w:delText xml:space="preserve"> </w:delText>
          </w:r>
          <w:r w:rsidR="00A35E1D" w:rsidRPr="0054756A" w:rsidDel="000B6043">
            <w:rPr>
              <w:rFonts w:cs="Arial"/>
              <w:b/>
              <w:bCs/>
            </w:rPr>
            <w:delText>Large Power Station</w:delText>
          </w:r>
        </w:del>
      </w:ins>
      <w:ins w:id="399" w:author="Antony Johnson (ESO)" w:date="2023-08-31T10:42:00Z">
        <w:del w:id="400" w:author="Creighton, Alan (Northern Powergrid)" w:date="2023-10-04T18:47:00Z">
          <w:r w:rsidR="00A9437C" w:rsidRPr="0054756A" w:rsidDel="000B6043">
            <w:rPr>
              <w:rFonts w:cs="Arial"/>
            </w:rPr>
            <w:delText xml:space="preserve"> </w:delText>
          </w:r>
        </w:del>
      </w:ins>
      <w:ins w:id="401" w:author="Antony Johnson (ESO)" w:date="2023-08-31T10:45:00Z">
        <w:del w:id="402" w:author="Creighton, Alan (Northern Powergrid)" w:date="2023-10-04T18:47:00Z">
          <w:r w:rsidR="00D339D2" w:rsidRPr="0054756A" w:rsidDel="000B6043">
            <w:rPr>
              <w:rFonts w:cs="Arial"/>
            </w:rPr>
            <w:delText>t</w:delText>
          </w:r>
        </w:del>
      </w:ins>
      <w:ins w:id="403" w:author="Antony Johnson (ESO)" w:date="2023-08-31T10:42:00Z">
        <w:del w:id="404" w:author="Creighton, Alan (Northern Powergrid)" w:date="2023-10-04T18:47:00Z">
          <w:r w:rsidR="00594461" w:rsidRPr="0054756A" w:rsidDel="000B6043">
            <w:rPr>
              <w:rFonts w:cs="Arial"/>
            </w:rPr>
            <w:delText xml:space="preserve">o the </w:delText>
          </w:r>
          <w:r w:rsidR="00594461" w:rsidRPr="0054756A" w:rsidDel="000B6043">
            <w:rPr>
              <w:rFonts w:cs="Arial"/>
              <w:b/>
              <w:bCs/>
            </w:rPr>
            <w:delText>Subtransmission System</w:delText>
          </w:r>
          <w:r w:rsidR="00594461" w:rsidRPr="0054756A" w:rsidDel="000B6043">
            <w:rPr>
              <w:rFonts w:cs="Arial"/>
            </w:rPr>
            <w:delText xml:space="preserve"> or an </w:delText>
          </w:r>
        </w:del>
      </w:ins>
      <w:ins w:id="405" w:author="Antony Johnson (ESO)" w:date="2023-08-21T10:20:00Z">
        <w:del w:id="406" w:author="Creighton, Alan (Northern Powergrid)" w:date="2023-10-04T18:47:00Z">
          <w:r w:rsidR="00A35E1D" w:rsidRPr="0054756A" w:rsidDel="000B6043">
            <w:rPr>
              <w:rFonts w:cs="Arial"/>
            </w:rPr>
            <w:delText>electrical equivalent</w:delText>
          </w:r>
        </w:del>
      </w:ins>
      <w:ins w:id="407" w:author="Antony Johnson (ESO)" w:date="2023-08-31T10:43:00Z">
        <w:del w:id="408" w:author="Creighton, Alan (Northern Powergrid)" w:date="2023-10-04T18:47:00Z">
          <w:r w:rsidR="00D339D2" w:rsidRPr="0054756A" w:rsidDel="000B6043">
            <w:rPr>
              <w:rFonts w:cs="Arial"/>
            </w:rPr>
            <w:delText xml:space="preserve"> (as agreed between the </w:delText>
          </w:r>
        </w:del>
      </w:ins>
      <w:ins w:id="409" w:author="Antony Johnson (ESO)" w:date="2023-09-26T15:02:00Z">
        <w:del w:id="410" w:author="Creighton, Alan (Northern Powergrid)" w:date="2023-10-04T18:47:00Z">
          <w:r w:rsidR="00FD2004" w:rsidRPr="0054756A" w:rsidDel="000B6043">
            <w:rPr>
              <w:rFonts w:cs="Arial"/>
              <w:b/>
              <w:bCs/>
              <w:strike/>
              <w:highlight w:val="green"/>
              <w:rPrChange w:id="411" w:author="Antony Johnson (ESO)" w:date="2023-10-16T10:47:00Z">
                <w:rPr>
                  <w:rFonts w:cs="Arial"/>
                </w:rPr>
              </w:rPrChange>
            </w:rPr>
            <w:delText>Generator</w:delText>
          </w:r>
          <w:r w:rsidR="00FD2004" w:rsidRPr="0054756A" w:rsidDel="000B6043">
            <w:rPr>
              <w:rFonts w:cs="Arial"/>
              <w:strike/>
              <w:highlight w:val="green"/>
              <w:rPrChange w:id="412" w:author="Antony Johnson (ESO)" w:date="2023-10-16T10:47:00Z">
                <w:rPr>
                  <w:rFonts w:cs="Arial"/>
                </w:rPr>
              </w:rPrChange>
            </w:rPr>
            <w:delText>,</w:delText>
          </w:r>
          <w:r w:rsidR="00FD2004" w:rsidRPr="0054756A" w:rsidDel="000B6043">
            <w:rPr>
              <w:rFonts w:cs="Arial"/>
            </w:rPr>
            <w:delText xml:space="preserve"> </w:delText>
          </w:r>
        </w:del>
      </w:ins>
      <w:ins w:id="413" w:author="Antony Johnson (ESO)" w:date="2023-08-31T10:43:00Z">
        <w:del w:id="414" w:author="Creighton, Alan (Northern Powergrid)" w:date="2023-10-04T18:47:00Z">
          <w:r w:rsidR="00D339D2" w:rsidRPr="0054756A" w:rsidDel="000B6043">
            <w:rPr>
              <w:rFonts w:cs="Arial"/>
              <w:b/>
              <w:bCs/>
            </w:rPr>
            <w:delText>Network Operator</w:delText>
          </w:r>
          <w:r w:rsidR="00D339D2" w:rsidRPr="0054756A" w:rsidDel="000B6043">
            <w:rPr>
              <w:rFonts w:cs="Arial"/>
            </w:rPr>
            <w:delText xml:space="preserve"> and </w:delText>
          </w:r>
          <w:r w:rsidR="00D339D2" w:rsidRPr="0054756A" w:rsidDel="000B6043">
            <w:rPr>
              <w:rFonts w:cs="Arial"/>
              <w:b/>
              <w:bCs/>
            </w:rPr>
            <w:delText xml:space="preserve">The </w:delText>
          </w:r>
          <w:commentRangeStart w:id="415"/>
          <w:commentRangeStart w:id="416"/>
          <w:commentRangeStart w:id="417"/>
          <w:r w:rsidR="00D339D2" w:rsidRPr="0054756A" w:rsidDel="000B6043">
            <w:rPr>
              <w:rFonts w:cs="Arial"/>
              <w:b/>
              <w:bCs/>
            </w:rPr>
            <w:delText>Company</w:delText>
          </w:r>
        </w:del>
      </w:ins>
      <w:commentRangeEnd w:id="415"/>
      <w:del w:id="418" w:author="Creighton, Alan (Northern Powergrid)" w:date="2023-10-04T18:47:00Z">
        <w:r w:rsidR="0062112C" w:rsidRPr="0054756A" w:rsidDel="000B6043">
          <w:rPr>
            <w:rStyle w:val="CommentReference"/>
            <w:color w:val="auto"/>
            <w:sz w:val="20"/>
            <w:szCs w:val="20"/>
            <w:lang w:val="en-GB"/>
            <w:rPrChange w:id="419" w:author="Antony Johnson (ESO)" w:date="2023-10-16T10:47:00Z">
              <w:rPr>
                <w:rStyle w:val="CommentReference"/>
                <w:color w:val="auto"/>
                <w:lang w:val="en-GB"/>
              </w:rPr>
            </w:rPrChange>
          </w:rPr>
          <w:commentReference w:id="415"/>
        </w:r>
      </w:del>
      <w:commentRangeEnd w:id="416"/>
      <w:r w:rsidR="00E20DA8" w:rsidRPr="0054756A">
        <w:rPr>
          <w:rStyle w:val="CommentReference"/>
          <w:color w:val="auto"/>
          <w:sz w:val="20"/>
          <w:szCs w:val="20"/>
          <w:lang w:val="en-GB"/>
          <w:rPrChange w:id="420" w:author="Antony Johnson (ESO)" w:date="2023-10-16T10:47:00Z">
            <w:rPr>
              <w:rStyle w:val="CommentReference"/>
              <w:color w:val="auto"/>
              <w:lang w:val="en-GB"/>
            </w:rPr>
          </w:rPrChange>
        </w:rPr>
        <w:commentReference w:id="416"/>
      </w:r>
      <w:commentRangeEnd w:id="417"/>
      <w:r w:rsidR="00564FFB">
        <w:rPr>
          <w:rStyle w:val="CommentReference"/>
          <w:color w:val="auto"/>
          <w:lang w:val="en-GB"/>
        </w:rPr>
        <w:commentReference w:id="417"/>
      </w:r>
      <w:ins w:id="421" w:author="Antony Johnson (ESO)" w:date="2023-08-31T10:43:00Z">
        <w:del w:id="422" w:author="Creighton, Alan (Northern Powergrid)" w:date="2023-10-04T18:47:00Z">
          <w:r w:rsidR="00D339D2" w:rsidRPr="0054756A" w:rsidDel="000B6043">
            <w:rPr>
              <w:rFonts w:cs="Arial"/>
            </w:rPr>
            <w:delText>)</w:delText>
          </w:r>
        </w:del>
      </w:ins>
      <w:ins w:id="423" w:author="Antony Johnson (ESO)" w:date="2023-08-21T10:20:00Z">
        <w:del w:id="424" w:author="Creighton, Alan (Northern Powergrid)" w:date="2023-10-04T18:47:00Z">
          <w:r w:rsidR="00A35E1D" w:rsidRPr="0054756A" w:rsidDel="000B6043">
            <w:rPr>
              <w:rFonts w:cs="Arial"/>
            </w:rPr>
            <w:delText>.</w:delText>
          </w:r>
        </w:del>
      </w:ins>
      <w:ins w:id="425" w:author="Antony Johnson (ESO)" w:date="2023-08-31T09:54:00Z">
        <w:r w:rsidR="000857B8" w:rsidRPr="0054756A">
          <w:rPr>
            <w:rFonts w:cs="Arial"/>
          </w:rPr>
          <w:t xml:space="preserve"> </w:t>
        </w:r>
      </w:ins>
    </w:p>
    <w:p w14:paraId="2AB445E0" w14:textId="77777777" w:rsidR="000B6043" w:rsidRDefault="006C25CA" w:rsidP="006C25CA">
      <w:pPr>
        <w:pStyle w:val="Level1Text"/>
        <w:rPr>
          <w:ins w:id="426" w:author="Creighton, Alan (Northern Powergrid)" w:date="2023-10-04T18:41:00Z"/>
          <w:rFonts w:cs="Arial"/>
          <w:color w:val="000000" w:themeColor="text1"/>
        </w:rPr>
      </w:pPr>
      <w:r w:rsidRPr="00B35A41">
        <w:rPr>
          <w:rFonts w:cs="Arial"/>
          <w:color w:val="000000" w:themeColor="text1"/>
        </w:rPr>
        <w:t>PC.A.2.2.2</w:t>
      </w: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(three examples are shown in Appendix B) must include all parts of the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operating at </w:t>
      </w:r>
      <w:proofErr w:type="spellStart"/>
      <w:r w:rsidRPr="00B35A41">
        <w:rPr>
          <w:rFonts w:cs="Arial"/>
          <w:b/>
          <w:color w:val="000000" w:themeColor="text1"/>
        </w:rPr>
        <w:t>Supergrid</w:t>
      </w:r>
      <w:proofErr w:type="spellEnd"/>
      <w:r w:rsidRPr="00B35A41">
        <w:rPr>
          <w:rFonts w:cs="Arial"/>
          <w:b/>
          <w:color w:val="000000" w:themeColor="text1"/>
        </w:rPr>
        <w:t xml:space="preserve"> Voltage </w:t>
      </w:r>
      <w:r w:rsidRPr="00B35A41">
        <w:rPr>
          <w:rFonts w:cs="Arial"/>
          <w:color w:val="000000" w:themeColor="text1"/>
        </w:rPr>
        <w:t xml:space="preserve">throughout </w:t>
      </w:r>
      <w:r w:rsidRPr="00B35A41">
        <w:rPr>
          <w:rFonts w:cs="Arial"/>
          <w:b/>
          <w:color w:val="000000" w:themeColor="text1"/>
        </w:rPr>
        <w:t xml:space="preserve">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 System</w:t>
      </w:r>
      <w:r w:rsidRPr="00B35A41">
        <w:rPr>
          <w:rFonts w:cs="Arial"/>
          <w:color w:val="000000" w:themeColor="text1"/>
        </w:rPr>
        <w:t xml:space="preserve"> operating at 132</w:t>
      </w:r>
      <w:r>
        <w:rPr>
          <w:rFonts w:cs="Arial"/>
          <w:color w:val="000000" w:themeColor="text1"/>
        </w:rPr>
        <w:t>kV or greater</w:t>
      </w:r>
      <w:r w:rsidRPr="00B35A41">
        <w:rPr>
          <w:rFonts w:cs="Arial"/>
          <w:color w:val="000000" w:themeColor="text1"/>
        </w:rPr>
        <w:t>, and those parts of its</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at any </w:t>
      </w:r>
      <w:r w:rsidRPr="00B35A41">
        <w:rPr>
          <w:rFonts w:cs="Arial"/>
          <w:b/>
          <w:color w:val="000000" w:themeColor="text1"/>
        </w:rPr>
        <w:t>Transmission Site</w:t>
      </w:r>
      <w:r w:rsidRPr="00B35A41">
        <w:rPr>
          <w:rFonts w:cs="Arial"/>
          <w:color w:val="000000" w:themeColor="text1"/>
        </w:rPr>
        <w:t xml:space="preserve">. </w:t>
      </w:r>
    </w:p>
    <w:p w14:paraId="7AF238D3" w14:textId="710EEEA5" w:rsidR="000B6043" w:rsidRPr="000B6043" w:rsidRDefault="000B6043">
      <w:pPr>
        <w:pStyle w:val="Level1Text"/>
        <w:ind w:firstLine="0"/>
        <w:jc w:val="both"/>
        <w:rPr>
          <w:ins w:id="427" w:author="Creighton, Alan (Northern Powergrid)" w:date="2023-10-04T18:43:00Z"/>
          <w:rFonts w:cs="Arial"/>
        </w:rPr>
        <w:pPrChange w:id="428" w:author="Antony Johnson (ESO)" w:date="2023-10-16T10:52:00Z">
          <w:pPr>
            <w:pStyle w:val="Level1Text"/>
            <w:ind w:firstLine="0"/>
          </w:pPr>
        </w:pPrChange>
      </w:pPr>
      <w:ins w:id="429" w:author="Creighton, Alan (Northern Powergrid)" w:date="2023-10-04T18:42:00Z">
        <w:r w:rsidRPr="000B6043">
          <w:rPr>
            <w:rFonts w:cs="Arial"/>
          </w:rPr>
          <w:t xml:space="preserve">For </w:t>
        </w:r>
        <w:r w:rsidRPr="000B6043">
          <w:rPr>
            <w:rFonts w:cs="Arial"/>
            <w:b/>
            <w:bCs/>
          </w:rPr>
          <w:t>Network Operators</w:t>
        </w:r>
        <w:r w:rsidRPr="000B6043">
          <w:rPr>
            <w:rFonts w:cs="Arial"/>
          </w:rPr>
          <w:t xml:space="preserve"> in respect of</w:t>
        </w:r>
        <w:r w:rsidRPr="000B6043">
          <w:rPr>
            <w:rFonts w:cs="Arial"/>
            <w:b/>
            <w:bCs/>
          </w:rPr>
          <w:t xml:space="preserve"> E</w:t>
        </w:r>
        <w:r w:rsidRPr="000B6043">
          <w:rPr>
            <w:rFonts w:eastAsia="Calibri" w:cs="Arial"/>
            <w:b/>
            <w:bCs/>
            <w:snapToGrid/>
          </w:rPr>
          <w:t>mbedded</w:t>
        </w:r>
        <w:r w:rsidRPr="000B6043">
          <w:rPr>
            <w:rFonts w:eastAsia="Calibri" w:cs="Arial"/>
            <w:snapToGrid/>
          </w:rPr>
          <w:t xml:space="preserve"> </w:t>
        </w:r>
        <w:r w:rsidRPr="000B6043">
          <w:rPr>
            <w:rFonts w:cs="Arial"/>
            <w:b/>
            <w:bCs/>
          </w:rPr>
          <w:t>Large Power Stations</w:t>
        </w:r>
        <w:r w:rsidRPr="000B6043">
          <w:rPr>
            <w:rFonts w:cs="Arial"/>
          </w:rPr>
          <w:t xml:space="preserve"> where </w:t>
        </w:r>
        <w:r w:rsidRPr="000B6043">
          <w:rPr>
            <w:rFonts w:cs="Arial"/>
            <w:b/>
            <w:bCs/>
          </w:rPr>
          <w:t>Purchase Contracts</w:t>
        </w:r>
        <w:r w:rsidRPr="000B6043">
          <w:rPr>
            <w:rFonts w:cs="Arial"/>
          </w:rPr>
          <w:t xml:space="preserve"> </w:t>
        </w:r>
      </w:ins>
      <w:ins w:id="430" w:author="Antony Johnson (ESO)" w:date="2023-10-17T14:58:00Z">
        <w:r w:rsidR="006C66C6">
          <w:rPr>
            <w:rFonts w:cs="Arial"/>
          </w:rPr>
          <w:t xml:space="preserve">or a </w:t>
        </w:r>
        <w:r w:rsidR="006C66C6" w:rsidRPr="00C14F16">
          <w:rPr>
            <w:rFonts w:cs="Arial"/>
            <w:b/>
            <w:bCs/>
          </w:rPr>
          <w:t>Substantial Modificat</w:t>
        </w:r>
        <w:r w:rsidR="006C66C6">
          <w:rPr>
            <w:rFonts w:cs="Arial"/>
            <w:b/>
            <w:bCs/>
          </w:rPr>
          <w:t>i</w:t>
        </w:r>
        <w:r w:rsidR="006C66C6" w:rsidRPr="00C14F16">
          <w:rPr>
            <w:rFonts w:cs="Arial"/>
            <w:b/>
            <w:bCs/>
          </w:rPr>
          <w:t>on</w:t>
        </w:r>
        <w:r w:rsidR="006C66C6">
          <w:rPr>
            <w:rFonts w:cs="Arial"/>
          </w:rPr>
          <w:t xml:space="preserve"> in respect of its </w:t>
        </w:r>
        <w:r w:rsidR="006C66C6" w:rsidRPr="00E01C71">
          <w:rPr>
            <w:rFonts w:cs="Arial"/>
            <w:b/>
          </w:rPr>
          <w:t>Main Plant</w:t>
        </w:r>
        <w:r w:rsidR="006C66C6" w:rsidRPr="00E01C71">
          <w:rPr>
            <w:rFonts w:cs="Arial"/>
          </w:rPr>
          <w:t xml:space="preserve"> and </w:t>
        </w:r>
        <w:r w:rsidR="006C66C6" w:rsidRPr="00E01C71">
          <w:rPr>
            <w:rFonts w:cs="Arial"/>
            <w:b/>
          </w:rPr>
          <w:t>Apparatus</w:t>
        </w:r>
        <w:r w:rsidR="006C66C6" w:rsidRPr="00E01C71">
          <w:rPr>
            <w:rFonts w:cs="Arial"/>
          </w:rPr>
          <w:t xml:space="preserve"> had been concluded on or after </w:t>
        </w:r>
        <w:r w:rsidR="006C66C6">
          <w:rPr>
            <w:rFonts w:cs="Arial"/>
          </w:rPr>
          <w:t>1</w:t>
        </w:r>
        <w:r w:rsidR="006C66C6" w:rsidRPr="00AE25B5">
          <w:rPr>
            <w:rFonts w:cs="Arial"/>
            <w:vertAlign w:val="superscript"/>
          </w:rPr>
          <w:t>st</w:t>
        </w:r>
        <w:r w:rsidR="006C66C6">
          <w:rPr>
            <w:rFonts w:cs="Arial"/>
          </w:rPr>
          <w:t xml:space="preserve"> June 2027,</w:t>
        </w:r>
        <w:r w:rsidR="006C66C6" w:rsidRPr="000B6043" w:rsidDel="006C66C6">
          <w:rPr>
            <w:rFonts w:cs="Arial"/>
          </w:rPr>
          <w:t xml:space="preserve"> </w:t>
        </w:r>
      </w:ins>
      <w:ins w:id="431" w:author="Creighton, Alan (Northern Powergrid)" w:date="2023-10-04T18:42:00Z">
        <w:del w:id="432" w:author="Antony Johnson (ESO)" w:date="2023-10-17T14:58:00Z">
          <w:r w:rsidRPr="000B6043" w:rsidDel="006C66C6">
            <w:rPr>
              <w:rFonts w:cs="Arial"/>
            </w:rPr>
            <w:delText xml:space="preserve">for its </w:delText>
          </w:r>
          <w:r w:rsidRPr="000B6043" w:rsidDel="006C66C6">
            <w:rPr>
              <w:rFonts w:cs="Arial"/>
              <w:b/>
            </w:rPr>
            <w:delText>Main Plant</w:delText>
          </w:r>
          <w:r w:rsidRPr="000B6043" w:rsidDel="006C66C6">
            <w:rPr>
              <w:rFonts w:cs="Arial"/>
            </w:rPr>
            <w:delText xml:space="preserve"> and </w:delText>
          </w:r>
          <w:r w:rsidRPr="000B6043" w:rsidDel="006C66C6">
            <w:rPr>
              <w:rFonts w:cs="Arial"/>
              <w:b/>
            </w:rPr>
            <w:delText>Apparatus</w:delText>
          </w:r>
          <w:r w:rsidRPr="000B6043" w:rsidDel="006C66C6">
            <w:rPr>
              <w:rFonts w:cs="Arial"/>
            </w:rPr>
            <w:delText xml:space="preserve"> had been concluded on or after </w:delText>
          </w:r>
        </w:del>
        <w:del w:id="433" w:author="Antony Johnson (ESO)" w:date="2023-10-16T10:52:00Z">
          <w:r w:rsidRPr="000B6043" w:rsidDel="00564FFB">
            <w:rPr>
              <w:rFonts w:cs="Arial"/>
            </w:rPr>
            <w:delText>DDMMYY</w:delText>
          </w:r>
        </w:del>
        <w:r w:rsidRPr="000B6043">
          <w:rPr>
            <w:rFonts w:cs="Arial"/>
          </w:rPr>
          <w:t xml:space="preserve">, </w:t>
        </w:r>
      </w:ins>
      <w:ins w:id="434" w:author="Creighton, Alan (Northern Powergrid)" w:date="2023-10-04T18:43:00Z">
        <w:r w:rsidRPr="000B6043">
          <w:rPr>
            <w:rFonts w:cs="Arial"/>
          </w:rPr>
          <w:t>that are directly connected to the</w:t>
        </w:r>
        <w:del w:id="435" w:author="Antony Johnson (ESO)" w:date="2023-10-17T15:00:00Z">
          <w:r w:rsidRPr="000B6043" w:rsidDel="00F97E95">
            <w:rPr>
              <w:rFonts w:cs="Arial"/>
            </w:rPr>
            <w:delText xml:space="preserve"> </w:delText>
          </w:r>
        </w:del>
      </w:ins>
      <w:ins w:id="436" w:author="Creighton, Alan (Northern Powergrid)" w:date="2023-10-04T18:42:00Z">
        <w:del w:id="437" w:author="Antony Johnson (ESO)" w:date="2023-10-17T15:00:00Z">
          <w:r w:rsidRPr="000B6043" w:rsidDel="00F97E95">
            <w:rPr>
              <w:rFonts w:cs="Arial"/>
            </w:rPr>
            <w:delText>the</w:delText>
          </w:r>
        </w:del>
        <w:r w:rsidRPr="000B6043">
          <w:rPr>
            <w:rFonts w:cs="Arial"/>
          </w:rPr>
          <w:t xml:space="preserve"> </w:t>
        </w:r>
      </w:ins>
      <w:proofErr w:type="spellStart"/>
      <w:ins w:id="438" w:author="Creighton, Alan (Northern Powergrid)" w:date="2023-10-04T18:43:00Z">
        <w:r w:rsidRPr="000B6043">
          <w:rPr>
            <w:rFonts w:cs="Arial"/>
            <w:b/>
            <w:bCs/>
          </w:rPr>
          <w:t>Subtransmission</w:t>
        </w:r>
        <w:proofErr w:type="spellEnd"/>
        <w:r w:rsidRPr="000B6043">
          <w:rPr>
            <w:rFonts w:cs="Arial"/>
            <w:b/>
            <w:bCs/>
          </w:rPr>
          <w:t xml:space="preserve"> System</w:t>
        </w:r>
        <w:r w:rsidRPr="000B6043">
          <w:rPr>
            <w:rFonts w:cs="Arial"/>
          </w:rPr>
          <w:t xml:space="preserve"> the </w:t>
        </w:r>
      </w:ins>
      <w:ins w:id="439" w:author="Creighton, Alan (Northern Powergrid)" w:date="2023-10-04T18:42:00Z">
        <w:r w:rsidRPr="000B6043">
          <w:rPr>
            <w:rFonts w:cs="Arial"/>
            <w:b/>
            <w:bCs/>
          </w:rPr>
          <w:t>Single Line Diagram</w:t>
        </w:r>
        <w:r w:rsidRPr="000B6043">
          <w:rPr>
            <w:rFonts w:cs="Arial"/>
          </w:rPr>
          <w:t xml:space="preserve"> shall show the connection between the </w:t>
        </w:r>
        <w:r w:rsidRPr="000B6043">
          <w:rPr>
            <w:rFonts w:cs="Arial"/>
            <w:b/>
            <w:bCs/>
          </w:rPr>
          <w:t>Embedded</w:t>
        </w:r>
        <w:r w:rsidRPr="000B6043">
          <w:rPr>
            <w:rFonts w:cs="Arial"/>
          </w:rPr>
          <w:t xml:space="preserve"> </w:t>
        </w:r>
        <w:r w:rsidRPr="000B6043">
          <w:rPr>
            <w:rFonts w:cs="Arial"/>
            <w:b/>
            <w:bCs/>
          </w:rPr>
          <w:t>Large Power Station</w:t>
        </w:r>
        <w:r w:rsidRPr="000B6043">
          <w:rPr>
            <w:rFonts w:cs="Arial"/>
          </w:rPr>
          <w:t xml:space="preserve"> to the </w:t>
        </w:r>
        <w:proofErr w:type="spellStart"/>
        <w:r w:rsidRPr="000B6043">
          <w:rPr>
            <w:rFonts w:cs="Arial"/>
            <w:b/>
            <w:bCs/>
          </w:rPr>
          <w:t>Subtransmission</w:t>
        </w:r>
        <w:proofErr w:type="spellEnd"/>
        <w:r w:rsidRPr="000B6043">
          <w:rPr>
            <w:rFonts w:cs="Arial"/>
            <w:b/>
            <w:bCs/>
          </w:rPr>
          <w:t xml:space="preserve"> </w:t>
        </w:r>
        <w:commentRangeStart w:id="440"/>
        <w:commentRangeStart w:id="441"/>
        <w:r w:rsidRPr="000B6043">
          <w:rPr>
            <w:rFonts w:cs="Arial"/>
            <w:b/>
            <w:bCs/>
          </w:rPr>
          <w:t>System</w:t>
        </w:r>
      </w:ins>
      <w:commentRangeEnd w:id="440"/>
      <w:ins w:id="442" w:author="Creighton, Alan (Northern Powergrid)" w:date="2023-10-04T18:56:00Z">
        <w:r w:rsidR="00E20DA8">
          <w:rPr>
            <w:rStyle w:val="CommentReference"/>
            <w:color w:val="auto"/>
            <w:lang w:val="en-GB"/>
          </w:rPr>
          <w:commentReference w:id="440"/>
        </w:r>
      </w:ins>
      <w:commentRangeEnd w:id="441"/>
      <w:r w:rsidR="00E9488E">
        <w:rPr>
          <w:rStyle w:val="CommentReference"/>
          <w:color w:val="auto"/>
          <w:lang w:val="en-GB"/>
        </w:rPr>
        <w:commentReference w:id="441"/>
      </w:r>
      <w:ins w:id="443" w:author="Creighton, Alan (Northern Powergrid)" w:date="2023-10-04T18:43:00Z">
        <w:r w:rsidRPr="000B6043">
          <w:rPr>
            <w:rFonts w:cs="Arial"/>
          </w:rPr>
          <w:t>.</w:t>
        </w:r>
      </w:ins>
    </w:p>
    <w:p w14:paraId="60A3D434" w14:textId="08048337" w:rsidR="006C66C6" w:rsidRPr="00F97E95" w:rsidDel="00F97E95" w:rsidRDefault="000B6043">
      <w:pPr>
        <w:pStyle w:val="Level1Text"/>
        <w:ind w:firstLine="0"/>
        <w:jc w:val="both"/>
        <w:rPr>
          <w:ins w:id="444" w:author="Creighton, Alan (Northern Powergrid)" w:date="2023-10-04T18:41:00Z"/>
          <w:del w:id="445" w:author="Antony Johnson (ESO)" w:date="2023-10-17T14:59:00Z"/>
          <w:rFonts w:cs="Arial"/>
          <w:rPrChange w:id="446" w:author="Antony Johnson (ESO)" w:date="2023-10-17T14:59:00Z">
            <w:rPr>
              <w:ins w:id="447" w:author="Creighton, Alan (Northern Powergrid)" w:date="2023-10-04T18:41:00Z"/>
              <w:del w:id="448" w:author="Antony Johnson (ESO)" w:date="2023-10-17T14:59:00Z"/>
              <w:rFonts w:cs="Arial"/>
              <w:color w:val="000000" w:themeColor="text1"/>
            </w:rPr>
          </w:rPrChange>
        </w:rPr>
        <w:pPrChange w:id="449" w:author="Antony Johnson (ESO)" w:date="2023-10-17T14:59:00Z">
          <w:pPr>
            <w:pStyle w:val="Level1Text"/>
            <w:ind w:firstLine="0"/>
          </w:pPr>
        </w:pPrChange>
      </w:pPr>
      <w:ins w:id="450" w:author="Creighton, Alan (Northern Powergrid)" w:date="2023-10-04T18:44:00Z">
        <w:r w:rsidRPr="000B6043">
          <w:rPr>
            <w:rFonts w:cs="Arial"/>
          </w:rPr>
          <w:t xml:space="preserve">For </w:t>
        </w:r>
        <w:r w:rsidRPr="000B6043">
          <w:rPr>
            <w:rFonts w:cs="Arial"/>
            <w:b/>
            <w:bCs/>
          </w:rPr>
          <w:t>Network Operators</w:t>
        </w:r>
        <w:r w:rsidRPr="000B6043">
          <w:rPr>
            <w:rFonts w:cs="Arial"/>
          </w:rPr>
          <w:t xml:space="preserve"> in respect of</w:t>
        </w:r>
        <w:r w:rsidRPr="000B6043">
          <w:rPr>
            <w:rFonts w:cs="Arial"/>
            <w:b/>
            <w:bCs/>
          </w:rPr>
          <w:t xml:space="preserve"> E</w:t>
        </w:r>
        <w:r w:rsidRPr="000B6043">
          <w:rPr>
            <w:rFonts w:eastAsia="Calibri" w:cs="Arial"/>
            <w:b/>
            <w:bCs/>
            <w:snapToGrid/>
          </w:rPr>
          <w:t>mbedded</w:t>
        </w:r>
        <w:r w:rsidRPr="000B6043">
          <w:rPr>
            <w:rFonts w:eastAsia="Calibri" w:cs="Arial"/>
            <w:snapToGrid/>
          </w:rPr>
          <w:t xml:space="preserve"> </w:t>
        </w:r>
        <w:r w:rsidRPr="000B6043">
          <w:rPr>
            <w:rFonts w:cs="Arial"/>
            <w:b/>
            <w:bCs/>
          </w:rPr>
          <w:t>Large Power Stations</w:t>
        </w:r>
        <w:r w:rsidRPr="000B6043">
          <w:rPr>
            <w:rFonts w:cs="Arial"/>
          </w:rPr>
          <w:t xml:space="preserve"> where </w:t>
        </w:r>
        <w:r w:rsidRPr="000B6043">
          <w:rPr>
            <w:rFonts w:cs="Arial"/>
            <w:b/>
            <w:bCs/>
          </w:rPr>
          <w:t>Purchase Contracts</w:t>
        </w:r>
        <w:r w:rsidRPr="000B6043">
          <w:rPr>
            <w:rFonts w:cs="Arial"/>
          </w:rPr>
          <w:t xml:space="preserve"> </w:t>
        </w:r>
      </w:ins>
      <w:ins w:id="451" w:author="Antony Johnson (ESO)" w:date="2023-10-17T14:59:00Z">
        <w:r w:rsidR="00F97E95">
          <w:rPr>
            <w:rFonts w:cs="Arial"/>
          </w:rPr>
          <w:t xml:space="preserve">or a </w:t>
        </w:r>
        <w:r w:rsidR="00F97E95" w:rsidRPr="00C14F16">
          <w:rPr>
            <w:rFonts w:cs="Arial"/>
            <w:b/>
            <w:bCs/>
          </w:rPr>
          <w:t>Substantial Modificat</w:t>
        </w:r>
        <w:r w:rsidR="00F97E95">
          <w:rPr>
            <w:rFonts w:cs="Arial"/>
            <w:b/>
            <w:bCs/>
          </w:rPr>
          <w:t>i</w:t>
        </w:r>
        <w:r w:rsidR="00F97E95" w:rsidRPr="00C14F16">
          <w:rPr>
            <w:rFonts w:cs="Arial"/>
            <w:b/>
            <w:bCs/>
          </w:rPr>
          <w:t>on</w:t>
        </w:r>
        <w:r w:rsidR="00F97E95">
          <w:rPr>
            <w:rFonts w:cs="Arial"/>
          </w:rPr>
          <w:t xml:space="preserve"> in respect of its </w:t>
        </w:r>
        <w:r w:rsidR="00F97E95" w:rsidRPr="00E01C71">
          <w:rPr>
            <w:rFonts w:cs="Arial"/>
            <w:b/>
          </w:rPr>
          <w:t>Main Plant</w:t>
        </w:r>
        <w:r w:rsidR="00F97E95" w:rsidRPr="00E01C71">
          <w:rPr>
            <w:rFonts w:cs="Arial"/>
          </w:rPr>
          <w:t xml:space="preserve"> and </w:t>
        </w:r>
        <w:r w:rsidR="00F97E95" w:rsidRPr="00E01C71">
          <w:rPr>
            <w:rFonts w:cs="Arial"/>
            <w:b/>
          </w:rPr>
          <w:t>Apparatus</w:t>
        </w:r>
        <w:r w:rsidR="00F97E95" w:rsidRPr="00E01C71">
          <w:rPr>
            <w:rFonts w:cs="Arial"/>
          </w:rPr>
          <w:t xml:space="preserve"> had been concluded on or after </w:t>
        </w:r>
        <w:r w:rsidR="00F97E95">
          <w:rPr>
            <w:rFonts w:cs="Arial"/>
          </w:rPr>
          <w:t>1</w:t>
        </w:r>
        <w:r w:rsidR="00F97E95" w:rsidRPr="00AE25B5">
          <w:rPr>
            <w:rFonts w:cs="Arial"/>
            <w:vertAlign w:val="superscript"/>
          </w:rPr>
          <w:t>st</w:t>
        </w:r>
        <w:r w:rsidR="00F97E95">
          <w:rPr>
            <w:rFonts w:cs="Arial"/>
          </w:rPr>
          <w:t xml:space="preserve"> June 2027,</w:t>
        </w:r>
        <w:r w:rsidR="00F97E95" w:rsidRPr="000B6043" w:rsidDel="00F97E95">
          <w:rPr>
            <w:rFonts w:cs="Arial"/>
          </w:rPr>
          <w:t xml:space="preserve"> </w:t>
        </w:r>
      </w:ins>
      <w:ins w:id="452" w:author="Creighton, Alan (Northern Powergrid)" w:date="2023-10-04T18:44:00Z">
        <w:del w:id="453" w:author="Antony Johnson (ESO)" w:date="2023-10-17T14:59:00Z">
          <w:r w:rsidRPr="000B6043" w:rsidDel="00F97E95">
            <w:rPr>
              <w:rFonts w:cs="Arial"/>
            </w:rPr>
            <w:delText xml:space="preserve">for its </w:delText>
          </w:r>
          <w:r w:rsidRPr="000B6043" w:rsidDel="00F97E95">
            <w:rPr>
              <w:rFonts w:cs="Arial"/>
              <w:b/>
            </w:rPr>
            <w:delText>Main Plant</w:delText>
          </w:r>
          <w:r w:rsidRPr="000B6043" w:rsidDel="00F97E95">
            <w:rPr>
              <w:rFonts w:cs="Arial"/>
            </w:rPr>
            <w:delText xml:space="preserve"> and </w:delText>
          </w:r>
          <w:r w:rsidRPr="000B6043" w:rsidDel="00F97E95">
            <w:rPr>
              <w:rFonts w:cs="Arial"/>
              <w:b/>
            </w:rPr>
            <w:delText>Apparatus</w:delText>
          </w:r>
          <w:r w:rsidRPr="000B6043" w:rsidDel="00F97E95">
            <w:rPr>
              <w:rFonts w:cs="Arial"/>
            </w:rPr>
            <w:delText xml:space="preserve"> had been concluded on or after </w:delText>
          </w:r>
        </w:del>
        <w:del w:id="454" w:author="Antony Johnson (ESO)" w:date="2023-10-16T10:53:00Z">
          <w:r w:rsidRPr="000B6043" w:rsidDel="00564FFB">
            <w:rPr>
              <w:rFonts w:cs="Arial"/>
            </w:rPr>
            <w:delText>DDMMYY</w:delText>
          </w:r>
        </w:del>
        <w:r w:rsidRPr="000B6043">
          <w:rPr>
            <w:rFonts w:cs="Arial"/>
          </w:rPr>
          <w:t>, that are not directly connected to</w:t>
        </w:r>
        <w:del w:id="455" w:author="Antony Johnson (ESO)" w:date="2023-10-17T15:00:00Z">
          <w:r w:rsidRPr="000B6043" w:rsidDel="00F97E95">
            <w:rPr>
              <w:rFonts w:cs="Arial"/>
            </w:rPr>
            <w:delText xml:space="preserve"> the</w:delText>
          </w:r>
        </w:del>
        <w:r w:rsidRPr="000B6043">
          <w:rPr>
            <w:rFonts w:cs="Arial"/>
          </w:rPr>
          <w:t xml:space="preserve"> the </w:t>
        </w:r>
        <w:proofErr w:type="spellStart"/>
        <w:r w:rsidRPr="000B6043">
          <w:rPr>
            <w:rFonts w:cs="Arial"/>
            <w:b/>
            <w:bCs/>
          </w:rPr>
          <w:t>Subtransmission</w:t>
        </w:r>
        <w:proofErr w:type="spellEnd"/>
        <w:r w:rsidRPr="000B6043">
          <w:rPr>
            <w:rFonts w:cs="Arial"/>
            <w:b/>
            <w:bCs/>
          </w:rPr>
          <w:t xml:space="preserve"> System</w:t>
        </w:r>
      </w:ins>
      <w:ins w:id="456" w:author="Creighton, Alan (Northern Powergrid)" w:date="2023-10-04T19:02:00Z">
        <w:r w:rsidR="00373E5F">
          <w:rPr>
            <w:rFonts w:cs="Arial"/>
          </w:rPr>
          <w:t xml:space="preserve">, </w:t>
        </w:r>
      </w:ins>
      <w:ins w:id="457" w:author="Creighton, Alan (Northern Powergrid)" w:date="2023-10-04T18:44:00Z">
        <w:r w:rsidRPr="00373E5F">
          <w:rPr>
            <w:rFonts w:cs="Arial"/>
          </w:rPr>
          <w:t xml:space="preserve">the </w:t>
        </w:r>
        <w:r w:rsidRPr="00373E5F">
          <w:rPr>
            <w:rFonts w:cs="Arial"/>
            <w:b/>
            <w:bCs/>
          </w:rPr>
          <w:t>E</w:t>
        </w:r>
        <w:r w:rsidRPr="00373E5F">
          <w:rPr>
            <w:rFonts w:eastAsia="Calibri" w:cs="Arial"/>
            <w:b/>
            <w:bCs/>
            <w:snapToGrid/>
          </w:rPr>
          <w:t>mbedded</w:t>
        </w:r>
        <w:r w:rsidRPr="000B6043">
          <w:rPr>
            <w:rFonts w:eastAsia="Calibri" w:cs="Arial"/>
            <w:snapToGrid/>
            <w:sz w:val="22"/>
            <w:szCs w:val="22"/>
          </w:rPr>
          <w:t xml:space="preserve"> </w:t>
        </w:r>
        <w:r w:rsidRPr="000B6043">
          <w:rPr>
            <w:rFonts w:cs="Arial"/>
            <w:b/>
            <w:bCs/>
          </w:rPr>
          <w:t>Large Power Station</w:t>
        </w:r>
      </w:ins>
      <w:ins w:id="458" w:author="Creighton, Alan (Northern Powergrid)" w:date="2023-10-04T18:45:00Z">
        <w:r w:rsidRPr="000B6043">
          <w:rPr>
            <w:rFonts w:cs="Arial"/>
            <w:b/>
            <w:bCs/>
          </w:rPr>
          <w:t xml:space="preserve"> </w:t>
        </w:r>
      </w:ins>
      <w:ins w:id="459" w:author="Creighton, Alan (Northern Powergrid)" w:date="2023-10-04T18:44:00Z">
        <w:r w:rsidRPr="000B6043">
          <w:rPr>
            <w:rFonts w:cs="Arial"/>
          </w:rPr>
          <w:t xml:space="preserve">shall </w:t>
        </w:r>
      </w:ins>
      <w:ins w:id="460" w:author="Creighton, Alan (Northern Powergrid)" w:date="2023-10-04T18:45:00Z">
        <w:r w:rsidRPr="000B6043">
          <w:rPr>
            <w:rFonts w:cs="Arial"/>
          </w:rPr>
          <w:t xml:space="preserve">be </w:t>
        </w:r>
      </w:ins>
      <w:ins w:id="461" w:author="Creighton, Alan (Northern Powergrid)" w:date="2023-10-04T18:44:00Z">
        <w:r w:rsidRPr="000B6043">
          <w:rPr>
            <w:rFonts w:cs="Arial"/>
          </w:rPr>
          <w:t>show</w:t>
        </w:r>
      </w:ins>
      <w:ins w:id="462" w:author="Creighton, Alan (Northern Powergrid)" w:date="2023-10-04T18:45:00Z">
        <w:r w:rsidRPr="000B6043">
          <w:rPr>
            <w:rFonts w:cs="Arial"/>
          </w:rPr>
          <w:t>n as</w:t>
        </w:r>
      </w:ins>
      <w:ins w:id="463" w:author="Creighton, Alan (Northern Powergrid)" w:date="2023-10-04T18:42:00Z">
        <w:r w:rsidRPr="000B6043">
          <w:rPr>
            <w:rFonts w:cs="Arial"/>
          </w:rPr>
          <w:t xml:space="preserve"> an electrical equivalent</w:t>
        </w:r>
      </w:ins>
      <w:ins w:id="464" w:author="Creighton, Alan (Northern Powergrid)" w:date="2023-10-04T18:45:00Z">
        <w:r w:rsidRPr="000B6043">
          <w:rPr>
            <w:rFonts w:cs="Arial"/>
          </w:rPr>
          <w:t xml:space="preserve"> at the point of connection to the </w:t>
        </w:r>
        <w:proofErr w:type="spellStart"/>
        <w:r w:rsidRPr="000B6043">
          <w:rPr>
            <w:rFonts w:cs="Arial"/>
            <w:b/>
            <w:bCs/>
          </w:rPr>
          <w:t>Subtransmission</w:t>
        </w:r>
        <w:proofErr w:type="spellEnd"/>
        <w:r w:rsidRPr="000B6043">
          <w:rPr>
            <w:rFonts w:cs="Arial"/>
            <w:b/>
            <w:bCs/>
          </w:rPr>
          <w:t xml:space="preserve"> </w:t>
        </w:r>
        <w:commentRangeStart w:id="465"/>
        <w:commentRangeStart w:id="466"/>
        <w:proofErr w:type="spellStart"/>
        <w:r w:rsidRPr="000B6043">
          <w:rPr>
            <w:rFonts w:cs="Arial"/>
            <w:b/>
            <w:bCs/>
          </w:rPr>
          <w:t>System</w:t>
        </w:r>
      </w:ins>
      <w:commentRangeEnd w:id="465"/>
      <w:ins w:id="467" w:author="Creighton, Alan (Northern Powergrid)" w:date="2023-10-04T18:58:00Z">
        <w:r w:rsidR="00E20DA8">
          <w:rPr>
            <w:rStyle w:val="CommentReference"/>
            <w:color w:val="auto"/>
            <w:lang w:val="en-GB"/>
          </w:rPr>
          <w:commentReference w:id="465"/>
        </w:r>
      </w:ins>
      <w:commentRangeEnd w:id="466"/>
      <w:r w:rsidR="00E9488E">
        <w:rPr>
          <w:rStyle w:val="CommentReference"/>
          <w:color w:val="auto"/>
          <w:lang w:val="en-GB"/>
        </w:rPr>
        <w:commentReference w:id="466"/>
      </w:r>
      <w:ins w:id="468" w:author="Creighton, Alan (Northern Powergrid)" w:date="2023-10-04T18:46:00Z">
        <w:r w:rsidRPr="000B6043">
          <w:rPr>
            <w:rFonts w:cs="Arial"/>
          </w:rPr>
          <w:t>.</w:t>
        </w:r>
      </w:ins>
    </w:p>
    <w:p w14:paraId="28E0B4D8" w14:textId="6BCF0BF9" w:rsidR="006C25CA" w:rsidRPr="00B35A41" w:rsidRDefault="006C25CA" w:rsidP="000B6043">
      <w:pPr>
        <w:pStyle w:val="Level1Text"/>
        <w:ind w:firstLine="0"/>
        <w:rPr>
          <w:rFonts w:cs="Arial"/>
          <w:color w:val="000000" w:themeColor="text1"/>
        </w:rPr>
      </w:pPr>
      <w:r w:rsidRPr="00B35A41">
        <w:rPr>
          <w:rFonts w:cs="Arial"/>
          <w:color w:val="000000" w:themeColor="text1"/>
        </w:rPr>
        <w:t>In</w:t>
      </w:r>
      <w:proofErr w:type="spellEnd"/>
      <w:r w:rsidRPr="00B35A41">
        <w:rPr>
          <w:rFonts w:cs="Arial"/>
          <w:color w:val="000000" w:themeColor="text1"/>
        </w:rPr>
        <w:t xml:space="preserve"> the case of </w:t>
      </w:r>
      <w:r w:rsidRPr="00B35A41">
        <w:rPr>
          <w:rFonts w:cs="Arial"/>
          <w:b/>
          <w:color w:val="000000" w:themeColor="text1"/>
        </w:rPr>
        <w:t>OTSDUW</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must also include the </w:t>
      </w:r>
      <w:r w:rsidRPr="00B35A41">
        <w:rPr>
          <w:rFonts w:cs="Arial"/>
          <w:b/>
          <w:color w:val="000000" w:themeColor="text1"/>
        </w:rPr>
        <w:t>OTSUA</w:t>
      </w:r>
      <w:r w:rsidRPr="00B35A41">
        <w:rPr>
          <w:rFonts w:cs="Arial"/>
          <w:color w:val="000000" w:themeColor="text1"/>
        </w:rPr>
        <w:t xml:space="preserve">. In addition, the </w:t>
      </w:r>
      <w:r w:rsidRPr="00B35A41">
        <w:rPr>
          <w:rFonts w:cs="Arial"/>
          <w:b/>
          <w:color w:val="000000" w:themeColor="text1"/>
        </w:rPr>
        <w:t>Single Line Diagram</w:t>
      </w:r>
      <w:r w:rsidRPr="00B35A41">
        <w:rPr>
          <w:rFonts w:cs="Arial"/>
          <w:color w:val="000000" w:themeColor="text1"/>
        </w:rPr>
        <w:t xml:space="preserve"> must include all</w:t>
      </w:r>
      <w:r>
        <w:rPr>
          <w:rFonts w:cs="Arial"/>
          <w:color w:val="000000" w:themeColor="text1"/>
        </w:rPr>
        <w:t xml:space="preserve"> </w:t>
      </w:r>
      <w:r w:rsidRPr="00B35A41">
        <w:rPr>
          <w:rFonts w:cs="Arial"/>
          <w:color w:val="000000" w:themeColor="text1"/>
        </w:rPr>
        <w:t>parts of the</w:t>
      </w:r>
      <w:r w:rsidRPr="00B35A41">
        <w:rPr>
          <w:rFonts w:cs="Arial"/>
          <w:b/>
          <w:color w:val="000000" w:themeColor="text1"/>
        </w:rPr>
        <w:t xml:space="preserve"> 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throughout </w:t>
      </w:r>
      <w:r w:rsidRPr="00B35A41">
        <w:rPr>
          <w:rFonts w:cs="Arial"/>
          <w:b/>
          <w:color w:val="000000" w:themeColor="text1"/>
        </w:rPr>
        <w:t xml:space="preserve">Great Britain </w:t>
      </w:r>
      <w:r w:rsidRPr="00B35A41">
        <w:rPr>
          <w:rFonts w:cs="Arial"/>
          <w:color w:val="000000" w:themeColor="text1"/>
        </w:rPr>
        <w:t xml:space="preserve">operating at a voltage greater than 50kV, 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User’s</w:t>
      </w:r>
      <w:r w:rsidRPr="00B35A41">
        <w:rPr>
          <w:rFonts w:cs="Arial"/>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operating at a voltage greater than 30kV, which, under either intact network or </w:t>
      </w:r>
      <w:r w:rsidRPr="00B35A41">
        <w:rPr>
          <w:rFonts w:cs="Arial"/>
          <w:b/>
          <w:color w:val="000000" w:themeColor="text1"/>
        </w:rPr>
        <w:t>Planned Outage</w:t>
      </w:r>
      <w:r w:rsidRPr="00B35A41">
        <w:rPr>
          <w:rFonts w:cs="Arial"/>
          <w:color w:val="000000" w:themeColor="text1"/>
        </w:rPr>
        <w:t xml:space="preserve"> conditions:</w:t>
      </w:r>
    </w:p>
    <w:p w14:paraId="4F869184" w14:textId="77777777" w:rsidR="006C25CA" w:rsidRPr="00B35A41" w:rsidRDefault="006C25CA" w:rsidP="006C25CA">
      <w:pPr>
        <w:pStyle w:val="Level2Text"/>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normally interconnects separate </w:t>
      </w:r>
      <w:r w:rsidRPr="00B35A41">
        <w:rPr>
          <w:rFonts w:cs="Arial"/>
          <w:b/>
          <w:color w:val="000000" w:themeColor="text1"/>
        </w:rPr>
        <w:t>Connection Points</w:t>
      </w:r>
      <w:r w:rsidRPr="00B35A41">
        <w:rPr>
          <w:rFonts w:cs="Arial"/>
          <w:color w:val="000000" w:themeColor="text1"/>
        </w:rPr>
        <w:t>, or busbars at a</w:t>
      </w:r>
      <w:r w:rsidRPr="00B35A41">
        <w:rPr>
          <w:rFonts w:cs="Arial"/>
          <w:b/>
          <w:color w:val="000000" w:themeColor="text1"/>
        </w:rPr>
        <w:t xml:space="preserve"> Connection Point</w:t>
      </w:r>
      <w:r w:rsidRPr="00B35A41">
        <w:rPr>
          <w:rFonts w:cs="Arial"/>
          <w:color w:val="000000" w:themeColor="text1"/>
        </w:rPr>
        <w:t xml:space="preserve"> which are normally run in separate sections; or</w:t>
      </w:r>
    </w:p>
    <w:p w14:paraId="788966FE" w14:textId="3CEE7066" w:rsidR="006C25CA" w:rsidRPr="00B35A41" w:rsidRDefault="006C25CA" w:rsidP="006C25CA">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r>
      <w:commentRangeStart w:id="469"/>
      <w:commentRangeStart w:id="470"/>
      <w:commentRangeStart w:id="471"/>
      <w:r w:rsidRPr="00B35A41">
        <w:rPr>
          <w:rFonts w:cs="Arial"/>
          <w:color w:val="000000" w:themeColor="text1"/>
        </w:rPr>
        <w:t xml:space="preserve">connects </w:t>
      </w:r>
      <w:r w:rsidRPr="00B35A41">
        <w:rPr>
          <w:rFonts w:cs="Arial"/>
          <w:b/>
          <w:color w:val="000000" w:themeColor="text1"/>
        </w:rPr>
        <w:t>Embedded Large Power Stations</w:t>
      </w:r>
      <w:r w:rsidRPr="00B35A41">
        <w:rPr>
          <w:rFonts w:cs="Arial"/>
          <w:color w:val="000000" w:themeColor="text1"/>
        </w:rPr>
        <w:t xml:space="preserve">, or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bCs/>
          <w:color w:val="000000" w:themeColor="text1"/>
        </w:rPr>
        <w:t>, or</w:t>
      </w:r>
      <w:r w:rsidRPr="00B35A41">
        <w:rPr>
          <w:rFonts w:cs="Arial"/>
          <w:b/>
          <w:bCs/>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or </w:t>
      </w:r>
      <w:r w:rsidRPr="00B35A41">
        <w:rPr>
          <w:rFonts w:cs="Arial"/>
          <w:b/>
          <w:color w:val="000000" w:themeColor="text1"/>
        </w:rPr>
        <w:t>Offshore Transmission Systems</w:t>
      </w:r>
      <w:r w:rsidRPr="00B35A41">
        <w:rPr>
          <w:rFonts w:cs="Arial"/>
          <w:color w:val="000000" w:themeColor="text1"/>
        </w:rPr>
        <w:t xml:space="preserve"> connected to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w:t>
      </w:r>
      <w:r w:rsidRPr="00B35A41">
        <w:rPr>
          <w:rFonts w:cs="Arial"/>
          <w:b/>
          <w:color w:val="000000" w:themeColor="text1"/>
        </w:rPr>
        <w:t>Connection Point</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w:t>
      </w:r>
      <w:commentRangeEnd w:id="469"/>
      <w:r w:rsidR="004F5D04">
        <w:rPr>
          <w:rStyle w:val="CommentReference"/>
          <w:lang w:val="en-GB"/>
        </w:rPr>
        <w:commentReference w:id="469"/>
      </w:r>
      <w:commentRangeEnd w:id="470"/>
      <w:r w:rsidR="00666B6A">
        <w:rPr>
          <w:rStyle w:val="CommentReference"/>
          <w:lang w:val="en-GB"/>
        </w:rPr>
        <w:commentReference w:id="470"/>
      </w:r>
      <w:commentRangeEnd w:id="471"/>
      <w:r w:rsidR="00733A0A">
        <w:rPr>
          <w:rStyle w:val="CommentReference"/>
          <w:lang w:val="en-GB"/>
        </w:rPr>
        <w:commentReference w:id="471"/>
      </w:r>
    </w:p>
    <w:p w14:paraId="4A4109A5" w14:textId="77777777" w:rsidR="006C25CA" w:rsidRPr="00B35A41" w:rsidRDefault="006C25CA">
      <w:pPr>
        <w:pStyle w:val="Level2Text"/>
        <w:ind w:left="1145"/>
        <w:rPr>
          <w:rFonts w:cs="Arial"/>
          <w:color w:val="000000" w:themeColor="text1"/>
        </w:rPr>
        <w:pPrChange w:id="472" w:author="Creighton, Alan (Northern Powergrid)" w:date="2023-10-04T18:41:00Z">
          <w:pPr>
            <w:pStyle w:val="Level2Text"/>
          </w:pPr>
        </w:pPrChange>
      </w:pPr>
      <w:r w:rsidRPr="00B35A41">
        <w:rPr>
          <w:rFonts w:cs="Arial"/>
          <w:color w:val="000000" w:themeColor="text1"/>
        </w:rPr>
        <w:tab/>
        <w:t xml:space="preserve">At the </w:t>
      </w:r>
      <w:r w:rsidRPr="00B35A41">
        <w:rPr>
          <w:rFonts w:cs="Arial"/>
          <w:b/>
          <w:color w:val="000000" w:themeColor="text1"/>
        </w:rPr>
        <w:t>User’s</w:t>
      </w:r>
      <w:r w:rsidRPr="00B35A41">
        <w:rPr>
          <w:rFonts w:cs="Arial"/>
          <w:color w:val="000000" w:themeColor="text1"/>
        </w:rPr>
        <w:t xml:space="preserve"> discretion, the </w:t>
      </w:r>
      <w:r w:rsidRPr="00B35A41">
        <w:rPr>
          <w:rFonts w:cs="Arial"/>
          <w:b/>
          <w:color w:val="000000" w:themeColor="text1"/>
        </w:rPr>
        <w:t>Single Line Diagram</w:t>
      </w:r>
      <w:r w:rsidRPr="00B35A41">
        <w:rPr>
          <w:rFonts w:cs="Arial"/>
          <w:color w:val="000000" w:themeColor="text1"/>
        </w:rPr>
        <w:t xml:space="preserve"> can also contain additional details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xml:space="preserve">) not already included above, </w:t>
      </w:r>
      <w:proofErr w:type="gramStart"/>
      <w:r w:rsidRPr="00B35A41">
        <w:rPr>
          <w:rFonts w:cs="Arial"/>
          <w:color w:val="000000" w:themeColor="text1"/>
        </w:rPr>
        <w:t>and also</w:t>
      </w:r>
      <w:proofErr w:type="gramEnd"/>
      <w:r w:rsidRPr="00B35A41">
        <w:rPr>
          <w:rFonts w:cs="Arial"/>
          <w:color w:val="000000" w:themeColor="text1"/>
        </w:rPr>
        <w:t xml:space="preserve"> details of the transformers connecting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lower voltage.  With </w:t>
      </w:r>
      <w:r w:rsidRPr="00B35A41">
        <w:rPr>
          <w:rFonts w:cs="Arial"/>
          <w:b/>
          <w:color w:val="000000" w:themeColor="text1"/>
        </w:rPr>
        <w:t>The Company’s</w:t>
      </w:r>
      <w:r w:rsidRPr="00B35A41">
        <w:rPr>
          <w:rFonts w:cs="Arial"/>
          <w:color w:val="000000" w:themeColor="text1"/>
        </w:rPr>
        <w:t xml:space="preserve"> agreement, the </w:t>
      </w:r>
      <w:r w:rsidRPr="00B35A41">
        <w:rPr>
          <w:rFonts w:cs="Arial"/>
          <w:b/>
          <w:color w:val="000000" w:themeColor="text1"/>
        </w:rPr>
        <w:t>Single Line Diagram</w:t>
      </w:r>
      <w:r w:rsidRPr="00B35A41">
        <w:rPr>
          <w:rFonts w:cs="Arial"/>
          <w:color w:val="000000" w:themeColor="text1"/>
        </w:rPr>
        <w:t xml:space="preserve"> can also contain information about the </w:t>
      </w:r>
      <w:r w:rsidRPr="00B35A41">
        <w:rPr>
          <w:rFonts w:cs="Arial"/>
          <w:b/>
          <w:color w:val="000000" w:themeColor="text1"/>
        </w:rPr>
        <w:t>User’s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at a voltage below the voltage of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p>
    <w:p w14:paraId="3C1BE405" w14:textId="77777777" w:rsidR="006C25CA" w:rsidRPr="00B35A41" w:rsidRDefault="006C25CA">
      <w:pPr>
        <w:pStyle w:val="Level2Text"/>
        <w:ind w:left="1145"/>
        <w:rPr>
          <w:rFonts w:cs="Arial"/>
          <w:color w:val="000000" w:themeColor="text1"/>
        </w:rPr>
        <w:pPrChange w:id="473" w:author="Creighton, Alan (Northern Powergrid)" w:date="2023-10-04T18:41:00Z">
          <w:pPr>
            <w:pStyle w:val="Level2Text"/>
          </w:pPr>
        </w:pPrChange>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must include all parts of the System connecting generating equipment to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 As an alternative</w:t>
      </w:r>
      <w:r>
        <w:rPr>
          <w:rFonts w:cs="Arial"/>
        </w:rPr>
        <w: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choose to submit a </w:t>
      </w:r>
      <w:r w:rsidRPr="00B35A41">
        <w:rPr>
          <w:rFonts w:cs="Arial"/>
          <w:b/>
          <w:color w:val="000000" w:themeColor="text1"/>
        </w:rPr>
        <w:t>Single Line Diagram</w:t>
      </w:r>
      <w:r w:rsidRPr="00B35A41">
        <w:rPr>
          <w:rFonts w:cs="Arial"/>
          <w:color w:val="000000" w:themeColor="text1"/>
        </w:rPr>
        <w:t xml:space="preserve"> with the equipment between the equivalent </w:t>
      </w:r>
      <w:r w:rsidRPr="00B35A41">
        <w:rPr>
          <w:rFonts w:cs="Arial"/>
          <w:b/>
          <w:color w:val="000000" w:themeColor="text1"/>
        </w:rPr>
        <w:t>Power Park Unit</w:t>
      </w:r>
      <w:r w:rsidRPr="00B35A41">
        <w:rPr>
          <w:rFonts w:cs="Arial"/>
          <w:color w:val="000000" w:themeColor="text1"/>
        </w:rPr>
        <w:t xml:space="preserve"> and the </w:t>
      </w:r>
      <w:r w:rsidRPr="00B35A41">
        <w:rPr>
          <w:rFonts w:cs="Arial"/>
          <w:b/>
          <w:color w:val="000000" w:themeColor="text1"/>
        </w:rPr>
        <w:t>Common Collection Busbar</w:t>
      </w:r>
      <w:r w:rsidRPr="00B35A41">
        <w:rPr>
          <w:rFonts w:cs="Arial"/>
          <w:color w:val="000000" w:themeColor="text1"/>
        </w:rPr>
        <w:t xml:space="preserve"> reduced to an electrically equivalent network.  The format for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electrically equivalent system is shown in Appendix B.</w:t>
      </w:r>
    </w:p>
    <w:p w14:paraId="15076EEF" w14:textId="77777777" w:rsidR="006C25CA" w:rsidRDefault="006C25CA">
      <w:pPr>
        <w:pStyle w:val="Level2Text"/>
        <w:ind w:left="1145"/>
        <w:rPr>
          <w:rFonts w:cs="Arial"/>
          <w:color w:val="000000" w:themeColor="text1"/>
        </w:rPr>
        <w:pPrChange w:id="474" w:author="Creighton, Alan (Northern Powergrid)" w:date="2023-10-04T18:59:00Z">
          <w:pPr>
            <w:pStyle w:val="Level2Text"/>
          </w:pPr>
        </w:pPrChange>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must include the points at which </w:t>
      </w:r>
      <w:r w:rsidRPr="00B35A41">
        <w:rPr>
          <w:rFonts w:cs="Arial"/>
          <w:b/>
          <w:color w:val="000000" w:themeColor="text1"/>
        </w:rPr>
        <w:t xml:space="preserve">Demand </w:t>
      </w:r>
      <w:r w:rsidRPr="00B35A41">
        <w:rPr>
          <w:rFonts w:cs="Arial"/>
          <w:color w:val="000000" w:themeColor="text1"/>
        </w:rPr>
        <w:t xml:space="preserve">data (provided under PC.A.4.3.4 and PC.A.4.3.5, or in the case of </w:t>
      </w:r>
      <w:r w:rsidRPr="00B35A41">
        <w:rPr>
          <w:rFonts w:cs="Arial"/>
          <w:b/>
          <w:color w:val="000000" w:themeColor="text1"/>
        </w:rPr>
        <w:t>Generators</w:t>
      </w:r>
      <w:r w:rsidRPr="00B35A41">
        <w:rPr>
          <w:rFonts w:cs="Arial"/>
          <w:color w:val="000000" w:themeColor="text1"/>
        </w:rPr>
        <w:t>, PC.A.5.) and fault infeed data (provided under PC.A.2.5) are supplied.</w:t>
      </w:r>
    </w:p>
    <w:p w14:paraId="6111EBF7" w14:textId="77777777" w:rsidR="003B0D60" w:rsidRDefault="0062242E">
      <w:pPr>
        <w:pStyle w:val="Level1Text"/>
        <w:ind w:firstLine="0"/>
        <w:rPr>
          <w:ins w:id="475" w:author="Antony Johnson (ESO)" w:date="2023-10-16T11:06:00Z"/>
          <w:rStyle w:val="ui-provider"/>
          <w:color w:val="auto"/>
        </w:rPr>
        <w:pPrChange w:id="476" w:author="Antony Johnson (ESO)" w:date="2023-10-16T11:07:00Z">
          <w:pPr>
            <w:pStyle w:val="Level1Text"/>
          </w:pPr>
        </w:pPrChange>
      </w:pPr>
      <w:del w:id="477" w:author="Antony Johnson (ESO)" w:date="2023-10-16T11:06:00Z">
        <w:r w:rsidDel="003B0D60">
          <w:rPr>
            <w:rStyle w:val="ui-provider"/>
          </w:rPr>
          <w:delText xml:space="preserve">In the case of any </w:delText>
        </w:r>
        <w:r w:rsidDel="003B0D60">
          <w:rPr>
            <w:rStyle w:val="Strong"/>
            <w:strike/>
          </w:rPr>
          <w:delText>Generator</w:delText>
        </w:r>
        <w:r w:rsidDel="003B0D60">
          <w:rPr>
            <w:rStyle w:val="ui-provider"/>
            <w:strike/>
          </w:rPr>
          <w:delText xml:space="preserve"> in respect of an</w:delText>
        </w:r>
        <w:r w:rsidDel="003B0D60">
          <w:rPr>
            <w:rStyle w:val="ui-provider"/>
          </w:rPr>
          <w:delText> </w:delText>
        </w:r>
        <w:r w:rsidDel="003B0D60">
          <w:rPr>
            <w:rStyle w:val="ui-provider"/>
            <w:sz w:val="15"/>
            <w:szCs w:val="15"/>
          </w:rPr>
          <w:delText>[MK1] [AJ(2] </w:delText>
        </w:r>
        <w:r w:rsidDel="003B0D60">
          <w:rPr>
            <w:rStyle w:val="Strong"/>
          </w:rPr>
          <w:delText>Embedded Large Power Station</w:delText>
        </w:r>
        <w:r w:rsidDel="003B0D60">
          <w:rPr>
            <w:rStyle w:val="ui-provider"/>
          </w:rPr>
          <w:delText xml:space="preserve"> where </w:delText>
        </w:r>
        <w:r w:rsidDel="003B0D60">
          <w:rPr>
            <w:rStyle w:val="Strong"/>
          </w:rPr>
          <w:delText>Purchase Contracts</w:delText>
        </w:r>
        <w:r w:rsidDel="003B0D60">
          <w:rPr>
            <w:rStyle w:val="ui-provider"/>
          </w:rPr>
          <w:delText xml:space="preserve"> for its </w:delText>
        </w:r>
        <w:r w:rsidDel="003B0D60">
          <w:rPr>
            <w:rStyle w:val="Strong"/>
          </w:rPr>
          <w:delText>Main Plant</w:delText>
        </w:r>
        <w:r w:rsidDel="003B0D60">
          <w:rPr>
            <w:rStyle w:val="ui-provider"/>
          </w:rPr>
          <w:delText xml:space="preserve"> and </w:delText>
        </w:r>
        <w:r w:rsidDel="003B0D60">
          <w:rPr>
            <w:rStyle w:val="Strong"/>
          </w:rPr>
          <w:delText>Apparatus</w:delText>
        </w:r>
        <w:r w:rsidDel="003B0D60">
          <w:rPr>
            <w:rStyle w:val="ui-provider"/>
          </w:rPr>
          <w:delText xml:space="preserve"> had been concluded on or after 010627 or where </w:delText>
        </w:r>
        <w:r w:rsidDel="003B0D60">
          <w:rPr>
            <w:rStyle w:val="Strong"/>
          </w:rPr>
          <w:delText>Purchase Contracts</w:delText>
        </w:r>
        <w:r w:rsidDel="003B0D60">
          <w:rPr>
            <w:rStyle w:val="ui-provider"/>
          </w:rPr>
          <w:delText xml:space="preserve"> relating to a </w:delText>
        </w:r>
        <w:r w:rsidDel="003B0D60">
          <w:rPr>
            <w:rStyle w:val="Strong"/>
          </w:rPr>
          <w:delText>Substantial Modification </w:delText>
        </w:r>
        <w:r w:rsidDel="003B0D60">
          <w:rPr>
            <w:rStyle w:val="ui-provider"/>
          </w:rPr>
          <w:delText>in respect of its</w:delText>
        </w:r>
        <w:r w:rsidDel="003B0D60">
          <w:rPr>
            <w:rStyle w:val="Strong"/>
          </w:rPr>
          <w:delText xml:space="preserve"> Main Plant </w:delText>
        </w:r>
        <w:r w:rsidDel="003B0D60">
          <w:rPr>
            <w:rStyle w:val="ui-provider"/>
          </w:rPr>
          <w:delText>and</w:delText>
        </w:r>
        <w:r w:rsidDel="003B0D60">
          <w:rPr>
            <w:rStyle w:val="Strong"/>
          </w:rPr>
          <w:delText xml:space="preserve"> Apparatus</w:delText>
        </w:r>
        <w:r w:rsidDel="003B0D60">
          <w:rPr>
            <w:rStyle w:val="ui-provider"/>
          </w:rPr>
          <w:delText xml:space="preserve"> had been concluded on or after 010627, </w:delText>
        </w:r>
        <w:r w:rsidDel="003B0D60">
          <w:rPr>
            <w:rStyle w:val="Strong"/>
          </w:rPr>
          <w:delText>The Company</w:delText>
        </w:r>
        <w:r w:rsidDel="003B0D60">
          <w:rPr>
            <w:rStyle w:val="ui-provider"/>
          </w:rPr>
          <w:delText xml:space="preserve"> (subject to the requirements of PC.A.2.2.2 above) may agree with the </w:delText>
        </w:r>
        <w:r w:rsidDel="003B0D60">
          <w:rPr>
            <w:rStyle w:val="Strong"/>
          </w:rPr>
          <w:delText>Network Operator</w:delText>
        </w:r>
        <w:r w:rsidDel="003B0D60">
          <w:rPr>
            <w:rStyle w:val="ui-provider"/>
          </w:rPr>
          <w:delText xml:space="preserve"> </w:delText>
        </w:r>
        <w:r w:rsidDel="003B0D60">
          <w:rPr>
            <w:rStyle w:val="ui-provider"/>
            <w:strike/>
          </w:rPr>
          <w:delText xml:space="preserve">and the </w:delText>
        </w:r>
        <w:r w:rsidDel="003B0D60">
          <w:rPr>
            <w:rStyle w:val="Strong"/>
            <w:strike/>
          </w:rPr>
          <w:delText>Generator</w:delText>
        </w:r>
        <w:r w:rsidDel="003B0D60">
          <w:rPr>
            <w:rStyle w:val="ui-provider"/>
          </w:rPr>
          <w:delText xml:space="preserve"> to an equivalent representation connection to the </w:delText>
        </w:r>
        <w:r w:rsidDel="003B0D60">
          <w:rPr>
            <w:rStyle w:val="Strong"/>
          </w:rPr>
          <w:delText xml:space="preserve">Subtransmission </w:delText>
        </w:r>
        <w:commentRangeStart w:id="478"/>
        <w:r w:rsidDel="003B0D60">
          <w:rPr>
            <w:rStyle w:val="Strong"/>
          </w:rPr>
          <w:delText>System</w:delText>
        </w:r>
      </w:del>
      <w:commentRangeEnd w:id="478"/>
      <w:r w:rsidR="003B0D60">
        <w:rPr>
          <w:rStyle w:val="CommentReference"/>
          <w:color w:val="auto"/>
          <w:lang w:val="en-GB"/>
        </w:rPr>
        <w:commentReference w:id="478"/>
      </w:r>
      <w:del w:id="479" w:author="Antony Johnson (ESO)" w:date="2023-10-16T11:06:00Z">
        <w:r w:rsidDel="003B0D60">
          <w:rPr>
            <w:rStyle w:val="ui-provider"/>
          </w:rPr>
          <w:delText>.</w:delText>
        </w:r>
      </w:del>
    </w:p>
    <w:p w14:paraId="59377581" w14:textId="0B79F753" w:rsidR="006C25CA" w:rsidRPr="00B35A41" w:rsidRDefault="006C25CA" w:rsidP="006C25CA">
      <w:pPr>
        <w:pStyle w:val="Level1Text"/>
        <w:rPr>
          <w:rFonts w:cs="Arial"/>
          <w:color w:val="000000" w:themeColor="text1"/>
        </w:rPr>
      </w:pPr>
      <w:r w:rsidRPr="00E80794">
        <w:rPr>
          <w:rFonts w:cs="Arial"/>
          <w:color w:val="000000" w:themeColor="text1"/>
        </w:rPr>
        <w:t>PC.A.2.2.3</w:t>
      </w:r>
      <w:r w:rsidRPr="00B35A41">
        <w:rPr>
          <w:rFonts w:cs="Arial"/>
          <w:color w:val="000000" w:themeColor="text1"/>
        </w:rPr>
        <w:tab/>
        <w:t>The above</w:t>
      </w:r>
      <w:r>
        <w:rPr>
          <w:rFonts w:cs="Arial"/>
          <w:color w:val="000000" w:themeColor="text1"/>
        </w:rPr>
        <w:t>-</w:t>
      </w:r>
      <w:r w:rsidRPr="00B35A41">
        <w:rPr>
          <w:rFonts w:cs="Arial"/>
          <w:color w:val="000000" w:themeColor="text1"/>
        </w:rPr>
        <w:t xml:space="preserve">mentioned </w:t>
      </w:r>
      <w:r w:rsidRPr="00B35A41">
        <w:rPr>
          <w:rFonts w:cs="Arial"/>
          <w:b/>
          <w:color w:val="000000" w:themeColor="text1"/>
        </w:rPr>
        <w:t>Single Line Diagram</w:t>
      </w:r>
      <w:r w:rsidRPr="00B35A41">
        <w:rPr>
          <w:rFonts w:cs="Arial"/>
          <w:color w:val="000000" w:themeColor="text1"/>
        </w:rPr>
        <w:t xml:space="preserve"> shall include:</w:t>
      </w:r>
    </w:p>
    <w:p w14:paraId="3FA3B5EC"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electrical circuitry (</w:t>
      </w:r>
      <w:proofErr w:type="gramStart"/>
      <w:r w:rsidRPr="00B35A41">
        <w:rPr>
          <w:rFonts w:cs="Arial"/>
          <w:color w:val="000000" w:themeColor="text1"/>
        </w:rPr>
        <w:t>i</w:t>
      </w:r>
      <w:r>
        <w:rPr>
          <w:rFonts w:cs="Arial"/>
          <w:color w:val="000000" w:themeColor="text1"/>
        </w:rPr>
        <w:t>.</w:t>
      </w:r>
      <w:r w:rsidRPr="00B35A41">
        <w:rPr>
          <w:rFonts w:cs="Arial"/>
          <w:color w:val="000000" w:themeColor="text1"/>
        </w:rPr>
        <w:t>e.</w:t>
      </w:r>
      <w:proofErr w:type="gramEnd"/>
      <w:r w:rsidRPr="00B35A41">
        <w:rPr>
          <w:rFonts w:cs="Arial"/>
          <w:color w:val="000000" w:themeColor="text1"/>
        </w:rPr>
        <w:t xml:space="preserve"> overhead lines, identifying which circuits are on the same towers, underground cables, power transformers, reactive compensation equipment and similar equipment); and</w:t>
      </w:r>
    </w:p>
    <w:p w14:paraId="0686F355"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substation names (in full or abbreviated form) with operating voltages.</w:t>
      </w:r>
    </w:p>
    <w:p w14:paraId="0231BA2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all load current carrying </w:t>
      </w:r>
      <w:r w:rsidRPr="00B35A41">
        <w:rPr>
          <w:rFonts w:cs="Arial"/>
          <w:b/>
          <w:color w:val="000000" w:themeColor="text1"/>
        </w:rPr>
        <w:t>Apparatus</w:t>
      </w:r>
      <w:r w:rsidRPr="00B35A41">
        <w:rPr>
          <w:rFonts w:cs="Arial"/>
          <w:color w:val="000000" w:themeColor="text1"/>
        </w:rPr>
        <w:t xml:space="preserve"> operating at </w:t>
      </w:r>
      <w:proofErr w:type="spellStart"/>
      <w:r w:rsidRPr="00B35A41">
        <w:rPr>
          <w:rFonts w:cs="Arial"/>
          <w:b/>
          <w:color w:val="000000" w:themeColor="text1"/>
        </w:rPr>
        <w:t>Supergrid</w:t>
      </w:r>
      <w:proofErr w:type="spellEnd"/>
      <w:r w:rsidRPr="00B35A41">
        <w:rPr>
          <w:rFonts w:cs="Arial"/>
          <w:b/>
          <w:color w:val="000000" w:themeColor="text1"/>
        </w:rPr>
        <w:t xml:space="preserve"> Voltage </w:t>
      </w:r>
      <w:r w:rsidRPr="00B35A41">
        <w:rPr>
          <w:rFonts w:cs="Arial"/>
          <w:color w:val="000000" w:themeColor="text1"/>
        </w:rPr>
        <w:t>throughout</w:t>
      </w:r>
      <w:r w:rsidRPr="00B35A41">
        <w:rPr>
          <w:rFonts w:cs="Arial"/>
          <w:b/>
          <w:color w:val="000000" w:themeColor="text1"/>
        </w:rPr>
        <w:t xml:space="preserve"> 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also at 132kV</w:t>
      </w:r>
      <w:r>
        <w:rPr>
          <w:rFonts w:cs="Arial"/>
          <w:color w:val="000000" w:themeColor="text1"/>
        </w:rPr>
        <w:t xml:space="preserve"> or greater</w:t>
      </w:r>
      <w:r w:rsidRPr="00B35A41">
        <w:rPr>
          <w:rFonts w:cs="Arial"/>
          <w:color w:val="000000" w:themeColor="text1"/>
        </w:rPr>
        <w:t>, (and any</w:t>
      </w:r>
      <w:r w:rsidRPr="00B35A41">
        <w:rPr>
          <w:rFonts w:cs="Arial"/>
          <w:b/>
          <w:color w:val="000000" w:themeColor="text1"/>
        </w:rPr>
        <w:t xml:space="preserve"> OTSUA</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shall include:</w:t>
      </w:r>
    </w:p>
    <w:p w14:paraId="48BE4AF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circuit breakers </w:t>
      </w:r>
    </w:p>
    <w:p w14:paraId="474E0048"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phasing arrangements. </w:t>
      </w:r>
    </w:p>
    <w:p w14:paraId="166D96E3" w14:textId="77777777" w:rsidR="006C25CA" w:rsidRPr="00B35A41" w:rsidRDefault="006C25CA" w:rsidP="006C25CA">
      <w:pPr>
        <w:pStyle w:val="Level1Text"/>
        <w:rPr>
          <w:rFonts w:cs="Arial"/>
          <w:color w:val="000000" w:themeColor="text1"/>
        </w:rPr>
      </w:pPr>
      <w:r w:rsidRPr="00B35A41">
        <w:rPr>
          <w:rFonts w:cs="Arial"/>
          <w:color w:val="000000" w:themeColor="text1"/>
        </w:rPr>
        <w:t>PC.A.2.2.3.1</w:t>
      </w:r>
      <w:r w:rsidRPr="00B35A41">
        <w:rPr>
          <w:rFonts w:cs="Arial"/>
          <w:color w:val="000000" w:themeColor="text1"/>
        </w:rPr>
        <w:tab/>
        <w:t xml:space="preserve">For the avoidance of doubt, the </w:t>
      </w:r>
      <w:r w:rsidRPr="00B35A41">
        <w:rPr>
          <w:rFonts w:cs="Arial"/>
          <w:b/>
          <w:color w:val="000000" w:themeColor="text1"/>
        </w:rPr>
        <w:t>Single Line Diagram</w:t>
      </w:r>
      <w:r w:rsidRPr="00B35A41">
        <w:rPr>
          <w:rFonts w:cs="Arial"/>
          <w:color w:val="000000" w:themeColor="text1"/>
        </w:rPr>
        <w:t xml:space="preserve"> to be supplied is in addition to the </w:t>
      </w:r>
      <w:r w:rsidRPr="00B35A41">
        <w:rPr>
          <w:rFonts w:cs="Arial"/>
          <w:b/>
          <w:color w:val="000000" w:themeColor="text1"/>
        </w:rPr>
        <w:t>Operation Diagram</w:t>
      </w:r>
      <w:r w:rsidRPr="00B35A41">
        <w:rPr>
          <w:rFonts w:cs="Arial"/>
          <w:color w:val="000000" w:themeColor="text1"/>
        </w:rPr>
        <w:t xml:space="preserve"> supplied pursuant to CC.7.4</w:t>
      </w:r>
      <w:r>
        <w:rPr>
          <w:rFonts w:cs="Arial"/>
          <w:color w:val="auto"/>
        </w:rPr>
        <w:t xml:space="preserve"> or ECC.7.4</w:t>
      </w:r>
      <w:r w:rsidRPr="00B35A41">
        <w:rPr>
          <w:rFonts w:cs="Arial"/>
          <w:color w:val="000000" w:themeColor="text1"/>
        </w:rPr>
        <w:t>.</w:t>
      </w:r>
    </w:p>
    <w:p w14:paraId="054235F2" w14:textId="77777777" w:rsidR="006C25CA" w:rsidRPr="00B35A41" w:rsidRDefault="006C25CA" w:rsidP="006C25CA">
      <w:pPr>
        <w:pStyle w:val="Level1Text"/>
        <w:rPr>
          <w:rFonts w:cs="Arial"/>
          <w:b/>
          <w:color w:val="000000" w:themeColor="text1"/>
        </w:rPr>
      </w:pPr>
      <w:r w:rsidRPr="00B35A41">
        <w:rPr>
          <w:rFonts w:cs="Arial"/>
          <w:color w:val="000000" w:themeColor="text1"/>
        </w:rPr>
        <w:t>PC.A.2.2.4</w:t>
      </w:r>
      <w:r w:rsidRPr="00B35A41">
        <w:rPr>
          <w:rFonts w:cs="Arial"/>
          <w:color w:val="000000" w:themeColor="text1"/>
        </w:rPr>
        <w:tab/>
        <w:t xml:space="preserve">For each circuit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following details relating to that part of its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 xml:space="preserve">System </w:t>
      </w:r>
      <w:r w:rsidRPr="00B35A41">
        <w:rPr>
          <w:rFonts w:cs="Arial"/>
          <w:color w:val="000000" w:themeColor="text1"/>
        </w:rPr>
        <w:t xml:space="preserve">and </w:t>
      </w:r>
      <w:r w:rsidRPr="00B35A41">
        <w:rPr>
          <w:rFonts w:cs="Arial"/>
          <w:b/>
          <w:color w:val="000000" w:themeColor="text1"/>
        </w:rPr>
        <w:t>OTSUA</w:t>
      </w:r>
      <w:r w:rsidRPr="00B35A41">
        <w:rPr>
          <w:rFonts w:cs="Arial"/>
          <w:color w:val="000000" w:themeColor="text1"/>
        </w:rPr>
        <w:t>:</w:t>
      </w:r>
    </w:p>
    <w:p w14:paraId="581C3039" w14:textId="77777777" w:rsidR="006C25CA" w:rsidRPr="00B35A41" w:rsidRDefault="006C25CA" w:rsidP="006C25CA">
      <w:pPr>
        <w:pStyle w:val="Level2Text"/>
        <w:rPr>
          <w:rFonts w:cs="Arial"/>
          <w:color w:val="000000" w:themeColor="text1"/>
        </w:rPr>
      </w:pPr>
      <w:r w:rsidRPr="00B35A41">
        <w:rPr>
          <w:rFonts w:cs="Arial"/>
          <w:color w:val="000000" w:themeColor="text1"/>
        </w:rPr>
        <w:tab/>
        <w:t>Circuit Parameters:</w:t>
      </w:r>
    </w:p>
    <w:p w14:paraId="4C72D419" w14:textId="77777777" w:rsidR="006C25CA" w:rsidRPr="00B35A41" w:rsidRDefault="006C25CA" w:rsidP="006C25CA">
      <w:pPr>
        <w:pStyle w:val="Level2Text"/>
        <w:rPr>
          <w:rFonts w:cs="Arial"/>
          <w:color w:val="000000" w:themeColor="text1"/>
        </w:rPr>
      </w:pPr>
      <w:r w:rsidRPr="00B35A41">
        <w:rPr>
          <w:rFonts w:cs="Arial"/>
          <w:color w:val="000000" w:themeColor="text1"/>
        </w:rPr>
        <w:tab/>
        <w:t>Rated voltage (kV)</w:t>
      </w:r>
    </w:p>
    <w:p w14:paraId="6C3F914E" w14:textId="77777777" w:rsidR="006C25CA" w:rsidRPr="00B35A41" w:rsidRDefault="006C25CA" w:rsidP="006C25CA">
      <w:pPr>
        <w:pStyle w:val="Level2Text"/>
        <w:rPr>
          <w:rFonts w:cs="Arial"/>
          <w:color w:val="000000" w:themeColor="text1"/>
        </w:rPr>
      </w:pPr>
      <w:r w:rsidRPr="00B35A41">
        <w:rPr>
          <w:rFonts w:cs="Arial"/>
          <w:color w:val="000000" w:themeColor="text1"/>
        </w:rPr>
        <w:tab/>
        <w:t>Operating voltage (kV)</w:t>
      </w:r>
    </w:p>
    <w:p w14:paraId="5DB64F73"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reactance</w:t>
      </w:r>
    </w:p>
    <w:p w14:paraId="3612E132"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resistance</w:t>
      </w:r>
    </w:p>
    <w:p w14:paraId="0D55FCA8"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susceptance</w:t>
      </w:r>
    </w:p>
    <w:p w14:paraId="36CA6311"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reactance (both self and mutual)</w:t>
      </w:r>
    </w:p>
    <w:p w14:paraId="0D475932"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resistance (both self and mutual)</w:t>
      </w:r>
    </w:p>
    <w:p w14:paraId="05359AB9"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ab/>
        <w:t>Zero phase sequence susceptance (both self and mutual)</w:t>
      </w:r>
    </w:p>
    <w:p w14:paraId="31D86B9A" w14:textId="686D6D0E" w:rsidR="0042721E" w:rsidRPr="00C6798B" w:rsidRDefault="006C25CA" w:rsidP="0042721E">
      <w:pPr>
        <w:pStyle w:val="Level1Text"/>
        <w:ind w:left="1843" w:firstLine="0"/>
        <w:jc w:val="both"/>
        <w:rPr>
          <w:ins w:id="480" w:author="Antony Johnson (ESO)" w:date="2023-08-31T10:53:00Z"/>
          <w:rFonts w:cs="Arial"/>
        </w:rPr>
      </w:pPr>
      <w:r w:rsidRPr="00B35A41">
        <w:rPr>
          <w:rFonts w:cs="Arial"/>
          <w:color w:val="000000" w:themeColor="text1"/>
        </w:rPr>
        <w:tab/>
        <w:t xml:space="preserve">In the case of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electrically equivalent system the data should be on a 100MVA base. Depending on the equivalent system supplied an equivalent tap changer range may need to be supplied. </w:t>
      </w:r>
      <w:proofErr w:type="gramStart"/>
      <w:r w:rsidRPr="00B35A41">
        <w:rPr>
          <w:rFonts w:cs="Arial"/>
          <w:color w:val="000000" w:themeColor="text1"/>
        </w:rPr>
        <w:t>Similarly mutual values,</w:t>
      </w:r>
      <w:proofErr w:type="gramEnd"/>
      <w:r w:rsidRPr="00B35A41">
        <w:rPr>
          <w:rFonts w:cs="Arial"/>
          <w:color w:val="000000" w:themeColor="text1"/>
        </w:rPr>
        <w:t xml:space="preserve"> rated voltage and operating voltage may be inappropriate. Additionally in the case of </w:t>
      </w:r>
      <w:r w:rsidRPr="00B35A41">
        <w:rPr>
          <w:rFonts w:cs="Arial"/>
          <w:b/>
          <w:color w:val="000000" w:themeColor="text1"/>
        </w:rPr>
        <w:t>OTSUA</w:t>
      </w:r>
      <w:r w:rsidRPr="00B35A41">
        <w:rPr>
          <w:rFonts w:cs="Arial"/>
          <w:color w:val="000000" w:themeColor="text1"/>
        </w:rPr>
        <w:t>, seasonal maximum continuous ratings and circuit lengths are to be provided in addition to the data required under PC.A.2.2.4</w:t>
      </w:r>
      <w:r w:rsidRPr="00651135">
        <w:rPr>
          <w:rFonts w:cs="Arial"/>
          <w:color w:val="000000" w:themeColor="text1"/>
        </w:rPr>
        <w:t>.</w:t>
      </w:r>
      <w:ins w:id="481" w:author="Antony Johnson (ESO)" w:date="2023-06-28T12:33:00Z">
        <w:r w:rsidR="00653AA5" w:rsidRPr="00651135">
          <w:rPr>
            <w:rFonts w:cs="Arial"/>
            <w:color w:val="000000" w:themeColor="text1"/>
          </w:rPr>
          <w:t xml:space="preserve"> </w:t>
        </w:r>
      </w:ins>
      <w:commentRangeStart w:id="482"/>
      <w:commentRangeStart w:id="483"/>
      <w:del w:id="484" w:author="Antony Johnson (ESO)" w:date="2023-10-16T11:05:00Z">
        <w:r w:rsidR="0042721E" w:rsidRPr="0001653F" w:rsidDel="004E7BB6">
          <w:rPr>
            <w:rFonts w:cs="Arial"/>
            <w:color w:val="000000" w:themeColor="text1"/>
          </w:rPr>
          <w:delText xml:space="preserve">In the case of </w:delText>
        </w:r>
        <w:r w:rsidR="0042721E" w:rsidRPr="0001653F" w:rsidDel="004E7BB6">
          <w:rPr>
            <w:rFonts w:cs="Arial"/>
          </w:rPr>
          <w:delText xml:space="preserve">any </w:delText>
        </w:r>
        <w:commentRangeStart w:id="485"/>
        <w:r w:rsidR="0042721E" w:rsidRPr="004E7BB6" w:rsidDel="004E7BB6">
          <w:rPr>
            <w:rFonts w:cs="Arial"/>
            <w:b/>
            <w:bCs/>
            <w:strike/>
          </w:rPr>
          <w:delText>Generator</w:delText>
        </w:r>
        <w:r w:rsidR="0042721E" w:rsidRPr="004E7BB6" w:rsidDel="004E7BB6">
          <w:rPr>
            <w:rFonts w:cs="Arial"/>
            <w:strike/>
          </w:rPr>
          <w:delText xml:space="preserve"> in respect of an</w:delText>
        </w:r>
        <w:r w:rsidR="0042721E" w:rsidRPr="0001653F" w:rsidDel="004E7BB6">
          <w:rPr>
            <w:rFonts w:cs="Arial"/>
          </w:rPr>
          <w:delText xml:space="preserve"> </w:delText>
        </w:r>
        <w:commentRangeEnd w:id="485"/>
        <w:r w:rsidR="00686D4F" w:rsidDel="004E7BB6">
          <w:rPr>
            <w:rStyle w:val="CommentReference"/>
            <w:color w:val="auto"/>
            <w:lang w:val="en-GB"/>
          </w:rPr>
          <w:commentReference w:id="485"/>
        </w:r>
        <w:r w:rsidR="0042721E" w:rsidRPr="0001653F" w:rsidDel="004E7BB6">
          <w:rPr>
            <w:rFonts w:cs="Arial"/>
            <w:b/>
            <w:bCs/>
          </w:rPr>
          <w:delText>Embedded Large Power Station</w:delText>
        </w:r>
        <w:r w:rsidR="0042721E" w:rsidRPr="0001653F" w:rsidDel="004E7BB6">
          <w:rPr>
            <w:rFonts w:cs="Arial"/>
          </w:rPr>
          <w:delText xml:space="preserve"> where </w:delText>
        </w:r>
        <w:r w:rsidR="0042721E" w:rsidRPr="0001653F" w:rsidDel="004E7BB6">
          <w:rPr>
            <w:rFonts w:cs="Arial"/>
            <w:b/>
            <w:bCs/>
          </w:rPr>
          <w:delText>Purchase Contracts</w:delText>
        </w:r>
        <w:r w:rsidR="0042721E" w:rsidRPr="0001653F" w:rsidDel="004E7BB6">
          <w:rPr>
            <w:rFonts w:cs="Arial"/>
          </w:rPr>
          <w:delText xml:space="preserve"> for its </w:delText>
        </w:r>
        <w:r w:rsidR="0042721E" w:rsidRPr="0001653F" w:rsidDel="004E7BB6">
          <w:rPr>
            <w:rFonts w:cs="Arial"/>
            <w:b/>
          </w:rPr>
          <w:delText>Main Plant</w:delText>
        </w:r>
        <w:r w:rsidR="0042721E" w:rsidRPr="0001653F" w:rsidDel="004E7BB6">
          <w:rPr>
            <w:rFonts w:cs="Arial"/>
          </w:rPr>
          <w:delText xml:space="preserve"> and </w:delText>
        </w:r>
        <w:r w:rsidR="0042721E" w:rsidRPr="0001653F" w:rsidDel="004E7BB6">
          <w:rPr>
            <w:rFonts w:cs="Arial"/>
            <w:b/>
          </w:rPr>
          <w:delText>Apparatus</w:delText>
        </w:r>
        <w:r w:rsidR="0042721E" w:rsidRPr="0001653F" w:rsidDel="004E7BB6">
          <w:rPr>
            <w:rFonts w:cs="Arial"/>
          </w:rPr>
          <w:delText xml:space="preserve"> had been concluded on or after DDMMYY or where </w:delText>
        </w:r>
        <w:r w:rsidR="0042721E" w:rsidRPr="0001653F" w:rsidDel="004E7BB6">
          <w:rPr>
            <w:rFonts w:cs="Arial"/>
            <w:b/>
            <w:bCs/>
          </w:rPr>
          <w:delText>Purchase Contracts</w:delText>
        </w:r>
        <w:r w:rsidR="0042721E" w:rsidRPr="0001653F" w:rsidDel="004E7BB6">
          <w:rPr>
            <w:rFonts w:cs="Arial"/>
          </w:rPr>
          <w:delText xml:space="preserve"> relating to a </w:delText>
        </w:r>
        <w:r w:rsidR="0042721E" w:rsidRPr="0001653F" w:rsidDel="004E7BB6">
          <w:rPr>
            <w:rFonts w:cs="Arial"/>
            <w:b/>
          </w:rPr>
          <w:delText xml:space="preserve">Substantial Modification </w:delText>
        </w:r>
        <w:r w:rsidR="0042721E" w:rsidRPr="0001653F" w:rsidDel="004E7BB6">
          <w:rPr>
            <w:rFonts w:cs="Arial"/>
            <w:bCs/>
          </w:rPr>
          <w:delText>in respect of its</w:delText>
        </w:r>
        <w:r w:rsidR="0042721E" w:rsidRPr="0001653F" w:rsidDel="004E7BB6">
          <w:rPr>
            <w:rFonts w:cs="Arial"/>
            <w:b/>
          </w:rPr>
          <w:delText xml:space="preserve"> Main Plant </w:delText>
        </w:r>
        <w:r w:rsidR="0042721E" w:rsidRPr="0001653F" w:rsidDel="004E7BB6">
          <w:rPr>
            <w:rFonts w:cs="Arial"/>
            <w:bCs/>
          </w:rPr>
          <w:delText>and</w:delText>
        </w:r>
        <w:r w:rsidR="0042721E" w:rsidRPr="0001653F" w:rsidDel="004E7BB6">
          <w:rPr>
            <w:rFonts w:cs="Arial"/>
            <w:b/>
          </w:rPr>
          <w:delText xml:space="preserve"> Apparatus</w:delText>
        </w:r>
        <w:r w:rsidR="0042721E" w:rsidRPr="0001653F" w:rsidDel="004E7BB6">
          <w:rPr>
            <w:rFonts w:cs="Arial"/>
          </w:rPr>
          <w:delText xml:space="preserve"> had been concluded on or after DDMMYY, </w:delText>
        </w:r>
        <w:r w:rsidR="0042721E" w:rsidRPr="0001653F" w:rsidDel="004E7BB6">
          <w:rPr>
            <w:rFonts w:cs="Arial"/>
            <w:b/>
            <w:bCs/>
          </w:rPr>
          <w:delText>The Company</w:delText>
        </w:r>
        <w:r w:rsidR="0042721E" w:rsidRPr="0001653F" w:rsidDel="004E7BB6">
          <w:rPr>
            <w:rFonts w:cs="Arial"/>
          </w:rPr>
          <w:delText xml:space="preserve"> (subject to the requirements of PC.A.2.2.2 above) may agree with the </w:delText>
        </w:r>
        <w:r w:rsidR="0042721E" w:rsidRPr="0001653F" w:rsidDel="004E7BB6">
          <w:rPr>
            <w:rFonts w:cs="Arial"/>
            <w:b/>
            <w:bCs/>
          </w:rPr>
          <w:delText>Network Operator</w:delText>
        </w:r>
        <w:r w:rsidR="0042721E" w:rsidRPr="0001653F" w:rsidDel="004E7BB6">
          <w:rPr>
            <w:rFonts w:cs="Arial"/>
          </w:rPr>
          <w:delText xml:space="preserve"> </w:delText>
        </w:r>
        <w:r w:rsidR="0042721E" w:rsidRPr="004E7BB6" w:rsidDel="004E7BB6">
          <w:rPr>
            <w:rFonts w:cs="Arial"/>
            <w:strike/>
            <w:highlight w:val="green"/>
          </w:rPr>
          <w:delText xml:space="preserve">and the </w:delText>
        </w:r>
        <w:r w:rsidR="0042721E" w:rsidRPr="004E7BB6" w:rsidDel="004E7BB6">
          <w:rPr>
            <w:rFonts w:cs="Arial"/>
            <w:b/>
            <w:bCs/>
            <w:strike/>
            <w:highlight w:val="green"/>
          </w:rPr>
          <w:delText>Generator</w:delText>
        </w:r>
        <w:r w:rsidR="0042721E" w:rsidRPr="0001653F" w:rsidDel="004E7BB6">
          <w:rPr>
            <w:rFonts w:cs="Arial"/>
          </w:rPr>
          <w:delText xml:space="preserve"> to an equivalent representation connection to the </w:delText>
        </w:r>
        <w:r w:rsidR="0042721E" w:rsidRPr="0001653F" w:rsidDel="004E7BB6">
          <w:rPr>
            <w:rFonts w:cs="Arial"/>
            <w:b/>
            <w:bCs/>
          </w:rPr>
          <w:delText>Subtransmission System</w:delText>
        </w:r>
        <w:r w:rsidR="0042721E" w:rsidRPr="0001653F" w:rsidDel="004E7BB6">
          <w:rPr>
            <w:rFonts w:cs="Arial"/>
          </w:rPr>
          <w:delText>.</w:delText>
        </w:r>
        <w:commentRangeEnd w:id="482"/>
        <w:r w:rsidR="00373E5F" w:rsidDel="004E7BB6">
          <w:rPr>
            <w:rStyle w:val="CommentReference"/>
            <w:color w:val="auto"/>
            <w:lang w:val="en-GB"/>
          </w:rPr>
          <w:commentReference w:id="482"/>
        </w:r>
        <w:commentRangeEnd w:id="483"/>
        <w:r w:rsidR="006B0581" w:rsidDel="004E7BB6">
          <w:rPr>
            <w:rStyle w:val="CommentReference"/>
            <w:color w:val="auto"/>
            <w:lang w:val="en-GB"/>
          </w:rPr>
          <w:commentReference w:id="483"/>
        </w:r>
      </w:del>
    </w:p>
    <w:p w14:paraId="0B553257" w14:textId="77777777" w:rsidR="006C25CA" w:rsidRPr="00B35A41" w:rsidRDefault="006C25CA" w:rsidP="006C25CA">
      <w:pPr>
        <w:rPr>
          <w:rFonts w:cs="Arial"/>
          <w:color w:val="000000" w:themeColor="text1"/>
        </w:rPr>
      </w:pPr>
    </w:p>
    <w:p w14:paraId="5E78F338" w14:textId="77777777" w:rsidR="006C25CA" w:rsidRPr="00B35A41" w:rsidRDefault="006C25CA" w:rsidP="006C25CA">
      <w:pPr>
        <w:pStyle w:val="Level1Text"/>
        <w:rPr>
          <w:rFonts w:cs="Arial"/>
          <w:color w:val="000000" w:themeColor="text1"/>
        </w:rPr>
      </w:pPr>
      <w:r w:rsidRPr="00B35A41">
        <w:rPr>
          <w:rFonts w:cs="Arial"/>
          <w:color w:val="000000" w:themeColor="text1"/>
        </w:rPr>
        <w:t>PC.A.2.2.5</w:t>
      </w:r>
      <w:r w:rsidRPr="00B35A41">
        <w:rPr>
          <w:rFonts w:cs="Arial"/>
          <w:color w:val="000000" w:themeColor="text1"/>
        </w:rPr>
        <w:tab/>
        <w:t xml:space="preserve">For each transformer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shall provide the following details:</w:t>
      </w:r>
    </w:p>
    <w:p w14:paraId="61178D59" w14:textId="77777777" w:rsidR="006C25CA" w:rsidRPr="00B35A41" w:rsidRDefault="006C25CA" w:rsidP="006C25CA">
      <w:pPr>
        <w:pStyle w:val="Level2Text"/>
        <w:rPr>
          <w:rFonts w:cs="Arial"/>
          <w:color w:val="000000" w:themeColor="text1"/>
        </w:rPr>
      </w:pPr>
      <w:r w:rsidRPr="00B35A41">
        <w:rPr>
          <w:rFonts w:cs="Arial"/>
          <w:color w:val="000000" w:themeColor="text1"/>
        </w:rPr>
        <w:tab/>
        <w:t>Rated MVA</w:t>
      </w:r>
    </w:p>
    <w:p w14:paraId="5F967FA6" w14:textId="77777777" w:rsidR="006C25CA" w:rsidRPr="00B35A41" w:rsidRDefault="006C25CA" w:rsidP="006C25CA">
      <w:pPr>
        <w:pStyle w:val="Level2Text"/>
        <w:rPr>
          <w:rFonts w:cs="Arial"/>
          <w:color w:val="000000" w:themeColor="text1"/>
        </w:rPr>
      </w:pPr>
      <w:r w:rsidRPr="00B35A41">
        <w:rPr>
          <w:rFonts w:cs="Arial"/>
          <w:color w:val="000000" w:themeColor="text1"/>
        </w:rPr>
        <w:tab/>
        <w:t>Voltage Ratio</w:t>
      </w:r>
    </w:p>
    <w:p w14:paraId="2BABE7DC" w14:textId="77777777" w:rsidR="006C25CA" w:rsidRPr="00B35A41" w:rsidRDefault="006C25CA" w:rsidP="006C25CA">
      <w:pPr>
        <w:pStyle w:val="Level2Text"/>
        <w:rPr>
          <w:rFonts w:cs="Arial"/>
          <w:color w:val="000000" w:themeColor="text1"/>
        </w:rPr>
      </w:pPr>
      <w:r w:rsidRPr="00B35A41">
        <w:rPr>
          <w:rFonts w:cs="Arial"/>
          <w:color w:val="000000" w:themeColor="text1"/>
        </w:rPr>
        <w:tab/>
        <w:t>Winding arrangement</w:t>
      </w:r>
    </w:p>
    <w:p w14:paraId="7CEAB39E"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reactance (max, min and nominal tap)</w:t>
      </w:r>
    </w:p>
    <w:p w14:paraId="52F9A64A"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resistance (max, min and nominal tap)</w:t>
      </w:r>
    </w:p>
    <w:p w14:paraId="4E6D4251" w14:textId="77777777" w:rsidR="006C25CA" w:rsidRPr="00B35A41" w:rsidRDefault="006C25CA" w:rsidP="006C25CA">
      <w:pPr>
        <w:pStyle w:val="Level2Text"/>
        <w:rPr>
          <w:rFonts w:cs="Arial"/>
          <w:color w:val="000000" w:themeColor="text1"/>
          <w:lang w:val="pt-BR"/>
        </w:rPr>
      </w:pPr>
      <w:r w:rsidRPr="00B35A41">
        <w:rPr>
          <w:rFonts w:cs="Arial"/>
          <w:color w:val="000000" w:themeColor="text1"/>
          <w:lang w:val="pt-BR"/>
        </w:rPr>
        <w:tab/>
        <w:t>Zero sequence reactance</w:t>
      </w:r>
    </w:p>
    <w:p w14:paraId="50960AAC" w14:textId="77777777" w:rsidR="006C25CA" w:rsidRPr="00B35A41" w:rsidRDefault="006C25CA" w:rsidP="006C25CA">
      <w:pPr>
        <w:pStyle w:val="Level1Text"/>
        <w:rPr>
          <w:rFonts w:cs="Arial"/>
          <w:color w:val="000000" w:themeColor="text1"/>
        </w:rPr>
      </w:pPr>
      <w:r w:rsidRPr="00B35A41">
        <w:rPr>
          <w:rFonts w:cs="Arial"/>
          <w:color w:val="000000" w:themeColor="text1"/>
          <w:lang w:val="pt-BR"/>
        </w:rPr>
        <w:t>PC.A.2.2.5.1.</w:t>
      </w:r>
      <w:r w:rsidRPr="00B35A41">
        <w:rPr>
          <w:rFonts w:cs="Arial"/>
          <w:color w:val="000000" w:themeColor="text1"/>
          <w:lang w:val="pt-BR"/>
        </w:rPr>
        <w:tab/>
      </w:r>
      <w:r w:rsidRPr="00B35A41">
        <w:rPr>
          <w:rFonts w:cs="Arial"/>
          <w:color w:val="000000" w:themeColor="text1"/>
        </w:rPr>
        <w:t xml:space="preserve">In addition, for all interconnecting transformers between the </w:t>
      </w:r>
      <w:r w:rsidRPr="27786A84">
        <w:rPr>
          <w:rFonts w:cs="Arial"/>
          <w:b/>
          <w:bCs/>
          <w:color w:val="000000" w:themeColor="text1"/>
        </w:rPr>
        <w:t>User's</w:t>
      </w:r>
      <w:r w:rsidRPr="00B35A41">
        <w:rPr>
          <w:rFonts w:cs="Arial"/>
          <w:color w:val="000000" w:themeColor="text1"/>
        </w:rPr>
        <w:t xml:space="preserve"> </w:t>
      </w:r>
      <w:proofErr w:type="spellStart"/>
      <w:r w:rsidRPr="27786A84">
        <w:rPr>
          <w:rFonts w:cs="Arial"/>
          <w:b/>
          <w:bCs/>
          <w:color w:val="000000" w:themeColor="text1"/>
        </w:rPr>
        <w:t>Supergrid</w:t>
      </w:r>
      <w:proofErr w:type="spellEnd"/>
      <w:r w:rsidRPr="27786A84">
        <w:rPr>
          <w:rFonts w:cs="Arial"/>
          <w:b/>
          <w:bCs/>
          <w:color w:val="000000" w:themeColor="text1"/>
        </w:rPr>
        <w:t xml:space="preserve"> Voltage</w:t>
      </w:r>
      <w:r w:rsidRPr="00B35A41">
        <w:rPr>
          <w:rFonts w:cs="Arial"/>
          <w:color w:val="000000" w:themeColor="text1"/>
        </w:rPr>
        <w:t xml:space="preserve"> </w:t>
      </w:r>
      <w:r w:rsidRPr="27786A84">
        <w:rPr>
          <w:rFonts w:cs="Arial"/>
          <w:b/>
          <w:bCs/>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throughout </w:t>
      </w:r>
      <w:r w:rsidRPr="27786A84">
        <w:rPr>
          <w:rFonts w:cs="Arial"/>
          <w:b/>
          <w:bCs/>
          <w:color w:val="000000" w:themeColor="text1"/>
        </w:rPr>
        <w:t>Great</w:t>
      </w:r>
      <w:r w:rsidRPr="00B35A41">
        <w:rPr>
          <w:rFonts w:cs="Arial"/>
          <w:color w:val="000000" w:themeColor="text1"/>
        </w:rPr>
        <w:t xml:space="preserve"> </w:t>
      </w:r>
      <w:r w:rsidRPr="27786A84">
        <w:rPr>
          <w:rFonts w:cs="Arial"/>
          <w:b/>
          <w:bCs/>
          <w:color w:val="000000" w:themeColor="text1"/>
        </w:rPr>
        <w:t>Britain</w:t>
      </w:r>
      <w:r w:rsidRPr="00B35A41">
        <w:rPr>
          <w:rFonts w:cs="Arial"/>
          <w:color w:val="000000" w:themeColor="text1"/>
        </w:rPr>
        <w:t xml:space="preserve"> and, in Scotland and </w:t>
      </w:r>
      <w:r w:rsidRPr="27786A84">
        <w:rPr>
          <w:rFonts w:cs="Arial"/>
          <w:b/>
          <w:bCs/>
          <w:color w:val="000000" w:themeColor="text1"/>
        </w:rPr>
        <w:t>Offshore</w:t>
      </w:r>
      <w:r w:rsidRPr="00B35A41">
        <w:rPr>
          <w:rFonts w:cs="Arial"/>
          <w:color w:val="000000" w:themeColor="text1"/>
        </w:rPr>
        <w:t>, also for all interconnecting transformers</w:t>
      </w:r>
      <w:r>
        <w:rPr>
          <w:rFonts w:cs="Arial"/>
          <w:color w:val="000000" w:themeColor="text1"/>
        </w:rPr>
        <w:t xml:space="preserve"> operating at 132kV or greater </w:t>
      </w:r>
      <w:r w:rsidRPr="00B35A41">
        <w:rPr>
          <w:rFonts w:cs="Arial"/>
          <w:color w:val="000000" w:themeColor="text1"/>
        </w:rPr>
        <w:t xml:space="preserve">between the </w:t>
      </w:r>
      <w:r w:rsidRPr="27786A84">
        <w:rPr>
          <w:rFonts w:cs="Arial"/>
          <w:b/>
          <w:bCs/>
          <w:color w:val="000000" w:themeColor="text1"/>
        </w:rPr>
        <w:t>User’s</w:t>
      </w:r>
      <w:r w:rsidRPr="00B35A41">
        <w:rPr>
          <w:rFonts w:cs="Arial"/>
          <w:color w:val="000000" w:themeColor="text1"/>
        </w:rPr>
        <w:t xml:space="preserve"> </w:t>
      </w:r>
      <w:r w:rsidRPr="00B056F4">
        <w:rPr>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(and any</w:t>
      </w:r>
      <w:r w:rsidRPr="27786A84">
        <w:rPr>
          <w:rFonts w:cs="Arial"/>
          <w:b/>
          <w:bCs/>
          <w:color w:val="000000" w:themeColor="text1"/>
        </w:rPr>
        <w:t xml:space="preserve"> OTSUA</w:t>
      </w:r>
      <w:r w:rsidRPr="00B35A41">
        <w:rPr>
          <w:rFonts w:cs="Arial"/>
          <w:color w:val="000000" w:themeColor="text1"/>
        </w:rPr>
        <w:t xml:space="preserve">) the </w:t>
      </w:r>
      <w:r w:rsidRPr="27786A84">
        <w:rPr>
          <w:rFonts w:cs="Arial"/>
          <w:b/>
          <w:bCs/>
          <w:color w:val="000000" w:themeColor="text1"/>
        </w:rPr>
        <w:t xml:space="preserve">User </w:t>
      </w:r>
      <w:r w:rsidRPr="00B35A41">
        <w:rPr>
          <w:rFonts w:cs="Arial"/>
          <w:color w:val="000000" w:themeColor="text1"/>
        </w:rPr>
        <w:t xml:space="preserve">shall supply the following </w:t>
      </w:r>
      <w:proofErr w:type="gramStart"/>
      <w:r w:rsidRPr="00B35A41">
        <w:rPr>
          <w:rFonts w:cs="Arial"/>
          <w:color w:val="000000" w:themeColor="text1"/>
        </w:rPr>
        <w:t>information:-</w:t>
      </w:r>
      <w:proofErr w:type="gramEnd"/>
    </w:p>
    <w:p w14:paraId="27243BE2"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changer </w:t>
      </w:r>
      <w:proofErr w:type="gramStart"/>
      <w:r w:rsidRPr="00B35A41">
        <w:rPr>
          <w:rFonts w:cs="Arial"/>
          <w:color w:val="000000" w:themeColor="text1"/>
        </w:rPr>
        <w:t>range</w:t>
      </w:r>
      <w:proofErr w:type="gramEnd"/>
    </w:p>
    <w:p w14:paraId="341A06F2"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 step </w:t>
      </w:r>
      <w:proofErr w:type="gramStart"/>
      <w:r w:rsidRPr="00B35A41">
        <w:rPr>
          <w:rFonts w:cs="Arial"/>
          <w:color w:val="000000" w:themeColor="text1"/>
        </w:rPr>
        <w:t>size</w:t>
      </w:r>
      <w:proofErr w:type="gramEnd"/>
    </w:p>
    <w:p w14:paraId="65895471"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changer type: on load or off </w:t>
      </w:r>
      <w:proofErr w:type="gramStart"/>
      <w:r w:rsidRPr="00B35A41">
        <w:rPr>
          <w:rFonts w:cs="Arial"/>
          <w:color w:val="000000" w:themeColor="text1"/>
        </w:rPr>
        <w:t>circuit</w:t>
      </w:r>
      <w:proofErr w:type="gramEnd"/>
    </w:p>
    <w:p w14:paraId="60796DC8" w14:textId="77777777" w:rsidR="006C25CA" w:rsidRPr="00B35A41" w:rsidRDefault="006C25CA" w:rsidP="006C25CA">
      <w:pPr>
        <w:pStyle w:val="Level2Text"/>
        <w:rPr>
          <w:rFonts w:cs="Arial"/>
          <w:color w:val="000000" w:themeColor="text1"/>
        </w:rPr>
      </w:pPr>
      <w:r w:rsidRPr="00B35A41">
        <w:rPr>
          <w:rFonts w:cs="Arial"/>
          <w:color w:val="000000" w:themeColor="text1"/>
        </w:rPr>
        <w:tab/>
        <w:t>Earthing method: Direct, resistance or reactance</w:t>
      </w:r>
    </w:p>
    <w:p w14:paraId="2D757FB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Impedance (if not directly </w:t>
      </w:r>
      <w:proofErr w:type="gramStart"/>
      <w:r w:rsidRPr="00B35A41">
        <w:rPr>
          <w:rFonts w:cs="Arial"/>
          <w:color w:val="000000" w:themeColor="text1"/>
        </w:rPr>
        <w:t>earthed )</w:t>
      </w:r>
      <w:proofErr w:type="gramEnd"/>
    </w:p>
    <w:p w14:paraId="0FB1D5E5" w14:textId="77777777" w:rsidR="006C25CA" w:rsidRPr="00B35A41" w:rsidRDefault="006C25CA" w:rsidP="006C25CA">
      <w:pPr>
        <w:pStyle w:val="Level1Text"/>
        <w:rPr>
          <w:rFonts w:cs="Arial"/>
          <w:color w:val="000000" w:themeColor="text1"/>
        </w:rPr>
      </w:pPr>
      <w:r w:rsidRPr="00B35A41">
        <w:rPr>
          <w:rFonts w:cs="Arial"/>
          <w:color w:val="000000" w:themeColor="text1"/>
        </w:rPr>
        <w:t>PC.A.2.2.6</w:t>
      </w:r>
      <w:r w:rsidRPr="00B35A41">
        <w:rPr>
          <w:rFonts w:cs="Arial"/>
          <w:color w:val="000000" w:themeColor="text1"/>
        </w:rPr>
        <w:tab/>
        <w:t xml:space="preserve">Each </w:t>
      </w:r>
      <w:r w:rsidRPr="00B35A41">
        <w:rPr>
          <w:rFonts w:cs="Arial"/>
          <w:b/>
          <w:color w:val="000000" w:themeColor="text1"/>
        </w:rPr>
        <w:t xml:space="preserve">User </w:t>
      </w:r>
      <w:r w:rsidRPr="00B35A41">
        <w:rPr>
          <w:rFonts w:cs="Arial"/>
          <w:color w:val="000000" w:themeColor="text1"/>
        </w:rPr>
        <w:t xml:space="preserve">shall supply the following information about the </w:t>
      </w:r>
      <w:r w:rsidRPr="00B35A41">
        <w:rPr>
          <w:rFonts w:cs="Arial"/>
          <w:b/>
          <w:color w:val="000000" w:themeColor="text1"/>
        </w:rPr>
        <w:t>User’s</w:t>
      </w:r>
      <w:r w:rsidRPr="00B35A41">
        <w:rPr>
          <w:rFonts w:cs="Arial"/>
          <w:color w:val="000000" w:themeColor="text1"/>
        </w:rPr>
        <w:t xml:space="preserve"> equipment installed at a </w:t>
      </w:r>
      <w:r w:rsidRPr="00B35A41">
        <w:rPr>
          <w:rFonts w:cs="Arial"/>
          <w:b/>
          <w:color w:val="000000" w:themeColor="text1"/>
        </w:rPr>
        <w:t xml:space="preserve">Transmission Site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 xml:space="preserve">, all </w:t>
      </w:r>
      <w:r w:rsidRPr="00B35A41">
        <w:rPr>
          <w:rFonts w:cs="Arial"/>
          <w:b/>
          <w:color w:val="000000" w:themeColor="text1"/>
        </w:rPr>
        <w:t>OTSDUW</w:t>
      </w:r>
      <w:r w:rsidRPr="00B35A41">
        <w:rPr>
          <w:rFonts w:cs="Arial"/>
          <w:color w:val="000000" w:themeColor="text1"/>
        </w:rPr>
        <w:t xml:space="preserve"> </w:t>
      </w:r>
      <w:r w:rsidRPr="00B35A41">
        <w:rPr>
          <w:rFonts w:cs="Arial"/>
          <w:b/>
          <w:color w:val="000000" w:themeColor="text1"/>
        </w:rPr>
        <w:t>Plant and Apparatus</w:t>
      </w:r>
      <w:proofErr w:type="gramStart"/>
      <w:r w:rsidRPr="00B35A41">
        <w:rPr>
          <w:rFonts w:cs="Arial"/>
          <w:color w:val="000000" w:themeColor="text1"/>
        </w:rPr>
        <w:t>):-</w:t>
      </w:r>
      <w:proofErr w:type="gramEnd"/>
    </w:p>
    <w:p w14:paraId="3467651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color w:val="000000" w:themeColor="text1"/>
          <w:u w:val="single"/>
        </w:rPr>
        <w:t>Switchgear.</w:t>
      </w:r>
      <w:r w:rsidRPr="00B35A41">
        <w:rPr>
          <w:rFonts w:cs="Arial"/>
          <w:color w:val="000000" w:themeColor="text1"/>
        </w:rPr>
        <w:t xml:space="preserve">  For all circuit </w:t>
      </w:r>
      <w:proofErr w:type="gramStart"/>
      <w:r w:rsidRPr="00B35A41">
        <w:rPr>
          <w:rFonts w:cs="Arial"/>
          <w:color w:val="000000" w:themeColor="text1"/>
        </w:rPr>
        <w:t>breakers:-</w:t>
      </w:r>
      <w:proofErr w:type="gramEnd"/>
    </w:p>
    <w:p w14:paraId="7D9D23D3" w14:textId="77777777" w:rsidR="006C25CA" w:rsidRPr="00B35A41" w:rsidRDefault="006C25CA" w:rsidP="006C25CA">
      <w:pPr>
        <w:pStyle w:val="Level2Text"/>
        <w:rPr>
          <w:rFonts w:cs="Arial"/>
          <w:color w:val="000000" w:themeColor="text1"/>
          <w:lang w:val="da-DK"/>
        </w:rPr>
      </w:pPr>
      <w:r w:rsidRPr="00B35A41">
        <w:rPr>
          <w:rFonts w:cs="Arial"/>
          <w:color w:val="000000" w:themeColor="text1"/>
        </w:rPr>
        <w:tab/>
      </w:r>
      <w:r w:rsidRPr="00B35A41">
        <w:rPr>
          <w:rFonts w:cs="Arial"/>
          <w:color w:val="000000" w:themeColor="text1"/>
          <w:lang w:val="da-DK"/>
        </w:rPr>
        <w:t>Rated voltage (kV)</w:t>
      </w:r>
    </w:p>
    <w:p w14:paraId="10745003" w14:textId="77777777" w:rsidR="006C25CA" w:rsidRPr="00B35A41" w:rsidRDefault="006C25CA" w:rsidP="006C25CA">
      <w:pPr>
        <w:pStyle w:val="Level2Text"/>
        <w:rPr>
          <w:rFonts w:cs="Arial"/>
          <w:color w:val="000000" w:themeColor="text1"/>
          <w:lang w:val="da-DK"/>
        </w:rPr>
      </w:pPr>
      <w:r w:rsidRPr="00B35A41">
        <w:rPr>
          <w:rFonts w:cs="Arial"/>
          <w:color w:val="000000" w:themeColor="text1"/>
          <w:lang w:val="da-DK"/>
        </w:rPr>
        <w:tab/>
        <w:t>Operating voltage (kV)</w:t>
      </w:r>
    </w:p>
    <w:p w14:paraId="592E4E64" w14:textId="77777777" w:rsidR="006C25CA" w:rsidRPr="00B35A41" w:rsidRDefault="006C25CA" w:rsidP="006C25CA">
      <w:pPr>
        <w:pStyle w:val="Level2Text"/>
        <w:rPr>
          <w:rFonts w:cs="Arial"/>
          <w:color w:val="000000" w:themeColor="text1"/>
        </w:rPr>
      </w:pPr>
      <w:r w:rsidRPr="00B35A41">
        <w:rPr>
          <w:rFonts w:cs="Arial"/>
          <w:color w:val="000000" w:themeColor="text1"/>
          <w:lang w:val="da-DK"/>
        </w:rPr>
        <w:tab/>
      </w:r>
      <w:r w:rsidRPr="00B35A41">
        <w:rPr>
          <w:rFonts w:cs="Arial"/>
          <w:color w:val="000000" w:themeColor="text1"/>
        </w:rPr>
        <w:t>Rated 3-phase rms short-circuit breaking current, (kA)</w:t>
      </w:r>
    </w:p>
    <w:p w14:paraId="6082413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breaking current, (kA)</w:t>
      </w:r>
    </w:p>
    <w:p w14:paraId="000CFAF5"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peak short-circuit making current, (kA)</w:t>
      </w:r>
    </w:p>
    <w:p w14:paraId="0D0434EA"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peak short-circuit making current, (kA)</w:t>
      </w:r>
    </w:p>
    <w:p w14:paraId="756EB96A"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33CC1F26" w14:textId="77777777" w:rsidR="006C25CA" w:rsidRPr="00B35A41" w:rsidRDefault="006C25CA" w:rsidP="006C25CA">
      <w:pPr>
        <w:pStyle w:val="Level2Text"/>
        <w:rPr>
          <w:rFonts w:cs="Arial"/>
          <w:color w:val="000000" w:themeColor="text1"/>
        </w:rPr>
      </w:pPr>
      <w:r w:rsidRPr="00B35A41">
        <w:rPr>
          <w:rFonts w:cs="Arial"/>
          <w:color w:val="000000" w:themeColor="text1"/>
        </w:rPr>
        <w:tab/>
        <w:t>DC time constant applied at testing of asymmetrical breaking abilities (secs)</w:t>
      </w:r>
    </w:p>
    <w:p w14:paraId="38D3BE03"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operating times for circuit breaker, </w:t>
      </w:r>
      <w:r w:rsidRPr="00B35A41">
        <w:rPr>
          <w:rFonts w:cs="Arial"/>
          <w:b/>
          <w:color w:val="000000" w:themeColor="text1"/>
        </w:rPr>
        <w:t>Protection</w:t>
      </w:r>
      <w:r w:rsidRPr="00B35A41">
        <w:rPr>
          <w:rFonts w:cs="Arial"/>
          <w:color w:val="000000" w:themeColor="text1"/>
        </w:rPr>
        <w:t xml:space="preserve">, trip relay and total operating time should be provided. </w:t>
      </w:r>
    </w:p>
    <w:p w14:paraId="2E2D3E53"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r>
      <w:r w:rsidRPr="00B35A41">
        <w:rPr>
          <w:rFonts w:cs="Arial"/>
          <w:color w:val="000000" w:themeColor="text1"/>
          <w:u w:val="single"/>
        </w:rPr>
        <w:t>Substation Infrastructure.</w:t>
      </w:r>
      <w:r w:rsidRPr="00B35A41">
        <w:rPr>
          <w:rFonts w:cs="Arial"/>
          <w:color w:val="000000" w:themeColor="text1"/>
        </w:rPr>
        <w:t xml:space="preserve">  For the substation infrastructure (including, but not limited to, switch disconnectors, disconnectors, current transformers, line traps, busbars, through bushings, </w:t>
      </w:r>
      <w:proofErr w:type="spellStart"/>
      <w:r w:rsidRPr="00B35A41">
        <w:rPr>
          <w:rFonts w:cs="Arial"/>
          <w:color w:val="000000" w:themeColor="text1"/>
        </w:rPr>
        <w:t>etc</w:t>
      </w:r>
      <w:proofErr w:type="spellEnd"/>
      <w:proofErr w:type="gramStart"/>
      <w:r w:rsidRPr="00B35A41">
        <w:rPr>
          <w:rFonts w:cs="Arial"/>
          <w:color w:val="000000" w:themeColor="text1"/>
        </w:rPr>
        <w:t>):-</w:t>
      </w:r>
      <w:proofErr w:type="gramEnd"/>
    </w:p>
    <w:p w14:paraId="18BCC9B3"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rms short-circuit withstand current (kA)</w:t>
      </w:r>
    </w:p>
    <w:p w14:paraId="1D929FD0"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withstand current (kA).</w:t>
      </w:r>
    </w:p>
    <w:p w14:paraId="1D09A27E"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short-circuit peak withstand current (kA)</w:t>
      </w:r>
    </w:p>
    <w:p w14:paraId="15AB6A8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 phase short-circuit peak withstand current (kA)</w:t>
      </w:r>
    </w:p>
    <w:p w14:paraId="6C22A411" w14:textId="77777777" w:rsidR="006C25CA" w:rsidRPr="00B35A41" w:rsidRDefault="006C25CA" w:rsidP="006C25CA">
      <w:pPr>
        <w:pStyle w:val="Level2Text"/>
        <w:rPr>
          <w:rFonts w:cs="Arial"/>
          <w:color w:val="000000" w:themeColor="text1"/>
        </w:rPr>
      </w:pPr>
      <w:r w:rsidRPr="00B35A41">
        <w:rPr>
          <w:rFonts w:cs="Arial"/>
          <w:color w:val="000000" w:themeColor="text1"/>
        </w:rPr>
        <w:tab/>
        <w:t>Rated duration of short circuit withstand (secs)</w:t>
      </w:r>
    </w:p>
    <w:p w14:paraId="07FD1704"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1368AB3B" w14:textId="77777777" w:rsidR="006C25CA" w:rsidRPr="00B35A41" w:rsidRDefault="006C25CA" w:rsidP="006C25CA">
      <w:pPr>
        <w:pStyle w:val="Level2Text"/>
        <w:rPr>
          <w:rFonts w:cs="Arial"/>
          <w:color w:val="000000" w:themeColor="text1"/>
        </w:rPr>
      </w:pPr>
      <w:r w:rsidRPr="00B35A41">
        <w:rPr>
          <w:rFonts w:cs="Arial"/>
          <w:color w:val="000000" w:themeColor="text1"/>
        </w:rPr>
        <w:tab/>
        <w:t>A single value for the entire substation may be supplied, provided it represents the most restrictive item of current carrying apparatus.</w:t>
      </w:r>
    </w:p>
    <w:p w14:paraId="317DA172" w14:textId="77777777" w:rsidR="006C25CA" w:rsidRPr="00B35A41" w:rsidRDefault="006C25CA" w:rsidP="006C25CA">
      <w:pPr>
        <w:pStyle w:val="Level1Text"/>
        <w:rPr>
          <w:rFonts w:cs="Arial"/>
          <w:color w:val="000000" w:themeColor="text1"/>
        </w:rPr>
      </w:pPr>
      <w:r w:rsidRPr="00B35A41">
        <w:rPr>
          <w:rFonts w:cs="Arial"/>
          <w:color w:val="000000" w:themeColor="text1"/>
        </w:rPr>
        <w:t>PC.A.2.2.7</w:t>
      </w:r>
      <w:r w:rsidRPr="00B35A41">
        <w:rPr>
          <w:rFonts w:cs="Arial"/>
          <w:color w:val="000000" w:themeColor="text1"/>
        </w:rPr>
        <w:tab/>
        <w:t xml:space="preserve">In the case of </w:t>
      </w:r>
      <w:r w:rsidRPr="00B35A41">
        <w:rPr>
          <w:rFonts w:cs="Arial"/>
          <w:b/>
          <w:color w:val="000000" w:themeColor="text1"/>
        </w:rPr>
        <w:t>OTSUA</w:t>
      </w:r>
      <w:r w:rsidRPr="00B35A41">
        <w:rPr>
          <w:rFonts w:cs="Arial"/>
          <w:color w:val="000000" w:themeColor="text1"/>
        </w:rPr>
        <w:t xml:space="preserve"> the following should also be </w:t>
      </w:r>
      <w:proofErr w:type="gramStart"/>
      <w:r w:rsidRPr="00B35A41">
        <w:rPr>
          <w:rFonts w:cs="Arial"/>
          <w:color w:val="000000" w:themeColor="text1"/>
        </w:rPr>
        <w:t>provided</w:t>
      </w:r>
      <w:proofErr w:type="gramEnd"/>
    </w:p>
    <w:p w14:paraId="3BA74FE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Automatic switching scheme schedules including diagrams and an explanation of how the </w:t>
      </w:r>
      <w:r w:rsidRPr="00B35A41">
        <w:rPr>
          <w:rFonts w:cs="Arial"/>
          <w:b/>
          <w:color w:val="000000" w:themeColor="text1"/>
        </w:rPr>
        <w:t>System</w:t>
      </w:r>
      <w:r w:rsidRPr="00B35A41">
        <w:rPr>
          <w:rFonts w:cs="Arial"/>
          <w:color w:val="000000" w:themeColor="text1"/>
        </w:rPr>
        <w:t xml:space="preserve"> will operate and what plant will be affected by the schemes </w:t>
      </w:r>
      <w:r w:rsidRPr="00B35A41">
        <w:rPr>
          <w:rFonts w:cs="Arial"/>
          <w:b/>
          <w:color w:val="000000" w:themeColor="text1"/>
        </w:rPr>
        <w:t>Operation</w:t>
      </w:r>
      <w:r w:rsidRPr="00B35A41">
        <w:rPr>
          <w:rFonts w:cs="Arial"/>
          <w:color w:val="000000" w:themeColor="text1"/>
        </w:rPr>
        <w:t>.</w:t>
      </w:r>
    </w:p>
    <w:p w14:paraId="1CB23C2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proofErr w:type="spellStart"/>
      <w:r w:rsidRPr="00B35A41">
        <w:rPr>
          <w:rFonts w:cs="Arial"/>
          <w:b/>
          <w:color w:val="000000" w:themeColor="text1"/>
        </w:rPr>
        <w:t>Intertripping</w:t>
      </w:r>
      <w:proofErr w:type="spellEnd"/>
      <w:r w:rsidRPr="00B35A41">
        <w:rPr>
          <w:rFonts w:cs="Arial"/>
          <w:color w:val="000000" w:themeColor="text1"/>
        </w:rPr>
        <w:t xml:space="preserve"> schemes both Generation and </w:t>
      </w:r>
      <w:r w:rsidRPr="00B35A41">
        <w:rPr>
          <w:rFonts w:cs="Arial"/>
          <w:b/>
          <w:color w:val="000000" w:themeColor="text1"/>
        </w:rPr>
        <w:t>Demand</w:t>
      </w:r>
      <w:r w:rsidRPr="00B35A41">
        <w:rPr>
          <w:rFonts w:cs="Arial"/>
          <w:color w:val="000000" w:themeColor="text1"/>
        </w:rPr>
        <w:t xml:space="preserve">.  In each case a diagram of the scheme and an explanation of how the </w:t>
      </w:r>
      <w:r w:rsidRPr="00B35A41">
        <w:rPr>
          <w:rFonts w:cs="Arial"/>
          <w:b/>
          <w:color w:val="000000" w:themeColor="text1"/>
        </w:rPr>
        <w:t>System</w:t>
      </w:r>
      <w:r w:rsidRPr="00B35A41">
        <w:rPr>
          <w:rFonts w:cs="Arial"/>
          <w:color w:val="000000" w:themeColor="text1"/>
        </w:rPr>
        <w:t xml:space="preserve"> will operate and what </w:t>
      </w:r>
      <w:r w:rsidRPr="00B35A41">
        <w:rPr>
          <w:rFonts w:cs="Arial"/>
          <w:b/>
          <w:color w:val="000000" w:themeColor="text1"/>
        </w:rPr>
        <w:t>Plant</w:t>
      </w:r>
      <w:r w:rsidRPr="00B35A41">
        <w:rPr>
          <w:rFonts w:cs="Arial"/>
          <w:color w:val="000000" w:themeColor="text1"/>
        </w:rPr>
        <w:t xml:space="preserve"> will be affected by the schemes </w:t>
      </w:r>
      <w:r w:rsidRPr="00B35A41">
        <w:rPr>
          <w:rFonts w:cs="Arial"/>
          <w:b/>
          <w:color w:val="000000" w:themeColor="text1"/>
        </w:rPr>
        <w:t>Operation</w:t>
      </w:r>
      <w:r w:rsidRPr="00B35A41">
        <w:rPr>
          <w:rFonts w:cs="Arial"/>
          <w:color w:val="000000" w:themeColor="text1"/>
        </w:rPr>
        <w:t>.</w:t>
      </w:r>
    </w:p>
    <w:p w14:paraId="7CBB2E3C" w14:textId="77777777" w:rsidR="006C25CA" w:rsidRPr="00B35A41" w:rsidRDefault="006C25CA" w:rsidP="006C25CA">
      <w:pPr>
        <w:pStyle w:val="Level1Text"/>
        <w:rPr>
          <w:rFonts w:cs="Arial"/>
          <w:color w:val="000000" w:themeColor="text1"/>
        </w:rPr>
      </w:pPr>
      <w:r w:rsidRPr="00B35A41">
        <w:rPr>
          <w:rFonts w:cs="Arial"/>
          <w:color w:val="000000" w:themeColor="text1"/>
        </w:rPr>
        <w:t>PC.A.2.3</w:t>
      </w:r>
      <w:r w:rsidRPr="00B35A41">
        <w:rPr>
          <w:rFonts w:cs="Arial"/>
          <w:color w:val="000000" w:themeColor="text1"/>
        </w:rPr>
        <w:tab/>
      </w:r>
      <w:r w:rsidRPr="00B35A41">
        <w:rPr>
          <w:rFonts w:cs="Arial"/>
          <w:color w:val="000000" w:themeColor="text1"/>
          <w:u w:val="single"/>
        </w:rPr>
        <w:t>Lumped System Susceptance</w:t>
      </w:r>
    </w:p>
    <w:p w14:paraId="33E9B43A" w14:textId="77777777" w:rsidR="006C25CA" w:rsidRPr="00B35A41" w:rsidRDefault="006C25CA" w:rsidP="006C25CA">
      <w:pPr>
        <w:pStyle w:val="Level1Text"/>
        <w:rPr>
          <w:rFonts w:cs="Arial"/>
          <w:color w:val="000000" w:themeColor="text1"/>
        </w:rPr>
      </w:pPr>
      <w:r w:rsidRPr="00B35A41">
        <w:rPr>
          <w:rFonts w:cs="Arial"/>
          <w:color w:val="000000" w:themeColor="text1"/>
        </w:rPr>
        <w:t>PC.A.2.3.1</w:t>
      </w:r>
      <w:r w:rsidRPr="00B35A41">
        <w:rPr>
          <w:rFonts w:cs="Arial"/>
          <w:color w:val="000000" w:themeColor="text1"/>
        </w:rPr>
        <w:tab/>
        <w:t xml:space="preserve">For all parts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which are not included in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equivalent lumped shunt susceptance at nominal </w:t>
      </w:r>
      <w:r w:rsidRPr="00B35A41">
        <w:rPr>
          <w:rFonts w:cs="Arial"/>
          <w:b/>
          <w:color w:val="000000" w:themeColor="text1"/>
        </w:rPr>
        <w:t>Frequency</w:t>
      </w:r>
      <w:r w:rsidRPr="00B35A41">
        <w:rPr>
          <w:rFonts w:cs="Arial"/>
          <w:color w:val="000000" w:themeColor="text1"/>
        </w:rPr>
        <w:t xml:space="preserve">. </w:t>
      </w:r>
    </w:p>
    <w:p w14:paraId="27B3D56F" w14:textId="77777777" w:rsidR="006C25CA" w:rsidRPr="00B35A41" w:rsidRDefault="006C25CA" w:rsidP="006C25CA">
      <w:pPr>
        <w:pStyle w:val="Level1Text"/>
        <w:rPr>
          <w:rFonts w:cs="Arial"/>
          <w:color w:val="000000" w:themeColor="text1"/>
        </w:rPr>
      </w:pPr>
      <w:r w:rsidRPr="00B35A41">
        <w:rPr>
          <w:rFonts w:cs="Arial"/>
          <w:color w:val="000000" w:themeColor="text1"/>
        </w:rPr>
        <w:t>PC.A.2.3.1.1</w:t>
      </w:r>
      <w:r w:rsidRPr="00B35A41">
        <w:rPr>
          <w:rFonts w:cs="Arial"/>
          <w:color w:val="000000" w:themeColor="text1"/>
        </w:rPr>
        <w:tab/>
        <w:t xml:space="preserve">This should include shunt reactors connected to cables which are </w:t>
      </w:r>
      <w:r w:rsidRPr="00B35A41">
        <w:rPr>
          <w:rFonts w:cs="Arial"/>
          <w:color w:val="000000" w:themeColor="text1"/>
          <w:u w:val="single"/>
        </w:rPr>
        <w:t>not</w:t>
      </w:r>
      <w:r w:rsidRPr="00B35A41">
        <w:rPr>
          <w:rFonts w:cs="Arial"/>
          <w:color w:val="000000" w:themeColor="text1"/>
        </w:rPr>
        <w:t xml:space="preserve"> normally in or out of service independent of the cable (</w:t>
      </w:r>
      <w:proofErr w:type="spellStart"/>
      <w:r w:rsidRPr="00B35A41">
        <w:rPr>
          <w:rFonts w:cs="Arial"/>
          <w:color w:val="000000" w:themeColor="text1"/>
        </w:rPr>
        <w:t>ie</w:t>
      </w:r>
      <w:proofErr w:type="spellEnd"/>
      <w:r w:rsidRPr="00B35A41">
        <w:rPr>
          <w:rFonts w:cs="Arial"/>
          <w:color w:val="000000" w:themeColor="text1"/>
        </w:rPr>
        <w:t>. they are regarded as part of the cable).</w:t>
      </w:r>
    </w:p>
    <w:p w14:paraId="390FDE4A" w14:textId="77777777" w:rsidR="006C25CA" w:rsidRPr="00B35A41" w:rsidRDefault="006C25CA" w:rsidP="006C25CA">
      <w:pPr>
        <w:pStyle w:val="Level1Text"/>
        <w:rPr>
          <w:rFonts w:cs="Arial"/>
          <w:color w:val="000000" w:themeColor="text1"/>
        </w:rPr>
      </w:pPr>
      <w:r w:rsidRPr="00B35A41">
        <w:rPr>
          <w:rFonts w:cs="Arial"/>
          <w:color w:val="000000" w:themeColor="text1"/>
        </w:rPr>
        <w:t>PC.A.2.3.1.2</w:t>
      </w:r>
      <w:r w:rsidRPr="00B35A41">
        <w:rPr>
          <w:rFonts w:cs="Arial"/>
          <w:color w:val="000000" w:themeColor="text1"/>
        </w:rPr>
        <w:tab/>
        <w:t xml:space="preserve">This should </w:t>
      </w:r>
      <w:r w:rsidRPr="00B35A41">
        <w:rPr>
          <w:rFonts w:cs="Arial"/>
          <w:color w:val="000000" w:themeColor="text1"/>
          <w:u w:val="single"/>
        </w:rPr>
        <w:t>not</w:t>
      </w:r>
      <w:r w:rsidRPr="00B35A41">
        <w:rPr>
          <w:rFonts w:cs="Arial"/>
          <w:color w:val="000000" w:themeColor="text1"/>
        </w:rPr>
        <w:t xml:space="preserve"> include:</w:t>
      </w:r>
    </w:p>
    <w:p w14:paraId="30CF83F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independently switched reactive compensation equipment connected to the </w:t>
      </w:r>
      <w:r w:rsidRPr="00B35A41">
        <w:rPr>
          <w:rFonts w:cs="Arial"/>
          <w:b/>
          <w:color w:val="000000" w:themeColor="text1"/>
        </w:rPr>
        <w:t>User's System</w:t>
      </w:r>
      <w:r w:rsidRPr="00B35A41">
        <w:rPr>
          <w:rFonts w:cs="Arial"/>
          <w:color w:val="000000" w:themeColor="text1"/>
        </w:rPr>
        <w:t xml:space="preserve"> specified under PC.A.2.4, </w:t>
      </w:r>
      <w:proofErr w:type="gramStart"/>
      <w:r w:rsidRPr="00B35A41">
        <w:rPr>
          <w:rFonts w:cs="Arial"/>
          <w:color w:val="000000" w:themeColor="text1"/>
        </w:rPr>
        <w:t>or;</w:t>
      </w:r>
      <w:proofErr w:type="gramEnd"/>
    </w:p>
    <w:p w14:paraId="24076936"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any susceptance of the </w:t>
      </w:r>
      <w:r w:rsidRPr="00B35A41">
        <w:rPr>
          <w:rFonts w:cs="Arial"/>
          <w:b/>
          <w:color w:val="000000" w:themeColor="text1"/>
        </w:rPr>
        <w:t>User's System</w:t>
      </w:r>
      <w:r w:rsidRPr="00B35A41">
        <w:rPr>
          <w:rFonts w:cs="Arial"/>
          <w:color w:val="000000" w:themeColor="text1"/>
        </w:rPr>
        <w:t xml:space="preserve"> inherent in the </w:t>
      </w:r>
      <w:r w:rsidRPr="00B35A41">
        <w:rPr>
          <w:rFonts w:cs="Arial"/>
          <w:b/>
          <w:color w:val="000000" w:themeColor="text1"/>
        </w:rPr>
        <w:t xml:space="preserve">Demand </w:t>
      </w:r>
      <w:r w:rsidRPr="00B35A41">
        <w:rPr>
          <w:rFonts w:cs="Arial"/>
          <w:color w:val="000000" w:themeColor="text1"/>
        </w:rPr>
        <w:t>(</w:t>
      </w:r>
      <w:r w:rsidRPr="00B35A41">
        <w:rPr>
          <w:rFonts w:cs="Arial"/>
          <w:b/>
          <w:color w:val="000000" w:themeColor="text1"/>
        </w:rPr>
        <w:t>Reactive Power</w:t>
      </w:r>
      <w:r w:rsidRPr="00B35A41">
        <w:rPr>
          <w:rFonts w:cs="Arial"/>
          <w:color w:val="000000" w:themeColor="text1"/>
        </w:rPr>
        <w:t>) data specified under PC.A.4.3.1.</w:t>
      </w:r>
    </w:p>
    <w:p w14:paraId="4B5C1076" w14:textId="77777777" w:rsidR="006C25CA" w:rsidRPr="00B35A41" w:rsidRDefault="006C25CA" w:rsidP="006C25CA">
      <w:pPr>
        <w:pStyle w:val="Level1Text"/>
        <w:rPr>
          <w:rFonts w:cs="Arial"/>
          <w:color w:val="000000" w:themeColor="text1"/>
        </w:rPr>
      </w:pPr>
      <w:r w:rsidRPr="00B35A41">
        <w:rPr>
          <w:rFonts w:cs="Arial"/>
          <w:color w:val="000000" w:themeColor="text1"/>
        </w:rPr>
        <w:t>PC.A.2.4</w:t>
      </w:r>
      <w:r w:rsidRPr="00B35A41">
        <w:rPr>
          <w:rFonts w:cs="Arial"/>
          <w:color w:val="000000" w:themeColor="text1"/>
        </w:rPr>
        <w:tab/>
      </w:r>
      <w:r w:rsidRPr="00622B0D">
        <w:rPr>
          <w:rFonts w:cs="Arial"/>
          <w:color w:val="000000" w:themeColor="text1"/>
          <w:u w:val="single"/>
        </w:rPr>
        <w:t>Reactive Compensation Equipment</w:t>
      </w:r>
    </w:p>
    <w:p w14:paraId="25F06286" w14:textId="77777777" w:rsidR="006C25CA" w:rsidRPr="00B35A41" w:rsidRDefault="006C25CA" w:rsidP="006C25CA">
      <w:pPr>
        <w:pStyle w:val="Level1Text"/>
        <w:rPr>
          <w:rFonts w:cs="Arial"/>
          <w:color w:val="000000" w:themeColor="text1"/>
        </w:rPr>
      </w:pPr>
      <w:r w:rsidRPr="00B35A41">
        <w:rPr>
          <w:rFonts w:cs="Arial"/>
          <w:color w:val="000000" w:themeColor="text1"/>
        </w:rPr>
        <w:t>PC.A.2.4.1</w:t>
      </w:r>
      <w:r w:rsidRPr="00B35A41">
        <w:rPr>
          <w:rFonts w:cs="Arial"/>
          <w:color w:val="000000" w:themeColor="text1"/>
        </w:rPr>
        <w:tab/>
        <w:t xml:space="preserve">For all independently switched reactive compensation equipment (including any </w:t>
      </w:r>
      <w:r w:rsidRPr="00B35A41">
        <w:rPr>
          <w:rFonts w:cs="Arial"/>
          <w:b/>
          <w:color w:val="000000" w:themeColor="text1"/>
        </w:rPr>
        <w:t>OTSUA</w:t>
      </w:r>
      <w:r w:rsidRPr="00B35A41">
        <w:rPr>
          <w:rFonts w:cs="Arial"/>
          <w:color w:val="000000" w:themeColor="text1"/>
        </w:rPr>
        <w:t xml:space="preserve">), including that shown on the </w:t>
      </w:r>
      <w:r w:rsidRPr="00B35A41">
        <w:rPr>
          <w:rFonts w:cs="Arial"/>
          <w:b/>
          <w:color w:val="000000" w:themeColor="text1"/>
        </w:rPr>
        <w:t>Single Line Diagram</w:t>
      </w:r>
      <w:r w:rsidRPr="00B35A41">
        <w:rPr>
          <w:rFonts w:cs="Arial"/>
          <w:color w:val="000000" w:themeColor="text1"/>
        </w:rPr>
        <w:t xml:space="preserve">, not operated by </w:t>
      </w:r>
      <w:r w:rsidRPr="00B35A41">
        <w:rPr>
          <w:rFonts w:cs="Arial"/>
          <w:b/>
          <w:color w:val="000000" w:themeColor="text1"/>
        </w:rPr>
        <w:t>The Company</w:t>
      </w:r>
      <w:r w:rsidRPr="00B35A41">
        <w:rPr>
          <w:rFonts w:cs="Arial"/>
          <w:color w:val="000000" w:themeColor="text1"/>
        </w:rPr>
        <w:t xml:space="preserve"> and connected to the </w:t>
      </w:r>
      <w:r w:rsidRPr="00B35A41">
        <w:rPr>
          <w:rFonts w:cs="Arial"/>
          <w:b/>
          <w:color w:val="000000" w:themeColor="text1"/>
        </w:rPr>
        <w:t>User's System</w:t>
      </w:r>
      <w:r w:rsidRPr="00B35A41">
        <w:rPr>
          <w:rFonts w:cs="Arial"/>
          <w:color w:val="000000" w:themeColor="text1"/>
        </w:rPr>
        <w:t xml:space="preserve"> at 132kV and above in England and Wales and 33kV and above in Scotland and </w:t>
      </w:r>
      <w:r w:rsidRPr="00B35A41">
        <w:rPr>
          <w:rFonts w:cs="Arial"/>
          <w:b/>
          <w:color w:val="000000" w:themeColor="text1"/>
        </w:rPr>
        <w:t xml:space="preserve">Offshore </w:t>
      </w:r>
      <w:r w:rsidRPr="00B35A41">
        <w:rPr>
          <w:rFonts w:cs="Arial"/>
          <w:color w:val="000000" w:themeColor="text1"/>
        </w:rPr>
        <w:t xml:space="preserve">(including any </w:t>
      </w:r>
      <w:r w:rsidRPr="00B35A41">
        <w:rPr>
          <w:rFonts w:cs="Arial"/>
          <w:b/>
          <w:color w:val="000000" w:themeColor="text1"/>
        </w:rPr>
        <w:t xml:space="preserve">OTSDUW Plant and Apparatus </w:t>
      </w:r>
      <w:r w:rsidRPr="00B35A41">
        <w:rPr>
          <w:rFonts w:cs="Arial"/>
          <w:color w:val="000000" w:themeColor="text1"/>
        </w:rPr>
        <w:t xml:space="preserve">operating at </w:t>
      </w:r>
      <w:r w:rsidRPr="00B35A41">
        <w:rPr>
          <w:rFonts w:cs="Arial"/>
          <w:b/>
          <w:color w:val="000000" w:themeColor="text1"/>
        </w:rPr>
        <w:t>High Voltage</w:t>
      </w:r>
      <w:r w:rsidRPr="00B35A41">
        <w:rPr>
          <w:rFonts w:cs="Arial"/>
          <w:color w:val="000000" w:themeColor="text1"/>
        </w:rPr>
        <w:t xml:space="preserve">), other than </w:t>
      </w:r>
      <w:r w:rsidRPr="00B35A41">
        <w:rPr>
          <w:rFonts w:cs="Arial"/>
          <w:b/>
          <w:color w:val="000000" w:themeColor="text1"/>
        </w:rPr>
        <w:t>Power Factor</w:t>
      </w:r>
      <w:r w:rsidRPr="00B35A41">
        <w:rPr>
          <w:rFonts w:cs="Arial"/>
          <w:color w:val="000000" w:themeColor="text1"/>
        </w:rPr>
        <w:t xml:space="preserve"> correction equipment associated directly with </w:t>
      </w:r>
      <w:r w:rsidRPr="00B35A41">
        <w:rPr>
          <w:rFonts w:cs="Arial"/>
          <w:b/>
          <w:color w:val="000000" w:themeColor="text1"/>
        </w:rPr>
        <w:t>Customers'</w:t>
      </w:r>
      <w:r w:rsidRPr="00B35A41">
        <w:rPr>
          <w:rFonts w:cs="Arial"/>
          <w:color w:val="000000" w:themeColor="text1"/>
        </w:rPr>
        <w:t xml:space="preserve">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the following information is required:</w:t>
      </w:r>
    </w:p>
    <w:p w14:paraId="1200787D"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type of equipment (</w:t>
      </w:r>
      <w:proofErr w:type="spellStart"/>
      <w:r w:rsidRPr="00B35A41">
        <w:rPr>
          <w:rFonts w:cs="Arial"/>
          <w:color w:val="000000" w:themeColor="text1"/>
        </w:rPr>
        <w:t>eg.</w:t>
      </w:r>
      <w:proofErr w:type="spellEnd"/>
      <w:r w:rsidRPr="00B35A41">
        <w:rPr>
          <w:rFonts w:cs="Arial"/>
          <w:color w:val="000000" w:themeColor="text1"/>
        </w:rPr>
        <w:t xml:space="preserve"> fixed or variable</w:t>
      </w:r>
      <w:proofErr w:type="gramStart"/>
      <w:r w:rsidRPr="00B35A41">
        <w:rPr>
          <w:rFonts w:cs="Arial"/>
          <w:color w:val="000000" w:themeColor="text1"/>
        </w:rPr>
        <w:t>);</w:t>
      </w:r>
      <w:proofErr w:type="gramEnd"/>
    </w:p>
    <w:p w14:paraId="371B03AA"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capacitive and/or inductive rating or its operating range in </w:t>
      </w:r>
      <w:proofErr w:type="gramStart"/>
      <w:r w:rsidRPr="00B35A41">
        <w:rPr>
          <w:rFonts w:cs="Arial"/>
          <w:color w:val="000000" w:themeColor="text1"/>
        </w:rPr>
        <w:t>MVAr;</w:t>
      </w:r>
      <w:proofErr w:type="gramEnd"/>
    </w:p>
    <w:p w14:paraId="226869B3"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details of any automatic control logic to enable operating characteristics to be </w:t>
      </w:r>
      <w:proofErr w:type="gramStart"/>
      <w:r w:rsidRPr="00B35A41">
        <w:rPr>
          <w:rFonts w:cs="Arial"/>
          <w:color w:val="000000" w:themeColor="text1"/>
        </w:rPr>
        <w:t>determined;</w:t>
      </w:r>
      <w:proofErr w:type="gramEnd"/>
    </w:p>
    <w:p w14:paraId="1AABC2CF"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point of connection to the </w:t>
      </w:r>
      <w:r w:rsidRPr="00B35A41">
        <w:rPr>
          <w:rFonts w:cs="Arial"/>
          <w:b/>
          <w:color w:val="000000" w:themeColor="text1"/>
        </w:rPr>
        <w:t xml:space="preserve">User's System </w:t>
      </w:r>
      <w:r w:rsidRPr="00B35A41">
        <w:rPr>
          <w:rFonts w:cs="Arial"/>
          <w:color w:val="000000" w:themeColor="text1"/>
        </w:rPr>
        <w:t xml:space="preserve">(including </w:t>
      </w:r>
      <w:r w:rsidRPr="00B35A41">
        <w:rPr>
          <w:rFonts w:cs="Arial"/>
          <w:b/>
          <w:color w:val="000000" w:themeColor="text1"/>
        </w:rPr>
        <w:t>OTSUA</w:t>
      </w:r>
      <w:r w:rsidRPr="00B35A41">
        <w:rPr>
          <w:rFonts w:cs="Arial"/>
          <w:color w:val="000000" w:themeColor="text1"/>
        </w:rPr>
        <w:t xml:space="preserve">) in terms of electrical location and </w:t>
      </w:r>
      <w:r w:rsidRPr="00B35A41">
        <w:rPr>
          <w:rFonts w:cs="Arial"/>
          <w:b/>
          <w:color w:val="000000" w:themeColor="text1"/>
        </w:rPr>
        <w:t>System</w:t>
      </w:r>
      <w:r w:rsidRPr="00B35A41">
        <w:rPr>
          <w:rFonts w:cs="Arial"/>
          <w:color w:val="000000" w:themeColor="text1"/>
        </w:rPr>
        <w:t xml:space="preserve"> voltage.</w:t>
      </w:r>
    </w:p>
    <w:p w14:paraId="4A5D3D51"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also </w:t>
      </w:r>
      <w:proofErr w:type="gramStart"/>
      <w:r w:rsidRPr="00B35A41">
        <w:rPr>
          <w:rFonts w:cs="Arial"/>
          <w:color w:val="000000" w:themeColor="text1"/>
        </w:rPr>
        <w:t>provide:-</w:t>
      </w:r>
      <w:proofErr w:type="gramEnd"/>
    </w:p>
    <w:p w14:paraId="76061627"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Connection node, </w:t>
      </w:r>
      <w:del w:id="486" w:author="Antony Johnson (ESO)" w:date="2023-06-28T13:15:00Z">
        <w:r w:rsidRPr="00B35A41" w:rsidDel="00622B0D">
          <w:rPr>
            <w:rFonts w:cs="Arial"/>
            <w:color w:val="000000" w:themeColor="text1"/>
          </w:rPr>
          <w:delText xml:space="preserve"> </w:delText>
        </w:r>
      </w:del>
      <w:r w:rsidRPr="00B35A41">
        <w:rPr>
          <w:rFonts w:cs="Arial"/>
          <w:color w:val="000000" w:themeColor="text1"/>
        </w:rPr>
        <w:t>voltage, rating, power loss, tap range and connection arrangement.</w:t>
      </w:r>
    </w:p>
    <w:p w14:paraId="628CCC2E"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A mathematical representation in block diagram format to model the control of any dynamic compensation plant.  The model should be suitable for RMS dynamic stability type studies where each time constant should be no less than 10ms.</w:t>
      </w:r>
    </w:p>
    <w:p w14:paraId="4E81DDD9"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(iii)</w:t>
      </w:r>
      <w:r w:rsidRPr="00B35A41">
        <w:rPr>
          <w:rFonts w:cs="Arial"/>
          <w:color w:val="000000" w:themeColor="text1"/>
        </w:rPr>
        <w:tab/>
        <w:t xml:space="preserve">For Static Var Compensation </w:t>
      </w:r>
      <w:proofErr w:type="gramStart"/>
      <w:r w:rsidRPr="00B35A41">
        <w:rPr>
          <w:rFonts w:cs="Arial"/>
          <w:color w:val="000000" w:themeColor="text1"/>
        </w:rPr>
        <w:t>equipment</w:t>
      </w:r>
      <w:proofErr w:type="gramEnd"/>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provide:</w:t>
      </w:r>
    </w:p>
    <w:p w14:paraId="67289F34" w14:textId="77777777" w:rsidR="006C25CA" w:rsidRPr="0068499D" w:rsidRDefault="006C25CA" w:rsidP="006C25CA">
      <w:pPr>
        <w:pStyle w:val="Level4"/>
        <w:rPr>
          <w:rFonts w:cs="Arial"/>
          <w:color w:val="000000" w:themeColor="text1"/>
          <w:lang w:val="nl-NL"/>
        </w:rPr>
      </w:pPr>
      <w:r w:rsidRPr="00B35A41">
        <w:rPr>
          <w:rFonts w:cs="Arial"/>
          <w:color w:val="000000" w:themeColor="text1"/>
        </w:rPr>
        <w:tab/>
      </w:r>
      <w:r w:rsidRPr="0068499D">
        <w:rPr>
          <w:rFonts w:cs="Arial"/>
          <w:color w:val="000000" w:themeColor="text1"/>
          <w:lang w:val="nl-NL"/>
        </w:rPr>
        <w:t>HV Node</w:t>
      </w:r>
    </w:p>
    <w:p w14:paraId="1C7071C6"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LV Node</w:t>
      </w:r>
    </w:p>
    <w:p w14:paraId="20C97147"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Control Node</w:t>
      </w:r>
    </w:p>
    <w:p w14:paraId="6B0B7B0B" w14:textId="77777777" w:rsidR="006C25CA" w:rsidRPr="00B35A41" w:rsidRDefault="006C25CA" w:rsidP="006C25CA">
      <w:pPr>
        <w:pStyle w:val="Level4"/>
        <w:rPr>
          <w:rFonts w:cs="Arial"/>
          <w:color w:val="000000" w:themeColor="text1"/>
          <w:lang w:val="da-DK"/>
        </w:rPr>
      </w:pPr>
      <w:r w:rsidRPr="0068499D">
        <w:rPr>
          <w:rFonts w:cs="Arial"/>
          <w:color w:val="000000" w:themeColor="text1"/>
          <w:lang w:val="nl-NL"/>
        </w:rPr>
        <w:tab/>
      </w:r>
      <w:r w:rsidRPr="00B35A41">
        <w:rPr>
          <w:rFonts w:cs="Arial"/>
          <w:color w:val="000000" w:themeColor="text1"/>
          <w:lang w:val="da-DK"/>
        </w:rPr>
        <w:t>Nominal Voltage (kV)</w:t>
      </w:r>
    </w:p>
    <w:p w14:paraId="327C556D"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Target Voltage (kV)</w:t>
      </w:r>
    </w:p>
    <w:p w14:paraId="66E5F6F6"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Maximum MVAr at HV</w:t>
      </w:r>
    </w:p>
    <w:p w14:paraId="1F401655"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Minimum MVAr at HV</w:t>
      </w:r>
    </w:p>
    <w:p w14:paraId="78A581FC" w14:textId="77777777" w:rsidR="006C25CA" w:rsidRPr="00B35A41" w:rsidRDefault="006C25CA" w:rsidP="006C25CA">
      <w:pPr>
        <w:pStyle w:val="Level4"/>
        <w:rPr>
          <w:rFonts w:cs="Arial"/>
          <w:color w:val="000000" w:themeColor="text1"/>
        </w:rPr>
      </w:pPr>
      <w:r w:rsidRPr="00B35A41">
        <w:rPr>
          <w:rFonts w:cs="Arial"/>
          <w:color w:val="000000" w:themeColor="text1"/>
          <w:lang w:val="da-DK"/>
        </w:rPr>
        <w:tab/>
      </w:r>
      <w:r w:rsidRPr="00B35A41">
        <w:rPr>
          <w:rFonts w:cs="Arial"/>
          <w:color w:val="000000" w:themeColor="text1"/>
        </w:rPr>
        <w:t>Slope %</w:t>
      </w:r>
    </w:p>
    <w:p w14:paraId="007888DA" w14:textId="77777777" w:rsidR="006C25CA" w:rsidRPr="00B35A41" w:rsidRDefault="006C25CA" w:rsidP="006C25CA">
      <w:pPr>
        <w:pStyle w:val="Level4"/>
        <w:rPr>
          <w:rFonts w:cs="Arial"/>
          <w:color w:val="000000" w:themeColor="text1"/>
        </w:rPr>
      </w:pPr>
      <w:r w:rsidRPr="00B35A41">
        <w:rPr>
          <w:rFonts w:cs="Arial"/>
          <w:color w:val="000000" w:themeColor="text1"/>
        </w:rPr>
        <w:tab/>
        <w:t>Voltage dependant Q Limit</w:t>
      </w:r>
    </w:p>
    <w:p w14:paraId="2B26C0AE" w14:textId="77777777" w:rsidR="006C25CA" w:rsidRPr="00B35A41" w:rsidRDefault="006C25CA" w:rsidP="006C25CA">
      <w:pPr>
        <w:pStyle w:val="Level4"/>
        <w:rPr>
          <w:rFonts w:cs="Arial"/>
          <w:color w:val="000000" w:themeColor="text1"/>
        </w:rPr>
      </w:pPr>
      <w:r w:rsidRPr="00B35A41">
        <w:rPr>
          <w:rFonts w:cs="Arial"/>
          <w:color w:val="000000" w:themeColor="text1"/>
        </w:rPr>
        <w:tab/>
        <w:t>Normal Running Mode</w:t>
      </w:r>
    </w:p>
    <w:p w14:paraId="08BA9082" w14:textId="77777777" w:rsidR="006C25CA" w:rsidRPr="00B35A41" w:rsidRDefault="006C25CA" w:rsidP="006C25CA">
      <w:pPr>
        <w:pStyle w:val="Level4"/>
        <w:rPr>
          <w:rFonts w:cs="Arial"/>
          <w:color w:val="000000" w:themeColor="text1"/>
        </w:rPr>
      </w:pPr>
      <w:r w:rsidRPr="00B35A41">
        <w:rPr>
          <w:rFonts w:cs="Arial"/>
          <w:color w:val="000000" w:themeColor="text1"/>
        </w:rPr>
        <w:tab/>
        <w:t>Positive and zero phase sequence resistance and reactance</w:t>
      </w:r>
    </w:p>
    <w:p w14:paraId="78467A2B" w14:textId="77777777" w:rsidR="006C25CA" w:rsidRPr="00B35A41" w:rsidRDefault="006C25CA" w:rsidP="006C25CA">
      <w:pPr>
        <w:pStyle w:val="Level4"/>
        <w:rPr>
          <w:rFonts w:cs="Arial"/>
          <w:color w:val="000000" w:themeColor="text1"/>
        </w:rPr>
      </w:pPr>
      <w:r w:rsidRPr="00B35A41">
        <w:rPr>
          <w:rFonts w:cs="Arial"/>
          <w:color w:val="000000" w:themeColor="text1"/>
        </w:rPr>
        <w:tab/>
        <w:t xml:space="preserve">Transformer winding </w:t>
      </w:r>
      <w:proofErr w:type="gramStart"/>
      <w:r w:rsidRPr="00B35A41">
        <w:rPr>
          <w:rFonts w:cs="Arial"/>
          <w:color w:val="000000" w:themeColor="text1"/>
        </w:rPr>
        <w:t>type</w:t>
      </w:r>
      <w:proofErr w:type="gramEnd"/>
    </w:p>
    <w:p w14:paraId="42C9A8E3" w14:textId="77777777" w:rsidR="006C25CA" w:rsidRPr="00B35A41" w:rsidRDefault="006C25CA" w:rsidP="006C25CA">
      <w:pPr>
        <w:pStyle w:val="Level4"/>
        <w:rPr>
          <w:rFonts w:cs="Arial"/>
          <w:color w:val="000000" w:themeColor="text1"/>
        </w:rPr>
      </w:pPr>
      <w:r w:rsidRPr="00B35A41">
        <w:rPr>
          <w:rFonts w:cs="Arial"/>
          <w:color w:val="000000" w:themeColor="text1"/>
        </w:rPr>
        <w:tab/>
        <w:t>Connection arrangements</w:t>
      </w:r>
    </w:p>
    <w:p w14:paraId="4D60E5DB" w14:textId="77777777" w:rsidR="006C25CA" w:rsidRPr="00B35A41" w:rsidRDefault="006C25CA" w:rsidP="006C25CA">
      <w:pPr>
        <w:pStyle w:val="Level1Text"/>
        <w:rPr>
          <w:rFonts w:cs="Arial"/>
          <w:color w:val="000000" w:themeColor="text1"/>
        </w:rPr>
      </w:pPr>
      <w:r w:rsidRPr="00B35A41">
        <w:rPr>
          <w:rFonts w:cs="Arial"/>
          <w:color w:val="000000" w:themeColor="text1"/>
        </w:rPr>
        <w:t>PC.A.2.4.2</w:t>
      </w:r>
      <w:r w:rsidRPr="00B35A41">
        <w:rPr>
          <w:rFonts w:cs="Arial"/>
          <w:color w:val="000000" w:themeColor="text1"/>
        </w:rPr>
        <w:tab/>
      </w:r>
      <w:r w:rsidRPr="00B35A41">
        <w:rPr>
          <w:rFonts w:cs="Arial"/>
          <w:b/>
          <w:color w:val="000000" w:themeColor="text1"/>
        </w:rPr>
        <w:t xml:space="preserve">DC Converter Station </w:t>
      </w:r>
      <w:r w:rsidRPr="00B35A41">
        <w:rPr>
          <w:rFonts w:cs="Arial"/>
          <w:color w:val="000000" w:themeColor="text1"/>
        </w:rPr>
        <w:t xml:space="preserve">owners, </w:t>
      </w:r>
      <w:r w:rsidRPr="00B35A41">
        <w:rPr>
          <w:rFonts w:cs="Arial"/>
          <w:b/>
          <w:color w:val="000000" w:themeColor="text1"/>
        </w:rPr>
        <w:t>HVDC System Owners</w:t>
      </w:r>
      <w:r w:rsidRPr="00B35A41">
        <w:rPr>
          <w:rFonts w:cs="Arial"/>
          <w:color w:val="000000" w:themeColor="text1"/>
        </w:rPr>
        <w:t xml:space="preserve">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are also required to provide information about the reactive compensation and harmonic filtering equipment required to ensure that their </w:t>
      </w:r>
      <w:r w:rsidRPr="00B35A41">
        <w:rPr>
          <w:rFonts w:cs="Arial"/>
          <w:b/>
          <w:color w:val="000000" w:themeColor="text1"/>
        </w:rPr>
        <w:t xml:space="preserve">Plant </w:t>
      </w:r>
      <w:r w:rsidRPr="00B35A41">
        <w:rPr>
          <w:rFonts w:cs="Arial"/>
          <w:color w:val="000000" w:themeColor="text1"/>
        </w:rPr>
        <w:t xml:space="preserve">and </w:t>
      </w:r>
      <w:r w:rsidRPr="00B35A41">
        <w:rPr>
          <w:rFonts w:cs="Arial"/>
          <w:b/>
          <w:color w:val="000000" w:themeColor="text1"/>
        </w:rPr>
        <w:t>Apparatus</w:t>
      </w:r>
      <w:r w:rsidRPr="00B35A41">
        <w:rPr>
          <w:rFonts w:cs="Arial"/>
          <w:color w:val="000000" w:themeColor="text1"/>
        </w:rPr>
        <w:t xml:space="preserve"> (and the </w:t>
      </w:r>
      <w:r w:rsidRPr="00B35A41">
        <w:rPr>
          <w:rFonts w:cs="Arial"/>
          <w:b/>
          <w:color w:val="000000" w:themeColor="text1"/>
        </w:rPr>
        <w:t>OTSUA</w:t>
      </w:r>
      <w:r w:rsidRPr="00B35A41">
        <w:rPr>
          <w:rFonts w:cs="Arial"/>
          <w:color w:val="000000" w:themeColor="text1"/>
        </w:rPr>
        <w:t>) complies with the criteria set out in CC.6.1.5 or ECC.6.1.5 (as applicable).</w:t>
      </w:r>
    </w:p>
    <w:p w14:paraId="195ED0C9" w14:textId="77777777" w:rsidR="006C25CA" w:rsidRPr="00B35A41" w:rsidRDefault="006C25CA" w:rsidP="006C25CA">
      <w:pPr>
        <w:pStyle w:val="Level1Text"/>
        <w:rPr>
          <w:rFonts w:cs="Arial"/>
          <w:color w:val="000000" w:themeColor="text1"/>
        </w:rPr>
      </w:pPr>
      <w:r w:rsidRPr="00B35A41">
        <w:rPr>
          <w:rFonts w:cs="Arial"/>
          <w:color w:val="000000" w:themeColor="text1"/>
        </w:rPr>
        <w:t>PC.A.2.5</w:t>
      </w:r>
      <w:r w:rsidRPr="00B35A41">
        <w:rPr>
          <w:rFonts w:cs="Arial"/>
          <w:color w:val="000000" w:themeColor="text1"/>
        </w:rPr>
        <w:tab/>
      </w:r>
      <w:r w:rsidRPr="00B35A41">
        <w:rPr>
          <w:rFonts w:cs="Arial"/>
          <w:color w:val="000000" w:themeColor="text1"/>
          <w:u w:val="single"/>
        </w:rPr>
        <w:t>Short Circuit Contribution to National Electricity Transmission System</w:t>
      </w:r>
    </w:p>
    <w:p w14:paraId="657C7AC5" w14:textId="77777777" w:rsidR="006C25CA" w:rsidRPr="00B35A41" w:rsidRDefault="006C25CA" w:rsidP="006C25CA">
      <w:pPr>
        <w:pStyle w:val="Level1Text"/>
        <w:rPr>
          <w:rFonts w:cs="Arial"/>
          <w:color w:val="000000" w:themeColor="text1"/>
        </w:rPr>
      </w:pPr>
      <w:r w:rsidRPr="00B35A41">
        <w:rPr>
          <w:rFonts w:cs="Arial"/>
          <w:color w:val="000000" w:themeColor="text1"/>
        </w:rPr>
        <w:t>PC.A.2.5.1</w:t>
      </w:r>
      <w:r w:rsidRPr="00B35A41">
        <w:rPr>
          <w:rFonts w:cs="Arial"/>
          <w:color w:val="000000" w:themeColor="text1"/>
        </w:rPr>
        <w:tab/>
      </w:r>
      <w:r w:rsidRPr="00B35A41">
        <w:rPr>
          <w:rFonts w:cs="Arial"/>
          <w:color w:val="000000" w:themeColor="text1"/>
          <w:u w:val="single"/>
        </w:rPr>
        <w:t>General</w:t>
      </w:r>
    </w:p>
    <w:p w14:paraId="737EC9E7"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To allow </w:t>
      </w:r>
      <w:r w:rsidRPr="00B35A41">
        <w:rPr>
          <w:rFonts w:cs="Arial"/>
          <w:b/>
          <w:color w:val="000000" w:themeColor="text1"/>
        </w:rPr>
        <w:t>The Company</w:t>
      </w:r>
      <w:r w:rsidRPr="00B35A41">
        <w:rPr>
          <w:rFonts w:cs="Arial"/>
          <w:color w:val="000000" w:themeColor="text1"/>
        </w:rPr>
        <w:t xml:space="preserve"> to calculate fault currents, each </w:t>
      </w:r>
      <w:r w:rsidRPr="00B35A41">
        <w:rPr>
          <w:rFonts w:cs="Arial"/>
          <w:b/>
          <w:color w:val="000000" w:themeColor="text1"/>
        </w:rPr>
        <w:t>User</w:t>
      </w:r>
      <w:r w:rsidRPr="00B35A41">
        <w:rPr>
          <w:rFonts w:cs="Arial"/>
          <w:color w:val="000000" w:themeColor="text1"/>
        </w:rPr>
        <w:t xml:space="preserve"> is required to provide data, calculated in accordance with </w:t>
      </w:r>
      <w:r w:rsidRPr="00B35A41">
        <w:rPr>
          <w:rFonts w:cs="Arial"/>
          <w:b/>
          <w:color w:val="000000" w:themeColor="text1"/>
        </w:rPr>
        <w:t>Good Industry Practice</w:t>
      </w:r>
      <w:r w:rsidRPr="00B35A41">
        <w:rPr>
          <w:rFonts w:cs="Arial"/>
          <w:color w:val="000000" w:themeColor="text1"/>
        </w:rPr>
        <w:t>, as set out in the following paragraphs of PC.A.2.5.</w:t>
      </w:r>
    </w:p>
    <w:p w14:paraId="6214AA29"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The data should be provided for the </w:t>
      </w:r>
      <w:r w:rsidRPr="00B35A41">
        <w:rPr>
          <w:rFonts w:cs="Arial"/>
          <w:b/>
          <w:color w:val="000000" w:themeColor="text1"/>
        </w:rPr>
        <w:t>User's System</w:t>
      </w:r>
      <w:r w:rsidRPr="00B35A41">
        <w:rPr>
          <w:rFonts w:cs="Arial"/>
          <w:color w:val="000000" w:themeColor="text1"/>
        </w:rPr>
        <w:t xml:space="preserve"> with all </w:t>
      </w:r>
      <w:r w:rsidRPr="00B35A41">
        <w:rPr>
          <w:rFonts w:cs="Arial"/>
          <w:b/>
          <w:color w:val="000000" w:themeColor="text1"/>
        </w:rPr>
        <w:t>Generating Units</w:t>
      </w:r>
      <w:r w:rsidRPr="00B35A41">
        <w:rPr>
          <w:rFonts w:cs="Arial"/>
          <w:b/>
          <w:bCs/>
          <w:color w:val="000000" w:themeColor="text1"/>
        </w:rPr>
        <w:t xml:space="preserve"> </w:t>
      </w:r>
      <w:r w:rsidRPr="00B35A41">
        <w:rPr>
          <w:rFonts w:cs="Arial"/>
          <w:bCs/>
          <w:color w:val="000000" w:themeColor="text1"/>
        </w:rPr>
        <w:t xml:space="preserve">(including </w:t>
      </w:r>
      <w:r w:rsidRPr="00B35A41">
        <w:rPr>
          <w:rFonts w:cs="Arial"/>
          <w:b/>
          <w:bCs/>
          <w:color w:val="000000" w:themeColor="text1"/>
        </w:rPr>
        <w:t>Synchronous Generating Units</w:t>
      </w:r>
      <w:r w:rsidRPr="00B35A41">
        <w:rPr>
          <w:rFonts w:cs="Arial"/>
          <w:bCs/>
          <w:color w:val="000000" w:themeColor="text1"/>
        </w:rPr>
        <w:t>),</w:t>
      </w:r>
      <w:r w:rsidRPr="00B35A41">
        <w:rPr>
          <w:rFonts w:cs="Arial"/>
          <w:b/>
          <w:color w:val="000000" w:themeColor="text1"/>
        </w:rPr>
        <w:t xml:space="preserve"> Power Park Units</w:t>
      </w:r>
      <w:r w:rsidRPr="00B35A41">
        <w:rPr>
          <w:rFonts w:cs="Arial"/>
          <w:bCs/>
          <w:color w:val="000000" w:themeColor="text1"/>
        </w:rPr>
        <w:t>,</w:t>
      </w:r>
      <w:r w:rsidRPr="00B35A41">
        <w:rPr>
          <w:rFonts w:cs="Arial"/>
          <w:b/>
          <w:bCs/>
          <w:color w:val="000000" w:themeColor="text1"/>
        </w:rPr>
        <w:t xml:space="preserve"> HVDC Systems</w:t>
      </w:r>
      <w:r w:rsidRPr="00B35A41">
        <w:rPr>
          <w:rFonts w:cs="Arial"/>
          <w:color w:val="000000" w:themeColor="text1"/>
        </w:rPr>
        <w:t xml:space="preserve"> and </w:t>
      </w:r>
      <w:r w:rsidRPr="00B35A41">
        <w:rPr>
          <w:rFonts w:cs="Arial"/>
          <w:b/>
          <w:color w:val="000000" w:themeColor="text1"/>
        </w:rPr>
        <w:t xml:space="preserve">DC Converters </w:t>
      </w:r>
      <w:proofErr w:type="spellStart"/>
      <w:r w:rsidRPr="00B35A41">
        <w:rPr>
          <w:rFonts w:cs="Arial"/>
          <w:b/>
          <w:color w:val="000000" w:themeColor="text1"/>
        </w:rPr>
        <w:t>Synchronised</w:t>
      </w:r>
      <w:proofErr w:type="spellEnd"/>
      <w:r w:rsidRPr="00B35A41">
        <w:rPr>
          <w:rFonts w:cs="Arial"/>
          <w:b/>
          <w:color w:val="000000" w:themeColor="text1"/>
        </w:rPr>
        <w:t xml:space="preserve"> </w:t>
      </w:r>
      <w:r w:rsidRPr="00B35A41">
        <w:rPr>
          <w:rFonts w:cs="Arial"/>
          <w:color w:val="000000" w:themeColor="text1"/>
        </w:rPr>
        <w:t xml:space="preserve">to that </w:t>
      </w:r>
      <w:r w:rsidRPr="00B35A41">
        <w:rPr>
          <w:rFonts w:cs="Arial"/>
          <w:b/>
          <w:color w:val="000000" w:themeColor="text1"/>
        </w:rPr>
        <w:t xml:space="preserve">User's System </w:t>
      </w:r>
      <w:r w:rsidRPr="00B35A41">
        <w:rPr>
          <w:rFonts w:cs="Arial"/>
          <w:color w:val="000000" w:themeColor="text1"/>
        </w:rPr>
        <w:t>(and any</w:t>
      </w:r>
      <w:r w:rsidRPr="00B35A41">
        <w:rPr>
          <w:rFonts w:cs="Arial"/>
          <w:b/>
          <w:color w:val="000000" w:themeColor="text1"/>
        </w:rPr>
        <w:t xml:space="preserve"> OTSUA </w:t>
      </w:r>
      <w:r w:rsidRPr="00B35A41">
        <w:rPr>
          <w:rFonts w:cs="Arial"/>
          <w:color w:val="000000" w:themeColor="text1"/>
        </w:rPr>
        <w:t xml:space="preserve">where appropriate).   The </w:t>
      </w:r>
      <w:r w:rsidRPr="00B35A41">
        <w:rPr>
          <w:rFonts w:cs="Arial"/>
          <w:b/>
          <w:color w:val="000000" w:themeColor="text1"/>
        </w:rPr>
        <w:t>User</w:t>
      </w:r>
      <w:r w:rsidRPr="00B35A41">
        <w:rPr>
          <w:rFonts w:cs="Arial"/>
          <w:color w:val="000000" w:themeColor="text1"/>
        </w:rPr>
        <w:t xml:space="preserve"> must ensure that the pre-fault network conditions reflect a credible </w:t>
      </w:r>
      <w:r w:rsidRPr="00B35A41">
        <w:rPr>
          <w:rFonts w:cs="Arial"/>
          <w:b/>
          <w:color w:val="000000" w:themeColor="text1"/>
        </w:rPr>
        <w:t xml:space="preserve">System </w:t>
      </w:r>
      <w:r w:rsidRPr="00B35A41">
        <w:rPr>
          <w:rFonts w:cs="Arial"/>
          <w:color w:val="000000" w:themeColor="text1"/>
        </w:rPr>
        <w:t>operating arrangement.</w:t>
      </w:r>
    </w:p>
    <w:p w14:paraId="4DD0E1DA"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list of data items required, in whole or part, under the following provisions, is set out in PC.A.2.5.6.  Each of the relevant following provisions identifies which data items in the list are required for the situation with which that provision deals. </w:t>
      </w:r>
    </w:p>
    <w:p w14:paraId="617544C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fault currents in sub-paragraphs (a) and (b) of the data list in PC.A.2.5.6 should be based on an </w:t>
      </w:r>
      <w:proofErr w:type="spellStart"/>
      <w:r w:rsidRPr="00B35A41">
        <w:rPr>
          <w:rFonts w:cs="Arial"/>
          <w:color w:val="000000" w:themeColor="text1"/>
        </w:rPr>
        <w:t>a.c.</w:t>
      </w:r>
      <w:proofErr w:type="spellEnd"/>
      <w:r w:rsidRPr="00B35A41">
        <w:rPr>
          <w:rFonts w:cs="Arial"/>
          <w:color w:val="000000" w:themeColor="text1"/>
        </w:rPr>
        <w:t xml:space="preserve"> load flow that </w:t>
      </w:r>
      <w:proofErr w:type="gramStart"/>
      <w:r w:rsidRPr="00B35A41">
        <w:rPr>
          <w:rFonts w:cs="Arial"/>
          <w:color w:val="000000" w:themeColor="text1"/>
        </w:rPr>
        <w:t>takes into account</w:t>
      </w:r>
      <w:proofErr w:type="gramEnd"/>
      <w:r w:rsidRPr="00B35A41">
        <w:rPr>
          <w:rFonts w:cs="Arial"/>
          <w:color w:val="000000" w:themeColor="text1"/>
        </w:rPr>
        <w:t xml:space="preserve"> any pre-fault current flow across the </w:t>
      </w:r>
      <w:r w:rsidRPr="00B35A41">
        <w:rPr>
          <w:rFonts w:cs="Arial"/>
          <w:b/>
          <w:color w:val="000000" w:themeColor="text1"/>
        </w:rPr>
        <w:t>Point of Connection</w:t>
      </w:r>
      <w:r w:rsidRPr="00B35A41">
        <w:rPr>
          <w:rFonts w:cs="Arial"/>
          <w:color w:val="000000" w:themeColor="text1"/>
        </w:rPr>
        <w:t xml:space="preserve"> (and in the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 xml:space="preserve">Interface Points </w:t>
      </w:r>
      <w:r w:rsidRPr="00B35A41">
        <w:rPr>
          <w:rFonts w:cs="Arial"/>
          <w:color w:val="000000" w:themeColor="text1"/>
        </w:rPr>
        <w:t xml:space="preserve">and </w:t>
      </w:r>
      <w:r w:rsidRPr="00B35A41">
        <w:rPr>
          <w:rFonts w:cs="Arial"/>
          <w:b/>
          <w:color w:val="000000" w:themeColor="text1"/>
        </w:rPr>
        <w:t>Connection Points</w:t>
      </w:r>
      <w:r w:rsidRPr="00B35A41">
        <w:rPr>
          <w:rFonts w:cs="Arial"/>
          <w:color w:val="000000" w:themeColor="text1"/>
        </w:rPr>
        <w:t>) being considered.</w:t>
      </w:r>
    </w:p>
    <w:p w14:paraId="6ADD8027"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Measurements made under appropriate </w:t>
      </w:r>
      <w:r w:rsidRPr="00B35A41">
        <w:rPr>
          <w:rFonts w:cs="Arial"/>
          <w:b/>
          <w:color w:val="000000" w:themeColor="text1"/>
        </w:rPr>
        <w:t>System</w:t>
      </w:r>
      <w:r w:rsidRPr="00B35A41">
        <w:rPr>
          <w:rFonts w:cs="Arial"/>
          <w:color w:val="000000" w:themeColor="text1"/>
        </w:rPr>
        <w:t xml:space="preserve"> conditions may be used by the </w:t>
      </w:r>
      <w:r w:rsidRPr="00B35A41">
        <w:rPr>
          <w:rFonts w:cs="Arial"/>
          <w:b/>
          <w:color w:val="000000" w:themeColor="text1"/>
        </w:rPr>
        <w:t>User</w:t>
      </w:r>
      <w:r w:rsidRPr="00B35A41">
        <w:rPr>
          <w:rFonts w:cs="Arial"/>
          <w:color w:val="000000" w:themeColor="text1"/>
        </w:rPr>
        <w:t xml:space="preserve"> to obtain the relevant data.</w:t>
      </w:r>
    </w:p>
    <w:p w14:paraId="4E8A58E5"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r>
      <w:r w:rsidRPr="00B35A41">
        <w:rPr>
          <w:rFonts w:cs="Arial"/>
          <w:b/>
          <w:color w:val="000000" w:themeColor="text1"/>
        </w:rPr>
        <w:t>The Company</w:t>
      </w:r>
      <w:r w:rsidRPr="00B35A41">
        <w:rPr>
          <w:rFonts w:cs="Arial"/>
          <w:color w:val="000000" w:themeColor="text1"/>
        </w:rPr>
        <w:t xml:space="preserve"> may at any time, in writing, specifically request for data to be provided for an alternative </w:t>
      </w:r>
      <w:r w:rsidRPr="00B35A41">
        <w:rPr>
          <w:rFonts w:cs="Arial"/>
          <w:b/>
          <w:color w:val="000000" w:themeColor="text1"/>
        </w:rPr>
        <w:t>System</w:t>
      </w:r>
      <w:r w:rsidRPr="00B35A41">
        <w:rPr>
          <w:rFonts w:cs="Arial"/>
          <w:color w:val="000000" w:themeColor="text1"/>
        </w:rPr>
        <w:t xml:space="preserve"> condition, for example minimum plant, and the </w:t>
      </w:r>
      <w:r w:rsidRPr="00B35A41">
        <w:rPr>
          <w:rFonts w:cs="Arial"/>
          <w:b/>
          <w:color w:val="000000" w:themeColor="text1"/>
        </w:rPr>
        <w:t>User</w:t>
      </w:r>
      <w:r w:rsidRPr="00B35A41">
        <w:rPr>
          <w:rFonts w:cs="Arial"/>
          <w:color w:val="000000" w:themeColor="text1"/>
        </w:rPr>
        <w:t xml:space="preserve"> will, insofar as such request is reasonable, provide the information as soon as reasonably practicable following the request.</w:t>
      </w:r>
    </w:p>
    <w:p w14:paraId="2C81256E" w14:textId="77777777" w:rsidR="006C25CA" w:rsidRPr="00B35A41" w:rsidRDefault="006C25CA" w:rsidP="006C25CA">
      <w:pPr>
        <w:pStyle w:val="Level1Text"/>
        <w:rPr>
          <w:rFonts w:cs="Arial"/>
          <w:color w:val="000000" w:themeColor="text1"/>
        </w:rPr>
      </w:pPr>
      <w:r w:rsidRPr="00B35A41">
        <w:rPr>
          <w:rFonts w:cs="Arial"/>
          <w:color w:val="000000" w:themeColor="text1"/>
        </w:rPr>
        <w:t>PC.A.2.5.2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and </w:t>
      </w:r>
      <w:r w:rsidRPr="00B35A41">
        <w:rPr>
          <w:rFonts w:cs="Arial"/>
          <w:b/>
          <w:color w:val="000000" w:themeColor="text1"/>
        </w:rPr>
        <w:t>Non-Embedded Customers</w:t>
      </w:r>
      <w:r w:rsidRPr="00B35A41">
        <w:rPr>
          <w:rFonts w:cs="Arial"/>
          <w:color w:val="000000" w:themeColor="text1"/>
        </w:rPr>
        <w:t xml:space="preserve"> are required to submit data in accordance with PC.A.2.5.4.  </w:t>
      </w:r>
      <w:r w:rsidRPr="00B35A41">
        <w:rPr>
          <w:rFonts w:cs="Arial"/>
          <w:b/>
          <w:color w:val="000000" w:themeColor="text1"/>
        </w:rPr>
        <w:t>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HVDC System Owners</w:t>
      </w:r>
      <w:r w:rsidRPr="00B35A41">
        <w:rPr>
          <w:rFonts w:cs="Arial"/>
          <w:color w:val="000000" w:themeColor="text1"/>
        </w:rPr>
        <w:t xml:space="preserve"> and </w:t>
      </w:r>
      <w:r w:rsidRPr="00B35A41">
        <w:rPr>
          <w:rFonts w:cs="Arial"/>
          <w:b/>
          <w:color w:val="000000" w:themeColor="text1"/>
        </w:rPr>
        <w:t>Network Operators</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5205DD">
        <w:rPr>
          <w:rFonts w:cs="Arial"/>
          <w:b/>
          <w:bCs/>
          <w:color w:val="000000" w:themeColor="text1"/>
          <w:rPrChange w:id="487" w:author="Antony Johnson (ESO)" w:date="2023-06-28T13:17:00Z">
            <w:rPr>
              <w:rFonts w:cs="Arial"/>
              <w:color w:val="000000" w:themeColor="text1"/>
            </w:rPr>
          </w:rPrChange>
        </w:rPr>
        <w:t>Bil</w:t>
      </w:r>
      <w:r w:rsidRPr="00B35A41">
        <w:rPr>
          <w:rFonts w:cs="Arial"/>
          <w:b/>
          <w:color w:val="000000" w:themeColor="text1"/>
        </w:rPr>
        <w:t>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Systems</w:t>
      </w:r>
      <w:r w:rsidRPr="00B35A41">
        <w:rPr>
          <w:rFonts w:cs="Arial"/>
          <w:color w:val="000000" w:themeColor="text1"/>
        </w:rPr>
        <w:t xml:space="preserve"> are required to submit data in accordance with PC.A.2.5.5.</w:t>
      </w:r>
    </w:p>
    <w:p w14:paraId="7185B77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PC.A.2.5.3</w:t>
      </w:r>
      <w:r w:rsidRPr="00B35A41">
        <w:rPr>
          <w:rFonts w:cs="Arial"/>
          <w:color w:val="000000" w:themeColor="text1"/>
        </w:rPr>
        <w:tab/>
        <w:t xml:space="preserve">Where prospective short-circuit currents on </w:t>
      </w:r>
      <w:r w:rsidRPr="00B35A41">
        <w:rPr>
          <w:rFonts w:cs="Arial"/>
          <w:b/>
          <w:color w:val="000000" w:themeColor="text1"/>
        </w:rPr>
        <w:t>Transmission</w:t>
      </w:r>
      <w:r w:rsidRPr="00B35A41">
        <w:rPr>
          <w:rFonts w:cs="Arial"/>
          <w:color w:val="000000" w:themeColor="text1"/>
        </w:rPr>
        <w:t xml:space="preserve"> equipment are close to the equipment rating, and in </w:t>
      </w:r>
      <w:r w:rsidRPr="00B35A41">
        <w:rPr>
          <w:rFonts w:cs="Arial"/>
          <w:b/>
          <w:color w:val="000000" w:themeColor="text1"/>
        </w:rPr>
        <w:t>The Company’s</w:t>
      </w:r>
      <w:r w:rsidRPr="00B35A41">
        <w:rPr>
          <w:rFonts w:cs="Arial"/>
          <w:color w:val="000000" w:themeColor="text1"/>
        </w:rPr>
        <w:t xml:space="preserve"> reasonable opinion more accurate calculations of the prospective short circuit currents are required, then </w:t>
      </w:r>
      <w:r w:rsidRPr="00B35A41">
        <w:rPr>
          <w:rFonts w:cs="Arial"/>
          <w:b/>
          <w:color w:val="000000" w:themeColor="text1"/>
        </w:rPr>
        <w:t>The Company</w:t>
      </w:r>
      <w:r w:rsidRPr="00B35A41">
        <w:rPr>
          <w:rFonts w:cs="Arial"/>
          <w:color w:val="000000" w:themeColor="text1"/>
        </w:rPr>
        <w:t xml:space="preserve"> will request additional data as outlined in PC.A.6.6 below.</w:t>
      </w:r>
    </w:p>
    <w:p w14:paraId="31DB32A8" w14:textId="77777777" w:rsidR="006C25CA" w:rsidRPr="00B35A41" w:rsidRDefault="006C25CA" w:rsidP="006C25CA">
      <w:pPr>
        <w:pStyle w:val="Level1Text"/>
        <w:rPr>
          <w:rFonts w:cs="Arial"/>
          <w:color w:val="000000" w:themeColor="text1"/>
        </w:rPr>
      </w:pPr>
      <w:r w:rsidRPr="00B35A41">
        <w:rPr>
          <w:rFonts w:cs="Arial"/>
          <w:color w:val="000000" w:themeColor="text1"/>
        </w:rPr>
        <w:t>PC.A.2.5.4</w:t>
      </w:r>
      <w:r w:rsidRPr="00B35A41">
        <w:rPr>
          <w:rFonts w:cs="Arial"/>
          <w:color w:val="000000" w:themeColor="text1"/>
        </w:rPr>
        <w:tab/>
      </w:r>
      <w:r w:rsidRPr="00B35A41">
        <w:rPr>
          <w:rFonts w:cs="Arial"/>
          <w:color w:val="000000" w:themeColor="text1"/>
          <w:u w:val="single"/>
        </w:rPr>
        <w:t>Data from Network Operators and Non-Embedded Customers</w:t>
      </w:r>
    </w:p>
    <w:p w14:paraId="41333152" w14:textId="77777777" w:rsidR="006C25CA" w:rsidRPr="00B35A41" w:rsidRDefault="006C25CA" w:rsidP="006C25CA">
      <w:pPr>
        <w:pStyle w:val="Level1Text"/>
        <w:rPr>
          <w:rFonts w:cs="Arial"/>
          <w:color w:val="000000" w:themeColor="text1"/>
        </w:rPr>
      </w:pPr>
      <w:r w:rsidRPr="00B35A41">
        <w:rPr>
          <w:rFonts w:cs="Arial"/>
          <w:color w:val="000000" w:themeColor="text1"/>
        </w:rPr>
        <w:t>PC.A.2.5.4.1</w:t>
      </w:r>
      <w:r w:rsidRPr="00B35A41">
        <w:rPr>
          <w:rFonts w:cs="Arial"/>
          <w:color w:val="000000" w:themeColor="text1"/>
        </w:rPr>
        <w:tab/>
        <w:t xml:space="preserve">Data is required to be provided at each node on the </w:t>
      </w:r>
      <w:r w:rsidRPr="00B35A41">
        <w:rPr>
          <w:rFonts w:cs="Arial"/>
          <w:b/>
          <w:color w:val="000000" w:themeColor="text1"/>
        </w:rPr>
        <w:t>Single Line Diagram</w:t>
      </w:r>
      <w:r w:rsidRPr="00B35A41">
        <w:rPr>
          <w:rFonts w:cs="Arial"/>
          <w:color w:val="000000" w:themeColor="text1"/>
        </w:rPr>
        <w:t xml:space="preserve"> provided under PC.A.2.2.1 at which motor loads and/or </w:t>
      </w:r>
      <w:r w:rsidRPr="00B35A41">
        <w:rPr>
          <w:rFonts w:cs="Arial"/>
          <w:b/>
          <w:color w:val="000000" w:themeColor="text1"/>
        </w:rPr>
        <w:t xml:space="preserve">Embedded Small Power Stations </w:t>
      </w:r>
      <w:r w:rsidRPr="00B35A41">
        <w:rPr>
          <w:rFonts w:cs="Arial"/>
          <w:color w:val="000000" w:themeColor="text1"/>
        </w:rPr>
        <w:t>and/or</w:t>
      </w:r>
      <w:r w:rsidRPr="00B35A41">
        <w:rPr>
          <w:rFonts w:cs="Arial"/>
          <w:b/>
          <w:color w:val="000000" w:themeColor="text1"/>
        </w:rPr>
        <w:t xml:space="preserve"> Embedded Medium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are connected, assuming a fault at that location, as follows:-</w:t>
      </w:r>
    </w:p>
    <w:p w14:paraId="63F7EBE8" w14:textId="77777777" w:rsidR="006C25CA" w:rsidRPr="00B35A41" w:rsidRDefault="006C25CA" w:rsidP="006C25CA">
      <w:pPr>
        <w:rPr>
          <w:rFonts w:cs="Arial"/>
          <w:color w:val="000000" w:themeColor="text1"/>
        </w:rPr>
      </w:pPr>
    </w:p>
    <w:p w14:paraId="39220A4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w:t>
      </w:r>
      <w:proofErr w:type="gramStart"/>
      <w:r w:rsidRPr="00B35A41">
        <w:rPr>
          <w:rFonts w:cs="Arial"/>
          <w:color w:val="000000" w:themeColor="text1"/>
        </w:rPr>
        <w:t>6:-</w:t>
      </w:r>
      <w:proofErr w:type="gramEnd"/>
    </w:p>
    <w:p w14:paraId="69F2492C"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w:t>
      </w:r>
      <w:proofErr w:type="spellStart"/>
      <w:r w:rsidRPr="00B35A41">
        <w:rPr>
          <w:rFonts w:cs="Arial"/>
          <w:color w:val="000000" w:themeColor="text1"/>
        </w:rPr>
        <w:t>i</w:t>
      </w:r>
      <w:proofErr w:type="spellEnd"/>
      <w:r w:rsidRPr="00B35A41">
        <w:rPr>
          <w:rFonts w:cs="Arial"/>
          <w:color w:val="000000" w:themeColor="text1"/>
        </w:rPr>
        <w:t>), (ii), (iii), (iv), (v) and (vi</w:t>
      </w:r>
      <w:proofErr w:type="gramStart"/>
      <w:r w:rsidRPr="00B35A41">
        <w:rPr>
          <w:rFonts w:cs="Arial"/>
          <w:color w:val="000000" w:themeColor="text1"/>
        </w:rPr>
        <w:t>);</w:t>
      </w:r>
      <w:proofErr w:type="gramEnd"/>
    </w:p>
    <w:p w14:paraId="0EEDF9F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w:t>
      </w:r>
    </w:p>
    <w:p w14:paraId="5A9B88E4" w14:textId="77777777" w:rsidR="006C25CA" w:rsidRPr="00B35A41" w:rsidRDefault="006C25CA" w:rsidP="006C25CA">
      <w:pPr>
        <w:pStyle w:val="Level1Text"/>
        <w:rPr>
          <w:rFonts w:cs="Arial"/>
          <w:color w:val="000000" w:themeColor="text1"/>
        </w:rPr>
      </w:pPr>
      <w:r w:rsidRPr="00B35A41">
        <w:rPr>
          <w:rFonts w:cs="Arial"/>
          <w:color w:val="000000" w:themeColor="text1"/>
        </w:rPr>
        <w:t>PC.A.2.5.4.2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shall provide the following data items in respect of each </w:t>
      </w:r>
      <w:r w:rsidRPr="00B35A41">
        <w:rPr>
          <w:rFonts w:cs="Arial"/>
          <w:b/>
          <w:color w:val="000000" w:themeColor="text1"/>
        </w:rPr>
        <w:t>Interface Point</w:t>
      </w:r>
      <w:r w:rsidRPr="00B35A41">
        <w:rPr>
          <w:rFonts w:cs="Arial"/>
          <w:color w:val="000000" w:themeColor="text1"/>
        </w:rPr>
        <w:t xml:space="preserve"> within their </w:t>
      </w:r>
      <w:r w:rsidRPr="00B35A41">
        <w:rPr>
          <w:rFonts w:cs="Arial"/>
          <w:b/>
          <w:color w:val="000000" w:themeColor="text1"/>
        </w:rPr>
        <w:t>User System</w:t>
      </w:r>
      <w:r w:rsidRPr="00B35A41">
        <w:rPr>
          <w:rFonts w:cs="Arial"/>
          <w:color w:val="000000" w:themeColor="text1"/>
        </w:rPr>
        <w:t>:</w:t>
      </w:r>
    </w:p>
    <w:p w14:paraId="1BDF7EF4"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b/>
          <w:color w:val="000000" w:themeColor="text1"/>
        </w:rPr>
        <w:t xml:space="preserve">Maximum Export </w:t>
      </w:r>
      <w:proofErr w:type="gramStart"/>
      <w:r w:rsidRPr="00B35A41">
        <w:rPr>
          <w:rFonts w:cs="Arial"/>
          <w:b/>
          <w:color w:val="000000" w:themeColor="text1"/>
        </w:rPr>
        <w:t>Capacity</w:t>
      </w:r>
      <w:r w:rsidRPr="00B35A41">
        <w:rPr>
          <w:rFonts w:cs="Arial"/>
          <w:color w:val="000000" w:themeColor="text1"/>
        </w:rPr>
        <w:t>;</w:t>
      </w:r>
      <w:proofErr w:type="gramEnd"/>
    </w:p>
    <w:p w14:paraId="68160E3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Maximum Import Capacity</w:t>
      </w:r>
      <w:r w:rsidRPr="00B35A41">
        <w:rPr>
          <w:rFonts w:cs="Arial"/>
          <w:color w:val="000000" w:themeColor="text1"/>
        </w:rPr>
        <w:t>; and,</w:t>
      </w:r>
    </w:p>
    <w:p w14:paraId="312D0B75"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r>
      <w:r w:rsidRPr="00B35A41">
        <w:rPr>
          <w:rFonts w:cs="Arial"/>
          <w:b/>
          <w:color w:val="000000" w:themeColor="text1"/>
        </w:rPr>
        <w:t>Interface Point Target Voltage</w:t>
      </w:r>
      <w:r w:rsidRPr="00B35A41">
        <w:rPr>
          <w:rFonts w:cs="Arial"/>
          <w:color w:val="000000" w:themeColor="text1"/>
        </w:rPr>
        <w:t>/</w:t>
      </w:r>
      <w:r w:rsidRPr="00B35A41">
        <w:rPr>
          <w:rFonts w:cs="Arial"/>
          <w:b/>
          <w:color w:val="000000" w:themeColor="text1"/>
        </w:rPr>
        <w:t>Power Factor</w:t>
      </w:r>
    </w:p>
    <w:p w14:paraId="281D646B" w14:textId="77777777" w:rsidR="006C25CA" w:rsidRPr="00B35A41" w:rsidRDefault="006C25CA" w:rsidP="006C25CA">
      <w:pPr>
        <w:pStyle w:val="Level1Text"/>
        <w:rPr>
          <w:rFonts w:cs="Arial"/>
          <w:color w:val="000000" w:themeColor="text1"/>
        </w:rPr>
      </w:pPr>
      <w:r w:rsidRPr="00B35A41">
        <w:rPr>
          <w:rFonts w:cs="Arial"/>
          <w:b/>
          <w:color w:val="000000" w:themeColor="text1"/>
        </w:rPr>
        <w:tab/>
        <w:t>Network Operators</w:t>
      </w:r>
      <w:r w:rsidRPr="00B35A41">
        <w:rPr>
          <w:rFonts w:cs="Arial"/>
          <w:color w:val="000000" w:themeColor="text1"/>
        </w:rPr>
        <w:t xml:space="preserve"> shall alongside these parameters include details of any manual or automatic post fault actions to be taken by the owner / operator of the</w:t>
      </w:r>
      <w:r w:rsidRPr="00B35A41">
        <w:rPr>
          <w:rFonts w:cs="Arial"/>
          <w:b/>
          <w:color w:val="000000" w:themeColor="text1"/>
        </w:rPr>
        <w:t xml:space="preserve"> Offshore Transmission System</w:t>
      </w:r>
      <w:r w:rsidRPr="00B35A41">
        <w:rPr>
          <w:rFonts w:cs="Arial"/>
          <w:color w:val="000000" w:themeColor="text1"/>
        </w:rPr>
        <w:t xml:space="preserve"> connected to such </w:t>
      </w:r>
      <w:r w:rsidRPr="00B35A41">
        <w:rPr>
          <w:rFonts w:cs="Arial"/>
          <w:b/>
          <w:color w:val="000000" w:themeColor="text1"/>
        </w:rPr>
        <w:t>Interface Point</w:t>
      </w:r>
      <w:r w:rsidRPr="00B35A41">
        <w:rPr>
          <w:rFonts w:cs="Arial"/>
          <w:color w:val="000000" w:themeColor="text1"/>
        </w:rPr>
        <w:t xml:space="preserve"> that are required by the </w:t>
      </w:r>
      <w:r w:rsidRPr="00B35A41">
        <w:rPr>
          <w:rFonts w:cs="Arial"/>
          <w:b/>
          <w:color w:val="000000" w:themeColor="text1"/>
        </w:rPr>
        <w:t>Network Operator</w:t>
      </w:r>
      <w:r w:rsidRPr="00B35A41">
        <w:rPr>
          <w:rFonts w:cs="Arial"/>
          <w:color w:val="000000" w:themeColor="text1"/>
        </w:rPr>
        <w:t>.</w:t>
      </w:r>
    </w:p>
    <w:p w14:paraId="0AA21958" w14:textId="77777777" w:rsidR="006C25CA" w:rsidRPr="00B35A41" w:rsidRDefault="006C25CA" w:rsidP="006C25CA">
      <w:pPr>
        <w:pStyle w:val="Level1Text"/>
        <w:rPr>
          <w:rFonts w:cs="Arial"/>
          <w:color w:val="000000" w:themeColor="text1"/>
        </w:rPr>
      </w:pPr>
      <w:r w:rsidRPr="00B35A41">
        <w:rPr>
          <w:rFonts w:cs="Arial"/>
          <w:color w:val="000000" w:themeColor="text1"/>
        </w:rPr>
        <w:t>PC.A.2.5.5</w:t>
      </w:r>
      <w:r w:rsidRPr="00B35A41">
        <w:rPr>
          <w:rFonts w:cs="Arial"/>
          <w:color w:val="000000" w:themeColor="text1"/>
        </w:rPr>
        <w:tab/>
      </w:r>
      <w:r w:rsidRPr="00B35A41">
        <w:rPr>
          <w:rFonts w:cs="Arial"/>
          <w:color w:val="000000" w:themeColor="text1"/>
          <w:u w:val="single"/>
        </w:rPr>
        <w:t xml:space="preserve">Data from </w:t>
      </w:r>
      <w:r w:rsidRPr="00B35A41">
        <w:rPr>
          <w:rFonts w:cs="Arial"/>
          <w:b/>
          <w:color w:val="000000" w:themeColor="text1"/>
          <w:u w:val="single"/>
        </w:rPr>
        <w:t>Generators</w:t>
      </w:r>
      <w:r w:rsidRPr="00B35A41">
        <w:rPr>
          <w:rFonts w:cs="Arial"/>
          <w:color w:val="000000" w:themeColor="text1"/>
          <w:u w:val="single"/>
        </w:rPr>
        <w:t xml:space="preserve"> (including </w:t>
      </w:r>
      <w:r w:rsidRPr="00B35A41">
        <w:rPr>
          <w:rFonts w:cs="Arial"/>
          <w:b/>
          <w:color w:val="000000" w:themeColor="text1"/>
          <w:u w:val="single"/>
        </w:rPr>
        <w:t>Generators</w:t>
      </w:r>
      <w:r w:rsidRPr="00B35A41">
        <w:rPr>
          <w:rFonts w:cs="Arial"/>
          <w:color w:val="000000" w:themeColor="text1"/>
          <w:u w:val="single"/>
        </w:rPr>
        <w:t xml:space="preserve"> undertaking </w:t>
      </w:r>
      <w:r w:rsidRPr="00B35A41">
        <w:rPr>
          <w:rFonts w:cs="Arial"/>
          <w:b/>
          <w:color w:val="000000" w:themeColor="text1"/>
          <w:u w:val="single"/>
        </w:rPr>
        <w:t>OTSDUW</w:t>
      </w:r>
      <w:r w:rsidRPr="00B35A41">
        <w:rPr>
          <w:rFonts w:cs="Arial"/>
          <w:color w:val="000000" w:themeColor="text1"/>
          <w:u w:val="single"/>
        </w:rPr>
        <w:t xml:space="preserve"> and those responsible for </w:t>
      </w:r>
      <w:r w:rsidRPr="00B35A41">
        <w:rPr>
          <w:rFonts w:cs="Arial"/>
          <w:b/>
          <w:color w:val="000000" w:themeColor="text1"/>
          <w:u w:val="single"/>
        </w:rPr>
        <w:t>DC Connected Power Park Modules</w:t>
      </w:r>
      <w:r w:rsidRPr="00B35A41">
        <w:rPr>
          <w:rFonts w:cs="Arial"/>
          <w:color w:val="000000" w:themeColor="text1"/>
          <w:u w:val="single"/>
        </w:rPr>
        <w:t xml:space="preserve">), </w:t>
      </w:r>
      <w:r w:rsidRPr="00B35A41">
        <w:rPr>
          <w:rFonts w:cs="Arial"/>
          <w:b/>
          <w:color w:val="000000" w:themeColor="text1"/>
          <w:u w:val="single"/>
        </w:rPr>
        <w:t>DC Converter Station</w:t>
      </w:r>
      <w:r w:rsidRPr="00B35A41">
        <w:rPr>
          <w:rFonts w:cs="Arial"/>
          <w:color w:val="000000" w:themeColor="text1"/>
          <w:u w:val="single"/>
        </w:rPr>
        <w:t xml:space="preserve"> owners,</w:t>
      </w:r>
      <w:r w:rsidRPr="00B35A41">
        <w:rPr>
          <w:rFonts w:cs="Arial"/>
          <w:b/>
          <w:color w:val="000000" w:themeColor="text1"/>
          <w:u w:val="single"/>
        </w:rPr>
        <w:t xml:space="preserve"> HVDC System Owners</w:t>
      </w:r>
      <w:r w:rsidRPr="00B35A41">
        <w:rPr>
          <w:rFonts w:cs="Arial"/>
          <w:color w:val="000000" w:themeColor="text1"/>
          <w:u w:val="single"/>
        </w:rPr>
        <w:t xml:space="preserve"> and from </w:t>
      </w:r>
      <w:r w:rsidRPr="00B35A41">
        <w:rPr>
          <w:rFonts w:cs="Arial"/>
          <w:b/>
          <w:color w:val="000000" w:themeColor="text1"/>
          <w:u w:val="single"/>
        </w:rPr>
        <w:t>Network Operators</w:t>
      </w:r>
      <w:r w:rsidRPr="00B35A41">
        <w:rPr>
          <w:rFonts w:cs="Arial"/>
          <w:color w:val="000000" w:themeColor="text1"/>
          <w:u w:val="single"/>
        </w:rPr>
        <w:t xml:space="preserve"> in respect of </w:t>
      </w:r>
      <w:r w:rsidRPr="00B35A41">
        <w:rPr>
          <w:rFonts w:cs="Arial"/>
          <w:b/>
          <w:color w:val="000000" w:themeColor="text1"/>
          <w:u w:val="single"/>
        </w:rPr>
        <w:t>Embedded Medium Power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DC Converter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HVDC Systems</w:t>
      </w:r>
      <w:r w:rsidRPr="00B35A41">
        <w:rPr>
          <w:rFonts w:cs="Arial"/>
          <w:color w:val="000000" w:themeColor="text1"/>
          <w:u w:val="single"/>
        </w:rPr>
        <w:t xml:space="preserve"> within such </w:t>
      </w:r>
      <w:r w:rsidRPr="00B35A41">
        <w:rPr>
          <w:rFonts w:cs="Arial"/>
          <w:b/>
          <w:color w:val="000000" w:themeColor="text1"/>
          <w:u w:val="single"/>
        </w:rPr>
        <w:t>Network Operator’s Systems</w:t>
      </w:r>
      <w:r w:rsidRPr="00B35A41">
        <w:rPr>
          <w:rFonts w:cs="Arial"/>
          <w:color w:val="000000" w:themeColor="text1"/>
          <w:u w:val="single"/>
        </w:rPr>
        <w:t>.</w:t>
      </w:r>
      <w:r w:rsidRPr="00B35A41">
        <w:rPr>
          <w:rFonts w:cs="Arial"/>
          <w:color w:val="000000" w:themeColor="text1"/>
        </w:rPr>
        <w:t xml:space="preserve"> </w:t>
      </w:r>
    </w:p>
    <w:p w14:paraId="07B2E87D" w14:textId="77777777" w:rsidR="006C25CA" w:rsidRPr="00B35A41" w:rsidRDefault="006C25CA" w:rsidP="006C25CA">
      <w:pPr>
        <w:pStyle w:val="Level1Text"/>
        <w:rPr>
          <w:rFonts w:cs="Arial"/>
          <w:color w:val="000000" w:themeColor="text1"/>
        </w:rPr>
      </w:pPr>
      <w:r w:rsidRPr="00B35A41">
        <w:rPr>
          <w:rFonts w:cs="Arial"/>
          <w:color w:val="000000" w:themeColor="text1"/>
        </w:rPr>
        <w:t>PC.A.2.5.5.1</w:t>
      </w:r>
      <w:r w:rsidRPr="00B35A41">
        <w:rPr>
          <w:rFonts w:cs="Arial"/>
          <w:color w:val="000000" w:themeColor="text1"/>
        </w:rPr>
        <w:tab/>
        <w:t xml:space="preserve">For each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with one or more associated </w:t>
      </w:r>
      <w:r w:rsidRPr="00B35A41">
        <w:rPr>
          <w:rFonts w:cs="Arial"/>
          <w:b/>
          <w:color w:val="000000" w:themeColor="text1"/>
        </w:rPr>
        <w:t>Unit Transformers</w:t>
      </w:r>
      <w:r w:rsidRPr="00B35A41">
        <w:rPr>
          <w:rFonts w:cs="Arial"/>
          <w:color w:val="000000" w:themeColor="text1"/>
        </w:rPr>
        <w:t xml:space="preserve">, the </w:t>
      </w:r>
      <w:r w:rsidRPr="00B35A41">
        <w:rPr>
          <w:rFonts w:cs="Arial"/>
          <w:b/>
          <w:color w:val="000000" w:themeColor="text1"/>
        </w:rPr>
        <w:t>Generator</w:t>
      </w:r>
      <w:r w:rsidRPr="00B35A41">
        <w:rPr>
          <w:rFonts w:cs="Arial"/>
          <w:color w:val="000000" w:themeColor="text1"/>
        </w:rPr>
        <w:t xml:space="preserve">, or the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is required to provide values for the contribution of the </w:t>
      </w:r>
      <w:r w:rsidRPr="00B35A41">
        <w:rPr>
          <w:rFonts w:cs="Arial"/>
          <w:b/>
          <w:color w:val="000000" w:themeColor="text1"/>
        </w:rPr>
        <w:t>Power Station Auxiliaries</w:t>
      </w:r>
      <w:r w:rsidRPr="00B35A41">
        <w:rPr>
          <w:rFonts w:cs="Arial"/>
          <w:color w:val="000000" w:themeColor="text1"/>
        </w:rPr>
        <w:t xml:space="preserve"> (including </w:t>
      </w:r>
      <w:r w:rsidRPr="00F55F56">
        <w:rPr>
          <w:rFonts w:cs="Arial"/>
          <w:b/>
          <w:bCs/>
          <w:color w:val="000000" w:themeColor="text1"/>
        </w:rPr>
        <w:t>Auxiliary Energy Supplies</w:t>
      </w:r>
      <w:r>
        <w:rPr>
          <w:rFonts w:cs="Arial"/>
          <w:color w:val="000000" w:themeColor="text1"/>
        </w:rPr>
        <w:t xml:space="preserve"> </w:t>
      </w:r>
      <w:r w:rsidRPr="00B35A41">
        <w:rPr>
          <w:rFonts w:cs="Arial"/>
          <w:color w:val="000000" w:themeColor="text1"/>
        </w:rPr>
        <w:t xml:space="preserve">) to the fault current flowing through the </w:t>
      </w:r>
      <w:r w:rsidRPr="00B35A41">
        <w:rPr>
          <w:rFonts w:cs="Arial"/>
          <w:b/>
          <w:color w:val="000000" w:themeColor="text1"/>
        </w:rPr>
        <w:t>Unit Transformer(s)</w:t>
      </w:r>
      <w:r w:rsidRPr="00B35A41">
        <w:rPr>
          <w:rFonts w:cs="Arial"/>
          <w:color w:val="000000" w:themeColor="text1"/>
        </w:rPr>
        <w:t>.</w:t>
      </w:r>
    </w:p>
    <w:p w14:paraId="758DBAA1"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should be </w:t>
      </w:r>
      <w:proofErr w:type="gramStart"/>
      <w:r w:rsidRPr="00B35A41">
        <w:rPr>
          <w:rFonts w:cs="Arial"/>
          <w:color w:val="000000" w:themeColor="text1"/>
        </w:rPr>
        <w:t>provided:-</w:t>
      </w:r>
      <w:proofErr w:type="gramEnd"/>
    </w:p>
    <w:p w14:paraId="593DADAB"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 (ii) and (v</w:t>
      </w:r>
      <w:proofErr w:type="gramStart"/>
      <w:r w:rsidRPr="00B35A41">
        <w:rPr>
          <w:rFonts w:cs="Arial"/>
          <w:color w:val="000000" w:themeColor="text1"/>
        </w:rPr>
        <w:t>);</w:t>
      </w:r>
      <w:proofErr w:type="gramEnd"/>
    </w:p>
    <w:p w14:paraId="2E3C6AA4" w14:textId="77777777" w:rsidR="006C25CA" w:rsidRPr="00B35A41" w:rsidRDefault="006C25CA" w:rsidP="006C25CA">
      <w:pPr>
        <w:pStyle w:val="Level3Text"/>
        <w:rPr>
          <w:rFonts w:cs="Arial"/>
          <w:b/>
          <w:color w:val="000000" w:themeColor="text1"/>
        </w:rPr>
      </w:pPr>
      <w:r w:rsidRPr="00B35A41">
        <w:rPr>
          <w:rFonts w:cs="Arial"/>
          <w:color w:val="000000" w:themeColor="text1"/>
        </w:rPr>
        <w:t>(iii)</w:t>
      </w:r>
      <w:r w:rsidRPr="00B35A41">
        <w:rPr>
          <w:rFonts w:cs="Arial"/>
          <w:color w:val="000000" w:themeColor="text1"/>
        </w:rPr>
        <w:tab/>
        <w:t xml:space="preserve">if the associated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 xml:space="preserve">Synchronous Power Generating </w:t>
      </w:r>
      <w:proofErr w:type="gramStart"/>
      <w:r w:rsidRPr="00B35A41">
        <w:rPr>
          <w:rFonts w:cs="Arial"/>
          <w:b/>
          <w:color w:val="000000" w:themeColor="text1"/>
        </w:rPr>
        <w:t>Module</w:t>
      </w:r>
      <w:r w:rsidRPr="00B35A41">
        <w:rPr>
          <w:rFonts w:cs="Arial"/>
          <w:color w:val="000000" w:themeColor="text1"/>
        </w:rPr>
        <w:t>)  step</w:t>
      </w:r>
      <w:proofErr w:type="gramEnd"/>
      <w:r w:rsidRPr="00B35A41">
        <w:rPr>
          <w:rFonts w:cs="Arial"/>
          <w:color w:val="000000" w:themeColor="text1"/>
        </w:rPr>
        <w:t xml:space="preserve">-up transformer can supply zero phase sequence current from the </w:t>
      </w:r>
      <w:r w:rsidRPr="00B35A41">
        <w:rPr>
          <w:rFonts w:cs="Arial"/>
          <w:b/>
          <w:color w:val="000000" w:themeColor="text1"/>
        </w:rPr>
        <w:t>Generating Unit</w:t>
      </w:r>
      <w:r w:rsidRPr="00B35A41">
        <w:rPr>
          <w:rFonts w:cs="Arial"/>
          <w:color w:val="000000" w:themeColor="text1"/>
        </w:rPr>
        <w:t xml:space="preserve"> side to the </w:t>
      </w:r>
      <w:r w:rsidRPr="00B35A41">
        <w:rPr>
          <w:rFonts w:cs="Arial"/>
          <w:b/>
          <w:color w:val="000000" w:themeColor="text1"/>
        </w:rPr>
        <w:t>National Electricity Transmission System</w:t>
      </w:r>
      <w:r w:rsidRPr="00B35A41">
        <w:rPr>
          <w:rFonts w:cs="Arial"/>
          <w:color w:val="000000" w:themeColor="text1"/>
        </w:rPr>
        <w:t>;</w:t>
      </w:r>
    </w:p>
    <w:p w14:paraId="5ED3D02C"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if the value is not 1.0 </w:t>
      </w:r>
      <w:proofErr w:type="spellStart"/>
      <w:proofErr w:type="gramStart"/>
      <w:r w:rsidRPr="00B35A41">
        <w:rPr>
          <w:rFonts w:cs="Arial"/>
          <w:color w:val="000000" w:themeColor="text1"/>
        </w:rPr>
        <w:t>p.u</w:t>
      </w:r>
      <w:proofErr w:type="spellEnd"/>
      <w:proofErr w:type="gramEnd"/>
      <w:r w:rsidRPr="00B35A41">
        <w:rPr>
          <w:rFonts w:cs="Arial"/>
          <w:color w:val="000000" w:themeColor="text1"/>
        </w:rPr>
        <w:t>;</w:t>
      </w:r>
    </w:p>
    <w:p w14:paraId="7EE60378"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 and with the following parts of this PC.A.2.5.5.</w:t>
      </w:r>
    </w:p>
    <w:p w14:paraId="59200A7A"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PC.A.2.5.5.2</w:t>
      </w:r>
      <w:r w:rsidRPr="00B35A41">
        <w:rPr>
          <w:rFonts w:cs="Arial"/>
          <w:color w:val="000000" w:themeColor="text1"/>
        </w:rPr>
        <w:tab/>
        <w:t xml:space="preserve">Auxiliary motor short circuit current contribution and any </w:t>
      </w:r>
      <w:r w:rsidRPr="00B35A41">
        <w:rPr>
          <w:rFonts w:cs="Arial"/>
          <w:b/>
          <w:color w:val="000000" w:themeColor="text1"/>
        </w:rPr>
        <w:t>Auxiliary</w:t>
      </w:r>
      <w:r w:rsidRPr="00B35A41">
        <w:rPr>
          <w:rFonts w:cs="Arial"/>
          <w:color w:val="000000" w:themeColor="text1"/>
        </w:rPr>
        <w:t xml:space="preserve"> </w:t>
      </w:r>
      <w:r w:rsidRPr="00B35A41">
        <w:rPr>
          <w:rFonts w:cs="Arial"/>
          <w:b/>
          <w:color w:val="000000" w:themeColor="text1"/>
        </w:rPr>
        <w:t>Gas Turbine Unit</w:t>
      </w:r>
      <w:r w:rsidRPr="00B35A41">
        <w:rPr>
          <w:rFonts w:cs="Arial"/>
          <w:color w:val="000000" w:themeColor="text1"/>
        </w:rPr>
        <w:t xml:space="preserve"> contribution through the</w:t>
      </w:r>
      <w:r w:rsidRPr="00B35A41">
        <w:rPr>
          <w:rFonts w:cs="Arial"/>
          <w:b/>
          <w:color w:val="000000" w:themeColor="text1"/>
        </w:rPr>
        <w:t xml:space="preserve"> Unit Transformers</w:t>
      </w:r>
      <w:r w:rsidRPr="00B35A41">
        <w:rPr>
          <w:rFonts w:cs="Arial"/>
          <w:color w:val="000000" w:themeColor="text1"/>
        </w:rPr>
        <w:t xml:space="preserve"> must be represented as a combined short circuit current contribution at the </w:t>
      </w:r>
      <w:r w:rsidRPr="00B35A41">
        <w:rPr>
          <w:rFonts w:cs="Arial"/>
          <w:b/>
          <w:color w:val="000000" w:themeColor="text1"/>
        </w:rPr>
        <w:t>Generating Unit's</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w:t>
      </w:r>
      <w:del w:id="488" w:author="Antony Johnson (ESO)" w:date="2023-06-28T13:25:00Z">
        <w:r w:rsidRPr="00B35A41" w:rsidDel="00D1211A">
          <w:rPr>
            <w:rFonts w:cs="Arial"/>
            <w:color w:val="000000" w:themeColor="text1"/>
          </w:rPr>
          <w:delText xml:space="preserve"> </w:delText>
        </w:r>
      </w:del>
      <w:r w:rsidRPr="00B35A41">
        <w:rPr>
          <w:rFonts w:cs="Arial"/>
          <w:color w:val="000000" w:themeColor="text1"/>
        </w:rPr>
        <w:t xml:space="preserve"> terminals, assuming a fault at that location. </w:t>
      </w:r>
    </w:p>
    <w:p w14:paraId="3D3EDC23" w14:textId="77777777" w:rsidR="006C25CA" w:rsidRPr="00B35A41" w:rsidRDefault="006C25CA" w:rsidP="006C25CA">
      <w:pPr>
        <w:pStyle w:val="Level1Text"/>
        <w:rPr>
          <w:rFonts w:cs="Arial"/>
          <w:color w:val="000000" w:themeColor="text1"/>
        </w:rPr>
      </w:pPr>
      <w:r w:rsidRPr="00B35A41">
        <w:rPr>
          <w:rFonts w:cs="Arial"/>
          <w:color w:val="000000" w:themeColor="text1"/>
        </w:rPr>
        <w:t>PC.A.2.5.5.3</w:t>
      </w:r>
      <w:r w:rsidRPr="00B35A41">
        <w:rPr>
          <w:rFonts w:cs="Arial"/>
          <w:color w:val="000000" w:themeColor="text1"/>
        </w:rPr>
        <w:tab/>
        <w:t xml:space="preserve">If the </w:t>
      </w:r>
      <w:r w:rsidRPr="00B35A41">
        <w:rPr>
          <w:rFonts w:cs="Arial"/>
          <w:b/>
          <w:color w:val="000000" w:themeColor="text1"/>
        </w:rPr>
        <w:t xml:space="preserve">Power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 xml:space="preserve">(or </w:t>
      </w:r>
      <w:r w:rsidRPr="00B35A41">
        <w:rPr>
          <w:rFonts w:cs="Arial"/>
          <w:b/>
          <w:color w:val="000000" w:themeColor="text1"/>
        </w:rPr>
        <w:t xml:space="preserve">OTSDUW Plant and Apparatus </w:t>
      </w:r>
      <w:r w:rsidRPr="00B35A41">
        <w:rPr>
          <w:rFonts w:cs="Arial"/>
          <w:color w:val="000000" w:themeColor="text1"/>
        </w:rPr>
        <w:t xml:space="preserve">which provides a fault infeed) has separate </w:t>
      </w:r>
      <w:r w:rsidRPr="00B35A41">
        <w:rPr>
          <w:rFonts w:cs="Arial"/>
          <w:b/>
          <w:color w:val="000000" w:themeColor="text1"/>
        </w:rPr>
        <w:t>Station Transformers</w:t>
      </w:r>
      <w:r w:rsidRPr="00B35A41">
        <w:rPr>
          <w:rFonts w:cs="Arial"/>
          <w:color w:val="000000" w:themeColor="text1"/>
        </w:rPr>
        <w:t xml:space="preserve">, data should be provided for the fault current contribution from each transformer at its high voltage terminals, assuming a fault at that location, as </w:t>
      </w:r>
      <w:proofErr w:type="gramStart"/>
      <w:r w:rsidRPr="00B35A41">
        <w:rPr>
          <w:rFonts w:cs="Arial"/>
          <w:color w:val="000000" w:themeColor="text1"/>
        </w:rPr>
        <w:t>follows:-</w:t>
      </w:r>
      <w:proofErr w:type="gramEnd"/>
    </w:p>
    <w:p w14:paraId="2F90012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428A3314"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w:t>
      </w:r>
      <w:proofErr w:type="spellStart"/>
      <w:r w:rsidRPr="00B35A41">
        <w:rPr>
          <w:rFonts w:cs="Arial"/>
          <w:color w:val="000000" w:themeColor="text1"/>
        </w:rPr>
        <w:t>i</w:t>
      </w:r>
      <w:proofErr w:type="spellEnd"/>
      <w:r w:rsidRPr="00B35A41">
        <w:rPr>
          <w:rFonts w:cs="Arial"/>
          <w:color w:val="000000" w:themeColor="text1"/>
        </w:rPr>
        <w:t>), (ii), (iii), (iv), (v) and (vi</w:t>
      </w:r>
      <w:proofErr w:type="gramStart"/>
      <w:r w:rsidRPr="00B35A41">
        <w:rPr>
          <w:rFonts w:cs="Arial"/>
          <w:color w:val="000000" w:themeColor="text1"/>
        </w:rPr>
        <w:t>);</w:t>
      </w:r>
      <w:proofErr w:type="gramEnd"/>
    </w:p>
    <w:p w14:paraId="4AD6594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PC.A.2.5.6(b) - (f).</w:t>
      </w:r>
    </w:p>
    <w:p w14:paraId="1C2C2940" w14:textId="77777777" w:rsidR="006C25CA" w:rsidRPr="00B35A41" w:rsidRDefault="006C25CA" w:rsidP="006C25CA">
      <w:pPr>
        <w:pStyle w:val="Level1Text"/>
        <w:rPr>
          <w:rFonts w:cs="Arial"/>
          <w:color w:val="000000" w:themeColor="text1"/>
        </w:rPr>
      </w:pPr>
      <w:r w:rsidRPr="00B35A41">
        <w:rPr>
          <w:rFonts w:cs="Arial"/>
          <w:color w:val="000000" w:themeColor="text1"/>
        </w:rPr>
        <w:t>PC.A.2.5.5.4</w:t>
      </w:r>
      <w:r w:rsidRPr="00B35A41">
        <w:rPr>
          <w:rFonts w:cs="Arial"/>
          <w:color w:val="000000" w:themeColor="text1"/>
        </w:rPr>
        <w:tab/>
        <w:t xml:space="preserve">Data for the fault </w:t>
      </w:r>
      <w:proofErr w:type="spellStart"/>
      <w:r w:rsidRPr="00B35A41">
        <w:rPr>
          <w:rFonts w:cs="Arial"/>
          <w:color w:val="000000" w:themeColor="text1"/>
        </w:rPr>
        <w:t>infeeds</w:t>
      </w:r>
      <w:proofErr w:type="spellEnd"/>
      <w:r w:rsidRPr="00B35A41">
        <w:rPr>
          <w:rFonts w:cs="Arial"/>
          <w:color w:val="000000" w:themeColor="text1"/>
        </w:rPr>
        <w:t xml:space="preserve"> through both </w:t>
      </w:r>
      <w:r w:rsidRPr="00B35A41">
        <w:rPr>
          <w:rFonts w:cs="Arial"/>
          <w:b/>
          <w:color w:val="000000" w:themeColor="text1"/>
        </w:rPr>
        <w:t xml:space="preserve">Unit Transformers </w:t>
      </w:r>
      <w:r w:rsidRPr="00B35A41">
        <w:rPr>
          <w:rFonts w:cs="Arial"/>
          <w:color w:val="000000" w:themeColor="text1"/>
        </w:rPr>
        <w:t xml:space="preserve">and </w:t>
      </w:r>
      <w:r w:rsidRPr="00B35A41">
        <w:rPr>
          <w:rFonts w:cs="Arial"/>
          <w:b/>
          <w:color w:val="000000" w:themeColor="text1"/>
        </w:rPr>
        <w:t>Station Transformers</w:t>
      </w:r>
      <w:r w:rsidRPr="00B35A41">
        <w:rPr>
          <w:rFonts w:cs="Arial"/>
          <w:color w:val="000000" w:themeColor="text1"/>
        </w:rPr>
        <w:t xml:space="preserve"> shall be provided for the normal running arrangement when the maximum number of </w:t>
      </w:r>
      <w:r w:rsidRPr="00B35A41">
        <w:rPr>
          <w:rFonts w:cs="Arial"/>
          <w:b/>
          <w:color w:val="000000" w:themeColor="text1"/>
        </w:rPr>
        <w:t xml:space="preserve">Generating Units </w:t>
      </w:r>
      <w:r w:rsidRPr="00B35A41">
        <w:rPr>
          <w:rFonts w:cs="Arial"/>
          <w:color w:val="000000" w:themeColor="text1"/>
        </w:rPr>
        <w:t xml:space="preserve">(including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are </w:t>
      </w:r>
      <w:proofErr w:type="spellStart"/>
      <w:r w:rsidRPr="00B35A41">
        <w:rPr>
          <w:rFonts w:cs="Arial"/>
          <w:b/>
          <w:color w:val="000000" w:themeColor="text1"/>
        </w:rPr>
        <w:t>Synchronised</w:t>
      </w:r>
      <w:proofErr w:type="spellEnd"/>
      <w:r w:rsidRPr="00B35A41">
        <w:rPr>
          <w:rFonts w:cs="Arial"/>
          <w:color w:val="000000" w:themeColor="text1"/>
        </w:rPr>
        <w:t xml:space="preserve"> to the </w:t>
      </w:r>
      <w:r w:rsidRPr="00B35A41">
        <w:rPr>
          <w:rFonts w:cs="Arial"/>
          <w:b/>
          <w:color w:val="000000" w:themeColor="text1"/>
        </w:rPr>
        <w:t>System</w:t>
      </w:r>
      <w:r w:rsidRPr="00B35A41">
        <w:rPr>
          <w:rFonts w:cs="Arial"/>
          <w:color w:val="000000" w:themeColor="text1"/>
        </w:rPr>
        <w:t xml:space="preserve"> or when all the </w:t>
      </w:r>
      <w:r w:rsidRPr="00B35A41">
        <w:rPr>
          <w:rFonts w:cs="Arial"/>
          <w:b/>
          <w:color w:val="000000" w:themeColor="text1"/>
        </w:rPr>
        <w:t>DC Converters</w:t>
      </w:r>
      <w:r w:rsidRPr="00B35A41">
        <w:rPr>
          <w:rFonts w:cs="Arial"/>
          <w:color w:val="000000" w:themeColor="text1"/>
        </w:rPr>
        <w:t xml:space="preserve"> at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Converters </w:t>
      </w:r>
      <w:r w:rsidRPr="00B35A41">
        <w:rPr>
          <w:rFonts w:cs="Arial"/>
          <w:color w:val="000000" w:themeColor="text1"/>
        </w:rPr>
        <w:t xml:space="preserve">within an </w:t>
      </w:r>
      <w:r w:rsidRPr="00B35A41">
        <w:rPr>
          <w:rFonts w:cs="Arial"/>
          <w:b/>
          <w:color w:val="000000" w:themeColor="text1"/>
        </w:rPr>
        <w:t xml:space="preserve">HVDC System </w:t>
      </w:r>
      <w:r w:rsidRPr="00B35A41">
        <w:rPr>
          <w:rFonts w:cs="Arial"/>
          <w:color w:val="000000" w:themeColor="text1"/>
        </w:rPr>
        <w:t>are transferring</w:t>
      </w:r>
      <w:r w:rsidRPr="00B35A41">
        <w:rPr>
          <w:rFonts w:cs="Arial"/>
          <w:b/>
          <w:color w:val="000000" w:themeColor="text1"/>
        </w:rPr>
        <w:t xml:space="preserve"> Rated MW </w:t>
      </w:r>
      <w:r w:rsidRPr="00B35A41">
        <w:rPr>
          <w:rFonts w:cs="Arial"/>
          <w:color w:val="000000" w:themeColor="text1"/>
        </w:rPr>
        <w:t xml:space="preserve">in either direction.  Where there is an alternative running arrangement (or transfer in the case of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which can give a higher fault infeed through the </w:t>
      </w:r>
      <w:r w:rsidRPr="00B35A41">
        <w:rPr>
          <w:rFonts w:cs="Arial"/>
          <w:b/>
          <w:color w:val="000000" w:themeColor="text1"/>
        </w:rPr>
        <w:t>Station Transformers</w:t>
      </w:r>
      <w:r w:rsidRPr="00B35A41">
        <w:rPr>
          <w:rFonts w:cs="Arial"/>
          <w:color w:val="000000" w:themeColor="text1"/>
        </w:rPr>
        <w:t>, then a separate data submission representing this condition shall be made.</w:t>
      </w:r>
    </w:p>
    <w:p w14:paraId="65374D05" w14:textId="77777777" w:rsidR="006C25CA" w:rsidRPr="00B35A41" w:rsidRDefault="006C25CA" w:rsidP="006C25CA">
      <w:pPr>
        <w:pStyle w:val="Level1Text"/>
        <w:rPr>
          <w:rFonts w:cs="Arial"/>
          <w:color w:val="000000" w:themeColor="text1"/>
        </w:rPr>
      </w:pPr>
      <w:r w:rsidRPr="00B35A41">
        <w:rPr>
          <w:rFonts w:cs="Arial"/>
          <w:color w:val="000000" w:themeColor="text1"/>
        </w:rPr>
        <w:t>PC.A.2.5.5.5</w:t>
      </w:r>
      <w:r w:rsidRPr="00B35A41">
        <w:rPr>
          <w:rFonts w:cs="Arial"/>
          <w:color w:val="000000" w:themeColor="text1"/>
        </w:rPr>
        <w:tab/>
        <w:t xml:space="preserve">Unless the normal operating arrangement within the </w:t>
      </w:r>
      <w:r w:rsidRPr="00B35A41">
        <w:rPr>
          <w:rFonts w:cs="Arial"/>
          <w:b/>
          <w:color w:val="000000" w:themeColor="text1"/>
        </w:rPr>
        <w:t>Power Station</w:t>
      </w:r>
      <w:r w:rsidRPr="00B35A41">
        <w:rPr>
          <w:rFonts w:cs="Arial"/>
          <w:color w:val="000000" w:themeColor="text1"/>
        </w:rPr>
        <w:t xml:space="preserve"> is to have the </w:t>
      </w:r>
      <w:r w:rsidRPr="00B35A41">
        <w:rPr>
          <w:rFonts w:cs="Arial"/>
          <w:b/>
          <w:color w:val="000000" w:themeColor="text1"/>
        </w:rPr>
        <w:t>Station</w:t>
      </w:r>
      <w:r w:rsidRPr="00B35A41">
        <w:rPr>
          <w:rFonts w:cs="Arial"/>
          <w:color w:val="000000" w:themeColor="text1"/>
        </w:rPr>
        <w:t xml:space="preserve"> and </w:t>
      </w:r>
      <w:r w:rsidRPr="00B35A41">
        <w:rPr>
          <w:rFonts w:cs="Arial"/>
          <w:b/>
          <w:color w:val="000000" w:themeColor="text1"/>
        </w:rPr>
        <w:t>Unit Boards</w:t>
      </w:r>
      <w:r w:rsidRPr="00B35A41">
        <w:rPr>
          <w:rFonts w:cs="Arial"/>
          <w:color w:val="000000" w:themeColor="text1"/>
        </w:rPr>
        <w:t xml:space="preserve"> interconnected within the </w:t>
      </w:r>
      <w:r w:rsidRPr="00B35A41">
        <w:rPr>
          <w:rFonts w:cs="Arial"/>
          <w:b/>
          <w:color w:val="000000" w:themeColor="text1"/>
        </w:rPr>
        <w:t>Power Station</w:t>
      </w:r>
      <w:r w:rsidRPr="00B35A41">
        <w:rPr>
          <w:rFonts w:cs="Arial"/>
          <w:color w:val="000000" w:themeColor="text1"/>
        </w:rPr>
        <w:t xml:space="preserve">, no account should be taken of the interconnection between the </w:t>
      </w:r>
      <w:r w:rsidRPr="00B35A41">
        <w:rPr>
          <w:rFonts w:cs="Arial"/>
          <w:b/>
          <w:color w:val="000000" w:themeColor="text1"/>
        </w:rPr>
        <w:t xml:space="preserve">Station Board </w:t>
      </w:r>
      <w:r w:rsidRPr="00B35A41">
        <w:rPr>
          <w:rFonts w:cs="Arial"/>
          <w:color w:val="000000" w:themeColor="text1"/>
        </w:rPr>
        <w:t xml:space="preserve">and the </w:t>
      </w:r>
      <w:r w:rsidRPr="00B35A41">
        <w:rPr>
          <w:rFonts w:cs="Arial"/>
          <w:b/>
          <w:color w:val="000000" w:themeColor="text1"/>
        </w:rPr>
        <w:t>Unit Board</w:t>
      </w:r>
      <w:r w:rsidRPr="00B35A41">
        <w:rPr>
          <w:rFonts w:cs="Arial"/>
          <w:color w:val="000000" w:themeColor="text1"/>
        </w:rPr>
        <w:t>.</w:t>
      </w:r>
      <w:r w:rsidRPr="00B35A41">
        <w:rPr>
          <w:rFonts w:cs="Arial"/>
          <w:color w:val="000000" w:themeColor="text1"/>
          <w:u w:val="single"/>
        </w:rPr>
        <w:t xml:space="preserve"> </w:t>
      </w:r>
    </w:p>
    <w:p w14:paraId="1592B1AE" w14:textId="77777777" w:rsidR="006C25CA" w:rsidRPr="00B35A41" w:rsidRDefault="006C25CA" w:rsidP="006C25CA">
      <w:pPr>
        <w:pStyle w:val="Level1Text"/>
        <w:rPr>
          <w:rFonts w:cs="Arial"/>
          <w:color w:val="000000" w:themeColor="text1"/>
        </w:rPr>
      </w:pPr>
      <w:r w:rsidRPr="00B35A41">
        <w:rPr>
          <w:rFonts w:cs="Arial"/>
          <w:color w:val="000000" w:themeColor="text1"/>
        </w:rPr>
        <w:t>PC.A.2.5.5.6</w:t>
      </w:r>
      <w:r w:rsidRPr="00B35A41">
        <w:rPr>
          <w:rFonts w:cs="Arial"/>
          <w:color w:val="000000" w:themeColor="text1"/>
        </w:rPr>
        <w:tab/>
        <w:t>Auxiliary motor short circuit current contribution and any auxiliary</w:t>
      </w:r>
      <w:r w:rsidRPr="00B35A41">
        <w:rPr>
          <w:rFonts w:cs="Arial"/>
          <w:b/>
          <w:color w:val="000000" w:themeColor="text1"/>
        </w:rPr>
        <w:t xml:space="preserve"> DC Converter Station</w:t>
      </w:r>
      <w:r w:rsidRPr="00B35A41">
        <w:rPr>
          <w:rFonts w:cs="Arial"/>
          <w:color w:val="000000" w:themeColor="text1"/>
        </w:rPr>
        <w:t xml:space="preserve"> contribution or </w:t>
      </w:r>
      <w:r w:rsidRPr="00B35A41">
        <w:rPr>
          <w:rFonts w:cs="Arial"/>
          <w:b/>
          <w:color w:val="000000" w:themeColor="text1"/>
        </w:rPr>
        <w:t>HVDC System</w:t>
      </w:r>
      <w:r w:rsidRPr="00B35A41">
        <w:rPr>
          <w:rFonts w:cs="Arial"/>
          <w:color w:val="000000" w:themeColor="text1"/>
        </w:rPr>
        <w:t xml:space="preserve"> contribution through the </w:t>
      </w:r>
      <w:r w:rsidRPr="00B35A41">
        <w:rPr>
          <w:rFonts w:cs="Arial"/>
          <w:b/>
          <w:color w:val="000000" w:themeColor="text1"/>
        </w:rPr>
        <w:t>Station Transformers</w:t>
      </w:r>
      <w:r w:rsidRPr="00B35A41">
        <w:rPr>
          <w:rFonts w:cs="Arial"/>
          <w:color w:val="000000" w:themeColor="text1"/>
        </w:rPr>
        <w:t xml:space="preserve"> must be represented as a combined short circuit current contribution through the </w:t>
      </w:r>
      <w:r w:rsidRPr="00B35A41">
        <w:rPr>
          <w:rFonts w:cs="Arial"/>
          <w:b/>
          <w:color w:val="000000" w:themeColor="text1"/>
        </w:rPr>
        <w:t>Station Transformers</w:t>
      </w:r>
      <w:r w:rsidRPr="00B35A41">
        <w:rPr>
          <w:rFonts w:cs="Arial"/>
          <w:color w:val="000000" w:themeColor="text1"/>
        </w:rPr>
        <w:t>.</w:t>
      </w:r>
    </w:p>
    <w:p w14:paraId="37B7132A" w14:textId="77777777" w:rsidR="006C25CA" w:rsidRPr="00B35A41" w:rsidRDefault="006C25CA" w:rsidP="006C25CA">
      <w:pPr>
        <w:pStyle w:val="Level1Text"/>
        <w:rPr>
          <w:rFonts w:cs="Arial"/>
          <w:color w:val="000000" w:themeColor="text1"/>
        </w:rPr>
      </w:pPr>
      <w:r w:rsidRPr="00B7072B">
        <w:rPr>
          <w:rFonts w:cs="Arial"/>
          <w:color w:val="000000" w:themeColor="text1"/>
        </w:rPr>
        <w:t>PC.A.2.5.5.7</w:t>
      </w:r>
      <w:r w:rsidRPr="00B35A41">
        <w:rPr>
          <w:rFonts w:cs="Arial"/>
          <w:color w:val="000000" w:themeColor="text1"/>
        </w:rPr>
        <w:tab/>
        <w:t xml:space="preserve">Where a </w:t>
      </w:r>
      <w:r w:rsidRPr="00B35A41">
        <w:rPr>
          <w:rFonts w:cs="Arial"/>
          <w:b/>
          <w:color w:val="000000" w:themeColor="text1"/>
        </w:rPr>
        <w:t>Manufacturer’s Data &amp; Performance Report</w:t>
      </w:r>
      <w:r w:rsidRPr="00B35A41">
        <w:rPr>
          <w:rFonts w:cs="Arial"/>
          <w:color w:val="000000" w:themeColor="text1"/>
        </w:rPr>
        <w:t xml:space="preserve"> exists in respect of the model of the </w:t>
      </w:r>
      <w:r w:rsidRPr="00B35A41">
        <w:rPr>
          <w:rFonts w:cs="Arial"/>
          <w:b/>
          <w:color w:val="000000" w:themeColor="text1"/>
        </w:rPr>
        <w:t>Power Park Unit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opt to reference the </w:t>
      </w:r>
      <w:r w:rsidRPr="00F22CC5">
        <w:rPr>
          <w:rFonts w:cs="Arial"/>
          <w:b/>
          <w:bCs/>
          <w:color w:val="000000" w:themeColor="text1"/>
          <w:rPrChange w:id="489" w:author="Antony Johnson (ESO)" w:date="2023-06-28T13:33:00Z">
            <w:rPr>
              <w:rFonts w:cs="Arial"/>
              <w:color w:val="000000" w:themeColor="text1"/>
            </w:rPr>
          </w:rPrChange>
        </w:rPr>
        <w:t>Manu</w:t>
      </w:r>
      <w:r w:rsidRPr="00F22CC5">
        <w:rPr>
          <w:rFonts w:cs="Arial"/>
          <w:b/>
          <w:bCs/>
          <w:color w:val="000000" w:themeColor="text1"/>
        </w:rPr>
        <w:t>f</w:t>
      </w:r>
      <w:r w:rsidRPr="00B35A41">
        <w:rPr>
          <w:rFonts w:cs="Arial"/>
          <w:b/>
          <w:color w:val="000000" w:themeColor="text1"/>
        </w:rPr>
        <w:t>acturer’s Data &amp; Performance Report</w:t>
      </w:r>
      <w:r w:rsidRPr="00B35A41">
        <w:rPr>
          <w:rFonts w:cs="Arial"/>
          <w:color w:val="000000" w:themeColor="text1"/>
        </w:rPr>
        <w:t xml:space="preserve"> as an alternative to the provision of data in accordance with this PC.A.2.5.5.7. For the avoidance of doubt, all other data provision pursuant to the Grid Code shall still be provided including a </w:t>
      </w:r>
      <w:r w:rsidRPr="00D321CF">
        <w:rPr>
          <w:rFonts w:cs="Arial"/>
          <w:b/>
          <w:bCs/>
          <w:color w:val="000000" w:themeColor="text1"/>
          <w:rPrChange w:id="490" w:author="Antony Johnson (ESO)" w:date="2023-06-28T13:33:00Z">
            <w:rPr>
              <w:rFonts w:cs="Arial"/>
              <w:color w:val="000000" w:themeColor="text1"/>
            </w:rPr>
          </w:rPrChange>
        </w:rPr>
        <w:t>Single Line Diagram</w:t>
      </w:r>
      <w:r w:rsidRPr="00B35A41">
        <w:rPr>
          <w:rFonts w:cs="Arial"/>
          <w:color w:val="000000" w:themeColor="text1"/>
        </w:rPr>
        <w:t xml:space="preserve"> and those data pertaining thereto.</w:t>
      </w:r>
    </w:p>
    <w:p w14:paraId="0566F98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each type of </w:t>
      </w:r>
      <w:r w:rsidRPr="00B35A41">
        <w:rPr>
          <w:rFonts w:cs="Arial"/>
          <w:b/>
          <w:color w:val="000000" w:themeColor="text1"/>
        </w:rPr>
        <w:t xml:space="preserve">Power Park Unit </w:t>
      </w:r>
      <w:r w:rsidRPr="00B35A41">
        <w:rPr>
          <w:rFonts w:cs="Arial"/>
          <w:color w:val="000000" w:themeColor="text1"/>
        </w:rPr>
        <w:t>(</w:t>
      </w:r>
      <w:proofErr w:type="spellStart"/>
      <w:r w:rsidRPr="00B35A41">
        <w:rPr>
          <w:rFonts w:cs="Arial"/>
          <w:color w:val="000000" w:themeColor="text1"/>
        </w:rPr>
        <w:t>eg.</w:t>
      </w:r>
      <w:proofErr w:type="spellEnd"/>
      <w:r w:rsidRPr="00B35A41">
        <w:rPr>
          <w:rFonts w:cs="Arial"/>
          <w:color w:val="000000" w:themeColor="text1"/>
        </w:rPr>
        <w:t xml:space="preserve"> </w:t>
      </w:r>
      <w:r>
        <w:rPr>
          <w:rFonts w:cs="Arial"/>
          <w:color w:val="auto"/>
        </w:rPr>
        <w:t xml:space="preserve">a </w:t>
      </w:r>
      <w:r w:rsidRPr="00B35A41">
        <w:rPr>
          <w:rFonts w:cs="Arial"/>
          <w:color w:val="000000" w:themeColor="text1"/>
        </w:rPr>
        <w:t xml:space="preserve">Doubly Fed Induction Generator) (and any </w:t>
      </w:r>
      <w:r w:rsidRPr="00B35A41">
        <w:rPr>
          <w:rFonts w:cs="Arial"/>
          <w:b/>
          <w:color w:val="000000" w:themeColor="text1"/>
        </w:rPr>
        <w:t xml:space="preserve">OTSDUW Plant and Apparatus </w:t>
      </w:r>
      <w:r w:rsidRPr="00B35A41">
        <w:rPr>
          <w:rFonts w:cs="Arial"/>
          <w:color w:val="000000" w:themeColor="text1"/>
        </w:rPr>
        <w:t>which provides a fault infeed),</w:t>
      </w:r>
      <w:r w:rsidRPr="00B35A41">
        <w:rPr>
          <w:rFonts w:cs="Arial"/>
          <w:b/>
          <w:color w:val="000000" w:themeColor="text1"/>
        </w:rPr>
        <w:t xml:space="preserve"> </w:t>
      </w:r>
      <w:r w:rsidRPr="00B35A41">
        <w:rPr>
          <w:rFonts w:cs="Arial"/>
          <w:color w:val="000000" w:themeColor="text1"/>
        </w:rPr>
        <w:t>including any</w:t>
      </w:r>
      <w:r w:rsidRPr="00B35A41">
        <w:rPr>
          <w:rFonts w:cs="Arial"/>
          <w:b/>
          <w:color w:val="000000" w:themeColor="text1"/>
        </w:rPr>
        <w:t xml:space="preserve"> Auxiliaries</w:t>
      </w:r>
      <w:r w:rsidRPr="00B35A41">
        <w:rPr>
          <w:rFonts w:cs="Arial"/>
          <w:color w:val="000000" w:themeColor="text1"/>
        </w:rPr>
        <w:t xml:space="preserve">, positive, negative and zero sequence root mean square current values are to be provided of the contribution to the short circuit current flowing at: </w:t>
      </w:r>
    </w:p>
    <w:p w14:paraId="5A7F0CD3"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PC.A.2.2.2 is provided, and</w:t>
      </w:r>
    </w:p>
    <w:p w14:paraId="571BEC9E" w14:textId="77777777" w:rsidR="006C25CA" w:rsidRPr="00B35A41" w:rsidRDefault="006C25CA" w:rsidP="006C25CA">
      <w:pPr>
        <w:pStyle w:val="Level2Text"/>
        <w:rPr>
          <w:rFonts w:cs="Arial"/>
          <w:b/>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(and in case of</w:t>
      </w:r>
      <w:r w:rsidRPr="00B35A41">
        <w:rPr>
          <w:rFonts w:cs="Arial"/>
          <w:b/>
          <w:color w:val="000000" w:themeColor="text1"/>
        </w:rPr>
        <w:t xml:space="preserve"> OTSUA</w:t>
      </w:r>
      <w:r w:rsidRPr="00B35A41">
        <w:rPr>
          <w:rFonts w:cs="Arial"/>
          <w:color w:val="000000" w:themeColor="text1"/>
        </w:rPr>
        <w:t xml:space="preserve">, </w:t>
      </w:r>
      <w:r w:rsidRPr="00B35A41">
        <w:rPr>
          <w:rFonts w:cs="Arial"/>
          <w:b/>
          <w:color w:val="000000" w:themeColor="text1"/>
        </w:rPr>
        <w:t>Transmission 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65514DC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the following solid faults at the </w:t>
      </w:r>
      <w:r w:rsidRPr="00B35A41">
        <w:rPr>
          <w:rFonts w:cs="Arial"/>
          <w:b/>
          <w:color w:val="000000" w:themeColor="text1"/>
        </w:rPr>
        <w:t>Grid Entry Point</w:t>
      </w:r>
      <w:r w:rsidRPr="00B35A41">
        <w:rPr>
          <w:rFonts w:cs="Arial"/>
          <w:color w:val="000000" w:themeColor="text1"/>
        </w:rPr>
        <w:t xml:space="preserve"> (and in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w:t>
      </w:r>
    </w:p>
    <w:p w14:paraId="7B229A98"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a symmetrical three phase short circuit</w:t>
      </w:r>
    </w:p>
    <w:p w14:paraId="7991B359"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a single phase to earth short circuit </w:t>
      </w:r>
    </w:p>
    <w:p w14:paraId="659A6088" w14:textId="77777777" w:rsidR="006C25CA" w:rsidRPr="00B35A41" w:rsidRDefault="006C25CA" w:rsidP="006C25CA">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a </w:t>
      </w:r>
      <w:proofErr w:type="gramStart"/>
      <w:r w:rsidRPr="00B35A41">
        <w:rPr>
          <w:rFonts w:cs="Arial"/>
          <w:color w:val="000000" w:themeColor="text1"/>
        </w:rPr>
        <w:t>phase to phase</w:t>
      </w:r>
      <w:proofErr w:type="gramEnd"/>
      <w:r w:rsidRPr="00B35A41">
        <w:rPr>
          <w:rFonts w:cs="Arial"/>
          <w:color w:val="000000" w:themeColor="text1"/>
        </w:rPr>
        <w:t xml:space="preserve"> short circuit</w:t>
      </w:r>
    </w:p>
    <w:p w14:paraId="6E761D57" w14:textId="77777777" w:rsidR="006C25CA" w:rsidRPr="00B35A41" w:rsidRDefault="006C25CA" w:rsidP="006C25CA">
      <w:pPr>
        <w:pStyle w:val="Level2Text"/>
        <w:rPr>
          <w:rFonts w:cs="Arial"/>
          <w:color w:val="000000" w:themeColor="text1"/>
        </w:rPr>
      </w:pPr>
      <w:r w:rsidRPr="00B35A41">
        <w:rPr>
          <w:rFonts w:cs="Arial"/>
          <w:color w:val="000000" w:themeColor="text1"/>
        </w:rPr>
        <w:t>(iv)</w:t>
      </w:r>
      <w:r w:rsidRPr="00B35A41">
        <w:rPr>
          <w:rFonts w:cs="Arial"/>
          <w:color w:val="000000" w:themeColor="text1"/>
        </w:rPr>
        <w:tab/>
        <w:t>a two phase to earth short circuit</w:t>
      </w:r>
    </w:p>
    <w:p w14:paraId="44508DF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t xml:space="preserve">For a </w:t>
      </w:r>
      <w:r w:rsidRPr="00B35A41">
        <w:rPr>
          <w:rFonts w:cs="Arial"/>
          <w:b/>
          <w:color w:val="000000" w:themeColor="text1"/>
        </w:rPr>
        <w:t>Power Park Module</w:t>
      </w:r>
      <w:r w:rsidRPr="00B35A41">
        <w:rPr>
          <w:rFonts w:cs="Arial"/>
          <w:color w:val="000000" w:themeColor="text1"/>
        </w:rPr>
        <w:t xml:space="preserve"> (including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circuit, the data should indicate whether the protective control will act in each of the above cases and the effects of its action shall be included in the data. For any case in which the protective control will act, the data for the fault shall also be submitted for the limiting case in which the protective circuit will not act, which may involve the application of a non-solid fault, and the positive, negative and zero sequence retained voltages </w:t>
      </w:r>
      <w:proofErr w:type="gramStart"/>
      <w:r w:rsidRPr="00B35A41">
        <w:rPr>
          <w:rFonts w:cs="Arial"/>
          <w:color w:val="000000" w:themeColor="text1"/>
        </w:rPr>
        <w:t>at</w:t>
      </w:r>
      <w:r>
        <w:rPr>
          <w:rFonts w:cs="Arial"/>
          <w:color w:val="auto"/>
        </w:rPr>
        <w:t>;</w:t>
      </w:r>
      <w:proofErr w:type="gramEnd"/>
      <w:r w:rsidRPr="00B35A41">
        <w:rPr>
          <w:rFonts w:cs="Arial"/>
          <w:color w:val="000000" w:themeColor="text1"/>
        </w:rPr>
        <w:t xml:space="preserve"> </w:t>
      </w:r>
    </w:p>
    <w:p w14:paraId="6162096D"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is provided and </w:t>
      </w:r>
    </w:p>
    <w:p w14:paraId="09108141"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593B483E" w14:textId="77777777" w:rsidR="006C25CA" w:rsidRPr="00B35A41" w:rsidRDefault="006C25CA" w:rsidP="006C25CA">
      <w:pPr>
        <w:pStyle w:val="Level1Text"/>
        <w:rPr>
          <w:rFonts w:cs="Arial"/>
          <w:color w:val="000000" w:themeColor="text1"/>
        </w:rPr>
      </w:pPr>
      <w:r w:rsidRPr="00B35A41">
        <w:rPr>
          <w:rFonts w:cs="Arial"/>
          <w:color w:val="000000" w:themeColor="text1"/>
        </w:rPr>
        <w:tab/>
        <w:t>in this limiting case shall be provided.</w:t>
      </w:r>
    </w:p>
    <w:p w14:paraId="524F641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fault for which data is submitted, the data items listed under the following parts of PC.A.2.5.6(a) shall be </w:t>
      </w:r>
      <w:proofErr w:type="gramStart"/>
      <w:r w:rsidRPr="00B35A41">
        <w:rPr>
          <w:rFonts w:cs="Arial"/>
          <w:color w:val="000000" w:themeColor="text1"/>
        </w:rPr>
        <w:t>provided:-</w:t>
      </w:r>
      <w:proofErr w:type="gramEnd"/>
    </w:p>
    <w:p w14:paraId="4AC09476" w14:textId="77777777" w:rsidR="006C25CA" w:rsidRPr="00B35A41" w:rsidRDefault="006C25CA" w:rsidP="006C25CA">
      <w:pPr>
        <w:pStyle w:val="Level3Text"/>
        <w:rPr>
          <w:rFonts w:cs="Arial"/>
          <w:color w:val="000000" w:themeColor="text1"/>
        </w:rPr>
      </w:pPr>
      <w:r w:rsidRPr="00B35A41">
        <w:rPr>
          <w:rFonts w:cs="Arial"/>
          <w:color w:val="000000" w:themeColor="text1"/>
        </w:rPr>
        <w:t>(iv), (vii), (viii), (ix), (x</w:t>
      </w:r>
      <w:proofErr w:type="gramStart"/>
      <w:r w:rsidRPr="00B35A41">
        <w:rPr>
          <w:rFonts w:cs="Arial"/>
          <w:color w:val="000000" w:themeColor="text1"/>
        </w:rPr>
        <w:t>);</w:t>
      </w:r>
      <w:proofErr w:type="gramEnd"/>
    </w:p>
    <w:p w14:paraId="590C4A3B" w14:textId="77777777" w:rsidR="006C25CA" w:rsidRPr="00B35A41" w:rsidRDefault="006C25CA" w:rsidP="006C25CA">
      <w:pPr>
        <w:pStyle w:val="Level2Text"/>
        <w:rPr>
          <w:rFonts w:cs="Arial"/>
          <w:color w:val="000000" w:themeColor="text1"/>
        </w:rPr>
      </w:pPr>
    </w:p>
    <w:p w14:paraId="4788B1B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if an equivalent </w:t>
      </w:r>
      <w:r w:rsidRPr="00B35A41">
        <w:rPr>
          <w:rFonts w:cs="Arial"/>
          <w:b/>
          <w:color w:val="000000" w:themeColor="text1"/>
        </w:rPr>
        <w:t>Single Line Diagram</w:t>
      </w:r>
      <w:r w:rsidRPr="00B35A41">
        <w:rPr>
          <w:rFonts w:cs="Arial"/>
          <w:color w:val="000000" w:themeColor="text1"/>
        </w:rPr>
        <w:t xml:space="preserve"> has been provided the data items listed under the following parts of PC.A.2.5.6(a) shall be </w:t>
      </w:r>
      <w:proofErr w:type="gramStart"/>
      <w:r w:rsidRPr="00B35A41">
        <w:rPr>
          <w:rFonts w:cs="Arial"/>
          <w:color w:val="000000" w:themeColor="text1"/>
        </w:rPr>
        <w:t>provided:-</w:t>
      </w:r>
      <w:proofErr w:type="gramEnd"/>
      <w:r w:rsidRPr="00B35A41">
        <w:rPr>
          <w:rFonts w:cs="Arial"/>
          <w:color w:val="000000" w:themeColor="text1"/>
        </w:rPr>
        <w:t xml:space="preserve">  </w:t>
      </w:r>
    </w:p>
    <w:p w14:paraId="6215C198" w14:textId="77777777" w:rsidR="006C25CA" w:rsidRPr="00B35A41" w:rsidRDefault="006C25CA" w:rsidP="006C25CA">
      <w:pPr>
        <w:pStyle w:val="Level3Text"/>
        <w:rPr>
          <w:rFonts w:cs="Arial"/>
          <w:color w:val="000000" w:themeColor="text1"/>
        </w:rPr>
      </w:pPr>
      <w:r w:rsidRPr="00B35A41">
        <w:rPr>
          <w:rFonts w:cs="Arial"/>
          <w:color w:val="000000" w:themeColor="text1"/>
        </w:rPr>
        <w:t>(xi), (xii), (xiii</w:t>
      </w:r>
      <w:proofErr w:type="gramStart"/>
      <w:r w:rsidRPr="00B35A41">
        <w:rPr>
          <w:rFonts w:cs="Arial"/>
          <w:color w:val="000000" w:themeColor="text1"/>
        </w:rPr>
        <w:t>);</w:t>
      </w:r>
      <w:proofErr w:type="gramEnd"/>
    </w:p>
    <w:p w14:paraId="77B0CC71" w14:textId="77777777" w:rsidR="006C25CA" w:rsidRPr="00B35A41" w:rsidRDefault="006C25CA" w:rsidP="006C25CA">
      <w:pPr>
        <w:pStyle w:val="Level1Text"/>
        <w:rPr>
          <w:rFonts w:cs="Arial"/>
          <w:color w:val="000000" w:themeColor="text1"/>
        </w:rPr>
      </w:pPr>
    </w:p>
    <w:p w14:paraId="549FFE4A"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w:t>
      </w:r>
      <w:proofErr w:type="gramStart"/>
      <w:r w:rsidRPr="00B35A41">
        <w:rPr>
          <w:rFonts w:cs="Arial"/>
          <w:color w:val="000000" w:themeColor="text1"/>
        </w:rPr>
        <w:t>circuit:-</w:t>
      </w:r>
      <w:proofErr w:type="gramEnd"/>
    </w:p>
    <w:p w14:paraId="18EB44D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shall be </w:t>
      </w:r>
      <w:proofErr w:type="gramStart"/>
      <w:r w:rsidRPr="00B35A41">
        <w:rPr>
          <w:rFonts w:cs="Arial"/>
          <w:color w:val="000000" w:themeColor="text1"/>
        </w:rPr>
        <w:t>provided:-</w:t>
      </w:r>
      <w:proofErr w:type="gramEnd"/>
    </w:p>
    <w:p w14:paraId="14BB9092" w14:textId="77777777" w:rsidR="006C25CA" w:rsidRPr="00B35A41" w:rsidRDefault="006C25CA" w:rsidP="006C25CA">
      <w:pPr>
        <w:pStyle w:val="Level3Text"/>
        <w:rPr>
          <w:rFonts w:cs="Arial"/>
          <w:color w:val="000000" w:themeColor="text1"/>
        </w:rPr>
      </w:pPr>
      <w:r w:rsidRPr="00B35A41">
        <w:rPr>
          <w:rFonts w:cs="Arial"/>
          <w:color w:val="000000" w:themeColor="text1"/>
        </w:rPr>
        <w:t>(xiv), (xv</w:t>
      </w:r>
      <w:proofErr w:type="gramStart"/>
      <w:r w:rsidRPr="00B35A41">
        <w:rPr>
          <w:rFonts w:cs="Arial"/>
          <w:color w:val="000000" w:themeColor="text1"/>
        </w:rPr>
        <w:t>);</w:t>
      </w:r>
      <w:proofErr w:type="gramEnd"/>
    </w:p>
    <w:p w14:paraId="7AA5DC92" w14:textId="77777777" w:rsidR="006C25CA" w:rsidRPr="00B35A41" w:rsidRDefault="006C25CA" w:rsidP="006C25CA">
      <w:pPr>
        <w:pStyle w:val="Level1Text"/>
        <w:rPr>
          <w:rFonts w:cs="Arial"/>
          <w:color w:val="000000" w:themeColor="text1"/>
        </w:rPr>
      </w:pPr>
      <w:r w:rsidRPr="00B35A41">
        <w:rPr>
          <w:rFonts w:cs="Arial"/>
          <w:color w:val="000000" w:themeColor="text1"/>
        </w:rPr>
        <w:tab/>
      </w:r>
      <w:proofErr w:type="gramStart"/>
      <w:r w:rsidRPr="00B35A41">
        <w:rPr>
          <w:rFonts w:cs="Arial"/>
          <w:color w:val="000000" w:themeColor="text1"/>
        </w:rPr>
        <w:t>All of</w:t>
      </w:r>
      <w:proofErr w:type="gramEnd"/>
      <w:r w:rsidRPr="00B35A41">
        <w:rPr>
          <w:rFonts w:cs="Arial"/>
          <w:color w:val="000000" w:themeColor="text1"/>
        </w:rPr>
        <w:t xml:space="preserve"> the above data items shall be provided in accordance with the detailed provisions of PC.A.2.5.6(c), (d), (f).</w:t>
      </w:r>
    </w:p>
    <w:p w14:paraId="480BBB5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Should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be unavailable at the time of the application for a </w:t>
      </w:r>
      <w:r w:rsidRPr="00B35A41">
        <w:rPr>
          <w:rFonts w:cs="Arial"/>
          <w:b/>
          <w:color w:val="000000" w:themeColor="text1"/>
        </w:rPr>
        <w:t>CUSC Contract</w:t>
      </w:r>
      <w:r w:rsidRPr="00B35A41">
        <w:rPr>
          <w:rFonts w:cs="Arial"/>
          <w:color w:val="000000" w:themeColor="text1"/>
        </w:rPr>
        <w:t xml:space="preserve"> or </w:t>
      </w:r>
      <w:r w:rsidRPr="00B35A41">
        <w:rPr>
          <w:rFonts w:cs="Arial"/>
          <w:b/>
          <w:color w:val="000000" w:themeColor="text1"/>
        </w:rPr>
        <w:t>Embedded Development Agreement</w:t>
      </w:r>
      <w:r w:rsidRPr="00B35A41">
        <w:rPr>
          <w:rFonts w:cs="Arial"/>
          <w:color w:val="000000" w:themeColor="text1"/>
        </w:rPr>
        <w:t xml:space="preserve">, a limited subset of the data, representing the maximum fault infeed that may result from </w:t>
      </w:r>
      <w:proofErr w:type="gramStart"/>
      <w:r w:rsidRPr="00B35A41">
        <w:rPr>
          <w:rFonts w:cs="Arial"/>
          <w:color w:val="000000" w:themeColor="text1"/>
        </w:rPr>
        <w:t>all of</w:t>
      </w:r>
      <w:proofErr w:type="gramEnd"/>
      <w:r w:rsidRPr="00B35A41">
        <w:rPr>
          <w:rFonts w:cs="Arial"/>
          <w:color w:val="000000" w:themeColor="text1"/>
        </w:rPr>
        <w:t xml:space="preserve"> the plant types being considered, shall be submitted. This data will, as a minimum, </w:t>
      </w:r>
      <w:del w:id="491" w:author="Antony Johnson (ESO)" w:date="2023-06-28T13:36:00Z">
        <w:r w:rsidRPr="00B35A41" w:rsidDel="00F85E7A">
          <w:rPr>
            <w:rFonts w:cs="Arial"/>
            <w:color w:val="000000" w:themeColor="text1"/>
          </w:rPr>
          <w:delText xml:space="preserve"> </w:delText>
        </w:r>
      </w:del>
      <w:r w:rsidRPr="00B35A41">
        <w:rPr>
          <w:rFonts w:cs="Arial"/>
          <w:color w:val="000000" w:themeColor="text1"/>
        </w:rPr>
        <w:t xml:space="preserve">represent the root mean square of the positive, negative and zero sequence components of the fault current for both single phase and three phase solid faults at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 xml:space="preserve">User System Entry Point </w:t>
      </w:r>
      <w:r w:rsidRPr="00B35A41">
        <w:rPr>
          <w:rFonts w:cs="Arial"/>
          <w:color w:val="000000" w:themeColor="text1"/>
        </w:rPr>
        <w:t xml:space="preserve">if </w:t>
      </w:r>
      <w:r w:rsidRPr="00B35A41">
        <w:rPr>
          <w:rFonts w:cs="Arial"/>
          <w:b/>
          <w:color w:val="000000" w:themeColor="text1"/>
        </w:rPr>
        <w:t>Embedded</w:t>
      </w:r>
      <w:r w:rsidRPr="00B35A41">
        <w:rPr>
          <w:rFonts w:cs="Arial"/>
          <w:color w:val="000000" w:themeColor="text1"/>
        </w:rPr>
        <w:t xml:space="preserve">) at the time of fault application and 50ms following fault application.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shall be submitted to </w:t>
      </w:r>
      <w:r w:rsidRPr="00B35A41">
        <w:rPr>
          <w:rFonts w:cs="Arial"/>
          <w:b/>
          <w:color w:val="000000" w:themeColor="text1"/>
        </w:rPr>
        <w:t>The Company</w:t>
      </w:r>
      <w:r w:rsidRPr="00B35A41">
        <w:rPr>
          <w:rFonts w:cs="Arial"/>
          <w:color w:val="000000" w:themeColor="text1"/>
        </w:rPr>
        <w:t xml:space="preserve"> as soon as it is available, in line with PC.A.1.2</w:t>
      </w:r>
    </w:p>
    <w:p w14:paraId="051E941C" w14:textId="77777777" w:rsidR="006C25CA" w:rsidRPr="00B35A41" w:rsidRDefault="006C25CA" w:rsidP="006C25CA">
      <w:pPr>
        <w:pStyle w:val="Level1Text"/>
        <w:rPr>
          <w:rFonts w:cs="Arial"/>
          <w:color w:val="000000" w:themeColor="text1"/>
        </w:rPr>
      </w:pPr>
      <w:r w:rsidRPr="009D047A">
        <w:rPr>
          <w:rFonts w:cs="Arial"/>
          <w:color w:val="000000" w:themeColor="text1"/>
        </w:rPr>
        <w:t>PC.A.2.5.6</w:t>
      </w:r>
      <w:r w:rsidRPr="00B35A41">
        <w:rPr>
          <w:rFonts w:cs="Arial"/>
          <w:color w:val="000000" w:themeColor="text1"/>
        </w:rPr>
        <w:tab/>
      </w:r>
      <w:r w:rsidRPr="00B35A41">
        <w:rPr>
          <w:rFonts w:cs="Arial"/>
          <w:color w:val="000000" w:themeColor="text1"/>
          <w:u w:val="single"/>
        </w:rPr>
        <w:t>Data Items</w:t>
      </w:r>
    </w:p>
    <w:p w14:paraId="01249CB0"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The following is the list of data </w:t>
      </w:r>
      <w:proofErr w:type="spellStart"/>
      <w:r w:rsidRPr="00B35A41">
        <w:rPr>
          <w:rFonts w:cs="Arial"/>
          <w:color w:val="000000" w:themeColor="text1"/>
        </w:rPr>
        <w:t>utilised</w:t>
      </w:r>
      <w:proofErr w:type="spellEnd"/>
      <w:r w:rsidRPr="00B35A41">
        <w:rPr>
          <w:rFonts w:cs="Arial"/>
          <w:color w:val="000000" w:themeColor="text1"/>
        </w:rPr>
        <w:t xml:space="preserve"> in this part of the </w:t>
      </w:r>
      <w:r w:rsidRPr="00B35A41">
        <w:rPr>
          <w:rFonts w:cs="Arial"/>
          <w:b/>
          <w:color w:val="000000" w:themeColor="text1"/>
        </w:rPr>
        <w:t>PC</w:t>
      </w:r>
      <w:r w:rsidRPr="00B35A41">
        <w:rPr>
          <w:rFonts w:cs="Arial"/>
          <w:color w:val="000000" w:themeColor="text1"/>
        </w:rPr>
        <w:t xml:space="preserve">.  It also contains rules on the data which generally </w:t>
      </w:r>
      <w:proofErr w:type="gramStart"/>
      <w:r w:rsidRPr="00B35A41">
        <w:rPr>
          <w:rFonts w:cs="Arial"/>
          <w:color w:val="000000" w:themeColor="text1"/>
        </w:rPr>
        <w:t>apply:-</w:t>
      </w:r>
      <w:proofErr w:type="gramEnd"/>
    </w:p>
    <w:p w14:paraId="749BCD59"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Root mean square of the symmetrical three-phase short circuit current infeed at the instant of fault,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1821BF21"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Root mean square of the symmetrical three-phase short circuit current after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contribution has substantially decayed,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61AE144D"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the zero sequence source resistance and reactance values of the </w:t>
      </w:r>
      <w:r w:rsidRPr="00B35A41">
        <w:rPr>
          <w:rFonts w:cs="Arial"/>
          <w:b/>
          <w:color w:val="000000" w:themeColor="text1"/>
        </w:rPr>
        <w:t>User's System</w:t>
      </w:r>
      <w:r w:rsidRPr="00B35A41">
        <w:rPr>
          <w:rFonts w:cs="Arial"/>
          <w:color w:val="000000" w:themeColor="text1"/>
        </w:rPr>
        <w:t xml:space="preserve"> as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consistent with the infeed described in PC.A.2.5.</w:t>
      </w:r>
      <w:proofErr w:type="gramStart"/>
      <w:r w:rsidRPr="00B35A41">
        <w:rPr>
          <w:rFonts w:cs="Arial"/>
          <w:color w:val="000000" w:themeColor="text1"/>
        </w:rPr>
        <w:t>1.(</w:t>
      </w:r>
      <w:proofErr w:type="gramEnd"/>
      <w:r w:rsidRPr="00B35A41">
        <w:rPr>
          <w:rFonts w:cs="Arial"/>
          <w:color w:val="000000" w:themeColor="text1"/>
        </w:rPr>
        <w:t>b);</w:t>
      </w:r>
    </w:p>
    <w:p w14:paraId="6E4DBA77"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root mean square of the pre-fault voltage at which the maximum fault currents were </w:t>
      </w:r>
      <w:proofErr w:type="gramStart"/>
      <w:r w:rsidRPr="00B35A41">
        <w:rPr>
          <w:rFonts w:cs="Arial"/>
          <w:color w:val="000000" w:themeColor="text1"/>
        </w:rPr>
        <w:t>calculated;</w:t>
      </w:r>
      <w:proofErr w:type="gramEnd"/>
    </w:p>
    <w:p w14:paraId="36F76808"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(v)</w:t>
      </w:r>
      <w:r w:rsidRPr="00B35A41">
        <w:rPr>
          <w:rFonts w:cs="Arial"/>
          <w:color w:val="000000" w:themeColor="text1"/>
        </w:rPr>
        <w:tab/>
        <w:t xml:space="preserve">the positive sequence X/R ratio at the instant of </w:t>
      </w:r>
      <w:proofErr w:type="gramStart"/>
      <w:r w:rsidRPr="00B35A41">
        <w:rPr>
          <w:rFonts w:cs="Arial"/>
          <w:color w:val="000000" w:themeColor="text1"/>
        </w:rPr>
        <w:t>fault;</w:t>
      </w:r>
      <w:proofErr w:type="gramEnd"/>
      <w:r w:rsidRPr="00B35A41">
        <w:rPr>
          <w:rFonts w:cs="Arial"/>
          <w:color w:val="000000" w:themeColor="text1"/>
        </w:rPr>
        <w:t xml:space="preserve"> </w:t>
      </w:r>
    </w:p>
    <w:p w14:paraId="4C5EDE09" w14:textId="77777777" w:rsidR="006C25CA" w:rsidRPr="00B35A41" w:rsidRDefault="006C25CA" w:rsidP="006C25CA">
      <w:pPr>
        <w:pStyle w:val="Level3Text"/>
        <w:rPr>
          <w:rFonts w:cs="Arial"/>
          <w:color w:val="000000" w:themeColor="text1"/>
        </w:rPr>
      </w:pPr>
      <w:r w:rsidRPr="00B35A41">
        <w:rPr>
          <w:rFonts w:cs="Arial"/>
          <w:color w:val="000000" w:themeColor="text1"/>
        </w:rPr>
        <w:t>(vi)</w:t>
      </w:r>
      <w:r w:rsidRPr="00B35A41">
        <w:rPr>
          <w:rFonts w:cs="Arial"/>
          <w:color w:val="000000" w:themeColor="text1"/>
        </w:rPr>
        <w:tab/>
        <w:t xml:space="preserve">the negative sequence resistance and reactance values of the </w:t>
      </w:r>
      <w:r w:rsidRPr="00B35A41">
        <w:rPr>
          <w:rFonts w:cs="Arial"/>
          <w:b/>
          <w:color w:val="000000" w:themeColor="text1"/>
        </w:rPr>
        <w:t>User's System</w:t>
      </w:r>
      <w:r w:rsidRPr="00B35A41">
        <w:rPr>
          <w:rFonts w:cs="Arial"/>
          <w:color w:val="000000" w:themeColor="text1"/>
        </w:rPr>
        <w:t xml:space="preserve">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if substantially different from the values of positive sequence resistance and reactance which would be derived from the data provided </w:t>
      </w:r>
      <w:proofErr w:type="gramStart"/>
      <w:r w:rsidRPr="00B35A41">
        <w:rPr>
          <w:rFonts w:cs="Arial"/>
          <w:color w:val="000000" w:themeColor="text1"/>
        </w:rPr>
        <w:t>above;</w:t>
      </w:r>
      <w:proofErr w:type="gramEnd"/>
      <w:r w:rsidRPr="00B35A41">
        <w:rPr>
          <w:rFonts w:cs="Arial"/>
          <w:color w:val="000000" w:themeColor="text1"/>
        </w:rPr>
        <w:t xml:space="preserve"> </w:t>
      </w:r>
    </w:p>
    <w:p w14:paraId="6E78E505" w14:textId="77777777" w:rsidR="006C25CA" w:rsidRPr="00B35A41" w:rsidRDefault="006C25CA" w:rsidP="006C25CA">
      <w:pPr>
        <w:pStyle w:val="Level3Text"/>
        <w:rPr>
          <w:rFonts w:cs="Arial"/>
          <w:color w:val="000000" w:themeColor="text1"/>
        </w:rPr>
      </w:pPr>
      <w:r w:rsidRPr="00B35A41">
        <w:rPr>
          <w:rFonts w:cs="Arial"/>
          <w:color w:val="000000" w:themeColor="text1"/>
        </w:rPr>
        <w:t>(vii)</w:t>
      </w:r>
      <w:r w:rsidRPr="00B35A41">
        <w:rPr>
          <w:rFonts w:cs="Arial"/>
          <w:color w:val="000000" w:themeColor="text1"/>
        </w:rPr>
        <w:tab/>
        <w:t xml:space="preserve">A continuous trace and a table showing the root mean square of the positive, negative and zero sequence components of the short circuit current between zero and 140ms at 10ms </w:t>
      </w:r>
      <w:proofErr w:type="gramStart"/>
      <w:r w:rsidRPr="00B35A41">
        <w:rPr>
          <w:rFonts w:cs="Arial"/>
          <w:color w:val="000000" w:themeColor="text1"/>
        </w:rPr>
        <w:t>intervals;</w:t>
      </w:r>
      <w:proofErr w:type="gramEnd"/>
    </w:p>
    <w:p w14:paraId="2EF6E448" w14:textId="77777777" w:rsidR="006C25CA" w:rsidRPr="00B35A41" w:rsidRDefault="006C25CA" w:rsidP="006C25CA">
      <w:pPr>
        <w:pStyle w:val="Level3Text"/>
        <w:rPr>
          <w:rFonts w:cs="Arial"/>
          <w:color w:val="000000" w:themeColor="text1"/>
        </w:rPr>
      </w:pPr>
      <w:r w:rsidRPr="00B35A41">
        <w:rPr>
          <w:rFonts w:cs="Arial"/>
          <w:color w:val="000000" w:themeColor="text1"/>
        </w:rPr>
        <w:t>(viii)</w:t>
      </w:r>
      <w:r w:rsidRPr="00B35A41">
        <w:rPr>
          <w:rFonts w:cs="Arial"/>
          <w:color w:val="000000" w:themeColor="text1"/>
        </w:rPr>
        <w:tab/>
        <w:t xml:space="preserve">The </w:t>
      </w:r>
      <w:r w:rsidRPr="00B35A41">
        <w:rPr>
          <w:rFonts w:cs="Arial"/>
          <w:b/>
          <w:color w:val="000000" w:themeColor="text1"/>
        </w:rPr>
        <w:t xml:space="preserve">Active Power </w:t>
      </w:r>
      <w:r w:rsidRPr="00B35A41">
        <w:rPr>
          <w:rFonts w:cs="Arial"/>
          <w:color w:val="000000" w:themeColor="text1"/>
        </w:rPr>
        <w:t xml:space="preserve">(or </w:t>
      </w:r>
      <w:r w:rsidRPr="00B35A41">
        <w:rPr>
          <w:rFonts w:cs="Arial"/>
          <w:b/>
          <w:color w:val="000000" w:themeColor="text1"/>
        </w:rPr>
        <w:t xml:space="preserve">Interface Point Capacity </w:t>
      </w:r>
      <w:r w:rsidRPr="00B35A41">
        <w:rPr>
          <w:rFonts w:cs="Arial"/>
          <w:color w:val="000000" w:themeColor="text1"/>
        </w:rPr>
        <w:t xml:space="preserve">being exported pre-fault by the </w:t>
      </w:r>
      <w:r w:rsidRPr="00B35A41">
        <w:rPr>
          <w:rFonts w:cs="Arial"/>
          <w:b/>
          <w:color w:val="000000" w:themeColor="text1"/>
        </w:rPr>
        <w:t>OTSDUW Plant and Apparatus</w:t>
      </w:r>
      <w:r w:rsidRPr="00B35A41">
        <w:rPr>
          <w:rFonts w:cs="Arial"/>
          <w:color w:val="000000" w:themeColor="text1"/>
        </w:rPr>
        <w:t xml:space="preserve">) being generated pre-fault by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by each type of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r w:rsidRPr="00B35A41">
        <w:rPr>
          <w:rFonts w:cs="Arial"/>
          <w:b/>
          <w:color w:val="000000" w:themeColor="text1"/>
        </w:rPr>
        <w:t xml:space="preserve"> </w:t>
      </w:r>
    </w:p>
    <w:p w14:paraId="50A0748C" w14:textId="77777777" w:rsidR="006C25CA" w:rsidRPr="00B35A41" w:rsidRDefault="006C25CA" w:rsidP="006C25CA">
      <w:pPr>
        <w:pStyle w:val="Level3Text"/>
        <w:rPr>
          <w:rFonts w:cs="Arial"/>
          <w:color w:val="000000" w:themeColor="text1"/>
        </w:rPr>
      </w:pPr>
      <w:r w:rsidRPr="00B35A41">
        <w:rPr>
          <w:rFonts w:cs="Arial"/>
          <w:color w:val="000000" w:themeColor="text1"/>
        </w:rPr>
        <w:t>(ix)</w:t>
      </w:r>
      <w:r w:rsidRPr="00B35A41">
        <w:rPr>
          <w:rFonts w:cs="Arial"/>
          <w:color w:val="000000" w:themeColor="text1"/>
        </w:rPr>
        <w:tab/>
        <w:t xml:space="preserve">The reactive compensation shown explicitly on the </w:t>
      </w:r>
      <w:r w:rsidRPr="00B35A41">
        <w:rPr>
          <w:rFonts w:cs="Arial"/>
          <w:b/>
          <w:color w:val="000000" w:themeColor="text1"/>
        </w:rPr>
        <w:t>Single Line Diagram</w:t>
      </w:r>
      <w:r w:rsidRPr="00B35A41">
        <w:rPr>
          <w:rFonts w:cs="Arial"/>
          <w:color w:val="000000" w:themeColor="text1"/>
        </w:rPr>
        <w:t xml:space="preserve"> that is switched </w:t>
      </w:r>
      <w:proofErr w:type="gramStart"/>
      <w:r w:rsidRPr="00B35A41">
        <w:rPr>
          <w:rFonts w:cs="Arial"/>
          <w:color w:val="000000" w:themeColor="text1"/>
        </w:rPr>
        <w:t>in;</w:t>
      </w:r>
      <w:proofErr w:type="gramEnd"/>
      <w:r w:rsidRPr="00B35A41">
        <w:rPr>
          <w:rFonts w:cs="Arial"/>
          <w:color w:val="000000" w:themeColor="text1"/>
        </w:rPr>
        <w:t xml:space="preserve"> </w:t>
      </w:r>
    </w:p>
    <w:p w14:paraId="36A40942" w14:textId="77777777" w:rsidR="006C25CA" w:rsidRPr="00B35A41" w:rsidRDefault="006C25CA" w:rsidP="006C25CA">
      <w:pPr>
        <w:pStyle w:val="Level3Text"/>
        <w:rPr>
          <w:rFonts w:cs="Arial"/>
          <w:color w:val="000000" w:themeColor="text1"/>
        </w:rPr>
      </w:pPr>
      <w:r w:rsidRPr="00B35A41">
        <w:rPr>
          <w:rFonts w:cs="Arial"/>
          <w:color w:val="000000" w:themeColor="text1"/>
        </w:rPr>
        <w:t>(x)</w:t>
      </w:r>
      <w:r w:rsidRPr="00B35A41">
        <w:rPr>
          <w:rFonts w:cs="Arial"/>
          <w:color w:val="000000" w:themeColor="text1"/>
        </w:rPr>
        <w:tab/>
        <w:t xml:space="preserve">The </w:t>
      </w:r>
      <w:r w:rsidRPr="00B35A41">
        <w:rPr>
          <w:rFonts w:cs="Arial"/>
          <w:b/>
          <w:color w:val="000000" w:themeColor="text1"/>
        </w:rPr>
        <w:t>Power Factor</w:t>
      </w:r>
      <w:r w:rsidRPr="00B35A41">
        <w:rPr>
          <w:rFonts w:cs="Arial"/>
          <w:color w:val="000000" w:themeColor="text1"/>
        </w:rPr>
        <w:t xml:space="preserve"> of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 xml:space="preserve">DC Connected Power Park </w:t>
      </w:r>
      <w:proofErr w:type="gramStart"/>
      <w:r w:rsidRPr="00B35A41">
        <w:rPr>
          <w:rFonts w:cs="Arial"/>
          <w:b/>
          <w:color w:val="000000" w:themeColor="text1"/>
        </w:rPr>
        <w:t>Modules</w:t>
      </w:r>
      <w:r w:rsidRPr="00B35A41">
        <w:rPr>
          <w:rFonts w:cs="Arial"/>
          <w:color w:val="000000" w:themeColor="text1"/>
        </w:rPr>
        <w:t>)  and</w:t>
      </w:r>
      <w:proofErr w:type="gramEnd"/>
      <w:r w:rsidRPr="00B35A41">
        <w:rPr>
          <w:rFonts w:cs="Arial"/>
          <w:color w:val="000000" w:themeColor="text1"/>
        </w:rPr>
        <w:t xml:space="preserve"> of each </w:t>
      </w:r>
      <w:r w:rsidRPr="00B35A41">
        <w:rPr>
          <w:rFonts w:cs="Arial"/>
          <w:b/>
          <w:color w:val="000000" w:themeColor="text1"/>
        </w:rPr>
        <w:t>Power Park Unit</w:t>
      </w:r>
      <w:r w:rsidRPr="00B35A41">
        <w:rPr>
          <w:rFonts w:cs="Arial"/>
          <w:color w:val="000000" w:themeColor="text1"/>
        </w:rPr>
        <w:t xml:space="preserve"> type;</w:t>
      </w:r>
    </w:p>
    <w:p w14:paraId="4E04001E" w14:textId="77777777" w:rsidR="006C25CA" w:rsidRPr="00B35A41" w:rsidRDefault="006C25CA" w:rsidP="006C25CA">
      <w:pPr>
        <w:pStyle w:val="Level3Text"/>
        <w:rPr>
          <w:rFonts w:cs="Arial"/>
          <w:color w:val="000000" w:themeColor="text1"/>
        </w:rPr>
      </w:pPr>
      <w:r w:rsidRPr="00B35A41">
        <w:rPr>
          <w:rFonts w:cs="Arial"/>
          <w:color w:val="000000" w:themeColor="text1"/>
        </w:rPr>
        <w:t>(xi)</w:t>
      </w:r>
      <w:r w:rsidRPr="00B35A41">
        <w:rPr>
          <w:rFonts w:cs="Arial"/>
          <w:color w:val="000000" w:themeColor="text1"/>
        </w:rPr>
        <w:tab/>
        <w:t xml:space="preserve">The positive sequence X/R ratio of the equivalent at the </w:t>
      </w:r>
      <w:r w:rsidRPr="00B35A41">
        <w:rPr>
          <w:rFonts w:cs="Arial"/>
          <w:b/>
          <w:color w:val="000000" w:themeColor="text1"/>
        </w:rPr>
        <w:t xml:space="preserve">Common Collection Busbar </w:t>
      </w:r>
      <w:r w:rsidRPr="00B35A41">
        <w:rPr>
          <w:rFonts w:cs="Arial"/>
          <w:color w:val="000000" w:themeColor="text1"/>
        </w:rPr>
        <w:t xml:space="preserve">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0A856242" w14:textId="77777777" w:rsidR="006C25CA" w:rsidRPr="00B35A41" w:rsidRDefault="006C25CA" w:rsidP="006C25CA">
      <w:pPr>
        <w:pStyle w:val="Level3Text"/>
        <w:rPr>
          <w:rFonts w:cs="Arial"/>
          <w:color w:val="000000" w:themeColor="text1"/>
        </w:rPr>
      </w:pPr>
      <w:r w:rsidRPr="00B35A41">
        <w:rPr>
          <w:rFonts w:cs="Arial"/>
          <w:color w:val="000000" w:themeColor="text1"/>
        </w:rPr>
        <w:t>(xii)</w:t>
      </w:r>
      <w:r w:rsidRPr="00B35A41">
        <w:rPr>
          <w:rFonts w:cs="Arial"/>
          <w:color w:val="000000" w:themeColor="text1"/>
        </w:rPr>
        <w:tab/>
        <w:t xml:space="preserve">The minimum zero sequence impedance of the equivalent seen from the </w:t>
      </w:r>
      <w:r w:rsidRPr="00B35A41">
        <w:rPr>
          <w:rFonts w:cs="Arial"/>
          <w:b/>
          <w:color w:val="000000" w:themeColor="text1"/>
        </w:rPr>
        <w:t>Common Collection Busbar</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3A172BE9" w14:textId="77777777" w:rsidR="006C25CA" w:rsidRPr="00B35A41" w:rsidRDefault="006C25CA" w:rsidP="006C25CA">
      <w:pPr>
        <w:pStyle w:val="Level3Text"/>
        <w:rPr>
          <w:rFonts w:cs="Arial"/>
          <w:color w:val="000000" w:themeColor="text1"/>
        </w:rPr>
      </w:pPr>
      <w:r w:rsidRPr="00B35A41">
        <w:rPr>
          <w:rFonts w:cs="Arial"/>
          <w:color w:val="000000" w:themeColor="text1"/>
        </w:rPr>
        <w:t>(xiii)</w:t>
      </w:r>
      <w:r w:rsidRPr="00B35A41">
        <w:rPr>
          <w:rFonts w:cs="Arial"/>
          <w:color w:val="000000" w:themeColor="text1"/>
        </w:rPr>
        <w:tab/>
        <w:t xml:space="preserve">The number of </w:t>
      </w:r>
      <w:r w:rsidRPr="00B35A41">
        <w:rPr>
          <w:rFonts w:cs="Arial"/>
          <w:b/>
          <w:color w:val="000000" w:themeColor="text1"/>
        </w:rPr>
        <w:t>Power Park Units</w:t>
      </w:r>
      <w:r w:rsidRPr="00B35A41">
        <w:rPr>
          <w:rFonts w:cs="Arial"/>
          <w:color w:val="000000" w:themeColor="text1"/>
        </w:rPr>
        <w:t xml:space="preserve"> represented in the equivalent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p>
    <w:p w14:paraId="25FC4A62" w14:textId="77777777" w:rsidR="006C25CA" w:rsidRPr="00B35A41" w:rsidRDefault="006C25CA" w:rsidP="006C25CA">
      <w:pPr>
        <w:pStyle w:val="Level3Text"/>
        <w:rPr>
          <w:rFonts w:cs="Arial"/>
          <w:color w:val="000000" w:themeColor="text1"/>
        </w:rPr>
      </w:pPr>
      <w:r w:rsidRPr="00B35A41">
        <w:rPr>
          <w:rFonts w:cs="Arial"/>
          <w:color w:val="000000" w:themeColor="text1"/>
        </w:rPr>
        <w:t>(xiv)</w:t>
      </w:r>
      <w:r w:rsidRPr="00B35A41">
        <w:rPr>
          <w:rFonts w:cs="Arial"/>
          <w:color w:val="000000" w:themeColor="text1"/>
        </w:rPr>
        <w:tab/>
        <w:t xml:space="preserve">The additional rotor resistance and reactance (if any) that is applied to the </w:t>
      </w:r>
      <w:r w:rsidRPr="00B35A41">
        <w:rPr>
          <w:rFonts w:cs="Arial"/>
          <w:b/>
          <w:color w:val="000000" w:themeColor="text1"/>
        </w:rPr>
        <w:t>Power Park Unit</w:t>
      </w:r>
      <w:r w:rsidRPr="00B35A41">
        <w:rPr>
          <w:rFonts w:cs="Arial"/>
          <w:color w:val="000000" w:themeColor="text1"/>
        </w:rPr>
        <w:t xml:space="preserve"> under a fault </w:t>
      </w:r>
      <w:proofErr w:type="gramStart"/>
      <w:r w:rsidRPr="00B35A41">
        <w:rPr>
          <w:rFonts w:cs="Arial"/>
          <w:color w:val="000000" w:themeColor="text1"/>
        </w:rPr>
        <w:t>condition;</w:t>
      </w:r>
      <w:proofErr w:type="gramEnd"/>
    </w:p>
    <w:p w14:paraId="5ABE690B" w14:textId="77777777" w:rsidR="006C25CA" w:rsidRPr="00B35A41" w:rsidRDefault="006C25CA" w:rsidP="006C25CA">
      <w:pPr>
        <w:pStyle w:val="Level3Text"/>
        <w:rPr>
          <w:rFonts w:cs="Arial"/>
          <w:color w:val="000000" w:themeColor="text1"/>
        </w:rPr>
      </w:pPr>
      <w:r w:rsidRPr="00B35A41">
        <w:rPr>
          <w:rFonts w:cs="Arial"/>
          <w:color w:val="000000" w:themeColor="text1"/>
        </w:rPr>
        <w:t>(xv)</w:t>
      </w:r>
      <w:r w:rsidRPr="00B35A41">
        <w:rPr>
          <w:rFonts w:cs="Arial"/>
          <w:color w:val="000000" w:themeColor="text1"/>
        </w:rPr>
        <w:tab/>
        <w:t xml:space="preserve">A continuous trace and a table showing the root mean square of the positive, negative and zero sequence components of the retained voltage at the fault point and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w:t>
      </w:r>
      <w:r w:rsidRPr="00722844">
        <w:t>PC.A.2.2.2</w:t>
      </w:r>
      <w:r w:rsidRPr="00B35A41">
        <w:rPr>
          <w:rFonts w:cs="Arial"/>
          <w:color w:val="000000" w:themeColor="text1"/>
        </w:rPr>
        <w:t xml:space="preserve"> is provided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representing the limiting case, which may involve the application of a non-solid fault, required to not cause operation of the protective control;</w:t>
      </w:r>
    </w:p>
    <w:p w14:paraId="55D0A3D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In considering this data, unless the </w:t>
      </w:r>
      <w:r w:rsidRPr="00B35A41">
        <w:rPr>
          <w:rFonts w:cs="Arial"/>
          <w:b/>
          <w:color w:val="000000" w:themeColor="text1"/>
        </w:rPr>
        <w:t>User</w:t>
      </w:r>
      <w:r w:rsidRPr="00B35A41">
        <w:rPr>
          <w:rFonts w:cs="Arial"/>
          <w:color w:val="000000" w:themeColor="text1"/>
        </w:rPr>
        <w:t xml:space="preserve"> notifies </w:t>
      </w:r>
      <w:r w:rsidRPr="00B35A41">
        <w:rPr>
          <w:rFonts w:cs="Arial"/>
          <w:b/>
          <w:color w:val="000000" w:themeColor="text1"/>
        </w:rPr>
        <w:t>The Company</w:t>
      </w:r>
      <w:r w:rsidRPr="00B35A41">
        <w:rPr>
          <w:rFonts w:cs="Arial"/>
          <w:color w:val="000000" w:themeColor="text1"/>
        </w:rPr>
        <w:t xml:space="preserve"> accordingly at the time of data submission, </w:t>
      </w:r>
      <w:r w:rsidRPr="00B35A41">
        <w:rPr>
          <w:rFonts w:cs="Arial"/>
          <w:b/>
          <w:color w:val="000000" w:themeColor="text1"/>
        </w:rPr>
        <w:t>The Company</w:t>
      </w:r>
      <w:r w:rsidRPr="00B35A41">
        <w:rPr>
          <w:rFonts w:cs="Arial"/>
          <w:color w:val="000000" w:themeColor="text1"/>
        </w:rPr>
        <w:t xml:space="preserve"> will assume that the time constant of decay of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corresponding to the change from I</w:t>
      </w:r>
      <w:r w:rsidRPr="00B35A41">
        <w:rPr>
          <w:rFonts w:cs="Arial"/>
          <w:color w:val="000000" w:themeColor="text1"/>
          <w:vertAlign w:val="subscript"/>
        </w:rPr>
        <w:t>1</w:t>
      </w:r>
      <w:r w:rsidRPr="00B35A41">
        <w:rPr>
          <w:rFonts w:cs="Arial"/>
          <w:color w:val="000000" w:themeColor="text1"/>
        </w:rPr>
        <w:t>" to I</w:t>
      </w:r>
      <w:r w:rsidRPr="00B35A41">
        <w:rPr>
          <w:rFonts w:cs="Arial"/>
          <w:color w:val="000000" w:themeColor="text1"/>
          <w:vertAlign w:val="subscript"/>
        </w:rPr>
        <w:t>1</w:t>
      </w:r>
      <w:r w:rsidRPr="00B35A41">
        <w:rPr>
          <w:rFonts w:cs="Arial"/>
          <w:color w:val="000000" w:themeColor="text1"/>
        </w:rPr>
        <w:t xml:space="preserve">', (T") is not significantly different from 40ms. If that assumption is not correct in relation to an item of data, the </w:t>
      </w:r>
      <w:r w:rsidRPr="00B35A41">
        <w:rPr>
          <w:rFonts w:cs="Arial"/>
          <w:b/>
          <w:color w:val="000000" w:themeColor="text1"/>
        </w:rPr>
        <w:t>User</w:t>
      </w:r>
      <w:r w:rsidRPr="00B35A41">
        <w:rPr>
          <w:rFonts w:cs="Arial"/>
          <w:color w:val="000000" w:themeColor="text1"/>
        </w:rPr>
        <w:t xml:space="preserve"> must inform </w:t>
      </w:r>
      <w:r w:rsidRPr="00B35A41">
        <w:rPr>
          <w:rFonts w:cs="Arial"/>
          <w:b/>
          <w:color w:val="000000" w:themeColor="text1"/>
        </w:rPr>
        <w:t>The Company</w:t>
      </w:r>
      <w:r w:rsidRPr="00B35A41">
        <w:rPr>
          <w:rFonts w:cs="Arial"/>
          <w:color w:val="000000" w:themeColor="text1"/>
        </w:rPr>
        <w:t xml:space="preserve"> at the time of submission of the data.</w:t>
      </w:r>
    </w:p>
    <w:p w14:paraId="402B1918"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value for the X/R ratio must reflect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that may be present in the fault current and hence that of the sources of the initial fault current. All shunt elements and loads must therefore be deleted from any system model before the X/R ratio is calculated.</w:t>
      </w:r>
    </w:p>
    <w:p w14:paraId="506E9651"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In producing the data, the </w:t>
      </w:r>
      <w:r w:rsidRPr="00B35A41">
        <w:rPr>
          <w:rFonts w:cs="Arial"/>
          <w:b/>
          <w:color w:val="000000" w:themeColor="text1"/>
        </w:rPr>
        <w:t>User</w:t>
      </w:r>
      <w:r w:rsidRPr="00B35A41">
        <w:rPr>
          <w:rFonts w:cs="Arial"/>
          <w:color w:val="000000" w:themeColor="text1"/>
        </w:rPr>
        <w:t xml:space="preserve"> may use "time step analysis" or "fixed-point-in-time analysis" with different impedances.</w:t>
      </w:r>
    </w:p>
    <w:p w14:paraId="3D899125"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If a fixed-point-in-time analysis with different impedances method is used, then in relation to the data submitted under (a) (</w:t>
      </w:r>
      <w:proofErr w:type="spellStart"/>
      <w:r w:rsidRPr="00B35A41">
        <w:rPr>
          <w:rFonts w:cs="Arial"/>
          <w:color w:val="000000" w:themeColor="text1"/>
        </w:rPr>
        <w:t>i</w:t>
      </w:r>
      <w:proofErr w:type="spellEnd"/>
      <w:r w:rsidRPr="00B35A41">
        <w:rPr>
          <w:rFonts w:cs="Arial"/>
          <w:color w:val="000000" w:themeColor="text1"/>
        </w:rPr>
        <w:t>) above, the data will be required for "time zero" to give I</w:t>
      </w:r>
      <w:r w:rsidRPr="00B35A41">
        <w:rPr>
          <w:rFonts w:cs="Arial"/>
          <w:color w:val="000000" w:themeColor="text1"/>
          <w:vertAlign w:val="subscript"/>
        </w:rPr>
        <w:t>1</w:t>
      </w:r>
      <w:r w:rsidRPr="00B35A41">
        <w:rPr>
          <w:rFonts w:cs="Arial"/>
          <w:color w:val="000000" w:themeColor="text1"/>
        </w:rPr>
        <w:t>".  The figure of 120ms is consistent with a decay time constant T" of 40ms, and if that figure is different, then the figure of 120ms must be changed accordingly.</w:t>
      </w:r>
    </w:p>
    <w:p w14:paraId="61920B9C"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(f)</w:t>
      </w:r>
      <w:r w:rsidRPr="00B35A41">
        <w:rPr>
          <w:rFonts w:cs="Arial"/>
          <w:color w:val="000000" w:themeColor="text1"/>
        </w:rPr>
        <w:tab/>
        <w:t xml:space="preserve">Where a "time step analysis" is carried out, the X/R ratio may be calculated directly from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The X/R ratio is not that given by the phase angle of the fault current if this is based on a system calculation with shunt loads, but from the </w:t>
      </w:r>
      <w:proofErr w:type="spellStart"/>
      <w:r w:rsidRPr="00B35A41">
        <w:rPr>
          <w:rFonts w:cs="Arial"/>
          <w:color w:val="000000" w:themeColor="text1"/>
        </w:rPr>
        <w:t>Thévenin</w:t>
      </w:r>
      <w:proofErr w:type="spellEnd"/>
      <w:r w:rsidRPr="00B35A41">
        <w:rPr>
          <w:rFonts w:cs="Arial"/>
          <w:color w:val="000000" w:themeColor="text1"/>
        </w:rPr>
        <w:t xml:space="preserve"> equivalent of the system impedance at the instant of fault with all non-source shunts removed. </w:t>
      </w:r>
    </w:p>
    <w:p w14:paraId="7C3A30CD" w14:textId="77777777" w:rsidR="008D1F4C" w:rsidRPr="00B35A41" w:rsidRDefault="008D1F4C" w:rsidP="008D1F4C">
      <w:pPr>
        <w:pStyle w:val="Level1Text"/>
        <w:rPr>
          <w:rFonts w:cs="Arial"/>
          <w:color w:val="000000" w:themeColor="text1"/>
        </w:rPr>
      </w:pPr>
      <w:r w:rsidRPr="00B35A41">
        <w:rPr>
          <w:rFonts w:cs="Arial"/>
          <w:color w:val="000000" w:themeColor="text1"/>
        </w:rPr>
        <w:t>PC.A.3</w:t>
      </w:r>
      <w:r w:rsidRPr="00B35A41">
        <w:rPr>
          <w:rFonts w:cs="Arial"/>
          <w:color w:val="000000" w:themeColor="text1"/>
        </w:rPr>
        <w:tab/>
      </w:r>
      <w:r w:rsidRPr="00B35A41">
        <w:rPr>
          <w:rFonts w:cs="Arial"/>
          <w:color w:val="000000" w:themeColor="text1"/>
          <w:u w:val="single"/>
        </w:rPr>
        <w:t>POWER GENERATING MODULE,</w:t>
      </w:r>
      <w:r w:rsidRPr="00B35A41">
        <w:rPr>
          <w:rFonts w:cs="Arial"/>
          <w:color w:val="000000" w:themeColor="text1"/>
        </w:rPr>
        <w:t xml:space="preserve"> </w:t>
      </w:r>
      <w:r w:rsidRPr="00B35A41">
        <w:rPr>
          <w:rFonts w:cs="Arial"/>
          <w:color w:val="000000" w:themeColor="text1"/>
          <w:u w:val="single"/>
        </w:rPr>
        <w:t>GENERATING UNIT, HVDC SYSTEM AND DC CONVERTER DATA</w:t>
      </w:r>
      <w:r w:rsidRPr="00B35A41">
        <w:rPr>
          <w:rFonts w:cs="Arial"/>
          <w:color w:val="000000" w:themeColor="text1"/>
        </w:rPr>
        <w:fldChar w:fldCharType="begin"/>
      </w:r>
      <w:r w:rsidRPr="00B35A41">
        <w:rPr>
          <w:rFonts w:cs="Arial"/>
          <w:color w:val="000000" w:themeColor="text1"/>
        </w:rPr>
        <w:instrText xml:space="preserve"> TC "</w:instrText>
      </w:r>
      <w:bookmarkStart w:id="492" w:name="_Toc211581640"/>
      <w:bookmarkStart w:id="493" w:name="_Toc503430255"/>
      <w:bookmarkStart w:id="494" w:name="_Toc441610257"/>
      <w:bookmarkStart w:id="495" w:name="_Toc132101493"/>
      <w:r w:rsidRPr="00B35A41">
        <w:rPr>
          <w:rFonts w:cs="Arial"/>
          <w:color w:val="000000" w:themeColor="text1"/>
        </w:rPr>
        <w:instrText>PC.A.3   GENERATING UNIT AND DC CONVERTER DATA</w:instrText>
      </w:r>
      <w:bookmarkEnd w:id="492"/>
      <w:bookmarkEnd w:id="493"/>
      <w:bookmarkEnd w:id="494"/>
      <w:bookmarkEnd w:id="495"/>
      <w:r w:rsidRPr="00B35A41">
        <w:rPr>
          <w:rFonts w:cs="Arial"/>
          <w:color w:val="000000" w:themeColor="text1"/>
        </w:rPr>
        <w:instrText xml:space="preserve">"\L 3 </w:instrText>
      </w:r>
      <w:r w:rsidRPr="00B35A41">
        <w:rPr>
          <w:rFonts w:cs="Arial"/>
          <w:color w:val="000000" w:themeColor="text1"/>
        </w:rPr>
        <w:fldChar w:fldCharType="end"/>
      </w:r>
    </w:p>
    <w:p w14:paraId="5F6F1B56" w14:textId="77777777" w:rsidR="008D1F4C" w:rsidRPr="00B35A41" w:rsidRDefault="008D1F4C" w:rsidP="008D1F4C">
      <w:pPr>
        <w:pStyle w:val="Level1Text"/>
        <w:rPr>
          <w:rFonts w:cs="Arial"/>
          <w:color w:val="000000" w:themeColor="text1"/>
        </w:rPr>
      </w:pPr>
      <w:r w:rsidRPr="00B35A41">
        <w:rPr>
          <w:rFonts w:cs="Arial"/>
          <w:color w:val="000000" w:themeColor="text1"/>
        </w:rPr>
        <w:t>PC.A.3.1</w:t>
      </w:r>
      <w:r w:rsidRPr="00B35A41">
        <w:rPr>
          <w:rFonts w:cs="Arial"/>
          <w:color w:val="000000" w:themeColor="text1"/>
        </w:rPr>
        <w:tab/>
      </w:r>
      <w:r w:rsidRPr="00B35A41">
        <w:rPr>
          <w:rFonts w:cs="Arial"/>
          <w:color w:val="000000" w:themeColor="text1"/>
          <w:u w:val="single"/>
        </w:rPr>
        <w:t>Introduction</w:t>
      </w:r>
    </w:p>
    <w:p w14:paraId="44789D9D"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Directly Connected</w:t>
      </w:r>
    </w:p>
    <w:p w14:paraId="62437509" w14:textId="77777777" w:rsidR="008D1F4C" w:rsidRPr="00B35A41" w:rsidRDefault="008D1F4C" w:rsidP="008D1F4C">
      <w:pPr>
        <w:pStyle w:val="Level1Text"/>
        <w:rPr>
          <w:rFonts w:cs="Arial"/>
          <w:color w:val="000000" w:themeColor="text1"/>
        </w:rPr>
      </w:pPr>
      <w:r w:rsidRPr="00B35A41">
        <w:rPr>
          <w:rFonts w:cs="Arial"/>
          <w:color w:val="000000" w:themeColor="text1"/>
        </w:rPr>
        <w:t>PC.A.3.1.1</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with an existing, or proposed,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directly connected, or to be directly connected, to the </w:t>
      </w:r>
      <w:r w:rsidRPr="00B35A41">
        <w:rPr>
          <w:rFonts w:cs="Arial"/>
          <w:b/>
          <w:color w:val="000000" w:themeColor="text1"/>
        </w:rPr>
        <w:t xml:space="preserve">National Electricity Transmission System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the </w:t>
      </w:r>
      <w:r w:rsidRPr="00B35A41">
        <w:rPr>
          <w:rFonts w:cs="Arial"/>
          <w:b/>
          <w:color w:val="000000" w:themeColor="text1"/>
        </w:rPr>
        <w:t>Interface Point</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both current and forecast, as specified in PC.A.3.2 to PC.A.3.4.</w:t>
      </w:r>
    </w:p>
    <w:p w14:paraId="50EDD4C7"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Embedded</w:t>
      </w:r>
    </w:p>
    <w:p w14:paraId="4F08AF75" w14:textId="77777777" w:rsidR="008D1F4C" w:rsidRPr="00B35A41" w:rsidRDefault="008D1F4C" w:rsidP="008D1F4C">
      <w:pPr>
        <w:pStyle w:val="Level1Text"/>
        <w:tabs>
          <w:tab w:val="left" w:pos="1843"/>
        </w:tabs>
        <w:ind w:left="1843" w:hanging="1425"/>
        <w:rPr>
          <w:rFonts w:cs="Arial"/>
          <w:color w:val="000000" w:themeColor="text1"/>
        </w:rPr>
      </w:pPr>
      <w:r w:rsidRPr="00B35A41">
        <w:rPr>
          <w:rFonts w:cs="Arial"/>
          <w:color w:val="000000" w:themeColor="text1"/>
        </w:rPr>
        <w:t>PC.A.3.1.2</w:t>
      </w:r>
      <w:r w:rsidRPr="00B35A41">
        <w:rPr>
          <w:rFonts w:cs="Arial"/>
          <w:color w:val="000000" w:themeColor="text1"/>
        </w:rPr>
        <w:tab/>
        <w:t>(a)</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 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in respect of its existing, and/or proposed, </w:t>
      </w:r>
      <w:r w:rsidRPr="00B35A41">
        <w:rPr>
          <w:rFonts w:cs="Arial"/>
          <w:b/>
          <w:color w:val="000000" w:themeColor="text1"/>
        </w:rPr>
        <w:t>Embedded Large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HVDC Systems</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and/or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its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in each case 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HVC System</w:t>
      </w:r>
      <w:r w:rsidRPr="00B35A41">
        <w:rPr>
          <w:rFonts w:cs="Arial"/>
          <w:color w:val="000000" w:themeColor="text1"/>
        </w:rPr>
        <w:t xml:space="preserve">, both current and forecast, as specified in PC.A.3.2 to PC.A.3.4. </w:t>
      </w:r>
    </w:p>
    <w:p w14:paraId="1B3FFB31"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No data need be supplied in relation to any </w:t>
      </w:r>
      <w:r w:rsidRPr="00B35A41">
        <w:rPr>
          <w:rFonts w:cs="Arial"/>
          <w:b/>
          <w:color w:val="000000" w:themeColor="text1"/>
        </w:rPr>
        <w:t>Small</w:t>
      </w:r>
      <w:r w:rsidRPr="00B35A41">
        <w:rPr>
          <w:rFonts w:cs="Arial"/>
          <w:color w:val="000000" w:themeColor="text1"/>
        </w:rPr>
        <w:t xml:space="preserve"> </w:t>
      </w:r>
      <w:r w:rsidRPr="00B35A41">
        <w:rPr>
          <w:rFonts w:cs="Arial"/>
          <w:b/>
          <w:color w:val="000000" w:themeColor="text1"/>
        </w:rPr>
        <w:t xml:space="preserve">Power Station </w:t>
      </w:r>
      <w:r w:rsidRPr="00B35A41">
        <w:rPr>
          <w:rFonts w:cs="Arial"/>
          <w:color w:val="000000" w:themeColor="text1"/>
        </w:rPr>
        <w:t>or any</w:t>
      </w:r>
      <w:r w:rsidRPr="00B35A41">
        <w:rPr>
          <w:rFonts w:cs="Arial"/>
          <w:b/>
          <w:color w:val="000000" w:themeColor="text1"/>
        </w:rPr>
        <w:t xml:space="preserve"> Medium Power Station</w:t>
      </w:r>
      <w:r w:rsidRPr="00B35A41">
        <w:rPr>
          <w:rFonts w:cs="Arial"/>
          <w:color w:val="000000" w:themeColor="text1"/>
        </w:rPr>
        <w:t xml:space="preserve"> or installations of direct current 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w:t>
      </w:r>
      <w:proofErr w:type="gramStart"/>
      <w:r w:rsidRPr="00B35A41">
        <w:rPr>
          <w:rFonts w:cs="Arial"/>
          <w:color w:val="000000" w:themeColor="text1"/>
        </w:rPr>
        <w:t>except:-</w:t>
      </w:r>
      <w:proofErr w:type="gramEnd"/>
    </w:p>
    <w:p w14:paraId="0094388F" w14:textId="77777777" w:rsidR="008D1F4C" w:rsidRPr="00B35A41" w:rsidRDefault="008D1F4C" w:rsidP="008D1F4C">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in connection with an application for, or under, a </w:t>
      </w:r>
      <w:r w:rsidRPr="00B35A41">
        <w:rPr>
          <w:rFonts w:cs="Arial"/>
          <w:b/>
          <w:color w:val="000000" w:themeColor="text1"/>
        </w:rPr>
        <w:t>CUSC Contract</w:t>
      </w:r>
      <w:r w:rsidRPr="00B35A41">
        <w:rPr>
          <w:rFonts w:cs="Arial"/>
          <w:color w:val="000000" w:themeColor="text1"/>
        </w:rPr>
        <w:t>, or</w:t>
      </w:r>
    </w:p>
    <w:p w14:paraId="514A6A70"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unless specifically requested by </w:t>
      </w:r>
      <w:r w:rsidRPr="00B35A41">
        <w:rPr>
          <w:rFonts w:cs="Arial"/>
          <w:b/>
          <w:color w:val="000000" w:themeColor="text1"/>
        </w:rPr>
        <w:t>The Company</w:t>
      </w:r>
      <w:r w:rsidRPr="00B35A41">
        <w:rPr>
          <w:rFonts w:cs="Arial"/>
          <w:color w:val="000000" w:themeColor="text1"/>
        </w:rPr>
        <w:t xml:space="preserve"> under PC.A.3.1.4.</w:t>
      </w:r>
    </w:p>
    <w:p w14:paraId="2EE23623"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PC.A.3.1.3</w:t>
      </w:r>
      <w:r w:rsidRPr="00B35A41">
        <w:rPr>
          <w:rFonts w:cs="Arial"/>
          <w:color w:val="000000" w:themeColor="text1"/>
        </w:rPr>
        <w:tab/>
        <w:t>(a)</w:t>
      </w:r>
      <w:r w:rsidRPr="00B35A41">
        <w:rPr>
          <w:rFonts w:cs="Arial"/>
          <w:color w:val="000000" w:themeColor="text1"/>
        </w:rPr>
        <w:tab/>
        <w:t>Each</w:t>
      </w:r>
      <w:r w:rsidRPr="00B35A41">
        <w:rPr>
          <w:rFonts w:cs="Arial"/>
          <w:b/>
          <w:color w:val="000000" w:themeColor="text1"/>
        </w:rPr>
        <w:t xml:space="preserve"> Network Operator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the data specified in </w:t>
      </w:r>
      <w:r>
        <w:rPr>
          <w:rFonts w:cs="Arial"/>
          <w:color w:val="auto"/>
        </w:rPr>
        <w:tab/>
      </w:r>
      <w:r w:rsidRPr="00B35A41">
        <w:rPr>
          <w:rFonts w:cs="Arial"/>
          <w:color w:val="000000" w:themeColor="text1"/>
        </w:rPr>
        <w:t>PC.A.3.2.2(c)(</w:t>
      </w:r>
      <w:proofErr w:type="spellStart"/>
      <w:r w:rsidRPr="00B35A41">
        <w:rPr>
          <w:rFonts w:cs="Arial"/>
          <w:color w:val="000000" w:themeColor="text1"/>
        </w:rPr>
        <w:t>i</w:t>
      </w:r>
      <w:proofErr w:type="spellEnd"/>
      <w:r w:rsidRPr="00B35A41">
        <w:rPr>
          <w:rFonts w:cs="Arial"/>
          <w:color w:val="000000" w:themeColor="text1"/>
        </w:rPr>
        <w:t>) and (ii) and PC.A.3.2.2(</w:t>
      </w:r>
      <w:proofErr w:type="spellStart"/>
      <w:r w:rsidRPr="00B35A41">
        <w:rPr>
          <w:rFonts w:cs="Arial"/>
          <w:color w:val="000000" w:themeColor="text1"/>
        </w:rPr>
        <w:t>i</w:t>
      </w:r>
      <w:proofErr w:type="spellEnd"/>
      <w:r w:rsidRPr="00B35A41">
        <w:rPr>
          <w:rFonts w:cs="Arial"/>
          <w:color w:val="000000" w:themeColor="text1"/>
        </w:rPr>
        <w:t xml:space="preserve">). </w:t>
      </w:r>
    </w:p>
    <w:p w14:paraId="3743ADCA"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need not submit planning data in respect of an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Small Power Station </w:t>
      </w:r>
      <w:r w:rsidRPr="00B35A41">
        <w:rPr>
          <w:rFonts w:cs="Arial"/>
          <w:color w:val="000000" w:themeColor="text1"/>
        </w:rPr>
        <w:t>unless required to do so under PC.A.1.2(b) or unless specifically requested under PC.A.3.1.4 below, in which case they will supply such data.</w:t>
      </w:r>
    </w:p>
    <w:p w14:paraId="3A6EE664"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PC.A.3.1.4</w:t>
      </w:r>
      <w:r w:rsidRPr="00B35A41">
        <w:rPr>
          <w:rFonts w:cs="Arial"/>
          <w:color w:val="000000" w:themeColor="text1"/>
        </w:rPr>
        <w:tab/>
        <w:t>(a)</w:t>
      </w:r>
      <w:r w:rsidRPr="00B35A41">
        <w:rPr>
          <w:rFonts w:cs="Arial"/>
          <w:color w:val="000000" w:themeColor="text1"/>
        </w:rPr>
        <w:tab/>
        <w:t xml:space="preserve">PC.A.4.2.4(b) and PC.A.4.3.2(a) explain that the forecast </w:t>
      </w:r>
      <w:r w:rsidRPr="00B35A41">
        <w:rPr>
          <w:rFonts w:cs="Arial"/>
          <w:b/>
          <w:color w:val="000000" w:themeColor="text1"/>
        </w:rPr>
        <w:t>Demand</w:t>
      </w:r>
      <w:r w:rsidRPr="00B35A41">
        <w:rPr>
          <w:rFonts w:cs="Arial"/>
          <w:color w:val="000000" w:themeColor="text1"/>
        </w:rPr>
        <w:t xml:space="preserve"> submitted by each </w:t>
      </w:r>
      <w:r>
        <w:rPr>
          <w:color w:val="000000" w:themeColor="text1"/>
        </w:rPr>
        <w:tab/>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 xml:space="preserve">Medium </w:t>
      </w:r>
      <w:r>
        <w:rPr>
          <w:b/>
          <w:color w:val="000000" w:themeColor="text1"/>
        </w:rPr>
        <w:tab/>
      </w:r>
      <w:r w:rsidRPr="00B35A41">
        <w:rPr>
          <w:rFonts w:cs="Arial"/>
          <w:b/>
          <w:color w:val="000000" w:themeColor="text1"/>
        </w:rPr>
        <w:t>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all installations of direct current </w:t>
      </w:r>
      <w:r>
        <w:rPr>
          <w:color w:val="000000" w:themeColor="text1"/>
        </w:rPr>
        <w:tab/>
      </w:r>
      <w:r w:rsidRPr="00B35A41">
        <w:rPr>
          <w:rFonts w:cs="Arial"/>
          <w:color w:val="000000" w:themeColor="text1"/>
        </w:rPr>
        <w:t xml:space="preserve">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 xml:space="preserve"> Embedded</w:t>
      </w:r>
      <w:r w:rsidRPr="00B35A41">
        <w:rPr>
          <w:rFonts w:cs="Arial"/>
          <w:color w:val="000000" w:themeColor="text1"/>
        </w:rPr>
        <w:t xml:space="preserve"> </w:t>
      </w:r>
      <w:r>
        <w:rPr>
          <w:rFonts w:cs="Arial"/>
          <w:color w:val="auto"/>
        </w:rPr>
        <w:tab/>
      </w:r>
      <w:r w:rsidRPr="00B35A41">
        <w:rPr>
          <w:rFonts w:cs="Arial"/>
          <w:color w:val="000000" w:themeColor="text1"/>
        </w:rPr>
        <w:t xml:space="preserve">within that </w:t>
      </w:r>
      <w:r w:rsidRPr="00B35A41">
        <w:rPr>
          <w:rFonts w:cs="Arial"/>
          <w:b/>
          <w:color w:val="000000" w:themeColor="text1"/>
        </w:rPr>
        <w:t>Network Operator’s System</w:t>
      </w:r>
      <w:r w:rsidRPr="00B35A41">
        <w:rPr>
          <w:rFonts w:cs="Arial"/>
          <w:color w:val="000000" w:themeColor="text1"/>
        </w:rPr>
        <w:t xml:space="preserve">. The </w:t>
      </w:r>
      <w:r w:rsidRPr="00B35A41">
        <w:rPr>
          <w:rFonts w:cs="Arial"/>
          <w:b/>
          <w:color w:val="000000" w:themeColor="text1"/>
        </w:rPr>
        <w:t>Network Operator</w:t>
      </w:r>
      <w:r w:rsidRPr="00B35A41">
        <w:rPr>
          <w:rFonts w:cs="Arial"/>
          <w:color w:val="000000" w:themeColor="text1"/>
        </w:rPr>
        <w:t xml:space="preserve"> must inform </w:t>
      </w:r>
      <w:r w:rsidRPr="00B35A41">
        <w:rPr>
          <w:rFonts w:cs="Arial"/>
          <w:b/>
          <w:color w:val="000000" w:themeColor="text1"/>
        </w:rPr>
        <w:t xml:space="preserve">The </w:t>
      </w:r>
      <w:r>
        <w:rPr>
          <w:rFonts w:cs="Arial"/>
          <w:b/>
          <w:color w:val="auto"/>
        </w:rPr>
        <w:tab/>
      </w:r>
      <w:r w:rsidRPr="00B35A41">
        <w:rPr>
          <w:rFonts w:cs="Arial"/>
          <w:b/>
          <w:color w:val="000000" w:themeColor="text1"/>
        </w:rPr>
        <w:t>Company</w:t>
      </w:r>
      <w:r w:rsidRPr="00B35A41">
        <w:rPr>
          <w:rFonts w:cs="Arial"/>
          <w:color w:val="000000" w:themeColor="text1"/>
        </w:rPr>
        <w:t xml:space="preserve"> of: </w:t>
      </w:r>
    </w:p>
    <w:p w14:paraId="4B895328" w14:textId="77777777" w:rsidR="008D1F4C" w:rsidRPr="00B35A41" w:rsidRDefault="008D1F4C" w:rsidP="008D1F4C">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Power Stations</w:t>
      </w:r>
      <w:r w:rsidRPr="00B35A41">
        <w:rPr>
          <w:rFonts w:cs="Arial"/>
          <w:color w:val="000000" w:themeColor="text1"/>
        </w:rPr>
        <w:t xml:space="preserve"> and such </w:t>
      </w:r>
      <w:proofErr w:type="gramStart"/>
      <w:r w:rsidRPr="00B35A41">
        <w:rPr>
          <w:rFonts w:cs="Arial"/>
          <w:b/>
          <w:color w:val="000000" w:themeColor="text1"/>
        </w:rPr>
        <w:t>Embedded</w:t>
      </w:r>
      <w:r w:rsidRPr="00B35A41">
        <w:rPr>
          <w:rFonts w:cs="Arial"/>
          <w:color w:val="000000" w:themeColor="text1"/>
        </w:rPr>
        <w:t xml:space="preserve">  installations</w:t>
      </w:r>
      <w:proofErr w:type="gramEnd"/>
      <w:r w:rsidRPr="00B35A41">
        <w:rPr>
          <w:rFonts w:cs="Arial"/>
          <w:color w:val="000000" w:themeColor="text1"/>
        </w:rPr>
        <w:t xml:space="preserve"> of direct current converters (including the number of </w:t>
      </w:r>
      <w:r w:rsidRPr="00B35A41">
        <w:rPr>
          <w:rFonts w:cs="Arial"/>
          <w:b/>
          <w:color w:val="000000" w:themeColor="text1"/>
        </w:rPr>
        <w:t>Generating Units</w:t>
      </w:r>
      <w:r w:rsidRPr="00B35A41">
        <w:rPr>
          <w:rFonts w:cs="Arial"/>
          <w:color w:val="000000" w:themeColor="text1"/>
        </w:rPr>
        <w:t xml:space="preserve"> or </w:t>
      </w:r>
      <w:r w:rsidRPr="00B35A41">
        <w:rPr>
          <w:rFonts w:cs="Arial"/>
          <w:b/>
          <w:color w:val="000000" w:themeColor="text1"/>
        </w:rPr>
        <w:t xml:space="preserve">Power Park Modules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or</w:t>
      </w:r>
      <w:r w:rsidRPr="00B35A41">
        <w:rPr>
          <w:rFonts w:cs="Arial"/>
          <w:b/>
          <w:color w:val="000000" w:themeColor="text1"/>
        </w:rPr>
        <w:t xml:space="preserve"> DC Converters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together with their summated capacity; and</w:t>
      </w:r>
    </w:p>
    <w:p w14:paraId="6E4814A6"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beginning from the 2015 Week 24 data submission, for each </w:t>
      </w:r>
      <w:r w:rsidRPr="00B35A41">
        <w:rPr>
          <w:rFonts w:cs="Arial"/>
          <w:b/>
          <w:color w:val="000000" w:themeColor="text1"/>
        </w:rPr>
        <w:t>Embedded Small Power Station</w:t>
      </w:r>
      <w:r w:rsidRPr="00B35A41">
        <w:rPr>
          <w:rFonts w:cs="Arial"/>
          <w:color w:val="000000" w:themeColor="text1"/>
        </w:rPr>
        <w:t xml:space="preserve"> of registered capacity (as defined in the </w:t>
      </w:r>
      <w:r w:rsidRPr="00B35A41">
        <w:rPr>
          <w:rFonts w:cs="Arial"/>
          <w:b/>
          <w:color w:val="000000" w:themeColor="text1"/>
        </w:rPr>
        <w:t>Distribution Code</w:t>
      </w:r>
      <w:r w:rsidRPr="00B35A41">
        <w:rPr>
          <w:rFonts w:cs="Arial"/>
          <w:color w:val="000000" w:themeColor="text1"/>
        </w:rPr>
        <w:t>) of 1MW or more:</w:t>
      </w:r>
    </w:p>
    <w:p w14:paraId="5E4D0C74" w14:textId="77777777" w:rsidR="008D1F4C" w:rsidRPr="00B35A41" w:rsidRDefault="008D1F4C" w:rsidP="008D1F4C">
      <w:pPr>
        <w:pStyle w:val="Level4"/>
        <w:rPr>
          <w:rFonts w:cs="Arial"/>
          <w:color w:val="000000" w:themeColor="text1"/>
        </w:rPr>
      </w:pPr>
      <w:r w:rsidRPr="00B35A41">
        <w:rPr>
          <w:rFonts w:cs="Arial"/>
          <w:color w:val="000000" w:themeColor="text1"/>
        </w:rPr>
        <w:lastRenderedPageBreak/>
        <w:t>1.</w:t>
      </w:r>
      <w:r w:rsidRPr="00B35A41">
        <w:rPr>
          <w:rFonts w:cs="Arial"/>
          <w:color w:val="000000" w:themeColor="text1"/>
        </w:rPr>
        <w:tab/>
        <w:t xml:space="preserve">A reference which is unique to each </w:t>
      </w:r>
      <w:r w:rsidRPr="00B35A41">
        <w:rPr>
          <w:rFonts w:cs="Arial"/>
          <w:b/>
          <w:color w:val="000000" w:themeColor="text1"/>
        </w:rPr>
        <w:t xml:space="preserve">Network </w:t>
      </w:r>
      <w:proofErr w:type="gramStart"/>
      <w:r w:rsidRPr="00B35A41">
        <w:rPr>
          <w:rFonts w:cs="Arial"/>
          <w:b/>
          <w:color w:val="000000" w:themeColor="text1"/>
        </w:rPr>
        <w:t>Operator</w:t>
      </w:r>
      <w:r w:rsidRPr="00B35A41">
        <w:rPr>
          <w:rFonts w:cs="Arial"/>
          <w:color w:val="000000" w:themeColor="text1"/>
        </w:rPr>
        <w:t>;</w:t>
      </w:r>
      <w:proofErr w:type="gramEnd"/>
    </w:p>
    <w:p w14:paraId="4CE3AA90" w14:textId="77777777" w:rsidR="008D1F4C" w:rsidRPr="00B35A41" w:rsidRDefault="008D1F4C" w:rsidP="008D1F4C">
      <w:pPr>
        <w:pStyle w:val="Level4"/>
        <w:rPr>
          <w:rFonts w:cs="Arial"/>
          <w:color w:val="000000" w:themeColor="text1"/>
        </w:rPr>
      </w:pPr>
      <w:r w:rsidRPr="00B35A41">
        <w:rPr>
          <w:rFonts w:cs="Arial"/>
          <w:color w:val="000000" w:themeColor="text1"/>
        </w:rPr>
        <w:t>2.</w:t>
      </w:r>
      <w:r w:rsidRPr="00B35A41">
        <w:rPr>
          <w:rFonts w:cs="Arial"/>
          <w:color w:val="000000" w:themeColor="text1"/>
        </w:rPr>
        <w:tab/>
        <w:t>The production type as follows:</w:t>
      </w:r>
    </w:p>
    <w:p w14:paraId="551329C8"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In the case of an </w:t>
      </w:r>
      <w:r w:rsidRPr="00B35A41">
        <w:rPr>
          <w:rFonts w:cs="Arial"/>
          <w:b/>
          <w:color w:val="000000" w:themeColor="text1"/>
        </w:rPr>
        <w:t>Embedded Small Power Station</w:t>
      </w:r>
      <w:r w:rsidRPr="00B35A41">
        <w:rPr>
          <w:rFonts w:cs="Arial"/>
          <w:color w:val="000000" w:themeColor="text1"/>
        </w:rPr>
        <w:t xml:space="preserve"> first connected on or after 1 January 2015, the production type must be selected from the list below:</w:t>
      </w:r>
    </w:p>
    <w:p w14:paraId="5B36C4D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Biomass;</w:t>
      </w:r>
      <w:proofErr w:type="gramEnd"/>
      <w:r w:rsidRPr="00B35A41">
        <w:rPr>
          <w:rFonts w:cs="Arial"/>
          <w:color w:val="000000" w:themeColor="text1"/>
        </w:rPr>
        <w:t xml:space="preserve"> </w:t>
      </w:r>
    </w:p>
    <w:p w14:paraId="5F29FDC9"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Fossil brown coal/</w:t>
      </w:r>
      <w:proofErr w:type="gramStart"/>
      <w:r w:rsidRPr="00B35A41">
        <w:rPr>
          <w:rFonts w:cs="Arial"/>
          <w:color w:val="000000" w:themeColor="text1"/>
        </w:rPr>
        <w:t>lignite;</w:t>
      </w:r>
      <w:proofErr w:type="gramEnd"/>
      <w:r w:rsidRPr="00B35A41">
        <w:rPr>
          <w:rFonts w:cs="Arial"/>
          <w:color w:val="000000" w:themeColor="text1"/>
        </w:rPr>
        <w:t xml:space="preserve"> </w:t>
      </w:r>
    </w:p>
    <w:p w14:paraId="68FA032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coal-derived </w:t>
      </w:r>
      <w:proofErr w:type="gramStart"/>
      <w:r w:rsidRPr="00B35A41">
        <w:rPr>
          <w:rFonts w:cs="Arial"/>
          <w:color w:val="000000" w:themeColor="text1"/>
        </w:rPr>
        <w:t>gas;</w:t>
      </w:r>
      <w:proofErr w:type="gramEnd"/>
      <w:r w:rsidRPr="00B35A41">
        <w:rPr>
          <w:rFonts w:cs="Arial"/>
          <w:color w:val="000000" w:themeColor="text1"/>
        </w:rPr>
        <w:t xml:space="preserve"> </w:t>
      </w:r>
    </w:p>
    <w:p w14:paraId="5A56CD2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gas;</w:t>
      </w:r>
      <w:proofErr w:type="gramEnd"/>
      <w:r w:rsidRPr="00B35A41">
        <w:rPr>
          <w:rFonts w:cs="Arial"/>
          <w:color w:val="000000" w:themeColor="text1"/>
        </w:rPr>
        <w:t xml:space="preserve"> </w:t>
      </w:r>
    </w:p>
    <w:p w14:paraId="4F09F610"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hard </w:t>
      </w:r>
      <w:proofErr w:type="gramStart"/>
      <w:r w:rsidRPr="00B35A41">
        <w:rPr>
          <w:rFonts w:cs="Arial"/>
          <w:color w:val="000000" w:themeColor="text1"/>
        </w:rPr>
        <w:t>coal;</w:t>
      </w:r>
      <w:proofErr w:type="gramEnd"/>
      <w:r w:rsidRPr="00B35A41">
        <w:rPr>
          <w:rFonts w:cs="Arial"/>
          <w:color w:val="000000" w:themeColor="text1"/>
        </w:rPr>
        <w:t xml:space="preserve"> </w:t>
      </w:r>
    </w:p>
    <w:p w14:paraId="4C319EED"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w:t>
      </w:r>
      <w:proofErr w:type="gramStart"/>
      <w:r w:rsidRPr="00B35A41">
        <w:rPr>
          <w:rFonts w:cs="Arial"/>
          <w:color w:val="000000" w:themeColor="text1"/>
        </w:rPr>
        <w:t>oil;</w:t>
      </w:r>
      <w:proofErr w:type="gramEnd"/>
      <w:r w:rsidRPr="00B35A41">
        <w:rPr>
          <w:rFonts w:cs="Arial"/>
          <w:color w:val="000000" w:themeColor="text1"/>
        </w:rPr>
        <w:t xml:space="preserve"> </w:t>
      </w:r>
    </w:p>
    <w:p w14:paraId="26AABF2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oil </w:t>
      </w:r>
      <w:proofErr w:type="gramStart"/>
      <w:r w:rsidRPr="00B35A41">
        <w:rPr>
          <w:rFonts w:cs="Arial"/>
          <w:color w:val="000000" w:themeColor="text1"/>
        </w:rPr>
        <w:t>shale;</w:t>
      </w:r>
      <w:proofErr w:type="gramEnd"/>
      <w:r w:rsidRPr="00B35A41">
        <w:rPr>
          <w:rFonts w:cs="Arial"/>
          <w:color w:val="000000" w:themeColor="text1"/>
        </w:rPr>
        <w:t xml:space="preserve"> </w:t>
      </w:r>
    </w:p>
    <w:p w14:paraId="7F73A82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peat;</w:t>
      </w:r>
      <w:proofErr w:type="gramEnd"/>
      <w:r w:rsidRPr="00B35A41">
        <w:rPr>
          <w:rFonts w:cs="Arial"/>
          <w:color w:val="000000" w:themeColor="text1"/>
        </w:rPr>
        <w:t xml:space="preserve"> </w:t>
      </w:r>
    </w:p>
    <w:p w14:paraId="13061B5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Geothermal;</w:t>
      </w:r>
      <w:proofErr w:type="gramEnd"/>
      <w:r w:rsidRPr="00B35A41">
        <w:rPr>
          <w:rFonts w:cs="Arial"/>
          <w:color w:val="000000" w:themeColor="text1"/>
        </w:rPr>
        <w:t xml:space="preserve"> </w:t>
      </w:r>
    </w:p>
    <w:p w14:paraId="6C5282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pumped </w:t>
      </w:r>
      <w:proofErr w:type="gramStart"/>
      <w:r w:rsidRPr="00B35A41">
        <w:rPr>
          <w:rFonts w:cs="Arial"/>
          <w:color w:val="000000" w:themeColor="text1"/>
        </w:rPr>
        <w:t>storage;</w:t>
      </w:r>
      <w:proofErr w:type="gramEnd"/>
      <w:r w:rsidRPr="00B35A41">
        <w:rPr>
          <w:rFonts w:cs="Arial"/>
          <w:color w:val="000000" w:themeColor="text1"/>
        </w:rPr>
        <w:t xml:space="preserve"> </w:t>
      </w:r>
    </w:p>
    <w:p w14:paraId="3460DDE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run-of-river and </w:t>
      </w:r>
      <w:proofErr w:type="gramStart"/>
      <w:r w:rsidRPr="00B35A41">
        <w:rPr>
          <w:rFonts w:cs="Arial"/>
          <w:color w:val="000000" w:themeColor="text1"/>
        </w:rPr>
        <w:t>poundage;</w:t>
      </w:r>
      <w:proofErr w:type="gramEnd"/>
    </w:p>
    <w:p w14:paraId="032D4A1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water </w:t>
      </w:r>
      <w:proofErr w:type="gramStart"/>
      <w:r w:rsidRPr="00B35A41">
        <w:rPr>
          <w:rFonts w:cs="Arial"/>
          <w:color w:val="000000" w:themeColor="text1"/>
        </w:rPr>
        <w:t>reservoir;</w:t>
      </w:r>
      <w:proofErr w:type="gramEnd"/>
      <w:r w:rsidRPr="00B35A41">
        <w:rPr>
          <w:rFonts w:cs="Arial"/>
          <w:color w:val="000000" w:themeColor="text1"/>
        </w:rPr>
        <w:t xml:space="preserve"> </w:t>
      </w:r>
    </w:p>
    <w:p w14:paraId="7B7F70FF"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Marine;</w:t>
      </w:r>
      <w:proofErr w:type="gramEnd"/>
      <w:r w:rsidRPr="00B35A41">
        <w:rPr>
          <w:rFonts w:cs="Arial"/>
          <w:color w:val="000000" w:themeColor="text1"/>
        </w:rPr>
        <w:t xml:space="preserve"> </w:t>
      </w:r>
    </w:p>
    <w:p w14:paraId="631EEC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r>
      <w:proofErr w:type="gramStart"/>
      <w:r w:rsidRPr="00B35A41">
        <w:rPr>
          <w:rFonts w:cs="Arial"/>
          <w:color w:val="000000" w:themeColor="text1"/>
        </w:rPr>
        <w:t>Nuclear;</w:t>
      </w:r>
      <w:proofErr w:type="gramEnd"/>
      <w:r w:rsidRPr="00B35A41">
        <w:rPr>
          <w:rFonts w:cs="Arial"/>
          <w:color w:val="000000" w:themeColor="text1"/>
        </w:rPr>
        <w:t xml:space="preserve"> </w:t>
      </w:r>
    </w:p>
    <w:p w14:paraId="345F653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Other </w:t>
      </w:r>
      <w:proofErr w:type="gramStart"/>
      <w:r w:rsidRPr="00B35A41">
        <w:rPr>
          <w:rFonts w:cs="Arial"/>
          <w:color w:val="000000" w:themeColor="text1"/>
        </w:rPr>
        <w:t>renewable;</w:t>
      </w:r>
      <w:proofErr w:type="gramEnd"/>
      <w:r w:rsidRPr="00B35A41">
        <w:rPr>
          <w:rFonts w:cs="Arial"/>
          <w:color w:val="000000" w:themeColor="text1"/>
        </w:rPr>
        <w:t xml:space="preserve"> </w:t>
      </w:r>
    </w:p>
    <w:p w14:paraId="4ABA9AE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Solar;</w:t>
      </w:r>
      <w:proofErr w:type="gramEnd"/>
      <w:r w:rsidRPr="00B35A41">
        <w:rPr>
          <w:rFonts w:cs="Arial"/>
          <w:color w:val="000000" w:themeColor="text1"/>
        </w:rPr>
        <w:t xml:space="preserve"> </w:t>
      </w:r>
    </w:p>
    <w:p w14:paraId="73D4E13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Waste;</w:t>
      </w:r>
      <w:proofErr w:type="gramEnd"/>
      <w:r w:rsidRPr="00B35A41">
        <w:rPr>
          <w:rFonts w:cs="Arial"/>
          <w:color w:val="000000" w:themeColor="text1"/>
        </w:rPr>
        <w:t xml:space="preserve"> </w:t>
      </w:r>
    </w:p>
    <w:p w14:paraId="48D1B4C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w:t>
      </w:r>
      <w:proofErr w:type="gramStart"/>
      <w:r w:rsidRPr="00B35A41">
        <w:rPr>
          <w:rFonts w:cs="Arial"/>
          <w:color w:val="000000" w:themeColor="text1"/>
        </w:rPr>
        <w:t>offshore;</w:t>
      </w:r>
      <w:proofErr w:type="gramEnd"/>
      <w:r w:rsidRPr="00B35A41">
        <w:rPr>
          <w:rFonts w:cs="Arial"/>
          <w:color w:val="000000" w:themeColor="text1"/>
        </w:rPr>
        <w:t xml:space="preserve"> </w:t>
      </w:r>
    </w:p>
    <w:p w14:paraId="30112B6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onshore; or </w:t>
      </w:r>
    </w:p>
    <w:p w14:paraId="1DBB0AF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Other;</w:t>
      </w:r>
      <w:proofErr w:type="gramEnd"/>
    </w:p>
    <w:p w14:paraId="2B9FE1C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together with a statement as to whether the generation forms part of a CHP </w:t>
      </w:r>
      <w:proofErr w:type="gramStart"/>
      <w:r w:rsidRPr="00B35A41">
        <w:rPr>
          <w:rFonts w:cs="Arial"/>
          <w:color w:val="000000" w:themeColor="text1"/>
        </w:rPr>
        <w:t>scheme;</w:t>
      </w:r>
      <w:proofErr w:type="gramEnd"/>
    </w:p>
    <w:p w14:paraId="2FA52613" w14:textId="77777777" w:rsidR="008D1F4C" w:rsidRPr="00B35A41" w:rsidRDefault="008D1F4C" w:rsidP="008D1F4C">
      <w:pPr>
        <w:tabs>
          <w:tab w:val="left" w:pos="3261"/>
        </w:tabs>
        <w:spacing w:after="120"/>
        <w:ind w:left="2727" w:hanging="567"/>
        <w:jc w:val="both"/>
        <w:rPr>
          <w:rFonts w:cs="Arial"/>
          <w:color w:val="000000" w:themeColor="text1"/>
        </w:rPr>
      </w:pPr>
      <w:r w:rsidRPr="00B35A41">
        <w:rPr>
          <w:rFonts w:cs="Arial"/>
          <w:color w:val="000000" w:themeColor="text1"/>
        </w:rPr>
        <w:t xml:space="preserve">(iii) </w:t>
      </w:r>
      <w:r w:rsidRPr="00B35A41">
        <w:rPr>
          <w:rFonts w:cs="Arial"/>
          <w:color w:val="000000" w:themeColor="text1"/>
        </w:rPr>
        <w:tab/>
        <w:t xml:space="preserve">beginning from the 2019 Week 24 data submission, for </w:t>
      </w:r>
      <w:r w:rsidRPr="00B35A41">
        <w:rPr>
          <w:rFonts w:cs="Arial"/>
          <w:b/>
          <w:color w:val="000000" w:themeColor="text1"/>
        </w:rPr>
        <w:t>Embedded Power Stations</w:t>
      </w:r>
      <w:r w:rsidRPr="00B35A41">
        <w:rPr>
          <w:rFonts w:cs="Arial"/>
          <w:color w:val="000000" w:themeColor="text1"/>
        </w:rPr>
        <w:t xml:space="preserve"> with </w:t>
      </w:r>
      <w:r w:rsidRPr="00B35A41">
        <w:rPr>
          <w:rFonts w:cs="Arial"/>
          <w:b/>
          <w:color w:val="000000" w:themeColor="text1"/>
        </w:rPr>
        <w:t>Registered Capacity</w:t>
      </w:r>
      <w:r w:rsidRPr="00B35A41">
        <w:rPr>
          <w:rFonts w:cs="Arial"/>
          <w:color w:val="000000" w:themeColor="text1"/>
        </w:rPr>
        <w:t xml:space="preserve"> of less than 1MW, their best estimate of the aggregated capacity of all such </w:t>
      </w:r>
      <w:r w:rsidRPr="00B35A41">
        <w:rPr>
          <w:rFonts w:cs="Arial"/>
          <w:b/>
          <w:color w:val="000000" w:themeColor="text1"/>
        </w:rPr>
        <w:t>Embedded Power Stations</w:t>
      </w:r>
      <w:r w:rsidRPr="00B35A41">
        <w:rPr>
          <w:rFonts w:cs="Arial"/>
          <w:color w:val="000000" w:themeColor="text1"/>
        </w:rPr>
        <w:t xml:space="preserve"> per production type as defined in the list in PC.A.3.1.4 (a)(ii)(2)(a).</w:t>
      </w:r>
    </w:p>
    <w:p w14:paraId="6DB262C5" w14:textId="77777777" w:rsidR="008D1F4C" w:rsidRPr="00B35A41" w:rsidRDefault="008D1F4C" w:rsidP="008D1F4C">
      <w:pPr>
        <w:spacing w:after="120"/>
        <w:ind w:left="3260"/>
        <w:rPr>
          <w:rFonts w:cs="Arial"/>
          <w:color w:val="000000" w:themeColor="text1"/>
        </w:rPr>
      </w:pPr>
    </w:p>
    <w:p w14:paraId="6F83FE6C"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b) </w:t>
      </w:r>
      <w:r w:rsidRPr="00B35A41">
        <w:rPr>
          <w:rFonts w:cs="Arial"/>
          <w:color w:val="000000" w:themeColor="text1"/>
        </w:rPr>
        <w:tab/>
        <w:t xml:space="preserve">In the case of an </w:t>
      </w:r>
      <w:r w:rsidRPr="00B35A41">
        <w:rPr>
          <w:rFonts w:cs="Arial"/>
          <w:b/>
          <w:color w:val="000000" w:themeColor="text1"/>
        </w:rPr>
        <w:t xml:space="preserve">Embedded Small Power Station </w:t>
      </w:r>
      <w:r w:rsidRPr="00B35A41">
        <w:rPr>
          <w:rFonts w:cs="Arial"/>
          <w:color w:val="000000" w:themeColor="text1"/>
        </w:rPr>
        <w:t xml:space="preserve">first connected to the </w:t>
      </w:r>
      <w:r w:rsidRPr="00B35A41">
        <w:rPr>
          <w:rFonts w:cs="Arial"/>
          <w:b/>
          <w:color w:val="000000" w:themeColor="text1"/>
        </w:rPr>
        <w:t>Users’ System</w:t>
      </w:r>
      <w:r w:rsidRPr="00B35A41">
        <w:rPr>
          <w:rFonts w:cs="Arial"/>
          <w:color w:val="000000" w:themeColor="text1"/>
        </w:rPr>
        <w:t xml:space="preserve"> 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w:t>
      </w:r>
      <w:proofErr w:type="gramStart"/>
      <w:r w:rsidRPr="00B35A41">
        <w:rPr>
          <w:rFonts w:cs="Arial"/>
          <w:color w:val="000000" w:themeColor="text1"/>
        </w:rPr>
        <w:t>2007;</w:t>
      </w:r>
      <w:proofErr w:type="gramEnd"/>
    </w:p>
    <w:p w14:paraId="35C473F0" w14:textId="77777777" w:rsidR="008D1F4C" w:rsidRPr="00B35A41" w:rsidRDefault="008D1F4C" w:rsidP="008D1F4C">
      <w:pPr>
        <w:widowControl/>
        <w:ind w:left="3260" w:hanging="567"/>
        <w:jc w:val="both"/>
        <w:rPr>
          <w:rFonts w:cs="Arial"/>
          <w:snapToGrid/>
          <w:color w:val="000000" w:themeColor="text1"/>
          <w:lang w:val="en-US"/>
        </w:rPr>
      </w:pPr>
      <w:r w:rsidRPr="00B35A41">
        <w:rPr>
          <w:rFonts w:cs="Arial"/>
          <w:snapToGrid/>
          <w:color w:val="000000" w:themeColor="text1"/>
          <w:lang w:val="en-US"/>
        </w:rPr>
        <w:t>c)</w:t>
      </w:r>
      <w:r w:rsidRPr="00B35A41">
        <w:rPr>
          <w:rFonts w:cs="Arial"/>
          <w:snapToGrid/>
          <w:color w:val="000000" w:themeColor="text1"/>
          <w:lang w:val="en-US"/>
        </w:rPr>
        <w:tab/>
        <w:t xml:space="preserve">In   the   case   of   an </w:t>
      </w:r>
      <w:r w:rsidRPr="00B35A41">
        <w:rPr>
          <w:rFonts w:cs="Arial"/>
          <w:b/>
          <w:snapToGrid/>
          <w:color w:val="000000" w:themeColor="text1"/>
          <w:lang w:val="en-US"/>
        </w:rPr>
        <w:t>Embedded   Small   Power   Station</w:t>
      </w:r>
      <w:r w:rsidRPr="00B35A41">
        <w:rPr>
          <w:rFonts w:cs="Arial"/>
          <w:snapToGrid/>
          <w:color w:val="000000" w:themeColor="text1"/>
          <w:lang w:val="en-US"/>
        </w:rPr>
        <w:t xml:space="preserve"> comprising </w:t>
      </w:r>
      <w:r w:rsidRPr="00B35A41">
        <w:rPr>
          <w:rFonts w:cs="Arial"/>
          <w:b/>
          <w:snapToGrid/>
          <w:color w:val="000000" w:themeColor="text1"/>
          <w:lang w:val="en-US"/>
        </w:rPr>
        <w:t>Electricity   Storage   Modules</w:t>
      </w:r>
      <w:r w:rsidRPr="00B35A41">
        <w:rPr>
          <w:rFonts w:cs="Arial"/>
          <w:snapToGrid/>
          <w:color w:val="000000" w:themeColor="text1"/>
          <w:lang w:val="en-US"/>
        </w:rPr>
        <w:t xml:space="preserve"> or </w:t>
      </w:r>
      <w:r w:rsidRPr="00B35A41">
        <w:rPr>
          <w:rFonts w:cs="Arial"/>
          <w:b/>
          <w:snapToGrid/>
          <w:color w:val="000000" w:themeColor="text1"/>
          <w:lang w:val="en-US"/>
        </w:rPr>
        <w:t>Electricity Storage Units</w:t>
      </w:r>
      <w:r w:rsidRPr="00B35A41">
        <w:rPr>
          <w:rFonts w:cs="Arial"/>
          <w:snapToGrid/>
          <w:color w:val="000000" w:themeColor="text1"/>
          <w:lang w:val="en-US"/>
        </w:rPr>
        <w:t xml:space="preserve"> first connected the </w:t>
      </w:r>
      <w:r w:rsidRPr="00B35A41">
        <w:rPr>
          <w:rFonts w:cs="Arial"/>
          <w:b/>
          <w:snapToGrid/>
          <w:color w:val="000000" w:themeColor="text1"/>
          <w:lang w:val="en-US"/>
        </w:rPr>
        <w:t>User’s System</w:t>
      </w:r>
      <w:r w:rsidRPr="00B35A41">
        <w:rPr>
          <w:rFonts w:cs="Arial"/>
          <w:snapToGrid/>
          <w:color w:val="000000" w:themeColor="text1"/>
          <w:lang w:val="en-US"/>
        </w:rPr>
        <w:t xml:space="preserve"> on or after May 20</w:t>
      </w:r>
      <w:proofErr w:type="gramStart"/>
      <w:r w:rsidRPr="00B35A41">
        <w:rPr>
          <w:rFonts w:cs="Arial"/>
          <w:snapToGrid/>
          <w:color w:val="000000" w:themeColor="text1"/>
          <w:lang w:val="en-US"/>
        </w:rPr>
        <w:t xml:space="preserve"> 2020</w:t>
      </w:r>
      <w:proofErr w:type="gramEnd"/>
      <w:r w:rsidRPr="00B35A41">
        <w:rPr>
          <w:rFonts w:cs="Arial"/>
          <w:snapToGrid/>
          <w:color w:val="000000" w:themeColor="text1"/>
          <w:lang w:val="en-US"/>
        </w:rPr>
        <w:t>, the storage type must be selected from the list below:</w:t>
      </w:r>
    </w:p>
    <w:p w14:paraId="4CA09E05"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-Chemical</w:t>
      </w:r>
    </w:p>
    <w:p w14:paraId="48DB0BDE"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Ammonia</w:t>
      </w:r>
    </w:p>
    <w:p w14:paraId="16632CA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Hydrogen</w:t>
      </w:r>
    </w:p>
    <w:p w14:paraId="75B3BBF5"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Synthetic Fuels</w:t>
      </w:r>
    </w:p>
    <w:p w14:paraId="0B3E8AF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Drop-in Fuels</w:t>
      </w:r>
    </w:p>
    <w:p w14:paraId="7964C012"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Methanol</w:t>
      </w:r>
    </w:p>
    <w:p w14:paraId="29297D2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 xml:space="preserve">Synthetic Natural Gas </w:t>
      </w:r>
    </w:p>
    <w:p w14:paraId="37B342DF"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-Electrical</w:t>
      </w:r>
    </w:p>
    <w:p w14:paraId="7319289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lastRenderedPageBreak/>
        <w:t>Supercapacitors</w:t>
      </w:r>
    </w:p>
    <w:p w14:paraId="27374947"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Superconducting Magnetic ES (SMES)</w:t>
      </w:r>
    </w:p>
    <w:p w14:paraId="0F02FE97" w14:textId="77777777" w:rsidR="008D1F4C" w:rsidRPr="00B35A41" w:rsidRDefault="008D1F4C" w:rsidP="008D1F4C">
      <w:pPr>
        <w:widowControl/>
        <w:ind w:left="2540" w:firstLine="720"/>
        <w:rPr>
          <w:rFonts w:cs="Arial"/>
          <w:snapToGrid/>
          <w:color w:val="000000" w:themeColor="text1"/>
          <w:lang w:val="en-US"/>
        </w:rPr>
      </w:pPr>
      <w:r w:rsidRPr="00B35A41">
        <w:rPr>
          <w:rFonts w:cs="Arial"/>
          <w:snapToGrid/>
          <w:color w:val="000000" w:themeColor="text1"/>
          <w:lang w:val="en-US"/>
        </w:rPr>
        <w:t>-Mechanical</w:t>
      </w:r>
    </w:p>
    <w:p w14:paraId="00ED9983" w14:textId="77777777" w:rsidR="008D1F4C" w:rsidRPr="00B35A41" w:rsidRDefault="008D1F4C" w:rsidP="008D1F4C">
      <w:pPr>
        <w:widowControl/>
        <w:ind w:left="2880" w:firstLine="720"/>
        <w:rPr>
          <w:rFonts w:ascii="Times New Roman" w:hAnsi="Times New Roman"/>
          <w:snapToGrid/>
          <w:color w:val="000000" w:themeColor="text1"/>
          <w:sz w:val="24"/>
          <w:szCs w:val="24"/>
          <w:lang w:val="en-US"/>
        </w:rPr>
      </w:pPr>
      <w:r w:rsidRPr="00B35A41">
        <w:rPr>
          <w:rFonts w:cs="Arial"/>
          <w:snapToGrid/>
          <w:color w:val="000000" w:themeColor="text1"/>
          <w:lang w:val="en-US"/>
        </w:rPr>
        <w:t>Adiabatic Compressed Air</w:t>
      </w:r>
    </w:p>
    <w:p w14:paraId="3626E1F9" w14:textId="77777777" w:rsidR="008D1F4C" w:rsidRPr="00B35A41" w:rsidRDefault="008D1F4C" w:rsidP="008D1F4C">
      <w:pPr>
        <w:widowControl/>
        <w:ind w:left="2880" w:firstLine="720"/>
        <w:rPr>
          <w:rFonts w:cs="Arial"/>
          <w:snapToGrid/>
          <w:color w:val="000000" w:themeColor="text1"/>
          <w:shd w:val="clear" w:color="auto" w:fill="FAF9F8"/>
          <w:lang w:val="en-US"/>
        </w:rPr>
      </w:pPr>
      <w:r w:rsidRPr="008C3F76">
        <w:rPr>
          <w:rFonts w:cs="Arial"/>
          <w:snapToGrid/>
          <w:color w:val="000000" w:themeColor="text1"/>
          <w:lang w:val="en-US"/>
        </w:rPr>
        <w:t>Diabatic Compressed Air</w:t>
      </w:r>
    </w:p>
    <w:p w14:paraId="0CB7EDD2" w14:textId="77777777" w:rsidR="008D1F4C" w:rsidRPr="008C3F76" w:rsidRDefault="008D1F4C" w:rsidP="008D1F4C">
      <w:pPr>
        <w:widowControl/>
        <w:ind w:left="2880" w:firstLine="720"/>
        <w:rPr>
          <w:rFonts w:cs="Arial"/>
          <w:snapToGrid/>
          <w:color w:val="000000" w:themeColor="text1"/>
          <w:lang w:val="en-US"/>
        </w:rPr>
      </w:pPr>
      <w:r w:rsidRPr="008C3F76">
        <w:rPr>
          <w:rFonts w:cs="Arial"/>
          <w:snapToGrid/>
          <w:color w:val="000000" w:themeColor="text1"/>
          <w:lang w:val="en-US"/>
        </w:rPr>
        <w:t>Liquid Air Energy Storage</w:t>
      </w:r>
    </w:p>
    <w:p w14:paraId="072B407F"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Pumped Hydro</w:t>
      </w:r>
    </w:p>
    <w:p w14:paraId="21560C4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Flywheels</w:t>
      </w:r>
    </w:p>
    <w:p w14:paraId="7D20AAFE"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-Thermal</w:t>
      </w:r>
    </w:p>
    <w:p w14:paraId="694CD7DE"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Latent Heat Storage</w:t>
      </w:r>
    </w:p>
    <w:p w14:paraId="44025AC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Thermochemical Storage</w:t>
      </w:r>
    </w:p>
    <w:p w14:paraId="296088AA"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Sensible Heat Storage</w:t>
      </w:r>
    </w:p>
    <w:p w14:paraId="7767A078"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-Electrochemical</w:t>
      </w:r>
    </w:p>
    <w:p w14:paraId="5D841D1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Classic Batteries</w:t>
      </w:r>
    </w:p>
    <w:p w14:paraId="305C109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Lead Acid</w:t>
      </w:r>
    </w:p>
    <w:p w14:paraId="56F50430"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Polymer</w:t>
      </w:r>
      <w:r>
        <w:rPr>
          <w:rFonts w:cs="Arial"/>
          <w:snapToGrid/>
          <w:color w:val="000000" w:themeColor="text1"/>
          <w:lang w:val="en-US"/>
        </w:rPr>
        <w:t xml:space="preserve"> </w:t>
      </w:r>
      <w:r w:rsidRPr="008C3F76">
        <w:rPr>
          <w:rFonts w:cs="Arial"/>
          <w:snapToGrid/>
          <w:color w:val="000000" w:themeColor="text1"/>
          <w:lang w:val="en-US"/>
        </w:rPr>
        <w:t>(Li-Polymer)</w:t>
      </w:r>
    </w:p>
    <w:p w14:paraId="10AE7A09"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Metal Air</w:t>
      </w:r>
    </w:p>
    <w:p w14:paraId="108C618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Cadmium</w:t>
      </w:r>
      <w:r>
        <w:rPr>
          <w:rFonts w:cs="Arial"/>
          <w:snapToGrid/>
          <w:color w:val="000000" w:themeColor="text1"/>
          <w:lang w:val="en-US"/>
        </w:rPr>
        <w:t xml:space="preserve"> </w:t>
      </w:r>
      <w:r w:rsidRPr="008C3F76">
        <w:rPr>
          <w:rFonts w:cs="Arial"/>
          <w:snapToGrid/>
          <w:color w:val="000000" w:themeColor="text1"/>
          <w:lang w:val="en-US"/>
        </w:rPr>
        <w:t>(Ni-Cd)</w:t>
      </w:r>
    </w:p>
    <w:p w14:paraId="7485F245"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Nickle Chloride (Na-NiCl</w:t>
      </w:r>
      <w:r w:rsidRPr="00E85650">
        <w:rPr>
          <w:rFonts w:cs="Arial"/>
          <w:snapToGrid/>
          <w:color w:val="000000" w:themeColor="text1"/>
          <w:vertAlign w:val="subscript"/>
          <w:lang w:val="nl-NL"/>
        </w:rPr>
        <w:t>2</w:t>
      </w:r>
      <w:r w:rsidRPr="00E85650">
        <w:rPr>
          <w:rFonts w:cs="Arial"/>
          <w:snapToGrid/>
          <w:color w:val="000000" w:themeColor="text1"/>
          <w:lang w:val="nl-NL"/>
        </w:rPr>
        <w:t>)</w:t>
      </w:r>
    </w:p>
    <w:p w14:paraId="51AC41C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Lithium Ion (Li–ion)</w:t>
      </w:r>
    </w:p>
    <w:p w14:paraId="5864E4F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Ion (Na–ion)</w:t>
      </w:r>
    </w:p>
    <w:p w14:paraId="31B16207"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Sulphur</w:t>
      </w:r>
      <w:r>
        <w:rPr>
          <w:rFonts w:cs="Arial"/>
          <w:snapToGrid/>
          <w:color w:val="000000" w:themeColor="text1"/>
          <w:lang w:val="en-US"/>
        </w:rPr>
        <w:t xml:space="preserve"> </w:t>
      </w:r>
      <w:r w:rsidRPr="008C3F76">
        <w:rPr>
          <w:rFonts w:cs="Arial"/>
          <w:snapToGrid/>
          <w:color w:val="000000" w:themeColor="text1"/>
          <w:lang w:val="en-US"/>
        </w:rPr>
        <w:t>(Li-S)</w:t>
      </w:r>
    </w:p>
    <w:p w14:paraId="7D0A6F2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 xml:space="preserve">Sodium </w:t>
      </w:r>
      <w:proofErr w:type="gramStart"/>
      <w:r w:rsidRPr="008C3F76">
        <w:rPr>
          <w:rFonts w:cs="Arial"/>
          <w:snapToGrid/>
          <w:color w:val="000000" w:themeColor="text1"/>
          <w:lang w:val="en-US"/>
        </w:rPr>
        <w:t>Sulphur(</w:t>
      </w:r>
      <w:proofErr w:type="gramEnd"/>
      <w:r w:rsidRPr="008C3F76">
        <w:rPr>
          <w:rFonts w:cs="Arial"/>
          <w:snapToGrid/>
          <w:color w:val="000000" w:themeColor="text1"/>
          <w:lang w:val="en-US"/>
        </w:rPr>
        <w:t>Na-S</w:t>
      </w:r>
    </w:p>
    <w:p w14:paraId="1456DF0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–Metal Hydride</w:t>
      </w:r>
      <w:r>
        <w:rPr>
          <w:rFonts w:cs="Arial"/>
          <w:snapToGrid/>
          <w:color w:val="000000" w:themeColor="text1"/>
          <w:lang w:val="en-US"/>
        </w:rPr>
        <w:t xml:space="preserve"> </w:t>
      </w:r>
      <w:r w:rsidRPr="008C3F76">
        <w:rPr>
          <w:rFonts w:cs="Arial"/>
          <w:snapToGrid/>
          <w:color w:val="000000" w:themeColor="text1"/>
          <w:lang w:val="en-US"/>
        </w:rPr>
        <w:t>(Ni-MH)</w:t>
      </w:r>
    </w:p>
    <w:p w14:paraId="63B690F7"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Flow Batteries</w:t>
      </w:r>
    </w:p>
    <w:p w14:paraId="6DE43EE0" w14:textId="77777777" w:rsidR="008D1F4C" w:rsidRPr="00C32FE8" w:rsidRDefault="008D1F4C" w:rsidP="008D1F4C">
      <w:pPr>
        <w:widowControl/>
        <w:ind w:left="2880" w:firstLine="97"/>
        <w:rPr>
          <w:rFonts w:cs="Arial"/>
          <w:snapToGrid/>
          <w:color w:val="000000" w:themeColor="text1"/>
        </w:rPr>
      </w:pPr>
      <w:r w:rsidRPr="008C3F76">
        <w:rPr>
          <w:rFonts w:cs="Arial"/>
          <w:snapToGrid/>
          <w:color w:val="000000" w:themeColor="text1"/>
          <w:lang w:val="en-US"/>
        </w:rPr>
        <w:tab/>
      </w:r>
      <w:r w:rsidRPr="00C32FE8">
        <w:rPr>
          <w:rFonts w:cs="Arial"/>
          <w:snapToGrid/>
          <w:color w:val="000000" w:themeColor="text1"/>
        </w:rPr>
        <w:t>Vanadium Red-Oxide</w:t>
      </w:r>
    </w:p>
    <w:p w14:paraId="684D0DD6" w14:textId="77777777" w:rsidR="008D1F4C" w:rsidRPr="00C32FE8" w:rsidRDefault="008D1F4C" w:rsidP="008D1F4C">
      <w:pPr>
        <w:widowControl/>
        <w:ind w:left="2880" w:firstLine="97"/>
        <w:rPr>
          <w:rFonts w:cs="Arial"/>
          <w:snapToGrid/>
          <w:color w:val="000000" w:themeColor="text1"/>
        </w:rPr>
      </w:pPr>
      <w:r w:rsidRPr="00C32FE8">
        <w:rPr>
          <w:rFonts w:cs="Arial"/>
          <w:snapToGrid/>
          <w:color w:val="000000" w:themeColor="text1"/>
        </w:rPr>
        <w:tab/>
        <w:t>Zinc – Iron (Zn –Fe)</w:t>
      </w:r>
    </w:p>
    <w:p w14:paraId="6F18AB52" w14:textId="77777777" w:rsidR="008D1F4C" w:rsidRPr="008C3F76" w:rsidRDefault="008D1F4C" w:rsidP="008D1F4C">
      <w:pPr>
        <w:widowControl/>
        <w:ind w:left="2880" w:firstLine="97"/>
        <w:rPr>
          <w:rFonts w:cs="Arial"/>
          <w:snapToGrid/>
          <w:color w:val="000000" w:themeColor="text1"/>
          <w:lang w:val="en-US"/>
        </w:rPr>
      </w:pPr>
      <w:r w:rsidRPr="00C32FE8">
        <w:rPr>
          <w:rFonts w:cs="Arial"/>
          <w:snapToGrid/>
          <w:color w:val="000000" w:themeColor="text1"/>
        </w:rPr>
        <w:tab/>
      </w:r>
      <w:r w:rsidRPr="008C3F76">
        <w:rPr>
          <w:rFonts w:cs="Arial"/>
          <w:snapToGrid/>
          <w:color w:val="000000" w:themeColor="text1"/>
          <w:lang w:val="en-US"/>
        </w:rPr>
        <w:t>Zinc –</w:t>
      </w:r>
      <w:r>
        <w:rPr>
          <w:rFonts w:cs="Arial"/>
          <w:snapToGrid/>
          <w:color w:val="000000" w:themeColor="text1"/>
          <w:lang w:val="en-US"/>
        </w:rPr>
        <w:t xml:space="preserve"> </w:t>
      </w:r>
      <w:r w:rsidRPr="008C3F76">
        <w:rPr>
          <w:rFonts w:cs="Arial"/>
          <w:snapToGrid/>
          <w:color w:val="000000" w:themeColor="text1"/>
          <w:lang w:val="en-US"/>
        </w:rPr>
        <w:t>Bromine (Zn –Br)</w:t>
      </w:r>
    </w:p>
    <w:p w14:paraId="20716E2A" w14:textId="77777777" w:rsidR="008D1F4C"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Other</w:t>
      </w:r>
    </w:p>
    <w:p w14:paraId="3A9C0106" w14:textId="77777777" w:rsidR="008D1F4C" w:rsidRDefault="008D1F4C" w:rsidP="008D1F4C">
      <w:pPr>
        <w:widowControl/>
        <w:ind w:left="2880" w:firstLine="97"/>
        <w:rPr>
          <w:rFonts w:cs="Arial"/>
          <w:snapToGrid/>
          <w:color w:val="000000" w:themeColor="text1"/>
          <w:lang w:val="en-US"/>
        </w:rPr>
      </w:pPr>
    </w:p>
    <w:p w14:paraId="0DE00CC3" w14:textId="77777777" w:rsidR="008D1F4C" w:rsidRPr="00A7095F" w:rsidRDefault="008D1F4C" w:rsidP="008D1F4C">
      <w:pPr>
        <w:tabs>
          <w:tab w:val="left" w:pos="3261"/>
        </w:tabs>
        <w:spacing w:after="120"/>
        <w:ind w:left="2693"/>
        <w:jc w:val="both"/>
        <w:rPr>
          <w:rFonts w:cs="Arial"/>
          <w:color w:val="000000" w:themeColor="text1"/>
        </w:rPr>
      </w:pPr>
      <w:r w:rsidRPr="00A7095F">
        <w:rPr>
          <w:rFonts w:cs="Arial"/>
          <w:color w:val="000000" w:themeColor="text1"/>
        </w:rPr>
        <w:t>together with a statement as to whether the</w:t>
      </w:r>
      <w:r>
        <w:rPr>
          <w:rFonts w:cs="Arial"/>
          <w:color w:val="000000" w:themeColor="text1"/>
        </w:rPr>
        <w:t xml:space="preserve"> </w:t>
      </w:r>
      <w:r w:rsidRPr="00A7095F">
        <w:rPr>
          <w:rFonts w:cs="Arial"/>
          <w:color w:val="000000" w:themeColor="text1"/>
        </w:rPr>
        <w:t>storage</w:t>
      </w:r>
      <w:r>
        <w:rPr>
          <w:rFonts w:cs="Arial"/>
          <w:color w:val="000000" w:themeColor="text1"/>
        </w:rPr>
        <w:t xml:space="preserve"> </w:t>
      </w:r>
      <w:r w:rsidRPr="00A7095F">
        <w:rPr>
          <w:rFonts w:cs="Arial"/>
          <w:color w:val="000000" w:themeColor="text1"/>
        </w:rPr>
        <w:t xml:space="preserve">forms part of a CHP scheme. Where this information is not held by the </w:t>
      </w:r>
      <w:r w:rsidRPr="00A7095F">
        <w:rPr>
          <w:rFonts w:cs="Arial"/>
          <w:b/>
          <w:color w:val="000000" w:themeColor="text1"/>
        </w:rPr>
        <w:t>Network Operator</w:t>
      </w:r>
      <w:r w:rsidRPr="00A7095F">
        <w:rPr>
          <w:rFonts w:cs="Arial"/>
          <w:color w:val="000000" w:themeColor="text1"/>
        </w:rPr>
        <w:t xml:space="preserve"> it should provide its best view of the type of storage technology</w:t>
      </w:r>
      <w:r>
        <w:rPr>
          <w:rFonts w:cs="Arial"/>
          <w:color w:val="000000" w:themeColor="text1"/>
        </w:rPr>
        <w:t>.</w:t>
      </w:r>
    </w:p>
    <w:p w14:paraId="6756568D"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3. </w:t>
      </w:r>
      <w:r w:rsidRPr="00B35A41">
        <w:rPr>
          <w:rFonts w:cs="Arial"/>
          <w:color w:val="000000" w:themeColor="text1"/>
        </w:rPr>
        <w:tab/>
        <w:t xml:space="preserve">The registered capacity (as defined in the </w:t>
      </w:r>
      <w:r w:rsidRPr="00B35A41">
        <w:rPr>
          <w:rFonts w:cs="Arial"/>
          <w:b/>
          <w:color w:val="000000" w:themeColor="text1"/>
        </w:rPr>
        <w:t>Distribution Code</w:t>
      </w:r>
      <w:r w:rsidRPr="00B35A41">
        <w:rPr>
          <w:rFonts w:cs="Arial"/>
          <w:color w:val="000000" w:themeColor="text1"/>
        </w:rPr>
        <w:t xml:space="preserve">) in </w:t>
      </w:r>
      <w:proofErr w:type="gramStart"/>
      <w:r w:rsidRPr="00B35A41">
        <w:rPr>
          <w:rFonts w:cs="Arial"/>
          <w:color w:val="000000" w:themeColor="text1"/>
        </w:rPr>
        <w:t>MW;</w:t>
      </w:r>
      <w:proofErr w:type="gramEnd"/>
    </w:p>
    <w:p w14:paraId="76434486"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4. </w:t>
      </w:r>
      <w:r w:rsidRPr="00B35A41">
        <w:rPr>
          <w:rFonts w:cs="Arial"/>
          <w:color w:val="000000" w:themeColor="text1"/>
        </w:rPr>
        <w:tab/>
        <w:t xml:space="preserve">The lowest voltage level node that is specified on the most up-to-date </w:t>
      </w:r>
      <w:r w:rsidRPr="00B35A41">
        <w:rPr>
          <w:rFonts w:cs="Arial"/>
          <w:b/>
          <w:color w:val="000000" w:themeColor="text1"/>
        </w:rPr>
        <w:t>Single Line Diagram</w:t>
      </w:r>
      <w:r w:rsidRPr="00B35A41">
        <w:rPr>
          <w:rFonts w:cs="Arial"/>
          <w:color w:val="000000" w:themeColor="text1"/>
        </w:rPr>
        <w:t xml:space="preserve"> to which it connects or where it will export most of its </w:t>
      </w:r>
      <w:proofErr w:type="gramStart"/>
      <w:r w:rsidRPr="00B35A41">
        <w:rPr>
          <w:rFonts w:cs="Arial"/>
          <w:color w:val="000000" w:themeColor="text1"/>
        </w:rPr>
        <w:t>power;</w:t>
      </w:r>
      <w:proofErr w:type="gramEnd"/>
    </w:p>
    <w:p w14:paraId="0DA8B8B3"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5. </w:t>
      </w:r>
      <w:r w:rsidRPr="00B35A41">
        <w:rPr>
          <w:rFonts w:cs="Arial"/>
          <w:color w:val="000000" w:themeColor="text1"/>
        </w:rPr>
        <w:tab/>
        <w:t xml:space="preserve">Where it generates electricity from wind or PV, the geographical location using either latitude or longitude or grid reference coordinates of the primary or higher voltage substation to which it </w:t>
      </w:r>
      <w:proofErr w:type="gramStart"/>
      <w:r w:rsidRPr="00B35A41">
        <w:rPr>
          <w:rFonts w:cs="Arial"/>
          <w:color w:val="000000" w:themeColor="text1"/>
        </w:rPr>
        <w:t>connects;</w:t>
      </w:r>
      <w:proofErr w:type="gramEnd"/>
    </w:p>
    <w:p w14:paraId="1CC273C9"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6. </w:t>
      </w:r>
      <w:r w:rsidRPr="00B35A41">
        <w:rPr>
          <w:rFonts w:cs="Arial"/>
          <w:color w:val="000000" w:themeColor="text1"/>
        </w:rPr>
        <w:tab/>
        <w:t xml:space="preserve">The reactive power and voltage control mode, including the voltage </w:t>
      </w:r>
      <w:proofErr w:type="gramStart"/>
      <w:r w:rsidRPr="00B35A41">
        <w:rPr>
          <w:rFonts w:cs="Arial"/>
          <w:color w:val="000000" w:themeColor="text1"/>
        </w:rPr>
        <w:t>set-point</w:t>
      </w:r>
      <w:proofErr w:type="gramEnd"/>
      <w:r w:rsidRPr="00B35A41">
        <w:rPr>
          <w:rFonts w:cs="Arial"/>
          <w:color w:val="000000" w:themeColor="text1"/>
        </w:rPr>
        <w:t xml:space="preserve"> and reactive range, where it operates in voltage control mode, or the target </w:t>
      </w:r>
      <w:r w:rsidRPr="00B35A41">
        <w:rPr>
          <w:rFonts w:cs="Arial"/>
          <w:b/>
          <w:color w:val="000000" w:themeColor="text1"/>
        </w:rPr>
        <w:t>Power Factor</w:t>
      </w:r>
      <w:r w:rsidRPr="00B35A41">
        <w:rPr>
          <w:rFonts w:cs="Arial"/>
          <w:color w:val="000000" w:themeColor="text1"/>
        </w:rPr>
        <w:t xml:space="preserve">, where it operates in </w:t>
      </w:r>
      <w:r w:rsidRPr="00B35A41">
        <w:rPr>
          <w:rFonts w:cs="Arial"/>
          <w:b/>
          <w:color w:val="000000" w:themeColor="text1"/>
        </w:rPr>
        <w:t>Power Factor</w:t>
      </w:r>
      <w:r w:rsidRPr="00B35A41">
        <w:rPr>
          <w:rFonts w:cs="Arial"/>
          <w:color w:val="000000" w:themeColor="text1"/>
        </w:rPr>
        <w:t xml:space="preserve"> mode; </w:t>
      </w:r>
    </w:p>
    <w:p w14:paraId="6AE0A7CE"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7. </w:t>
      </w:r>
      <w:r w:rsidRPr="00B35A41">
        <w:rPr>
          <w:rFonts w:cs="Arial"/>
          <w:color w:val="000000" w:themeColor="text1"/>
        </w:rPr>
        <w:tab/>
        <w:t xml:space="preserve">Details of the types of loss of mains </w:t>
      </w:r>
      <w:r w:rsidRPr="00B35A41">
        <w:rPr>
          <w:rFonts w:cs="Arial"/>
          <w:b/>
          <w:color w:val="000000" w:themeColor="text1"/>
        </w:rPr>
        <w:t>Protection</w:t>
      </w:r>
      <w:r w:rsidRPr="00B35A41">
        <w:rPr>
          <w:rFonts w:cs="Arial"/>
          <w:color w:val="000000" w:themeColor="text1"/>
        </w:rPr>
        <w:t xml:space="preserve"> in place and their relay settings which in the case of </w:t>
      </w:r>
      <w:r w:rsidRPr="00B35A41">
        <w:rPr>
          <w:rFonts w:cs="Arial"/>
          <w:b/>
          <w:color w:val="000000" w:themeColor="text1"/>
        </w:rPr>
        <w:t>Embedded Small Power Stations</w:t>
      </w:r>
      <w:r w:rsidRPr="00B35A41">
        <w:rPr>
          <w:rFonts w:cs="Arial"/>
          <w:color w:val="000000" w:themeColor="text1"/>
        </w:rPr>
        <w:t xml:space="preserve"> first connected to the </w:t>
      </w:r>
      <w:r w:rsidRPr="00B35A41">
        <w:rPr>
          <w:rFonts w:cs="Arial"/>
          <w:b/>
          <w:color w:val="000000" w:themeColor="text1"/>
        </w:rPr>
        <w:t>Users’ System</w:t>
      </w:r>
      <w:r w:rsidRPr="00B35A41">
        <w:rPr>
          <w:rFonts w:cs="Arial"/>
          <w:color w:val="000000" w:themeColor="text1"/>
        </w:rPr>
        <w:t xml:space="preserve"> before 1 January 2015 shall be provided on a reasonable endeavours basis. </w:t>
      </w:r>
    </w:p>
    <w:p w14:paraId="4792761B"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On receipt of this data, the </w:t>
      </w:r>
      <w:r w:rsidRPr="00B35A41">
        <w:rPr>
          <w:rFonts w:cs="Arial"/>
          <w:b/>
          <w:color w:val="000000" w:themeColor="text1"/>
        </w:rPr>
        <w:t>Network Operator</w:t>
      </w:r>
      <w:r w:rsidRPr="00B35A41">
        <w:rPr>
          <w:rFonts w:cs="Arial"/>
          <w:color w:val="000000" w:themeColor="text1"/>
        </w:rPr>
        <w:t xml:space="preserve"> or </w:t>
      </w:r>
      <w:r w:rsidRPr="00B35A41">
        <w:rPr>
          <w:rFonts w:cs="Arial"/>
          <w:b/>
          <w:color w:val="000000" w:themeColor="text1"/>
        </w:rPr>
        <w:t>Generator</w:t>
      </w:r>
      <w:r w:rsidRPr="00B35A41">
        <w:rPr>
          <w:rFonts w:cs="Arial"/>
          <w:color w:val="000000" w:themeColor="text1"/>
        </w:rPr>
        <w:t xml:space="preserve"> (if the data relates to </w:t>
      </w:r>
      <w:r w:rsidRPr="00B35A41">
        <w:rPr>
          <w:rFonts w:cs="Arial"/>
          <w:b/>
          <w:color w:val="000000" w:themeColor="text1"/>
        </w:rPr>
        <w:t>Power Stations</w:t>
      </w:r>
      <w:r w:rsidRPr="00B35A41">
        <w:rPr>
          <w:rFonts w:cs="Arial"/>
          <w:color w:val="000000" w:themeColor="text1"/>
        </w:rPr>
        <w:t xml:space="preserve"> referred to in PC.A.3.1.2) may be further required, at </w:t>
      </w:r>
      <w:r w:rsidRPr="00B35A41">
        <w:rPr>
          <w:rFonts w:cs="Arial"/>
          <w:b/>
          <w:color w:val="000000" w:themeColor="text1"/>
        </w:rPr>
        <w:t>The Company's</w:t>
      </w:r>
      <w:r w:rsidRPr="00B35A41">
        <w:rPr>
          <w:rFonts w:cs="Arial"/>
          <w:color w:val="000000" w:themeColor="text1"/>
        </w:rPr>
        <w:t xml:space="preserve"> reasonable discretion, to provide details of </w:t>
      </w:r>
      <w:r w:rsidRPr="00B35A41">
        <w:rPr>
          <w:rFonts w:cs="Arial"/>
          <w:b/>
          <w:color w:val="000000" w:themeColor="text1"/>
        </w:rPr>
        <w:t xml:space="preserve">Embedded Small Power Stations </w:t>
      </w:r>
      <w:r w:rsidRPr="00B35A41">
        <w:rPr>
          <w:rFonts w:cs="Arial"/>
          <w:color w:val="000000" w:themeColor="text1"/>
        </w:rPr>
        <w:t xml:space="preserve">and </w:t>
      </w:r>
      <w:r w:rsidRPr="00B35A41">
        <w:rPr>
          <w:rFonts w:cs="Arial"/>
          <w:b/>
          <w:color w:val="000000" w:themeColor="text1"/>
        </w:rPr>
        <w:t>Embedded Medium 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b/>
          <w:bCs/>
          <w:color w:val="000000" w:themeColor="text1"/>
        </w:rPr>
        <w:t xml:space="preserve"> </w:t>
      </w:r>
      <w:r w:rsidRPr="00B35A41">
        <w:rPr>
          <w:rFonts w:cs="Arial"/>
          <w:bCs/>
          <w:color w:val="000000" w:themeColor="text1"/>
        </w:rPr>
        <w:t>or</w:t>
      </w:r>
      <w:r w:rsidRPr="00B35A41">
        <w:rPr>
          <w:rFonts w:cs="Arial"/>
          <w:b/>
          <w:bCs/>
          <w:color w:val="000000" w:themeColor="text1"/>
        </w:rPr>
        <w:t xml:space="preserve"> HVDC System</w:t>
      </w:r>
      <w:r w:rsidRPr="00B35A41">
        <w:rPr>
          <w:rFonts w:cs="Arial"/>
          <w:color w:val="000000" w:themeColor="text1"/>
        </w:rPr>
        <w:t xml:space="preserve">, both current and forecast, as specified in PC.A.3.2 to PC.A.3.4.  Such requirement would arise where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 Power Stations</w:t>
      </w:r>
      <w:r w:rsidRPr="00B35A41">
        <w:rPr>
          <w:rFonts w:cs="Arial"/>
          <w:color w:val="000000" w:themeColor="text1"/>
        </w:rPr>
        <w:t xml:space="preserve"> and </w:t>
      </w:r>
      <w:r w:rsidRPr="00B35A41">
        <w:rPr>
          <w:rFonts w:cs="Arial"/>
          <w:b/>
          <w:color w:val="000000" w:themeColor="text1"/>
        </w:rPr>
        <w:t>Customer Generating Plants</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6265BF80" w14:textId="79628347" w:rsidR="00A03452" w:rsidRDefault="00FC42E1" w:rsidP="00070786">
      <w:pPr>
        <w:widowControl/>
        <w:rPr>
          <w:rFonts w:cs="Arial"/>
          <w:b/>
        </w:rPr>
      </w:pPr>
      <w:r>
        <w:rPr>
          <w:rFonts w:cs="Arial"/>
          <w:b/>
        </w:rPr>
        <w:t>…………………………..</w:t>
      </w:r>
    </w:p>
    <w:p w14:paraId="79428DF6" w14:textId="77777777" w:rsidR="00FC42E1" w:rsidRDefault="00FC42E1" w:rsidP="00070786">
      <w:pPr>
        <w:widowControl/>
        <w:rPr>
          <w:rFonts w:cs="Arial"/>
          <w:b/>
        </w:rPr>
      </w:pPr>
    </w:p>
    <w:p w14:paraId="18B95611" w14:textId="77777777" w:rsidR="00150E2D" w:rsidRPr="00B35A41" w:rsidRDefault="00150E2D" w:rsidP="00150E2D">
      <w:pPr>
        <w:widowControl/>
        <w:tabs>
          <w:tab w:val="center" w:pos="4594"/>
          <w:tab w:val="left" w:pos="5058"/>
        </w:tabs>
        <w:jc w:val="center"/>
        <w:rPr>
          <w:rFonts w:cs="Arial"/>
          <w:color w:val="000000" w:themeColor="text1"/>
        </w:rPr>
      </w:pPr>
      <w:r w:rsidRPr="00B35A41">
        <w:rPr>
          <w:rFonts w:cs="Arial"/>
          <w:b/>
          <w:color w:val="000000" w:themeColor="text1"/>
        </w:rPr>
        <w:lastRenderedPageBreak/>
        <w:t>PART 2 - DETAILED PLANNING DATA</w:t>
      </w:r>
      <w:r w:rsidRPr="00B35A41">
        <w:rPr>
          <w:rFonts w:cs="Arial"/>
          <w:color w:val="000000" w:themeColor="text1"/>
        </w:rPr>
        <w:fldChar w:fldCharType="begin"/>
      </w:r>
      <w:r w:rsidRPr="00B35A41">
        <w:rPr>
          <w:rFonts w:cs="Arial"/>
          <w:color w:val="000000" w:themeColor="text1"/>
        </w:rPr>
        <w:instrText xml:space="preserve"> TC "</w:instrText>
      </w:r>
      <w:bookmarkStart w:id="496" w:name="_Toc503430257"/>
      <w:bookmarkStart w:id="497" w:name="_Toc441610259"/>
      <w:bookmarkStart w:id="498" w:name="_Toc132101495"/>
      <w:r w:rsidRPr="00B35A41">
        <w:rPr>
          <w:rFonts w:cs="Arial"/>
          <w:color w:val="000000" w:themeColor="text1"/>
        </w:rPr>
        <w:instrText>PART 2 - DETAILED PLANNING DATA</w:instrText>
      </w:r>
      <w:bookmarkEnd w:id="496"/>
      <w:bookmarkEnd w:id="497"/>
      <w:bookmarkEnd w:id="498"/>
      <w:r w:rsidRPr="00B35A41">
        <w:rPr>
          <w:rFonts w:cs="Arial"/>
          <w:color w:val="000000" w:themeColor="text1"/>
        </w:rPr>
        <w:instrText xml:space="preserve">"\L 2 </w:instrText>
      </w:r>
      <w:r w:rsidRPr="00B35A41">
        <w:rPr>
          <w:rFonts w:cs="Arial"/>
          <w:color w:val="000000" w:themeColor="text1"/>
        </w:rPr>
        <w:fldChar w:fldCharType="end"/>
      </w:r>
    </w:p>
    <w:p w14:paraId="19279A6D" w14:textId="77777777" w:rsidR="00150E2D" w:rsidRPr="00B35A41" w:rsidRDefault="00150E2D" w:rsidP="00150E2D">
      <w:pPr>
        <w:rPr>
          <w:rFonts w:cs="Arial"/>
          <w:color w:val="000000" w:themeColor="text1"/>
        </w:rPr>
      </w:pPr>
    </w:p>
    <w:p w14:paraId="1F5C0FAE" w14:textId="77777777" w:rsidR="00150E2D" w:rsidRPr="00B35A41" w:rsidRDefault="00150E2D" w:rsidP="00150E2D">
      <w:pPr>
        <w:pStyle w:val="Level1Text"/>
        <w:rPr>
          <w:rFonts w:cs="Arial"/>
          <w:color w:val="000000" w:themeColor="text1"/>
        </w:rPr>
      </w:pPr>
      <w:r w:rsidRPr="00B35A41">
        <w:rPr>
          <w:rFonts w:cs="Arial"/>
          <w:color w:val="000000" w:themeColor="text1"/>
        </w:rPr>
        <w:t>PC.A.5</w:t>
      </w:r>
      <w:r w:rsidRPr="00B35A41">
        <w:rPr>
          <w:rFonts w:cs="Arial"/>
          <w:color w:val="000000" w:themeColor="text1"/>
        </w:rPr>
        <w:tab/>
      </w:r>
      <w:r w:rsidRPr="00B35A41">
        <w:rPr>
          <w:rFonts w:cs="Arial"/>
          <w:color w:val="000000" w:themeColor="text1"/>
          <w:u w:val="single"/>
        </w:rPr>
        <w:t>POWER GENERATING MODULE, GENERATING UNIT, POWER PARK MODULE (INCLUDING DC CONNECTED POWER PARK MODULES), DC CONVERTER, HVDC EQUIPMENT AND OTSDUW PLANT AND APPARATUS DATA</w:t>
      </w:r>
      <w:r w:rsidRPr="00B35A41">
        <w:rPr>
          <w:rFonts w:cs="Arial"/>
          <w:color w:val="000000" w:themeColor="text1"/>
        </w:rPr>
        <w:fldChar w:fldCharType="begin"/>
      </w:r>
      <w:r w:rsidRPr="00B35A41">
        <w:rPr>
          <w:rFonts w:cs="Arial"/>
          <w:color w:val="000000" w:themeColor="text1"/>
        </w:rPr>
        <w:instrText xml:space="preserve"> TC "</w:instrText>
      </w:r>
      <w:bookmarkStart w:id="499" w:name="_Toc211581653"/>
      <w:bookmarkStart w:id="500" w:name="_Toc503430258"/>
      <w:bookmarkStart w:id="501" w:name="_Toc441610260"/>
      <w:bookmarkStart w:id="502" w:name="_Toc132101496"/>
      <w:r w:rsidRPr="00B35A41">
        <w:rPr>
          <w:rFonts w:cs="Arial"/>
          <w:color w:val="000000" w:themeColor="text1"/>
        </w:rPr>
        <w:instrText>PC.A.5   GENERATING UNIT, POWER PARK MODULE, DC CONVERTER AND OTSDUW PLANT AND APPARATUS DATA</w:instrText>
      </w:r>
      <w:bookmarkEnd w:id="499"/>
      <w:bookmarkEnd w:id="500"/>
      <w:bookmarkEnd w:id="501"/>
      <w:bookmarkEnd w:id="502"/>
      <w:r w:rsidRPr="00B35A41">
        <w:rPr>
          <w:rFonts w:cs="Arial"/>
          <w:color w:val="000000" w:themeColor="text1"/>
        </w:rPr>
        <w:instrText xml:space="preserve">"\L 3 </w:instrText>
      </w:r>
      <w:r w:rsidRPr="00B35A41">
        <w:rPr>
          <w:rFonts w:cs="Arial"/>
          <w:color w:val="000000" w:themeColor="text1"/>
        </w:rPr>
        <w:fldChar w:fldCharType="end"/>
      </w:r>
    </w:p>
    <w:p w14:paraId="29D25603" w14:textId="77777777" w:rsidR="00150E2D" w:rsidRPr="00B35A41" w:rsidRDefault="00150E2D" w:rsidP="00150E2D">
      <w:pPr>
        <w:pStyle w:val="Level1Text"/>
        <w:rPr>
          <w:rFonts w:cs="Arial"/>
          <w:color w:val="000000" w:themeColor="text1"/>
        </w:rPr>
      </w:pPr>
      <w:r w:rsidRPr="00B35A41">
        <w:rPr>
          <w:rFonts w:cs="Arial"/>
          <w:color w:val="000000" w:themeColor="text1"/>
        </w:rPr>
        <w:t>PC.A.5.1</w:t>
      </w:r>
      <w:r w:rsidRPr="00B35A41">
        <w:rPr>
          <w:rFonts w:cs="Arial"/>
          <w:color w:val="000000" w:themeColor="text1"/>
        </w:rPr>
        <w:tab/>
      </w:r>
      <w:r w:rsidRPr="00B35A41">
        <w:rPr>
          <w:rFonts w:cs="Arial"/>
          <w:color w:val="000000" w:themeColor="text1"/>
          <w:u w:val="single"/>
        </w:rPr>
        <w:t>Introduction</w:t>
      </w:r>
    </w:p>
    <w:p w14:paraId="053A75BA"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Directly Connected</w:t>
      </w:r>
    </w:p>
    <w:p w14:paraId="2EC322BC" w14:textId="77777777" w:rsidR="00150E2D" w:rsidRPr="00B35A41" w:rsidRDefault="00150E2D" w:rsidP="00150E2D">
      <w:pPr>
        <w:pStyle w:val="Level1Text"/>
        <w:rPr>
          <w:rFonts w:cs="Arial"/>
          <w:color w:val="000000" w:themeColor="text1"/>
        </w:rPr>
      </w:pPr>
      <w:r w:rsidRPr="00B35A41">
        <w:rPr>
          <w:rFonts w:cs="Arial"/>
          <w:color w:val="000000" w:themeColor="text1"/>
        </w:rPr>
        <w:t>PC.A.5.1.1</w:t>
      </w:r>
      <w:r w:rsidRPr="00B35A41">
        <w:rPr>
          <w:rFonts w:cs="Arial"/>
          <w:color w:val="000000" w:themeColor="text1"/>
        </w:rPr>
        <w:tab/>
        <w:t xml:space="preserve">Each </w:t>
      </w:r>
      <w:r w:rsidRPr="00B35A41">
        <w:rPr>
          <w:rFonts w:cs="Arial"/>
          <w:b/>
          <w:color w:val="000000" w:themeColor="text1"/>
        </w:rPr>
        <w:t xml:space="preserve">Generator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xml:space="preserve">), with existing or proposed </w:t>
      </w:r>
      <w:r w:rsidRPr="00B35A41">
        <w:rPr>
          <w:rFonts w:cs="Arial"/>
          <w:b/>
          <w:color w:val="000000" w:themeColor="text1"/>
        </w:rPr>
        <w:t>Power Stations</w:t>
      </w:r>
      <w:r w:rsidRPr="00B35A41">
        <w:rPr>
          <w:rFonts w:cs="Arial"/>
          <w:color w:val="000000" w:themeColor="text1"/>
        </w:rPr>
        <w:t xml:space="preserve"> 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both current and forecast, as specified in PC.A.5.2, PC.A.5.3, PC.A.5.4 and PC.A.5.7 as applicable.</w:t>
      </w:r>
    </w:p>
    <w:p w14:paraId="0F1848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 xml:space="preserve">DC Converter Station </w:t>
      </w:r>
      <w:r w:rsidRPr="00B35A41">
        <w:rPr>
          <w:rFonts w:cs="Arial"/>
          <w:color w:val="000000" w:themeColor="text1"/>
        </w:rPr>
        <w:t xml:space="preserve">owner or </w:t>
      </w:r>
      <w:r w:rsidRPr="00B35A41">
        <w:rPr>
          <w:rFonts w:cs="Arial"/>
          <w:b/>
          <w:color w:val="000000" w:themeColor="text1"/>
        </w:rPr>
        <w:t>HVDC System Owner</w:t>
      </w:r>
      <w:r w:rsidRPr="00B35A41">
        <w:rPr>
          <w:rFonts w:cs="Arial"/>
          <w:color w:val="000000" w:themeColor="text1"/>
        </w:rPr>
        <w:t xml:space="preserve">, with existing or proposed </w:t>
      </w:r>
      <w:r w:rsidRPr="00B35A41">
        <w:rPr>
          <w:rFonts w:cs="Arial"/>
          <w:b/>
          <w:color w:val="000000" w:themeColor="text1"/>
        </w:rPr>
        <w:t xml:space="preserve">DC Converter Stations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xml:space="preserve"> (including </w:t>
      </w:r>
      <w:r w:rsidRPr="00B35A41">
        <w:rPr>
          <w:rFonts w:cs="Arial"/>
          <w:b/>
          <w:color w:val="000000" w:themeColor="text1"/>
        </w:rPr>
        <w:t xml:space="preserve">Generators </w:t>
      </w:r>
      <w:r w:rsidRPr="00B35A41">
        <w:rPr>
          <w:rFonts w:cs="Arial"/>
          <w:color w:val="000000" w:themeColor="text1"/>
        </w:rPr>
        <w:t xml:space="preserve">undertaking </w:t>
      </w:r>
      <w:r w:rsidRPr="00B35A41">
        <w:rPr>
          <w:rFonts w:cs="Arial"/>
          <w:b/>
          <w:color w:val="000000" w:themeColor="text1"/>
        </w:rPr>
        <w:t xml:space="preserve">OTSDUW </w:t>
      </w:r>
      <w:r w:rsidRPr="00B35A41">
        <w:rPr>
          <w:rFonts w:cs="Arial"/>
          <w:color w:val="000000" w:themeColor="text1"/>
        </w:rPr>
        <w:t xml:space="preserve">which includes an </w:t>
      </w:r>
      <w:r w:rsidRPr="00B35A41">
        <w:rPr>
          <w:rFonts w:cs="Arial"/>
          <w:b/>
          <w:color w:val="000000" w:themeColor="text1"/>
        </w:rPr>
        <w:t>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both current and forecast, as specified in PC.A.5.2 and PC.A.5.4. </w:t>
      </w:r>
    </w:p>
    <w:p w14:paraId="31A938DE"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xml:space="preserve">) as applicable.  </w:t>
      </w:r>
    </w:p>
    <w:p w14:paraId="43F76794" w14:textId="77777777" w:rsidR="00150E2D" w:rsidRPr="00B35A41" w:rsidRDefault="00150E2D" w:rsidP="00150E2D">
      <w:pPr>
        <w:pStyle w:val="Level1Text"/>
        <w:rPr>
          <w:rFonts w:cs="Arial"/>
          <w:color w:val="000000" w:themeColor="text1"/>
        </w:rPr>
      </w:pPr>
      <w:r w:rsidRPr="00B35A41">
        <w:rPr>
          <w:rFonts w:cs="Arial"/>
          <w:b/>
          <w:color w:val="000000" w:themeColor="text1"/>
        </w:rPr>
        <w:tab/>
      </w:r>
      <w:r w:rsidRPr="00B35A41">
        <w:rPr>
          <w:rFonts w:cs="Arial"/>
          <w:color w:val="000000" w:themeColor="text1"/>
        </w:rPr>
        <w:t xml:space="preserve"> </w:t>
      </w:r>
    </w:p>
    <w:p w14:paraId="054D64D2"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Embedded</w:t>
      </w:r>
    </w:p>
    <w:p w14:paraId="05218DC8" w14:textId="77777777" w:rsidR="00150E2D" w:rsidRPr="00B35A41" w:rsidRDefault="00150E2D" w:rsidP="00150E2D">
      <w:pPr>
        <w:pStyle w:val="Level1Text"/>
        <w:rPr>
          <w:rFonts w:cs="Arial"/>
          <w:color w:val="000000" w:themeColor="text1"/>
        </w:rPr>
      </w:pPr>
      <w:r w:rsidRPr="00B35A41">
        <w:rPr>
          <w:rFonts w:cs="Arial"/>
          <w:color w:val="000000" w:themeColor="text1"/>
        </w:rPr>
        <w:t>PC.A.5.1.2</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 xml:space="preserve">, in respect of its existing, or proposed, </w:t>
      </w:r>
      <w:r w:rsidRPr="00B35A41">
        <w:rPr>
          <w:rFonts w:cs="Arial"/>
          <w:b/>
          <w:color w:val="000000" w:themeColor="text1"/>
        </w:rPr>
        <w:t>Embedded Large Power Stations</w:t>
      </w:r>
      <w:r w:rsidRPr="00B35A41">
        <w:rPr>
          <w:rFonts w:cs="Arial"/>
          <w:color w:val="000000" w:themeColor="text1"/>
        </w:rPr>
        <w:t xml:space="preserve"> and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Large Power Stations</w:t>
      </w:r>
      <w:r w:rsidRPr="00B35A41">
        <w:rPr>
          <w:rFonts w:cs="Arial"/>
          <w:color w:val="000000" w:themeColor="text1"/>
        </w:rPr>
        <w:t xml:space="preserve"> and </w:t>
      </w:r>
      <w:r w:rsidRPr="00B35A41">
        <w:rPr>
          <w:rFonts w:cs="Arial"/>
          <w:b/>
          <w:color w:val="000000" w:themeColor="text1"/>
        </w:rPr>
        <w:t>Medium Power Stations</w:t>
      </w:r>
      <w:r w:rsidRPr="00B35A41">
        <w:rPr>
          <w:rFonts w:cs="Arial"/>
          <w:color w:val="000000" w:themeColor="text1"/>
        </w:rPr>
        <w:t xml:space="preserve">, both current and forecast, as specified in PC.A.5.2, PC.A.5.3, PC.A.5.4 and PC.A.5.7 as applicable. </w:t>
      </w:r>
    </w:p>
    <w:p w14:paraId="7348DB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DC Converter Station</w:t>
      </w:r>
      <w:r w:rsidRPr="00B35A41">
        <w:rPr>
          <w:rFonts w:cs="Arial"/>
          <w:color w:val="000000" w:themeColor="text1"/>
        </w:rPr>
        <w:t xml:space="preserve"> owner or </w:t>
      </w:r>
      <w:r w:rsidRPr="00B35A41">
        <w:rPr>
          <w:rFonts w:cs="Arial"/>
          <w:b/>
          <w:color w:val="000000" w:themeColor="text1"/>
        </w:rPr>
        <w:t>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or </w:t>
      </w:r>
      <w:r w:rsidRPr="00B35A41">
        <w:rPr>
          <w:rFonts w:cs="Arial"/>
          <w:b/>
          <w:color w:val="000000" w:themeColor="text1"/>
        </w:rPr>
        <w:t>Network Operator</w:t>
      </w:r>
      <w:r w:rsidRPr="00B35A41">
        <w:rPr>
          <w:rFonts w:cs="Arial"/>
          <w:color w:val="000000" w:themeColor="text1"/>
        </w:rPr>
        <w:t xml:space="preserve"> in the case of an </w:t>
      </w:r>
      <w:r w:rsidRPr="00B35A41">
        <w:rPr>
          <w:rFonts w:cs="Arial"/>
          <w:b/>
          <w:color w:val="000000" w:themeColor="text1"/>
        </w:rPr>
        <w:t xml:space="preserve">Embedded DC Converter Station </w:t>
      </w:r>
      <w:r w:rsidRPr="00B35A41">
        <w:rPr>
          <w:rFonts w:cs="Arial"/>
          <w:color w:val="000000" w:themeColor="text1"/>
        </w:rPr>
        <w:t>or</w:t>
      </w:r>
      <w:r w:rsidRPr="00B35A41">
        <w:rPr>
          <w:rFonts w:cs="Arial"/>
          <w:b/>
          <w:color w:val="000000" w:themeColor="text1"/>
        </w:rPr>
        <w:t xml:space="preserve"> Embedded HVDC System</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with existing or proposed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both current and forecast, as specified in PC.A.5.2 and PC.A.5.4. </w:t>
      </w:r>
    </w:p>
    <w:p w14:paraId="4D20EB51"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However, no data need be supplied in relation to those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if they are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except in connection with an application for, or under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 xml:space="preserve"> under PC.A.5.1.4. </w:t>
      </w:r>
    </w:p>
    <w:p w14:paraId="02F0705A"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as applicable</w:t>
      </w:r>
    </w:p>
    <w:p w14:paraId="5D12CBB7" w14:textId="77777777" w:rsidR="00150E2D" w:rsidRPr="00B35A41" w:rsidRDefault="00150E2D" w:rsidP="00150E2D">
      <w:pPr>
        <w:pStyle w:val="Level1Text"/>
        <w:rPr>
          <w:rFonts w:cs="Arial"/>
          <w:color w:val="000000" w:themeColor="text1"/>
        </w:rPr>
      </w:pPr>
    </w:p>
    <w:p w14:paraId="351E0CF7" w14:textId="77777777" w:rsidR="00150E2D" w:rsidRPr="00B35A41" w:rsidRDefault="00150E2D" w:rsidP="00150E2D">
      <w:pPr>
        <w:pStyle w:val="Level1Text"/>
        <w:rPr>
          <w:rFonts w:cs="Arial"/>
          <w:color w:val="000000" w:themeColor="text1"/>
        </w:rPr>
      </w:pPr>
      <w:r w:rsidRPr="00B35A41">
        <w:rPr>
          <w:rFonts w:cs="Arial"/>
          <w:color w:val="000000" w:themeColor="text1"/>
        </w:rPr>
        <w:tab/>
      </w:r>
    </w:p>
    <w:p w14:paraId="5CE43645" w14:textId="77777777" w:rsidR="00150E2D" w:rsidRPr="00B35A41" w:rsidRDefault="00150E2D" w:rsidP="00150E2D">
      <w:pPr>
        <w:pStyle w:val="Level1Text"/>
        <w:rPr>
          <w:rFonts w:cs="Arial"/>
          <w:color w:val="000000" w:themeColor="text1"/>
        </w:rPr>
      </w:pPr>
      <w:r w:rsidRPr="00B35A41">
        <w:rPr>
          <w:rFonts w:cs="Arial"/>
          <w:color w:val="000000" w:themeColor="text1"/>
        </w:rPr>
        <w:t>PC.A.5.1.3</w:t>
      </w:r>
      <w:r w:rsidRPr="00B35A41">
        <w:rPr>
          <w:rFonts w:cs="Arial"/>
          <w:color w:val="000000" w:themeColor="text1"/>
        </w:rPr>
        <w:tab/>
        <w:t xml:space="preserve">Each </w:t>
      </w:r>
      <w:r w:rsidRPr="00B35A41">
        <w:rPr>
          <w:rFonts w:cs="Arial"/>
          <w:b/>
          <w:color w:val="000000" w:themeColor="text1"/>
        </w:rPr>
        <w:t>Network Operator</w:t>
      </w:r>
      <w:r w:rsidRPr="00B35A41">
        <w:rPr>
          <w:rFonts w:cs="Arial"/>
          <w:color w:val="000000" w:themeColor="text1"/>
        </w:rPr>
        <w:t xml:space="preserve"> need not submit </w:t>
      </w:r>
      <w:r w:rsidRPr="00B35A41">
        <w:rPr>
          <w:rFonts w:cs="Arial"/>
          <w:b/>
          <w:color w:val="000000" w:themeColor="text1"/>
        </w:rPr>
        <w:t xml:space="preserve">Planning Data </w:t>
      </w:r>
      <w:r w:rsidRPr="00B35A41">
        <w:rPr>
          <w:rFonts w:cs="Arial"/>
          <w:color w:val="000000" w:themeColor="text1"/>
        </w:rPr>
        <w:t xml:space="preserve">in respect of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 xml:space="preserve"> unless required to do so under PC.A.1.2(b), PC.A.3.1.4 or unless specifically requested under PC.A.5.1.4 below, in which case they will supply such data.</w:t>
      </w:r>
    </w:p>
    <w:p w14:paraId="3A02ED67"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PC.A.5.1.4</w:t>
      </w:r>
      <w:r w:rsidRPr="00B35A41">
        <w:rPr>
          <w:rFonts w:cs="Arial"/>
          <w:color w:val="000000" w:themeColor="text1"/>
        </w:rPr>
        <w:tab/>
        <w:t xml:space="preserve">PC.A.4.2.4(b) and PC.A.4.3.2(a) explained that the forecast </w:t>
      </w:r>
      <w:r w:rsidRPr="00B35A41">
        <w:rPr>
          <w:rFonts w:cs="Arial"/>
          <w:b/>
          <w:color w:val="000000" w:themeColor="text1"/>
        </w:rPr>
        <w:t>Demand</w:t>
      </w:r>
      <w:r w:rsidRPr="00B35A41">
        <w:rPr>
          <w:rFonts w:cs="Arial"/>
          <w:color w:val="000000" w:themeColor="text1"/>
        </w:rPr>
        <w:t xml:space="preserve"> submitted by each </w:t>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 xml:space="preserve">Medium Power Stations </w:t>
      </w:r>
      <w:r w:rsidRPr="00B35A41">
        <w:rPr>
          <w:rFonts w:cs="Arial"/>
          <w:color w:val="000000" w:themeColor="text1"/>
        </w:rPr>
        <w:t xml:space="preserve">and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Customer Generating Plant Embedded</w:t>
      </w:r>
      <w:r w:rsidRPr="00B35A41">
        <w:rPr>
          <w:rFonts w:cs="Arial"/>
          <w:color w:val="000000" w:themeColor="text1"/>
        </w:rPr>
        <w:t xml:space="preserve"> within that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In such cases, the </w:t>
      </w:r>
      <w:r w:rsidRPr="00B35A41">
        <w:rPr>
          <w:rFonts w:cs="Arial"/>
          <w:b/>
          <w:color w:val="000000" w:themeColor="text1"/>
        </w:rPr>
        <w:t>Network Operator</w:t>
      </w:r>
      <w:r w:rsidRPr="00B35A41">
        <w:rPr>
          <w:rFonts w:cs="Arial"/>
          <w:color w:val="000000" w:themeColor="text1"/>
        </w:rPr>
        <w:t xml:space="preserve"> must provide </w:t>
      </w:r>
      <w:r w:rsidRPr="00B35A41">
        <w:rPr>
          <w:rFonts w:cs="Arial"/>
          <w:b/>
          <w:color w:val="000000" w:themeColor="text1"/>
        </w:rPr>
        <w:t>The Company</w:t>
      </w:r>
      <w:r w:rsidRPr="00B35A41">
        <w:rPr>
          <w:rFonts w:cs="Arial"/>
          <w:color w:val="000000" w:themeColor="text1"/>
        </w:rPr>
        <w:t xml:space="preserve"> with the relevant information specified under PC.A.3.1.4</w:t>
      </w:r>
      <w:del w:id="503" w:author="Antony Johnson (ESO)" w:date="2023-06-28T18:32:00Z">
        <w:r w:rsidRPr="00B35A41" w:rsidDel="001663A7">
          <w:rPr>
            <w:rFonts w:cs="Arial"/>
            <w:color w:val="000000" w:themeColor="text1"/>
          </w:rPr>
          <w:delText xml:space="preserve"> </w:delText>
        </w:r>
      </w:del>
      <w:r w:rsidRPr="00B35A41">
        <w:rPr>
          <w:rFonts w:cs="Arial"/>
          <w:color w:val="000000" w:themeColor="text1"/>
        </w:rPr>
        <w:t xml:space="preserve">.  On receipt of this data further details may be required at </w:t>
      </w:r>
      <w:r w:rsidRPr="00B35A41">
        <w:rPr>
          <w:rFonts w:cs="Arial"/>
          <w:b/>
          <w:color w:val="000000" w:themeColor="text1"/>
        </w:rPr>
        <w:t xml:space="preserve">The Company's </w:t>
      </w:r>
      <w:r w:rsidRPr="00B35A41">
        <w:rPr>
          <w:rFonts w:cs="Arial"/>
          <w:color w:val="000000" w:themeColor="text1"/>
        </w:rPr>
        <w:t>discretion as follows:</w:t>
      </w:r>
    </w:p>
    <w:p w14:paraId="1D5A5752" w14:textId="77777777" w:rsidR="00150E2D" w:rsidRPr="00B35A41" w:rsidRDefault="00150E2D" w:rsidP="00150E2D">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in the case of details required from the </w:t>
      </w:r>
      <w:r w:rsidRPr="00B35A41">
        <w:rPr>
          <w:rFonts w:cs="Arial"/>
          <w:b/>
          <w:color w:val="000000" w:themeColor="text1"/>
        </w:rPr>
        <w:t>Network Operator</w:t>
      </w:r>
      <w:r w:rsidRPr="00B35A41">
        <w:rPr>
          <w:rFonts w:cs="Arial"/>
          <w:color w:val="000000" w:themeColor="text1"/>
        </w:rPr>
        <w:t xml:space="preserve"> for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Small Power Stations</w:t>
      </w:r>
      <w:r w:rsidRPr="00B35A41">
        <w:rPr>
          <w:rFonts w:cs="Arial"/>
          <w:color w:val="000000" w:themeColor="text1"/>
        </w:rPr>
        <w:t xml:space="preserve"> and </w:t>
      </w:r>
      <w:r w:rsidRPr="00B35A41">
        <w:rPr>
          <w:rFonts w:cs="Arial"/>
          <w:b/>
          <w:color w:val="000000" w:themeColor="text1"/>
        </w:rPr>
        <w:t>Embedded DC Converters</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in each case within such </w:t>
      </w:r>
      <w:r w:rsidRPr="00B35A41">
        <w:rPr>
          <w:rFonts w:cs="Arial"/>
          <w:b/>
          <w:color w:val="000000" w:themeColor="text1"/>
        </w:rPr>
        <w:t>Network Operator’s System</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and</w:t>
      </w:r>
    </w:p>
    <w:p w14:paraId="2DD4A288" w14:textId="77777777" w:rsidR="00150E2D" w:rsidRPr="00B35A41" w:rsidRDefault="00150E2D" w:rsidP="00150E2D">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in the case of details required from the </w:t>
      </w:r>
      <w:r w:rsidRPr="00B35A41">
        <w:rPr>
          <w:rFonts w:cs="Arial"/>
          <w:b/>
          <w:color w:val="000000" w:themeColor="text1"/>
        </w:rPr>
        <w:t>Generator</w:t>
      </w:r>
      <w:r w:rsidRPr="00B35A41">
        <w:rPr>
          <w:rFonts w:cs="Arial"/>
          <w:color w:val="000000" w:themeColor="text1"/>
        </w:rPr>
        <w:t xml:space="preserve"> of </w:t>
      </w:r>
      <w:r w:rsidRPr="00B35A41">
        <w:rPr>
          <w:rFonts w:cs="Arial"/>
          <w:b/>
          <w:color w:val="000000" w:themeColor="text1"/>
        </w:rPr>
        <w:t>Embedded Large Power Stations</w:t>
      </w:r>
      <w:r w:rsidRPr="00B35A41">
        <w:rPr>
          <w:rFonts w:cs="Arial"/>
          <w:color w:val="000000" w:themeColor="text1"/>
        </w:rPr>
        <w:t xml:space="preserve"> and </w:t>
      </w:r>
      <w:r w:rsidRPr="00B35A41">
        <w:rPr>
          <w:rFonts w:cs="Arial"/>
          <w:b/>
          <w:color w:val="000000" w:themeColor="text1"/>
        </w:rPr>
        <w:t xml:space="preserve">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and</w:t>
      </w:r>
    </w:p>
    <w:p w14:paraId="516C08A8" w14:textId="77777777" w:rsidR="00150E2D" w:rsidRPr="00B35A41" w:rsidRDefault="00150E2D" w:rsidP="00150E2D">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in the case of details required from the </w:t>
      </w:r>
      <w:r w:rsidRPr="00B35A41">
        <w:rPr>
          <w:rFonts w:cs="Arial"/>
          <w:b/>
          <w:color w:val="000000" w:themeColor="text1"/>
        </w:rPr>
        <w:t>DC Converter Station</w:t>
      </w:r>
      <w:r w:rsidRPr="00B35A41">
        <w:rPr>
          <w:rFonts w:cs="Arial"/>
          <w:color w:val="000000" w:themeColor="text1"/>
        </w:rPr>
        <w:t xml:space="preserve"> owner of an </w:t>
      </w:r>
      <w:r w:rsidRPr="00B35A41">
        <w:rPr>
          <w:rFonts w:cs="Arial"/>
          <w:b/>
          <w:color w:val="000000" w:themeColor="text1"/>
        </w:rPr>
        <w:t xml:space="preserve">Embedded DC Converter </w:t>
      </w:r>
      <w:r w:rsidRPr="00B35A41">
        <w:rPr>
          <w:rFonts w:cs="Arial"/>
          <w:color w:val="000000" w:themeColor="text1"/>
        </w:rPr>
        <w:t xml:space="preserve">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 Owner</w:t>
      </w:r>
      <w:r w:rsidRPr="00B35A41">
        <w:rPr>
          <w:rFonts w:cs="Arial"/>
          <w:color w:val="000000" w:themeColor="text1"/>
        </w:rPr>
        <w:t xml:space="preserve"> of an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w:t>
      </w:r>
    </w:p>
    <w:p w14:paraId="3894F949"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both current and forecast, as specified in PC.A.5.2 and PC.A.5.3.  Such requirement would arise when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w:t>
      </w:r>
      <w:r w:rsidRPr="00B35A41">
        <w:rPr>
          <w:rFonts w:cs="Arial"/>
          <w:b/>
          <w:color w:val="000000" w:themeColor="text1"/>
        </w:rPr>
        <w:t xml:space="preserve"> Embedded Medium Power Stations</w:t>
      </w:r>
      <w:r w:rsidRPr="00B35A41">
        <w:rPr>
          <w:rFonts w:cs="Arial"/>
          <w:color w:val="000000" w:themeColor="text1"/>
        </w:rPr>
        <w:t xml:space="preserve">, </w:t>
      </w:r>
      <w:r w:rsidRPr="00B35A41">
        <w:rPr>
          <w:rFonts w:cs="Arial"/>
          <w:b/>
          <w:color w:val="000000" w:themeColor="text1"/>
        </w:rPr>
        <w:t>Embedded DC Converter Stations</w:t>
      </w:r>
      <w:r w:rsidRPr="00B35A41">
        <w:rPr>
          <w:rFonts w:cs="Arial"/>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w:t>
      </w:r>
      <w:r w:rsidRPr="00B35A41">
        <w:rPr>
          <w:rFonts w:cs="Arial"/>
          <w:b/>
          <w:color w:val="000000" w:themeColor="text1"/>
        </w:rPr>
        <w:t xml:space="preserve">DC Converters </w:t>
      </w:r>
      <w:r w:rsidRPr="00B35A41">
        <w:rPr>
          <w:rFonts w:cs="Arial"/>
          <w:color w:val="000000" w:themeColor="text1"/>
        </w:rPr>
        <w:t xml:space="preserve">and </w:t>
      </w:r>
      <w:r w:rsidRPr="00B35A41">
        <w:rPr>
          <w:rFonts w:cs="Arial"/>
          <w:b/>
          <w:color w:val="000000" w:themeColor="text1"/>
        </w:rPr>
        <w:t>Customer Generating Plants</w:t>
      </w:r>
      <w:r w:rsidRPr="00B35A41">
        <w:rPr>
          <w:rFonts w:cs="Arial"/>
          <w:color w:val="000000" w:themeColor="text1"/>
        </w:rPr>
        <w:t xml:space="preserve">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462C40B5" w14:textId="77777777" w:rsidR="00150E2D" w:rsidRPr="00B35A41" w:rsidRDefault="00150E2D" w:rsidP="00150E2D">
      <w:pPr>
        <w:pStyle w:val="Level1Text"/>
        <w:rPr>
          <w:rFonts w:cs="Arial"/>
          <w:color w:val="000000" w:themeColor="text1"/>
        </w:rPr>
      </w:pPr>
      <w:r w:rsidRPr="00B35A41">
        <w:rPr>
          <w:rFonts w:cs="Arial"/>
          <w:color w:val="000000" w:themeColor="text1"/>
        </w:rPr>
        <w:t>PC.A.5.1.5</w:t>
      </w:r>
      <w:r w:rsidRPr="00B35A41">
        <w:rPr>
          <w:rFonts w:cs="Arial"/>
          <w:color w:val="000000" w:themeColor="text1"/>
        </w:rPr>
        <w:tab/>
      </w:r>
      <w:r w:rsidRPr="00B35A41">
        <w:rPr>
          <w:rFonts w:cs="Arial"/>
          <w:color w:val="000000" w:themeColor="text1"/>
          <w:u w:val="single"/>
        </w:rPr>
        <w:t>DPD I and DPD II</w:t>
      </w:r>
    </w:p>
    <w:p w14:paraId="2ABB3BC4"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The </w:t>
      </w:r>
      <w:r w:rsidRPr="00B35A41">
        <w:rPr>
          <w:rFonts w:cs="Arial"/>
          <w:b/>
          <w:color w:val="000000" w:themeColor="text1"/>
        </w:rPr>
        <w:t>Detailed Planning Data</w:t>
      </w:r>
      <w:r w:rsidRPr="00B35A41">
        <w:rPr>
          <w:rFonts w:cs="Arial"/>
          <w:color w:val="000000" w:themeColor="text1"/>
        </w:rPr>
        <w:t xml:space="preserve"> described in this Part 2 of the Appendix comprises both </w:t>
      </w:r>
      <w:r w:rsidRPr="00B35A41">
        <w:rPr>
          <w:rFonts w:cs="Arial"/>
          <w:b/>
          <w:color w:val="000000" w:themeColor="text1"/>
        </w:rPr>
        <w:t>DPD I</w:t>
      </w:r>
      <w:r w:rsidRPr="00B35A41">
        <w:rPr>
          <w:rFonts w:cs="Arial"/>
          <w:color w:val="000000" w:themeColor="text1"/>
        </w:rPr>
        <w:t xml:space="preserve"> and </w:t>
      </w:r>
      <w:r w:rsidRPr="00B35A41">
        <w:rPr>
          <w:rFonts w:cs="Arial"/>
          <w:b/>
          <w:color w:val="000000" w:themeColor="text1"/>
        </w:rPr>
        <w:t>DPD II</w:t>
      </w:r>
      <w:r w:rsidRPr="00B35A41">
        <w:rPr>
          <w:rFonts w:cs="Arial"/>
          <w:color w:val="000000" w:themeColor="text1"/>
        </w:rPr>
        <w:t xml:space="preserve">. The required data is listed and collated in the </w:t>
      </w:r>
      <w:r w:rsidRPr="00B35A41">
        <w:rPr>
          <w:rFonts w:cs="Arial"/>
          <w:b/>
          <w:color w:val="000000" w:themeColor="text1"/>
        </w:rPr>
        <w:t>Data Registration Code</w:t>
      </w:r>
      <w:r w:rsidRPr="00B35A41">
        <w:rPr>
          <w:rFonts w:cs="Arial"/>
          <w:color w:val="000000" w:themeColor="text1"/>
        </w:rPr>
        <w:t xml:space="preserve">. The </w:t>
      </w:r>
      <w:r w:rsidRPr="00B35A41">
        <w:rPr>
          <w:rFonts w:cs="Arial"/>
          <w:b/>
          <w:color w:val="000000" w:themeColor="text1"/>
        </w:rPr>
        <w:t>Users</w:t>
      </w:r>
      <w:r w:rsidRPr="00B35A41">
        <w:rPr>
          <w:rFonts w:cs="Arial"/>
          <w:color w:val="000000" w:themeColor="text1"/>
        </w:rPr>
        <w:t xml:space="preserve"> need to refer to the </w:t>
      </w:r>
      <w:r w:rsidRPr="00B35A41">
        <w:rPr>
          <w:rFonts w:cs="Arial"/>
          <w:b/>
          <w:color w:val="000000" w:themeColor="text1"/>
        </w:rPr>
        <w:t>DRC</w:t>
      </w:r>
      <w:r w:rsidRPr="00B35A41">
        <w:rPr>
          <w:rFonts w:cs="Arial"/>
          <w:color w:val="000000" w:themeColor="text1"/>
        </w:rPr>
        <w:t xml:space="preserve"> to establish whether data referred to here is </w:t>
      </w:r>
      <w:r w:rsidRPr="00B35A41">
        <w:rPr>
          <w:rFonts w:cs="Arial"/>
          <w:b/>
          <w:color w:val="000000" w:themeColor="text1"/>
        </w:rPr>
        <w:t>DPD I</w:t>
      </w:r>
      <w:r w:rsidRPr="00B35A41">
        <w:rPr>
          <w:rFonts w:cs="Arial"/>
          <w:color w:val="000000" w:themeColor="text1"/>
        </w:rPr>
        <w:t xml:space="preserve"> or </w:t>
      </w:r>
      <w:r w:rsidRPr="00B35A41">
        <w:rPr>
          <w:rFonts w:cs="Arial"/>
          <w:b/>
          <w:color w:val="000000" w:themeColor="text1"/>
        </w:rPr>
        <w:t>DPD II</w:t>
      </w:r>
      <w:r w:rsidRPr="00B35A41">
        <w:rPr>
          <w:rFonts w:cs="Arial"/>
          <w:color w:val="000000" w:themeColor="text1"/>
        </w:rPr>
        <w:t xml:space="preserve">. </w:t>
      </w:r>
    </w:p>
    <w:p w14:paraId="6BF0AA23" w14:textId="77777777" w:rsidR="00150E2D" w:rsidRPr="00B35A41" w:rsidRDefault="00150E2D" w:rsidP="00150E2D">
      <w:pPr>
        <w:pStyle w:val="Level1Text"/>
        <w:rPr>
          <w:rFonts w:cs="Arial"/>
          <w:color w:val="000000" w:themeColor="text1"/>
        </w:rPr>
      </w:pPr>
      <w:r w:rsidRPr="00B35A41">
        <w:rPr>
          <w:rFonts w:cs="Arial"/>
          <w:color w:val="000000" w:themeColor="text1"/>
        </w:rPr>
        <w:t>PC.A.5.2</w:t>
      </w:r>
      <w:r w:rsidRPr="00B35A41">
        <w:rPr>
          <w:rFonts w:cs="Arial"/>
          <w:color w:val="000000" w:themeColor="text1"/>
        </w:rPr>
        <w:tab/>
      </w:r>
      <w:r w:rsidRPr="00B35A41">
        <w:rPr>
          <w:rFonts w:cs="Arial"/>
          <w:color w:val="000000" w:themeColor="text1"/>
          <w:u w:val="single"/>
        </w:rPr>
        <w:t>Demand</w:t>
      </w:r>
    </w:p>
    <w:p w14:paraId="2F5CA42B" w14:textId="77777777" w:rsidR="00FC42E1" w:rsidRDefault="00FC42E1" w:rsidP="00070786">
      <w:pPr>
        <w:widowControl/>
        <w:rPr>
          <w:rFonts w:cs="Arial"/>
          <w:b/>
        </w:rPr>
      </w:pPr>
    </w:p>
    <w:p w14:paraId="522019B6" w14:textId="77777777" w:rsidR="00674AFE" w:rsidRDefault="00674AFE" w:rsidP="00674AFE">
      <w:pPr>
        <w:widowControl/>
        <w:rPr>
          <w:rFonts w:cs="Arial"/>
          <w:b/>
          <w:i/>
          <w:iCs/>
        </w:rPr>
      </w:pPr>
      <w:r>
        <w:rPr>
          <w:rFonts w:cs="Arial"/>
          <w:b/>
          <w:i/>
          <w:iCs/>
        </w:rPr>
        <w:t>………………………….</w:t>
      </w:r>
    </w:p>
    <w:p w14:paraId="232DD58E" w14:textId="77777777" w:rsidR="00761B17" w:rsidRDefault="00761B17" w:rsidP="00070786">
      <w:pPr>
        <w:widowControl/>
        <w:rPr>
          <w:rFonts w:cs="Arial"/>
          <w:b/>
        </w:rPr>
      </w:pPr>
    </w:p>
    <w:p w14:paraId="7B57F5FE" w14:textId="77777777" w:rsidR="0048122F" w:rsidRPr="005900B1" w:rsidRDefault="0048122F" w:rsidP="0048122F">
      <w:pPr>
        <w:jc w:val="center"/>
        <w:rPr>
          <w:rFonts w:cs="Arial"/>
          <w:b/>
          <w:color w:val="000000" w:themeColor="text1"/>
        </w:rPr>
      </w:pPr>
      <w:r w:rsidRPr="005900B1">
        <w:rPr>
          <w:rFonts w:cs="Arial"/>
          <w:b/>
          <w:color w:val="000000" w:themeColor="text1"/>
        </w:rPr>
        <w:t>APPENDIX B - SINGLE LINE DIAGRAMS</w:t>
      </w:r>
      <w:r w:rsidRPr="005900B1">
        <w:rPr>
          <w:rFonts w:cs="Arial"/>
          <w:color w:val="000000" w:themeColor="text1"/>
        </w:rPr>
        <w:fldChar w:fldCharType="begin"/>
      </w:r>
      <w:r w:rsidRPr="005900B1">
        <w:rPr>
          <w:rFonts w:cs="Arial"/>
          <w:color w:val="000000" w:themeColor="text1"/>
        </w:rPr>
        <w:instrText xml:space="preserve"> TC "</w:instrText>
      </w:r>
      <w:bookmarkStart w:id="504" w:name="_Toc503430262"/>
      <w:bookmarkStart w:id="505" w:name="_Toc441610264"/>
      <w:bookmarkStart w:id="506" w:name="_Toc132101500"/>
      <w:r w:rsidRPr="005900B1">
        <w:rPr>
          <w:rFonts w:cs="Arial"/>
          <w:color w:val="000000" w:themeColor="text1"/>
        </w:rPr>
        <w:instrText>APPENDIX B - SINGLE LINE DIAGRAMS</w:instrText>
      </w:r>
      <w:bookmarkEnd w:id="504"/>
      <w:bookmarkEnd w:id="505"/>
      <w:bookmarkEnd w:id="506"/>
      <w:r w:rsidRPr="005900B1">
        <w:rPr>
          <w:rFonts w:cs="Arial"/>
          <w:color w:val="000000" w:themeColor="text1"/>
        </w:rPr>
        <w:instrText xml:space="preserve">"\L 1 </w:instrText>
      </w:r>
      <w:r w:rsidRPr="005900B1">
        <w:rPr>
          <w:rFonts w:cs="Arial"/>
          <w:color w:val="000000" w:themeColor="text1"/>
        </w:rPr>
        <w:fldChar w:fldCharType="end"/>
      </w:r>
    </w:p>
    <w:p w14:paraId="7884FDC4" w14:textId="77777777" w:rsidR="0048122F" w:rsidRPr="005900B1" w:rsidRDefault="0048122F" w:rsidP="0048122F">
      <w:pPr>
        <w:widowControl/>
        <w:tabs>
          <w:tab w:val="left" w:pos="1890"/>
          <w:tab w:val="left" w:pos="2754"/>
          <w:tab w:val="left" w:pos="3762"/>
          <w:tab w:val="left" w:pos="5058"/>
        </w:tabs>
        <w:rPr>
          <w:rFonts w:cs="Arial"/>
          <w:color w:val="000000" w:themeColor="text1"/>
        </w:rPr>
      </w:pPr>
    </w:p>
    <w:p w14:paraId="21084902" w14:textId="77777777" w:rsidR="0048122F" w:rsidRPr="005900B1" w:rsidRDefault="0048122F" w:rsidP="0048122F">
      <w:pPr>
        <w:pStyle w:val="Level1Text"/>
        <w:rPr>
          <w:rFonts w:cs="Arial"/>
          <w:color w:val="000000" w:themeColor="text1"/>
        </w:rPr>
      </w:pPr>
      <w:r w:rsidRPr="005900B1">
        <w:rPr>
          <w:rFonts w:cs="Arial"/>
          <w:color w:val="000000" w:themeColor="text1"/>
        </w:rPr>
        <w:t>PC.B.1</w:t>
      </w:r>
      <w:r w:rsidRPr="005900B1">
        <w:rPr>
          <w:rFonts w:cs="Arial"/>
          <w:color w:val="000000" w:themeColor="text1"/>
        </w:rPr>
        <w:tab/>
        <w:t xml:space="preserve">The diagrams below show three examples of single line diagrams, showing the detail that should be incorporated in the diagram. The first example is for </w:t>
      </w:r>
      <w:commentRangeStart w:id="507"/>
      <w:commentRangeStart w:id="508"/>
      <w:r w:rsidRPr="005900B1">
        <w:rPr>
          <w:rFonts w:cs="Arial"/>
          <w:color w:val="000000" w:themeColor="text1"/>
        </w:rPr>
        <w:t>a</w:t>
      </w:r>
      <w:commentRangeEnd w:id="507"/>
      <w:r w:rsidR="00745E89">
        <w:rPr>
          <w:rStyle w:val="CommentReference"/>
          <w:color w:val="auto"/>
          <w:lang w:val="en-GB"/>
        </w:rPr>
        <w:commentReference w:id="507"/>
      </w:r>
      <w:commentRangeEnd w:id="508"/>
      <w:r w:rsidR="00774D2E">
        <w:rPr>
          <w:rStyle w:val="CommentReference"/>
          <w:color w:val="auto"/>
          <w:lang w:val="en-GB"/>
        </w:rPr>
        <w:commentReference w:id="508"/>
      </w:r>
      <w:del w:id="509" w:author="Antony Johnson (ESO)" w:date="2023-10-16T11:08:00Z">
        <w:r w:rsidRPr="005900B1" w:rsidDel="00677CE8">
          <w:rPr>
            <w:rFonts w:cs="Arial"/>
            <w:color w:val="000000" w:themeColor="text1"/>
          </w:rPr>
          <w:delText>n</w:delText>
        </w:r>
      </w:del>
      <w:r w:rsidRPr="005900B1">
        <w:rPr>
          <w:rFonts w:cs="Arial"/>
          <w:color w:val="000000" w:themeColor="text1"/>
        </w:rPr>
        <w:t xml:space="preserve"> </w:t>
      </w:r>
      <w:r w:rsidRPr="005900B1">
        <w:rPr>
          <w:rFonts w:cs="Arial"/>
          <w:b/>
          <w:color w:val="000000" w:themeColor="text1"/>
        </w:rPr>
        <w:t>Network Operator</w:t>
      </w:r>
      <w:r w:rsidRPr="005900B1">
        <w:rPr>
          <w:rFonts w:cs="Arial"/>
          <w:color w:val="000000" w:themeColor="text1"/>
        </w:rPr>
        <w:t xml:space="preserve"> connection, the second for a </w:t>
      </w:r>
      <w:r w:rsidRPr="005900B1">
        <w:rPr>
          <w:rFonts w:cs="Arial"/>
          <w:b/>
          <w:color w:val="000000" w:themeColor="text1"/>
        </w:rPr>
        <w:t xml:space="preserve">Generator </w:t>
      </w:r>
      <w:r w:rsidRPr="005900B1">
        <w:rPr>
          <w:rFonts w:cs="Arial"/>
          <w:color w:val="000000" w:themeColor="text1"/>
        </w:rPr>
        <w:t xml:space="preserve">connection, the third for a </w:t>
      </w:r>
      <w:r w:rsidRPr="005900B1">
        <w:rPr>
          <w:rFonts w:cs="Arial"/>
          <w:b/>
          <w:color w:val="000000" w:themeColor="text1"/>
        </w:rPr>
        <w:t>Power Park Module</w:t>
      </w:r>
      <w:r w:rsidRPr="005900B1">
        <w:rPr>
          <w:rFonts w:cs="Arial"/>
          <w:color w:val="000000" w:themeColor="text1"/>
        </w:rPr>
        <w:t xml:space="preserve"> electrically equivalent </w:t>
      </w:r>
      <w:commentRangeStart w:id="510"/>
      <w:commentRangeStart w:id="511"/>
      <w:r w:rsidRPr="005900B1">
        <w:rPr>
          <w:rFonts w:cs="Arial"/>
          <w:color w:val="000000" w:themeColor="text1"/>
        </w:rPr>
        <w:t>system</w:t>
      </w:r>
      <w:commentRangeEnd w:id="510"/>
      <w:r w:rsidR="00745E89">
        <w:rPr>
          <w:rStyle w:val="CommentReference"/>
          <w:color w:val="auto"/>
          <w:lang w:val="en-GB"/>
        </w:rPr>
        <w:commentReference w:id="510"/>
      </w:r>
      <w:commentRangeEnd w:id="511"/>
      <w:r w:rsidR="004E7B41">
        <w:rPr>
          <w:rStyle w:val="CommentReference"/>
          <w:color w:val="auto"/>
          <w:lang w:val="en-GB"/>
        </w:rPr>
        <w:commentReference w:id="511"/>
      </w:r>
      <w:r w:rsidRPr="005900B1">
        <w:rPr>
          <w:rFonts w:cs="Arial"/>
          <w:color w:val="000000" w:themeColor="text1"/>
        </w:rPr>
        <w:t>.</w:t>
      </w:r>
    </w:p>
    <w:p w14:paraId="55E58E7E" w14:textId="77777777" w:rsidR="0048122F" w:rsidRPr="005900B1" w:rsidRDefault="0048122F" w:rsidP="0048122F">
      <w:pPr>
        <w:pStyle w:val="Level1Text"/>
        <w:rPr>
          <w:rFonts w:cs="Arial"/>
          <w:color w:val="000000" w:themeColor="text1"/>
        </w:rPr>
      </w:pPr>
    </w:p>
    <w:p w14:paraId="62985D86" w14:textId="77777777" w:rsidR="0048122F" w:rsidRPr="005900B1" w:rsidRDefault="0048122F" w:rsidP="0048122F">
      <w:pPr>
        <w:pStyle w:val="Level1Text"/>
        <w:jc w:val="center"/>
        <w:rPr>
          <w:rFonts w:cs="Arial"/>
          <w:color w:val="000000" w:themeColor="text1"/>
        </w:rPr>
      </w:pPr>
      <w:r w:rsidRPr="005900B1">
        <w:rPr>
          <w:rFonts w:cs="Arial"/>
          <w:b/>
          <w:color w:val="000000" w:themeColor="text1"/>
        </w:rPr>
        <w:t>Network Operator</w:t>
      </w:r>
      <w:r w:rsidRPr="005900B1">
        <w:rPr>
          <w:rFonts w:cs="Arial"/>
          <w:color w:val="000000" w:themeColor="text1"/>
        </w:rPr>
        <w:t xml:space="preserve"> Single Line Diagram</w:t>
      </w:r>
    </w:p>
    <w:p w14:paraId="0A48D126" w14:textId="77777777" w:rsidR="0048122F" w:rsidRPr="005900B1" w:rsidRDefault="0048122F" w:rsidP="0048122F">
      <w:pPr>
        <w:jc w:val="center"/>
        <w:rPr>
          <w:rFonts w:cs="Arial"/>
          <w:color w:val="000000" w:themeColor="text1"/>
        </w:rPr>
      </w:pPr>
      <w:r>
        <w:rPr>
          <w:noProof/>
        </w:rPr>
        <w:lastRenderedPageBreak/>
        <w:drawing>
          <wp:inline distT="0" distB="0" distL="0" distR="0" wp14:anchorId="4427BD76" wp14:editId="439C28A4">
            <wp:extent cx="6134102" cy="728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6134102" cy="7286625"/>
                    </a:xfrm>
                    <a:prstGeom prst="rect">
                      <a:avLst/>
                    </a:prstGeom>
                  </pic:spPr>
                </pic:pic>
              </a:graphicData>
            </a:graphic>
          </wp:inline>
        </w:drawing>
      </w:r>
    </w:p>
    <w:p w14:paraId="268C4EC3"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Generator</w:t>
      </w:r>
      <w:r w:rsidRPr="005900B1">
        <w:rPr>
          <w:rFonts w:cs="Arial"/>
          <w:color w:val="000000" w:themeColor="text1"/>
        </w:rPr>
        <w:t xml:space="preserve"> Single Line Diagram</w:t>
      </w:r>
    </w:p>
    <w:p w14:paraId="6FB64BE7" w14:textId="77777777" w:rsidR="0048122F" w:rsidRPr="005900B1" w:rsidRDefault="0048122F" w:rsidP="0048122F">
      <w:pPr>
        <w:jc w:val="center"/>
        <w:rPr>
          <w:rFonts w:cs="Arial"/>
          <w:color w:val="000000" w:themeColor="text1"/>
        </w:rPr>
      </w:pPr>
      <w:r>
        <w:rPr>
          <w:noProof/>
        </w:rPr>
        <w:drawing>
          <wp:inline distT="0" distB="0" distL="0" distR="0" wp14:anchorId="58D00513" wp14:editId="3F5FA084">
            <wp:extent cx="6410324" cy="839152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6410324" cy="8391526"/>
                    </a:xfrm>
                    <a:prstGeom prst="rect">
                      <a:avLst/>
                    </a:prstGeom>
                  </pic:spPr>
                </pic:pic>
              </a:graphicData>
            </a:graphic>
          </wp:inline>
        </w:drawing>
      </w:r>
    </w:p>
    <w:p w14:paraId="3F8ADE8B" w14:textId="77777777" w:rsidR="0048122F" w:rsidRPr="005900B1" w:rsidRDefault="0048122F" w:rsidP="0048122F">
      <w:pPr>
        <w:rPr>
          <w:rFonts w:cs="Arial"/>
          <w:color w:val="000000" w:themeColor="text1"/>
        </w:rPr>
      </w:pPr>
    </w:p>
    <w:p w14:paraId="4D885DA0" w14:textId="77777777" w:rsidR="0048122F" w:rsidRPr="005900B1" w:rsidRDefault="0048122F" w:rsidP="0048122F">
      <w:pPr>
        <w:rPr>
          <w:rFonts w:cs="Arial"/>
          <w:color w:val="000000" w:themeColor="text1"/>
        </w:rPr>
      </w:pPr>
    </w:p>
    <w:p w14:paraId="037CA8E2"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Power Park Module</w:t>
      </w:r>
      <w:r w:rsidRPr="005900B1">
        <w:rPr>
          <w:rFonts w:cs="Arial"/>
          <w:color w:val="000000" w:themeColor="text1"/>
        </w:rPr>
        <w:t xml:space="preserve"> Single Line Diagram</w:t>
      </w:r>
    </w:p>
    <w:p w14:paraId="60678CD6" w14:textId="77777777" w:rsidR="0048122F" w:rsidRPr="005900B1" w:rsidRDefault="0048122F" w:rsidP="0048122F">
      <w:pPr>
        <w:rPr>
          <w:rFonts w:cs="Arial"/>
          <w:color w:val="000000" w:themeColor="text1"/>
        </w:rPr>
      </w:pPr>
      <w:r>
        <w:rPr>
          <w:noProof/>
        </w:rPr>
        <w:drawing>
          <wp:inline distT="0" distB="0" distL="0" distR="0" wp14:anchorId="529DB009" wp14:editId="06771912">
            <wp:extent cx="5876926"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7">
                      <a:extLst>
                        <a:ext uri="{28A0092B-C50C-407E-A947-70E740481C1C}">
                          <a14:useLocalDpi xmlns:a14="http://schemas.microsoft.com/office/drawing/2010/main" val="0"/>
                        </a:ext>
                      </a:extLst>
                    </a:blip>
                    <a:stretch>
                      <a:fillRect/>
                    </a:stretch>
                  </pic:blipFill>
                  <pic:spPr>
                    <a:xfrm>
                      <a:off x="0" y="0"/>
                      <a:ext cx="5876926" cy="2971800"/>
                    </a:xfrm>
                    <a:prstGeom prst="rect">
                      <a:avLst/>
                    </a:prstGeom>
                  </pic:spPr>
                </pic:pic>
              </a:graphicData>
            </a:graphic>
          </wp:inline>
        </w:drawing>
      </w:r>
    </w:p>
    <w:p w14:paraId="7F92EA6B" w14:textId="77777777" w:rsidR="0048122F" w:rsidRPr="005900B1" w:rsidRDefault="0048122F" w:rsidP="0048122F">
      <w:pPr>
        <w:pStyle w:val="Level1Text"/>
        <w:rPr>
          <w:rFonts w:cs="Arial"/>
          <w:color w:val="000000" w:themeColor="text1"/>
        </w:rPr>
      </w:pPr>
      <w:r w:rsidRPr="005900B1">
        <w:rPr>
          <w:rFonts w:cs="Arial"/>
          <w:color w:val="000000" w:themeColor="text1"/>
        </w:rPr>
        <w:tab/>
        <w:t>Notes:</w:t>
      </w:r>
    </w:p>
    <w:p w14:paraId="423814AA" w14:textId="77777777" w:rsidR="0048122F" w:rsidRPr="005900B1" w:rsidRDefault="0048122F" w:rsidP="0048122F">
      <w:pPr>
        <w:pStyle w:val="Level2Text"/>
        <w:rPr>
          <w:rFonts w:cs="Arial"/>
          <w:color w:val="000000" w:themeColor="text1"/>
        </w:rPr>
      </w:pPr>
      <w:r w:rsidRPr="005900B1">
        <w:rPr>
          <w:rFonts w:cs="Arial"/>
          <w:color w:val="000000" w:themeColor="text1"/>
        </w:rPr>
        <w:t>(1)</w:t>
      </w:r>
      <w:r w:rsidRPr="005900B1">
        <w:rPr>
          <w:rFonts w:cs="Arial"/>
          <w:color w:val="000000" w:themeColor="text1"/>
        </w:rPr>
        <w:tab/>
        <w:t xml:space="preserve">The electrically equivalent </w:t>
      </w:r>
      <w:r w:rsidRPr="005900B1">
        <w:rPr>
          <w:rFonts w:cs="Arial"/>
          <w:b/>
          <w:color w:val="000000" w:themeColor="text1"/>
        </w:rPr>
        <w:t>Power Park Unit</w:t>
      </w:r>
      <w:r w:rsidRPr="005900B1">
        <w:rPr>
          <w:rFonts w:cs="Arial"/>
          <w:color w:val="000000" w:themeColor="text1"/>
        </w:rPr>
        <w:t xml:space="preserve"> consists of </w:t>
      </w:r>
      <w:proofErr w:type="gramStart"/>
      <w:r w:rsidRPr="005900B1">
        <w:rPr>
          <w:rFonts w:cs="Arial"/>
          <w:color w:val="000000" w:themeColor="text1"/>
        </w:rPr>
        <w:t>a number of</w:t>
      </w:r>
      <w:proofErr w:type="gramEnd"/>
      <w:r w:rsidRPr="005900B1">
        <w:rPr>
          <w:rFonts w:cs="Arial"/>
          <w:color w:val="000000" w:themeColor="text1"/>
        </w:rPr>
        <w:t xml:space="preserve"> actual </w:t>
      </w:r>
      <w:r w:rsidRPr="005900B1">
        <w:rPr>
          <w:rFonts w:cs="Arial"/>
          <w:b/>
          <w:color w:val="000000" w:themeColor="text1"/>
        </w:rPr>
        <w:t>Power Park Units</w:t>
      </w:r>
      <w:r w:rsidRPr="005900B1">
        <w:rPr>
          <w:rFonts w:cs="Arial"/>
          <w:color w:val="000000" w:themeColor="text1"/>
        </w:rPr>
        <w:t xml:space="preserve"> of the same type </w:t>
      </w:r>
      <w:proofErr w:type="spellStart"/>
      <w:r w:rsidRPr="005900B1">
        <w:rPr>
          <w:rFonts w:cs="Arial"/>
          <w:color w:val="000000" w:themeColor="text1"/>
        </w:rPr>
        <w:t>ie</w:t>
      </w:r>
      <w:proofErr w:type="spellEnd"/>
      <w:r w:rsidRPr="005900B1">
        <w:rPr>
          <w:rFonts w:cs="Arial"/>
          <w:color w:val="000000" w:themeColor="text1"/>
        </w:rPr>
        <w:t xml:space="preserve">. any equipment external to the </w:t>
      </w:r>
      <w:r w:rsidRPr="005900B1">
        <w:rPr>
          <w:rFonts w:cs="Arial"/>
          <w:b/>
          <w:color w:val="000000" w:themeColor="text1"/>
        </w:rPr>
        <w:t>Power Park Unit</w:t>
      </w:r>
      <w:r w:rsidRPr="005900B1">
        <w:rPr>
          <w:rFonts w:cs="Arial"/>
          <w:color w:val="000000" w:themeColor="text1"/>
        </w:rPr>
        <w:t xml:space="preserve"> terminals is considered as part of the </w:t>
      </w:r>
      <w:r>
        <w:rPr>
          <w:rFonts w:cs="Arial"/>
        </w:rPr>
        <w:t>e</w:t>
      </w:r>
      <w:r w:rsidRPr="00FE3C6D">
        <w:rPr>
          <w:rFonts w:cs="Arial"/>
        </w:rPr>
        <w:t xml:space="preserve">quivalent </w:t>
      </w:r>
      <w:r>
        <w:rPr>
          <w:rFonts w:cs="Arial"/>
        </w:rPr>
        <w:t>n</w:t>
      </w:r>
      <w:r w:rsidRPr="00FE3C6D">
        <w:rPr>
          <w:rFonts w:cs="Arial"/>
        </w:rPr>
        <w:t>etwork.</w:t>
      </w:r>
      <w:r w:rsidRPr="005900B1">
        <w:rPr>
          <w:rFonts w:cs="Arial"/>
          <w:color w:val="000000" w:themeColor="text1"/>
        </w:rPr>
        <w:t xml:space="preserve"> </w:t>
      </w:r>
      <w:r w:rsidRPr="005900B1">
        <w:rPr>
          <w:rFonts w:cs="Arial"/>
          <w:b/>
          <w:color w:val="000000" w:themeColor="text1"/>
        </w:rPr>
        <w:t>Power Park Units</w:t>
      </w:r>
      <w:r w:rsidRPr="005900B1">
        <w:rPr>
          <w:rFonts w:cs="Arial"/>
          <w:color w:val="000000" w:themeColor="text1"/>
        </w:rPr>
        <w:t xml:space="preserve"> of different types shall be included in separate electrically equivalent </w:t>
      </w:r>
      <w:r w:rsidRPr="005900B1">
        <w:rPr>
          <w:rFonts w:cs="Arial"/>
          <w:b/>
          <w:color w:val="000000" w:themeColor="text1"/>
        </w:rPr>
        <w:t>Power Park Units</w:t>
      </w:r>
      <w:r w:rsidRPr="005900B1">
        <w:rPr>
          <w:rFonts w:cs="Arial"/>
          <w:color w:val="000000" w:themeColor="text1"/>
        </w:rPr>
        <w:t xml:space="preserve">. The total number of equivalent </w:t>
      </w:r>
      <w:r w:rsidRPr="005900B1">
        <w:rPr>
          <w:rFonts w:cs="Arial"/>
          <w:b/>
          <w:color w:val="000000" w:themeColor="text1"/>
        </w:rPr>
        <w:t>Power Park Units</w:t>
      </w:r>
      <w:r w:rsidRPr="005900B1">
        <w:rPr>
          <w:rFonts w:cs="Arial"/>
          <w:color w:val="000000" w:themeColor="text1"/>
        </w:rPr>
        <w:t xml:space="preserve"> shall represent </w:t>
      </w:r>
      <w:proofErr w:type="gramStart"/>
      <w:r w:rsidRPr="005900B1">
        <w:rPr>
          <w:rFonts w:cs="Arial"/>
          <w:color w:val="000000" w:themeColor="text1"/>
        </w:rPr>
        <w:t>all of</w:t>
      </w:r>
      <w:proofErr w:type="gramEnd"/>
      <w:r w:rsidRPr="005900B1">
        <w:rPr>
          <w:rFonts w:cs="Arial"/>
          <w:color w:val="000000" w:themeColor="text1"/>
        </w:rPr>
        <w:t xml:space="preserve"> the actual </w:t>
      </w:r>
      <w:r w:rsidRPr="005900B1">
        <w:rPr>
          <w:rFonts w:cs="Arial"/>
          <w:b/>
          <w:color w:val="000000" w:themeColor="text1"/>
        </w:rPr>
        <w:t>Power Park Units</w:t>
      </w:r>
      <w:r w:rsidRPr="005900B1">
        <w:rPr>
          <w:rFonts w:cs="Arial"/>
          <w:color w:val="000000" w:themeColor="text1"/>
        </w:rPr>
        <w:t xml:space="preserve"> in the </w:t>
      </w:r>
      <w:r w:rsidRPr="005900B1">
        <w:rPr>
          <w:rFonts w:cs="Arial"/>
          <w:b/>
          <w:color w:val="000000" w:themeColor="text1"/>
        </w:rPr>
        <w:t xml:space="preserve">Power Park Module </w:t>
      </w:r>
      <w:r w:rsidRPr="005900B1">
        <w:rPr>
          <w:rFonts w:cs="Arial"/>
          <w:color w:val="000000" w:themeColor="text1"/>
        </w:rPr>
        <w:t>(which could be a</w:t>
      </w:r>
      <w:r w:rsidRPr="005900B1">
        <w:rPr>
          <w:rFonts w:cs="Arial"/>
          <w:b/>
          <w:color w:val="000000" w:themeColor="text1"/>
        </w:rPr>
        <w:t xml:space="preserve"> DC Connected Power Park Module</w:t>
      </w:r>
      <w:r w:rsidRPr="005900B1">
        <w:rPr>
          <w:rFonts w:cs="Arial"/>
          <w:color w:val="000000" w:themeColor="text1"/>
        </w:rPr>
        <w:t>).</w:t>
      </w:r>
    </w:p>
    <w:p w14:paraId="7C7D9918" w14:textId="77777777" w:rsidR="0048122F" w:rsidRPr="005900B1" w:rsidRDefault="0048122F" w:rsidP="0048122F">
      <w:pPr>
        <w:pStyle w:val="Level2Text"/>
        <w:rPr>
          <w:rFonts w:cs="Arial"/>
          <w:color w:val="000000" w:themeColor="text1"/>
        </w:rPr>
      </w:pPr>
      <w:r w:rsidRPr="005900B1">
        <w:rPr>
          <w:rFonts w:cs="Arial"/>
          <w:color w:val="000000" w:themeColor="text1"/>
        </w:rPr>
        <w:t>(2)</w:t>
      </w:r>
      <w:r w:rsidRPr="005900B1">
        <w:rPr>
          <w:rFonts w:cs="Arial"/>
          <w:color w:val="000000" w:themeColor="text1"/>
        </w:rPr>
        <w:tab/>
        <w:t xml:space="preserve">Separate electrically equivalent networks are required for each different type of electrically equivalent </w:t>
      </w:r>
      <w:r w:rsidRPr="005900B1">
        <w:rPr>
          <w:rFonts w:cs="Arial"/>
          <w:b/>
          <w:color w:val="000000" w:themeColor="text1"/>
        </w:rPr>
        <w:t>Power Park Unit</w:t>
      </w:r>
      <w:r w:rsidRPr="005900B1">
        <w:rPr>
          <w:rFonts w:cs="Arial"/>
          <w:color w:val="000000" w:themeColor="text1"/>
        </w:rPr>
        <w:t xml:space="preserve">. The electrically equivalent network shall include all equipment between the </w:t>
      </w:r>
      <w:r w:rsidRPr="005900B1">
        <w:rPr>
          <w:rFonts w:cs="Arial"/>
          <w:b/>
          <w:color w:val="000000" w:themeColor="text1"/>
        </w:rPr>
        <w:t>Power Park Unit</w:t>
      </w:r>
      <w:r w:rsidRPr="005900B1">
        <w:rPr>
          <w:rFonts w:cs="Arial"/>
          <w:color w:val="000000" w:themeColor="text1"/>
        </w:rPr>
        <w:t xml:space="preserve"> terminals and the </w:t>
      </w:r>
      <w:r w:rsidRPr="005900B1">
        <w:rPr>
          <w:rFonts w:cs="Arial"/>
          <w:b/>
          <w:color w:val="000000" w:themeColor="text1"/>
        </w:rPr>
        <w:t>Common Collection Busbar</w:t>
      </w:r>
      <w:r w:rsidRPr="005900B1">
        <w:rPr>
          <w:rFonts w:cs="Arial"/>
          <w:color w:val="000000" w:themeColor="text1"/>
        </w:rPr>
        <w:t>.</w:t>
      </w:r>
    </w:p>
    <w:p w14:paraId="796717AA" w14:textId="77777777" w:rsidR="0048122F" w:rsidRPr="005900B1" w:rsidRDefault="0048122F" w:rsidP="0048122F">
      <w:pPr>
        <w:pStyle w:val="Level2Text"/>
        <w:rPr>
          <w:rFonts w:cs="Arial"/>
          <w:color w:val="000000" w:themeColor="text1"/>
        </w:rPr>
      </w:pPr>
      <w:r w:rsidRPr="005900B1">
        <w:rPr>
          <w:rFonts w:cs="Arial"/>
          <w:color w:val="000000" w:themeColor="text1"/>
        </w:rPr>
        <w:t>(3)</w:t>
      </w:r>
      <w:r w:rsidRPr="005900B1">
        <w:rPr>
          <w:rFonts w:cs="Arial"/>
          <w:color w:val="000000" w:themeColor="text1"/>
        </w:rPr>
        <w:tab/>
        <w:t xml:space="preserve">All </w:t>
      </w:r>
      <w:r w:rsidRPr="005900B1">
        <w:rPr>
          <w:rFonts w:cs="Arial"/>
          <w:b/>
          <w:color w:val="000000" w:themeColor="text1"/>
        </w:rPr>
        <w:t>Plant</w:t>
      </w:r>
      <w:r w:rsidRPr="005900B1">
        <w:rPr>
          <w:rFonts w:cs="Arial"/>
          <w:color w:val="000000" w:themeColor="text1"/>
        </w:rPr>
        <w:t xml:space="preserve"> and </w:t>
      </w:r>
      <w:r w:rsidRPr="005900B1">
        <w:rPr>
          <w:rFonts w:cs="Arial"/>
          <w:b/>
          <w:color w:val="000000" w:themeColor="text1"/>
        </w:rPr>
        <w:t>Apparatus</w:t>
      </w:r>
      <w:r w:rsidRPr="005900B1">
        <w:rPr>
          <w:rFonts w:cs="Arial"/>
          <w:color w:val="000000" w:themeColor="text1"/>
        </w:rPr>
        <w:t xml:space="preserve"> including the circuit breakers, transformers, lines, cables and reactive compensation plant between the </w:t>
      </w:r>
      <w:r w:rsidRPr="005900B1">
        <w:rPr>
          <w:rFonts w:cs="Arial"/>
          <w:b/>
          <w:color w:val="000000" w:themeColor="text1"/>
        </w:rPr>
        <w:t>Common Collection Busbar</w:t>
      </w:r>
      <w:r w:rsidRPr="005900B1">
        <w:rPr>
          <w:rFonts w:cs="Arial"/>
          <w:color w:val="000000" w:themeColor="text1"/>
        </w:rPr>
        <w:t xml:space="preserve"> and Substation A shall be shown.</w:t>
      </w:r>
    </w:p>
    <w:p w14:paraId="1CCD31A3" w14:textId="6638499A" w:rsidR="008777E1" w:rsidRDefault="00DC193C" w:rsidP="00070786">
      <w:pPr>
        <w:widowControl/>
        <w:rPr>
          <w:rFonts w:cs="Arial"/>
          <w:b/>
          <w:i/>
          <w:iCs/>
        </w:rPr>
      </w:pPr>
      <w:r>
        <w:rPr>
          <w:rFonts w:cs="Arial"/>
          <w:b/>
          <w:i/>
          <w:iCs/>
        </w:rPr>
        <w:t>………………………….</w:t>
      </w:r>
    </w:p>
    <w:p w14:paraId="27CB534B" w14:textId="77777777" w:rsidR="00DC193C" w:rsidRDefault="00DC193C" w:rsidP="00070786">
      <w:pPr>
        <w:widowControl/>
        <w:rPr>
          <w:ins w:id="512" w:author="Antony Johnson" w:date="2022-10-13T14:44:00Z"/>
          <w:rFonts w:cs="Arial"/>
          <w:b/>
        </w:rPr>
      </w:pPr>
    </w:p>
    <w:p w14:paraId="6487AC2D" w14:textId="2F5AF30E" w:rsidR="00110EFF" w:rsidRDefault="00110EFF" w:rsidP="00070786">
      <w:pPr>
        <w:widowControl/>
        <w:rPr>
          <w:rFonts w:cs="Arial"/>
          <w:b/>
          <w:i/>
          <w:iCs/>
        </w:rPr>
      </w:pPr>
      <w:r>
        <w:rPr>
          <w:rFonts w:cs="Arial"/>
          <w:b/>
          <w:i/>
          <w:iCs/>
        </w:rPr>
        <w:t>Extracts from the Connection Conditions</w:t>
      </w:r>
    </w:p>
    <w:p w14:paraId="4F2B1D3A" w14:textId="440D1C4D" w:rsidR="00110EFF" w:rsidRDefault="00110EFF" w:rsidP="00070786">
      <w:pPr>
        <w:widowControl/>
        <w:rPr>
          <w:rFonts w:cs="Arial"/>
          <w:b/>
          <w:i/>
          <w:iCs/>
        </w:rPr>
      </w:pPr>
    </w:p>
    <w:p w14:paraId="460394D5" w14:textId="27CF3932" w:rsidR="00110EFF" w:rsidRDefault="00110EFF" w:rsidP="00070786">
      <w:pPr>
        <w:widowControl/>
        <w:rPr>
          <w:ins w:id="513" w:author="Antony Johnson" w:date="2022-10-13T14:50:00Z"/>
          <w:rFonts w:cs="Arial"/>
          <w:b/>
          <w:i/>
          <w:iCs/>
        </w:rPr>
      </w:pPr>
      <w:r>
        <w:rPr>
          <w:rFonts w:cs="Arial"/>
          <w:b/>
          <w:i/>
          <w:iCs/>
        </w:rPr>
        <w:t>………………………….</w:t>
      </w:r>
    </w:p>
    <w:p w14:paraId="4B8B4A53" w14:textId="53D1F28D" w:rsidR="00110EFF" w:rsidRDefault="00110EFF" w:rsidP="00070786">
      <w:pPr>
        <w:widowControl/>
        <w:rPr>
          <w:rFonts w:cs="Arial"/>
          <w:b/>
          <w:i/>
          <w:iCs/>
        </w:rPr>
      </w:pPr>
    </w:p>
    <w:p w14:paraId="46EC0288" w14:textId="7C65E675" w:rsidR="002B2096" w:rsidRPr="00BA05AE" w:rsidRDefault="002B2096" w:rsidP="002B2096">
      <w:pPr>
        <w:pStyle w:val="Level1Text"/>
        <w:rPr>
          <w:color w:val="auto"/>
          <w:u w:val="single"/>
          <w:lang w:val="en-GB"/>
        </w:rPr>
      </w:pPr>
      <w:r w:rsidRPr="002B2096">
        <w:rPr>
          <w:color w:val="auto"/>
          <w:lang w:val="en-GB"/>
        </w:rPr>
        <w:tab/>
      </w:r>
      <w:r w:rsidRPr="00BA05AE">
        <w:rPr>
          <w:color w:val="auto"/>
          <w:u w:val="single"/>
          <w:lang w:val="en-GB"/>
        </w:rPr>
        <w:t>Electronic Data Communication Facilities</w:t>
      </w:r>
    </w:p>
    <w:p w14:paraId="6729E489" w14:textId="13A39C24" w:rsidR="002B2096" w:rsidRPr="00BF2CC8" w:rsidRDefault="002B2096" w:rsidP="002B2096">
      <w:pPr>
        <w:pStyle w:val="Level2Text"/>
        <w:tabs>
          <w:tab w:val="clear" w:pos="1843"/>
          <w:tab w:val="left" w:pos="1418"/>
        </w:tabs>
        <w:ind w:hanging="1843"/>
        <w:rPr>
          <w:lang w:val="en-GB"/>
        </w:rPr>
      </w:pPr>
      <w:r w:rsidRPr="00BF2CC8">
        <w:rPr>
          <w:lang w:val="en-GB"/>
        </w:rPr>
        <w:t>CC.6.5.8</w:t>
      </w:r>
      <w:r w:rsidRPr="00BF2CC8">
        <w:rPr>
          <w:lang w:val="en-GB"/>
        </w:rPr>
        <w:tab/>
        <w:t>(a)</w:t>
      </w:r>
      <w:r w:rsidRPr="00BF2CC8">
        <w:rPr>
          <w:lang w:val="en-GB"/>
        </w:rPr>
        <w:tab/>
        <w:t xml:space="preserve">All </w:t>
      </w:r>
      <w:r w:rsidRPr="00BF2CC8">
        <w:rPr>
          <w:b/>
          <w:lang w:val="en-GB"/>
        </w:rPr>
        <w:t xml:space="preserve">BM Participants </w:t>
      </w:r>
      <w:r w:rsidRPr="00BF2CC8">
        <w:rPr>
          <w:lang w:val="en-GB"/>
        </w:rPr>
        <w:t xml:space="preserve">must ensure that appropriate electronic data communication facilities are in place to permit the submission of data, as required by the </w:t>
      </w:r>
      <w:r w:rsidRPr="00BF2CC8">
        <w:rPr>
          <w:b/>
          <w:lang w:val="en-GB"/>
        </w:rPr>
        <w:t>Grid Code</w:t>
      </w:r>
      <w:r w:rsidRPr="00BF2CC8">
        <w:rPr>
          <w:lang w:val="en-GB"/>
        </w:rPr>
        <w:t xml:space="preserve">, to </w:t>
      </w:r>
      <w:r>
        <w:rPr>
          <w:b/>
          <w:lang w:val="en-GB"/>
        </w:rPr>
        <w:t>The Company</w:t>
      </w:r>
      <w:r w:rsidRPr="00BF2CC8">
        <w:rPr>
          <w:lang w:val="en-GB"/>
        </w:rPr>
        <w:t xml:space="preserve">. </w:t>
      </w:r>
    </w:p>
    <w:p w14:paraId="4D314066" w14:textId="77777777" w:rsidR="002B2096" w:rsidRPr="00BF2CC8" w:rsidRDefault="002B2096" w:rsidP="002B2096">
      <w:pPr>
        <w:pStyle w:val="Level2Text"/>
        <w:rPr>
          <w:lang w:val="en-GB"/>
        </w:rPr>
      </w:pPr>
      <w:r w:rsidRPr="00BF2CC8">
        <w:rPr>
          <w:lang w:val="en-GB"/>
        </w:rPr>
        <w:t>(b)</w:t>
      </w:r>
      <w:r w:rsidRPr="00BF2CC8">
        <w:rPr>
          <w:lang w:val="en-GB"/>
        </w:rPr>
        <w:tab/>
        <w:t xml:space="preserve">In addition, </w:t>
      </w:r>
    </w:p>
    <w:p w14:paraId="758060B8" w14:textId="77777777" w:rsidR="002B2096" w:rsidRPr="00BF2CC8" w:rsidRDefault="002B2096" w:rsidP="002B2096">
      <w:pPr>
        <w:pStyle w:val="Level3Text"/>
      </w:pPr>
      <w:r w:rsidRPr="00BF2CC8">
        <w:t>(1)</w:t>
      </w:r>
      <w:r w:rsidRPr="00BF2CC8">
        <w:tab/>
        <w:t xml:space="preserve">any </w:t>
      </w:r>
      <w:r w:rsidRPr="00BF2CC8">
        <w:rPr>
          <w:b/>
        </w:rPr>
        <w:t>GB Code</w:t>
      </w:r>
      <w:r w:rsidRPr="00BF2CC8">
        <w:t xml:space="preserve"> </w:t>
      </w:r>
      <w:r w:rsidRPr="00BF2CC8">
        <w:rPr>
          <w:b/>
        </w:rPr>
        <w:t>User</w:t>
      </w:r>
      <w:r w:rsidRPr="00BF2CC8">
        <w:t xml:space="preserve"> that wishes to participate in the </w:t>
      </w:r>
      <w:r w:rsidRPr="00BF2CC8">
        <w:rPr>
          <w:b/>
        </w:rPr>
        <w:t xml:space="preserve">Balancing </w:t>
      </w:r>
      <w:proofErr w:type="gramStart"/>
      <w:r w:rsidRPr="00BF2CC8">
        <w:rPr>
          <w:b/>
        </w:rPr>
        <w:t>Mechanism</w:t>
      </w:r>
      <w:r w:rsidRPr="00BF2CC8">
        <w:t>;</w:t>
      </w:r>
      <w:proofErr w:type="gramEnd"/>
    </w:p>
    <w:p w14:paraId="590B609D" w14:textId="77777777" w:rsidR="002B2096" w:rsidRPr="00BF2CC8" w:rsidRDefault="002B2096" w:rsidP="002B2096">
      <w:pPr>
        <w:pStyle w:val="Level3Text"/>
      </w:pPr>
      <w:r w:rsidRPr="00BF2CC8">
        <w:t>or</w:t>
      </w:r>
    </w:p>
    <w:p w14:paraId="248644EC" w14:textId="77777777" w:rsidR="002B2096" w:rsidRPr="00BF2CC8" w:rsidRDefault="002B2096" w:rsidP="002B2096">
      <w:pPr>
        <w:pStyle w:val="Level3Text"/>
      </w:pPr>
      <w:r w:rsidRPr="00BF2CC8">
        <w:t>(2)</w:t>
      </w:r>
      <w:r w:rsidRPr="00BF2CC8">
        <w:tab/>
        <w:t xml:space="preserve">any </w:t>
      </w:r>
      <w:r w:rsidRPr="00BF2CC8">
        <w:rPr>
          <w:b/>
        </w:rPr>
        <w:t>BM Participant</w:t>
      </w:r>
      <w:r w:rsidRPr="00BF2CC8">
        <w:t xml:space="preserve"> in respect of its </w:t>
      </w:r>
      <w:r w:rsidRPr="00BF2CC8">
        <w:rPr>
          <w:b/>
        </w:rPr>
        <w:t>BM Units</w:t>
      </w:r>
      <w:r w:rsidRPr="00BF2CC8">
        <w:t xml:space="preserve"> at a </w:t>
      </w:r>
      <w:r w:rsidRPr="00BF2CC8">
        <w:rPr>
          <w:b/>
        </w:rPr>
        <w:t>Power Station</w:t>
      </w:r>
      <w:r w:rsidRPr="00BF2CC8">
        <w:t xml:space="preserve"> where the </w:t>
      </w:r>
      <w:r w:rsidRPr="00BF2CC8">
        <w:rPr>
          <w:b/>
        </w:rPr>
        <w:t>Construction Agreement</w:t>
      </w:r>
      <w:r w:rsidRPr="00BF2CC8">
        <w:t xml:space="preserve"> and/or a </w:t>
      </w:r>
      <w:r w:rsidRPr="00BF2CC8">
        <w:rPr>
          <w:b/>
        </w:rPr>
        <w:t>Bilateral Agreement</w:t>
      </w:r>
      <w:r w:rsidRPr="00BF2CC8">
        <w:t xml:space="preserve"> has a </w:t>
      </w:r>
      <w:r w:rsidRPr="00BF2CC8">
        <w:rPr>
          <w:b/>
        </w:rPr>
        <w:t>Completion Date</w:t>
      </w:r>
      <w:r w:rsidRPr="00BF2CC8">
        <w:t xml:space="preserve"> on or after 1 January 2013 and the </w:t>
      </w:r>
      <w:r w:rsidRPr="00BF2CC8">
        <w:rPr>
          <w:b/>
        </w:rPr>
        <w:t>BM Participant</w:t>
      </w:r>
      <w:r w:rsidRPr="00BF2CC8">
        <w:t xml:space="preserve"> is required to provide all </w:t>
      </w:r>
      <w:r w:rsidRPr="00BF2CC8">
        <w:rPr>
          <w:b/>
        </w:rPr>
        <w:t>Part 1 System Ancillary</w:t>
      </w:r>
      <w:r w:rsidRPr="00BF2CC8">
        <w:t xml:space="preserve"> </w:t>
      </w:r>
      <w:r w:rsidRPr="00BF2CC8">
        <w:rPr>
          <w:b/>
        </w:rPr>
        <w:t>Services</w:t>
      </w:r>
      <w:r w:rsidRPr="00BF2CC8">
        <w:t xml:space="preserve"> in accordance with CC.8.1 (unless </w:t>
      </w:r>
      <w:r>
        <w:rPr>
          <w:b/>
        </w:rPr>
        <w:t>The Company</w:t>
      </w:r>
      <w:r w:rsidRPr="00BF2CC8">
        <w:t xml:space="preserve"> has otherwise agreed)</w:t>
      </w:r>
    </w:p>
    <w:p w14:paraId="4E0EDC10" w14:textId="77777777" w:rsidR="002B2096" w:rsidRPr="00BF2CC8" w:rsidRDefault="002B2096" w:rsidP="002B2096">
      <w:pPr>
        <w:pStyle w:val="Level2Text"/>
        <w:rPr>
          <w:lang w:val="en-GB"/>
        </w:rPr>
      </w:pPr>
      <w:r w:rsidRPr="00BF2CC8">
        <w:rPr>
          <w:lang w:val="en-GB"/>
        </w:rPr>
        <w:lastRenderedPageBreak/>
        <w:tab/>
        <w:t xml:space="preserve">must ensure that appropriate automatic logging devices are installed at the </w:t>
      </w:r>
      <w:r w:rsidRPr="00BF2CC8">
        <w:rPr>
          <w:b/>
          <w:lang w:val="en-GB"/>
        </w:rPr>
        <w:t>Control Points</w:t>
      </w:r>
      <w:r w:rsidRPr="00BF2CC8">
        <w:rPr>
          <w:lang w:val="en-GB"/>
        </w:rPr>
        <w:t xml:space="preserve"> of its </w:t>
      </w:r>
      <w:r w:rsidRPr="00BF2CC8">
        <w:rPr>
          <w:b/>
          <w:lang w:val="en-GB"/>
        </w:rPr>
        <w:t>BM Units</w:t>
      </w:r>
      <w:r w:rsidRPr="00BF2CC8">
        <w:rPr>
          <w:lang w:val="en-GB"/>
        </w:rPr>
        <w:t xml:space="preserve"> to submit data to and to receive instructions from </w:t>
      </w:r>
      <w:r>
        <w:rPr>
          <w:b/>
          <w:lang w:val="en-GB"/>
        </w:rPr>
        <w:t>The Company</w:t>
      </w:r>
      <w:r w:rsidRPr="00BF2CC8">
        <w:rPr>
          <w:lang w:val="en-GB"/>
        </w:rPr>
        <w:t xml:space="preserve">, as required by the </w:t>
      </w:r>
      <w:r w:rsidRPr="00BF2CC8">
        <w:rPr>
          <w:b/>
          <w:lang w:val="en-GB"/>
        </w:rPr>
        <w:t>Grid Code</w:t>
      </w:r>
      <w:r w:rsidRPr="00BF2CC8">
        <w:rPr>
          <w:lang w:val="en-GB"/>
        </w:rPr>
        <w:t xml:space="preserve">. For the avoidance of doubt, in the case of an </w:t>
      </w:r>
      <w:r w:rsidRPr="00BF2CC8">
        <w:rPr>
          <w:b/>
          <w:lang w:val="en-GB"/>
        </w:rPr>
        <w:t>Interconnector User</w:t>
      </w:r>
      <w:r w:rsidRPr="004C7E8A">
        <w:rPr>
          <w:bCs/>
          <w:lang w:val="en-GB"/>
        </w:rPr>
        <w:t>,</w:t>
      </w:r>
      <w:r w:rsidRPr="00BF2CC8">
        <w:rPr>
          <w:lang w:val="en-GB"/>
        </w:rPr>
        <w:t xml:space="preserve"> the </w:t>
      </w:r>
      <w:r w:rsidRPr="00BF2CC8">
        <w:rPr>
          <w:b/>
          <w:lang w:val="en-GB"/>
        </w:rPr>
        <w:t>Control Point</w:t>
      </w:r>
      <w:r w:rsidRPr="00BF2CC8">
        <w:rPr>
          <w:lang w:val="en-GB"/>
        </w:rPr>
        <w:t xml:space="preserve"> will be at the </w:t>
      </w:r>
      <w:r w:rsidRPr="00BF2CC8">
        <w:rPr>
          <w:b/>
          <w:lang w:val="en-GB"/>
        </w:rPr>
        <w:t>Control Centre</w:t>
      </w:r>
      <w:r w:rsidRPr="00BF2CC8">
        <w:rPr>
          <w:lang w:val="en-GB"/>
        </w:rPr>
        <w:t xml:space="preserve"> of the appropriate </w:t>
      </w:r>
      <w:r w:rsidRPr="00BF2CC8">
        <w:rPr>
          <w:b/>
          <w:lang w:val="en-GB"/>
        </w:rPr>
        <w:t>Externally Interconnected System Operator</w:t>
      </w:r>
      <w:r w:rsidRPr="00BF2CC8">
        <w:rPr>
          <w:lang w:val="en-GB"/>
        </w:rPr>
        <w:t>.</w:t>
      </w:r>
    </w:p>
    <w:p w14:paraId="2B1D32D9" w14:textId="77777777" w:rsidR="002B2096" w:rsidRPr="00BF2CC8" w:rsidRDefault="002B2096" w:rsidP="002B2096">
      <w:pPr>
        <w:keepLines/>
        <w:tabs>
          <w:tab w:val="left" w:pos="1566"/>
          <w:tab w:val="left" w:pos="2736"/>
          <w:tab w:val="left" w:pos="3600"/>
          <w:tab w:val="left" w:pos="4356"/>
          <w:tab w:val="left" w:pos="5904"/>
        </w:tabs>
      </w:pPr>
    </w:p>
    <w:p w14:paraId="1A346AED" w14:textId="77777777" w:rsidR="002B2096" w:rsidRPr="00BF2CC8" w:rsidRDefault="002B2096" w:rsidP="002B2096">
      <w:pPr>
        <w:pStyle w:val="Level2Text"/>
        <w:rPr>
          <w:lang w:val="en-GB"/>
        </w:rPr>
      </w:pPr>
      <w:bookmarkStart w:id="514" w:name="_DV_M627"/>
      <w:bookmarkEnd w:id="514"/>
      <w:r w:rsidRPr="00BF2CC8">
        <w:rPr>
          <w:lang w:val="en-GB"/>
        </w:rPr>
        <w:t>(c)</w:t>
      </w:r>
      <w:r w:rsidRPr="00BF2CC8">
        <w:rPr>
          <w:lang w:val="en-GB"/>
        </w:rPr>
        <w:tab/>
        <w:t xml:space="preserve">Detailed specifications of these required electronic facilities will be provided by </w:t>
      </w:r>
      <w:r>
        <w:rPr>
          <w:b/>
          <w:lang w:val="en-GB"/>
        </w:rPr>
        <w:t>The Company</w:t>
      </w:r>
      <w:r w:rsidRPr="00BF2CC8">
        <w:rPr>
          <w:lang w:val="en-GB"/>
        </w:rPr>
        <w:t xml:space="preserve"> on request and they are listed as </w:t>
      </w:r>
      <w:r w:rsidRPr="00BF2CC8">
        <w:rPr>
          <w:b/>
          <w:lang w:val="en-GB"/>
        </w:rPr>
        <w:t>Electrical Standards</w:t>
      </w:r>
      <w:r w:rsidRPr="00BF2CC8">
        <w:rPr>
          <w:lang w:val="en-GB"/>
        </w:rPr>
        <w:t xml:space="preserve"> in the Annex to the </w:t>
      </w:r>
      <w:r w:rsidRPr="00BF2CC8">
        <w:rPr>
          <w:b/>
          <w:lang w:val="en-GB"/>
        </w:rPr>
        <w:t>General Conditions</w:t>
      </w:r>
      <w:r w:rsidRPr="00BF2CC8">
        <w:rPr>
          <w:lang w:val="en-GB"/>
        </w:rPr>
        <w:t>.</w:t>
      </w:r>
    </w:p>
    <w:p w14:paraId="68657763" w14:textId="09E0F8E7" w:rsidR="00B97BBA" w:rsidRPr="000F437A" w:rsidDel="004C3C55" w:rsidRDefault="00B97BBA" w:rsidP="000F437A">
      <w:pPr>
        <w:pStyle w:val="Level3Text"/>
        <w:rPr>
          <w:del w:id="515" w:author="Antony Johnson (ESO)" w:date="2023-06-26T11:40:00Z"/>
          <w:rFonts w:cs="Arial"/>
        </w:rPr>
      </w:pPr>
    </w:p>
    <w:p w14:paraId="4B08AD0B" w14:textId="527BFA7A" w:rsidR="00110EFF" w:rsidRDefault="00B97BBA" w:rsidP="00070786">
      <w:pPr>
        <w:widowControl/>
        <w:rPr>
          <w:ins w:id="516" w:author="Antony Johnson" w:date="2022-10-13T14:50:00Z"/>
          <w:rFonts w:cs="Arial"/>
          <w:b/>
          <w:i/>
          <w:iCs/>
        </w:rPr>
      </w:pPr>
      <w:r>
        <w:rPr>
          <w:rFonts w:cs="Arial"/>
          <w:b/>
          <w:i/>
          <w:iCs/>
        </w:rPr>
        <w:t>………………………….</w:t>
      </w:r>
    </w:p>
    <w:p w14:paraId="13175FD7" w14:textId="055F5B02" w:rsidR="00110EFF" w:rsidRDefault="00110EFF" w:rsidP="00070786">
      <w:pPr>
        <w:widowControl/>
        <w:rPr>
          <w:rFonts w:cs="Arial"/>
          <w:b/>
          <w:i/>
          <w:iCs/>
        </w:rPr>
      </w:pPr>
    </w:p>
    <w:p w14:paraId="260AE134" w14:textId="77777777" w:rsidR="004D6B27" w:rsidRDefault="004D6B27" w:rsidP="004D6B27">
      <w:pPr>
        <w:pStyle w:val="Level1Text"/>
        <w:rPr>
          <w:b/>
          <w:color w:val="auto"/>
          <w:lang w:val="en-GB"/>
        </w:rPr>
      </w:pPr>
      <w:r w:rsidRPr="00BA05AE">
        <w:rPr>
          <w:color w:val="auto"/>
          <w:lang w:val="en-GB"/>
        </w:rPr>
        <w:t>CC.7.9</w:t>
      </w:r>
      <w:r w:rsidRPr="00BA05AE">
        <w:rPr>
          <w:b/>
          <w:color w:val="auto"/>
          <w:lang w:val="en-GB"/>
        </w:rPr>
        <w:tab/>
      </w:r>
      <w:r w:rsidRPr="00BF2CC8">
        <w:rPr>
          <w:b/>
          <w:color w:val="auto"/>
          <w:lang w:val="en-GB"/>
        </w:rPr>
        <w:t xml:space="preserve">GB </w:t>
      </w:r>
      <w:r w:rsidRPr="00BA05AE">
        <w:rPr>
          <w:b/>
          <w:color w:val="auto"/>
          <w:lang w:val="en-GB"/>
        </w:rPr>
        <w:t>Generators</w:t>
      </w:r>
      <w:r>
        <w:rPr>
          <w:b/>
          <w:color w:val="auto"/>
          <w:lang w:val="en-GB"/>
        </w:rPr>
        <w:t>,</w:t>
      </w:r>
      <w:r w:rsidRPr="00BA05AE">
        <w:rPr>
          <w:color w:val="auto"/>
          <w:lang w:val="en-GB"/>
        </w:rPr>
        <w:t xml:space="preserve"> </w:t>
      </w:r>
      <w:r w:rsidRPr="00BA05AE">
        <w:rPr>
          <w:b/>
          <w:color w:val="auto"/>
          <w:lang w:val="en-GB"/>
        </w:rPr>
        <w:t>DC Converter Station</w:t>
      </w:r>
      <w:r w:rsidRPr="00BA05AE">
        <w:rPr>
          <w:color w:val="auto"/>
          <w:lang w:val="en-GB"/>
        </w:rPr>
        <w:t xml:space="preserve"> owners</w:t>
      </w:r>
      <w:r>
        <w:rPr>
          <w:color w:val="auto"/>
          <w:lang w:val="en-GB"/>
        </w:rPr>
        <w:t xml:space="preserve"> </w:t>
      </w:r>
      <w:r w:rsidRPr="005C0903">
        <w:rPr>
          <w:rFonts w:cs="Arial"/>
        </w:rPr>
        <w:t xml:space="preserve">and </w:t>
      </w:r>
      <w:r w:rsidRPr="005C0903">
        <w:rPr>
          <w:rFonts w:cs="Arial"/>
          <w:b/>
        </w:rPr>
        <w:t>BM Participants</w:t>
      </w:r>
      <w:r w:rsidRPr="00BA05AE">
        <w:rPr>
          <w:color w:val="auto"/>
          <w:lang w:val="en-GB"/>
        </w:rPr>
        <w:t xml:space="preserve"> shall provide a </w:t>
      </w:r>
      <w:r w:rsidRPr="00BA05AE">
        <w:rPr>
          <w:b/>
          <w:color w:val="auto"/>
          <w:lang w:val="en-GB"/>
        </w:rPr>
        <w:t>Control Point</w:t>
      </w:r>
      <w:r>
        <w:rPr>
          <w:b/>
          <w:color w:val="auto"/>
          <w:lang w:val="en-GB"/>
        </w:rPr>
        <w:t>.</w:t>
      </w:r>
    </w:p>
    <w:p w14:paraId="0A6E537F" w14:textId="32D48E2B" w:rsidR="004D6B27" w:rsidRDefault="004D6B27" w:rsidP="00357AE6">
      <w:pPr>
        <w:pStyle w:val="Level1Text"/>
        <w:widowControl w:val="0"/>
        <w:numPr>
          <w:ilvl w:val="0"/>
          <w:numId w:val="6"/>
        </w:numPr>
        <w:jc w:val="both"/>
        <w:rPr>
          <w:color w:val="auto"/>
          <w:lang w:val="en-GB"/>
        </w:rPr>
      </w:pPr>
      <w:r w:rsidRPr="005C0903">
        <w:t xml:space="preserve">In the case of </w:t>
      </w:r>
      <w:r w:rsidRPr="005C0903">
        <w:rPr>
          <w:b/>
        </w:rPr>
        <w:t>GB</w:t>
      </w:r>
      <w:r w:rsidRPr="005C0903">
        <w:t xml:space="preserve"> </w:t>
      </w:r>
      <w:r w:rsidRPr="005C0903">
        <w:rPr>
          <w:b/>
        </w:rPr>
        <w:t>Generators</w:t>
      </w:r>
      <w:r w:rsidRPr="005C0903">
        <w:t xml:space="preserve"> and </w:t>
      </w:r>
      <w:r w:rsidRPr="005C0903">
        <w:rPr>
          <w:b/>
        </w:rPr>
        <w:t>DC</w:t>
      </w:r>
      <w:r w:rsidRPr="005C0903">
        <w:t xml:space="preserve"> </w:t>
      </w:r>
      <w:r w:rsidRPr="005C0903">
        <w:rPr>
          <w:b/>
        </w:rPr>
        <w:t>Converter</w:t>
      </w:r>
      <w:r w:rsidRPr="005C0903">
        <w:t xml:space="preserve"> </w:t>
      </w:r>
      <w:r w:rsidRPr="005C0903">
        <w:rPr>
          <w:b/>
        </w:rPr>
        <w:t>Station</w:t>
      </w:r>
      <w:r w:rsidRPr="005C0903">
        <w:t xml:space="preserve"> owners,</w:t>
      </w:r>
      <w:r w:rsidRPr="005C0903">
        <w:rPr>
          <w:color w:val="auto"/>
        </w:rPr>
        <w:t xml:space="preserve"> </w:t>
      </w:r>
      <w:r w:rsidRPr="00412C04">
        <w:rPr>
          <w:color w:val="auto"/>
        </w:rPr>
        <w:t xml:space="preserve">for </w:t>
      </w:r>
      <w:r w:rsidRPr="00BA05AE">
        <w:rPr>
          <w:color w:val="auto"/>
          <w:lang w:val="en-GB"/>
        </w:rPr>
        <w:t xml:space="preserve">each </w:t>
      </w:r>
      <w:r w:rsidRPr="00BA05AE">
        <w:rPr>
          <w:b/>
          <w:color w:val="auto"/>
          <w:lang w:val="en-GB"/>
        </w:rPr>
        <w:t>Power Station</w:t>
      </w:r>
      <w:r>
        <w:rPr>
          <w:b/>
          <w:color w:val="auto"/>
          <w:lang w:val="en-GB"/>
        </w:rPr>
        <w:t xml:space="preserve"> </w:t>
      </w:r>
      <w:r w:rsidRPr="00FF77C1">
        <w:rPr>
          <w:color w:val="auto"/>
        </w:rPr>
        <w:t xml:space="preserve">or </w:t>
      </w:r>
      <w:r w:rsidRPr="00FF77C1">
        <w:rPr>
          <w:b/>
          <w:color w:val="auto"/>
        </w:rPr>
        <w:t>DC Converter</w:t>
      </w:r>
      <w:r w:rsidRPr="00FF77C1">
        <w:rPr>
          <w:color w:val="auto"/>
        </w:rPr>
        <w:t xml:space="preserve"> </w:t>
      </w:r>
      <w:r w:rsidRPr="00FF77C1">
        <w:rPr>
          <w:b/>
          <w:color w:val="auto"/>
        </w:rPr>
        <w:t>Station</w:t>
      </w:r>
      <w:r w:rsidRPr="00FF77C1">
        <w:rPr>
          <w:color w:val="auto"/>
        </w:rPr>
        <w:t xml:space="preserve"> </w:t>
      </w:r>
      <w:r w:rsidRPr="00BA05AE">
        <w:rPr>
          <w:color w:val="auto"/>
          <w:lang w:val="en-GB"/>
        </w:rPr>
        <w:t xml:space="preserve">directly connected to the </w:t>
      </w:r>
      <w:r w:rsidRPr="00BA05AE">
        <w:rPr>
          <w:b/>
          <w:color w:val="auto"/>
          <w:lang w:val="en-GB"/>
        </w:rPr>
        <w:t>National Electricity Transmission System</w:t>
      </w:r>
      <w:r w:rsidRPr="00BA05AE">
        <w:rPr>
          <w:color w:val="auto"/>
          <w:lang w:val="en-GB"/>
        </w:rPr>
        <w:t xml:space="preserve"> and</w:t>
      </w:r>
      <w:r>
        <w:rPr>
          <w:color w:val="auto"/>
          <w:lang w:val="en-GB"/>
        </w:rPr>
        <w:t xml:space="preserve"> for each</w:t>
      </w:r>
      <w:r w:rsidRPr="00BA05AE">
        <w:rPr>
          <w:color w:val="auto"/>
          <w:lang w:val="en-GB"/>
        </w:rPr>
        <w:t xml:space="preserve"> </w:t>
      </w:r>
      <w:r w:rsidRPr="00BA05AE">
        <w:rPr>
          <w:b/>
          <w:color w:val="auto"/>
          <w:lang w:val="en-GB"/>
        </w:rPr>
        <w:t>Embedded Large Power Station</w:t>
      </w:r>
      <w:r w:rsidRPr="00BA05AE">
        <w:rPr>
          <w:color w:val="auto"/>
          <w:lang w:val="en-GB"/>
        </w:rPr>
        <w:t xml:space="preserve"> or</w:t>
      </w:r>
      <w:r>
        <w:rPr>
          <w:color w:val="auto"/>
          <w:lang w:val="en-GB"/>
        </w:rPr>
        <w:t xml:space="preserve"> </w:t>
      </w:r>
      <w:r w:rsidRPr="00BA05AE">
        <w:rPr>
          <w:b/>
          <w:color w:val="auto"/>
          <w:lang w:val="en-GB"/>
        </w:rPr>
        <w:t>Embedded</w:t>
      </w:r>
      <w:r w:rsidRPr="00BA05AE">
        <w:rPr>
          <w:color w:val="auto"/>
          <w:lang w:val="en-GB"/>
        </w:rPr>
        <w:t xml:space="preserve"> </w:t>
      </w:r>
      <w:r w:rsidRPr="00BA05AE">
        <w:rPr>
          <w:b/>
          <w:color w:val="auto"/>
          <w:lang w:val="en-GB"/>
        </w:rPr>
        <w:t>DC Converter Station</w:t>
      </w:r>
      <w:r>
        <w:rPr>
          <w:color w:val="auto"/>
          <w:lang w:val="en-GB"/>
        </w:rPr>
        <w:t xml:space="preserve">, </w:t>
      </w:r>
      <w:r>
        <w:rPr>
          <w:color w:val="auto"/>
        </w:rPr>
        <w:t xml:space="preserve">the </w:t>
      </w:r>
      <w:r w:rsidRPr="003751AB">
        <w:rPr>
          <w:b/>
          <w:color w:val="auto"/>
        </w:rPr>
        <w:t>Control Point</w:t>
      </w:r>
      <w:r>
        <w:rPr>
          <w:color w:val="auto"/>
        </w:rPr>
        <w:t xml:space="preserve"> shall</w:t>
      </w:r>
      <w:r w:rsidRPr="00BA05AE">
        <w:rPr>
          <w:color w:val="auto"/>
          <w:lang w:val="en-GB"/>
        </w:rPr>
        <w:t xml:space="preserve"> receive an</w:t>
      </w:r>
      <w:r>
        <w:rPr>
          <w:color w:val="auto"/>
          <w:lang w:val="en-GB"/>
        </w:rPr>
        <w:t>d</w:t>
      </w:r>
      <w:r w:rsidRPr="00BA05AE">
        <w:rPr>
          <w:color w:val="auto"/>
          <w:lang w:val="en-GB"/>
        </w:rPr>
        <w:t xml:space="preserve"> act upon instructions pursuant to OC7 and BC2 at all times that </w:t>
      </w:r>
      <w:r w:rsidRPr="00BA05AE">
        <w:rPr>
          <w:b/>
          <w:color w:val="auto"/>
          <w:lang w:val="en-GB"/>
        </w:rPr>
        <w:t>Generating Units</w:t>
      </w:r>
      <w:r w:rsidRPr="00BA05AE">
        <w:rPr>
          <w:color w:val="auto"/>
          <w:lang w:val="en-GB"/>
        </w:rPr>
        <w:t xml:space="preserve"> or </w:t>
      </w:r>
      <w:r w:rsidRPr="00BA05AE">
        <w:rPr>
          <w:b/>
          <w:color w:val="auto"/>
          <w:lang w:val="en-GB"/>
        </w:rPr>
        <w:t>Power Park Modules</w:t>
      </w:r>
      <w:r w:rsidRPr="00BA05AE">
        <w:rPr>
          <w:color w:val="auto"/>
          <w:lang w:val="en-GB"/>
        </w:rPr>
        <w:t xml:space="preserve"> at the </w:t>
      </w:r>
      <w:r w:rsidRPr="00BA05AE">
        <w:rPr>
          <w:b/>
          <w:color w:val="auto"/>
          <w:lang w:val="en-GB"/>
        </w:rPr>
        <w:t xml:space="preserve">Power Station </w:t>
      </w:r>
      <w:r w:rsidRPr="00BA05AE">
        <w:rPr>
          <w:color w:val="auto"/>
          <w:lang w:val="en-GB"/>
        </w:rPr>
        <w:t xml:space="preserve">are generating or available to generate or </w:t>
      </w:r>
      <w:r w:rsidRPr="00BA05AE">
        <w:rPr>
          <w:b/>
          <w:color w:val="auto"/>
          <w:lang w:val="en-GB"/>
        </w:rPr>
        <w:t xml:space="preserve">DC Converters </w:t>
      </w:r>
      <w:r w:rsidRPr="00BA05AE">
        <w:rPr>
          <w:color w:val="auto"/>
          <w:lang w:val="en-GB"/>
        </w:rPr>
        <w:t xml:space="preserve">at the </w:t>
      </w:r>
      <w:r w:rsidRPr="00BA05AE">
        <w:rPr>
          <w:b/>
          <w:color w:val="auto"/>
          <w:lang w:val="en-GB"/>
        </w:rPr>
        <w:t>DC Converter Station</w:t>
      </w:r>
      <w:r w:rsidRPr="00BA05AE">
        <w:rPr>
          <w:color w:val="auto"/>
          <w:lang w:val="en-GB"/>
        </w:rPr>
        <w:t xml:space="preserve"> are importing or exporting or available to do so. </w:t>
      </w:r>
      <w:r>
        <w:rPr>
          <w:color w:val="auto"/>
        </w:rPr>
        <w:t xml:space="preserve">In the case of all </w:t>
      </w:r>
      <w:r w:rsidRPr="00AA75FB">
        <w:rPr>
          <w:b/>
          <w:color w:val="auto"/>
        </w:rPr>
        <w:t>BM</w:t>
      </w:r>
      <w:r>
        <w:rPr>
          <w:color w:val="auto"/>
        </w:rPr>
        <w:t xml:space="preserve"> </w:t>
      </w:r>
      <w:r w:rsidRPr="00AA75FB">
        <w:rPr>
          <w:b/>
          <w:color w:val="auto"/>
        </w:rPr>
        <w:t>Participants</w:t>
      </w:r>
      <w:r>
        <w:rPr>
          <w:color w:val="auto"/>
        </w:rPr>
        <w:t>, the</w:t>
      </w:r>
      <w:r w:rsidRPr="00BA05AE">
        <w:rPr>
          <w:color w:val="auto"/>
          <w:lang w:val="en-GB"/>
        </w:rPr>
        <w:t xml:space="preserve"> </w:t>
      </w:r>
      <w:r w:rsidRPr="00BA05AE">
        <w:rPr>
          <w:b/>
          <w:color w:val="auto"/>
          <w:lang w:val="en-GB"/>
        </w:rPr>
        <w:t xml:space="preserve">Control Point </w:t>
      </w:r>
      <w:r w:rsidRPr="00BA05AE">
        <w:rPr>
          <w:color w:val="auto"/>
          <w:lang w:val="en-GB"/>
        </w:rPr>
        <w:t xml:space="preserve">shall be continuously manned except where the </w:t>
      </w:r>
      <w:r w:rsidRPr="00BA05AE">
        <w:rPr>
          <w:b/>
          <w:color w:val="auto"/>
          <w:lang w:val="en-GB"/>
        </w:rPr>
        <w:t>Bilateral Agreement</w:t>
      </w:r>
      <w:r w:rsidRPr="00BA05AE">
        <w:rPr>
          <w:color w:val="auto"/>
          <w:lang w:val="en-GB"/>
        </w:rPr>
        <w:t xml:space="preserve"> specifies that compliance with BC2 is not required, </w:t>
      </w:r>
      <w:r>
        <w:rPr>
          <w:color w:val="auto"/>
          <w:lang w:val="en-GB"/>
        </w:rPr>
        <w:t>in which case</w:t>
      </w:r>
      <w:r w:rsidRPr="00BA05AE">
        <w:rPr>
          <w:color w:val="auto"/>
          <w:lang w:val="en-GB"/>
        </w:rPr>
        <w:t xml:space="preserve"> the </w:t>
      </w:r>
      <w:r w:rsidRPr="00BA05AE">
        <w:rPr>
          <w:b/>
          <w:color w:val="auto"/>
          <w:lang w:val="en-GB"/>
        </w:rPr>
        <w:t xml:space="preserve">Control Point </w:t>
      </w:r>
      <w:r w:rsidRPr="00BA05AE">
        <w:rPr>
          <w:color w:val="auto"/>
          <w:lang w:val="en-GB"/>
        </w:rPr>
        <w:t>shall be manned between the hours of 0800 and 1800 each day.</w:t>
      </w:r>
    </w:p>
    <w:p w14:paraId="4585ED2D" w14:textId="6D43878A" w:rsidR="004D6B27" w:rsidRPr="00AA7E30" w:rsidRDefault="004D6B27" w:rsidP="00357AE6">
      <w:pPr>
        <w:pStyle w:val="Level1Text"/>
        <w:widowControl w:val="0"/>
        <w:numPr>
          <w:ilvl w:val="0"/>
          <w:numId w:val="6"/>
        </w:numPr>
        <w:jc w:val="both"/>
        <w:rPr>
          <w:color w:val="auto"/>
          <w:lang w:val="en-GB"/>
        </w:rPr>
      </w:pPr>
      <w:r w:rsidRPr="001A211A">
        <w:t xml:space="preserve">In the case of </w:t>
      </w:r>
      <w:r w:rsidRPr="00AA7E30">
        <w:rPr>
          <w:b/>
        </w:rPr>
        <w:t>BM</w:t>
      </w:r>
      <w:r w:rsidRPr="001A211A">
        <w:t xml:space="preserve"> </w:t>
      </w:r>
      <w:r w:rsidRPr="00AA7E30">
        <w:rPr>
          <w:b/>
        </w:rPr>
        <w:t>Participants</w:t>
      </w:r>
      <w:ins w:id="517" w:author="Antony Johnson" w:date="2022-10-13T15:39:00Z">
        <w:del w:id="518" w:author="Antony Johnson (ESO)" w:date="2023-06-26T12:25:00Z">
          <w:r w:rsidR="00384E0F" w:rsidRPr="00580D92" w:rsidDel="00A4273E">
            <w:rPr>
              <w:bCs/>
            </w:rPr>
            <w:delText>)</w:delText>
          </w:r>
        </w:del>
      </w:ins>
      <w:r w:rsidRPr="001A211A">
        <w:t xml:space="preserve">, the </w:t>
      </w:r>
      <w:r w:rsidRPr="00AA7E30">
        <w:rPr>
          <w:b/>
        </w:rPr>
        <w:t>BM Participant</w:t>
      </w:r>
      <w:r w:rsidRPr="00FE5B57">
        <w:rPr>
          <w:b/>
        </w:rPr>
        <w:t>’s</w:t>
      </w:r>
      <w:r w:rsidRPr="001A211A">
        <w:t xml:space="preserve"> </w:t>
      </w:r>
      <w:r w:rsidRPr="00AA7E30">
        <w:rPr>
          <w:b/>
        </w:rPr>
        <w:t>Control</w:t>
      </w:r>
      <w:r w:rsidRPr="001A211A">
        <w:t xml:space="preserve"> </w:t>
      </w:r>
      <w:r w:rsidRPr="00AA7E30">
        <w:rPr>
          <w:b/>
        </w:rPr>
        <w:t>Point</w:t>
      </w:r>
      <w:r w:rsidRPr="001A211A">
        <w:t xml:space="preserve"> shall be capable of receiving and acting upon instructions from </w:t>
      </w:r>
      <w:r w:rsidRPr="00AA7E30">
        <w:rPr>
          <w:b/>
        </w:rPr>
        <w:t>The</w:t>
      </w:r>
      <w:r w:rsidRPr="001A211A">
        <w:t xml:space="preserve"> </w:t>
      </w:r>
      <w:r w:rsidRPr="00AA7E30">
        <w:rPr>
          <w:b/>
        </w:rPr>
        <w:t>Company</w:t>
      </w:r>
      <w:r w:rsidRPr="001A211A">
        <w:t>.</w:t>
      </w:r>
      <w:r w:rsidRPr="00AA7E30">
        <w:rPr>
          <w:color w:val="auto"/>
        </w:rPr>
        <w:tab/>
      </w:r>
    </w:p>
    <w:p w14:paraId="3DE8C079" w14:textId="77777777" w:rsidR="004D6B27" w:rsidRPr="008038B2" w:rsidRDefault="004D6B27" w:rsidP="004D6B27">
      <w:pPr>
        <w:pStyle w:val="Level1Text"/>
        <w:tabs>
          <w:tab w:val="left" w:pos="2127"/>
        </w:tabs>
        <w:ind w:left="2127" w:firstLine="0"/>
        <w:rPr>
          <w:rFonts w:cs="Arial"/>
          <w:color w:val="auto"/>
          <w:lang w:val="en-GB"/>
        </w:rPr>
      </w:pP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CC.6.5.8(b).</w:t>
      </w:r>
    </w:p>
    <w:p w14:paraId="252CB5BB" w14:textId="77777777" w:rsidR="004D6B27" w:rsidRDefault="004D6B27" w:rsidP="004D6B27">
      <w:pPr>
        <w:pStyle w:val="Level1Text"/>
        <w:tabs>
          <w:tab w:val="left" w:pos="1985"/>
        </w:tabs>
        <w:ind w:left="2127" w:firstLine="0"/>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w:t>
      </w:r>
      <w:r w:rsidRPr="0046474B">
        <w:rPr>
          <w:b/>
        </w:rPr>
        <w:t>t’s</w:t>
      </w:r>
      <w:r w:rsidRPr="0019764A">
        <w:t xml:space="preserve">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3F447D42" w14:textId="0AC0C129" w:rsidR="004D6B27" w:rsidRDefault="004D6B27" w:rsidP="004D6B27">
      <w:pPr>
        <w:pStyle w:val="Level1Text"/>
        <w:tabs>
          <w:tab w:val="left" w:pos="2127"/>
        </w:tabs>
        <w:ind w:left="2127"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25B9A">
        <w:rPr>
          <w:rFonts w:cs="Arial"/>
        </w:rPr>
        <w:t>who own</w:t>
      </w:r>
      <w:r>
        <w:rPr>
          <w:rFonts w:cs="Arial"/>
        </w:rPr>
        <w:t xml:space="preserve"> and/or operate</w:t>
      </w:r>
      <w:del w:id="519" w:author="Antony Johnson (ESO)" w:date="2023-06-26T12:26:00Z">
        <w:r w:rsidDel="002E7DCD">
          <w:rPr>
            <w:rFonts w:cs="Arial"/>
          </w:rPr>
          <w:delText xml:space="preserve"> a</w:delText>
        </w:r>
      </w:del>
      <w:r>
        <w:rPr>
          <w:rFonts w:cs="Arial"/>
        </w:rPr>
        <w:t xml:space="preserve"> </w:t>
      </w:r>
      <w:r w:rsidRPr="00225B9A">
        <w:rPr>
          <w:rFonts w:cs="Arial"/>
          <w:b/>
        </w:rPr>
        <w:t>Power Station</w:t>
      </w:r>
      <w:ins w:id="520" w:author="Antony Johnson (ESO)" w:date="2023-06-26T12:26:00Z">
        <w:r w:rsidR="002E7DCD">
          <w:rPr>
            <w:rFonts w:cs="Arial"/>
            <w:b/>
          </w:rPr>
          <w:t>s</w:t>
        </w:r>
      </w:ins>
      <w:r>
        <w:rPr>
          <w:rFonts w:cs="Arial"/>
          <w:b/>
        </w:rPr>
        <w:t xml:space="preserve"> </w:t>
      </w:r>
      <w:r>
        <w:rPr>
          <w:rFonts w:cs="Arial"/>
        </w:rPr>
        <w:t xml:space="preserve">or </w:t>
      </w:r>
      <w:r>
        <w:rPr>
          <w:rFonts w:cs="Arial"/>
          <w:b/>
        </w:rPr>
        <w:t>DC Converter Station</w:t>
      </w:r>
      <w:ins w:id="521" w:author="Antony Johnson (ESO)" w:date="2023-06-26T12:26:00Z">
        <w:r w:rsidR="002E7DCD">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25B9A">
        <w:rPr>
          <w:rFonts w:cs="Arial"/>
          <w:b/>
        </w:rPr>
        <w:t>BM Participants</w:t>
      </w:r>
      <w:r>
        <w:rPr>
          <w:rFonts w:cs="Arial"/>
        </w:rPr>
        <w:t xml:space="preserve"> </w:t>
      </w:r>
      <w:r w:rsidRPr="00225B9A">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r>
        <w:rPr>
          <w:rFonts w:cs="Arial"/>
        </w:rPr>
        <w:t>:</w:t>
      </w:r>
    </w:p>
    <w:p w14:paraId="41861AE7" w14:textId="77777777" w:rsidR="004D6B27" w:rsidRPr="009B31BE" w:rsidRDefault="004D6B27" w:rsidP="00357AE6">
      <w:pPr>
        <w:pStyle w:val="Level1Text"/>
        <w:widowControl w:val="0"/>
        <w:numPr>
          <w:ilvl w:val="3"/>
          <w:numId w:val="5"/>
        </w:numPr>
        <w:tabs>
          <w:tab w:val="left" w:pos="1418"/>
        </w:tabs>
        <w:spacing w:before="80" w:after="80" w:line="240" w:lineRule="auto"/>
        <w:jc w:val="both"/>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CC.6.5.4, </w:t>
      </w:r>
      <w:r w:rsidRPr="009B31BE">
        <w:t xml:space="preserve">between the hours of 0800-1800 each day. </w:t>
      </w:r>
    </w:p>
    <w:p w14:paraId="50C2E629" w14:textId="77777777" w:rsidR="004D6B27" w:rsidRDefault="004D6B27" w:rsidP="00357AE6">
      <w:pPr>
        <w:pStyle w:val="Level1Text"/>
        <w:widowControl w:val="0"/>
        <w:numPr>
          <w:ilvl w:val="3"/>
          <w:numId w:val="5"/>
        </w:numPr>
        <w:tabs>
          <w:tab w:val="left" w:pos="1418"/>
        </w:tabs>
        <w:spacing w:before="80" w:after="80" w:line="240" w:lineRule="auto"/>
        <w:jc w:val="both"/>
        <w:rPr>
          <w:color w:val="auto"/>
        </w:rPr>
      </w:pPr>
      <w:r w:rsidRPr="009B31BE">
        <w:rPr>
          <w:color w:val="auto"/>
        </w:rPr>
        <w:t>Outside the hours of 0800-1800 each day, the requirements of BC2.9.7 shall apply.</w:t>
      </w:r>
    </w:p>
    <w:p w14:paraId="60048F5B" w14:textId="77777777" w:rsidR="004D6B27" w:rsidRPr="00056182" w:rsidRDefault="004D6B27" w:rsidP="004D6B27">
      <w:pPr>
        <w:pStyle w:val="Level1Text"/>
        <w:spacing w:before="80" w:after="80" w:line="240" w:lineRule="auto"/>
        <w:rPr>
          <w:color w:val="auto"/>
        </w:rPr>
      </w:pPr>
      <w:r>
        <w:rPr>
          <w:color w:val="auto"/>
        </w:rPr>
        <w:tab/>
      </w:r>
    </w:p>
    <w:p w14:paraId="23556C2F" w14:textId="77777777" w:rsidR="002C6BC5" w:rsidRDefault="004D6B27" w:rsidP="002C6BC5">
      <w:pPr>
        <w:pStyle w:val="Level1Text"/>
        <w:spacing w:before="80" w:after="80" w:line="240" w:lineRule="auto"/>
        <w:jc w:val="both"/>
        <w:rPr>
          <w:ins w:id="522" w:author="Antony Johnson (ESO)" w:date="2023-06-26T12:30:00Z"/>
          <w:color w:val="auto"/>
        </w:rPr>
      </w:pPr>
      <w:r>
        <w:rPr>
          <w:color w:val="auto"/>
        </w:rPr>
        <w:tab/>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ins w:id="523" w:author="Antony Johnson (ESO)" w:date="2023-06-26T12:27:00Z">
        <w:r w:rsidR="00D9009F">
          <w:rPr>
            <w:color w:val="auto"/>
          </w:rPr>
          <w:t xml:space="preserve">  </w:t>
        </w:r>
      </w:ins>
    </w:p>
    <w:p w14:paraId="29FC7572" w14:textId="5B69C34D" w:rsidR="004D6B27" w:rsidRPr="001A0F8F" w:rsidDel="00B80416" w:rsidRDefault="004D6B27" w:rsidP="004963FC">
      <w:pPr>
        <w:pStyle w:val="Level1Text"/>
        <w:spacing w:before="80" w:after="80" w:line="240" w:lineRule="auto"/>
        <w:ind w:left="0" w:firstLine="0"/>
        <w:jc w:val="both"/>
        <w:rPr>
          <w:del w:id="524" w:author="Antony Johnson (ESO)" w:date="2023-06-26T12:37:00Z"/>
          <w:color w:val="auto"/>
        </w:rPr>
      </w:pPr>
      <w:del w:id="525" w:author="Antony Johnson (ESO)" w:date="2023-06-26T12:37:00Z">
        <w:r w:rsidRPr="00B77BDF" w:rsidDel="00B80416">
          <w:rPr>
            <w:color w:val="auto"/>
          </w:rPr>
          <w:delText xml:space="preserve"> </w:delText>
        </w:r>
      </w:del>
    </w:p>
    <w:p w14:paraId="3633023E" w14:textId="6A4D8B9E" w:rsidR="004D6B27" w:rsidRPr="004D6B27" w:rsidRDefault="00C65B8A" w:rsidP="00070786">
      <w:pPr>
        <w:widowControl/>
        <w:rPr>
          <w:rFonts w:cs="Arial"/>
          <w:b/>
        </w:rPr>
      </w:pPr>
      <w:r>
        <w:rPr>
          <w:rFonts w:cs="Arial"/>
          <w:b/>
        </w:rPr>
        <w:t>………………………….</w:t>
      </w:r>
    </w:p>
    <w:p w14:paraId="6C5B519D" w14:textId="0656F48B" w:rsidR="004D6B27" w:rsidRDefault="004D6B27" w:rsidP="00070786">
      <w:pPr>
        <w:widowControl/>
        <w:rPr>
          <w:rFonts w:cs="Arial"/>
          <w:b/>
          <w:i/>
          <w:iCs/>
        </w:rPr>
      </w:pPr>
    </w:p>
    <w:p w14:paraId="50F01964" w14:textId="77777777" w:rsidR="004D6B27" w:rsidRDefault="004D6B27" w:rsidP="00070786">
      <w:pPr>
        <w:widowControl/>
        <w:rPr>
          <w:ins w:id="526" w:author="Antony Johnson" w:date="2022-10-13T14:50:00Z"/>
          <w:rFonts w:cs="Arial"/>
          <w:b/>
          <w:i/>
          <w:iCs/>
        </w:rPr>
      </w:pPr>
    </w:p>
    <w:p w14:paraId="27192988" w14:textId="39AF3F2C" w:rsidR="008777E1" w:rsidRPr="007244F5" w:rsidRDefault="008777E1" w:rsidP="00070786">
      <w:pPr>
        <w:widowControl/>
        <w:rPr>
          <w:rFonts w:cs="Arial"/>
          <w:b/>
          <w:i/>
          <w:iCs/>
        </w:rPr>
      </w:pPr>
      <w:r w:rsidRPr="007244F5">
        <w:rPr>
          <w:rFonts w:cs="Arial"/>
          <w:b/>
          <w:i/>
          <w:iCs/>
        </w:rPr>
        <w:t>Extracts from the E</w:t>
      </w:r>
      <w:r w:rsidR="007244F5" w:rsidRPr="007244F5">
        <w:rPr>
          <w:rFonts w:cs="Arial"/>
          <w:b/>
          <w:i/>
          <w:iCs/>
        </w:rPr>
        <w:t>uropean Connection Conditions</w:t>
      </w:r>
    </w:p>
    <w:p w14:paraId="09D8643F" w14:textId="4D8A730B" w:rsidR="007244F5" w:rsidRPr="007244F5" w:rsidRDefault="007244F5" w:rsidP="00070786">
      <w:pPr>
        <w:widowControl/>
        <w:rPr>
          <w:rFonts w:cs="Arial"/>
          <w:b/>
          <w:i/>
          <w:iCs/>
        </w:rPr>
      </w:pPr>
    </w:p>
    <w:p w14:paraId="536C4E24" w14:textId="18A6145B" w:rsidR="007244F5" w:rsidRDefault="007244F5" w:rsidP="00070786">
      <w:pPr>
        <w:widowControl/>
        <w:rPr>
          <w:rFonts w:cs="Arial"/>
          <w:b/>
        </w:rPr>
      </w:pPr>
      <w:r>
        <w:rPr>
          <w:rFonts w:cs="Arial"/>
          <w:b/>
        </w:rPr>
        <w:t>…………………………..</w:t>
      </w:r>
    </w:p>
    <w:p w14:paraId="3667B356" w14:textId="4357C0A2" w:rsidR="007244F5" w:rsidRDefault="007244F5" w:rsidP="00070786">
      <w:pPr>
        <w:widowControl/>
        <w:rPr>
          <w:rFonts w:cs="Arial"/>
          <w:b/>
        </w:rPr>
      </w:pPr>
    </w:p>
    <w:p w14:paraId="581F12F8" w14:textId="77777777" w:rsidR="00E620AD" w:rsidRPr="008038B2" w:rsidRDefault="00E620AD" w:rsidP="00E620AD">
      <w:pPr>
        <w:pStyle w:val="Level1Text"/>
        <w:rPr>
          <w:rFonts w:cs="Arial"/>
          <w:color w:val="auto"/>
          <w:u w:val="single"/>
          <w:lang w:val="en-GB"/>
        </w:rPr>
      </w:pPr>
      <w:r w:rsidRPr="008038B2">
        <w:rPr>
          <w:rFonts w:cs="Arial"/>
          <w:color w:val="auto"/>
          <w:lang w:val="en-GB"/>
        </w:rPr>
        <w:tab/>
      </w:r>
      <w:r w:rsidRPr="008038B2">
        <w:rPr>
          <w:rFonts w:cs="Arial"/>
          <w:color w:val="auto"/>
          <w:u w:val="single"/>
          <w:lang w:val="en-GB"/>
        </w:rPr>
        <w:t>Electronic Data Communication Facilities</w:t>
      </w:r>
    </w:p>
    <w:p w14:paraId="3B27A41D" w14:textId="77777777" w:rsidR="00E620AD" w:rsidRPr="008038B2" w:rsidRDefault="00E620AD" w:rsidP="00E620AD">
      <w:pPr>
        <w:pStyle w:val="Level2Text"/>
        <w:tabs>
          <w:tab w:val="clear" w:pos="1843"/>
          <w:tab w:val="left" w:pos="1418"/>
        </w:tabs>
        <w:ind w:hanging="1843"/>
        <w:rPr>
          <w:rFonts w:cs="Arial"/>
          <w:lang w:val="en-GB"/>
        </w:rPr>
      </w:pPr>
      <w:bookmarkStart w:id="527" w:name="_DV_M625"/>
      <w:bookmarkEnd w:id="527"/>
      <w:r w:rsidRPr="008038B2">
        <w:rPr>
          <w:rFonts w:cs="Arial"/>
          <w:lang w:val="en-GB"/>
        </w:rPr>
        <w:t>ECC.6.5.8</w:t>
      </w:r>
      <w:r w:rsidRPr="008038B2">
        <w:rPr>
          <w:rFonts w:cs="Arial"/>
          <w:lang w:val="en-GB"/>
        </w:rPr>
        <w:tab/>
        <w:t>(a)</w:t>
      </w:r>
      <w:r w:rsidRPr="008038B2">
        <w:rPr>
          <w:rFonts w:cs="Arial"/>
          <w:lang w:val="en-GB"/>
        </w:rPr>
        <w:tab/>
        <w:t xml:space="preserve">All </w:t>
      </w:r>
      <w:r w:rsidRPr="008038B2">
        <w:rPr>
          <w:rFonts w:cs="Arial"/>
          <w:b/>
          <w:lang w:val="en-GB"/>
        </w:rPr>
        <w:t xml:space="preserve">BM Participants </w:t>
      </w:r>
      <w:r w:rsidRPr="008038B2">
        <w:rPr>
          <w:rFonts w:cs="Arial"/>
          <w:lang w:val="en-GB"/>
        </w:rPr>
        <w:t xml:space="preserve">must ensure that appropriate electronic data communication facilities are in place to permit the submission of data, as required by the </w:t>
      </w:r>
      <w:r w:rsidRPr="008038B2">
        <w:rPr>
          <w:rFonts w:cs="Arial"/>
          <w:b/>
          <w:lang w:val="en-GB"/>
        </w:rPr>
        <w:t>Grid Code</w:t>
      </w:r>
      <w:r w:rsidRPr="008038B2">
        <w:rPr>
          <w:rFonts w:cs="Arial"/>
          <w:lang w:val="en-GB"/>
        </w:rPr>
        <w:t xml:space="preserve">, to </w:t>
      </w:r>
      <w:r w:rsidRPr="008038B2">
        <w:rPr>
          <w:rFonts w:cs="Arial"/>
          <w:b/>
          <w:lang w:val="en-GB"/>
        </w:rPr>
        <w:t>The Company</w:t>
      </w:r>
      <w:r w:rsidRPr="008038B2">
        <w:rPr>
          <w:rFonts w:cs="Arial"/>
          <w:lang w:val="en-GB"/>
        </w:rPr>
        <w:t xml:space="preserve">. </w:t>
      </w:r>
    </w:p>
    <w:p w14:paraId="7ACFB536" w14:textId="77777777" w:rsidR="00E620AD" w:rsidRPr="008038B2" w:rsidRDefault="00E620AD" w:rsidP="00E620AD">
      <w:pPr>
        <w:pStyle w:val="Level2Text"/>
        <w:rPr>
          <w:rFonts w:cs="Arial"/>
          <w:lang w:val="en-GB"/>
        </w:rPr>
      </w:pPr>
      <w:bookmarkStart w:id="528" w:name="_DV_M626"/>
      <w:bookmarkEnd w:id="528"/>
      <w:r w:rsidRPr="008038B2">
        <w:rPr>
          <w:rFonts w:cs="Arial"/>
          <w:lang w:val="en-GB"/>
        </w:rPr>
        <w:t>(b)</w:t>
      </w:r>
      <w:r w:rsidRPr="008038B2">
        <w:rPr>
          <w:rFonts w:cs="Arial"/>
          <w:lang w:val="en-GB"/>
        </w:rPr>
        <w:tab/>
        <w:t xml:space="preserve">In addition, </w:t>
      </w:r>
    </w:p>
    <w:p w14:paraId="0D67E02A" w14:textId="77777777" w:rsidR="00E620AD" w:rsidRPr="008038B2" w:rsidRDefault="00E620AD" w:rsidP="00E620AD">
      <w:pPr>
        <w:pStyle w:val="Level3Text"/>
        <w:rPr>
          <w:rFonts w:cs="Arial"/>
        </w:rPr>
      </w:pPr>
      <w:r w:rsidRPr="008038B2">
        <w:rPr>
          <w:rFonts w:cs="Arial"/>
        </w:rPr>
        <w:t>(1)</w:t>
      </w:r>
      <w:r w:rsidRPr="008038B2">
        <w:rPr>
          <w:rFonts w:cs="Arial"/>
        </w:rPr>
        <w:tab/>
        <w:t xml:space="preserve">any </w:t>
      </w:r>
      <w:r w:rsidRPr="008038B2">
        <w:rPr>
          <w:rFonts w:cs="Arial"/>
          <w:b/>
        </w:rPr>
        <w:t>User</w:t>
      </w:r>
      <w:r w:rsidRPr="008038B2">
        <w:rPr>
          <w:rFonts w:cs="Arial"/>
        </w:rPr>
        <w:t xml:space="preserve"> that wishes to participate in the </w:t>
      </w:r>
      <w:r w:rsidRPr="008038B2">
        <w:rPr>
          <w:rFonts w:cs="Arial"/>
          <w:b/>
        </w:rPr>
        <w:t xml:space="preserve">Balancing </w:t>
      </w:r>
      <w:proofErr w:type="gramStart"/>
      <w:r w:rsidRPr="008038B2">
        <w:rPr>
          <w:rFonts w:cs="Arial"/>
          <w:b/>
        </w:rPr>
        <w:t>Mechanism</w:t>
      </w:r>
      <w:r w:rsidRPr="008038B2">
        <w:rPr>
          <w:rFonts w:cs="Arial"/>
        </w:rPr>
        <w:t>;</w:t>
      </w:r>
      <w:proofErr w:type="gramEnd"/>
    </w:p>
    <w:p w14:paraId="650F755C" w14:textId="77777777" w:rsidR="00E620AD" w:rsidRPr="008038B2" w:rsidRDefault="00E620AD" w:rsidP="00E620AD">
      <w:pPr>
        <w:pStyle w:val="Level3Text"/>
        <w:rPr>
          <w:rFonts w:cs="Arial"/>
        </w:rPr>
      </w:pPr>
      <w:r w:rsidRPr="008038B2">
        <w:rPr>
          <w:rFonts w:cs="Arial"/>
        </w:rPr>
        <w:t>or</w:t>
      </w:r>
    </w:p>
    <w:p w14:paraId="1D163CEA" w14:textId="1A779283" w:rsidR="00E620AD" w:rsidRDefault="00E620AD" w:rsidP="00E620AD">
      <w:pPr>
        <w:pStyle w:val="Level3Text"/>
        <w:rPr>
          <w:ins w:id="529" w:author="Antony Johnson" w:date="2022-10-13T14:45:00Z"/>
          <w:rFonts w:cs="Arial"/>
        </w:rPr>
      </w:pPr>
      <w:r w:rsidRPr="008038B2">
        <w:rPr>
          <w:rFonts w:cs="Arial"/>
        </w:rPr>
        <w:t>(2)</w:t>
      </w:r>
      <w:r w:rsidRPr="008038B2">
        <w:rPr>
          <w:rFonts w:cs="Arial"/>
        </w:rPr>
        <w:tab/>
        <w:t xml:space="preserve">any </w:t>
      </w:r>
      <w:r w:rsidRPr="008038B2">
        <w:rPr>
          <w:rFonts w:cs="Arial"/>
          <w:b/>
        </w:rPr>
        <w:t>BM Participant</w:t>
      </w:r>
      <w:r w:rsidRPr="008038B2">
        <w:rPr>
          <w:rFonts w:cs="Arial"/>
        </w:rPr>
        <w:t xml:space="preserve"> in respect of its </w:t>
      </w:r>
      <w:r w:rsidRPr="008038B2">
        <w:rPr>
          <w:rFonts w:cs="Arial"/>
          <w:b/>
        </w:rPr>
        <w:t>BM Units</w:t>
      </w:r>
      <w:r w:rsidRPr="008038B2">
        <w:rPr>
          <w:rFonts w:cs="Arial"/>
        </w:rPr>
        <w:t xml:space="preserve"> at a </w:t>
      </w:r>
      <w:r w:rsidRPr="008038B2">
        <w:rPr>
          <w:rFonts w:cs="Arial"/>
          <w:b/>
        </w:rPr>
        <w:t>Power Station</w:t>
      </w:r>
      <w:r w:rsidRPr="008038B2">
        <w:rPr>
          <w:rFonts w:cs="Arial"/>
        </w:rPr>
        <w:t xml:space="preserve"> and the </w:t>
      </w:r>
      <w:r w:rsidRPr="008038B2">
        <w:rPr>
          <w:rFonts w:cs="Arial"/>
          <w:b/>
        </w:rPr>
        <w:t>BM Participant</w:t>
      </w:r>
      <w:r w:rsidRPr="008038B2">
        <w:rPr>
          <w:rFonts w:cs="Arial"/>
        </w:rPr>
        <w:t xml:space="preserve"> is required to provide all </w:t>
      </w:r>
      <w:r w:rsidRPr="008038B2">
        <w:rPr>
          <w:rFonts w:cs="Arial"/>
          <w:b/>
        </w:rPr>
        <w:t>Part 1 System Ancillary</w:t>
      </w:r>
      <w:r w:rsidRPr="008038B2">
        <w:rPr>
          <w:rFonts w:cs="Arial"/>
        </w:rPr>
        <w:t xml:space="preserve"> </w:t>
      </w:r>
      <w:r w:rsidRPr="008038B2">
        <w:rPr>
          <w:rFonts w:cs="Arial"/>
          <w:b/>
        </w:rPr>
        <w:t>Services</w:t>
      </w:r>
      <w:r w:rsidRPr="008038B2">
        <w:rPr>
          <w:rFonts w:cs="Arial"/>
        </w:rPr>
        <w:t xml:space="preserve"> in accordance with ECC.8.1 (unless </w:t>
      </w:r>
      <w:r w:rsidRPr="008038B2">
        <w:rPr>
          <w:rFonts w:cs="Arial"/>
          <w:b/>
        </w:rPr>
        <w:t>The Company</w:t>
      </w:r>
      <w:r w:rsidRPr="008038B2">
        <w:rPr>
          <w:rFonts w:cs="Arial"/>
        </w:rPr>
        <w:t xml:space="preserve"> has otherwise agreed)</w:t>
      </w:r>
    </w:p>
    <w:p w14:paraId="792BA576" w14:textId="77777777" w:rsidR="00E620AD" w:rsidRPr="008038B2" w:rsidDel="002B2096" w:rsidRDefault="00E620AD" w:rsidP="00E620AD">
      <w:pPr>
        <w:pStyle w:val="Level2Text"/>
        <w:rPr>
          <w:del w:id="530" w:author="Antony Johnson" w:date="2022-10-13T14:53:00Z"/>
          <w:rFonts w:cs="Arial"/>
          <w:lang w:val="en-GB"/>
        </w:rPr>
      </w:pPr>
      <w:r w:rsidRPr="008038B2">
        <w:rPr>
          <w:rFonts w:cs="Arial"/>
          <w:lang w:val="en-GB"/>
        </w:rPr>
        <w:tab/>
        <w:t xml:space="preserve">must ensure that appropriate automatic logging devices are installed at the </w:t>
      </w:r>
      <w:r w:rsidRPr="008038B2">
        <w:rPr>
          <w:rFonts w:cs="Arial"/>
          <w:b/>
          <w:lang w:val="en-GB"/>
        </w:rPr>
        <w:t>Control Points</w:t>
      </w:r>
      <w:r w:rsidRPr="008038B2">
        <w:rPr>
          <w:rFonts w:cs="Arial"/>
          <w:lang w:val="en-GB"/>
        </w:rPr>
        <w:t xml:space="preserve"> of its </w:t>
      </w:r>
      <w:r w:rsidRPr="008038B2">
        <w:rPr>
          <w:rFonts w:cs="Arial"/>
          <w:b/>
          <w:lang w:val="en-GB"/>
        </w:rPr>
        <w:t>BM Units</w:t>
      </w:r>
      <w:r w:rsidRPr="008038B2">
        <w:rPr>
          <w:rFonts w:cs="Arial"/>
          <w:lang w:val="en-GB"/>
        </w:rPr>
        <w:t xml:space="preserve"> to submit data to and to receive instructions from </w:t>
      </w:r>
      <w:r w:rsidRPr="008038B2">
        <w:rPr>
          <w:rFonts w:cs="Arial"/>
          <w:b/>
          <w:lang w:val="en-GB"/>
        </w:rPr>
        <w:t>The Company</w:t>
      </w:r>
      <w:r w:rsidRPr="008038B2">
        <w:rPr>
          <w:rFonts w:cs="Arial"/>
          <w:lang w:val="en-GB"/>
        </w:rPr>
        <w:t xml:space="preserve">, as required by the </w:t>
      </w:r>
      <w:r w:rsidRPr="008038B2">
        <w:rPr>
          <w:rFonts w:cs="Arial"/>
          <w:b/>
          <w:lang w:val="en-GB"/>
        </w:rPr>
        <w:t>Grid Code</w:t>
      </w:r>
      <w:r w:rsidRPr="008038B2">
        <w:rPr>
          <w:rFonts w:cs="Arial"/>
          <w:lang w:val="en-GB"/>
        </w:rPr>
        <w:t xml:space="preserve">. For the avoidance of doubt, in the case of an </w:t>
      </w:r>
      <w:r w:rsidRPr="008038B2">
        <w:rPr>
          <w:rFonts w:cs="Arial"/>
          <w:b/>
          <w:lang w:val="en-GB"/>
        </w:rPr>
        <w:t>Interconnector User</w:t>
      </w:r>
      <w:r w:rsidRPr="008038B2">
        <w:rPr>
          <w:rFonts w:cs="Arial"/>
          <w:lang w:val="en-GB"/>
        </w:rPr>
        <w:t xml:space="preserve"> the </w:t>
      </w:r>
      <w:r w:rsidRPr="008038B2">
        <w:rPr>
          <w:rFonts w:cs="Arial"/>
          <w:b/>
          <w:lang w:val="en-GB"/>
        </w:rPr>
        <w:t>Control Point</w:t>
      </w:r>
      <w:r w:rsidRPr="008038B2">
        <w:rPr>
          <w:rFonts w:cs="Arial"/>
          <w:lang w:val="en-GB"/>
        </w:rPr>
        <w:t xml:space="preserve"> will be at the </w:t>
      </w:r>
      <w:r w:rsidRPr="008038B2">
        <w:rPr>
          <w:rFonts w:cs="Arial"/>
          <w:b/>
          <w:lang w:val="en-GB"/>
        </w:rPr>
        <w:t>Control Centre</w:t>
      </w:r>
      <w:r w:rsidRPr="008038B2">
        <w:rPr>
          <w:rFonts w:cs="Arial"/>
          <w:lang w:val="en-GB"/>
        </w:rPr>
        <w:t xml:space="preserve"> of the appropriate </w:t>
      </w:r>
      <w:r w:rsidRPr="008038B2">
        <w:rPr>
          <w:rFonts w:cs="Arial"/>
          <w:b/>
          <w:lang w:val="en-GB"/>
        </w:rPr>
        <w:t>Externally Interconnected System Operator</w:t>
      </w:r>
      <w:r w:rsidRPr="008038B2">
        <w:rPr>
          <w:rFonts w:cs="Arial"/>
          <w:lang w:val="en-GB"/>
        </w:rPr>
        <w:t>.</w:t>
      </w:r>
    </w:p>
    <w:p w14:paraId="1885F141" w14:textId="00DAA26F" w:rsidR="007244F5" w:rsidRDefault="002B2096" w:rsidP="002B2096">
      <w:pPr>
        <w:pStyle w:val="Level2Text"/>
        <w:rPr>
          <w:b/>
          <w:bCs/>
        </w:rPr>
      </w:pPr>
      <w:r w:rsidRPr="002B2096">
        <w:rPr>
          <w:b/>
          <w:bCs/>
        </w:rPr>
        <w:t>…………………………..</w:t>
      </w:r>
    </w:p>
    <w:p w14:paraId="3F33828E" w14:textId="0F890D5B" w:rsidR="005460C0" w:rsidRDefault="005460C0" w:rsidP="005460C0">
      <w:pPr>
        <w:pStyle w:val="Level2Text"/>
        <w:ind w:left="0" w:firstLine="0"/>
        <w:rPr>
          <w:b/>
          <w:bCs/>
        </w:rPr>
      </w:pPr>
    </w:p>
    <w:p w14:paraId="78C56F67" w14:textId="77777777" w:rsidR="00580D92" w:rsidRDefault="00580D92" w:rsidP="00580D92">
      <w:pPr>
        <w:pStyle w:val="Level1Text"/>
        <w:rPr>
          <w:rFonts w:cs="Arial"/>
          <w:color w:val="auto"/>
          <w:lang w:val="en-GB"/>
        </w:rPr>
      </w:pPr>
      <w:r w:rsidRPr="008038B2">
        <w:rPr>
          <w:rFonts w:cs="Arial"/>
          <w:color w:val="auto"/>
          <w:lang w:val="en-GB"/>
        </w:rPr>
        <w:t>ECC.7.9</w:t>
      </w:r>
      <w:r w:rsidRPr="008038B2">
        <w:rPr>
          <w:rFonts w:cs="Arial"/>
          <w:b/>
          <w:color w:val="auto"/>
          <w:lang w:val="en-GB"/>
        </w:rPr>
        <w:tab/>
        <w:t>Generators</w:t>
      </w:r>
      <w:r>
        <w:rPr>
          <w:rFonts w:cs="Arial"/>
          <w:color w:val="auto"/>
          <w:lang w:val="en-GB"/>
        </w:rPr>
        <w:t>,</w:t>
      </w:r>
      <w:r w:rsidRPr="008038B2">
        <w:rPr>
          <w:rFonts w:cs="Arial"/>
          <w:color w:val="auto"/>
          <w:lang w:val="en-GB"/>
        </w:rPr>
        <w:t xml:space="preserve"> </w:t>
      </w:r>
      <w:r w:rsidRPr="008038B2">
        <w:rPr>
          <w:rFonts w:cs="Arial"/>
          <w:b/>
          <w:color w:val="auto"/>
          <w:lang w:val="en-GB"/>
        </w:rPr>
        <w:t xml:space="preserve">HVDC System </w:t>
      </w:r>
      <w:r w:rsidRPr="008038B2">
        <w:rPr>
          <w:rFonts w:cs="Arial"/>
          <w:color w:val="auto"/>
          <w:lang w:val="en-GB"/>
        </w:rPr>
        <w:t>owners</w:t>
      </w:r>
      <w:r>
        <w:rPr>
          <w:rFonts w:cs="Arial"/>
          <w:color w:val="auto"/>
          <w:lang w:val="en-GB"/>
        </w:rPr>
        <w:t xml:space="preserve"> and </w:t>
      </w:r>
      <w:r w:rsidRPr="00D91604">
        <w:rPr>
          <w:rFonts w:cs="Arial"/>
          <w:b/>
          <w:color w:val="auto"/>
          <w:lang w:val="en-GB"/>
        </w:rPr>
        <w:t>BM Participants</w:t>
      </w:r>
      <w:r w:rsidRPr="008038B2">
        <w:rPr>
          <w:rFonts w:cs="Arial"/>
          <w:color w:val="auto"/>
          <w:lang w:val="en-GB"/>
        </w:rPr>
        <w:t xml:space="preserve"> shall provide a </w:t>
      </w:r>
      <w:r w:rsidRPr="008038B2">
        <w:rPr>
          <w:rFonts w:cs="Arial"/>
          <w:b/>
          <w:color w:val="auto"/>
          <w:lang w:val="en-GB"/>
        </w:rPr>
        <w:t>Control Point</w:t>
      </w:r>
      <w:r>
        <w:rPr>
          <w:rFonts w:cs="Arial"/>
          <w:color w:val="auto"/>
          <w:lang w:val="en-GB"/>
        </w:rPr>
        <w:t>.</w:t>
      </w:r>
    </w:p>
    <w:p w14:paraId="494FB9B4" w14:textId="2CC0D72D" w:rsidR="00580D92" w:rsidRDefault="00580D92" w:rsidP="00357AE6">
      <w:pPr>
        <w:pStyle w:val="Level1Text"/>
        <w:widowControl w:val="0"/>
        <w:numPr>
          <w:ilvl w:val="0"/>
          <w:numId w:val="7"/>
        </w:numPr>
        <w:tabs>
          <w:tab w:val="left" w:pos="1418"/>
        </w:tabs>
        <w:ind w:left="993"/>
        <w:jc w:val="both"/>
        <w:rPr>
          <w:rFonts w:cs="Arial"/>
          <w:color w:val="auto"/>
          <w:lang w:val="en-GB"/>
        </w:rPr>
      </w:pPr>
      <w:r>
        <w:rPr>
          <w:rFonts w:cs="Arial"/>
          <w:color w:val="auto"/>
          <w:lang w:val="en-GB"/>
        </w:rPr>
        <w:t>I</w:t>
      </w:r>
      <w:r w:rsidRPr="008038B2">
        <w:rPr>
          <w:rFonts w:cs="Arial"/>
          <w:color w:val="auto"/>
          <w:lang w:val="en-GB"/>
        </w:rPr>
        <w:t>n</w:t>
      </w:r>
      <w:r>
        <w:rPr>
          <w:rFonts w:cs="Arial"/>
          <w:color w:val="auto"/>
          <w:lang w:val="en-GB"/>
        </w:rPr>
        <w:t xml:space="preserve"> the case of </w:t>
      </w:r>
      <w:r w:rsidRPr="00D91604">
        <w:rPr>
          <w:rFonts w:cs="Arial"/>
          <w:b/>
          <w:color w:val="auto"/>
          <w:lang w:val="en-GB"/>
        </w:rPr>
        <w:t>EU</w:t>
      </w:r>
      <w:r>
        <w:rPr>
          <w:rFonts w:cs="Arial"/>
          <w:color w:val="auto"/>
          <w:lang w:val="en-GB"/>
        </w:rPr>
        <w:t xml:space="preserve"> </w:t>
      </w:r>
      <w:r w:rsidRPr="00D91604">
        <w:rPr>
          <w:rFonts w:cs="Arial"/>
          <w:b/>
          <w:color w:val="auto"/>
          <w:lang w:val="en-GB"/>
        </w:rPr>
        <w:t>Generators</w:t>
      </w:r>
      <w:r>
        <w:rPr>
          <w:rFonts w:cs="Arial"/>
          <w:color w:val="auto"/>
          <w:lang w:val="en-GB"/>
        </w:rPr>
        <w:t xml:space="preserve"> and </w:t>
      </w:r>
      <w:r>
        <w:rPr>
          <w:rFonts w:cs="Arial"/>
          <w:b/>
          <w:color w:val="auto"/>
          <w:lang w:val="en-GB"/>
        </w:rPr>
        <w:t xml:space="preserve">HVDC System </w:t>
      </w:r>
      <w:r>
        <w:rPr>
          <w:rFonts w:cs="Arial"/>
          <w:color w:val="auto"/>
          <w:lang w:val="en-GB"/>
        </w:rPr>
        <w:t>owners, for</w:t>
      </w:r>
      <w:r w:rsidRPr="008038B2">
        <w:rPr>
          <w:rFonts w:cs="Arial"/>
          <w:color w:val="auto"/>
          <w:lang w:val="en-GB"/>
        </w:rPr>
        <w:t xml:space="preserve"> each </w:t>
      </w:r>
      <w:r w:rsidRPr="008038B2">
        <w:rPr>
          <w:rFonts w:cs="Arial"/>
          <w:b/>
          <w:color w:val="auto"/>
          <w:lang w:val="en-GB"/>
        </w:rPr>
        <w:t>Power Station</w:t>
      </w:r>
      <w:r w:rsidRPr="008038B2">
        <w:rPr>
          <w:rFonts w:cs="Arial"/>
          <w:color w:val="auto"/>
          <w:lang w:val="en-GB"/>
        </w:rPr>
        <w:t xml:space="preserve"> </w:t>
      </w:r>
      <w:r>
        <w:rPr>
          <w:rFonts w:cs="Arial"/>
          <w:color w:val="auto"/>
          <w:lang w:val="en-GB"/>
        </w:rPr>
        <w:t xml:space="preserve">or </w:t>
      </w:r>
      <w:r w:rsidRPr="00D91604">
        <w:rPr>
          <w:rFonts w:cs="Arial"/>
          <w:b/>
          <w:color w:val="auto"/>
          <w:lang w:val="en-GB"/>
        </w:rPr>
        <w:t>HVDC System</w:t>
      </w:r>
      <w:r>
        <w:rPr>
          <w:rFonts w:cs="Arial"/>
          <w:color w:val="auto"/>
          <w:lang w:val="en-GB"/>
        </w:rPr>
        <w:t xml:space="preserve"> </w:t>
      </w:r>
      <w:r w:rsidRPr="008038B2">
        <w:rPr>
          <w:rFonts w:cs="Arial"/>
          <w:color w:val="auto"/>
          <w:lang w:val="en-GB"/>
        </w:rPr>
        <w:t xml:space="preserve">directly connected to the </w:t>
      </w:r>
      <w:r w:rsidRPr="008038B2">
        <w:rPr>
          <w:rFonts w:cs="Arial"/>
          <w:b/>
          <w:color w:val="auto"/>
          <w:lang w:val="en-GB"/>
        </w:rPr>
        <w:t>National Electricity Transmission System</w:t>
      </w:r>
      <w:r w:rsidRPr="008038B2">
        <w:rPr>
          <w:rFonts w:cs="Arial"/>
          <w:color w:val="auto"/>
          <w:lang w:val="en-GB"/>
        </w:rPr>
        <w:t xml:space="preserve"> and</w:t>
      </w:r>
      <w:r>
        <w:rPr>
          <w:rFonts w:cs="Arial"/>
          <w:color w:val="auto"/>
          <w:lang w:val="en-GB"/>
        </w:rPr>
        <w:t xml:space="preserve"> for each</w:t>
      </w:r>
      <w:r w:rsidRPr="008038B2">
        <w:rPr>
          <w:rFonts w:cs="Arial"/>
          <w:color w:val="auto"/>
          <w:lang w:val="en-GB"/>
        </w:rPr>
        <w:t xml:space="preserve"> </w:t>
      </w:r>
      <w:r w:rsidRPr="008038B2">
        <w:rPr>
          <w:rFonts w:cs="Arial"/>
          <w:b/>
          <w:color w:val="auto"/>
          <w:lang w:val="en-GB"/>
        </w:rPr>
        <w:t>Embedded Large Power Station</w:t>
      </w:r>
      <w:r w:rsidRPr="008038B2">
        <w:rPr>
          <w:rFonts w:cs="Arial"/>
          <w:color w:val="auto"/>
          <w:lang w:val="en-GB"/>
        </w:rPr>
        <w:t xml:space="preserve"> or </w:t>
      </w:r>
      <w:r w:rsidRPr="00432C23">
        <w:rPr>
          <w:rFonts w:cs="Arial"/>
          <w:b/>
          <w:color w:val="auto"/>
          <w:lang w:val="en-GB"/>
        </w:rPr>
        <w:t>Embedded</w:t>
      </w:r>
      <w:r>
        <w:rPr>
          <w:rFonts w:cs="Arial"/>
          <w:color w:val="auto"/>
          <w:lang w:val="en-GB"/>
        </w:rPr>
        <w:t xml:space="preserve"> </w:t>
      </w:r>
      <w:r w:rsidRPr="008038B2">
        <w:rPr>
          <w:rFonts w:cs="Arial"/>
          <w:b/>
          <w:color w:val="auto"/>
          <w:lang w:val="en-GB"/>
        </w:rPr>
        <w:t>HVDC System</w:t>
      </w:r>
      <w:r>
        <w:rPr>
          <w:rFonts w:cs="Arial"/>
          <w:color w:val="auto"/>
          <w:lang w:val="en-GB"/>
        </w:rPr>
        <w:t xml:space="preserve">, the </w:t>
      </w:r>
      <w:r w:rsidRPr="003751AB">
        <w:rPr>
          <w:rFonts w:cs="Arial"/>
          <w:b/>
          <w:color w:val="auto"/>
          <w:lang w:val="en-GB"/>
        </w:rPr>
        <w:t>Control Point</w:t>
      </w:r>
      <w:r>
        <w:rPr>
          <w:rFonts w:cs="Arial"/>
          <w:color w:val="auto"/>
          <w:lang w:val="en-GB"/>
        </w:rPr>
        <w:t xml:space="preserve"> shall</w:t>
      </w:r>
      <w:r w:rsidRPr="008038B2">
        <w:rPr>
          <w:rFonts w:cs="Arial"/>
          <w:color w:val="auto"/>
          <w:lang w:val="en-GB"/>
        </w:rPr>
        <w:t xml:space="preserve"> receive and act upon instructions pursuant to OC7 and BC2 at all times that </w:t>
      </w:r>
      <w:r w:rsidRPr="008038B2">
        <w:rPr>
          <w:rFonts w:cs="Arial"/>
          <w:b/>
          <w:color w:val="auto"/>
          <w:lang w:val="en-GB"/>
        </w:rPr>
        <w:t>Power Generating Modules</w:t>
      </w:r>
      <w:r w:rsidRPr="008038B2">
        <w:rPr>
          <w:rFonts w:cs="Arial"/>
          <w:color w:val="auto"/>
          <w:lang w:val="en-GB"/>
        </w:rPr>
        <w:t xml:space="preserve"> at the </w:t>
      </w:r>
      <w:r w:rsidRPr="008038B2">
        <w:rPr>
          <w:rFonts w:cs="Arial"/>
          <w:b/>
          <w:color w:val="auto"/>
          <w:lang w:val="en-GB"/>
        </w:rPr>
        <w:t xml:space="preserve">Power Station </w:t>
      </w:r>
      <w:r w:rsidRPr="008038B2">
        <w:rPr>
          <w:rFonts w:cs="Arial"/>
          <w:color w:val="auto"/>
          <w:lang w:val="en-GB"/>
        </w:rPr>
        <w:t xml:space="preserve">are generating or available to generate or </w:t>
      </w:r>
      <w:r w:rsidRPr="008038B2">
        <w:rPr>
          <w:rFonts w:cs="Arial"/>
          <w:b/>
          <w:color w:val="auto"/>
          <w:lang w:val="en-GB"/>
        </w:rPr>
        <w:t xml:space="preserve">HVDC Systems </w:t>
      </w:r>
      <w:r w:rsidRPr="008038B2">
        <w:rPr>
          <w:rFonts w:cs="Arial"/>
          <w:color w:val="auto"/>
          <w:lang w:val="en-GB"/>
        </w:rPr>
        <w:t xml:space="preserve">are importing or exporting or available to do so. </w:t>
      </w:r>
      <w:r>
        <w:rPr>
          <w:rFonts w:cs="Arial"/>
          <w:color w:val="auto"/>
          <w:lang w:val="en-GB"/>
        </w:rPr>
        <w:t xml:space="preserve">In the case of all </w:t>
      </w:r>
      <w:r w:rsidRPr="00D91604">
        <w:rPr>
          <w:rFonts w:cs="Arial"/>
          <w:b/>
          <w:color w:val="auto"/>
          <w:lang w:val="en-GB"/>
        </w:rPr>
        <w:t>BM Participants</w:t>
      </w:r>
      <w:r>
        <w:rPr>
          <w:rFonts w:cs="Arial"/>
          <w:color w:val="auto"/>
          <w:lang w:val="en-GB"/>
        </w:rPr>
        <w:t>, the</w:t>
      </w:r>
      <w:r w:rsidRPr="008038B2">
        <w:rPr>
          <w:rFonts w:cs="Arial"/>
          <w:color w:val="auto"/>
          <w:lang w:val="en-GB"/>
        </w:rPr>
        <w:t xml:space="preserve"> </w:t>
      </w:r>
      <w:r w:rsidRPr="008038B2">
        <w:rPr>
          <w:rFonts w:cs="Arial"/>
          <w:b/>
          <w:color w:val="auto"/>
          <w:lang w:val="en-GB"/>
        </w:rPr>
        <w:t xml:space="preserve">Control Point </w:t>
      </w:r>
      <w:r w:rsidRPr="008038B2">
        <w:rPr>
          <w:rFonts w:cs="Arial"/>
          <w:color w:val="auto"/>
          <w:lang w:val="en-GB"/>
        </w:rPr>
        <w:t xml:space="preserve">shall be continuously manned </w:t>
      </w:r>
      <w:r w:rsidRPr="0012739C">
        <w:rPr>
          <w:rFonts w:cs="Arial"/>
          <w:color w:val="auto"/>
          <w:lang w:val="en-GB"/>
        </w:rPr>
        <w:t>excep</w:t>
      </w:r>
      <w:r w:rsidRPr="008038B2">
        <w:rPr>
          <w:rFonts w:cs="Arial"/>
          <w:color w:val="auto"/>
          <w:lang w:val="en-GB"/>
        </w:rPr>
        <w:t>t</w:t>
      </w:r>
      <w:ins w:id="531" w:author="Antony Johnson (ESO)" w:date="2023-08-31T11:09:00Z">
        <w:r w:rsidR="00855C3C">
          <w:rPr>
            <w:rFonts w:cs="Arial"/>
            <w:color w:val="auto"/>
            <w:lang w:val="en-GB"/>
          </w:rPr>
          <w:t xml:space="preserve"> </w:t>
        </w:r>
      </w:ins>
      <w:ins w:id="532" w:author="Antony Johnson (ESO)" w:date="2023-08-31T11:10:00Z">
        <w:r w:rsidR="009737F4">
          <w:rPr>
            <w:rFonts w:cs="Arial"/>
            <w:color w:val="auto"/>
            <w:lang w:val="en-GB"/>
          </w:rPr>
          <w:t>in the case of a</w:t>
        </w:r>
      </w:ins>
      <w:ins w:id="533" w:author="Antony Johnson (ESO)" w:date="2023-08-31T11:11:00Z">
        <w:r w:rsidR="007512B8">
          <w:rPr>
            <w:rFonts w:cs="Arial"/>
            <w:color w:val="auto"/>
            <w:lang w:val="en-GB"/>
          </w:rPr>
          <w:t xml:space="preserve">n </w:t>
        </w:r>
        <w:r w:rsidR="007512B8" w:rsidRPr="003C0EF7">
          <w:rPr>
            <w:rFonts w:cs="Arial"/>
            <w:b/>
            <w:bCs/>
            <w:color w:val="auto"/>
            <w:lang w:val="en-GB"/>
          </w:rPr>
          <w:t>Embedded</w:t>
        </w:r>
        <w:r w:rsidR="00692CFF" w:rsidRPr="003C0EF7">
          <w:rPr>
            <w:rFonts w:cs="Arial"/>
            <w:b/>
            <w:bCs/>
            <w:color w:val="auto"/>
            <w:lang w:val="en-GB"/>
          </w:rPr>
          <w:t xml:space="preserve"> </w:t>
        </w:r>
      </w:ins>
      <w:ins w:id="534" w:author="Antony Johnson (ESO)" w:date="2023-08-31T11:09:00Z">
        <w:r w:rsidR="00855C3C" w:rsidRPr="00B11928">
          <w:rPr>
            <w:rFonts w:cs="Arial"/>
            <w:b/>
          </w:rPr>
          <w:t>Power Station</w:t>
        </w:r>
        <w:r w:rsidR="00855C3C" w:rsidRPr="00B11928">
          <w:rPr>
            <w:rFonts w:cs="Arial"/>
          </w:rPr>
          <w:t xml:space="preserve"> </w:t>
        </w:r>
      </w:ins>
      <w:ins w:id="535" w:author="Antony Johnson (ESO)" w:date="2023-08-31T11:10:00Z">
        <w:r w:rsidR="00330990">
          <w:rPr>
            <w:rFonts w:cs="Arial"/>
          </w:rPr>
          <w:t>w</w:t>
        </w:r>
      </w:ins>
      <w:ins w:id="536" w:author="Antony Johnson (ESO)" w:date="2023-09-26T15:30:00Z">
        <w:r w:rsidR="00E269F9">
          <w:rPr>
            <w:rFonts w:cs="Arial"/>
          </w:rPr>
          <w:t>h</w:t>
        </w:r>
      </w:ins>
      <w:ins w:id="537" w:author="Antony Johnson (ESO)" w:date="2023-08-31T11:11:00Z">
        <w:r w:rsidR="00330990">
          <w:rPr>
            <w:rFonts w:cs="Arial"/>
          </w:rPr>
          <w:t>ere</w:t>
        </w:r>
      </w:ins>
      <w:ins w:id="538" w:author="Antony Johnson (ESO)" w:date="2023-08-31T11:09:00Z">
        <w:r w:rsidR="00855C3C" w:rsidRPr="00B11928">
          <w:rPr>
            <w:rFonts w:cs="Arial"/>
          </w:rPr>
          <w:t xml:space="preserve"> </w:t>
        </w:r>
        <w:r w:rsidR="00855C3C" w:rsidRPr="00B11928">
          <w:rPr>
            <w:rFonts w:cs="Arial"/>
            <w:b/>
            <w:bCs/>
          </w:rPr>
          <w:t>Purchase Contracts</w:t>
        </w:r>
        <w:r w:rsidR="00855C3C" w:rsidRPr="00B11928">
          <w:rPr>
            <w:rFonts w:cs="Arial"/>
          </w:rPr>
          <w:t xml:space="preserve"> for its </w:t>
        </w:r>
        <w:r w:rsidR="00855C3C" w:rsidRPr="00B11928">
          <w:rPr>
            <w:rFonts w:cs="Arial"/>
            <w:b/>
          </w:rPr>
          <w:t>Main Plant</w:t>
        </w:r>
        <w:r w:rsidR="00855C3C" w:rsidRPr="00B11928">
          <w:rPr>
            <w:rFonts w:cs="Arial"/>
          </w:rPr>
          <w:t xml:space="preserve"> and </w:t>
        </w:r>
        <w:r w:rsidR="00855C3C" w:rsidRPr="00B11928">
          <w:rPr>
            <w:rFonts w:cs="Arial"/>
            <w:b/>
          </w:rPr>
          <w:t>Apparatus</w:t>
        </w:r>
        <w:r w:rsidR="00855C3C" w:rsidRPr="00B11928">
          <w:rPr>
            <w:rFonts w:cs="Arial"/>
          </w:rPr>
          <w:t xml:space="preserve"> had been concluded before </w:t>
        </w:r>
      </w:ins>
      <w:ins w:id="539" w:author="Antony Johnson (ESO)" w:date="2023-10-16T11:13:00Z">
        <w:r w:rsidR="008A3F30">
          <w:rPr>
            <w:rFonts w:cs="Arial"/>
          </w:rPr>
          <w:t>1</w:t>
        </w:r>
        <w:r w:rsidR="008A3F30" w:rsidRPr="008A3F30">
          <w:rPr>
            <w:rFonts w:cs="Arial"/>
            <w:vertAlign w:val="superscript"/>
            <w:rPrChange w:id="540" w:author="Antony Johnson (ESO)" w:date="2023-10-16T11:13:00Z">
              <w:rPr>
                <w:rFonts w:cs="Arial"/>
              </w:rPr>
            </w:rPrChange>
          </w:rPr>
          <w:t>st</w:t>
        </w:r>
        <w:r w:rsidR="008A3F30">
          <w:rPr>
            <w:rFonts w:cs="Arial"/>
          </w:rPr>
          <w:t xml:space="preserve"> June 2027 </w:t>
        </w:r>
      </w:ins>
      <w:ins w:id="541" w:author="Antony Johnson (ESO)" w:date="2023-08-31T11:09:00Z">
        <w:r w:rsidR="00855C3C" w:rsidRPr="00B11928">
          <w:rPr>
            <w:rFonts w:cs="Arial"/>
          </w:rPr>
          <w:t>and</w:t>
        </w:r>
      </w:ins>
      <w:ins w:id="542" w:author="Antony Johnson (ESO)" w:date="2023-08-31T11:15:00Z">
        <w:r w:rsidR="00E35097">
          <w:rPr>
            <w:rFonts w:cs="Arial"/>
          </w:rPr>
          <w:t xml:space="preserve"> </w:t>
        </w:r>
      </w:ins>
      <w:r w:rsidRPr="008038B2">
        <w:rPr>
          <w:rFonts w:cs="Arial"/>
          <w:color w:val="auto"/>
          <w:lang w:val="en-GB"/>
        </w:rPr>
        <w:t xml:space="preserve">where the </w:t>
      </w:r>
      <w:r w:rsidRPr="008038B2">
        <w:rPr>
          <w:rFonts w:cs="Arial"/>
          <w:b/>
          <w:color w:val="auto"/>
          <w:lang w:val="en-GB"/>
        </w:rPr>
        <w:t>Bilateral Agreement</w:t>
      </w:r>
      <w:r w:rsidRPr="008038B2">
        <w:rPr>
          <w:rFonts w:cs="Arial"/>
          <w:color w:val="auto"/>
          <w:lang w:val="en-GB"/>
        </w:rPr>
        <w:t xml:space="preserve"> specifies that compliance with BC2 is not required, </w:t>
      </w:r>
      <w:r>
        <w:rPr>
          <w:rFonts w:cs="Arial"/>
          <w:color w:val="auto"/>
          <w:lang w:val="en-GB"/>
        </w:rPr>
        <w:t>in which case</w:t>
      </w:r>
      <w:r w:rsidRPr="008038B2">
        <w:rPr>
          <w:rFonts w:cs="Arial"/>
          <w:color w:val="auto"/>
          <w:lang w:val="en-GB"/>
        </w:rPr>
        <w:t xml:space="preserve"> the </w:t>
      </w:r>
      <w:r w:rsidRPr="008038B2">
        <w:rPr>
          <w:rFonts w:cs="Arial"/>
          <w:b/>
          <w:color w:val="auto"/>
          <w:lang w:val="en-GB"/>
        </w:rPr>
        <w:t xml:space="preserve">Control Point </w:t>
      </w:r>
      <w:r w:rsidRPr="008038B2">
        <w:rPr>
          <w:rFonts w:cs="Arial"/>
          <w:color w:val="auto"/>
          <w:lang w:val="en-GB"/>
        </w:rPr>
        <w:t>shall be manned between the hours of 0800 and 1800 each day.</w:t>
      </w:r>
      <w:ins w:id="543" w:author="Antony Johnson (ESO)" w:date="2023-06-26T12:59:00Z">
        <w:r w:rsidR="00986783">
          <w:rPr>
            <w:rFonts w:cs="Arial"/>
            <w:color w:val="auto"/>
            <w:lang w:val="en-GB"/>
          </w:rPr>
          <w:t xml:space="preserve">  </w:t>
        </w:r>
      </w:ins>
      <w:ins w:id="544" w:author="Mike Kay" w:date="2023-07-09T05:57:00Z">
        <w:r w:rsidR="001A70C1">
          <w:rPr>
            <w:rFonts w:cs="Arial"/>
          </w:rPr>
          <w:t xml:space="preserve">Any </w:t>
        </w:r>
        <w:r w:rsidR="001A70C1" w:rsidRPr="001A70C1">
          <w:rPr>
            <w:rFonts w:cs="Arial"/>
            <w:b/>
            <w:bCs/>
          </w:rPr>
          <w:t>Generator</w:t>
        </w:r>
        <w:r w:rsidR="001A70C1" w:rsidRPr="0012739C">
          <w:rPr>
            <w:rFonts w:cs="Arial"/>
          </w:rPr>
          <w:t xml:space="preserve"> </w:t>
        </w:r>
      </w:ins>
      <w:ins w:id="545" w:author="Antony Johnson (ESO)" w:date="2023-08-31T11:19:00Z">
        <w:r w:rsidR="0012739C" w:rsidRPr="0012739C">
          <w:rPr>
            <w:rFonts w:cs="Arial"/>
          </w:rPr>
          <w:t xml:space="preserve">in </w:t>
        </w:r>
      </w:ins>
      <w:ins w:id="546" w:author="Antony Johnson (ESO)" w:date="2023-08-31T11:20:00Z">
        <w:r w:rsidR="0012739C" w:rsidRPr="0012739C">
          <w:rPr>
            <w:rFonts w:cs="Arial"/>
          </w:rPr>
          <w:t>respect of an</w:t>
        </w:r>
        <w:r w:rsidR="0012739C">
          <w:rPr>
            <w:rFonts w:cs="Arial"/>
            <w:b/>
            <w:bCs/>
          </w:rPr>
          <w:t xml:space="preserve"> Embedded Large Power Station </w:t>
        </w:r>
      </w:ins>
      <w:ins w:id="547" w:author="Antony Johnson (ESO)" w:date="2023-08-31T11:17:00Z">
        <w:r w:rsidR="003C0EF7" w:rsidRPr="00E01C71">
          <w:rPr>
            <w:rFonts w:cs="Arial"/>
          </w:rPr>
          <w:t>w</w:t>
        </w:r>
        <w:r w:rsidR="003C0EF7" w:rsidRPr="00E91AEE">
          <w:rPr>
            <w:rFonts w:cs="Arial"/>
            <w:highlight w:val="green"/>
            <w:rPrChange w:id="548" w:author="Antony Johnson (ESO)" w:date="2023-09-26T15:30:00Z">
              <w:rPr>
                <w:rFonts w:cs="Arial"/>
              </w:rPr>
            </w:rPrChange>
          </w:rPr>
          <w:t>h</w:t>
        </w:r>
        <w:r w:rsidR="003C0EF7" w:rsidRPr="00E01C71">
          <w:rPr>
            <w:rFonts w:cs="Arial"/>
          </w:rPr>
          <w:t xml:space="preserve">ere </w:t>
        </w:r>
        <w:r w:rsidR="003C0EF7" w:rsidRPr="00E01C71">
          <w:rPr>
            <w:rFonts w:cs="Arial"/>
            <w:b/>
            <w:bCs/>
          </w:rPr>
          <w:t>Purchase Contracts</w:t>
        </w:r>
        <w:r w:rsidR="003C0EF7" w:rsidRPr="00E01C71">
          <w:rPr>
            <w:rFonts w:cs="Arial"/>
          </w:rPr>
          <w:t xml:space="preserve"> for its </w:t>
        </w:r>
        <w:r w:rsidR="003C0EF7" w:rsidRPr="00E01C71">
          <w:rPr>
            <w:rFonts w:cs="Arial"/>
            <w:b/>
          </w:rPr>
          <w:t>Main Plant</w:t>
        </w:r>
        <w:r w:rsidR="003C0EF7" w:rsidRPr="00E01C71">
          <w:rPr>
            <w:rFonts w:cs="Arial"/>
          </w:rPr>
          <w:t xml:space="preserve"> and </w:t>
        </w:r>
        <w:r w:rsidR="003C0EF7" w:rsidRPr="00E01C71">
          <w:rPr>
            <w:rFonts w:cs="Arial"/>
            <w:b/>
          </w:rPr>
          <w:t>Apparatus</w:t>
        </w:r>
        <w:r w:rsidR="003C0EF7" w:rsidRPr="00E01C71">
          <w:rPr>
            <w:rFonts w:cs="Arial"/>
          </w:rPr>
          <w:t xml:space="preserve"> had been concluded on or after </w:t>
        </w:r>
      </w:ins>
      <w:ins w:id="549" w:author="Antony Johnson (ESO)" w:date="2023-10-16T11:13:00Z">
        <w:r w:rsidR="00DB1A5A">
          <w:rPr>
            <w:rFonts w:cs="Arial"/>
          </w:rPr>
          <w:t>1</w:t>
        </w:r>
        <w:r w:rsidR="00DB1A5A" w:rsidRPr="00DB1A5A">
          <w:rPr>
            <w:rFonts w:cs="Arial"/>
            <w:vertAlign w:val="superscript"/>
            <w:rPrChange w:id="550" w:author="Antony Johnson (ESO)" w:date="2023-10-16T11:13:00Z">
              <w:rPr>
                <w:rFonts w:cs="Arial"/>
              </w:rPr>
            </w:rPrChange>
          </w:rPr>
          <w:t>st</w:t>
        </w:r>
        <w:r w:rsidR="00DB1A5A">
          <w:rPr>
            <w:rFonts w:cs="Arial"/>
          </w:rPr>
          <w:t xml:space="preserve"> June 2027</w:t>
        </w:r>
      </w:ins>
      <w:ins w:id="551" w:author="Antony Johnson (ESO)" w:date="2023-08-31T11:17:00Z">
        <w:r w:rsidR="003C0EF7" w:rsidRPr="00E01C71">
          <w:rPr>
            <w:rFonts w:cs="Arial"/>
          </w:rPr>
          <w:t xml:space="preserve"> </w:t>
        </w:r>
      </w:ins>
      <w:ins w:id="552" w:author="Antony Johnson (ESO)" w:date="2023-08-31T11:18:00Z">
        <w:r w:rsidR="003C0EF7">
          <w:rPr>
            <w:rFonts w:cs="Arial"/>
          </w:rPr>
          <w:t xml:space="preserve">or </w:t>
        </w:r>
      </w:ins>
      <w:ins w:id="553" w:author="Antony Johnson (ESO)" w:date="2023-08-31T11:17:00Z">
        <w:r w:rsidR="003C0EF7" w:rsidRPr="00E01C71">
          <w:rPr>
            <w:rFonts w:cs="Arial"/>
          </w:rPr>
          <w:t xml:space="preserve">where </w:t>
        </w:r>
        <w:r w:rsidR="003C0EF7" w:rsidRPr="00E01C71">
          <w:rPr>
            <w:rFonts w:cs="Arial"/>
            <w:b/>
            <w:bCs/>
          </w:rPr>
          <w:t>Purchase Contracts</w:t>
        </w:r>
        <w:r w:rsidR="003C0EF7" w:rsidRPr="00E01C71">
          <w:rPr>
            <w:rFonts w:cs="Arial"/>
          </w:rPr>
          <w:t xml:space="preserve"> relating to a </w:t>
        </w:r>
        <w:r w:rsidR="003C0EF7" w:rsidRPr="00E01C71">
          <w:rPr>
            <w:rFonts w:cs="Arial"/>
            <w:b/>
          </w:rPr>
          <w:t>Substantial Modification</w:t>
        </w:r>
        <w:r w:rsidR="003C0EF7">
          <w:rPr>
            <w:rFonts w:cs="Arial"/>
            <w:b/>
          </w:rPr>
          <w:t xml:space="preserve"> </w:t>
        </w:r>
        <w:r w:rsidR="003C0EF7" w:rsidRPr="003859B8">
          <w:rPr>
            <w:rFonts w:cs="Arial"/>
            <w:bCs/>
          </w:rPr>
          <w:t>in respect of its</w:t>
        </w:r>
        <w:r w:rsidR="003C0EF7">
          <w:rPr>
            <w:rFonts w:cs="Arial"/>
            <w:b/>
          </w:rPr>
          <w:t xml:space="preserve"> Main Plant </w:t>
        </w:r>
        <w:r w:rsidR="003C0EF7" w:rsidRPr="003859B8">
          <w:rPr>
            <w:rFonts w:cs="Arial"/>
            <w:bCs/>
          </w:rPr>
          <w:t>and</w:t>
        </w:r>
        <w:r w:rsidR="003C0EF7">
          <w:rPr>
            <w:rFonts w:cs="Arial"/>
            <w:b/>
          </w:rPr>
          <w:t xml:space="preserve"> Apparatus</w:t>
        </w:r>
        <w:r w:rsidR="003C0EF7" w:rsidRPr="00E01C71">
          <w:rPr>
            <w:rFonts w:cs="Arial"/>
          </w:rPr>
          <w:t xml:space="preserve"> had been concluded on or after</w:t>
        </w:r>
      </w:ins>
      <w:ins w:id="554" w:author="Antony Johnson (ESO)" w:date="2023-10-16T11:22:00Z">
        <w:r w:rsidR="00B86132">
          <w:rPr>
            <w:rFonts w:cs="Arial"/>
          </w:rPr>
          <w:t xml:space="preserve"> 1</w:t>
        </w:r>
        <w:r w:rsidR="00B86132" w:rsidRPr="00AE25B5">
          <w:rPr>
            <w:rFonts w:cs="Arial"/>
            <w:vertAlign w:val="superscript"/>
          </w:rPr>
          <w:t>st</w:t>
        </w:r>
        <w:r w:rsidR="00B86132">
          <w:rPr>
            <w:rFonts w:cs="Arial"/>
          </w:rPr>
          <w:t xml:space="preserve"> June 2027</w:t>
        </w:r>
      </w:ins>
      <w:ins w:id="555" w:author="Antony Johnson (ESO)" w:date="2023-06-29T18:08:00Z">
        <w:r w:rsidR="00255158">
          <w:rPr>
            <w:rFonts w:cs="Arial"/>
          </w:rPr>
          <w:t>,</w:t>
        </w:r>
      </w:ins>
      <w:ins w:id="556" w:author="Antony Johnson (ESO)" w:date="2023-06-26T13:00:00Z">
        <w:r w:rsidR="00986783">
          <w:rPr>
            <w:rFonts w:cs="Arial"/>
          </w:rPr>
          <w:t xml:space="preserve"> </w:t>
        </w:r>
      </w:ins>
      <w:ins w:id="557" w:author="Antony Johnson (ESO)" w:date="2023-10-16T14:39:00Z">
        <w:r w:rsidR="002A5F42" w:rsidRPr="00E650A7">
          <w:rPr>
            <w:rFonts w:cs="Arial"/>
            <w:highlight w:val="lightGray"/>
          </w:rPr>
          <w:t xml:space="preserve">and which </w:t>
        </w:r>
        <w:r w:rsidR="002A5F42">
          <w:rPr>
            <w:rFonts w:cs="Arial"/>
            <w:highlight w:val="lightGray"/>
          </w:rPr>
          <w:t>signed</w:t>
        </w:r>
        <w:r w:rsidR="002A5F42" w:rsidRPr="00E650A7">
          <w:rPr>
            <w:rFonts w:cs="Arial"/>
            <w:highlight w:val="lightGray"/>
          </w:rPr>
          <w:t xml:space="preserve"> a </w:t>
        </w:r>
        <w:r w:rsidR="002A5F42">
          <w:rPr>
            <w:rFonts w:cs="Arial"/>
            <w:b/>
            <w:bCs/>
            <w:highlight w:val="lightGray"/>
          </w:rPr>
          <w:t>Connection Agreement</w:t>
        </w:r>
        <w:r w:rsidR="002A5F42" w:rsidRPr="00E650A7">
          <w:rPr>
            <w:rFonts w:cs="Arial"/>
            <w:highlight w:val="lightGray"/>
          </w:rPr>
          <w:t xml:space="preserve"> on or after </w:t>
        </w:r>
        <w:commentRangeStart w:id="558"/>
        <w:r w:rsidR="002A5F42" w:rsidRPr="00E650A7">
          <w:rPr>
            <w:rFonts w:cs="Arial"/>
            <w:highlight w:val="green"/>
          </w:rPr>
          <w:t>XXXXXX</w:t>
        </w:r>
        <w:commentRangeEnd w:id="558"/>
        <w:r w:rsidR="002A5F42">
          <w:rPr>
            <w:rStyle w:val="CommentReference"/>
            <w:lang w:val="en-GB"/>
          </w:rPr>
          <w:commentReference w:id="558"/>
        </w:r>
        <w:r w:rsidR="002A5F42">
          <w:rPr>
            <w:rFonts w:cs="Arial"/>
          </w:rPr>
          <w:t xml:space="preserve"> </w:t>
        </w:r>
      </w:ins>
      <w:ins w:id="559" w:author="Antony Johnson (ESO)" w:date="2023-06-26T13:00:00Z">
        <w:r w:rsidR="00986783">
          <w:rPr>
            <w:rFonts w:cs="Arial"/>
          </w:rPr>
          <w:t>shall</w:t>
        </w:r>
      </w:ins>
      <w:ins w:id="560" w:author="Antony Johnson (ESO)" w:date="2023-06-26T13:02:00Z">
        <w:r w:rsidR="00F91A48">
          <w:rPr>
            <w:rFonts w:cs="Arial"/>
          </w:rPr>
          <w:t xml:space="preserve"> </w:t>
        </w:r>
        <w:r w:rsidR="00F91A48">
          <w:rPr>
            <w:rFonts w:cs="Arial"/>
            <w:color w:val="auto"/>
            <w:lang w:val="en-GB"/>
          </w:rPr>
          <w:t>be required to have a</w:t>
        </w:r>
        <w:r w:rsidR="00F91A48" w:rsidRPr="008038B2">
          <w:rPr>
            <w:rFonts w:cs="Arial"/>
            <w:color w:val="auto"/>
            <w:lang w:val="en-GB"/>
          </w:rPr>
          <w:t xml:space="preserve"> </w:t>
        </w:r>
        <w:r w:rsidR="00F91A48" w:rsidRPr="008038B2">
          <w:rPr>
            <w:rFonts w:cs="Arial"/>
            <w:b/>
            <w:color w:val="auto"/>
            <w:lang w:val="en-GB"/>
          </w:rPr>
          <w:t xml:space="preserve">Control Point </w:t>
        </w:r>
        <w:r w:rsidR="00F91A48" w:rsidRPr="00FE2242">
          <w:rPr>
            <w:rFonts w:cs="Arial"/>
            <w:bCs/>
            <w:color w:val="auto"/>
            <w:lang w:val="en-GB"/>
          </w:rPr>
          <w:t>that</w:t>
        </w:r>
        <w:r w:rsidR="00F91A48">
          <w:rPr>
            <w:rFonts w:cs="Arial"/>
            <w:b/>
            <w:color w:val="auto"/>
            <w:lang w:val="en-GB"/>
          </w:rPr>
          <w:t xml:space="preserve"> </w:t>
        </w:r>
        <w:r w:rsidR="00F91A48" w:rsidRPr="008038B2">
          <w:rPr>
            <w:rFonts w:cs="Arial"/>
            <w:color w:val="auto"/>
            <w:lang w:val="en-GB"/>
          </w:rPr>
          <w:t xml:space="preserve">shall be continuously </w:t>
        </w:r>
      </w:ins>
      <w:ins w:id="561" w:author="Antony Johnson (ESO)" w:date="2023-09-26T15:25:00Z">
        <w:r w:rsidR="00C65329" w:rsidRPr="00E91AEE">
          <w:rPr>
            <w:rFonts w:cs="Arial"/>
            <w:color w:val="auto"/>
            <w:highlight w:val="green"/>
            <w:lang w:val="en-GB"/>
            <w:rPrChange w:id="562" w:author="Antony Johnson (ESO)" w:date="2023-09-26T15:30:00Z">
              <w:rPr>
                <w:rFonts w:cs="Arial"/>
                <w:color w:val="auto"/>
                <w:lang w:val="en-GB"/>
              </w:rPr>
            </w:rPrChange>
          </w:rPr>
          <w:t>staffed</w:t>
        </w:r>
      </w:ins>
      <w:commentRangeStart w:id="563"/>
      <w:commentRangeStart w:id="564"/>
      <w:commentRangeStart w:id="565"/>
      <w:commentRangeEnd w:id="563"/>
      <w:ins w:id="566" w:author="Antony Johnson (ESO)" w:date="2023-09-26T15:15:00Z">
        <w:r w:rsidR="00F35066" w:rsidRPr="00E91AEE">
          <w:rPr>
            <w:rStyle w:val="CommentReference"/>
            <w:color w:val="auto"/>
            <w:highlight w:val="green"/>
            <w:lang w:val="en-GB"/>
            <w:rPrChange w:id="567" w:author="Antony Johnson (ESO)" w:date="2023-09-26T15:30:00Z">
              <w:rPr>
                <w:rStyle w:val="CommentReference"/>
                <w:color w:val="auto"/>
                <w:lang w:val="en-GB"/>
              </w:rPr>
            </w:rPrChange>
          </w:rPr>
          <w:commentReference w:id="563"/>
        </w:r>
      </w:ins>
      <w:commentRangeEnd w:id="564"/>
      <w:r w:rsidR="00666B6A">
        <w:rPr>
          <w:rStyle w:val="CommentReference"/>
          <w:color w:val="auto"/>
          <w:lang w:val="en-GB"/>
        </w:rPr>
        <w:commentReference w:id="564"/>
      </w:r>
      <w:commentRangeEnd w:id="565"/>
      <w:r w:rsidR="008A3F30">
        <w:rPr>
          <w:rStyle w:val="CommentReference"/>
          <w:color w:val="auto"/>
          <w:lang w:val="en-GB"/>
        </w:rPr>
        <w:commentReference w:id="565"/>
      </w:r>
      <w:ins w:id="568" w:author="Antony Johnson (ESO)" w:date="2023-06-26T13:02:00Z">
        <w:r w:rsidR="00FE2242">
          <w:rPr>
            <w:rFonts w:cs="Arial"/>
            <w:color w:val="auto"/>
            <w:lang w:val="en-GB"/>
          </w:rPr>
          <w:t>.</w:t>
        </w:r>
      </w:ins>
    </w:p>
    <w:p w14:paraId="12940ED4" w14:textId="299DAA45" w:rsidR="00580D92" w:rsidRPr="005E534E" w:rsidRDefault="00580D92" w:rsidP="00357AE6">
      <w:pPr>
        <w:pStyle w:val="Level1Text"/>
        <w:widowControl w:val="0"/>
        <w:numPr>
          <w:ilvl w:val="0"/>
          <w:numId w:val="7"/>
        </w:numPr>
        <w:tabs>
          <w:tab w:val="left" w:pos="1418"/>
        </w:tabs>
        <w:jc w:val="both"/>
        <w:rPr>
          <w:rFonts w:cs="Arial"/>
          <w:color w:val="auto"/>
          <w:lang w:val="en-GB"/>
        </w:rPr>
      </w:pPr>
      <w:r w:rsidRPr="001A211A">
        <w:t xml:space="preserve">In the case of </w:t>
      </w:r>
      <w:r w:rsidRPr="005E534E">
        <w:rPr>
          <w:b/>
        </w:rPr>
        <w:t>BM</w:t>
      </w:r>
      <w:r w:rsidRPr="001A211A">
        <w:t xml:space="preserve"> </w:t>
      </w:r>
      <w:proofErr w:type="gramStart"/>
      <w:r w:rsidRPr="005E534E">
        <w:rPr>
          <w:b/>
        </w:rPr>
        <w:t>Participants</w:t>
      </w:r>
      <w:proofErr w:type="gramEnd"/>
      <w:r w:rsidR="00357AE6">
        <w:rPr>
          <w:b/>
        </w:rPr>
        <w:t xml:space="preserve"> </w:t>
      </w:r>
      <w:r w:rsidRPr="001A211A">
        <w:t xml:space="preserve">the </w:t>
      </w:r>
      <w:r w:rsidRPr="005E534E">
        <w:rPr>
          <w:b/>
        </w:rPr>
        <w:t>BM Participant</w:t>
      </w:r>
      <w:r w:rsidRPr="001A211A">
        <w:t xml:space="preserve">’s </w:t>
      </w:r>
      <w:r w:rsidRPr="005E534E">
        <w:rPr>
          <w:b/>
        </w:rPr>
        <w:t>Control</w:t>
      </w:r>
      <w:r w:rsidRPr="001A211A">
        <w:t xml:space="preserve"> </w:t>
      </w:r>
      <w:r w:rsidRPr="005E534E">
        <w:rPr>
          <w:b/>
        </w:rPr>
        <w:t>Point</w:t>
      </w:r>
      <w:r w:rsidRPr="001A211A">
        <w:t xml:space="preserve"> shall be capable of receiving and acting upon instructions from </w:t>
      </w:r>
      <w:r w:rsidRPr="005E534E">
        <w:rPr>
          <w:b/>
        </w:rPr>
        <w:t>The</w:t>
      </w:r>
      <w:r w:rsidRPr="001A211A">
        <w:t xml:space="preserve"> </w:t>
      </w:r>
      <w:r w:rsidRPr="005E534E">
        <w:rPr>
          <w:b/>
        </w:rPr>
        <w:t>Company</w:t>
      </w:r>
      <w:r w:rsidRPr="001A211A">
        <w:t>.</w:t>
      </w:r>
      <w:r w:rsidRPr="005E534E">
        <w:rPr>
          <w:color w:val="auto"/>
        </w:rPr>
        <w:tab/>
      </w:r>
    </w:p>
    <w:p w14:paraId="550985B9" w14:textId="77777777" w:rsidR="00580D92" w:rsidRPr="008038B2" w:rsidRDefault="00580D92" w:rsidP="00580D92">
      <w:pPr>
        <w:pStyle w:val="Level1Text"/>
        <w:ind w:left="1134" w:hanging="993"/>
        <w:rPr>
          <w:rFonts w:cs="Arial"/>
          <w:color w:val="auto"/>
          <w:lang w:val="en-GB"/>
        </w:rPr>
      </w:pPr>
      <w:r>
        <w:rPr>
          <w:b/>
        </w:rPr>
        <w:tab/>
      </w: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w:t>
      </w:r>
      <w:r>
        <w:t>E</w:t>
      </w:r>
      <w:r w:rsidRPr="001A211A">
        <w:t>CC.6.5.8(b).</w:t>
      </w:r>
    </w:p>
    <w:p w14:paraId="695BF893" w14:textId="77777777" w:rsidR="00580D92" w:rsidRDefault="00580D92" w:rsidP="00580D92">
      <w:pPr>
        <w:pStyle w:val="Level1Text"/>
        <w:ind w:left="1134" w:hanging="709"/>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Participant</w:t>
      </w:r>
      <w:r w:rsidRPr="0019764A">
        <w:t xml:space="preserve">’s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085C0E9A" w14:textId="76F0C22F" w:rsidR="00580D92" w:rsidRDefault="00580D92" w:rsidP="00580D92">
      <w:pPr>
        <w:pStyle w:val="Level1Text"/>
        <w:ind w:left="1134"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16A9D">
        <w:rPr>
          <w:rFonts w:cs="Arial"/>
        </w:rPr>
        <w:t>who own</w:t>
      </w:r>
      <w:r>
        <w:rPr>
          <w:rFonts w:cs="Arial"/>
        </w:rPr>
        <w:t xml:space="preserve"> and/or operate</w:t>
      </w:r>
      <w:del w:id="569" w:author="Antony Johnson (ESO)" w:date="2023-06-26T12:55:00Z">
        <w:r w:rsidDel="00772162">
          <w:rPr>
            <w:rFonts w:cs="Arial"/>
          </w:rPr>
          <w:delText xml:space="preserve"> a</w:delText>
        </w:r>
      </w:del>
      <w:r>
        <w:rPr>
          <w:rFonts w:cs="Arial"/>
        </w:rPr>
        <w:t xml:space="preserve"> </w:t>
      </w:r>
      <w:r w:rsidRPr="00216A9D">
        <w:rPr>
          <w:rFonts w:cs="Arial"/>
          <w:b/>
        </w:rPr>
        <w:t>Power Station</w:t>
      </w:r>
      <w:ins w:id="570" w:author="Antony Johnson (ESO)" w:date="2023-06-26T12:55:00Z">
        <w:r w:rsidR="00772162">
          <w:rPr>
            <w:rFonts w:cs="Arial"/>
            <w:b/>
          </w:rPr>
          <w:t>s</w:t>
        </w:r>
      </w:ins>
      <w:r>
        <w:rPr>
          <w:rFonts w:cs="Arial"/>
          <w:b/>
        </w:rPr>
        <w:t xml:space="preserve"> </w:t>
      </w:r>
      <w:r>
        <w:rPr>
          <w:rFonts w:cs="Arial"/>
        </w:rPr>
        <w:t xml:space="preserve">or </w:t>
      </w:r>
      <w:r w:rsidRPr="003E7658">
        <w:rPr>
          <w:rFonts w:cs="Arial"/>
          <w:b/>
        </w:rPr>
        <w:t>HV</w:t>
      </w:r>
      <w:r>
        <w:rPr>
          <w:rFonts w:cs="Arial"/>
          <w:b/>
        </w:rPr>
        <w:t>DC System</w:t>
      </w:r>
      <w:ins w:id="571" w:author="Antony Johnson (ESO)" w:date="2023-06-26T12:55:00Z">
        <w:r w:rsidR="00772162">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16A9D">
        <w:rPr>
          <w:rFonts w:cs="Arial"/>
          <w:b/>
        </w:rPr>
        <w:t>BM Participants</w:t>
      </w:r>
      <w:r>
        <w:rPr>
          <w:rFonts w:cs="Arial"/>
        </w:rPr>
        <w:t xml:space="preserve"> </w:t>
      </w:r>
      <w:r w:rsidRPr="00216A9D">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 xml:space="preserve">per site of less than </w:t>
      </w:r>
      <w:proofErr w:type="gramStart"/>
      <w:r w:rsidRPr="001A211A">
        <w:rPr>
          <w:rFonts w:cs="Arial"/>
        </w:rPr>
        <w:t>10MW</w:t>
      </w:r>
      <w:proofErr w:type="gramEnd"/>
    </w:p>
    <w:p w14:paraId="4EA8CC56"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ECC.6.5.4, </w:t>
      </w:r>
      <w:r w:rsidRPr="009B31BE">
        <w:t xml:space="preserve">between the hours of 0800-1800 each day. </w:t>
      </w:r>
    </w:p>
    <w:p w14:paraId="3CB3E765"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rPr>
          <w:color w:val="auto"/>
        </w:rPr>
        <w:lastRenderedPageBreak/>
        <w:t>Outside the hours of 0800-1800 each day, the requirements of BC2.9.7 shall apply.</w:t>
      </w:r>
    </w:p>
    <w:p w14:paraId="5CC0D399" w14:textId="77777777" w:rsidR="00580D92" w:rsidRPr="005E534E" w:rsidRDefault="00580D92" w:rsidP="00580D92">
      <w:pPr>
        <w:pStyle w:val="Level1Text"/>
        <w:spacing w:before="80" w:after="80" w:line="240" w:lineRule="auto"/>
        <w:rPr>
          <w:color w:val="auto"/>
          <w:sz w:val="24"/>
          <w:lang w:val="en-GB"/>
        </w:rPr>
      </w:pPr>
      <w:r>
        <w:rPr>
          <w:color w:val="auto"/>
          <w:sz w:val="24"/>
          <w:lang w:val="en-GB"/>
        </w:rPr>
        <w:tab/>
      </w:r>
      <w:r>
        <w:rPr>
          <w:color w:val="auto"/>
        </w:rPr>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p>
    <w:p w14:paraId="09044829" w14:textId="77777777" w:rsidR="00290178" w:rsidRDefault="00290178" w:rsidP="00290178">
      <w:pPr>
        <w:pStyle w:val="Level2Text"/>
        <w:ind w:left="0" w:firstLine="0"/>
        <w:rPr>
          <w:b/>
          <w:bCs/>
        </w:rPr>
      </w:pPr>
      <w:r w:rsidRPr="002B2096">
        <w:rPr>
          <w:b/>
          <w:bCs/>
        </w:rPr>
        <w:t>…………………………..</w:t>
      </w:r>
    </w:p>
    <w:p w14:paraId="7AE2C5AF" w14:textId="77777777" w:rsidR="009B1B1C" w:rsidRDefault="009B1B1C" w:rsidP="009B1B1C">
      <w:pPr>
        <w:widowControl/>
        <w:rPr>
          <w:rFonts w:cs="Arial"/>
          <w:b/>
          <w:i/>
          <w:iCs/>
          <w:snapToGrid/>
        </w:rPr>
      </w:pPr>
      <w:r>
        <w:rPr>
          <w:rFonts w:cs="Arial"/>
          <w:b/>
          <w:i/>
          <w:iCs/>
        </w:rPr>
        <w:t>Extracts from the Balancing Code BC1</w:t>
      </w:r>
    </w:p>
    <w:p w14:paraId="24233C94" w14:textId="77777777" w:rsidR="009B1B1C" w:rsidRDefault="009B1B1C" w:rsidP="005460C0">
      <w:pPr>
        <w:pStyle w:val="Level2Text"/>
        <w:ind w:left="0" w:firstLine="0"/>
        <w:rPr>
          <w:b/>
          <w:bCs/>
        </w:rPr>
      </w:pPr>
    </w:p>
    <w:p w14:paraId="17D21ADA" w14:textId="76D7BEFF" w:rsidR="005460C0" w:rsidRDefault="009B1B1C" w:rsidP="005460C0">
      <w:pPr>
        <w:pStyle w:val="Level2Text"/>
        <w:ind w:left="0" w:firstLine="0"/>
        <w:rPr>
          <w:b/>
          <w:bCs/>
        </w:rPr>
      </w:pPr>
      <w:r>
        <w:rPr>
          <w:b/>
          <w:bCs/>
        </w:rPr>
        <w:t>………………………….</w:t>
      </w:r>
    </w:p>
    <w:p w14:paraId="4DC7368B" w14:textId="6E8460B7" w:rsidR="009B1B1C" w:rsidRDefault="009B1B1C" w:rsidP="005460C0">
      <w:pPr>
        <w:pStyle w:val="Level2Text"/>
        <w:ind w:left="0" w:firstLine="0"/>
        <w:rPr>
          <w:b/>
          <w:bCs/>
        </w:rPr>
      </w:pPr>
    </w:p>
    <w:p w14:paraId="443F7678" w14:textId="77777777" w:rsidR="00BF098D" w:rsidRDefault="00BF098D" w:rsidP="00BF098D">
      <w:pPr>
        <w:pStyle w:val="Level1Text"/>
        <w:rPr>
          <w:color w:val="auto"/>
        </w:rPr>
      </w:pPr>
      <w:r>
        <w:rPr>
          <w:color w:val="auto"/>
        </w:rPr>
        <w:t>BC1.2</w:t>
      </w:r>
      <w:r>
        <w:rPr>
          <w:color w:val="auto"/>
        </w:rPr>
        <w:tab/>
      </w:r>
      <w:r>
        <w:rPr>
          <w:color w:val="auto"/>
          <w:u w:val="single"/>
        </w:rPr>
        <w:t>OBJECTIVE</w:t>
      </w:r>
      <w:r>
        <w:rPr>
          <w:color w:val="auto"/>
        </w:rPr>
        <w:fldChar w:fldCharType="begin"/>
      </w:r>
      <w:r>
        <w:rPr>
          <w:color w:val="auto"/>
        </w:rPr>
        <w:instrText xml:space="preserve"> TC "</w:instrText>
      </w:r>
      <w:bookmarkStart w:id="572" w:name="_Toc523742713"/>
      <w:bookmarkStart w:id="573" w:name="_Toc333226556"/>
      <w:bookmarkStart w:id="574" w:name="_Toc503448321"/>
      <w:r>
        <w:rPr>
          <w:color w:val="auto"/>
        </w:rPr>
        <w:instrText>BC1.2   OBJECTIVE</w:instrText>
      </w:r>
      <w:bookmarkEnd w:id="572"/>
      <w:bookmarkEnd w:id="573"/>
      <w:bookmarkEnd w:id="574"/>
      <w:r>
        <w:rPr>
          <w:color w:val="auto"/>
        </w:rPr>
        <w:instrText xml:space="preserve">"\l 1 </w:instrText>
      </w:r>
      <w:r>
        <w:rPr>
          <w:color w:val="auto"/>
        </w:rPr>
        <w:fldChar w:fldCharType="end"/>
      </w:r>
    </w:p>
    <w:p w14:paraId="51B0A293" w14:textId="77777777" w:rsidR="00BF098D" w:rsidRDefault="00BF098D" w:rsidP="00BF098D">
      <w:pPr>
        <w:pStyle w:val="Level1Text"/>
        <w:rPr>
          <w:color w:val="auto"/>
        </w:rPr>
      </w:pPr>
      <w:r>
        <w:rPr>
          <w:color w:val="auto"/>
        </w:rPr>
        <w:tab/>
        <w:t xml:space="preserve">The procedure for the submission of </w:t>
      </w:r>
      <w:r>
        <w:rPr>
          <w:b/>
          <w:color w:val="auto"/>
        </w:rPr>
        <w:t>BM Unit Data</w:t>
      </w:r>
      <w:r>
        <w:rPr>
          <w:color w:val="auto"/>
        </w:rPr>
        <w:t xml:space="preserve"> and/or </w:t>
      </w:r>
      <w:r>
        <w:rPr>
          <w:b/>
          <w:color w:val="auto"/>
        </w:rPr>
        <w:t>Generating Unit Data</w:t>
      </w:r>
      <w:r>
        <w:rPr>
          <w:color w:val="auto"/>
        </w:rPr>
        <w:t xml:space="preserve"> is intended to enable</w:t>
      </w:r>
      <w:r>
        <w:rPr>
          <w:b/>
          <w:color w:val="auto"/>
        </w:rPr>
        <w:t xml:space="preserve"> The Company</w:t>
      </w:r>
      <w:r>
        <w:rPr>
          <w:color w:val="auto"/>
        </w:rPr>
        <w:t xml:space="preserve"> to assess which </w:t>
      </w:r>
      <w:r>
        <w:rPr>
          <w:b/>
          <w:color w:val="auto"/>
        </w:rPr>
        <w:t xml:space="preserve">BM </w:t>
      </w:r>
      <w:proofErr w:type="gramStart"/>
      <w:r>
        <w:rPr>
          <w:b/>
          <w:color w:val="auto"/>
        </w:rPr>
        <w:t xml:space="preserve">Units  </w:t>
      </w:r>
      <w:r>
        <w:rPr>
          <w:color w:val="auto"/>
        </w:rPr>
        <w:t>and</w:t>
      </w:r>
      <w:proofErr w:type="gramEnd"/>
      <w:r>
        <w:rPr>
          <w:color w:val="auto"/>
        </w:rPr>
        <w:t xml:space="preserve"> </w:t>
      </w:r>
      <w:r>
        <w:rPr>
          <w:b/>
          <w:color w:val="auto"/>
        </w:rPr>
        <w:t xml:space="preserve">Generating Units </w:t>
      </w:r>
      <w:r>
        <w:rPr>
          <w:color w:val="auto"/>
        </w:rPr>
        <w:t xml:space="preserve">(which could be part of a </w:t>
      </w:r>
      <w:r>
        <w:rPr>
          <w:b/>
          <w:color w:val="auto"/>
        </w:rPr>
        <w:t>Power Generating Module</w:t>
      </w:r>
      <w:r>
        <w:rPr>
          <w:color w:val="auto"/>
        </w:rPr>
        <w:t>)</w:t>
      </w:r>
      <w:r>
        <w:rPr>
          <w:b/>
          <w:color w:val="auto"/>
        </w:rPr>
        <w:t xml:space="preserve"> </w:t>
      </w:r>
      <w:r>
        <w:rPr>
          <w:color w:val="auto"/>
        </w:rPr>
        <w:t xml:space="preserve">are expected to be operating in order that </w:t>
      </w:r>
      <w:r>
        <w:rPr>
          <w:b/>
          <w:color w:val="auto"/>
        </w:rPr>
        <w:t>The Company</w:t>
      </w:r>
      <w:r>
        <w:rPr>
          <w:color w:val="auto"/>
        </w:rPr>
        <w:t xml:space="preserve"> can ensure (so far as possible) the integrity of the </w:t>
      </w:r>
      <w:r>
        <w:rPr>
          <w:b/>
          <w:color w:val="auto"/>
        </w:rPr>
        <w:t>National Electricity Transmission System</w:t>
      </w:r>
      <w:r>
        <w:rPr>
          <w:color w:val="auto"/>
        </w:rPr>
        <w:t>, and the security and quality of supply.</w:t>
      </w:r>
    </w:p>
    <w:p w14:paraId="0059B819" w14:textId="77777777" w:rsidR="00BF098D" w:rsidRDefault="00BF098D" w:rsidP="00BF098D">
      <w:pPr>
        <w:pStyle w:val="Level1Text"/>
        <w:rPr>
          <w:color w:val="auto"/>
        </w:rPr>
      </w:pPr>
      <w:r>
        <w:rPr>
          <w:color w:val="auto"/>
        </w:rPr>
        <w:tab/>
        <w:t xml:space="preserve">Where reference is made in this </w:t>
      </w:r>
      <w:r>
        <w:rPr>
          <w:b/>
          <w:color w:val="auto"/>
        </w:rPr>
        <w:t>BC1</w:t>
      </w:r>
      <w:r>
        <w:rPr>
          <w:color w:val="auto"/>
        </w:rPr>
        <w:t xml:space="preserve"> to </w:t>
      </w:r>
      <w:r>
        <w:rPr>
          <w:b/>
          <w:color w:val="auto"/>
        </w:rPr>
        <w:t>Generating Units</w:t>
      </w:r>
      <w:r>
        <w:rPr>
          <w:color w:val="auto"/>
        </w:rPr>
        <w:t xml:space="preserve"> and/or </w:t>
      </w:r>
      <w:r>
        <w:rPr>
          <w:b/>
          <w:color w:val="auto"/>
        </w:rPr>
        <w:t>Power Generating Modules</w:t>
      </w:r>
      <w:r>
        <w:rPr>
          <w:color w:val="auto"/>
        </w:rPr>
        <w:t xml:space="preserve"> (unless otherwise stated) it only applies:</w:t>
      </w:r>
    </w:p>
    <w:p w14:paraId="0CF850A1" w14:textId="504DAFCD" w:rsidR="00BF098D" w:rsidRDefault="00BF098D" w:rsidP="00BF098D">
      <w:pPr>
        <w:pStyle w:val="Level2Text"/>
      </w:pPr>
      <w:r>
        <w:t>(a)</w:t>
      </w:r>
      <w:r>
        <w:tab/>
        <w:t xml:space="preserve">to each </w:t>
      </w:r>
      <w:r>
        <w:rPr>
          <w:b/>
        </w:rPr>
        <w:t>Generating Unit</w:t>
      </w:r>
      <w:r>
        <w:t xml:space="preserve"> which forms part of the </w:t>
      </w:r>
      <w:r>
        <w:rPr>
          <w:b/>
        </w:rPr>
        <w:t>BM Unit</w:t>
      </w:r>
      <w:r>
        <w:t xml:space="preserve"> of a</w:t>
      </w:r>
      <w:r>
        <w:rPr>
          <w:b/>
        </w:rPr>
        <w:t xml:space="preserve"> Cascade Hydro Scheme</w:t>
      </w:r>
      <w:r>
        <w:t>; and</w:t>
      </w:r>
    </w:p>
    <w:p w14:paraId="2D39F726" w14:textId="2CF8DFFF" w:rsidR="00BF098D" w:rsidRDefault="00BF098D" w:rsidP="00BF098D">
      <w:pPr>
        <w:pStyle w:val="Level2Text"/>
      </w:pPr>
      <w:r>
        <w:t>(b)</w:t>
      </w:r>
      <w:r>
        <w:tab/>
        <w:t xml:space="preserve">at an </w:t>
      </w:r>
      <w:r>
        <w:rPr>
          <w:b/>
        </w:rPr>
        <w:t xml:space="preserve">Embedded </w:t>
      </w:r>
      <w:proofErr w:type="spellStart"/>
      <w:r>
        <w:rPr>
          <w:b/>
        </w:rPr>
        <w:t>Exemptable</w:t>
      </w:r>
      <w:proofErr w:type="spellEnd"/>
      <w:r>
        <w:rPr>
          <w:b/>
        </w:rPr>
        <w:t xml:space="preserve"> Large Power Station</w:t>
      </w:r>
      <w:r>
        <w:t xml:space="preserve"> where the relevant </w:t>
      </w:r>
      <w:r>
        <w:rPr>
          <w:b/>
        </w:rPr>
        <w:t>Bilateral Agreement</w:t>
      </w:r>
      <w:r>
        <w:t xml:space="preserve"> specifies that compliance with </w:t>
      </w:r>
      <w:r>
        <w:rPr>
          <w:b/>
        </w:rPr>
        <w:t>BC1</w:t>
      </w:r>
      <w:r>
        <w:t xml:space="preserve"> is required:</w:t>
      </w:r>
    </w:p>
    <w:p w14:paraId="23CB39AC" w14:textId="77777777" w:rsidR="00BF098D" w:rsidRDefault="00BF098D" w:rsidP="00BF098D">
      <w:pPr>
        <w:pStyle w:val="Level3Text"/>
      </w:pPr>
      <w:r>
        <w:t>(</w:t>
      </w:r>
      <w:proofErr w:type="spellStart"/>
      <w:r>
        <w:t>i</w:t>
      </w:r>
      <w:proofErr w:type="spellEnd"/>
      <w:r>
        <w:t>)</w:t>
      </w:r>
      <w:r>
        <w:tab/>
        <w:t xml:space="preserve">to each </w:t>
      </w:r>
      <w:r>
        <w:rPr>
          <w:b/>
        </w:rPr>
        <w:t xml:space="preserve">Generating Unit </w:t>
      </w:r>
      <w:r>
        <w:t xml:space="preserve">which could be part of a </w:t>
      </w:r>
      <w:r>
        <w:rPr>
          <w:b/>
        </w:rPr>
        <w:t>Synchronous Power Generating Module</w:t>
      </w:r>
      <w:r>
        <w:t>, or</w:t>
      </w:r>
    </w:p>
    <w:p w14:paraId="46705403" w14:textId="77777777" w:rsidR="00BF098D" w:rsidRDefault="00BF098D" w:rsidP="00BF098D">
      <w:pPr>
        <w:pStyle w:val="Level3Text"/>
      </w:pPr>
      <w:r>
        <w:t>(ii)</w:t>
      </w:r>
      <w:r>
        <w:tab/>
        <w:t xml:space="preserve">to each </w:t>
      </w:r>
      <w:r>
        <w:rPr>
          <w:b/>
        </w:rPr>
        <w:t>Power Park Module</w:t>
      </w:r>
      <w:r>
        <w:t xml:space="preserve"> where the </w:t>
      </w:r>
      <w:r>
        <w:rPr>
          <w:b/>
        </w:rPr>
        <w:t>Power Station</w:t>
      </w:r>
      <w:r>
        <w:t xml:space="preserve"> comprises </w:t>
      </w:r>
      <w:r>
        <w:rPr>
          <w:b/>
        </w:rPr>
        <w:t>Power Park</w:t>
      </w:r>
      <w:r>
        <w:t xml:space="preserve"> </w:t>
      </w:r>
      <w:r>
        <w:rPr>
          <w:b/>
        </w:rPr>
        <w:t>Modules</w:t>
      </w:r>
      <w:r>
        <w:t>.</w:t>
      </w:r>
    </w:p>
    <w:p w14:paraId="38D25216" w14:textId="3FAEA682" w:rsidR="00377E1B" w:rsidRDefault="00377E1B">
      <w:pPr>
        <w:pStyle w:val="Level2Text"/>
        <w:tabs>
          <w:tab w:val="clear" w:pos="1843"/>
          <w:tab w:val="left" w:pos="1418"/>
        </w:tabs>
        <w:ind w:left="1418" w:firstLine="0"/>
        <w:jc w:val="both"/>
        <w:pPrChange w:id="575" w:author="Antony Johnson (ESO)" w:date="2023-10-16T12:20:00Z">
          <w:pPr>
            <w:pStyle w:val="Level2Text"/>
            <w:tabs>
              <w:tab w:val="clear" w:pos="1843"/>
              <w:tab w:val="left" w:pos="1418"/>
            </w:tabs>
            <w:ind w:left="1418" w:hanging="1843"/>
            <w:jc w:val="both"/>
          </w:pPr>
        </w:pPrChange>
      </w:pPr>
      <w:ins w:id="576" w:author="Antony Johnson (ESO)" w:date="2023-10-16T12:20:00Z">
        <w:r w:rsidRPr="002603D3">
          <w:rPr>
            <w:b/>
            <w:bCs/>
            <w:highlight w:val="lightGray"/>
            <w:rPrChange w:id="577" w:author="Antony Johnson (ESO)" w:date="2023-10-17T15:03:00Z">
              <w:rPr>
                <w:b/>
                <w:bCs/>
              </w:rPr>
            </w:rPrChange>
          </w:rPr>
          <w:t>Generators</w:t>
        </w:r>
        <w:r w:rsidRPr="002603D3">
          <w:rPr>
            <w:highlight w:val="lightGray"/>
            <w:rPrChange w:id="578" w:author="Antony Johnson (ESO)" w:date="2023-10-17T15:03:00Z">
              <w:rPr/>
            </w:rPrChange>
          </w:rPr>
          <w:t xml:space="preserve"> in respect of </w:t>
        </w:r>
        <w:r w:rsidRPr="002603D3">
          <w:rPr>
            <w:b/>
            <w:bCs/>
            <w:highlight w:val="lightGray"/>
            <w:rPrChange w:id="579" w:author="Antony Johnson (ESO)" w:date="2023-10-17T15:03:00Z">
              <w:rPr>
                <w:b/>
                <w:bCs/>
              </w:rPr>
            </w:rPrChange>
          </w:rPr>
          <w:t>Embedded</w:t>
        </w:r>
        <w:r w:rsidRPr="002603D3">
          <w:rPr>
            <w:highlight w:val="lightGray"/>
            <w:rPrChange w:id="580" w:author="Antony Johnson (ESO)" w:date="2023-10-17T15:03:00Z">
              <w:rPr/>
            </w:rPrChange>
          </w:rPr>
          <w:t xml:space="preserve"> </w:t>
        </w:r>
        <w:r w:rsidRPr="002603D3">
          <w:rPr>
            <w:b/>
            <w:bCs/>
            <w:highlight w:val="lightGray"/>
            <w:rPrChange w:id="581" w:author="Antony Johnson (ESO)" w:date="2023-10-17T15:03:00Z">
              <w:rPr>
                <w:b/>
                <w:bCs/>
              </w:rPr>
            </w:rPrChange>
          </w:rPr>
          <w:t>Large</w:t>
        </w:r>
        <w:r w:rsidRPr="002603D3">
          <w:rPr>
            <w:highlight w:val="lightGray"/>
            <w:rPrChange w:id="582" w:author="Antony Johnson (ESO)" w:date="2023-10-17T15:03:00Z">
              <w:rPr/>
            </w:rPrChange>
          </w:rPr>
          <w:t xml:space="preserve"> </w:t>
        </w:r>
        <w:r w:rsidRPr="002603D3">
          <w:rPr>
            <w:rFonts w:cs="Arial"/>
            <w:b/>
            <w:highlight w:val="lightGray"/>
            <w:rPrChange w:id="583" w:author="Antony Johnson (ESO)" w:date="2023-10-17T15:03:00Z">
              <w:rPr>
                <w:rFonts w:cs="Arial"/>
                <w:b/>
              </w:rPr>
            </w:rPrChange>
          </w:rPr>
          <w:t>Power Stations</w:t>
        </w:r>
        <w:r w:rsidRPr="002603D3">
          <w:rPr>
            <w:rFonts w:cs="Arial"/>
            <w:highlight w:val="lightGray"/>
            <w:rPrChange w:id="584" w:author="Antony Johnson (ESO)" w:date="2023-10-17T15:03:00Z">
              <w:rPr>
                <w:rFonts w:cs="Arial"/>
              </w:rPr>
            </w:rPrChange>
          </w:rPr>
          <w:t xml:space="preserve"> where </w:t>
        </w:r>
        <w:r w:rsidRPr="002603D3">
          <w:rPr>
            <w:rFonts w:cs="Arial"/>
            <w:b/>
            <w:bCs/>
            <w:highlight w:val="lightGray"/>
            <w:rPrChange w:id="585" w:author="Antony Johnson (ESO)" w:date="2023-10-17T15:03:00Z">
              <w:rPr>
                <w:rFonts w:cs="Arial"/>
                <w:b/>
                <w:bCs/>
              </w:rPr>
            </w:rPrChange>
          </w:rPr>
          <w:t>Purchase Contracts</w:t>
        </w:r>
        <w:r w:rsidRPr="002603D3">
          <w:rPr>
            <w:rFonts w:cs="Arial"/>
            <w:highlight w:val="lightGray"/>
            <w:rPrChange w:id="586" w:author="Antony Johnson (ESO)" w:date="2023-10-17T15:03:00Z">
              <w:rPr>
                <w:rFonts w:cs="Arial"/>
              </w:rPr>
            </w:rPrChange>
          </w:rPr>
          <w:t xml:space="preserve"> </w:t>
        </w:r>
      </w:ins>
      <w:ins w:id="587" w:author="Antony Johnson (ESO)" w:date="2023-10-17T14:52:00Z">
        <w:r w:rsidR="000920CD" w:rsidRPr="002603D3">
          <w:rPr>
            <w:rFonts w:cs="Arial"/>
            <w:highlight w:val="lightGray"/>
            <w:rPrChange w:id="588" w:author="Antony Johnson (ESO)" w:date="2023-10-17T15:03:00Z">
              <w:rPr>
                <w:rFonts w:cs="Arial"/>
              </w:rPr>
            </w:rPrChange>
          </w:rPr>
          <w:t xml:space="preserve">or a </w:t>
        </w:r>
        <w:r w:rsidR="000920CD" w:rsidRPr="002603D3">
          <w:rPr>
            <w:rFonts w:cs="Arial"/>
            <w:b/>
            <w:bCs/>
            <w:highlight w:val="lightGray"/>
            <w:rPrChange w:id="589" w:author="Antony Johnson (ESO)" w:date="2023-10-17T15:03:00Z">
              <w:rPr>
                <w:rFonts w:cs="Arial"/>
              </w:rPr>
            </w:rPrChange>
          </w:rPr>
          <w:t>Substantial Modificat</w:t>
        </w:r>
        <w:r w:rsidR="008747F7" w:rsidRPr="002603D3">
          <w:rPr>
            <w:rFonts w:cs="Arial"/>
            <w:b/>
            <w:bCs/>
            <w:highlight w:val="lightGray"/>
            <w:rPrChange w:id="590" w:author="Antony Johnson (ESO)" w:date="2023-10-17T15:03:00Z">
              <w:rPr>
                <w:rFonts w:cs="Arial"/>
                <w:b/>
                <w:bCs/>
              </w:rPr>
            </w:rPrChange>
          </w:rPr>
          <w:t>i</w:t>
        </w:r>
        <w:r w:rsidR="000920CD" w:rsidRPr="002603D3">
          <w:rPr>
            <w:rFonts w:cs="Arial"/>
            <w:b/>
            <w:bCs/>
            <w:highlight w:val="lightGray"/>
            <w:rPrChange w:id="591" w:author="Antony Johnson (ESO)" w:date="2023-10-17T15:03:00Z">
              <w:rPr>
                <w:rFonts w:cs="Arial"/>
              </w:rPr>
            </w:rPrChange>
          </w:rPr>
          <w:t>on</w:t>
        </w:r>
        <w:r w:rsidR="000920CD" w:rsidRPr="002603D3">
          <w:rPr>
            <w:rFonts w:cs="Arial"/>
            <w:highlight w:val="lightGray"/>
            <w:rPrChange w:id="592" w:author="Antony Johnson (ESO)" w:date="2023-10-17T15:03:00Z">
              <w:rPr>
                <w:rFonts w:cs="Arial"/>
              </w:rPr>
            </w:rPrChange>
          </w:rPr>
          <w:t xml:space="preserve"> in respect of </w:t>
        </w:r>
      </w:ins>
      <w:ins w:id="593" w:author="Antony Johnson (ESO)" w:date="2023-10-17T14:53:00Z">
        <w:r w:rsidR="00B82B69" w:rsidRPr="002603D3">
          <w:rPr>
            <w:rFonts w:cs="Arial"/>
            <w:highlight w:val="lightGray"/>
            <w:rPrChange w:id="594" w:author="Antony Johnson (ESO)" w:date="2023-10-17T15:03:00Z">
              <w:rPr>
                <w:rFonts w:cs="Arial"/>
              </w:rPr>
            </w:rPrChange>
          </w:rPr>
          <w:t xml:space="preserve">its </w:t>
        </w:r>
      </w:ins>
      <w:ins w:id="595" w:author="Antony Johnson (ESO)" w:date="2023-10-16T12:20:00Z">
        <w:r w:rsidRPr="002603D3">
          <w:rPr>
            <w:rFonts w:cs="Arial"/>
            <w:b/>
            <w:highlight w:val="lightGray"/>
            <w:rPrChange w:id="596" w:author="Antony Johnson (ESO)" w:date="2023-10-17T15:03:00Z">
              <w:rPr>
                <w:rFonts w:cs="Arial"/>
                <w:b/>
              </w:rPr>
            </w:rPrChange>
          </w:rPr>
          <w:t>Main Plant</w:t>
        </w:r>
        <w:r w:rsidRPr="002603D3">
          <w:rPr>
            <w:rFonts w:cs="Arial"/>
            <w:highlight w:val="lightGray"/>
            <w:rPrChange w:id="597" w:author="Antony Johnson (ESO)" w:date="2023-10-17T15:03:00Z">
              <w:rPr>
                <w:rFonts w:cs="Arial"/>
              </w:rPr>
            </w:rPrChange>
          </w:rPr>
          <w:t xml:space="preserve"> and </w:t>
        </w:r>
        <w:r w:rsidRPr="002603D3">
          <w:rPr>
            <w:rFonts w:cs="Arial"/>
            <w:b/>
            <w:highlight w:val="lightGray"/>
            <w:rPrChange w:id="598" w:author="Antony Johnson (ESO)" w:date="2023-10-17T15:03:00Z">
              <w:rPr>
                <w:rFonts w:cs="Arial"/>
                <w:b/>
              </w:rPr>
            </w:rPrChange>
          </w:rPr>
          <w:t>Apparatus</w:t>
        </w:r>
        <w:r w:rsidRPr="002603D3">
          <w:rPr>
            <w:rFonts w:cs="Arial"/>
            <w:highlight w:val="lightGray"/>
            <w:rPrChange w:id="599" w:author="Antony Johnson (ESO)" w:date="2023-10-17T15:03:00Z">
              <w:rPr>
                <w:rFonts w:cs="Arial"/>
              </w:rPr>
            </w:rPrChange>
          </w:rPr>
          <w:t xml:space="preserve"> had been concluded on or after 1</w:t>
        </w:r>
        <w:r w:rsidRPr="002603D3">
          <w:rPr>
            <w:rFonts w:cs="Arial"/>
            <w:highlight w:val="lightGray"/>
            <w:vertAlign w:val="superscript"/>
            <w:rPrChange w:id="600" w:author="Antony Johnson (ESO)" w:date="2023-10-17T15:03:00Z">
              <w:rPr>
                <w:rFonts w:cs="Arial"/>
                <w:vertAlign w:val="superscript"/>
              </w:rPr>
            </w:rPrChange>
          </w:rPr>
          <w:t>st</w:t>
        </w:r>
        <w:r w:rsidRPr="002603D3">
          <w:rPr>
            <w:rFonts w:cs="Arial"/>
            <w:highlight w:val="lightGray"/>
            <w:rPrChange w:id="601" w:author="Antony Johnson (ESO)" w:date="2023-10-17T15:03:00Z">
              <w:rPr>
                <w:rFonts w:cs="Arial"/>
              </w:rPr>
            </w:rPrChange>
          </w:rPr>
          <w:t xml:space="preserve"> June 2027</w:t>
        </w:r>
      </w:ins>
      <w:ins w:id="602" w:author="Antony Johnson (ESO)" w:date="2023-10-17T14:52:00Z">
        <w:r w:rsidR="000920CD" w:rsidRPr="002603D3">
          <w:rPr>
            <w:rFonts w:cs="Arial"/>
            <w:highlight w:val="lightGray"/>
            <w:rPrChange w:id="603" w:author="Antony Johnson (ESO)" w:date="2023-10-17T15:03:00Z">
              <w:rPr>
                <w:rFonts w:cs="Arial"/>
              </w:rPr>
            </w:rPrChange>
          </w:rPr>
          <w:t>,</w:t>
        </w:r>
      </w:ins>
      <w:ins w:id="604" w:author="Antony Johnson (ESO)" w:date="2023-10-16T12:20:00Z">
        <w:r w:rsidRPr="002603D3">
          <w:rPr>
            <w:rFonts w:cs="Arial"/>
            <w:highlight w:val="lightGray"/>
            <w:rPrChange w:id="605" w:author="Antony Johnson (ESO)" w:date="2023-10-17T15:03:00Z">
              <w:rPr>
                <w:rFonts w:cs="Arial"/>
              </w:rPr>
            </w:rPrChange>
          </w:rPr>
          <w:t xml:space="preserve"> </w:t>
        </w:r>
      </w:ins>
      <w:ins w:id="606" w:author="Antony Johnson (ESO)" w:date="2023-10-16T12:21:00Z">
        <w:r w:rsidR="00674A26" w:rsidRPr="002603D3">
          <w:rPr>
            <w:rFonts w:cs="Arial"/>
            <w:highlight w:val="lightGray"/>
            <w:rPrChange w:id="607" w:author="Antony Johnson (ESO)" w:date="2023-10-17T15:03:00Z">
              <w:rPr>
                <w:rFonts w:cs="Arial"/>
              </w:rPr>
            </w:rPrChange>
          </w:rPr>
          <w:t xml:space="preserve">and </w:t>
        </w:r>
        <w:r w:rsidR="00674A26" w:rsidRPr="00AE0205">
          <w:rPr>
            <w:rFonts w:cs="Arial"/>
            <w:highlight w:val="lightGray"/>
            <w:rPrChange w:id="608" w:author="Antony Johnson (ESO)" w:date="2023-10-16T12:56:00Z">
              <w:rPr>
                <w:rFonts w:cs="Arial"/>
              </w:rPr>
            </w:rPrChange>
          </w:rPr>
          <w:t>wh</w:t>
        </w:r>
      </w:ins>
      <w:ins w:id="609" w:author="Antony Johnson (ESO)" w:date="2023-10-16T12:22:00Z">
        <w:r w:rsidR="00674A26" w:rsidRPr="00AE0205">
          <w:rPr>
            <w:rFonts w:cs="Arial"/>
            <w:highlight w:val="lightGray"/>
            <w:rPrChange w:id="610" w:author="Antony Johnson (ESO)" w:date="2023-10-16T12:56:00Z">
              <w:rPr>
                <w:rFonts w:cs="Arial"/>
              </w:rPr>
            </w:rPrChange>
          </w:rPr>
          <w:t>ich</w:t>
        </w:r>
      </w:ins>
      <w:ins w:id="611" w:author="Antony Johnson (ESO)" w:date="2023-10-16T12:30:00Z">
        <w:r w:rsidR="00343700" w:rsidRPr="00AE0205">
          <w:rPr>
            <w:rFonts w:cs="Arial"/>
            <w:highlight w:val="lightGray"/>
            <w:rPrChange w:id="612" w:author="Antony Johnson (ESO)" w:date="2023-10-16T12:56:00Z">
              <w:rPr>
                <w:rFonts w:cs="Arial"/>
              </w:rPr>
            </w:rPrChange>
          </w:rPr>
          <w:t xml:space="preserve"> </w:t>
        </w:r>
      </w:ins>
      <w:ins w:id="613" w:author="Antony Johnson (ESO)" w:date="2023-10-16T12:59:00Z">
        <w:r w:rsidR="00437668">
          <w:rPr>
            <w:rFonts w:cs="Arial"/>
            <w:highlight w:val="lightGray"/>
          </w:rPr>
          <w:t>signed</w:t>
        </w:r>
      </w:ins>
      <w:ins w:id="614" w:author="Antony Johnson (ESO)" w:date="2023-10-16T12:30:00Z">
        <w:r w:rsidR="00343700" w:rsidRPr="00AE0205">
          <w:rPr>
            <w:rFonts w:cs="Arial"/>
            <w:highlight w:val="lightGray"/>
            <w:rPrChange w:id="615" w:author="Antony Johnson (ESO)" w:date="2023-10-16T12:56:00Z">
              <w:rPr>
                <w:rFonts w:cs="Arial"/>
              </w:rPr>
            </w:rPrChange>
          </w:rPr>
          <w:t xml:space="preserve"> a </w:t>
        </w:r>
      </w:ins>
      <w:ins w:id="616" w:author="Antony Johnson (ESO)" w:date="2023-10-16T13:00:00Z">
        <w:r w:rsidR="00B964F7">
          <w:rPr>
            <w:rFonts w:cs="Arial"/>
            <w:b/>
            <w:bCs/>
            <w:highlight w:val="lightGray"/>
          </w:rPr>
          <w:t>Connection Agreement</w:t>
        </w:r>
      </w:ins>
      <w:ins w:id="617" w:author="Antony Johnson (ESO)" w:date="2023-10-16T12:32:00Z">
        <w:r w:rsidR="00CB5906" w:rsidRPr="00AE0205">
          <w:rPr>
            <w:rFonts w:cs="Arial"/>
            <w:highlight w:val="lightGray"/>
            <w:rPrChange w:id="618" w:author="Antony Johnson (ESO)" w:date="2023-10-16T12:56:00Z">
              <w:rPr>
                <w:rFonts w:cs="Arial"/>
                <w:highlight w:val="green"/>
              </w:rPr>
            </w:rPrChange>
          </w:rPr>
          <w:t xml:space="preserve"> </w:t>
        </w:r>
      </w:ins>
      <w:ins w:id="619" w:author="Antony Johnson (ESO)" w:date="2023-10-16T12:30:00Z">
        <w:r w:rsidR="00C52989" w:rsidRPr="00AE0205">
          <w:rPr>
            <w:rFonts w:cs="Arial"/>
            <w:highlight w:val="lightGray"/>
            <w:rPrChange w:id="620" w:author="Antony Johnson (ESO)" w:date="2023-10-16T12:56:00Z">
              <w:rPr>
                <w:rFonts w:cs="Arial"/>
              </w:rPr>
            </w:rPrChange>
          </w:rPr>
          <w:t xml:space="preserve">on or after </w:t>
        </w:r>
        <w:commentRangeStart w:id="621"/>
        <w:r w:rsidR="00C52989" w:rsidRPr="00C52989">
          <w:rPr>
            <w:rFonts w:cs="Arial"/>
            <w:highlight w:val="green"/>
            <w:rPrChange w:id="622" w:author="Antony Johnson (ESO)" w:date="2023-10-16T12:30:00Z">
              <w:rPr>
                <w:rFonts w:cs="Arial"/>
              </w:rPr>
            </w:rPrChange>
          </w:rPr>
          <w:t>XXXXXX</w:t>
        </w:r>
      </w:ins>
      <w:commentRangeEnd w:id="621"/>
      <w:ins w:id="623" w:author="Antony Johnson (ESO)" w:date="2023-10-16T12:31:00Z">
        <w:r w:rsidR="00C52989">
          <w:rPr>
            <w:rStyle w:val="CommentReference"/>
            <w:lang w:val="en-GB"/>
          </w:rPr>
          <w:commentReference w:id="621"/>
        </w:r>
      </w:ins>
      <w:ins w:id="624" w:author="Antony Johnson (ESO)" w:date="2023-10-16T12:21:00Z">
        <w:r w:rsidR="00674A26">
          <w:rPr>
            <w:rFonts w:cs="Arial"/>
          </w:rPr>
          <w:t xml:space="preserve"> </w:t>
        </w:r>
      </w:ins>
      <w:ins w:id="625" w:author="Antony Johnson (ESO)" w:date="2023-10-16T12:20:00Z">
        <w:r w:rsidRPr="00C52989">
          <w:rPr>
            <w:rFonts w:cs="Arial"/>
          </w:rPr>
          <w:t>shall</w:t>
        </w:r>
        <w:r>
          <w:rPr>
            <w:rFonts w:cs="Arial"/>
          </w:rPr>
          <w:t xml:space="preserve">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BC1.2(a) or </w:t>
        </w:r>
        <w:r>
          <w:rPr>
            <w:rFonts w:cs="Arial"/>
          </w:rPr>
          <w:t>BC1.2</w:t>
        </w:r>
        <w:r w:rsidRPr="00AF7E2E">
          <w:rPr>
            <w:rFonts w:cs="Arial"/>
          </w:rPr>
          <w:t>(</w:t>
        </w:r>
        <w:commentRangeStart w:id="626"/>
        <w:commentRangeStart w:id="627"/>
        <w:r w:rsidRPr="00AF7E2E">
          <w:rPr>
            <w:rFonts w:cs="Arial"/>
          </w:rPr>
          <w:t>b</w:t>
        </w:r>
        <w:commentRangeEnd w:id="626"/>
        <w:r>
          <w:rPr>
            <w:rStyle w:val="CommentReference"/>
            <w:lang w:val="en-GB"/>
          </w:rPr>
          <w:commentReference w:id="626"/>
        </w:r>
        <w:commentRangeEnd w:id="627"/>
        <w:r>
          <w:rPr>
            <w:rStyle w:val="CommentReference"/>
            <w:lang w:val="en-GB"/>
          </w:rPr>
          <w:commentReference w:id="627"/>
        </w:r>
        <w:r w:rsidRPr="00AF7E2E">
          <w:rPr>
            <w:rFonts w:cs="Arial"/>
          </w:rPr>
          <w:t>)</w:t>
        </w:r>
        <w:r w:rsidRPr="00D62BB0">
          <w:rPr>
            <w:rFonts w:cs="Arial"/>
          </w:rPr>
          <w:t>.</w:t>
        </w:r>
      </w:ins>
    </w:p>
    <w:p w14:paraId="2A31C59D" w14:textId="5276EAFB" w:rsidR="004B08C6" w:rsidRDefault="004B08C6" w:rsidP="00AF7E2E">
      <w:pPr>
        <w:pStyle w:val="Level2Text"/>
        <w:ind w:left="0" w:firstLine="0"/>
        <w:jc w:val="both"/>
      </w:pPr>
    </w:p>
    <w:p w14:paraId="37217BF2" w14:textId="668D327D" w:rsidR="004B08C6" w:rsidRDefault="004B08C6" w:rsidP="00796AD1">
      <w:pPr>
        <w:pStyle w:val="Level2Text"/>
        <w:ind w:hanging="1843"/>
        <w:jc w:val="both"/>
        <w:rPr>
          <w:b/>
          <w:bCs/>
        </w:rPr>
      </w:pPr>
      <w:r>
        <w:rPr>
          <w:b/>
          <w:bCs/>
        </w:rPr>
        <w:t>…………………………………………..</w:t>
      </w:r>
    </w:p>
    <w:p w14:paraId="51D6C83D" w14:textId="37CCBC67" w:rsidR="004B08C6" w:rsidRDefault="004B08C6" w:rsidP="00796AD1">
      <w:pPr>
        <w:pStyle w:val="Level2Text"/>
        <w:ind w:hanging="1843"/>
        <w:jc w:val="both"/>
        <w:rPr>
          <w:b/>
          <w:bCs/>
        </w:rPr>
      </w:pPr>
    </w:p>
    <w:p w14:paraId="624E902E" w14:textId="77777777" w:rsidR="004B08C6" w:rsidRDefault="004B08C6" w:rsidP="004B08C6">
      <w:pPr>
        <w:pStyle w:val="Level1Text"/>
        <w:rPr>
          <w:color w:val="auto"/>
        </w:rPr>
      </w:pPr>
      <w:r>
        <w:rPr>
          <w:color w:val="auto"/>
        </w:rPr>
        <w:t>BC1.4.2</w:t>
      </w:r>
      <w:r>
        <w:rPr>
          <w:color w:val="auto"/>
        </w:rPr>
        <w:tab/>
      </w:r>
      <w:r>
        <w:rPr>
          <w:color w:val="auto"/>
          <w:u w:val="single"/>
        </w:rPr>
        <w:t>Day Ahead Submissions</w:t>
      </w:r>
      <w:r>
        <w:rPr>
          <w:color w:val="auto"/>
        </w:rPr>
        <w:fldChar w:fldCharType="begin"/>
      </w:r>
      <w:r>
        <w:rPr>
          <w:color w:val="auto"/>
        </w:rPr>
        <w:instrText xml:space="preserve"> TC "</w:instrText>
      </w:r>
      <w:bookmarkStart w:id="628" w:name="_Toc516458338"/>
      <w:bookmarkStart w:id="629" w:name="_Toc523742717"/>
      <w:bookmarkStart w:id="630" w:name="_Toc333226560"/>
      <w:bookmarkStart w:id="631" w:name="_Toc503448325"/>
      <w:r>
        <w:rPr>
          <w:color w:val="auto"/>
        </w:rPr>
        <w:instrText xml:space="preserve">BC1.4.2   </w:instrText>
      </w:r>
      <w:bookmarkEnd w:id="628"/>
      <w:r>
        <w:rPr>
          <w:color w:val="auto"/>
        </w:rPr>
        <w:instrText>Day Ahead Submissions</w:instrText>
      </w:r>
      <w:bookmarkEnd w:id="629"/>
      <w:bookmarkEnd w:id="630"/>
      <w:bookmarkEnd w:id="631"/>
      <w:r>
        <w:rPr>
          <w:color w:val="auto"/>
        </w:rPr>
        <w:instrText xml:space="preserve"> "\l 2 </w:instrText>
      </w:r>
      <w:r>
        <w:rPr>
          <w:color w:val="auto"/>
        </w:rPr>
        <w:fldChar w:fldCharType="end"/>
      </w:r>
    </w:p>
    <w:p w14:paraId="7AFE2639" w14:textId="77777777" w:rsidR="004B08C6" w:rsidRDefault="004B08C6" w:rsidP="004B08C6">
      <w:pPr>
        <w:pStyle w:val="Level1Text"/>
        <w:rPr>
          <w:color w:val="auto"/>
        </w:rPr>
      </w:pPr>
      <w:r>
        <w:rPr>
          <w:color w:val="auto"/>
        </w:rPr>
        <w:tab/>
        <w:t xml:space="preserve">Data for any </w:t>
      </w:r>
      <w:r>
        <w:rPr>
          <w:b/>
          <w:color w:val="auto"/>
        </w:rPr>
        <w:t>Operational Day</w:t>
      </w:r>
      <w:r>
        <w:rPr>
          <w:color w:val="auto"/>
        </w:rPr>
        <w:t xml:space="preserve"> may be submitted to </w:t>
      </w:r>
      <w:r>
        <w:rPr>
          <w:b/>
          <w:color w:val="auto"/>
        </w:rPr>
        <w:t>The Company</w:t>
      </w:r>
      <w:r>
        <w:rPr>
          <w:color w:val="auto"/>
        </w:rPr>
        <w:t xml:space="preserve"> up to several days in advance of the day to which it applies, as provided in the </w:t>
      </w:r>
      <w:r>
        <w:rPr>
          <w:b/>
          <w:color w:val="auto"/>
        </w:rPr>
        <w:t>Data Validation, Consistency and Defaulting Rules</w:t>
      </w:r>
      <w:r>
        <w:rPr>
          <w:color w:val="auto"/>
        </w:rPr>
        <w:t xml:space="preserve">. However, </w:t>
      </w:r>
      <w:r>
        <w:rPr>
          <w:b/>
          <w:color w:val="auto"/>
        </w:rPr>
        <w:t>Interconnector Users</w:t>
      </w:r>
      <w:r>
        <w:rPr>
          <w:color w:val="auto"/>
        </w:rPr>
        <w:t xml:space="preserve"> must submit </w:t>
      </w:r>
      <w:r>
        <w:rPr>
          <w:b/>
          <w:color w:val="auto"/>
        </w:rPr>
        <w:t>Physical Notifications</w:t>
      </w:r>
      <w:r>
        <w:rPr>
          <w:color w:val="auto"/>
        </w:rPr>
        <w:t xml:space="preserve">, and any associated data as necessary, each day by 11:00 hours in respect of the next following </w:t>
      </w:r>
      <w:r>
        <w:rPr>
          <w:b/>
          <w:color w:val="auto"/>
        </w:rPr>
        <w:t>Operational Day</w:t>
      </w:r>
      <w:r>
        <w:rPr>
          <w:color w:val="auto"/>
        </w:rPr>
        <w:t xml:space="preserve"> in order that the information used in relation to the capability of the respective </w:t>
      </w:r>
      <w:r>
        <w:rPr>
          <w:b/>
          <w:color w:val="auto"/>
        </w:rPr>
        <w:t>External Interconnection</w:t>
      </w:r>
      <w:r>
        <w:rPr>
          <w:color w:val="auto"/>
        </w:rPr>
        <w:t xml:space="preserve"> is expressly provided. </w:t>
      </w:r>
      <w:r>
        <w:rPr>
          <w:b/>
          <w:color w:val="auto"/>
        </w:rPr>
        <w:t>The Company</w:t>
      </w:r>
      <w:r>
        <w:rPr>
          <w:color w:val="auto"/>
        </w:rPr>
        <w:t xml:space="preserve"> shall not by the inclusion of this provision be prevented from </w:t>
      </w:r>
      <w:proofErr w:type="spellStart"/>
      <w:r>
        <w:rPr>
          <w:color w:val="auto"/>
        </w:rPr>
        <w:t>utilising</w:t>
      </w:r>
      <w:proofErr w:type="spellEnd"/>
      <w:r>
        <w:rPr>
          <w:color w:val="auto"/>
        </w:rPr>
        <w:t xml:space="preserve"> the provisions of BC1.4.5 if necessary.</w:t>
      </w:r>
    </w:p>
    <w:p w14:paraId="030D6008" w14:textId="77777777" w:rsidR="004B08C6" w:rsidRDefault="004B08C6" w:rsidP="004B08C6">
      <w:pPr>
        <w:pStyle w:val="Level1Text"/>
        <w:rPr>
          <w:color w:val="auto"/>
        </w:rPr>
      </w:pPr>
      <w:r>
        <w:rPr>
          <w:color w:val="auto"/>
        </w:rPr>
        <w:lastRenderedPageBreak/>
        <w:tab/>
        <w:t xml:space="preserve">The data may be modified by further data submissions at any time prior to </w:t>
      </w:r>
      <w:r>
        <w:rPr>
          <w:b/>
          <w:color w:val="auto"/>
        </w:rPr>
        <w:t>Gate Closure</w:t>
      </w:r>
      <w:r>
        <w:rPr>
          <w:color w:val="auto"/>
        </w:rPr>
        <w:t xml:space="preserve">, in accordance with the other provisions of </w:t>
      </w:r>
      <w:r>
        <w:rPr>
          <w:b/>
          <w:color w:val="auto"/>
        </w:rPr>
        <w:t>BC1</w:t>
      </w:r>
      <w:r>
        <w:rPr>
          <w:color w:val="auto"/>
        </w:rPr>
        <w:t xml:space="preserve">. The data to be used by </w:t>
      </w:r>
      <w:r>
        <w:rPr>
          <w:b/>
          <w:color w:val="auto"/>
        </w:rPr>
        <w:t>The Company</w:t>
      </w:r>
      <w:r>
        <w:rPr>
          <w:color w:val="auto"/>
        </w:rPr>
        <w:t xml:space="preserve"> for operational planning will be determined from the most recent data that has been received by </w:t>
      </w:r>
      <w:r>
        <w:rPr>
          <w:b/>
          <w:color w:val="auto"/>
        </w:rPr>
        <w:t>The Company</w:t>
      </w:r>
      <w:r>
        <w:rPr>
          <w:color w:val="auto"/>
        </w:rPr>
        <w:t xml:space="preserve"> by 11:00 hours on the day before the </w:t>
      </w:r>
      <w:r>
        <w:rPr>
          <w:b/>
          <w:color w:val="auto"/>
        </w:rPr>
        <w:t>Operational Day</w:t>
      </w:r>
      <w:r>
        <w:rPr>
          <w:color w:val="auto"/>
        </w:rPr>
        <w:t xml:space="preserve"> to which the data applies, or from the data that has been defaulted at 11:00 hours on that day in accordance with BC1.4.5. Any subsequent revisions received by </w:t>
      </w:r>
      <w:r>
        <w:rPr>
          <w:b/>
          <w:color w:val="auto"/>
        </w:rPr>
        <w:t>The Company</w:t>
      </w:r>
      <w:r>
        <w:rPr>
          <w:color w:val="auto"/>
        </w:rPr>
        <w:t xml:space="preserve"> under the Grid Code will also be </w:t>
      </w:r>
      <w:proofErr w:type="spellStart"/>
      <w:r>
        <w:rPr>
          <w:color w:val="auto"/>
        </w:rPr>
        <w:t>utilised</w:t>
      </w:r>
      <w:proofErr w:type="spellEnd"/>
      <w:r>
        <w:rPr>
          <w:color w:val="auto"/>
        </w:rPr>
        <w:t xml:space="preserve"> by </w:t>
      </w:r>
      <w:r>
        <w:rPr>
          <w:b/>
          <w:color w:val="auto"/>
        </w:rPr>
        <w:t>The Company</w:t>
      </w:r>
      <w:r>
        <w:rPr>
          <w:color w:val="auto"/>
        </w:rPr>
        <w:t xml:space="preserve">. In the case of all data items listed below, </w:t>
      </w:r>
      <w:proofErr w:type="gramStart"/>
      <w:r>
        <w:rPr>
          <w:color w:val="auto"/>
        </w:rPr>
        <w:t>with the exception of</w:t>
      </w:r>
      <w:proofErr w:type="gramEnd"/>
      <w:r>
        <w:rPr>
          <w:color w:val="auto"/>
        </w:rPr>
        <w:t xml:space="preserve"> item (e), </w:t>
      </w:r>
      <w:r>
        <w:rPr>
          <w:b/>
          <w:color w:val="auto"/>
        </w:rPr>
        <w:t>Dynamic Parameters</w:t>
      </w:r>
      <w:r>
        <w:rPr>
          <w:color w:val="auto"/>
        </w:rPr>
        <w:t xml:space="preserve"> (Day Ahead), the latest submitted or defaulted data, as modified by any subsequent revisions, will be carried forward into operational timescales. The individual data items are listed below:</w:t>
      </w:r>
    </w:p>
    <w:p w14:paraId="3329C82E" w14:textId="77777777" w:rsidR="004B08C6" w:rsidRDefault="004B08C6" w:rsidP="004B08C6">
      <w:pPr>
        <w:pStyle w:val="Level2Text"/>
      </w:pPr>
      <w:r>
        <w:t>(a)</w:t>
      </w:r>
      <w:r>
        <w:tab/>
      </w:r>
      <w:r>
        <w:rPr>
          <w:u w:val="single"/>
        </w:rPr>
        <w:t>Physical Notifications</w:t>
      </w:r>
    </w:p>
    <w:p w14:paraId="64F16C2C" w14:textId="77777777" w:rsidR="004B08C6" w:rsidRDefault="004B08C6" w:rsidP="004B08C6">
      <w:pPr>
        <w:pStyle w:val="Level2Text"/>
      </w:pPr>
      <w:r>
        <w:rPr>
          <w:b/>
        </w:rPr>
        <w:tab/>
        <w:t>Physical Notifications</w:t>
      </w:r>
      <w:r>
        <w:t xml:space="preserve">, being the data listed in </w:t>
      </w:r>
      <w:r>
        <w:rPr>
          <w:b/>
        </w:rPr>
        <w:t>BC1</w:t>
      </w:r>
      <w:r>
        <w:t xml:space="preserve"> Appendix 1 under that heading, are required by </w:t>
      </w:r>
      <w:r>
        <w:rPr>
          <w:b/>
        </w:rPr>
        <w:t xml:space="preserve">The Company </w:t>
      </w:r>
      <w:r>
        <w:t xml:space="preserve">at 11:00 hours each day for each </w:t>
      </w:r>
      <w:r>
        <w:rPr>
          <w:b/>
        </w:rPr>
        <w:t>Settlement Period</w:t>
      </w:r>
      <w:r>
        <w:t xml:space="preserve"> of the next following </w:t>
      </w:r>
      <w:r>
        <w:rPr>
          <w:b/>
        </w:rPr>
        <w:t>Operational Day</w:t>
      </w:r>
      <w:r>
        <w:t xml:space="preserve">, in respect </w:t>
      </w:r>
      <w:proofErr w:type="gramStart"/>
      <w:r>
        <w:t>of;</w:t>
      </w:r>
      <w:proofErr w:type="gramEnd"/>
    </w:p>
    <w:p w14:paraId="1CCFAE33" w14:textId="77777777" w:rsidR="004B08C6" w:rsidRDefault="004B08C6" w:rsidP="004B08C6">
      <w:pPr>
        <w:pStyle w:val="Level3Text"/>
      </w:pPr>
      <w:r>
        <w:t>(1)</w:t>
      </w:r>
      <w:r>
        <w:tab/>
      </w:r>
      <w:r>
        <w:rPr>
          <w:b/>
        </w:rPr>
        <w:t>BM Units</w:t>
      </w:r>
      <w:r>
        <w:t>:</w:t>
      </w:r>
    </w:p>
    <w:p w14:paraId="665AA8AD" w14:textId="77777777" w:rsidR="004B08C6" w:rsidRDefault="004B08C6" w:rsidP="004B08C6">
      <w:pPr>
        <w:pStyle w:val="Level4"/>
      </w:pPr>
      <w:r>
        <w:t>(</w:t>
      </w:r>
      <w:proofErr w:type="spellStart"/>
      <w:r>
        <w:t>i</w:t>
      </w:r>
      <w:proofErr w:type="spellEnd"/>
      <w:r>
        <w:t>)</w:t>
      </w:r>
      <w:r>
        <w:tab/>
        <w:t xml:space="preserve">with a </w:t>
      </w:r>
      <w:r>
        <w:rPr>
          <w:b/>
        </w:rPr>
        <w:t>Demand Capacity</w:t>
      </w:r>
      <w:r>
        <w:t xml:space="preserve"> with a magnitude of 50MW or more in </w:t>
      </w:r>
      <w:r>
        <w:rPr>
          <w:b/>
        </w:rPr>
        <w:t>NGET’s Transmission Area</w:t>
      </w:r>
      <w:r>
        <w:t xml:space="preserve"> or 10MW or more in </w:t>
      </w:r>
      <w:r>
        <w:rPr>
          <w:b/>
        </w:rPr>
        <w:t>SHETL’s Transmission Area</w:t>
      </w:r>
      <w:r>
        <w:t xml:space="preserve"> or 30MW or more in </w:t>
      </w:r>
      <w:r>
        <w:rPr>
          <w:b/>
        </w:rPr>
        <w:t>SPT’s Transmission Area</w:t>
      </w:r>
      <w:r>
        <w:t>; or</w:t>
      </w:r>
    </w:p>
    <w:p w14:paraId="3F05DFFF" w14:textId="29452080" w:rsidR="004B08C6" w:rsidRDefault="004B08C6" w:rsidP="004B08C6">
      <w:pPr>
        <w:pStyle w:val="Level4"/>
      </w:pPr>
      <w:r>
        <w:t>(ii)</w:t>
      </w:r>
      <w:r>
        <w:tab/>
        <w:t xml:space="preserve">comprising </w:t>
      </w:r>
      <w:r>
        <w:rPr>
          <w:b/>
        </w:rPr>
        <w:t>Generating Units</w:t>
      </w:r>
      <w:r>
        <w:t xml:space="preserve"> (as defined in the Glossary and Definitions and not limited by BC1.2) and/or </w:t>
      </w:r>
      <w:r>
        <w:rPr>
          <w:b/>
        </w:rPr>
        <w:t>Power Generating Modules</w:t>
      </w:r>
      <w:r>
        <w:t xml:space="preserve"> and/or </w:t>
      </w:r>
      <w:r>
        <w:rPr>
          <w:b/>
        </w:rPr>
        <w:t xml:space="preserve">CCGT Modules </w:t>
      </w:r>
      <w:r>
        <w:t xml:space="preserve">and/or </w:t>
      </w:r>
      <w:r>
        <w:rPr>
          <w:b/>
        </w:rPr>
        <w:t>Power Park Modules</w:t>
      </w:r>
      <w:r>
        <w:t xml:space="preserve"> in each case at </w:t>
      </w:r>
      <w:r>
        <w:rPr>
          <w:b/>
        </w:rPr>
        <w:t>Large Power Stations</w:t>
      </w:r>
      <w:r>
        <w:t xml:space="preserve">, </w:t>
      </w:r>
      <w:r>
        <w:rPr>
          <w:b/>
        </w:rPr>
        <w:t xml:space="preserve">Medium Power </w:t>
      </w:r>
      <w:proofErr w:type="gramStart"/>
      <w:r>
        <w:rPr>
          <w:b/>
        </w:rPr>
        <w:t>Stations</w:t>
      </w:r>
      <w:proofErr w:type="gramEnd"/>
      <w:r>
        <w:rPr>
          <w:b/>
        </w:rPr>
        <w:t xml:space="preserve"> </w:t>
      </w:r>
      <w:r>
        <w:t>and</w:t>
      </w:r>
      <w:r>
        <w:rPr>
          <w:b/>
        </w:rPr>
        <w:t xml:space="preserve"> Small Power Stations</w:t>
      </w:r>
      <w:r>
        <w:t xml:space="preserve"> where such </w:t>
      </w:r>
      <w:r>
        <w:rPr>
          <w:b/>
        </w:rPr>
        <w:t>Small Power Stations</w:t>
      </w:r>
      <w:r>
        <w:t xml:space="preserve"> are directly connected to the </w:t>
      </w:r>
      <w:r>
        <w:rPr>
          <w:b/>
        </w:rPr>
        <w:t>Transmission System</w:t>
      </w:r>
      <w:r>
        <w:t>; or</w:t>
      </w:r>
    </w:p>
    <w:p w14:paraId="5F6F09BC" w14:textId="77777777" w:rsidR="004B08C6" w:rsidRDefault="004B08C6" w:rsidP="004B08C6">
      <w:pPr>
        <w:pStyle w:val="Level4"/>
      </w:pPr>
      <w:r>
        <w:t>(iii)</w:t>
      </w:r>
      <w:r>
        <w:tab/>
        <w:t xml:space="preserve">where the </w:t>
      </w:r>
      <w:r>
        <w:rPr>
          <w:b/>
        </w:rPr>
        <w:t>BM Participant</w:t>
      </w:r>
      <w:r>
        <w:t xml:space="preserve"> chooses to submit </w:t>
      </w:r>
      <w:r>
        <w:rPr>
          <w:b/>
        </w:rPr>
        <w:t>Bid-Offer Data</w:t>
      </w:r>
      <w:r>
        <w:t xml:space="preserve"> in accordance with BC1.4.2(d) for </w:t>
      </w:r>
      <w:r>
        <w:rPr>
          <w:b/>
        </w:rPr>
        <w:t xml:space="preserve">BM Units </w:t>
      </w:r>
      <w:r>
        <w:t>not falling within (</w:t>
      </w:r>
      <w:proofErr w:type="spellStart"/>
      <w:r>
        <w:t>i</w:t>
      </w:r>
      <w:proofErr w:type="spellEnd"/>
      <w:r>
        <w:t>) or (ii) above,</w:t>
      </w:r>
    </w:p>
    <w:p w14:paraId="41D551CE" w14:textId="77777777" w:rsidR="004B08C6" w:rsidRDefault="004B08C6" w:rsidP="004B08C6">
      <w:pPr>
        <w:pStyle w:val="Level3Text"/>
      </w:pPr>
      <w:r>
        <w:t xml:space="preserve">and </w:t>
      </w:r>
    </w:p>
    <w:p w14:paraId="2FB023E1" w14:textId="77777777" w:rsidR="004B08C6" w:rsidRDefault="004B08C6" w:rsidP="004B08C6">
      <w:pPr>
        <w:pStyle w:val="Level3Text"/>
      </w:pPr>
      <w:r>
        <w:t>(2)</w:t>
      </w:r>
      <w:r>
        <w:tab/>
        <w:t xml:space="preserve">each </w:t>
      </w:r>
      <w:r>
        <w:rPr>
          <w:b/>
        </w:rPr>
        <w:t>Generating Unit</w:t>
      </w:r>
      <w:r>
        <w:t xml:space="preserve"> where applicable under BC1.2.</w:t>
      </w:r>
    </w:p>
    <w:p w14:paraId="135D32A0" w14:textId="77777777" w:rsidR="004B08C6" w:rsidRDefault="004B08C6" w:rsidP="004B08C6">
      <w:pPr>
        <w:pStyle w:val="Level2Text"/>
      </w:pPr>
      <w:r>
        <w:rPr>
          <w:b/>
        </w:rPr>
        <w:tab/>
        <w:t>Physical Notifications</w:t>
      </w:r>
      <w:r>
        <w:t xml:space="preserve"> may be submitted to </w:t>
      </w:r>
      <w:r>
        <w:rPr>
          <w:b/>
        </w:rPr>
        <w:t>The Company</w:t>
      </w:r>
      <w:r>
        <w:t xml:space="preserve"> by </w:t>
      </w:r>
      <w:r>
        <w:rPr>
          <w:b/>
        </w:rPr>
        <w:t>BM Participants</w:t>
      </w:r>
      <w:r>
        <w:t xml:space="preserve">, for the </w:t>
      </w:r>
      <w:r>
        <w:rPr>
          <w:b/>
        </w:rPr>
        <w:t>BM Units</w:t>
      </w:r>
      <w:r>
        <w:t xml:space="preserve">, and </w:t>
      </w:r>
      <w:r>
        <w:rPr>
          <w:b/>
        </w:rPr>
        <w:t>Generating Units</w:t>
      </w:r>
      <w:r>
        <w:t xml:space="preserve">, specified in this BC1.4.2(a) at an earlier time, or </w:t>
      </w:r>
      <w:r>
        <w:rPr>
          <w:b/>
        </w:rPr>
        <w:t>BM Participants</w:t>
      </w:r>
      <w:r>
        <w:t xml:space="preserve"> may rely upon the provisions of BC1.4.5 to create the </w:t>
      </w:r>
      <w:r>
        <w:rPr>
          <w:b/>
        </w:rPr>
        <w:t>Physical Notifications</w:t>
      </w:r>
      <w:r>
        <w:t xml:space="preserve"> by data defaulting pursuant to the </w:t>
      </w:r>
      <w:r>
        <w:rPr>
          <w:b/>
        </w:rPr>
        <w:t>Grid Code</w:t>
      </w:r>
      <w:r>
        <w:t xml:space="preserve"> </w:t>
      </w:r>
      <w:proofErr w:type="spellStart"/>
      <w:r>
        <w:t>utilising</w:t>
      </w:r>
      <w:proofErr w:type="spellEnd"/>
      <w:r>
        <w:t xml:space="preserve"> the rules referred to in that paragraph at 11:00 hours in any day.</w:t>
      </w:r>
    </w:p>
    <w:p w14:paraId="796BED54" w14:textId="77777777" w:rsidR="004B08C6" w:rsidRDefault="004B08C6" w:rsidP="004B08C6">
      <w:pPr>
        <w:pStyle w:val="Level2Text"/>
      </w:pPr>
      <w:r>
        <w:rPr>
          <w:b/>
        </w:rPr>
        <w:tab/>
        <w:t>Physical Notifications</w:t>
      </w:r>
      <w:r>
        <w:t xml:space="preserve"> (which must comply with the limits on maximum rates of change listed in </w:t>
      </w:r>
      <w:r>
        <w:rPr>
          <w:b/>
        </w:rPr>
        <w:t xml:space="preserve">BC1 </w:t>
      </w:r>
      <w:r>
        <w:t xml:space="preserve">Appendix 1) must, subject to the following operating limits, represent the </w:t>
      </w:r>
      <w:r>
        <w:rPr>
          <w:b/>
        </w:rPr>
        <w:t>Users</w:t>
      </w:r>
      <w:r>
        <w:t xml:space="preserve"> best estimate of expected input or output of </w:t>
      </w:r>
      <w:r>
        <w:rPr>
          <w:b/>
        </w:rPr>
        <w:t xml:space="preserve">Active Power </w:t>
      </w:r>
      <w:r>
        <w:t xml:space="preserve">and shall be prepared in accordance with </w:t>
      </w:r>
      <w:r>
        <w:rPr>
          <w:b/>
        </w:rPr>
        <w:t>Good Industry Practice</w:t>
      </w:r>
      <w:r>
        <w:t xml:space="preserve">. </w:t>
      </w:r>
      <w:r>
        <w:rPr>
          <w:b/>
        </w:rPr>
        <w:t xml:space="preserve">Physical Notifications </w:t>
      </w:r>
      <w:r>
        <w:t xml:space="preserve">for any </w:t>
      </w:r>
      <w:r>
        <w:rPr>
          <w:b/>
        </w:rPr>
        <w:t>BM Unit</w:t>
      </w:r>
      <w:r>
        <w:t>, and any</w:t>
      </w:r>
      <w:r>
        <w:rPr>
          <w:b/>
        </w:rPr>
        <w:t xml:space="preserve"> Generating Units</w:t>
      </w:r>
      <w:r>
        <w:t>,</w:t>
      </w:r>
      <w:r>
        <w:rPr>
          <w:b/>
        </w:rPr>
        <w:t xml:space="preserve"> </w:t>
      </w:r>
      <w:r>
        <w:t xml:space="preserve">should normally be consistent with the </w:t>
      </w:r>
      <w:r>
        <w:rPr>
          <w:b/>
        </w:rPr>
        <w:t xml:space="preserve">Dynamic Parameters </w:t>
      </w:r>
      <w:r>
        <w:t xml:space="preserve">and </w:t>
      </w:r>
      <w:r>
        <w:rPr>
          <w:b/>
        </w:rPr>
        <w:t>Export and Import Limits</w:t>
      </w:r>
      <w:r>
        <w:t xml:space="preserve"> and must not reflect any </w:t>
      </w:r>
      <w:r>
        <w:rPr>
          <w:b/>
        </w:rPr>
        <w:t>BM Unit</w:t>
      </w:r>
      <w:r>
        <w:t xml:space="preserve"> or any</w:t>
      </w:r>
      <w:r>
        <w:rPr>
          <w:b/>
        </w:rPr>
        <w:t xml:space="preserve"> Generating Units</w:t>
      </w:r>
      <w:r>
        <w:t xml:space="preserve">, proposing to operate outside the limits of its </w:t>
      </w:r>
      <w:r>
        <w:rPr>
          <w:b/>
        </w:rPr>
        <w:t xml:space="preserve">Demand Capacity </w:t>
      </w:r>
      <w:r>
        <w:t xml:space="preserve">and (and in the case of </w:t>
      </w:r>
      <w:r>
        <w:rPr>
          <w:b/>
        </w:rPr>
        <w:t>BM Units</w:t>
      </w:r>
      <w:r>
        <w:t xml:space="preserve">) </w:t>
      </w:r>
      <w:r>
        <w:rPr>
          <w:b/>
        </w:rPr>
        <w:t>Generation Capacity</w:t>
      </w:r>
      <w:r>
        <w:t xml:space="preserve"> and, in the case of a </w:t>
      </w:r>
      <w:r>
        <w:rPr>
          <w:b/>
        </w:rPr>
        <w:t xml:space="preserve">BM Unit </w:t>
      </w:r>
      <w:r>
        <w:t xml:space="preserve">comprising a </w:t>
      </w:r>
      <w:r>
        <w:rPr>
          <w:b/>
        </w:rPr>
        <w:t xml:space="preserve">Generating Unit </w:t>
      </w:r>
      <w:r>
        <w:t>(as defined in the</w:t>
      </w:r>
      <w:r>
        <w:rPr>
          <w:b/>
        </w:rPr>
        <w:t xml:space="preserve"> </w:t>
      </w:r>
      <w:r>
        <w:t>Glossary and Definitions and not limited by BC1.2)</w:t>
      </w:r>
      <w:r>
        <w:rPr>
          <w:b/>
        </w:rPr>
        <w:t xml:space="preserve"> </w:t>
      </w:r>
      <w:r>
        <w:t>and/or</w:t>
      </w:r>
      <w:r>
        <w:rPr>
          <w:b/>
        </w:rPr>
        <w:t xml:space="preserve"> Power Generating Module </w:t>
      </w:r>
      <w:r>
        <w:t xml:space="preserve">and/or </w:t>
      </w:r>
      <w:r>
        <w:rPr>
          <w:b/>
        </w:rPr>
        <w:t xml:space="preserve">CCGT Module </w:t>
      </w:r>
      <w:r>
        <w:t>and/or</w:t>
      </w:r>
      <w:r>
        <w:rPr>
          <w:b/>
        </w:rPr>
        <w:t xml:space="preserve"> Power Park Module</w:t>
      </w:r>
      <w:r>
        <w:t xml:space="preserve">, its </w:t>
      </w:r>
      <w:r>
        <w:rPr>
          <w:b/>
        </w:rPr>
        <w:t>Registered Capacity</w:t>
      </w:r>
      <w:r>
        <w:t xml:space="preserve">. </w:t>
      </w:r>
    </w:p>
    <w:p w14:paraId="3C7C9B1D" w14:textId="77777777" w:rsidR="004B08C6" w:rsidRDefault="004B08C6" w:rsidP="004B08C6">
      <w:pPr>
        <w:pStyle w:val="Level2Text"/>
      </w:pPr>
      <w:r>
        <w:tab/>
        <w:t>These</w:t>
      </w:r>
      <w:r>
        <w:rPr>
          <w:b/>
        </w:rPr>
        <w:t xml:space="preserve"> Physical Notifications</w:t>
      </w:r>
      <w:r>
        <w:t xml:space="preserve"> provide, amongst other things, indicative </w:t>
      </w:r>
      <w:proofErr w:type="spellStart"/>
      <w:r>
        <w:rPr>
          <w:b/>
        </w:rPr>
        <w:t>Synchronising</w:t>
      </w:r>
      <w:proofErr w:type="spellEnd"/>
      <w:r>
        <w:t xml:space="preserve"> and </w:t>
      </w:r>
      <w:r>
        <w:rPr>
          <w:b/>
        </w:rPr>
        <w:t>De-</w:t>
      </w:r>
      <w:proofErr w:type="spellStart"/>
      <w:r>
        <w:rPr>
          <w:b/>
        </w:rPr>
        <w:t>Synchronising</w:t>
      </w:r>
      <w:proofErr w:type="spellEnd"/>
      <w:r>
        <w:t xml:space="preserve"> times to </w:t>
      </w:r>
      <w:r>
        <w:rPr>
          <w:b/>
        </w:rPr>
        <w:t>The Company</w:t>
      </w:r>
      <w:r>
        <w:t xml:space="preserve"> in respect of any </w:t>
      </w:r>
      <w:r>
        <w:rPr>
          <w:b/>
        </w:rPr>
        <w:t xml:space="preserve">BM Unit </w:t>
      </w:r>
      <w:r>
        <w:t xml:space="preserve">comprising a </w:t>
      </w:r>
      <w:r>
        <w:rPr>
          <w:b/>
        </w:rPr>
        <w:t xml:space="preserve">Generating Unit </w:t>
      </w:r>
      <w:r>
        <w:t>(as defined in the</w:t>
      </w:r>
      <w:r>
        <w:rPr>
          <w:b/>
        </w:rPr>
        <w:t xml:space="preserve"> </w:t>
      </w:r>
      <w:r>
        <w:t xml:space="preserve">Glossary and Definitions and not limited by BC1.2) and/or </w:t>
      </w:r>
      <w:r>
        <w:rPr>
          <w:b/>
        </w:rPr>
        <w:t>Power Generating Module</w:t>
      </w:r>
      <w:r>
        <w:t xml:space="preserve"> and/or </w:t>
      </w:r>
      <w:r>
        <w:rPr>
          <w:b/>
        </w:rPr>
        <w:t xml:space="preserve">CCGT Module </w:t>
      </w:r>
      <w:r>
        <w:t xml:space="preserve">and/or </w:t>
      </w:r>
      <w:r>
        <w:rPr>
          <w:b/>
        </w:rPr>
        <w:t>Power Park Module</w:t>
      </w:r>
      <w:r>
        <w:t>, and for any</w:t>
      </w:r>
      <w:r>
        <w:rPr>
          <w:b/>
        </w:rPr>
        <w:t xml:space="preserve"> Generating Units</w:t>
      </w:r>
      <w:r>
        <w:t>,</w:t>
      </w:r>
      <w:r>
        <w:rPr>
          <w:b/>
        </w:rPr>
        <w:t xml:space="preserve"> </w:t>
      </w:r>
      <w:r>
        <w:t xml:space="preserve">and provide an indication of significant </w:t>
      </w:r>
      <w:r>
        <w:rPr>
          <w:b/>
        </w:rPr>
        <w:t>Demand</w:t>
      </w:r>
      <w:r>
        <w:t xml:space="preserve"> changes in respect of other </w:t>
      </w:r>
      <w:r>
        <w:rPr>
          <w:b/>
        </w:rPr>
        <w:t>BM Units</w:t>
      </w:r>
      <w:r>
        <w:t>.</w:t>
      </w:r>
    </w:p>
    <w:p w14:paraId="13577B15" w14:textId="77777777" w:rsidR="004B08C6" w:rsidRDefault="004B08C6" w:rsidP="004B08C6">
      <w:pPr>
        <w:pStyle w:val="Level2Text"/>
      </w:pPr>
      <w:r>
        <w:t>(b)</w:t>
      </w:r>
      <w:r>
        <w:tab/>
        <w:t xml:space="preserve"> Not Used.</w:t>
      </w:r>
    </w:p>
    <w:p w14:paraId="1E199C6A" w14:textId="77777777" w:rsidR="004B08C6" w:rsidRDefault="004B08C6" w:rsidP="004B08C6">
      <w:pPr>
        <w:pStyle w:val="Level2Text"/>
      </w:pPr>
      <w:r>
        <w:t>(c)</w:t>
      </w:r>
      <w:r>
        <w:tab/>
      </w:r>
      <w:r>
        <w:rPr>
          <w:u w:val="single"/>
        </w:rPr>
        <w:t>Export and Import Limits</w:t>
      </w:r>
    </w:p>
    <w:p w14:paraId="5792426F" w14:textId="77777777" w:rsidR="004B08C6" w:rsidRDefault="004B08C6" w:rsidP="004B08C6">
      <w:pPr>
        <w:pStyle w:val="Level2Text"/>
      </w:pPr>
      <w:r>
        <w:lastRenderedPageBreak/>
        <w:tab/>
        <w:t xml:space="preserve">Each </w:t>
      </w:r>
      <w:r>
        <w:rPr>
          <w:b/>
        </w:rPr>
        <w:t xml:space="preserve">BM Participant </w:t>
      </w:r>
      <w:r>
        <w:t xml:space="preserve">may, in respect of each of its </w:t>
      </w:r>
      <w:r>
        <w:rPr>
          <w:b/>
        </w:rPr>
        <w:t>BM Units</w:t>
      </w:r>
      <w:r>
        <w:t xml:space="preserve"> and its </w:t>
      </w:r>
      <w:r>
        <w:rPr>
          <w:b/>
        </w:rPr>
        <w:t>Generating Units</w:t>
      </w:r>
      <w:r>
        <w:t xml:space="preserve"> submit to </w:t>
      </w:r>
      <w:r>
        <w:rPr>
          <w:b/>
        </w:rPr>
        <w:t>The Company</w:t>
      </w:r>
      <w:r>
        <w:t xml:space="preserve"> for any part or for the whole of the next following </w:t>
      </w:r>
      <w:r>
        <w:rPr>
          <w:b/>
        </w:rPr>
        <w:t>Operational Day</w:t>
      </w:r>
      <w:r>
        <w:t xml:space="preserve"> the data listed in </w:t>
      </w:r>
      <w:r>
        <w:rPr>
          <w:b/>
        </w:rPr>
        <w:t xml:space="preserve">BC1 </w:t>
      </w:r>
      <w:r>
        <w:t>Appendix 1 under the heading of “</w:t>
      </w:r>
      <w:r>
        <w:rPr>
          <w:b/>
        </w:rPr>
        <w:t>Export and Import Limits</w:t>
      </w:r>
      <w:r>
        <w:t xml:space="preserve">” to amend the data already held by </w:t>
      </w:r>
      <w:r>
        <w:rPr>
          <w:b/>
        </w:rPr>
        <w:t xml:space="preserve">The Company </w:t>
      </w:r>
      <w:r>
        <w:t xml:space="preserve">in relation to </w:t>
      </w:r>
      <w:r>
        <w:rPr>
          <w:b/>
        </w:rPr>
        <w:t>Export and Import Limits</w:t>
      </w:r>
      <w:r>
        <w:t xml:space="preserve">, which would otherwise apply for those </w:t>
      </w:r>
      <w:r>
        <w:rPr>
          <w:b/>
        </w:rPr>
        <w:t>Settlement Periods</w:t>
      </w:r>
      <w:r>
        <w:t>.</w:t>
      </w:r>
    </w:p>
    <w:p w14:paraId="210B7172" w14:textId="77777777" w:rsidR="004B08C6" w:rsidRDefault="004B08C6" w:rsidP="004B08C6">
      <w:pPr>
        <w:pStyle w:val="Level2Text"/>
      </w:pPr>
      <w:r>
        <w:rPr>
          <w:b/>
        </w:rPr>
        <w:tab/>
        <w:t>Export and Import Limits</w:t>
      </w:r>
      <w:r>
        <w:t xml:space="preserve"> respectively represent the maximum export to or import from the </w:t>
      </w:r>
      <w:r>
        <w:rPr>
          <w:b/>
        </w:rPr>
        <w:t>National Electricity Transmission System</w:t>
      </w:r>
      <w:r>
        <w:t xml:space="preserve"> for a </w:t>
      </w:r>
      <w:r>
        <w:rPr>
          <w:b/>
        </w:rPr>
        <w:t xml:space="preserve">BM Unit </w:t>
      </w:r>
      <w:r>
        <w:t xml:space="preserve">and a </w:t>
      </w:r>
      <w:r>
        <w:rPr>
          <w:b/>
        </w:rPr>
        <w:t>Generating Unit</w:t>
      </w:r>
      <w:r>
        <w:t xml:space="preserve"> and are the maximum levels</w:t>
      </w:r>
      <w:r>
        <w:rPr>
          <w:b/>
        </w:rPr>
        <w:t xml:space="preserve"> </w:t>
      </w:r>
      <w:r>
        <w:t xml:space="preserve">that the </w:t>
      </w:r>
      <w:r>
        <w:rPr>
          <w:b/>
        </w:rPr>
        <w:t xml:space="preserve">BM Participant </w:t>
      </w:r>
      <w:r>
        <w:t xml:space="preserve">wishes to make available and must be prepared in accordance with </w:t>
      </w:r>
      <w:r>
        <w:rPr>
          <w:b/>
        </w:rPr>
        <w:t>Good Industry Practice</w:t>
      </w:r>
      <w:r>
        <w:t xml:space="preserve">. </w:t>
      </w:r>
    </w:p>
    <w:p w14:paraId="4F0BE314" w14:textId="77777777" w:rsidR="004B08C6" w:rsidRDefault="004B08C6" w:rsidP="004B08C6">
      <w:pPr>
        <w:pStyle w:val="Level2Text"/>
      </w:pPr>
      <w:r>
        <w:t>(d)</w:t>
      </w:r>
      <w:r>
        <w:tab/>
      </w:r>
      <w:r>
        <w:rPr>
          <w:u w:val="single"/>
        </w:rPr>
        <w:t>Bid-Offer Data</w:t>
      </w:r>
    </w:p>
    <w:p w14:paraId="161346BE"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any </w:t>
      </w:r>
      <w:r>
        <w:rPr>
          <w:b/>
        </w:rPr>
        <w:t>Settlement Period</w:t>
      </w:r>
      <w:r>
        <w:t xml:space="preserve"> of the next following </w:t>
      </w:r>
      <w:r>
        <w:rPr>
          <w:b/>
        </w:rPr>
        <w:t xml:space="preserve">Operational Day </w:t>
      </w:r>
      <w:r>
        <w:t xml:space="preserve">the data listed in </w:t>
      </w:r>
      <w:r>
        <w:rPr>
          <w:b/>
        </w:rPr>
        <w:t xml:space="preserve">BC1 </w:t>
      </w:r>
      <w:r>
        <w:t>Appendix 1 under the heading of “</w:t>
      </w:r>
      <w:r>
        <w:rPr>
          <w:b/>
        </w:rPr>
        <w:t>Bid-Offer Data</w:t>
      </w:r>
      <w:r>
        <w:t xml:space="preserve">” to amend the data already held by </w:t>
      </w:r>
      <w:r>
        <w:rPr>
          <w:b/>
        </w:rPr>
        <w:t xml:space="preserve">The Company </w:t>
      </w:r>
      <w:r>
        <w:t xml:space="preserve">in relation to </w:t>
      </w:r>
      <w:r>
        <w:rPr>
          <w:b/>
        </w:rPr>
        <w:t>Bid-Offer Data</w:t>
      </w:r>
      <w:r>
        <w:t xml:space="preserve">, which would otherwise apply to those </w:t>
      </w:r>
      <w:r>
        <w:rPr>
          <w:b/>
        </w:rPr>
        <w:t>Settlement Periods</w:t>
      </w:r>
      <w:r>
        <w:t xml:space="preserve">.  The submitted </w:t>
      </w:r>
      <w:r>
        <w:rPr>
          <w:b/>
        </w:rPr>
        <w:t>Bid-Offer Data</w:t>
      </w:r>
      <w:r>
        <w:t xml:space="preserve"> 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w:t>
      </w:r>
      <w:r>
        <w:rPr>
          <w:b/>
        </w:rPr>
        <w:t>Bid-Offer Data</w:t>
      </w:r>
      <w:r>
        <w:t xml:space="preserve"> may not be submitted unless an automatic logging device has been installed at the </w:t>
      </w:r>
      <w:r>
        <w:rPr>
          <w:b/>
        </w:rPr>
        <w:t xml:space="preserve">Control Point </w:t>
      </w:r>
      <w:r>
        <w:t xml:space="preserve">for the </w:t>
      </w:r>
      <w:r>
        <w:rPr>
          <w:b/>
        </w:rPr>
        <w:t xml:space="preserve">BM Unit </w:t>
      </w:r>
      <w:r>
        <w:t>in accordance with CC.6.5.8(b) or ECC.6.5.8(b) (as applicable).</w:t>
      </w:r>
    </w:p>
    <w:p w14:paraId="7C8D9DA5" w14:textId="77777777" w:rsidR="004B08C6" w:rsidRDefault="004B08C6" w:rsidP="004B08C6">
      <w:pPr>
        <w:pStyle w:val="Level2Text"/>
      </w:pPr>
      <w:r>
        <w:br w:type="page"/>
      </w:r>
      <w:r>
        <w:lastRenderedPageBreak/>
        <w:t>(e)</w:t>
      </w:r>
      <w:r>
        <w:tab/>
      </w:r>
      <w:r>
        <w:rPr>
          <w:u w:val="single"/>
        </w:rPr>
        <w:t>Dynamic Parameters (Day Ahead)</w:t>
      </w:r>
    </w:p>
    <w:p w14:paraId="5FE5ACBD"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the next following </w:t>
      </w:r>
      <w:r>
        <w:rPr>
          <w:b/>
        </w:rPr>
        <w:t xml:space="preserve">Operational Day </w:t>
      </w:r>
      <w:r>
        <w:t xml:space="preserve">the data listed in </w:t>
      </w:r>
      <w:r>
        <w:rPr>
          <w:b/>
        </w:rPr>
        <w:t xml:space="preserve">BC1 </w:t>
      </w:r>
      <w:r>
        <w:t>Appendix 1 under the heading of “</w:t>
      </w:r>
      <w:r>
        <w:rPr>
          <w:b/>
        </w:rPr>
        <w:t>Dynamic Parameters</w:t>
      </w:r>
      <w:r>
        <w:t xml:space="preserve">” to amend that data already held by </w:t>
      </w:r>
      <w:r>
        <w:rPr>
          <w:b/>
        </w:rPr>
        <w:t>The Company</w:t>
      </w:r>
      <w:r>
        <w:t>.</w:t>
      </w:r>
    </w:p>
    <w:p w14:paraId="0920BAC9" w14:textId="2CA5C430" w:rsidR="004B08C6" w:rsidRDefault="004B08C6" w:rsidP="004B08C6">
      <w:pPr>
        <w:pStyle w:val="Level2Text"/>
      </w:pPr>
      <w:r>
        <w:tab/>
        <w:t xml:space="preserve">These </w:t>
      </w:r>
      <w:r>
        <w:rPr>
          <w:b/>
        </w:rPr>
        <w:t>Dynamic Parameters</w:t>
      </w:r>
      <w:r>
        <w:t xml:space="preserve"> shall reasonably reflect the expected true operating characteristics of the </w:t>
      </w:r>
      <w:r>
        <w:rPr>
          <w:b/>
        </w:rPr>
        <w:t xml:space="preserve">BM Unit </w:t>
      </w:r>
      <w:ins w:id="632" w:author="Antony Johnson" w:date="2022-10-13T16:36:00Z">
        <w:del w:id="633" w:author="Antony Johnson (ESO)" w:date="2023-06-26T13:29:00Z">
          <w:r w:rsidR="001A2808" w:rsidRPr="001A2808" w:rsidDel="00FE6E0B">
            <w:rPr>
              <w:bCs/>
            </w:rPr>
            <w:delText>)</w:delText>
          </w:r>
        </w:del>
      </w:ins>
      <w:ins w:id="634" w:author="Antony Johnson" w:date="2022-10-13T16:34:00Z">
        <w:r w:rsidR="00794E9E">
          <w:rPr>
            <w:b/>
          </w:rPr>
          <w:t xml:space="preserve"> </w:t>
        </w:r>
      </w:ins>
      <w:r>
        <w:t xml:space="preserve">and shall be prepared in accordance with </w:t>
      </w:r>
      <w:r>
        <w:rPr>
          <w:b/>
        </w:rPr>
        <w:t>Good Industry Practice</w:t>
      </w:r>
      <w:r>
        <w:t xml:space="preserve">. </w:t>
      </w:r>
    </w:p>
    <w:p w14:paraId="47AA689E" w14:textId="77777777" w:rsidR="004B08C6" w:rsidRDefault="004B08C6" w:rsidP="004B08C6">
      <w:pPr>
        <w:pStyle w:val="Level2Text"/>
      </w:pPr>
      <w:r>
        <w:tab/>
        <w:t xml:space="preserve">The </w:t>
      </w:r>
      <w:r>
        <w:rPr>
          <w:b/>
        </w:rPr>
        <w:t>Dynamic Parameters</w:t>
      </w:r>
      <w:r>
        <w:t xml:space="preserve"> applicable to the next following </w:t>
      </w:r>
      <w:r>
        <w:rPr>
          <w:b/>
        </w:rPr>
        <w:t xml:space="preserve">Operational Day </w:t>
      </w:r>
      <w:r>
        <w:t xml:space="preserve">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and may be used to instruct certain </w:t>
      </w:r>
      <w:r>
        <w:rPr>
          <w:b/>
        </w:rPr>
        <w:t>Ancillary Services</w:t>
      </w:r>
      <w:r>
        <w:t xml:space="preserve">. For the avoidance of doubt, the </w:t>
      </w:r>
      <w:r>
        <w:rPr>
          <w:b/>
        </w:rPr>
        <w:t>Dynamic Parameters</w:t>
      </w:r>
      <w:r>
        <w:t xml:space="preserve"> to be used in the current</w:t>
      </w:r>
      <w:r>
        <w:rPr>
          <w:b/>
        </w:rPr>
        <w:t xml:space="preserve"> Operational </w:t>
      </w:r>
      <w:proofErr w:type="gramStart"/>
      <w:r>
        <w:rPr>
          <w:b/>
        </w:rPr>
        <w:t xml:space="preserve">Day </w:t>
      </w:r>
      <w:r>
        <w:t xml:space="preserve"> will</w:t>
      </w:r>
      <w:proofErr w:type="gramEnd"/>
      <w:r>
        <w:t xml:space="preserve"> be those submitted in accordance with BC2.5.3.1.</w:t>
      </w:r>
    </w:p>
    <w:p w14:paraId="6F7C46B1" w14:textId="77777777" w:rsidR="004B08C6" w:rsidRDefault="004B08C6" w:rsidP="004B08C6">
      <w:pPr>
        <w:pStyle w:val="Level2Text"/>
      </w:pPr>
      <w:r>
        <w:t>(f)</w:t>
      </w:r>
      <w:bookmarkStart w:id="635" w:name="_Hlt519331272"/>
      <w:bookmarkEnd w:id="635"/>
      <w:r>
        <w:tab/>
      </w:r>
      <w:r>
        <w:rPr>
          <w:u w:val="single"/>
        </w:rPr>
        <w:t>Other Relevant Data</w:t>
      </w:r>
    </w:p>
    <w:p w14:paraId="0DB0F794" w14:textId="77777777" w:rsidR="004B08C6" w:rsidRDefault="004B08C6" w:rsidP="004B08C6">
      <w:pPr>
        <w:pStyle w:val="Level2Text"/>
      </w:pPr>
      <w:r>
        <w:tab/>
        <w:t xml:space="preserve">By 11:00 hours each day, each </w:t>
      </w:r>
      <w:r>
        <w:rPr>
          <w:b/>
        </w:rPr>
        <w:t>BM Participant</w:t>
      </w:r>
      <w:r>
        <w:t>,</w:t>
      </w:r>
      <w:r>
        <w:rPr>
          <w:b/>
        </w:rPr>
        <w:t xml:space="preserve"> </w:t>
      </w:r>
      <w:r>
        <w:t xml:space="preserve">in respect of each of its </w:t>
      </w:r>
      <w:r>
        <w:rPr>
          <w:b/>
        </w:rPr>
        <w:t>BM Units</w:t>
      </w:r>
      <w:r>
        <w:t xml:space="preserve"> and </w:t>
      </w:r>
      <w:r>
        <w:rPr>
          <w:b/>
        </w:rPr>
        <w:t>Generating Units</w:t>
      </w:r>
      <w:r>
        <w:t xml:space="preserve"> for which </w:t>
      </w:r>
      <w:r>
        <w:rPr>
          <w:b/>
        </w:rPr>
        <w:t>Physical Notifications</w:t>
      </w:r>
      <w:r>
        <w:t xml:space="preserve"> are being submitted, shall, if it has not already done so, submit to </w:t>
      </w:r>
      <w:r>
        <w:rPr>
          <w:b/>
        </w:rPr>
        <w:t xml:space="preserve">The Company </w:t>
      </w:r>
      <w:r>
        <w:t>(save in respect of item (vi) and (vii) where the item shall be submitted only when reasonably required by</w:t>
      </w:r>
      <w:r>
        <w:rPr>
          <w:b/>
        </w:rPr>
        <w:t xml:space="preserve"> The Company</w:t>
      </w:r>
      <w:r>
        <w:t>),</w:t>
      </w:r>
      <w:r>
        <w:rPr>
          <w:b/>
        </w:rPr>
        <w:t xml:space="preserve"> </w:t>
      </w:r>
      <w:r>
        <w:t xml:space="preserve">in respect of the next following </w:t>
      </w:r>
      <w:r>
        <w:rPr>
          <w:b/>
        </w:rPr>
        <w:t>Operational Day</w:t>
      </w:r>
      <w:r>
        <w:t xml:space="preserve"> the following:</w:t>
      </w:r>
    </w:p>
    <w:p w14:paraId="5916A53B" w14:textId="77777777" w:rsidR="004B08C6" w:rsidRDefault="004B08C6" w:rsidP="004B08C6">
      <w:pPr>
        <w:pStyle w:val="Level3Text"/>
      </w:pPr>
      <w:r>
        <w:t>(</w:t>
      </w:r>
      <w:proofErr w:type="spellStart"/>
      <w:r>
        <w:t>i</w:t>
      </w:r>
      <w:proofErr w:type="spellEnd"/>
      <w:r>
        <w:t>)</w:t>
      </w:r>
      <w:r>
        <w:tab/>
        <w:t xml:space="preserve">in the case of a </w:t>
      </w:r>
      <w:r>
        <w:rPr>
          <w:b/>
        </w:rPr>
        <w:t>CCGT Module</w:t>
      </w:r>
      <w:r>
        <w:t xml:space="preserve"> and/or a </w:t>
      </w:r>
      <w:r>
        <w:rPr>
          <w:b/>
        </w:rPr>
        <w:t>Synchronous Power Generating Module</w:t>
      </w:r>
      <w:r>
        <w:t xml:space="preserve">, a </w:t>
      </w:r>
      <w:r>
        <w:rPr>
          <w:b/>
        </w:rPr>
        <w:t>CCGT Module Matrix</w:t>
      </w:r>
      <w:r>
        <w:t xml:space="preserve"> and/or a </w:t>
      </w:r>
      <w:r>
        <w:rPr>
          <w:b/>
        </w:rPr>
        <w:t>Synchronous Power Generating Module Matrix</w:t>
      </w:r>
      <w:r>
        <w:t xml:space="preserve"> as described in </w:t>
      </w:r>
      <w:r>
        <w:rPr>
          <w:b/>
        </w:rPr>
        <w:t xml:space="preserve">BC1 </w:t>
      </w:r>
      <w:r>
        <w:t xml:space="preserve">Appendix </w:t>
      </w:r>
      <w:proofErr w:type="gramStart"/>
      <w:r>
        <w:t>1;</w:t>
      </w:r>
      <w:proofErr w:type="gramEnd"/>
    </w:p>
    <w:p w14:paraId="54CDB8AD" w14:textId="77777777" w:rsidR="004B08C6" w:rsidRDefault="004B08C6" w:rsidP="004B08C6">
      <w:pPr>
        <w:pStyle w:val="Level3Text"/>
      </w:pPr>
      <w:r>
        <w:t>(ii)</w:t>
      </w:r>
      <w:r>
        <w:tab/>
        <w:t xml:space="preserve">details of any special factors which in the reasonable opinion of the </w:t>
      </w:r>
      <w:r>
        <w:rPr>
          <w:b/>
        </w:rPr>
        <w:t>BM Participant</w:t>
      </w:r>
      <w:r>
        <w:t xml:space="preserve"> may have a material effect or present an enhanced risk of a material effect on the likely output (or consumption) of such </w:t>
      </w:r>
      <w:r>
        <w:rPr>
          <w:b/>
        </w:rPr>
        <w:t>BM Unit(s)</w:t>
      </w:r>
      <w:r>
        <w:t xml:space="preserve">. Such factors may include risks, or potential interruptions, to </w:t>
      </w:r>
      <w:r>
        <w:rPr>
          <w:b/>
        </w:rPr>
        <w:t>BM Unit</w:t>
      </w:r>
      <w:r>
        <w:t xml:space="preserve"> fuel supplies, or developing plant problems, details of tripping tests, etc. This information will normally only be used to assist in determining the appropriate level of </w:t>
      </w:r>
      <w:r>
        <w:rPr>
          <w:b/>
        </w:rPr>
        <w:t>Operating Margin</w:t>
      </w:r>
      <w:r>
        <w:t xml:space="preserve"> that is required under OC2.</w:t>
      </w:r>
      <w:proofErr w:type="gramStart"/>
      <w:r>
        <w:t>4.6;</w:t>
      </w:r>
      <w:proofErr w:type="gramEnd"/>
    </w:p>
    <w:p w14:paraId="7332A26E" w14:textId="77777777" w:rsidR="004B08C6" w:rsidRDefault="004B08C6" w:rsidP="004B08C6">
      <w:pPr>
        <w:pStyle w:val="Level3Text"/>
      </w:pPr>
      <w:r>
        <w:t>(iii)</w:t>
      </w:r>
      <w:r>
        <w:tab/>
        <w:t xml:space="preserve">in the case of </w:t>
      </w:r>
      <w:r>
        <w:rPr>
          <w:b/>
        </w:rPr>
        <w:t>Generators</w:t>
      </w:r>
      <w:r>
        <w:t xml:space="preserve">, any temporary changes, and their possible duration, to the </w:t>
      </w:r>
      <w:r>
        <w:rPr>
          <w:b/>
        </w:rPr>
        <w:t>Registered Data</w:t>
      </w:r>
      <w:r>
        <w:t xml:space="preserve"> of such </w:t>
      </w:r>
      <w:r>
        <w:rPr>
          <w:b/>
        </w:rPr>
        <w:t xml:space="preserve">BM </w:t>
      </w:r>
      <w:proofErr w:type="gramStart"/>
      <w:r>
        <w:rPr>
          <w:b/>
        </w:rPr>
        <w:t>Unit</w:t>
      </w:r>
      <w:r>
        <w:t>;</w:t>
      </w:r>
      <w:proofErr w:type="gramEnd"/>
    </w:p>
    <w:p w14:paraId="788E5124" w14:textId="77777777" w:rsidR="004B08C6" w:rsidRDefault="004B08C6" w:rsidP="004B08C6">
      <w:pPr>
        <w:pStyle w:val="Level3Text"/>
      </w:pPr>
      <w:r>
        <w:t>(iv)</w:t>
      </w:r>
      <w:r>
        <w:tab/>
        <w:t xml:space="preserve">in the case of </w:t>
      </w:r>
      <w:r>
        <w:rPr>
          <w:b/>
        </w:rPr>
        <w:t>Suppliers</w:t>
      </w:r>
      <w:r>
        <w:t xml:space="preserve">, details of </w:t>
      </w:r>
      <w:r>
        <w:rPr>
          <w:b/>
        </w:rPr>
        <w:t>Customer Demand Management</w:t>
      </w:r>
      <w:r>
        <w:t xml:space="preserve"> taken into account in the preparation of its </w:t>
      </w:r>
      <w:r>
        <w:rPr>
          <w:b/>
        </w:rPr>
        <w:t xml:space="preserve">BM Unit </w:t>
      </w:r>
      <w:proofErr w:type="gramStart"/>
      <w:r>
        <w:rPr>
          <w:b/>
        </w:rPr>
        <w:t>Data</w:t>
      </w:r>
      <w:r>
        <w:t>;</w:t>
      </w:r>
      <w:proofErr w:type="gramEnd"/>
      <w:r>
        <w:t xml:space="preserve"> </w:t>
      </w:r>
    </w:p>
    <w:p w14:paraId="06CBC399" w14:textId="77777777" w:rsidR="004B08C6" w:rsidRDefault="004B08C6" w:rsidP="004B08C6">
      <w:pPr>
        <w:pStyle w:val="Level3Text"/>
      </w:pPr>
      <w:r>
        <w:t>(v)</w:t>
      </w:r>
      <w:r>
        <w:tab/>
        <w:t xml:space="preserve">details of any other factors which </w:t>
      </w:r>
      <w:r>
        <w:rPr>
          <w:b/>
        </w:rPr>
        <w:t>The Company</w:t>
      </w:r>
      <w:r>
        <w:t xml:space="preserve"> may take account of when issuing </w:t>
      </w:r>
      <w:r>
        <w:rPr>
          <w:b/>
        </w:rPr>
        <w:t>Bid-Offer Acceptances</w:t>
      </w:r>
      <w:r>
        <w:t xml:space="preserve"> for a </w:t>
      </w:r>
      <w:r>
        <w:rPr>
          <w:b/>
        </w:rPr>
        <w:t>BM Unit</w:t>
      </w:r>
      <w:r>
        <w:t xml:space="preserve"> (e.g., </w:t>
      </w:r>
      <w:r>
        <w:rPr>
          <w:b/>
        </w:rPr>
        <w:t>Synchronising</w:t>
      </w:r>
      <w:r>
        <w:t xml:space="preserve"> or </w:t>
      </w:r>
      <w:r>
        <w:rPr>
          <w:b/>
        </w:rPr>
        <w:t>De-Synchronising</w:t>
      </w:r>
      <w:r>
        <w:t xml:space="preserve"> Intervals</w:t>
      </w:r>
      <w:proofErr w:type="gramStart"/>
      <w:r>
        <w:t>);</w:t>
      </w:r>
      <w:proofErr w:type="gramEnd"/>
    </w:p>
    <w:p w14:paraId="521B7F40" w14:textId="77777777" w:rsidR="004B08C6" w:rsidRDefault="004B08C6" w:rsidP="004B08C6">
      <w:pPr>
        <w:pStyle w:val="Level3Text"/>
      </w:pPr>
      <w:r>
        <w:t>(vi)</w:t>
      </w:r>
      <w:r>
        <w:tab/>
        <w:t xml:space="preserve">in the case of a </w:t>
      </w:r>
      <w:r>
        <w:rPr>
          <w:b/>
        </w:rPr>
        <w:t>Cascade Hydro Scheme</w:t>
      </w:r>
      <w:r>
        <w:t xml:space="preserve">, the </w:t>
      </w:r>
      <w:r>
        <w:rPr>
          <w:b/>
        </w:rPr>
        <w:t>Cascade Hydro Scheme Matrix</w:t>
      </w:r>
      <w:r>
        <w:t xml:space="preserve"> as described in </w:t>
      </w:r>
      <w:r>
        <w:rPr>
          <w:b/>
        </w:rPr>
        <w:t>BC1</w:t>
      </w:r>
      <w:r>
        <w:t xml:space="preserve"> Appendix </w:t>
      </w:r>
      <w:proofErr w:type="gramStart"/>
      <w:r>
        <w:t>1;</w:t>
      </w:r>
      <w:proofErr w:type="gramEnd"/>
    </w:p>
    <w:p w14:paraId="03ED9CB6" w14:textId="77777777" w:rsidR="004B08C6" w:rsidRDefault="004B08C6" w:rsidP="004B08C6">
      <w:pPr>
        <w:pStyle w:val="Level3Text"/>
      </w:pPr>
      <w:r>
        <w:t>(vii)</w:t>
      </w:r>
      <w:r>
        <w:tab/>
        <w:t xml:space="preserve">in the case of a </w:t>
      </w:r>
      <w:r>
        <w:rPr>
          <w:b/>
        </w:rPr>
        <w:t>Power Park Module</w:t>
      </w:r>
      <w:r>
        <w:t xml:space="preserve">, a </w:t>
      </w:r>
      <w:r>
        <w:rPr>
          <w:b/>
        </w:rPr>
        <w:t>Power Park Module Availability Matrix</w:t>
      </w:r>
      <w:r>
        <w:t xml:space="preserve"> as described in </w:t>
      </w:r>
      <w:r>
        <w:rPr>
          <w:b/>
        </w:rPr>
        <w:t>BC1</w:t>
      </w:r>
      <w:r>
        <w:t xml:space="preserve"> Appendix </w:t>
      </w:r>
      <w:proofErr w:type="gramStart"/>
      <w:r>
        <w:t>1;</w:t>
      </w:r>
      <w:proofErr w:type="gramEnd"/>
    </w:p>
    <w:p w14:paraId="4DA19928" w14:textId="622D6D47" w:rsidR="004B08C6" w:rsidRDefault="004B08C6" w:rsidP="004B08C6">
      <w:pPr>
        <w:pStyle w:val="Level3Text"/>
      </w:pPr>
      <w:r>
        <w:t xml:space="preserve">(viii) in the case of an </w:t>
      </w:r>
      <w:r>
        <w:rPr>
          <w:b/>
        </w:rPr>
        <w:t>Additional BM Unit</w:t>
      </w:r>
      <w:r>
        <w:t xml:space="preserve"> or a </w:t>
      </w:r>
      <w:r>
        <w:rPr>
          <w:b/>
        </w:rPr>
        <w:t>Secondary BM Unit</w:t>
      </w:r>
      <w:r>
        <w:t xml:space="preserve"> an </w:t>
      </w:r>
      <w:r>
        <w:rPr>
          <w:b/>
        </w:rPr>
        <w:t>Aggregator Impact Matrix</w:t>
      </w:r>
      <w:r>
        <w:t xml:space="preserve"> as described in </w:t>
      </w:r>
      <w:r>
        <w:rPr>
          <w:b/>
        </w:rPr>
        <w:t>BC1</w:t>
      </w:r>
      <w:r>
        <w:t xml:space="preserve"> Appendix 1.</w:t>
      </w:r>
    </w:p>
    <w:p w14:paraId="2F00D70D" w14:textId="411CCEBA" w:rsidR="000E0B3A" w:rsidRDefault="000E0B3A" w:rsidP="000E0B3A">
      <w:pPr>
        <w:pStyle w:val="Level3Text"/>
        <w:ind w:left="0" w:firstLine="0"/>
      </w:pPr>
    </w:p>
    <w:p w14:paraId="09338CB7" w14:textId="356911BA" w:rsidR="000E0B3A" w:rsidRDefault="000E0B3A" w:rsidP="000E0B3A">
      <w:pPr>
        <w:pStyle w:val="Level3Text"/>
        <w:ind w:left="0" w:firstLine="0"/>
        <w:rPr>
          <w:b/>
          <w:bCs/>
        </w:rPr>
      </w:pPr>
      <w:r w:rsidRPr="000E0B3A">
        <w:rPr>
          <w:b/>
          <w:bCs/>
        </w:rPr>
        <w:t>………………………………………..</w:t>
      </w:r>
    </w:p>
    <w:p w14:paraId="1AD9CDFC" w14:textId="30C005FA" w:rsidR="000E0B3A" w:rsidRDefault="000E0B3A" w:rsidP="000E0B3A">
      <w:pPr>
        <w:pStyle w:val="Level3Text"/>
        <w:ind w:left="0" w:firstLine="0"/>
        <w:rPr>
          <w:b/>
          <w:bCs/>
        </w:rPr>
      </w:pPr>
    </w:p>
    <w:p w14:paraId="44259746" w14:textId="24F9C727" w:rsidR="00A528F7" w:rsidRDefault="00104173" w:rsidP="00104173">
      <w:pPr>
        <w:pStyle w:val="Level3Text"/>
        <w:tabs>
          <w:tab w:val="left" w:pos="1560"/>
        </w:tabs>
        <w:ind w:left="1134" w:hanging="850"/>
      </w:pPr>
      <w:r>
        <w:t xml:space="preserve">BC1.4.4 </w:t>
      </w:r>
      <w:r w:rsidRPr="00A528F7">
        <w:rPr>
          <w:u w:val="single"/>
        </w:rPr>
        <w:t xml:space="preserve">Receipt </w:t>
      </w:r>
      <w:ins w:id="636" w:author="Antony Johnson" w:date="2022-10-13T16:45:00Z">
        <w:r w:rsidR="007A1483">
          <w:rPr>
            <w:u w:val="single"/>
          </w:rPr>
          <w:t>o</w:t>
        </w:r>
      </w:ins>
      <w:del w:id="637" w:author="Antony Johnson" w:date="2022-10-13T16:45:00Z">
        <w:r w:rsidRPr="00A528F7" w:rsidDel="007A1483">
          <w:rPr>
            <w:u w:val="single"/>
          </w:rPr>
          <w:delText>O</w:delText>
        </w:r>
      </w:del>
      <w:r w:rsidRPr="00A528F7">
        <w:rPr>
          <w:u w:val="single"/>
        </w:rPr>
        <w:t>f BM Unit Data Prior To Gate Closure</w:t>
      </w:r>
      <w:r>
        <w:t xml:space="preserve"> </w:t>
      </w:r>
    </w:p>
    <w:p w14:paraId="444A2C6A" w14:textId="45AB93E1" w:rsidR="003B7BAE" w:rsidRDefault="00104173" w:rsidP="00A528F7">
      <w:pPr>
        <w:pStyle w:val="Level3Text"/>
        <w:tabs>
          <w:tab w:val="left" w:pos="1560"/>
        </w:tabs>
        <w:ind w:left="1134" w:firstLine="0"/>
      </w:pPr>
      <w:r w:rsidRPr="00A528F7">
        <w:rPr>
          <w:b/>
          <w:bCs/>
        </w:rPr>
        <w:t>BM Participants</w:t>
      </w:r>
      <w:r>
        <w:t xml:space="preserve"> submitting </w:t>
      </w:r>
      <w:r w:rsidRPr="00A528F7">
        <w:rPr>
          <w:b/>
          <w:bCs/>
        </w:rPr>
        <w:t>Bid-Offer Data</w:t>
      </w:r>
      <w:r>
        <w:t xml:space="preserve">, in respect of any </w:t>
      </w:r>
      <w:r w:rsidRPr="00A528F7">
        <w:rPr>
          <w:b/>
          <w:bCs/>
        </w:rPr>
        <w:t>BM Unit</w:t>
      </w:r>
      <w:r>
        <w:t xml:space="preserve"> for use in the </w:t>
      </w:r>
      <w:r w:rsidRPr="00A528F7">
        <w:rPr>
          <w:b/>
          <w:bCs/>
        </w:rPr>
        <w:t>Balancing Mechanism</w:t>
      </w:r>
      <w:r>
        <w:t xml:space="preserve"> for any </w:t>
      </w:r>
      <w:proofErr w:type="gramStart"/>
      <w:r>
        <w:t xml:space="preserve">particular </w:t>
      </w:r>
      <w:r w:rsidRPr="00A528F7">
        <w:rPr>
          <w:b/>
          <w:bCs/>
        </w:rPr>
        <w:t>Settlement</w:t>
      </w:r>
      <w:proofErr w:type="gramEnd"/>
      <w:r w:rsidRPr="00A528F7">
        <w:rPr>
          <w:b/>
          <w:bCs/>
        </w:rPr>
        <w:t xml:space="preserve"> Period</w:t>
      </w:r>
      <w:r>
        <w:t xml:space="preserve"> in accordance with the </w:t>
      </w:r>
      <w:r w:rsidRPr="00A528F7">
        <w:rPr>
          <w:b/>
          <w:bCs/>
        </w:rPr>
        <w:t>BSC</w:t>
      </w:r>
      <w:r>
        <w:t xml:space="preserve">, must ensure that </w:t>
      </w:r>
      <w:r w:rsidRPr="00A528F7">
        <w:rPr>
          <w:b/>
          <w:bCs/>
        </w:rPr>
        <w:t>Physical Notifications</w:t>
      </w:r>
      <w:r>
        <w:t xml:space="preserve"> and </w:t>
      </w:r>
      <w:r w:rsidRPr="00A528F7">
        <w:rPr>
          <w:b/>
          <w:bCs/>
        </w:rPr>
        <w:t>Bid-Offer Data</w:t>
      </w:r>
      <w:r>
        <w:t xml:space="preserve"> for such </w:t>
      </w:r>
      <w:r w:rsidRPr="00A528F7">
        <w:rPr>
          <w:b/>
          <w:bCs/>
        </w:rPr>
        <w:t>BM Units</w:t>
      </w:r>
      <w:r>
        <w:t xml:space="preserve"> are received in their entirety and logged into </w:t>
      </w:r>
      <w:r w:rsidRPr="00A528F7">
        <w:rPr>
          <w:b/>
          <w:bCs/>
        </w:rPr>
        <w:t>The Company’s</w:t>
      </w:r>
      <w:r>
        <w:t xml:space="preserve"> computer systems by the time of </w:t>
      </w:r>
      <w:r w:rsidRPr="00A528F7">
        <w:rPr>
          <w:b/>
          <w:bCs/>
        </w:rPr>
        <w:t>Gate Closure</w:t>
      </w:r>
      <w:r>
        <w:t xml:space="preserve"> for that </w:t>
      </w:r>
      <w:r w:rsidRPr="00A528F7">
        <w:rPr>
          <w:b/>
          <w:bCs/>
        </w:rPr>
        <w:t>Settlement Period</w:t>
      </w:r>
      <w:r>
        <w:t xml:space="preserve">. In all cases the data received will be subject to the application under the </w:t>
      </w:r>
      <w:r w:rsidRPr="003B7BAE">
        <w:rPr>
          <w:b/>
          <w:bCs/>
        </w:rPr>
        <w:t>Grid Code</w:t>
      </w:r>
      <w:r>
        <w:t xml:space="preserve"> of </w:t>
      </w:r>
      <w:r>
        <w:lastRenderedPageBreak/>
        <w:t xml:space="preserve">the provisions of BC1.4.5. </w:t>
      </w:r>
    </w:p>
    <w:p w14:paraId="6DA69A71" w14:textId="77777777" w:rsidR="003B7BAE" w:rsidRDefault="003B7BAE" w:rsidP="00A528F7">
      <w:pPr>
        <w:pStyle w:val="Level3Text"/>
        <w:tabs>
          <w:tab w:val="left" w:pos="1560"/>
        </w:tabs>
        <w:ind w:left="1134" w:firstLine="0"/>
      </w:pPr>
    </w:p>
    <w:p w14:paraId="3CF78A96" w14:textId="5E8754F1" w:rsidR="00581622" w:rsidRDefault="00104173" w:rsidP="00581622">
      <w:pPr>
        <w:pStyle w:val="Level3Text"/>
        <w:tabs>
          <w:tab w:val="left" w:pos="1560"/>
        </w:tabs>
        <w:ind w:left="1134" w:firstLine="0"/>
        <w:rPr>
          <w:ins w:id="638" w:author="Antony Johnson" w:date="2022-10-13T17:32:00Z"/>
        </w:rPr>
      </w:pPr>
      <w:r>
        <w:t xml:space="preserve">For the avoidance of doubt, no changes to the </w:t>
      </w:r>
      <w:r w:rsidRPr="003B7BAE">
        <w:rPr>
          <w:b/>
          <w:bCs/>
        </w:rPr>
        <w:t>Physical Notification</w:t>
      </w:r>
      <w:r>
        <w:t xml:space="preserve"> or </w:t>
      </w:r>
      <w:r w:rsidRPr="003B7BAE">
        <w:rPr>
          <w:b/>
          <w:bCs/>
        </w:rPr>
        <w:t>Bid-Offer Data</w:t>
      </w:r>
      <w:r>
        <w:t xml:space="preserve"> for any </w:t>
      </w:r>
      <w:r w:rsidRPr="003B7BAE">
        <w:rPr>
          <w:b/>
          <w:bCs/>
        </w:rPr>
        <w:t>Settlement Period</w:t>
      </w:r>
      <w:r>
        <w:t xml:space="preserve"> may be submitted to </w:t>
      </w:r>
      <w:r w:rsidRPr="003B7BAE">
        <w:rPr>
          <w:b/>
          <w:bCs/>
        </w:rPr>
        <w:t>The Company</w:t>
      </w:r>
      <w:r>
        <w:t xml:space="preserve"> after </w:t>
      </w:r>
      <w:r w:rsidRPr="003B7BAE">
        <w:rPr>
          <w:b/>
          <w:bCs/>
        </w:rPr>
        <w:t>Gate Closure</w:t>
      </w:r>
      <w:r>
        <w:t xml:space="preserve"> for that </w:t>
      </w:r>
      <w:r w:rsidRPr="003B7BAE">
        <w:rPr>
          <w:b/>
          <w:bCs/>
        </w:rPr>
        <w:t>Settlement Period</w:t>
      </w:r>
      <w:r>
        <w:t>.</w:t>
      </w:r>
    </w:p>
    <w:p w14:paraId="4AE3381B" w14:textId="09EC4AC4" w:rsidR="00581622" w:rsidRPr="000E0B3A" w:rsidDel="00581622" w:rsidRDefault="00581622" w:rsidP="00A528F7">
      <w:pPr>
        <w:pStyle w:val="Level3Text"/>
        <w:tabs>
          <w:tab w:val="left" w:pos="1560"/>
        </w:tabs>
        <w:ind w:left="1134" w:firstLine="0"/>
        <w:rPr>
          <w:del w:id="639" w:author="Antony Johnson" w:date="2022-10-13T17:32:00Z"/>
          <w:b/>
          <w:bCs/>
        </w:rPr>
      </w:pPr>
    </w:p>
    <w:p w14:paraId="44649901" w14:textId="004C22F3" w:rsidR="004B08C6" w:rsidRDefault="00581622" w:rsidP="00581622">
      <w:pPr>
        <w:pStyle w:val="Level2Text"/>
        <w:ind w:left="0" w:firstLine="0"/>
        <w:jc w:val="both"/>
        <w:rPr>
          <w:b/>
          <w:bCs/>
        </w:rPr>
      </w:pPr>
      <w:r>
        <w:rPr>
          <w:b/>
          <w:bCs/>
        </w:rPr>
        <w:t>……………………………….</w:t>
      </w:r>
    </w:p>
    <w:p w14:paraId="67657829" w14:textId="662B57C1" w:rsidR="00C8582C" w:rsidRDefault="00C8582C" w:rsidP="00C8582C">
      <w:pPr>
        <w:widowControl/>
        <w:rPr>
          <w:rFonts w:cs="Arial"/>
          <w:b/>
          <w:i/>
          <w:iCs/>
          <w:snapToGrid/>
        </w:rPr>
      </w:pPr>
      <w:r>
        <w:rPr>
          <w:rFonts w:cs="Arial"/>
          <w:b/>
          <w:i/>
          <w:iCs/>
        </w:rPr>
        <w:t>Extracts from the Balancing Code BC2</w:t>
      </w:r>
    </w:p>
    <w:p w14:paraId="03E5627A" w14:textId="27D283DF" w:rsidR="00581622" w:rsidRDefault="00581622" w:rsidP="00581622">
      <w:pPr>
        <w:pStyle w:val="Level2Text"/>
        <w:ind w:left="0" w:firstLine="0"/>
        <w:jc w:val="both"/>
        <w:rPr>
          <w:b/>
          <w:bCs/>
        </w:rPr>
      </w:pPr>
    </w:p>
    <w:p w14:paraId="5219C60C" w14:textId="6B7ED1DE" w:rsidR="00C8582C" w:rsidRDefault="005F5E4F" w:rsidP="00581622">
      <w:pPr>
        <w:pStyle w:val="Level2Text"/>
        <w:ind w:left="0" w:firstLine="0"/>
        <w:jc w:val="both"/>
        <w:rPr>
          <w:b/>
          <w:bCs/>
        </w:rPr>
      </w:pPr>
      <w:r>
        <w:rPr>
          <w:b/>
          <w:bCs/>
        </w:rPr>
        <w:t>……………………………….</w:t>
      </w:r>
    </w:p>
    <w:p w14:paraId="3B319352" w14:textId="77777777" w:rsidR="005F5E4F" w:rsidRPr="00D20059" w:rsidRDefault="005F5E4F" w:rsidP="005F5E4F">
      <w:pPr>
        <w:pStyle w:val="Level1Text"/>
        <w:rPr>
          <w:color w:val="auto"/>
        </w:rPr>
      </w:pPr>
      <w:r w:rsidRPr="00031982">
        <w:rPr>
          <w:color w:val="auto"/>
        </w:rPr>
        <w:t>BC2.2</w:t>
      </w:r>
      <w:r w:rsidRPr="00031982">
        <w:rPr>
          <w:color w:val="auto"/>
        </w:rPr>
        <w:tab/>
      </w:r>
      <w:r w:rsidRPr="00031982">
        <w:rPr>
          <w:color w:val="auto"/>
          <w:u w:val="single"/>
        </w:rPr>
        <w:t>OBJECTIVE</w:t>
      </w:r>
      <w:r w:rsidRPr="00D20059">
        <w:rPr>
          <w:color w:val="auto"/>
        </w:rPr>
        <w:fldChar w:fldCharType="begin"/>
      </w:r>
      <w:r w:rsidRPr="00D20059">
        <w:rPr>
          <w:color w:val="auto"/>
        </w:rPr>
        <w:instrText xml:space="preserve"> TC "</w:instrText>
      </w:r>
      <w:bookmarkStart w:id="640" w:name="_Toc384028446"/>
      <w:bookmarkStart w:id="641" w:name="_Toc80714958"/>
      <w:r w:rsidRPr="00D20059">
        <w:rPr>
          <w:color w:val="auto"/>
        </w:rPr>
        <w:instrText>BC2.2   OBJECTIVE</w:instrText>
      </w:r>
      <w:bookmarkEnd w:id="640"/>
      <w:bookmarkEnd w:id="641"/>
      <w:r w:rsidRPr="00D20059">
        <w:rPr>
          <w:color w:val="auto"/>
        </w:rPr>
        <w:instrText xml:space="preserve"> "\l 1 </w:instrText>
      </w:r>
      <w:r w:rsidRPr="00D20059">
        <w:rPr>
          <w:color w:val="auto"/>
        </w:rPr>
        <w:fldChar w:fldCharType="end"/>
      </w:r>
    </w:p>
    <w:p w14:paraId="77ED836F" w14:textId="77777777" w:rsidR="005F5E4F" w:rsidRPr="00D20059" w:rsidRDefault="005F5E4F" w:rsidP="005F5E4F">
      <w:pPr>
        <w:pStyle w:val="Level1Text"/>
        <w:rPr>
          <w:color w:val="auto"/>
        </w:rPr>
      </w:pPr>
      <w:r w:rsidRPr="00D20059">
        <w:rPr>
          <w:color w:val="auto"/>
        </w:rPr>
        <w:tab/>
        <w:t xml:space="preserve">The procedure covering the operation of the </w:t>
      </w:r>
      <w:r w:rsidRPr="00D20059">
        <w:rPr>
          <w:b/>
          <w:color w:val="auto"/>
        </w:rPr>
        <w:t>Balancing Mechanism</w:t>
      </w:r>
      <w:r w:rsidRPr="00D20059">
        <w:rPr>
          <w:color w:val="auto"/>
        </w:rPr>
        <w:t xml:space="preserve"> and the issuing of instructions to </w:t>
      </w:r>
      <w:r w:rsidRPr="00D20059">
        <w:rPr>
          <w:b/>
          <w:color w:val="auto"/>
        </w:rPr>
        <w:t>Users</w:t>
      </w:r>
      <w:r w:rsidRPr="00D20059">
        <w:rPr>
          <w:color w:val="auto"/>
        </w:rPr>
        <w:t xml:space="preserve"> is intended to enable </w:t>
      </w:r>
      <w:r>
        <w:rPr>
          <w:b/>
          <w:color w:val="auto"/>
        </w:rPr>
        <w:t>The Company</w:t>
      </w:r>
      <w:r w:rsidRPr="00D20059">
        <w:rPr>
          <w:color w:val="auto"/>
        </w:rPr>
        <w:t xml:space="preserve"> as far as possible to maintain the integrity of the </w:t>
      </w:r>
      <w:r w:rsidRPr="00D20059">
        <w:rPr>
          <w:b/>
          <w:color w:val="auto"/>
        </w:rPr>
        <w:t>National Electricity Transmission System</w:t>
      </w:r>
      <w:r w:rsidRPr="00D20059">
        <w:rPr>
          <w:color w:val="auto"/>
        </w:rPr>
        <w:t xml:space="preserve"> together with the security and quality of supply.</w:t>
      </w:r>
    </w:p>
    <w:p w14:paraId="6DD82093" w14:textId="77777777" w:rsidR="005F5E4F" w:rsidRPr="00D20059" w:rsidRDefault="005F5E4F" w:rsidP="005F5E4F">
      <w:pPr>
        <w:pStyle w:val="Level1Text"/>
        <w:rPr>
          <w:color w:val="auto"/>
        </w:rPr>
      </w:pPr>
      <w:r w:rsidRPr="00D20059">
        <w:rPr>
          <w:color w:val="auto"/>
        </w:rPr>
        <w:tab/>
        <w:t xml:space="preserve">Where reference is made in this </w:t>
      </w:r>
      <w:r w:rsidRPr="00D20059">
        <w:rPr>
          <w:b/>
          <w:color w:val="auto"/>
        </w:rPr>
        <w:t>BC2</w:t>
      </w:r>
      <w:r w:rsidRPr="00D20059">
        <w:rPr>
          <w:color w:val="auto"/>
        </w:rPr>
        <w:t xml:space="preserve"> to </w:t>
      </w:r>
      <w:r w:rsidRPr="003F6546">
        <w:rPr>
          <w:b/>
          <w:color w:val="auto"/>
        </w:rPr>
        <w:t xml:space="preserve">Power Generating Modules </w:t>
      </w:r>
      <w:r w:rsidRPr="003F6546">
        <w:rPr>
          <w:color w:val="auto"/>
        </w:rPr>
        <w:t xml:space="preserve">or </w:t>
      </w:r>
      <w:r w:rsidRPr="00D20059">
        <w:rPr>
          <w:b/>
          <w:color w:val="auto"/>
        </w:rPr>
        <w:t>Generating Units</w:t>
      </w:r>
      <w:r w:rsidRPr="00D20059">
        <w:rPr>
          <w:color w:val="auto"/>
        </w:rPr>
        <w:t xml:space="preserve"> (unless otherwise stated) it only applies:</w:t>
      </w:r>
    </w:p>
    <w:p w14:paraId="17668CEF" w14:textId="20EEC5A3" w:rsidR="005F5E4F" w:rsidRPr="003F6546" w:rsidRDefault="005F5E4F" w:rsidP="005F5E4F">
      <w:pPr>
        <w:pStyle w:val="Level2Text"/>
      </w:pPr>
      <w:r w:rsidRPr="003F6546">
        <w:t>(a)</w:t>
      </w:r>
      <w:r w:rsidRPr="003F6546">
        <w:tab/>
        <w:t xml:space="preserve">to each </w:t>
      </w:r>
      <w:r w:rsidRPr="003F6546">
        <w:rPr>
          <w:b/>
        </w:rPr>
        <w:t>Generating Unit</w:t>
      </w:r>
      <w:r w:rsidRPr="003F6546">
        <w:t xml:space="preserve"> which forms part of the </w:t>
      </w:r>
      <w:r w:rsidRPr="003F6546">
        <w:rPr>
          <w:b/>
        </w:rPr>
        <w:t>BM Unit</w:t>
      </w:r>
      <w:r w:rsidRPr="003F6546">
        <w:t xml:space="preserve"> of </w:t>
      </w:r>
      <w:r w:rsidRPr="00596106">
        <w:t xml:space="preserve">a </w:t>
      </w:r>
      <w:r w:rsidRPr="003F6546">
        <w:rPr>
          <w:b/>
        </w:rPr>
        <w:t>Cascade Hydro Scheme</w:t>
      </w:r>
      <w:r w:rsidRPr="003F6546">
        <w:t>; and</w:t>
      </w:r>
    </w:p>
    <w:p w14:paraId="54396518" w14:textId="0375F043" w:rsidR="005F5E4F" w:rsidRPr="003F6546" w:rsidRDefault="005F5E4F" w:rsidP="005F5E4F">
      <w:pPr>
        <w:pStyle w:val="Level2Text"/>
      </w:pPr>
      <w:r w:rsidRPr="003F6546">
        <w:t>(b)</w:t>
      </w:r>
      <w:r w:rsidRPr="003F6546">
        <w:tab/>
        <w:t xml:space="preserve">at an </w:t>
      </w:r>
      <w:r w:rsidRPr="003F6546">
        <w:rPr>
          <w:b/>
        </w:rPr>
        <w:t xml:space="preserve">Embedded </w:t>
      </w:r>
      <w:proofErr w:type="spellStart"/>
      <w:r w:rsidRPr="003F6546">
        <w:rPr>
          <w:b/>
        </w:rPr>
        <w:t>Exemptable</w:t>
      </w:r>
      <w:proofErr w:type="spellEnd"/>
      <w:r w:rsidRPr="003F6546">
        <w:rPr>
          <w:b/>
        </w:rPr>
        <w:t xml:space="preserve"> Large Power Station</w:t>
      </w:r>
      <w:r w:rsidRPr="003F6546">
        <w:t xml:space="preserve"> where the relevant </w:t>
      </w:r>
      <w:r w:rsidRPr="003F6546">
        <w:rPr>
          <w:b/>
        </w:rPr>
        <w:t>Bilateral Agreement</w:t>
      </w:r>
      <w:r w:rsidRPr="003F6546">
        <w:t xml:space="preserve"> specifies that compliance with </w:t>
      </w:r>
      <w:r w:rsidRPr="003F6546">
        <w:rPr>
          <w:b/>
        </w:rPr>
        <w:t>BC2</w:t>
      </w:r>
      <w:r w:rsidRPr="003F6546">
        <w:t xml:space="preserve"> is required: </w:t>
      </w:r>
    </w:p>
    <w:p w14:paraId="38E8335E" w14:textId="77777777" w:rsidR="005F5E4F" w:rsidRPr="003F6546" w:rsidRDefault="005F5E4F" w:rsidP="005F5E4F">
      <w:pPr>
        <w:pStyle w:val="Level3Text"/>
      </w:pPr>
      <w:r w:rsidRPr="003F6546">
        <w:t>(</w:t>
      </w:r>
      <w:proofErr w:type="spellStart"/>
      <w:r w:rsidRPr="003F6546">
        <w:t>i</w:t>
      </w:r>
      <w:proofErr w:type="spellEnd"/>
      <w:r w:rsidRPr="003F6546">
        <w:t>)</w:t>
      </w:r>
      <w:r w:rsidRPr="003F6546">
        <w:tab/>
        <w:t xml:space="preserve">to each </w:t>
      </w:r>
      <w:r w:rsidRPr="003F6546">
        <w:rPr>
          <w:b/>
        </w:rPr>
        <w:t xml:space="preserve">Generating Unit </w:t>
      </w:r>
      <w:r w:rsidRPr="003F6546">
        <w:t xml:space="preserve">which could be part of a </w:t>
      </w:r>
      <w:r w:rsidRPr="003F6546">
        <w:rPr>
          <w:b/>
        </w:rPr>
        <w:t>Synchronous Power Generating Module</w:t>
      </w:r>
      <w:r w:rsidRPr="003F6546">
        <w:t xml:space="preserve">, or </w:t>
      </w:r>
    </w:p>
    <w:p w14:paraId="3F077B55" w14:textId="77777777" w:rsidR="005F5E4F" w:rsidRDefault="005F5E4F" w:rsidP="005F5E4F">
      <w:pPr>
        <w:pStyle w:val="Level3Text"/>
        <w:rPr>
          <w:ins w:id="642" w:author="Antony Johnson (ESO)" w:date="2023-06-26T13:34:00Z"/>
        </w:rPr>
      </w:pPr>
      <w:r w:rsidRPr="003F6546">
        <w:t>(ii)</w:t>
      </w:r>
      <w:r w:rsidRPr="003F6546">
        <w:tab/>
        <w:t xml:space="preserve">to each </w:t>
      </w:r>
      <w:r w:rsidRPr="003F6546">
        <w:rPr>
          <w:b/>
        </w:rPr>
        <w:t>Power Park Module</w:t>
      </w:r>
      <w:r w:rsidRPr="003F6546">
        <w:t xml:space="preserve"> where the </w:t>
      </w:r>
      <w:r w:rsidRPr="003F6546">
        <w:rPr>
          <w:b/>
        </w:rPr>
        <w:t>Power Station</w:t>
      </w:r>
      <w:r w:rsidRPr="003F6546">
        <w:t xml:space="preserve"> comprises </w:t>
      </w:r>
      <w:r w:rsidRPr="003F6546">
        <w:rPr>
          <w:b/>
        </w:rPr>
        <w:t>Power Park Modules</w:t>
      </w:r>
      <w:r w:rsidRPr="003F6546">
        <w:t>.</w:t>
      </w:r>
    </w:p>
    <w:p w14:paraId="6DB80133" w14:textId="42CE01EB" w:rsidR="00AC202F" w:rsidRDefault="00AC202F" w:rsidP="00AC202F">
      <w:pPr>
        <w:pStyle w:val="Level2Text"/>
        <w:tabs>
          <w:tab w:val="clear" w:pos="1843"/>
          <w:tab w:val="left" w:pos="1418"/>
        </w:tabs>
        <w:ind w:left="1418" w:firstLine="0"/>
        <w:jc w:val="both"/>
        <w:rPr>
          <w:ins w:id="643" w:author="Antony Johnson (ESO)" w:date="2023-10-17T14:54:00Z"/>
        </w:rPr>
      </w:pPr>
      <w:ins w:id="644" w:author="Antony Johnson (ESO)" w:date="2023-10-17T14:54:00Z">
        <w:r w:rsidRPr="002603D3">
          <w:rPr>
            <w:b/>
            <w:bCs/>
            <w:highlight w:val="lightGray"/>
            <w:rPrChange w:id="645" w:author="Antony Johnson (ESO)" w:date="2023-10-17T15:03:00Z">
              <w:rPr>
                <w:b/>
                <w:bCs/>
              </w:rPr>
            </w:rPrChange>
          </w:rPr>
          <w:t>Generators</w:t>
        </w:r>
        <w:r w:rsidRPr="002603D3">
          <w:rPr>
            <w:highlight w:val="lightGray"/>
            <w:rPrChange w:id="646" w:author="Antony Johnson (ESO)" w:date="2023-10-17T15:03:00Z">
              <w:rPr/>
            </w:rPrChange>
          </w:rPr>
          <w:t xml:space="preserve"> in respect of </w:t>
        </w:r>
        <w:r w:rsidRPr="002603D3">
          <w:rPr>
            <w:b/>
            <w:bCs/>
            <w:highlight w:val="lightGray"/>
            <w:rPrChange w:id="647" w:author="Antony Johnson (ESO)" w:date="2023-10-17T15:03:00Z">
              <w:rPr>
                <w:b/>
                <w:bCs/>
              </w:rPr>
            </w:rPrChange>
          </w:rPr>
          <w:t>Embedded</w:t>
        </w:r>
        <w:r w:rsidRPr="002603D3">
          <w:rPr>
            <w:highlight w:val="lightGray"/>
            <w:rPrChange w:id="648" w:author="Antony Johnson (ESO)" w:date="2023-10-17T15:03:00Z">
              <w:rPr/>
            </w:rPrChange>
          </w:rPr>
          <w:t xml:space="preserve"> </w:t>
        </w:r>
        <w:r w:rsidRPr="002603D3">
          <w:rPr>
            <w:b/>
            <w:bCs/>
            <w:highlight w:val="lightGray"/>
            <w:rPrChange w:id="649" w:author="Antony Johnson (ESO)" w:date="2023-10-17T15:03:00Z">
              <w:rPr>
                <w:b/>
                <w:bCs/>
              </w:rPr>
            </w:rPrChange>
          </w:rPr>
          <w:t>Large</w:t>
        </w:r>
        <w:r w:rsidRPr="002603D3">
          <w:rPr>
            <w:highlight w:val="lightGray"/>
            <w:rPrChange w:id="650" w:author="Antony Johnson (ESO)" w:date="2023-10-17T15:03:00Z">
              <w:rPr/>
            </w:rPrChange>
          </w:rPr>
          <w:t xml:space="preserve"> </w:t>
        </w:r>
        <w:r w:rsidRPr="002603D3">
          <w:rPr>
            <w:rFonts w:cs="Arial"/>
            <w:b/>
            <w:highlight w:val="lightGray"/>
            <w:rPrChange w:id="651" w:author="Antony Johnson (ESO)" w:date="2023-10-17T15:03:00Z">
              <w:rPr>
                <w:rFonts w:cs="Arial"/>
                <w:b/>
              </w:rPr>
            </w:rPrChange>
          </w:rPr>
          <w:t>Power Stations</w:t>
        </w:r>
        <w:r w:rsidRPr="002603D3">
          <w:rPr>
            <w:rFonts w:cs="Arial"/>
            <w:highlight w:val="lightGray"/>
            <w:rPrChange w:id="652" w:author="Antony Johnson (ESO)" w:date="2023-10-17T15:03:00Z">
              <w:rPr>
                <w:rFonts w:cs="Arial"/>
              </w:rPr>
            </w:rPrChange>
          </w:rPr>
          <w:t xml:space="preserve"> where </w:t>
        </w:r>
        <w:r w:rsidRPr="002603D3">
          <w:rPr>
            <w:rFonts w:cs="Arial"/>
            <w:b/>
            <w:bCs/>
            <w:highlight w:val="lightGray"/>
            <w:rPrChange w:id="653" w:author="Antony Johnson (ESO)" w:date="2023-10-17T15:03:00Z">
              <w:rPr>
                <w:rFonts w:cs="Arial"/>
                <w:b/>
                <w:bCs/>
              </w:rPr>
            </w:rPrChange>
          </w:rPr>
          <w:t>Purchase Contracts</w:t>
        </w:r>
        <w:r w:rsidRPr="002603D3">
          <w:rPr>
            <w:rFonts w:cs="Arial"/>
            <w:highlight w:val="lightGray"/>
            <w:rPrChange w:id="654" w:author="Antony Johnson (ESO)" w:date="2023-10-17T15:03:00Z">
              <w:rPr>
                <w:rFonts w:cs="Arial"/>
              </w:rPr>
            </w:rPrChange>
          </w:rPr>
          <w:t xml:space="preserve"> or a </w:t>
        </w:r>
        <w:r w:rsidRPr="002603D3">
          <w:rPr>
            <w:rFonts w:cs="Arial"/>
            <w:b/>
            <w:bCs/>
            <w:highlight w:val="lightGray"/>
            <w:rPrChange w:id="655" w:author="Antony Johnson (ESO)" w:date="2023-10-17T15:03:00Z">
              <w:rPr>
                <w:rFonts w:cs="Arial"/>
                <w:b/>
                <w:bCs/>
              </w:rPr>
            </w:rPrChange>
          </w:rPr>
          <w:t>Substantial Modification</w:t>
        </w:r>
        <w:r w:rsidRPr="002603D3">
          <w:rPr>
            <w:rFonts w:cs="Arial"/>
            <w:highlight w:val="lightGray"/>
            <w:rPrChange w:id="656" w:author="Antony Johnson (ESO)" w:date="2023-10-17T15:03:00Z">
              <w:rPr>
                <w:rFonts w:cs="Arial"/>
              </w:rPr>
            </w:rPrChange>
          </w:rPr>
          <w:t xml:space="preserve"> in respect of its </w:t>
        </w:r>
        <w:r w:rsidRPr="002603D3">
          <w:rPr>
            <w:rFonts w:cs="Arial"/>
            <w:b/>
            <w:highlight w:val="lightGray"/>
            <w:rPrChange w:id="657" w:author="Antony Johnson (ESO)" w:date="2023-10-17T15:03:00Z">
              <w:rPr>
                <w:rFonts w:cs="Arial"/>
                <w:b/>
              </w:rPr>
            </w:rPrChange>
          </w:rPr>
          <w:t>Main Plant</w:t>
        </w:r>
        <w:r w:rsidRPr="002603D3">
          <w:rPr>
            <w:rFonts w:cs="Arial"/>
            <w:highlight w:val="lightGray"/>
            <w:rPrChange w:id="658" w:author="Antony Johnson (ESO)" w:date="2023-10-17T15:03:00Z">
              <w:rPr>
                <w:rFonts w:cs="Arial"/>
              </w:rPr>
            </w:rPrChange>
          </w:rPr>
          <w:t xml:space="preserve"> and </w:t>
        </w:r>
        <w:r w:rsidRPr="002603D3">
          <w:rPr>
            <w:rFonts w:cs="Arial"/>
            <w:b/>
            <w:highlight w:val="lightGray"/>
            <w:rPrChange w:id="659" w:author="Antony Johnson (ESO)" w:date="2023-10-17T15:03:00Z">
              <w:rPr>
                <w:rFonts w:cs="Arial"/>
                <w:b/>
              </w:rPr>
            </w:rPrChange>
          </w:rPr>
          <w:t>Apparatus</w:t>
        </w:r>
        <w:r w:rsidRPr="002603D3">
          <w:rPr>
            <w:rFonts w:cs="Arial"/>
            <w:highlight w:val="lightGray"/>
            <w:rPrChange w:id="660" w:author="Antony Johnson (ESO)" w:date="2023-10-17T15:03:00Z">
              <w:rPr>
                <w:rFonts w:cs="Arial"/>
              </w:rPr>
            </w:rPrChange>
          </w:rPr>
          <w:t xml:space="preserve"> had been concluded on or after 1</w:t>
        </w:r>
        <w:r w:rsidRPr="002603D3">
          <w:rPr>
            <w:rFonts w:cs="Arial"/>
            <w:highlight w:val="lightGray"/>
            <w:vertAlign w:val="superscript"/>
            <w:rPrChange w:id="661" w:author="Antony Johnson (ESO)" w:date="2023-10-17T15:03:00Z">
              <w:rPr>
                <w:rFonts w:cs="Arial"/>
                <w:vertAlign w:val="superscript"/>
              </w:rPr>
            </w:rPrChange>
          </w:rPr>
          <w:t>st</w:t>
        </w:r>
        <w:r w:rsidRPr="002603D3">
          <w:rPr>
            <w:rFonts w:cs="Arial"/>
            <w:highlight w:val="lightGray"/>
            <w:rPrChange w:id="662" w:author="Antony Johnson (ESO)" w:date="2023-10-17T15:03:00Z">
              <w:rPr>
                <w:rFonts w:cs="Arial"/>
              </w:rPr>
            </w:rPrChange>
          </w:rPr>
          <w:t xml:space="preserve"> June 2027,</w:t>
        </w:r>
        <w:r>
          <w:rPr>
            <w:rFonts w:cs="Arial"/>
          </w:rPr>
          <w:t xml:space="preserve"> </w:t>
        </w:r>
        <w:r w:rsidRPr="00C14F16">
          <w:rPr>
            <w:rFonts w:cs="Arial"/>
            <w:highlight w:val="lightGray"/>
          </w:rPr>
          <w:t xml:space="preserve">and which </w:t>
        </w:r>
        <w:r>
          <w:rPr>
            <w:rFonts w:cs="Arial"/>
            <w:highlight w:val="lightGray"/>
          </w:rPr>
          <w:t>signed</w:t>
        </w:r>
        <w:r w:rsidRPr="00C14F16">
          <w:rPr>
            <w:rFonts w:cs="Arial"/>
            <w:highlight w:val="lightGray"/>
          </w:rPr>
          <w:t xml:space="preserve"> a </w:t>
        </w:r>
        <w:r>
          <w:rPr>
            <w:rFonts w:cs="Arial"/>
            <w:b/>
            <w:bCs/>
            <w:highlight w:val="lightGray"/>
          </w:rPr>
          <w:t>Connection Agreement</w:t>
        </w:r>
        <w:r w:rsidRPr="00C14F16">
          <w:rPr>
            <w:rFonts w:cs="Arial"/>
            <w:highlight w:val="lightGray"/>
          </w:rPr>
          <w:t xml:space="preserve"> on or after </w:t>
        </w:r>
        <w:commentRangeStart w:id="663"/>
        <w:r w:rsidRPr="00C14F16">
          <w:rPr>
            <w:rFonts w:cs="Arial"/>
            <w:highlight w:val="green"/>
          </w:rPr>
          <w:t>XXXXXX</w:t>
        </w:r>
        <w:commentRangeEnd w:id="663"/>
        <w:r>
          <w:rPr>
            <w:rStyle w:val="CommentReference"/>
            <w:lang w:val="en-GB"/>
          </w:rPr>
          <w:commentReference w:id="663"/>
        </w:r>
        <w:r>
          <w:rPr>
            <w:rFonts w:cs="Arial"/>
          </w:rPr>
          <w:t xml:space="preserve"> </w:t>
        </w:r>
        <w:r w:rsidRPr="00C52989">
          <w:rPr>
            <w:rFonts w:cs="Arial"/>
          </w:rPr>
          <w:t>shall</w:t>
        </w:r>
        <w:r>
          <w:rPr>
            <w:rFonts w:cs="Arial"/>
          </w:rPr>
          <w:t xml:space="preserve">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w:t>
        </w:r>
      </w:ins>
      <w:ins w:id="664" w:author="Antony Johnson (ESO)" w:date="2023-10-17T14:55:00Z">
        <w:r w:rsidR="004273E7">
          <w:rPr>
            <w:rFonts w:cs="Arial"/>
          </w:rPr>
          <w:t>2</w:t>
        </w:r>
      </w:ins>
      <w:ins w:id="665" w:author="Antony Johnson (ESO)" w:date="2023-10-17T14:54:00Z">
        <w:r w:rsidRPr="00AF7E2E">
          <w:rPr>
            <w:rFonts w:cs="Arial"/>
          </w:rPr>
          <w:t xml:space="preserve">.2(a) or </w:t>
        </w:r>
        <w:r>
          <w:rPr>
            <w:rFonts w:cs="Arial"/>
          </w:rPr>
          <w:t>BC</w:t>
        </w:r>
      </w:ins>
      <w:ins w:id="666" w:author="Antony Johnson (ESO)" w:date="2023-10-17T14:55:00Z">
        <w:r w:rsidR="004273E7">
          <w:rPr>
            <w:rFonts w:cs="Arial"/>
          </w:rPr>
          <w:t>2</w:t>
        </w:r>
      </w:ins>
      <w:ins w:id="667" w:author="Antony Johnson (ESO)" w:date="2023-10-17T14:54:00Z">
        <w:r>
          <w:rPr>
            <w:rFonts w:cs="Arial"/>
          </w:rPr>
          <w:t>.2</w:t>
        </w:r>
        <w:r w:rsidRPr="00AF7E2E">
          <w:rPr>
            <w:rFonts w:cs="Arial"/>
          </w:rPr>
          <w:t>(</w:t>
        </w:r>
        <w:commentRangeStart w:id="668"/>
        <w:commentRangeStart w:id="669"/>
        <w:r w:rsidRPr="00AF7E2E">
          <w:rPr>
            <w:rFonts w:cs="Arial"/>
          </w:rPr>
          <w:t>b</w:t>
        </w:r>
        <w:commentRangeEnd w:id="668"/>
        <w:r>
          <w:rPr>
            <w:rStyle w:val="CommentReference"/>
            <w:lang w:val="en-GB"/>
          </w:rPr>
          <w:commentReference w:id="668"/>
        </w:r>
        <w:commentRangeEnd w:id="669"/>
        <w:r>
          <w:rPr>
            <w:rStyle w:val="CommentReference"/>
            <w:lang w:val="en-GB"/>
          </w:rPr>
          <w:commentReference w:id="669"/>
        </w:r>
        <w:r w:rsidRPr="00AF7E2E">
          <w:rPr>
            <w:rFonts w:cs="Arial"/>
          </w:rPr>
          <w:t>)</w:t>
        </w:r>
        <w:r w:rsidRPr="00D62BB0">
          <w:rPr>
            <w:rFonts w:cs="Arial"/>
          </w:rPr>
          <w:t>.</w:t>
        </w:r>
      </w:ins>
    </w:p>
    <w:p w14:paraId="5699D113" w14:textId="77777777" w:rsidR="00AC202F" w:rsidRPr="003F6546" w:rsidRDefault="00AC202F" w:rsidP="006377A2">
      <w:pPr>
        <w:pStyle w:val="Level3Text"/>
        <w:tabs>
          <w:tab w:val="clear" w:pos="2268"/>
          <w:tab w:val="left" w:pos="2410"/>
        </w:tabs>
        <w:ind w:left="1418" w:firstLine="0"/>
      </w:pPr>
    </w:p>
    <w:p w14:paraId="5EEEEFB4" w14:textId="2732384B" w:rsidR="005F5E4F" w:rsidRDefault="00121224" w:rsidP="00476009">
      <w:pPr>
        <w:pStyle w:val="Level2Text"/>
        <w:ind w:left="0" w:firstLine="0"/>
        <w:jc w:val="both"/>
        <w:rPr>
          <w:b/>
          <w:bCs/>
        </w:rPr>
      </w:pPr>
      <w:r>
        <w:rPr>
          <w:b/>
          <w:bCs/>
        </w:rPr>
        <w:t>………………………………..</w:t>
      </w:r>
    </w:p>
    <w:p w14:paraId="22F2EADD" w14:textId="77777777" w:rsidR="00121224" w:rsidRPr="00D20059" w:rsidRDefault="00121224" w:rsidP="00121224">
      <w:pPr>
        <w:pStyle w:val="Level1Text"/>
        <w:rPr>
          <w:color w:val="auto"/>
        </w:rPr>
      </w:pPr>
      <w:r w:rsidRPr="00D20059">
        <w:rPr>
          <w:color w:val="auto"/>
        </w:rPr>
        <w:t>BC2.5</w:t>
      </w:r>
      <w:r w:rsidRPr="00D20059">
        <w:rPr>
          <w:color w:val="auto"/>
        </w:rPr>
        <w:tab/>
      </w:r>
      <w:r w:rsidRPr="00D20059">
        <w:rPr>
          <w:color w:val="auto"/>
          <w:u w:val="single"/>
        </w:rPr>
        <w:t>PHYSICAL OPERATION OF BM UNITS</w:t>
      </w:r>
      <w:r w:rsidRPr="00D20059">
        <w:rPr>
          <w:color w:val="auto"/>
        </w:rPr>
        <w:fldChar w:fldCharType="begin"/>
      </w:r>
      <w:r w:rsidRPr="00D20059">
        <w:rPr>
          <w:color w:val="auto"/>
        </w:rPr>
        <w:instrText xml:space="preserve"> TC "</w:instrText>
      </w:r>
      <w:bookmarkStart w:id="670" w:name="_Toc516469761"/>
      <w:bookmarkStart w:id="671" w:name="_Toc384028449"/>
      <w:bookmarkStart w:id="672" w:name="_Toc80714961"/>
      <w:r w:rsidRPr="00D20059">
        <w:rPr>
          <w:color w:val="auto"/>
        </w:rPr>
        <w:instrText xml:space="preserve">BC2.5   </w:instrText>
      </w:r>
      <w:bookmarkEnd w:id="670"/>
      <w:r w:rsidRPr="00D20059">
        <w:rPr>
          <w:color w:val="auto"/>
        </w:rPr>
        <w:instrText>PHYSICAL OPERATION OF BM UNITS</w:instrText>
      </w:r>
      <w:bookmarkEnd w:id="671"/>
      <w:bookmarkEnd w:id="672"/>
      <w:r w:rsidRPr="00D20059">
        <w:rPr>
          <w:color w:val="auto"/>
        </w:rPr>
        <w:instrText xml:space="preserve"> "\l 1 </w:instrText>
      </w:r>
      <w:r w:rsidRPr="00D20059">
        <w:rPr>
          <w:color w:val="auto"/>
        </w:rPr>
        <w:fldChar w:fldCharType="end"/>
      </w:r>
    </w:p>
    <w:p w14:paraId="5C28E059" w14:textId="76624251" w:rsidR="00121224" w:rsidRPr="00D20059" w:rsidRDefault="00121224" w:rsidP="00121224">
      <w:pPr>
        <w:pStyle w:val="Level1Text"/>
        <w:rPr>
          <w:color w:val="auto"/>
        </w:rPr>
      </w:pPr>
      <w:r w:rsidRPr="00D20059">
        <w:rPr>
          <w:color w:val="auto"/>
        </w:rPr>
        <w:t>BC2.5.1</w:t>
      </w:r>
      <w:r w:rsidRPr="00D20059">
        <w:rPr>
          <w:color w:val="auto"/>
        </w:rPr>
        <w:tab/>
      </w:r>
      <w:r w:rsidRPr="00D20059">
        <w:rPr>
          <w:color w:val="auto"/>
          <w:u w:val="single"/>
        </w:rPr>
        <w:t xml:space="preserve">Accuracy </w:t>
      </w:r>
      <w:ins w:id="673" w:author="Antony Johnson" w:date="2022-10-13T17:45:00Z">
        <w:r w:rsidR="00E60DA0">
          <w:rPr>
            <w:color w:val="auto"/>
            <w:u w:val="single"/>
          </w:rPr>
          <w:t>o</w:t>
        </w:r>
      </w:ins>
      <w:del w:id="674" w:author="Antony Johnson" w:date="2022-10-13T17:45:00Z">
        <w:r w:rsidRPr="00D20059" w:rsidDel="00E60DA0">
          <w:rPr>
            <w:color w:val="auto"/>
            <w:u w:val="single"/>
          </w:rPr>
          <w:delText>O</w:delText>
        </w:r>
      </w:del>
      <w:r w:rsidRPr="00D20059">
        <w:rPr>
          <w:color w:val="auto"/>
          <w:u w:val="single"/>
        </w:rPr>
        <w:t>f Physical Notifications</w:t>
      </w:r>
      <w:r w:rsidRPr="00D20059">
        <w:rPr>
          <w:color w:val="auto"/>
        </w:rPr>
        <w:fldChar w:fldCharType="begin"/>
      </w:r>
      <w:r w:rsidRPr="00D20059">
        <w:rPr>
          <w:color w:val="auto"/>
        </w:rPr>
        <w:instrText xml:space="preserve"> TC "</w:instrText>
      </w:r>
      <w:bookmarkStart w:id="675" w:name="_Toc384028450"/>
      <w:bookmarkStart w:id="676" w:name="_Toc80714962"/>
      <w:r w:rsidRPr="00D20059">
        <w:rPr>
          <w:color w:val="auto"/>
        </w:rPr>
        <w:instrText>BC2.5.1   Accuracy Of Physical Notifications</w:instrText>
      </w:r>
      <w:bookmarkEnd w:id="675"/>
      <w:bookmarkEnd w:id="676"/>
      <w:r w:rsidRPr="00D20059">
        <w:rPr>
          <w:color w:val="auto"/>
        </w:rPr>
        <w:instrText xml:space="preserve"> "\L 2 </w:instrText>
      </w:r>
      <w:r w:rsidRPr="00D20059">
        <w:rPr>
          <w:color w:val="auto"/>
        </w:rPr>
        <w:fldChar w:fldCharType="end"/>
      </w:r>
    </w:p>
    <w:p w14:paraId="27339BC9" w14:textId="77777777" w:rsidR="00121224" w:rsidRPr="00D20059" w:rsidRDefault="00121224" w:rsidP="00121224">
      <w:pPr>
        <w:pStyle w:val="Level1Text"/>
        <w:rPr>
          <w:color w:val="auto"/>
        </w:rPr>
      </w:pPr>
      <w:r w:rsidRPr="00D20059">
        <w:rPr>
          <w:color w:val="auto"/>
        </w:rPr>
        <w:tab/>
        <w:t xml:space="preserve">As described in BC1.4.2(a), </w:t>
      </w:r>
      <w:r w:rsidRPr="00D20059">
        <w:rPr>
          <w:b/>
          <w:color w:val="auto"/>
        </w:rPr>
        <w:t xml:space="preserve">Physical Notifications </w:t>
      </w:r>
      <w:r w:rsidRPr="00D20059">
        <w:rPr>
          <w:color w:val="auto"/>
        </w:rPr>
        <w:t>must</w:t>
      </w:r>
      <w:r w:rsidRPr="00D20059">
        <w:rPr>
          <w:b/>
          <w:color w:val="auto"/>
        </w:rPr>
        <w:t xml:space="preserve"> </w:t>
      </w:r>
      <w:r w:rsidRPr="00D20059">
        <w:rPr>
          <w:color w:val="auto"/>
        </w:rPr>
        <w:t xml:space="preserve">represent the </w:t>
      </w:r>
      <w:r w:rsidRPr="00D20059">
        <w:rPr>
          <w:b/>
          <w:color w:val="auto"/>
        </w:rPr>
        <w:t>BM Participant’s</w:t>
      </w:r>
      <w:r w:rsidRPr="00D20059">
        <w:rPr>
          <w:color w:val="auto"/>
        </w:rPr>
        <w:t xml:space="preserve"> best estimate of expected input or output of </w:t>
      </w:r>
      <w:r w:rsidRPr="00D20059">
        <w:rPr>
          <w:b/>
          <w:color w:val="auto"/>
        </w:rPr>
        <w:t xml:space="preserve">Active Power </w:t>
      </w:r>
      <w:r w:rsidRPr="00D20059">
        <w:rPr>
          <w:color w:val="auto"/>
        </w:rPr>
        <w:t xml:space="preserve">and shall be prepared in accordance with </w:t>
      </w:r>
      <w:r w:rsidRPr="00D20059">
        <w:rPr>
          <w:b/>
          <w:color w:val="auto"/>
        </w:rPr>
        <w:t>Good Industry Practice</w:t>
      </w:r>
      <w:r w:rsidRPr="00D20059">
        <w:rPr>
          <w:color w:val="auto"/>
        </w:rPr>
        <w:t xml:space="preserve">. </w:t>
      </w:r>
    </w:p>
    <w:p w14:paraId="01EC459D" w14:textId="558ADCD9" w:rsidR="00121224" w:rsidRPr="00D20059" w:rsidRDefault="00121224" w:rsidP="00121224">
      <w:pPr>
        <w:pStyle w:val="Level1Text"/>
        <w:rPr>
          <w:color w:val="auto"/>
        </w:rPr>
      </w:pPr>
      <w:r w:rsidRPr="00D20059">
        <w:rPr>
          <w:color w:val="auto"/>
        </w:rPr>
        <w:tab/>
        <w:t xml:space="preserve">Each </w:t>
      </w:r>
      <w:r w:rsidRPr="00D20059">
        <w:rPr>
          <w:b/>
          <w:color w:val="auto"/>
        </w:rPr>
        <w:t>BM Participant</w:t>
      </w:r>
      <w:r w:rsidRPr="00D20059">
        <w:rPr>
          <w:color w:val="auto"/>
        </w:rPr>
        <w:t xml:space="preserve"> must, applying </w:t>
      </w:r>
      <w:r w:rsidRPr="00D20059">
        <w:rPr>
          <w:b/>
          <w:color w:val="auto"/>
        </w:rPr>
        <w:t>Good Industry Practice</w:t>
      </w:r>
      <w:r w:rsidRPr="00D20059">
        <w:rPr>
          <w:color w:val="auto"/>
        </w:rPr>
        <w:t xml:space="preserve">, ensure that each of its </w:t>
      </w:r>
      <w:r w:rsidRPr="00D20059">
        <w:rPr>
          <w:b/>
          <w:color w:val="auto"/>
        </w:rPr>
        <w:t>BM Units</w:t>
      </w:r>
      <w:r w:rsidRPr="00D20059">
        <w:rPr>
          <w:color w:val="auto"/>
        </w:rPr>
        <w:t xml:space="preserve"> follows the </w:t>
      </w:r>
      <w:r w:rsidRPr="00D20059">
        <w:rPr>
          <w:b/>
          <w:color w:val="auto"/>
        </w:rPr>
        <w:t>Physical Notification</w:t>
      </w:r>
      <w:r w:rsidRPr="00D20059">
        <w:rPr>
          <w:color w:val="auto"/>
        </w:rPr>
        <w:t xml:space="preserve"> in respect of that </w:t>
      </w:r>
      <w:r w:rsidRPr="00D20059">
        <w:rPr>
          <w:b/>
          <w:color w:val="auto"/>
        </w:rPr>
        <w:t>BM Unit</w:t>
      </w:r>
      <w:r w:rsidRPr="00D20059">
        <w:rPr>
          <w:color w:val="auto"/>
        </w:rPr>
        <w:t xml:space="preserve"> (and each of its </w:t>
      </w:r>
      <w:r w:rsidRPr="00D20059">
        <w:rPr>
          <w:b/>
          <w:color w:val="auto"/>
        </w:rPr>
        <w:t>Generating Units</w:t>
      </w:r>
      <w:r w:rsidRPr="00D20059">
        <w:rPr>
          <w:color w:val="auto"/>
        </w:rPr>
        <w:t xml:space="preserve"> follows the </w:t>
      </w:r>
      <w:r w:rsidRPr="00D20059">
        <w:rPr>
          <w:b/>
          <w:color w:val="auto"/>
        </w:rPr>
        <w:t>Physical Notification</w:t>
      </w:r>
      <w:r w:rsidRPr="00D20059">
        <w:rPr>
          <w:color w:val="auto"/>
        </w:rPr>
        <w:t xml:space="preserve"> in the case of </w:t>
      </w:r>
      <w:r w:rsidRPr="00D20059">
        <w:rPr>
          <w:b/>
          <w:color w:val="auto"/>
        </w:rPr>
        <w:t>Physical Notifications</w:t>
      </w:r>
      <w:r w:rsidRPr="00D20059">
        <w:rPr>
          <w:color w:val="auto"/>
        </w:rPr>
        <w:t xml:space="preserve"> supplied under BC1.4.2(a)(2)) that is prevailing at </w:t>
      </w:r>
      <w:r w:rsidRPr="00D20059">
        <w:rPr>
          <w:b/>
          <w:color w:val="auto"/>
        </w:rPr>
        <w:t>Gate Closure</w:t>
      </w:r>
      <w:r w:rsidRPr="00D20059">
        <w:rPr>
          <w:color w:val="auto"/>
        </w:rPr>
        <w:t xml:space="preserve"> (the data in which will be </w:t>
      </w:r>
      <w:proofErr w:type="spellStart"/>
      <w:r w:rsidRPr="00D20059">
        <w:rPr>
          <w:color w:val="auto"/>
        </w:rPr>
        <w:t>utilised</w:t>
      </w:r>
      <w:proofErr w:type="spellEnd"/>
      <w:r w:rsidRPr="00D20059">
        <w:rPr>
          <w:color w:val="auto"/>
        </w:rPr>
        <w:t xml:space="preserve"> in producing the </w:t>
      </w:r>
      <w:r w:rsidRPr="00D20059">
        <w:rPr>
          <w:b/>
          <w:color w:val="auto"/>
        </w:rPr>
        <w:t>Final Physical Notification Data</w:t>
      </w:r>
      <w:r w:rsidRPr="00D20059">
        <w:rPr>
          <w:color w:val="auto"/>
        </w:rPr>
        <w:t xml:space="preserve"> in accordance with the </w:t>
      </w:r>
      <w:r w:rsidRPr="00D20059">
        <w:rPr>
          <w:b/>
          <w:color w:val="auto"/>
        </w:rPr>
        <w:t>BSC</w:t>
      </w:r>
      <w:r w:rsidRPr="00D20059">
        <w:rPr>
          <w:color w:val="auto"/>
        </w:rPr>
        <w:t>) subject to variations arising from:</w:t>
      </w:r>
    </w:p>
    <w:p w14:paraId="60375879" w14:textId="77777777" w:rsidR="00121224" w:rsidRPr="003F6546" w:rsidRDefault="00121224" w:rsidP="00121224">
      <w:pPr>
        <w:pStyle w:val="Level2Text"/>
      </w:pPr>
      <w:r w:rsidRPr="003F6546">
        <w:t>(a)</w:t>
      </w:r>
      <w:r w:rsidRPr="003F6546">
        <w:tab/>
        <w:t xml:space="preserve">the issue of </w:t>
      </w:r>
      <w:r w:rsidRPr="003F6546">
        <w:rPr>
          <w:b/>
        </w:rPr>
        <w:t xml:space="preserve">Bid-Offer Acceptances </w:t>
      </w:r>
      <w:r w:rsidRPr="003F6546">
        <w:t xml:space="preserve">which have been confirmed by the </w:t>
      </w:r>
      <w:r w:rsidRPr="003F6546">
        <w:rPr>
          <w:b/>
        </w:rPr>
        <w:t>BM Participant</w:t>
      </w:r>
      <w:r w:rsidRPr="003F6546">
        <w:t xml:space="preserve">; or </w:t>
      </w:r>
    </w:p>
    <w:p w14:paraId="4649FBE4" w14:textId="77777777" w:rsidR="00121224" w:rsidRPr="003F6546" w:rsidRDefault="00121224" w:rsidP="00121224">
      <w:pPr>
        <w:pStyle w:val="Level2Text"/>
      </w:pPr>
      <w:r w:rsidRPr="003F6546">
        <w:t>(b)</w:t>
      </w:r>
      <w:r w:rsidRPr="003F6546">
        <w:tab/>
        <w:t xml:space="preserve">instructions by </w:t>
      </w:r>
      <w:r>
        <w:rPr>
          <w:b/>
        </w:rPr>
        <w:t>The Company</w:t>
      </w:r>
      <w:r w:rsidRPr="003F6546">
        <w:t xml:space="preserve"> in relation to that </w:t>
      </w:r>
      <w:r w:rsidRPr="003F6546">
        <w:rPr>
          <w:b/>
        </w:rPr>
        <w:t>BM Unit</w:t>
      </w:r>
      <w:r w:rsidRPr="003F6546">
        <w:t xml:space="preserve"> (or a </w:t>
      </w:r>
      <w:r w:rsidRPr="003F6546">
        <w:rPr>
          <w:b/>
        </w:rPr>
        <w:t>Generating Unit</w:t>
      </w:r>
      <w:r w:rsidRPr="003F6546">
        <w:t xml:space="preserve">) which require, or compliance with which would result in, a variation in output or input of that </w:t>
      </w:r>
      <w:r w:rsidRPr="003F6546">
        <w:rPr>
          <w:b/>
        </w:rPr>
        <w:t xml:space="preserve">BM Unit </w:t>
      </w:r>
      <w:r w:rsidRPr="003F6546">
        <w:t xml:space="preserve">(or a </w:t>
      </w:r>
      <w:r w:rsidRPr="003F6546">
        <w:rPr>
          <w:b/>
        </w:rPr>
        <w:t>Generating Unit</w:t>
      </w:r>
      <w:r w:rsidRPr="003F6546">
        <w:t>); or</w:t>
      </w:r>
    </w:p>
    <w:p w14:paraId="1F5133D2" w14:textId="77777777" w:rsidR="00121224" w:rsidRPr="003F6546" w:rsidRDefault="00121224" w:rsidP="00121224">
      <w:pPr>
        <w:pStyle w:val="Level2Text"/>
      </w:pPr>
      <w:r w:rsidRPr="003F6546">
        <w:lastRenderedPageBreak/>
        <w:t>(c)</w:t>
      </w:r>
      <w:r w:rsidRPr="003F6546">
        <w:tab/>
        <w:t xml:space="preserve">compliance with provisions of </w:t>
      </w:r>
      <w:r w:rsidRPr="003F6546">
        <w:rPr>
          <w:b/>
        </w:rPr>
        <w:t>BC1</w:t>
      </w:r>
      <w:r w:rsidRPr="003F6546">
        <w:t xml:space="preserve">, </w:t>
      </w:r>
      <w:r w:rsidRPr="003F6546">
        <w:rPr>
          <w:b/>
        </w:rPr>
        <w:t>BC2</w:t>
      </w:r>
      <w:r w:rsidRPr="003F6546">
        <w:t xml:space="preserve"> or </w:t>
      </w:r>
      <w:r w:rsidRPr="003F6546">
        <w:rPr>
          <w:b/>
        </w:rPr>
        <w:t>BC3</w:t>
      </w:r>
      <w:r w:rsidRPr="003F6546">
        <w:t xml:space="preserve"> which provide to the contrary.</w:t>
      </w:r>
    </w:p>
    <w:p w14:paraId="093DB88A" w14:textId="77777777" w:rsidR="00121224" w:rsidRPr="00D20059" w:rsidRDefault="00121224" w:rsidP="00121224">
      <w:pPr>
        <w:pStyle w:val="Level1Text"/>
        <w:rPr>
          <w:b/>
          <w:color w:val="auto"/>
        </w:rPr>
      </w:pPr>
      <w:r w:rsidRPr="00D20059">
        <w:rPr>
          <w:color w:val="auto"/>
        </w:rPr>
        <w:tab/>
        <w:t xml:space="preserve">Except where variations from the </w:t>
      </w:r>
      <w:r w:rsidRPr="00D20059">
        <w:rPr>
          <w:b/>
          <w:color w:val="auto"/>
        </w:rPr>
        <w:t>Physical Notification</w:t>
      </w:r>
      <w:r w:rsidRPr="00D20059">
        <w:rPr>
          <w:color w:val="auto"/>
        </w:rPr>
        <w:t xml:space="preserve"> arise from matters referred to at (a),</w:t>
      </w:r>
      <w:r>
        <w:rPr>
          <w:color w:val="auto"/>
        </w:rPr>
        <w:t xml:space="preserve"> </w:t>
      </w:r>
      <w:r w:rsidRPr="00D20059">
        <w:rPr>
          <w:color w:val="auto"/>
        </w:rPr>
        <w:t>(b</w:t>
      </w:r>
      <w:r>
        <w:rPr>
          <w:color w:val="auto"/>
        </w:rPr>
        <w:t>)</w:t>
      </w:r>
      <w:r w:rsidRPr="00D20059">
        <w:rPr>
          <w:color w:val="auto"/>
        </w:rPr>
        <w:t xml:space="preserve"> or (c) above, in respect only of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where there is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variations from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may, subject to remaining within the </w:t>
      </w:r>
      <w:r w:rsidRPr="00D20059">
        <w:rPr>
          <w:b/>
          <w:color w:val="auto"/>
        </w:rPr>
        <w:t>Registered Capacity</w:t>
      </w:r>
      <w:r w:rsidRPr="00D20059">
        <w:rPr>
          <w:color w:val="auto"/>
        </w:rPr>
        <w:t xml:space="preserve">, occur providing that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was prepared in accordance with </w:t>
      </w:r>
      <w:r w:rsidRPr="00D20059">
        <w:rPr>
          <w:b/>
          <w:color w:val="auto"/>
        </w:rPr>
        <w:t>Good Industry Practice</w:t>
      </w:r>
      <w:r w:rsidRPr="00D20059">
        <w:rPr>
          <w:color w:val="auto"/>
        </w:rPr>
        <w:t>.</w:t>
      </w:r>
    </w:p>
    <w:p w14:paraId="1FDD30EB" w14:textId="77777777" w:rsidR="00121224" w:rsidRPr="00D20059" w:rsidRDefault="00121224" w:rsidP="00121224">
      <w:pPr>
        <w:pStyle w:val="Level1Text"/>
        <w:rPr>
          <w:color w:val="auto"/>
        </w:rPr>
      </w:pPr>
      <w:r w:rsidRPr="00D20059">
        <w:rPr>
          <w:b/>
          <w:color w:val="auto"/>
        </w:rPr>
        <w:tab/>
      </w:r>
      <w:r w:rsidRPr="00D20059">
        <w:rPr>
          <w:color w:val="auto"/>
        </w:rPr>
        <w:t xml:space="preserve">If variations and/or instructions as described in (a),(b) or (c) apply in any instance to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(e.g. a </w:t>
      </w:r>
      <w:r w:rsidRPr="00D20059">
        <w:rPr>
          <w:b/>
          <w:color w:val="auto"/>
        </w:rPr>
        <w:t>Bid Offer Acceptance</w:t>
      </w:r>
      <w:r w:rsidRPr="00D20059">
        <w:rPr>
          <w:color w:val="auto"/>
        </w:rPr>
        <w:t xml:space="preserve"> is issued in respect of such a </w:t>
      </w:r>
      <w:r w:rsidRPr="00D20059">
        <w:rPr>
          <w:b/>
          <w:color w:val="auto"/>
        </w:rPr>
        <w:t>BM Unit</w:t>
      </w:r>
      <w:r w:rsidRPr="00D20059">
        <w:rPr>
          <w:color w:val="auto"/>
        </w:rPr>
        <w:t xml:space="preserve"> and confirmed by the </w:t>
      </w:r>
      <w:r w:rsidRPr="00D20059">
        <w:rPr>
          <w:b/>
          <w:color w:val="auto"/>
        </w:rPr>
        <w:t>BM Participant</w:t>
      </w:r>
      <w:r w:rsidRPr="00D20059">
        <w:rPr>
          <w:color w:val="auto"/>
        </w:rPr>
        <w:t xml:space="preserve">) then such provisions will take priority over the third paragraph of BC2.5.1 above such that the </w:t>
      </w:r>
      <w:r w:rsidRPr="00D20059">
        <w:rPr>
          <w:b/>
          <w:color w:val="auto"/>
        </w:rPr>
        <w:t>BM Participant</w:t>
      </w:r>
      <w:r w:rsidRPr="00D20059">
        <w:rPr>
          <w:color w:val="auto"/>
        </w:rPr>
        <w:t xml:space="preserve"> must ensure that the </w:t>
      </w:r>
      <w:r w:rsidRPr="00D20059">
        <w:rPr>
          <w:b/>
          <w:color w:val="auto"/>
        </w:rPr>
        <w:t>Physical Notification</w:t>
      </w:r>
      <w:r w:rsidRPr="00D20059">
        <w:rPr>
          <w:color w:val="auto"/>
        </w:rPr>
        <w:t xml:space="preserve"> as varied in accordance with (a), (b) or (c) above applies and must be followed, subject to this not being prevented as a result of an </w:t>
      </w:r>
      <w:proofErr w:type="spellStart"/>
      <w:r w:rsidRPr="00D20059">
        <w:rPr>
          <w:color w:val="auto"/>
        </w:rPr>
        <w:t>unavoidance</w:t>
      </w:r>
      <w:proofErr w:type="spellEnd"/>
      <w:r w:rsidRPr="00D20059">
        <w:rPr>
          <w:color w:val="auto"/>
        </w:rPr>
        <w:t xml:space="preserve"> event as described below.</w:t>
      </w:r>
    </w:p>
    <w:p w14:paraId="03AA7659" w14:textId="77777777" w:rsidR="00121224" w:rsidRPr="00D20059" w:rsidRDefault="00121224" w:rsidP="00121224">
      <w:pPr>
        <w:pStyle w:val="Level1Text"/>
        <w:rPr>
          <w:color w:val="auto"/>
        </w:rPr>
      </w:pPr>
      <w:r w:rsidRPr="00D20059">
        <w:rPr>
          <w:color w:val="auto"/>
        </w:rPr>
        <w:tab/>
        <w:t xml:space="preserve">For the avoidance of doubt, this gives rise to an obligation on each </w:t>
      </w:r>
      <w:r w:rsidRPr="00D20059">
        <w:rPr>
          <w:b/>
          <w:color w:val="auto"/>
        </w:rPr>
        <w:t>BM Participant</w:t>
      </w:r>
      <w:r w:rsidRPr="00D20059">
        <w:rPr>
          <w:color w:val="auto"/>
        </w:rPr>
        <w:t xml:space="preserve"> (applying </w:t>
      </w:r>
      <w:r w:rsidRPr="00D20059">
        <w:rPr>
          <w:b/>
          <w:color w:val="auto"/>
        </w:rPr>
        <w:t>Good Industry Practice</w:t>
      </w:r>
      <w:r w:rsidRPr="00D20059">
        <w:rPr>
          <w:color w:val="auto"/>
        </w:rPr>
        <w:t xml:space="preserve">) to ensure that each of its </w:t>
      </w:r>
      <w:r w:rsidRPr="00D20059">
        <w:rPr>
          <w:b/>
          <w:color w:val="auto"/>
        </w:rPr>
        <w:t>BM Units</w:t>
      </w:r>
      <w:r w:rsidRPr="00D20059">
        <w:rPr>
          <w:color w:val="auto"/>
        </w:rPr>
        <w:t xml:space="preserve"> (and </w:t>
      </w:r>
      <w:r w:rsidRPr="00D20059">
        <w:rPr>
          <w:b/>
          <w:color w:val="auto"/>
        </w:rPr>
        <w:t>Generating Units</w:t>
      </w:r>
      <w:r w:rsidRPr="00D20059">
        <w:rPr>
          <w:color w:val="auto"/>
        </w:rPr>
        <w:t xml:space="preserve">), follows the </w:t>
      </w:r>
      <w:r w:rsidRPr="00D20059">
        <w:rPr>
          <w:b/>
          <w:color w:val="auto"/>
        </w:rPr>
        <w:t>Physical Notifications</w:t>
      </w:r>
      <w:r w:rsidRPr="00D20059">
        <w:rPr>
          <w:color w:val="auto"/>
        </w:rPr>
        <w:t xml:space="preserve"> prevailing at </w:t>
      </w:r>
      <w:r w:rsidRPr="00D20059">
        <w:rPr>
          <w:b/>
          <w:color w:val="auto"/>
        </w:rPr>
        <w:t>Gate Closure</w:t>
      </w:r>
      <w:r w:rsidRPr="00D20059">
        <w:rPr>
          <w:color w:val="auto"/>
        </w:rPr>
        <w:t xml:space="preserve"> as amended by such variations and/or instructions unless in relation to any such obligation it is prevented from so doing as a result of an unavoidable event (existing or anticipated) in relation to that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which requires a variation in output or input of that </w:t>
      </w:r>
      <w:r w:rsidRPr="00D20059">
        <w:rPr>
          <w:b/>
          <w:color w:val="auto"/>
        </w:rPr>
        <w:t xml:space="preserve">BM Unit </w:t>
      </w:r>
      <w:r w:rsidRPr="00D20059">
        <w:rPr>
          <w:color w:val="auto"/>
        </w:rPr>
        <w:t xml:space="preserve">(or a </w:t>
      </w:r>
      <w:r w:rsidRPr="00D20059">
        <w:rPr>
          <w:b/>
          <w:color w:val="auto"/>
        </w:rPr>
        <w:t>Generating Unit</w:t>
      </w:r>
      <w:r w:rsidRPr="00D20059">
        <w:rPr>
          <w:color w:val="auto"/>
        </w:rPr>
        <w:t xml:space="preserve">). </w:t>
      </w:r>
    </w:p>
    <w:p w14:paraId="3D8AF90B" w14:textId="77777777" w:rsidR="00121224" w:rsidRPr="00D20059" w:rsidRDefault="00121224" w:rsidP="00121224">
      <w:pPr>
        <w:pStyle w:val="Level1Text"/>
        <w:rPr>
          <w:color w:val="auto"/>
        </w:rPr>
      </w:pPr>
      <w:r w:rsidRPr="00D20059">
        <w:rPr>
          <w:color w:val="auto"/>
        </w:rPr>
        <w:tab/>
        <w:t>Examples (on a non-exhaustive basis) of such an unavoidable event are:</w:t>
      </w:r>
    </w:p>
    <w:p w14:paraId="1780E42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plant </w:t>
      </w:r>
      <w:proofErr w:type="gramStart"/>
      <w:r w:rsidRPr="00D20059">
        <w:rPr>
          <w:color w:val="auto"/>
        </w:rPr>
        <w:t>breakdowns;</w:t>
      </w:r>
      <w:proofErr w:type="gramEnd"/>
    </w:p>
    <w:p w14:paraId="46BC844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on safety grounds (relating to personnel or plant</w:t>
      </w:r>
      <w:proofErr w:type="gramStart"/>
      <w:r w:rsidRPr="00D20059">
        <w:rPr>
          <w:color w:val="auto"/>
        </w:rPr>
        <w:t>);</w:t>
      </w:r>
      <w:proofErr w:type="gramEnd"/>
    </w:p>
    <w:p w14:paraId="492A8947"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to maintain compliance with the relevant Statutory Water Management obligations; and</w:t>
      </w:r>
    </w:p>
    <w:p w14:paraId="7FE1568F"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uncontrollable variations in output of </w:t>
      </w:r>
      <w:r w:rsidRPr="00D20059">
        <w:rPr>
          <w:b/>
          <w:color w:val="auto"/>
        </w:rPr>
        <w:t>Active Power</w:t>
      </w:r>
      <w:r w:rsidRPr="00D20059">
        <w:rPr>
          <w:color w:val="auto"/>
        </w:rPr>
        <w:t>.</w:t>
      </w:r>
    </w:p>
    <w:p w14:paraId="02C2B020" w14:textId="77777777" w:rsidR="00121224" w:rsidRPr="00D20059" w:rsidRDefault="00121224" w:rsidP="00121224">
      <w:pPr>
        <w:pStyle w:val="Level1Text"/>
        <w:rPr>
          <w:color w:val="auto"/>
        </w:rPr>
      </w:pPr>
      <w:r w:rsidRPr="00D20059">
        <w:rPr>
          <w:color w:val="auto"/>
        </w:rPr>
        <w:tab/>
        <w:t xml:space="preserve">Any anticipated variations in input or output post </w:t>
      </w:r>
      <w:r w:rsidRPr="00D20059">
        <w:rPr>
          <w:b/>
          <w:color w:val="auto"/>
        </w:rPr>
        <w:t>Gate Closure</w:t>
      </w:r>
      <w:r w:rsidRPr="00D20059">
        <w:rPr>
          <w:color w:val="auto"/>
        </w:rPr>
        <w:t xml:space="preserve"> from the </w:t>
      </w:r>
      <w:r w:rsidRPr="00D20059">
        <w:rPr>
          <w:b/>
          <w:color w:val="auto"/>
        </w:rPr>
        <w:t xml:space="preserve">Physical Notification </w:t>
      </w:r>
      <w:r w:rsidRPr="00D20059">
        <w:rPr>
          <w:color w:val="auto"/>
        </w:rPr>
        <w:t xml:space="preserve">for a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prevailing at </w:t>
      </w:r>
      <w:r w:rsidRPr="00D20059">
        <w:rPr>
          <w:b/>
          <w:color w:val="auto"/>
        </w:rPr>
        <w:t xml:space="preserve">Gate Closure </w:t>
      </w:r>
      <w:r w:rsidRPr="00D20059">
        <w:rPr>
          <w:color w:val="auto"/>
        </w:rPr>
        <w:t xml:space="preserve">(except for those arising from instructions as outlined in (a), (b) or (c) above) must be notified to </w:t>
      </w:r>
      <w:r>
        <w:rPr>
          <w:b/>
          <w:color w:val="auto"/>
        </w:rPr>
        <w:t>The Company</w:t>
      </w:r>
      <w:r w:rsidRPr="00D20059">
        <w:rPr>
          <w:color w:val="auto"/>
        </w:rPr>
        <w:t xml:space="preserve"> without delay by the relevant </w:t>
      </w:r>
      <w:r w:rsidRPr="00D20059">
        <w:rPr>
          <w:b/>
          <w:color w:val="auto"/>
        </w:rPr>
        <w:t xml:space="preserve">BM Participant </w:t>
      </w:r>
      <w:r w:rsidRPr="00D20059">
        <w:rPr>
          <w:color w:val="auto"/>
        </w:rPr>
        <w:t xml:space="preserve">(or the relevant person on its behalf).  For the avoidance of doubt, where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results in the </w:t>
      </w:r>
      <w:r w:rsidRPr="00D20059">
        <w:rPr>
          <w:b/>
          <w:color w:val="auto"/>
        </w:rPr>
        <w:t xml:space="preserve">Shutdown </w:t>
      </w:r>
      <w:r w:rsidRPr="00D20059">
        <w:rPr>
          <w:color w:val="auto"/>
        </w:rPr>
        <w:t xml:space="preserve">or </w:t>
      </w:r>
      <w:r w:rsidRPr="00D20059">
        <w:rPr>
          <w:b/>
          <w:color w:val="auto"/>
        </w:rPr>
        <w:t>Shutdown</w:t>
      </w:r>
      <w:r w:rsidRPr="00D20059">
        <w:rPr>
          <w:color w:val="auto"/>
        </w:rPr>
        <w:t xml:space="preserve"> of part of the </w:t>
      </w:r>
      <w:r w:rsidRPr="00D20059">
        <w:rPr>
          <w:b/>
          <w:color w:val="auto"/>
        </w:rPr>
        <w:t>BM Unit</w:t>
      </w:r>
      <w:r w:rsidRPr="00D20059">
        <w:rPr>
          <w:color w:val="auto"/>
        </w:rPr>
        <w:t xml:space="preserve"> (or </w:t>
      </w:r>
      <w:r w:rsidRPr="00D20059">
        <w:rPr>
          <w:b/>
          <w:color w:val="auto"/>
        </w:rPr>
        <w:t>Generating Unit</w:t>
      </w:r>
      <w:r w:rsidRPr="00D20059">
        <w:rPr>
          <w:color w:val="auto"/>
        </w:rPr>
        <w:t xml:space="preserve">), the change must be notified to </w:t>
      </w:r>
      <w:r>
        <w:rPr>
          <w:b/>
          <w:color w:val="auto"/>
        </w:rPr>
        <w:t>The Company</w:t>
      </w:r>
      <w:r w:rsidRPr="00D20059">
        <w:rPr>
          <w:color w:val="auto"/>
        </w:rPr>
        <w:t xml:space="preserve"> without delay by the relevant </w:t>
      </w:r>
      <w:r w:rsidRPr="00D20059">
        <w:rPr>
          <w:b/>
          <w:color w:val="auto"/>
        </w:rPr>
        <w:t>BM Participant</w:t>
      </w:r>
      <w:r w:rsidRPr="00D20059">
        <w:rPr>
          <w:color w:val="auto"/>
        </w:rPr>
        <w:t xml:space="preserve"> (or the relevant person on its behalf).</w:t>
      </w:r>
    </w:p>
    <w:p w14:paraId="01EB7EFD" w14:textId="77777777" w:rsidR="00121224" w:rsidRPr="00D20059" w:rsidRDefault="00121224" w:rsidP="00121224">
      <w:pPr>
        <w:pStyle w:val="Level1Text"/>
        <w:rPr>
          <w:color w:val="auto"/>
        </w:rPr>
      </w:pPr>
      <w:r w:rsidRPr="00D20059">
        <w:rPr>
          <w:color w:val="auto"/>
        </w:rPr>
        <w:tab/>
        <w:t xml:space="preserve">Implementation of this notification should normally be achieved by the submission of revisions to the </w:t>
      </w:r>
      <w:r w:rsidRPr="00D20059">
        <w:rPr>
          <w:b/>
          <w:color w:val="auto"/>
        </w:rPr>
        <w:t>Export and Import Limits</w:t>
      </w:r>
      <w:r w:rsidRPr="00D20059">
        <w:rPr>
          <w:color w:val="auto"/>
        </w:rPr>
        <w:t xml:space="preserve"> in accordance with BC2.5.3 below.</w:t>
      </w:r>
    </w:p>
    <w:p w14:paraId="4CA64D5E" w14:textId="34CD0636" w:rsidR="00121224" w:rsidRDefault="00D314F2" w:rsidP="00476009">
      <w:pPr>
        <w:pStyle w:val="Level2Text"/>
        <w:ind w:left="0" w:firstLine="0"/>
        <w:jc w:val="both"/>
        <w:rPr>
          <w:b/>
          <w:bCs/>
        </w:rPr>
      </w:pPr>
      <w:r>
        <w:rPr>
          <w:b/>
          <w:bCs/>
        </w:rPr>
        <w:t>……………………………….</w:t>
      </w:r>
    </w:p>
    <w:p w14:paraId="55B76D6A" w14:textId="77777777" w:rsidR="00D314F2" w:rsidRPr="00D20059" w:rsidRDefault="00D314F2" w:rsidP="00D314F2">
      <w:pPr>
        <w:pStyle w:val="Level1Text"/>
        <w:rPr>
          <w:color w:val="auto"/>
        </w:rPr>
      </w:pPr>
      <w:r w:rsidRPr="00D20059">
        <w:rPr>
          <w:color w:val="auto"/>
        </w:rPr>
        <w:t>BC2.5.5</w:t>
      </w:r>
      <w:r w:rsidRPr="00D20059">
        <w:rPr>
          <w:color w:val="auto"/>
        </w:rPr>
        <w:tab/>
      </w:r>
      <w:r w:rsidRPr="00D20059">
        <w:rPr>
          <w:color w:val="auto"/>
          <w:u w:val="single"/>
        </w:rPr>
        <w:t xml:space="preserve">Commencement </w:t>
      </w:r>
      <w:r>
        <w:rPr>
          <w:color w:val="auto"/>
          <w:u w:val="single"/>
        </w:rPr>
        <w:t>o</w:t>
      </w:r>
      <w:r w:rsidRPr="00D20059">
        <w:rPr>
          <w:color w:val="auto"/>
          <w:u w:val="single"/>
        </w:rPr>
        <w:t xml:space="preserve">r Termination </w:t>
      </w:r>
      <w:r>
        <w:rPr>
          <w:color w:val="auto"/>
          <w:u w:val="single"/>
        </w:rPr>
        <w:t>o</w:t>
      </w:r>
      <w:r w:rsidRPr="00D20059">
        <w:rPr>
          <w:color w:val="auto"/>
          <w:u w:val="single"/>
        </w:rPr>
        <w:t xml:space="preserve">f Participation </w:t>
      </w:r>
      <w:r>
        <w:rPr>
          <w:color w:val="auto"/>
          <w:u w:val="single"/>
        </w:rPr>
        <w:t>i</w:t>
      </w:r>
      <w:r w:rsidRPr="00D20059">
        <w:rPr>
          <w:color w:val="auto"/>
          <w:u w:val="single"/>
        </w:rPr>
        <w:t xml:space="preserve">n </w:t>
      </w:r>
      <w:r>
        <w:rPr>
          <w:color w:val="auto"/>
          <w:u w:val="single"/>
        </w:rPr>
        <w:t>t</w:t>
      </w:r>
      <w:r w:rsidRPr="00D20059">
        <w:rPr>
          <w:color w:val="auto"/>
          <w:u w:val="single"/>
        </w:rPr>
        <w:t>he Balancing Mechanism</w:t>
      </w:r>
      <w:r w:rsidRPr="00D20059">
        <w:rPr>
          <w:color w:val="auto"/>
        </w:rPr>
        <w:fldChar w:fldCharType="begin"/>
      </w:r>
      <w:r w:rsidRPr="00D20059">
        <w:rPr>
          <w:color w:val="auto"/>
        </w:rPr>
        <w:instrText xml:space="preserve"> TC "</w:instrText>
      </w:r>
      <w:bookmarkStart w:id="677" w:name="_Toc384028454"/>
      <w:bookmarkStart w:id="678" w:name="_Toc80714966"/>
      <w:r w:rsidRPr="00D20059">
        <w:rPr>
          <w:color w:val="auto"/>
        </w:rPr>
        <w:instrText>BC2.5.5   Commencement Or Termination Of Participation In The Balancing Mechanism</w:instrText>
      </w:r>
      <w:bookmarkEnd w:id="677"/>
      <w:bookmarkEnd w:id="678"/>
      <w:r w:rsidRPr="00D20059">
        <w:rPr>
          <w:color w:val="auto"/>
        </w:rPr>
        <w:instrText xml:space="preserve"> "\L 2 </w:instrText>
      </w:r>
      <w:r w:rsidRPr="00D20059">
        <w:rPr>
          <w:color w:val="auto"/>
        </w:rPr>
        <w:fldChar w:fldCharType="end"/>
      </w:r>
    </w:p>
    <w:p w14:paraId="78ED5784" w14:textId="77777777" w:rsidR="00D314F2" w:rsidRPr="00D20059" w:rsidRDefault="00D314F2" w:rsidP="00D314F2">
      <w:pPr>
        <w:pStyle w:val="Level1Text"/>
        <w:rPr>
          <w:color w:val="auto"/>
        </w:rPr>
      </w:pPr>
      <w:r w:rsidRPr="00D20059">
        <w:rPr>
          <w:color w:val="auto"/>
        </w:rPr>
        <w:t>BC2.5.5.1</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less than 50MW in </w:t>
      </w:r>
      <w:r>
        <w:rPr>
          <w:b/>
          <w:color w:val="auto"/>
        </w:rPr>
        <w:t>NGET</w:t>
      </w:r>
      <w:r w:rsidRPr="00D20059">
        <w:rPr>
          <w:b/>
          <w:color w:val="auto"/>
        </w:rPr>
        <w:t xml:space="preserve">’s Transmission Area </w:t>
      </w:r>
      <w:r w:rsidRPr="00D20059">
        <w:rPr>
          <w:color w:val="auto"/>
        </w:rPr>
        <w:t xml:space="preserve">or less than 10MW in </w:t>
      </w:r>
      <w:r w:rsidRPr="00D20059">
        <w:rPr>
          <w:b/>
          <w:color w:val="auto"/>
        </w:rPr>
        <w:t>SHETL’s Transmission Area</w:t>
      </w:r>
      <w:r w:rsidRPr="00D20059">
        <w:rPr>
          <w:color w:val="auto"/>
        </w:rPr>
        <w:t xml:space="preserve"> or less than 30MW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Small Power Station</w:t>
      </w:r>
      <w:r w:rsidRPr="00E2585D">
        <w:rPr>
          <w:bCs/>
          <w:color w:val="auto"/>
        </w:rPr>
        <w:t>,</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44436541" w14:textId="77777777" w:rsidR="00D314F2" w:rsidRPr="003F6546" w:rsidRDefault="00D314F2" w:rsidP="00D314F2">
      <w:pPr>
        <w:pStyle w:val="Level2Text"/>
      </w:pPr>
      <w:r w:rsidRPr="003F6546">
        <w:lastRenderedPageBreak/>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E2585D">
        <w:rPr>
          <w:bCs/>
        </w:rPr>
        <w:t>,</w:t>
      </w:r>
      <w:r w:rsidRPr="003F6546">
        <w:t xml:space="preserve"> that </w:t>
      </w:r>
      <w:r w:rsidRPr="003F6546">
        <w:rPr>
          <w:b/>
        </w:rPr>
        <w:t>BM Participant</w:t>
      </w:r>
      <w:r w:rsidRPr="003F6546">
        <w:t xml:space="preserve"> no longer has to meet the requirements of BC2.5.1 nor the requirements of CC.6.5.8(b) or ECC.6.5.8(b) (as </w:t>
      </w:r>
      <w:proofErr w:type="gramStart"/>
      <w:r w:rsidRPr="003F6546">
        <w:t>applicable)  in</w:t>
      </w:r>
      <w:proofErr w:type="gramEnd"/>
      <w:r w:rsidRPr="003F6546">
        <w:t xml:space="preserve"> relation to that </w:t>
      </w:r>
      <w:r w:rsidRPr="003F6546">
        <w:rPr>
          <w:b/>
        </w:rPr>
        <w:t>BM Unit</w:t>
      </w:r>
      <w:r w:rsidRPr="003F6546">
        <w:t xml:space="preserve">. Also, with effect from that </w:t>
      </w:r>
      <w:r w:rsidRPr="003F6546">
        <w:rPr>
          <w:b/>
        </w:rPr>
        <w:t>Operational Day</w:t>
      </w:r>
      <w:r w:rsidRPr="003F6546">
        <w:t xml:space="preserve">, any defaulted </w:t>
      </w:r>
      <w:r w:rsidRPr="003F6546">
        <w:rPr>
          <w:b/>
        </w:rPr>
        <w:t>Physical Notification</w:t>
      </w:r>
      <w:r w:rsidRPr="003F6546">
        <w:t xml:space="preserve"> and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w:t>
      </w:r>
      <w:r w:rsidRPr="003F6546">
        <w:t xml:space="preserve"> will be disregarded and the provisions of BC2.5.2 will not </w:t>
      </w:r>
      <w:proofErr w:type="gramStart"/>
      <w:r w:rsidRPr="003F6546">
        <w:t>apply;</w:t>
      </w:r>
      <w:proofErr w:type="gramEnd"/>
    </w:p>
    <w:p w14:paraId="689043A8" w14:textId="77777777" w:rsidR="00D314F2" w:rsidRPr="003F6546"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BC2.5.1 and the requirements of CC.6.5.8(b) or ECC.6.5.8(b) (as applicable) in relation to that </w:t>
      </w:r>
      <w:r w:rsidRPr="003F6546">
        <w:rPr>
          <w:b/>
        </w:rPr>
        <w:t>BM Unit</w:t>
      </w:r>
      <w:r w:rsidRPr="003F6546">
        <w:t xml:space="preserve">. </w:t>
      </w:r>
    </w:p>
    <w:p w14:paraId="01806418" w14:textId="77777777" w:rsidR="00D314F2" w:rsidRPr="00D20059" w:rsidRDefault="00D314F2" w:rsidP="00D314F2">
      <w:pPr>
        <w:pStyle w:val="Level1Text"/>
        <w:rPr>
          <w:color w:val="auto"/>
        </w:rPr>
      </w:pPr>
      <w:r w:rsidRPr="00D20059">
        <w:rPr>
          <w:color w:val="auto"/>
        </w:rPr>
        <w:t>BC2.5.5.2</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50MW or more in </w:t>
      </w:r>
      <w:r>
        <w:rPr>
          <w:b/>
          <w:color w:val="auto"/>
        </w:rPr>
        <w:t>NGET</w:t>
      </w:r>
      <w:r w:rsidRPr="00D20059">
        <w:rPr>
          <w:b/>
          <w:color w:val="auto"/>
        </w:rPr>
        <w:t>’s Transmission Area</w:t>
      </w:r>
      <w:r w:rsidRPr="00D20059">
        <w:rPr>
          <w:color w:val="auto"/>
        </w:rPr>
        <w:t xml:space="preserve"> or 10MW or more in </w:t>
      </w:r>
      <w:r w:rsidRPr="00D20059">
        <w:rPr>
          <w:b/>
          <w:color w:val="auto"/>
        </w:rPr>
        <w:t>SHETL’s Transmission Area</w:t>
      </w:r>
      <w:r w:rsidRPr="00D20059">
        <w:rPr>
          <w:color w:val="auto"/>
        </w:rPr>
        <w:t xml:space="preserve"> or 30MW or more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Medium Power Station</w:t>
      </w:r>
      <w:r w:rsidRPr="00D20059">
        <w:rPr>
          <w:color w:val="auto"/>
        </w:rPr>
        <w:t xml:space="preserve"> or </w:t>
      </w:r>
      <w:r w:rsidRPr="00D20059">
        <w:rPr>
          <w:b/>
          <w:color w:val="auto"/>
        </w:rPr>
        <w:t>Large Power Station</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358C9AF3" w14:textId="77777777" w:rsidR="00D314F2" w:rsidRPr="003F6546" w:rsidRDefault="00D314F2" w:rsidP="00D314F2">
      <w:pPr>
        <w:pStyle w:val="Level2Text"/>
      </w:pPr>
      <w:r w:rsidRPr="003F6546">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no longer has to meet the requirements of CC.6.5.8(b) or ECC.6.5.8(b) (as applicable) in relation to that </w:t>
      </w:r>
      <w:r w:rsidRPr="003F6546">
        <w:rPr>
          <w:b/>
        </w:rPr>
        <w:t>BM Unit</w:t>
      </w:r>
      <w:r w:rsidRPr="003F6546">
        <w:t xml:space="preserve">; </w:t>
      </w:r>
      <w:r>
        <w:t>a</w:t>
      </w:r>
      <w:r w:rsidRPr="003F6546">
        <w:t xml:space="preserve">lso, with effect from that </w:t>
      </w:r>
      <w:r w:rsidRPr="003F6546">
        <w:rPr>
          <w:b/>
        </w:rPr>
        <w:t>Operational Day</w:t>
      </w:r>
      <w:r w:rsidRPr="003F6546">
        <w:t xml:space="preserve">, any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 </w:t>
      </w:r>
      <w:r w:rsidRPr="003F6546">
        <w:t>will be disregarded;</w:t>
      </w:r>
    </w:p>
    <w:p w14:paraId="6E2138E3" w14:textId="443BB734" w:rsidR="00D314F2"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CC.6.5.8(b) or ECC.6.5.8(b) (as applicable) in relation to that </w:t>
      </w:r>
      <w:r w:rsidRPr="003F6546">
        <w:rPr>
          <w:b/>
        </w:rPr>
        <w:t>BM Unit</w:t>
      </w:r>
      <w:r w:rsidRPr="003F6546">
        <w:t>.</w:t>
      </w:r>
    </w:p>
    <w:p w14:paraId="06F68CAC" w14:textId="295471EA" w:rsidR="00DD7E45" w:rsidRPr="00DD7E45" w:rsidRDefault="00DD7E45" w:rsidP="00DD7E45">
      <w:pPr>
        <w:pStyle w:val="Level2Text"/>
        <w:ind w:left="0" w:firstLine="0"/>
        <w:rPr>
          <w:b/>
          <w:bCs/>
        </w:rPr>
      </w:pPr>
      <w:r w:rsidRPr="00DD7E45">
        <w:rPr>
          <w:b/>
          <w:bCs/>
        </w:rPr>
        <w:t>………………………….</w:t>
      </w:r>
    </w:p>
    <w:p w14:paraId="6B9DB927" w14:textId="07AA94FF" w:rsidR="00B77C4D" w:rsidRPr="00D20059" w:rsidRDefault="00B77C4D" w:rsidP="00B77C4D">
      <w:pPr>
        <w:pStyle w:val="Level1Text"/>
        <w:rPr>
          <w:color w:val="auto"/>
        </w:rPr>
      </w:pPr>
      <w:r w:rsidRPr="00D20059">
        <w:rPr>
          <w:color w:val="auto"/>
        </w:rPr>
        <w:t>BC2.9.2</w:t>
      </w:r>
      <w:r w:rsidRPr="00D20059">
        <w:rPr>
          <w:color w:val="auto"/>
        </w:rPr>
        <w:tab/>
      </w:r>
      <w:r w:rsidRPr="00D20059">
        <w:rPr>
          <w:color w:val="auto"/>
          <w:u w:val="single"/>
        </w:rPr>
        <w:t xml:space="preserve">Implementation </w:t>
      </w:r>
      <w:ins w:id="679" w:author="Antony Johnson" w:date="2022-10-13T18:11:00Z">
        <w:r>
          <w:rPr>
            <w:color w:val="auto"/>
            <w:u w:val="single"/>
          </w:rPr>
          <w:t>o</w:t>
        </w:r>
      </w:ins>
      <w:del w:id="680" w:author="Antony Johnson" w:date="2022-10-13T18:11:00Z">
        <w:r w:rsidRPr="00D20059" w:rsidDel="00B77C4D">
          <w:rPr>
            <w:color w:val="auto"/>
            <w:u w:val="single"/>
          </w:rPr>
          <w:delText>O</w:delText>
        </w:r>
      </w:del>
      <w:r w:rsidRPr="00D20059">
        <w:rPr>
          <w:color w:val="auto"/>
          <w:u w:val="single"/>
        </w:rPr>
        <w:t>f Emergency Instructions</w:t>
      </w:r>
      <w:r w:rsidRPr="00D20059">
        <w:rPr>
          <w:color w:val="auto"/>
        </w:rPr>
        <w:fldChar w:fldCharType="begin"/>
      </w:r>
      <w:r w:rsidRPr="00D20059">
        <w:rPr>
          <w:color w:val="auto"/>
        </w:rPr>
        <w:instrText xml:space="preserve"> TC "</w:instrText>
      </w:r>
      <w:bookmarkStart w:id="681" w:name="_Toc384028475"/>
      <w:bookmarkStart w:id="682" w:name="_Toc80714987"/>
      <w:r w:rsidRPr="00D20059">
        <w:rPr>
          <w:color w:val="auto"/>
        </w:rPr>
        <w:instrText>BC2.9.2   Implementation Of Emergency Instructions</w:instrText>
      </w:r>
      <w:bookmarkEnd w:id="681"/>
      <w:bookmarkEnd w:id="682"/>
      <w:r w:rsidRPr="00D20059">
        <w:rPr>
          <w:color w:val="auto"/>
        </w:rPr>
        <w:instrText xml:space="preserve"> "\L 2 </w:instrText>
      </w:r>
      <w:r w:rsidRPr="00D20059">
        <w:rPr>
          <w:color w:val="auto"/>
        </w:rPr>
        <w:fldChar w:fldCharType="end"/>
      </w:r>
    </w:p>
    <w:p w14:paraId="1CD5092D" w14:textId="3EF37DCE" w:rsidR="00B77C4D" w:rsidRDefault="00B77C4D" w:rsidP="00B77C4D">
      <w:pPr>
        <w:pStyle w:val="Level1Text"/>
        <w:rPr>
          <w:color w:val="auto"/>
        </w:rPr>
      </w:pPr>
      <w:r w:rsidRPr="00D20059">
        <w:rPr>
          <w:color w:val="auto"/>
        </w:rPr>
        <w:t>BC2.9.2.1</w:t>
      </w:r>
      <w:r w:rsidRPr="00D20059">
        <w:rPr>
          <w:b/>
          <w:color w:val="auto"/>
        </w:rPr>
        <w:tab/>
        <w:t>Users</w:t>
      </w:r>
      <w:r w:rsidRPr="00D20059">
        <w:rPr>
          <w:color w:val="auto"/>
        </w:rPr>
        <w:t xml:space="preserve"> will respond to </w:t>
      </w:r>
      <w:r w:rsidRPr="00D20059">
        <w:rPr>
          <w:b/>
          <w:color w:val="auto"/>
        </w:rPr>
        <w:t>Emergency Instructions</w:t>
      </w:r>
      <w:r w:rsidRPr="00D20059">
        <w:rPr>
          <w:color w:val="auto"/>
        </w:rPr>
        <w:t xml:space="preserve"> issued by </w:t>
      </w:r>
      <w:r>
        <w:rPr>
          <w:b/>
          <w:color w:val="auto"/>
        </w:rPr>
        <w:t>The Company</w:t>
      </w:r>
      <w:r w:rsidRPr="00D20059">
        <w:rPr>
          <w:color w:val="auto"/>
        </w:rPr>
        <w:t xml:space="preserve"> without delay and using all reasonable </w:t>
      </w:r>
      <w:proofErr w:type="spellStart"/>
      <w:r w:rsidRPr="00D20059">
        <w:rPr>
          <w:color w:val="auto"/>
        </w:rPr>
        <w:t>endeavours</w:t>
      </w:r>
      <w:proofErr w:type="spellEnd"/>
      <w:r w:rsidRPr="00D20059">
        <w:rPr>
          <w:color w:val="auto"/>
        </w:rPr>
        <w:t xml:space="preserve"> to so respond. </w:t>
      </w:r>
      <w:r w:rsidRPr="00D20059">
        <w:rPr>
          <w:b/>
          <w:color w:val="auto"/>
        </w:rPr>
        <w:t>Emergency Instructions</w:t>
      </w:r>
      <w:r w:rsidRPr="00D20059">
        <w:rPr>
          <w:color w:val="auto"/>
        </w:rPr>
        <w:t xml:space="preserve"> may only be rejected by </w:t>
      </w:r>
      <w:commentRangeStart w:id="683"/>
      <w:r w:rsidRPr="00D20059">
        <w:rPr>
          <w:color w:val="auto"/>
        </w:rPr>
        <w:t>a</w:t>
      </w:r>
      <w:del w:id="684" w:author="Antony Johnson" w:date="2022-10-13T18:11:00Z">
        <w:r w:rsidRPr="00D20059" w:rsidDel="00B77C4D">
          <w:rPr>
            <w:color w:val="auto"/>
          </w:rPr>
          <w:delText>n</w:delText>
        </w:r>
      </w:del>
      <w:commentRangeEnd w:id="683"/>
      <w:r>
        <w:rPr>
          <w:rStyle w:val="CommentReference"/>
          <w:color w:val="auto"/>
          <w:lang w:val="en-GB"/>
        </w:rPr>
        <w:commentReference w:id="683"/>
      </w:r>
      <w:r w:rsidRPr="00D20059">
        <w:rPr>
          <w:color w:val="auto"/>
        </w:rPr>
        <w:t xml:space="preserve"> </w:t>
      </w:r>
      <w:r w:rsidRPr="00D20059">
        <w:rPr>
          <w:b/>
          <w:color w:val="auto"/>
        </w:rPr>
        <w:t>User</w:t>
      </w:r>
      <w:r w:rsidRPr="00D20059">
        <w:rPr>
          <w:color w:val="auto"/>
        </w:rPr>
        <w:t xml:space="preserve"> on safety grounds (relating to personnel or plant) and this must be notified to </w:t>
      </w:r>
      <w:r>
        <w:rPr>
          <w:b/>
          <w:color w:val="auto"/>
        </w:rPr>
        <w:t>The Company</w:t>
      </w:r>
      <w:r w:rsidRPr="00D20059">
        <w:rPr>
          <w:color w:val="auto"/>
        </w:rPr>
        <w:t xml:space="preserve"> immediately by telephone.</w:t>
      </w:r>
    </w:p>
    <w:p w14:paraId="1E2E14DD" w14:textId="5DB25AC8" w:rsidR="00B77C4D" w:rsidRPr="00B77C4D" w:rsidRDefault="00B77C4D" w:rsidP="00B77C4D">
      <w:pPr>
        <w:pStyle w:val="Level1Text"/>
        <w:rPr>
          <w:b/>
          <w:bCs/>
          <w:color w:val="auto"/>
        </w:rPr>
      </w:pPr>
      <w:r w:rsidRPr="00B77C4D">
        <w:rPr>
          <w:b/>
          <w:bCs/>
          <w:color w:val="auto"/>
        </w:rPr>
        <w:t>…………………………</w:t>
      </w:r>
    </w:p>
    <w:p w14:paraId="732AC64F" w14:textId="77777777" w:rsidR="0050639C" w:rsidRPr="00D20059" w:rsidRDefault="0050639C" w:rsidP="0050639C">
      <w:pPr>
        <w:pStyle w:val="Level1Text"/>
        <w:rPr>
          <w:color w:val="auto"/>
        </w:rPr>
      </w:pPr>
      <w:r w:rsidRPr="00D20059">
        <w:rPr>
          <w:color w:val="auto"/>
        </w:rPr>
        <w:t>BC2.9.7.2</w:t>
      </w:r>
      <w:r w:rsidRPr="00D20059">
        <w:rPr>
          <w:color w:val="auto"/>
        </w:rPr>
        <w:tab/>
        <w:t>During the period of any such outage, the following provisions will apply:</w:t>
      </w:r>
    </w:p>
    <w:p w14:paraId="4B06CBB8" w14:textId="77777777" w:rsidR="0050639C" w:rsidRPr="003F6546" w:rsidRDefault="0050639C" w:rsidP="0050639C">
      <w:pPr>
        <w:pStyle w:val="Level2Text"/>
      </w:pPr>
      <w:r w:rsidRPr="003F6546">
        <w:t>(a)</w:t>
      </w:r>
      <w:r w:rsidRPr="003F6546">
        <w:tab/>
      </w:r>
      <w:r>
        <w:rPr>
          <w:b/>
        </w:rPr>
        <w:t>The Company</w:t>
      </w:r>
      <w:r w:rsidRPr="003F6546">
        <w:t xml:space="preserve"> will issue further </w:t>
      </w:r>
      <w:r>
        <w:rPr>
          <w:b/>
        </w:rPr>
        <w:t>The Company</w:t>
      </w:r>
      <w:r w:rsidRPr="003F6546">
        <w:t xml:space="preserve"> Computing System Failure notifications by </w:t>
      </w:r>
      <w:proofErr w:type="gramStart"/>
      <w:r w:rsidRPr="003F6546">
        <w:t>telephone</w:t>
      </w:r>
      <w:proofErr w:type="gramEnd"/>
      <w:r w:rsidRPr="003F6546">
        <w:t xml:space="preserve"> or such other means agreed between </w:t>
      </w:r>
      <w:r w:rsidRPr="003F6546">
        <w:rPr>
          <w:b/>
        </w:rPr>
        <w:t>Users</w:t>
      </w:r>
      <w:r w:rsidRPr="003F6546">
        <w:t xml:space="preserve"> and </w:t>
      </w:r>
      <w:r>
        <w:rPr>
          <w:b/>
        </w:rPr>
        <w:t>The Company</w:t>
      </w:r>
      <w:r w:rsidRPr="003F6546">
        <w:t xml:space="preserve"> to all </w:t>
      </w:r>
      <w:r w:rsidRPr="003F6546">
        <w:rPr>
          <w:b/>
        </w:rPr>
        <w:t xml:space="preserve">BM Participants </w:t>
      </w:r>
      <w:r w:rsidRPr="003F6546">
        <w:t>to provide updates on the likely duration of the outage;</w:t>
      </w:r>
    </w:p>
    <w:p w14:paraId="5EC237F8" w14:textId="77777777" w:rsidR="0050639C" w:rsidRDefault="0050639C" w:rsidP="0050639C">
      <w:pPr>
        <w:pStyle w:val="Level2Text"/>
        <w:tabs>
          <w:tab w:val="clear" w:pos="1843"/>
        </w:tabs>
      </w:pPr>
      <w:r w:rsidRPr="003F6546">
        <w:t>(b)</w:t>
      </w:r>
      <w:r w:rsidRPr="003F6546">
        <w:rPr>
          <w:b/>
        </w:rPr>
        <w:tab/>
      </w:r>
      <w:r w:rsidRPr="00E96253">
        <w:t>(</w:t>
      </w:r>
      <w:proofErr w:type="spellStart"/>
      <w:r w:rsidRPr="00E96253">
        <w:t>i</w:t>
      </w:r>
      <w:proofErr w:type="spellEnd"/>
      <w:r w:rsidRPr="00E96253">
        <w:t>)</w:t>
      </w:r>
      <w:r>
        <w:rPr>
          <w:b/>
        </w:rPr>
        <w:tab/>
      </w:r>
      <w:r w:rsidRPr="003F6546">
        <w:rPr>
          <w:b/>
        </w:rPr>
        <w:t>BM Participants</w:t>
      </w:r>
      <w:r w:rsidRPr="000D218B">
        <w:t xml:space="preserve">, not subject to the provisions of BC2.9.7.2(b)(ii), should </w:t>
      </w:r>
      <w:r w:rsidRPr="003F6546">
        <w:t xml:space="preserve">operate in relation to any </w:t>
      </w:r>
      <w:proofErr w:type="gramStart"/>
      <w:r w:rsidRPr="003F6546">
        <w:t>period of time</w:t>
      </w:r>
      <w:proofErr w:type="gramEnd"/>
      <w:r w:rsidRPr="003F6546">
        <w:t xml:space="preserve"> in accordance with the</w:t>
      </w:r>
      <w:r>
        <w:t xml:space="preserve"> last</w:t>
      </w:r>
      <w:r w:rsidRPr="003F6546">
        <w:t xml:space="preserve"> </w:t>
      </w:r>
      <w:r w:rsidRPr="003F6546">
        <w:rPr>
          <w:b/>
        </w:rPr>
        <w:t xml:space="preserve">Physical Notification </w:t>
      </w:r>
      <w:r w:rsidRPr="003F6546">
        <w:t xml:space="preserve">prevailing at </w:t>
      </w:r>
      <w:r w:rsidRPr="003F6546">
        <w:rPr>
          <w:b/>
        </w:rPr>
        <w:t xml:space="preserve">Gate </w:t>
      </w:r>
      <w:r w:rsidRPr="005F741E">
        <w:rPr>
          <w:b/>
        </w:rPr>
        <w:t xml:space="preserve">Closure </w:t>
      </w:r>
      <w:r w:rsidRPr="005F741E">
        <w:t xml:space="preserve">received prior to </w:t>
      </w:r>
      <w:r w:rsidRPr="003F6546">
        <w:t xml:space="preserve">the computer system failure in relation to each such period of time. Such operation shall be subject to the provisions of BC2.5.1, which will apply as if set out in this BC2.9.7.2. No further submissions of </w:t>
      </w:r>
      <w:r w:rsidRPr="003F6546">
        <w:rPr>
          <w:b/>
        </w:rPr>
        <w:t>BM Unit Data</w:t>
      </w:r>
      <w:r w:rsidRPr="003F6546">
        <w:t xml:space="preserve"> or </w:t>
      </w:r>
      <w:r w:rsidRPr="003F6546">
        <w:rPr>
          <w:b/>
        </w:rPr>
        <w:t>Generating Unit Data</w:t>
      </w:r>
      <w:r w:rsidRPr="003F6546">
        <w:t xml:space="preserve"> (other than data specified in BC1.4.2(c) (</w:t>
      </w:r>
      <w:r w:rsidRPr="003F6546">
        <w:rPr>
          <w:b/>
        </w:rPr>
        <w:t>Export and Import Limits</w:t>
      </w:r>
      <w:r w:rsidRPr="003F6546">
        <w:t>) and BC1.4.2(e) (</w:t>
      </w:r>
      <w:r w:rsidRPr="003F6546">
        <w:rPr>
          <w:b/>
        </w:rPr>
        <w:t>Dynamic Parameters</w:t>
      </w:r>
      <w:r w:rsidRPr="003F6546">
        <w:t xml:space="preserve">) should be attempted. Plant failure or similar problems causing significant deviation from </w:t>
      </w:r>
      <w:r w:rsidRPr="003F6546">
        <w:rPr>
          <w:b/>
        </w:rPr>
        <w:t>Physical Notification</w:t>
      </w:r>
      <w:r w:rsidRPr="003F6546">
        <w:t xml:space="preserve"> should be notified to </w:t>
      </w:r>
      <w:r>
        <w:rPr>
          <w:b/>
        </w:rPr>
        <w:t>The Company</w:t>
      </w:r>
      <w:r w:rsidRPr="003F6546">
        <w:t xml:space="preserve"> by telephone by the submission of a revision to </w:t>
      </w:r>
      <w:r w:rsidRPr="003F6546">
        <w:rPr>
          <w:b/>
        </w:rPr>
        <w:t>Export and Import Limits</w:t>
      </w:r>
      <w:r w:rsidRPr="003F6546">
        <w:t xml:space="preserve"> in relation to the </w:t>
      </w:r>
      <w:r w:rsidRPr="003F6546">
        <w:rPr>
          <w:b/>
        </w:rPr>
        <w:t xml:space="preserve">BM Unit </w:t>
      </w:r>
      <w:r w:rsidRPr="003F6546">
        <w:t>or</w:t>
      </w:r>
      <w:r w:rsidRPr="003F6546">
        <w:rPr>
          <w:b/>
        </w:rPr>
        <w:t xml:space="preserve"> Generating Unit Data </w:t>
      </w:r>
      <w:r w:rsidRPr="003F6546">
        <w:t xml:space="preserve">so </w:t>
      </w:r>
      <w:proofErr w:type="gramStart"/>
      <w:r w:rsidRPr="003F6546">
        <w:t>affected;</w:t>
      </w:r>
      <w:proofErr w:type="gramEnd"/>
    </w:p>
    <w:p w14:paraId="5BEA1509" w14:textId="77777777" w:rsidR="0050639C" w:rsidRPr="009816E7" w:rsidRDefault="0050639C" w:rsidP="0050639C">
      <w:pPr>
        <w:pStyle w:val="Level2Text"/>
        <w:tabs>
          <w:tab w:val="clear" w:pos="1843"/>
        </w:tabs>
      </w:pPr>
      <w:r>
        <w:lastRenderedPageBreak/>
        <w:tab/>
        <w:t xml:space="preserve">(ii) </w:t>
      </w:r>
      <w:r w:rsidRPr="009816E7">
        <w:rPr>
          <w:rFonts w:eastAsiaTheme="minorHAnsi" w:cs="Arial"/>
          <w:b/>
          <w:bCs/>
          <w:snapToGrid/>
          <w:szCs w:val="22"/>
        </w:rPr>
        <w:t>BM Participants</w:t>
      </w:r>
      <w:r w:rsidRPr="009816E7">
        <w:rPr>
          <w:rFonts w:eastAsiaTheme="minorHAnsi" w:cs="Arial"/>
          <w:snapToGrid/>
          <w:szCs w:val="22"/>
        </w:rPr>
        <w:t xml:space="preserve">, who are not required to have </w:t>
      </w:r>
      <w:r w:rsidRPr="009816E7">
        <w:rPr>
          <w:rFonts w:eastAsiaTheme="minorHAnsi" w:cs="Arial"/>
          <w:b/>
          <w:bCs/>
          <w:snapToGrid/>
          <w:szCs w:val="22"/>
        </w:rPr>
        <w:t>Control Telephony</w:t>
      </w:r>
      <w:r w:rsidRPr="009816E7">
        <w:rPr>
          <w:rFonts w:eastAsiaTheme="minorHAnsi" w:cs="Arial"/>
          <w:snapToGrid/>
          <w:szCs w:val="22"/>
        </w:rPr>
        <w:t xml:space="preserve"> or </w:t>
      </w:r>
      <w:r w:rsidRPr="009816E7">
        <w:rPr>
          <w:rFonts w:eastAsiaTheme="minorHAnsi" w:cs="Arial"/>
          <w:b/>
          <w:bCs/>
          <w:snapToGrid/>
          <w:szCs w:val="22"/>
        </w:rPr>
        <w:t>System</w:t>
      </w:r>
      <w:r w:rsidRPr="009816E7">
        <w:rPr>
          <w:rFonts w:eastAsiaTheme="minorHAnsi" w:cs="Arial"/>
          <w:snapToGrid/>
          <w:szCs w:val="22"/>
        </w:rPr>
        <w:t xml:space="preserve"> </w:t>
      </w:r>
      <w:r w:rsidRPr="009816E7">
        <w:rPr>
          <w:rFonts w:eastAsiaTheme="minorHAnsi" w:cs="Arial"/>
          <w:b/>
          <w:bCs/>
          <w:snapToGrid/>
          <w:szCs w:val="22"/>
        </w:rPr>
        <w:t>Telephony</w:t>
      </w:r>
      <w:r w:rsidRPr="009816E7">
        <w:rPr>
          <w:rFonts w:eastAsiaTheme="minorHAnsi" w:cs="Arial"/>
          <w:snapToGrid/>
          <w:szCs w:val="22"/>
        </w:rPr>
        <w:t xml:space="preserve"> </w:t>
      </w:r>
      <w:r>
        <w:rPr>
          <w:rFonts w:eastAsiaTheme="minorHAnsi" w:cs="Arial"/>
          <w:snapToGrid/>
          <w:szCs w:val="22"/>
        </w:rPr>
        <w:t xml:space="preserve">staffed </w:t>
      </w:r>
      <w:r w:rsidRPr="009816E7">
        <w:rPr>
          <w:rFonts w:eastAsiaTheme="minorHAnsi" w:cs="Arial"/>
          <w:snapToGrid/>
          <w:szCs w:val="22"/>
        </w:rPr>
        <w:t xml:space="preserve">at all times as provided for in CC7.9 or ECC7.9, should during periods when their telephones are not </w:t>
      </w:r>
      <w:r>
        <w:rPr>
          <w:rFonts w:eastAsiaTheme="minorHAnsi" w:cs="Arial"/>
          <w:snapToGrid/>
          <w:szCs w:val="22"/>
        </w:rPr>
        <w:t xml:space="preserve">staffed </w:t>
      </w:r>
      <w:r w:rsidRPr="009816E7">
        <w:rPr>
          <w:rFonts w:eastAsiaTheme="minorHAnsi" w:cs="Arial"/>
          <w:snapToGrid/>
          <w:szCs w:val="22"/>
        </w:rPr>
        <w:t xml:space="preserve">operate in relation to any period of time in accordance with the last </w:t>
      </w:r>
      <w:r w:rsidRPr="009816E7">
        <w:rPr>
          <w:rFonts w:eastAsiaTheme="minorHAnsi" w:cs="Arial"/>
          <w:b/>
          <w:bCs/>
          <w:snapToGrid/>
          <w:szCs w:val="22"/>
        </w:rPr>
        <w:t xml:space="preserve">Physical Notification </w:t>
      </w:r>
      <w:r w:rsidRPr="009816E7">
        <w:rPr>
          <w:rFonts w:eastAsiaTheme="minorHAnsi" w:cs="Arial"/>
          <w:snapToGrid/>
          <w:szCs w:val="22"/>
        </w:rPr>
        <w:t xml:space="preserve">prevailing at </w:t>
      </w:r>
      <w:r w:rsidRPr="009816E7">
        <w:rPr>
          <w:rFonts w:eastAsiaTheme="minorHAnsi" w:cs="Arial"/>
          <w:b/>
          <w:bCs/>
          <w:snapToGrid/>
          <w:szCs w:val="22"/>
        </w:rPr>
        <w:t xml:space="preserve">Gate Closure </w:t>
      </w:r>
      <w:r w:rsidRPr="009816E7">
        <w:rPr>
          <w:rFonts w:eastAsiaTheme="minorHAnsi" w:cs="Arial"/>
          <w:snapToGrid/>
          <w:szCs w:val="22"/>
        </w:rPr>
        <w:t xml:space="preserve">received at the prior of the computer system failure in relation to each such period of time. Such operation shall be subject to the provisions of BC2.5.1, which will apply as if set out in this BC2.9.7.2. If the </w:t>
      </w:r>
      <w:r w:rsidRPr="0050639C">
        <w:rPr>
          <w:rFonts w:eastAsiaTheme="minorHAnsi" w:cs="Arial"/>
          <w:b/>
          <w:bCs/>
          <w:snapToGrid/>
          <w:szCs w:val="22"/>
          <w:rPrChange w:id="685" w:author="Antony Johnson" w:date="2022-10-13T18:18:00Z">
            <w:rPr>
              <w:rFonts w:eastAsiaTheme="minorHAnsi" w:cs="Arial"/>
              <w:snapToGrid/>
              <w:szCs w:val="22"/>
            </w:rPr>
          </w:rPrChange>
        </w:rPr>
        <w:t xml:space="preserve">BM </w:t>
      </w:r>
      <w:commentRangeStart w:id="686"/>
      <w:r w:rsidRPr="0050639C">
        <w:rPr>
          <w:rFonts w:eastAsiaTheme="minorHAnsi" w:cs="Arial"/>
          <w:b/>
          <w:bCs/>
          <w:snapToGrid/>
          <w:szCs w:val="22"/>
          <w:rPrChange w:id="687" w:author="Antony Johnson" w:date="2022-10-13T18:18:00Z">
            <w:rPr>
              <w:rFonts w:eastAsiaTheme="minorHAnsi" w:cs="Arial"/>
              <w:snapToGrid/>
              <w:szCs w:val="22"/>
            </w:rPr>
          </w:rPrChange>
        </w:rPr>
        <w:t>Participants</w:t>
      </w:r>
      <w:commentRangeEnd w:id="686"/>
      <w:r>
        <w:rPr>
          <w:rStyle w:val="CommentReference"/>
          <w:lang w:val="en-GB"/>
        </w:rPr>
        <w:commentReference w:id="686"/>
      </w:r>
      <w:r w:rsidRPr="009816E7">
        <w:rPr>
          <w:rFonts w:eastAsiaTheme="minorHAnsi" w:cs="Arial"/>
          <w:snapToGrid/>
          <w:szCs w:val="22"/>
        </w:rPr>
        <w:t xml:space="preserve"> automatic equipment identifies there has been a computer system </w:t>
      </w:r>
      <w:proofErr w:type="gramStart"/>
      <w:r w:rsidRPr="009816E7">
        <w:rPr>
          <w:rFonts w:eastAsiaTheme="minorHAnsi" w:cs="Arial"/>
          <w:snapToGrid/>
          <w:szCs w:val="22"/>
        </w:rPr>
        <w:t>failure</w:t>
      </w:r>
      <w:proofErr w:type="gramEnd"/>
      <w:r w:rsidRPr="009816E7">
        <w:rPr>
          <w:rFonts w:eastAsiaTheme="minorHAnsi" w:cs="Arial"/>
          <w:snapToGrid/>
          <w:szCs w:val="22"/>
        </w:rPr>
        <w:t xml:space="preserve"> then no further submissions of </w:t>
      </w:r>
      <w:r w:rsidRPr="009816E7">
        <w:rPr>
          <w:rFonts w:eastAsiaTheme="minorHAnsi" w:cs="Arial"/>
          <w:b/>
          <w:bCs/>
          <w:snapToGrid/>
          <w:szCs w:val="22"/>
        </w:rPr>
        <w:t>BM Unit Data</w:t>
      </w:r>
      <w:r w:rsidRPr="009816E7">
        <w:rPr>
          <w:rFonts w:eastAsiaTheme="minorHAnsi" w:cs="Arial"/>
          <w:snapToGrid/>
          <w:szCs w:val="22"/>
        </w:rPr>
        <w:t xml:space="preserve"> or </w:t>
      </w:r>
      <w:r w:rsidRPr="009816E7">
        <w:rPr>
          <w:rFonts w:eastAsiaTheme="minorHAnsi" w:cs="Arial"/>
          <w:b/>
          <w:bCs/>
          <w:snapToGrid/>
          <w:szCs w:val="22"/>
        </w:rPr>
        <w:t>Generating Unit Data</w:t>
      </w:r>
      <w:r w:rsidRPr="009816E7">
        <w:rPr>
          <w:rFonts w:eastAsiaTheme="minorHAnsi" w:cs="Arial"/>
          <w:snapToGrid/>
          <w:szCs w:val="22"/>
        </w:rPr>
        <w:t xml:space="preserve"> (other than data specified in BC1.4.2(c) (</w:t>
      </w:r>
      <w:r w:rsidRPr="009816E7">
        <w:rPr>
          <w:rFonts w:eastAsiaTheme="minorHAnsi" w:cs="Arial"/>
          <w:b/>
          <w:bCs/>
          <w:snapToGrid/>
          <w:szCs w:val="22"/>
        </w:rPr>
        <w:t>Export and Import Limits</w:t>
      </w:r>
      <w:r w:rsidRPr="009816E7">
        <w:rPr>
          <w:rFonts w:eastAsiaTheme="minorHAnsi" w:cs="Arial"/>
          <w:snapToGrid/>
          <w:szCs w:val="22"/>
        </w:rPr>
        <w:t>) and BC1.4.2(e) (</w:t>
      </w:r>
      <w:r w:rsidRPr="009816E7">
        <w:rPr>
          <w:rFonts w:eastAsiaTheme="minorHAnsi" w:cs="Arial"/>
          <w:b/>
          <w:bCs/>
          <w:snapToGrid/>
          <w:szCs w:val="22"/>
        </w:rPr>
        <w:t>Dynamic Parameters</w:t>
      </w:r>
      <w:r w:rsidRPr="009816E7">
        <w:rPr>
          <w:rFonts w:eastAsiaTheme="minorHAnsi" w:cs="Arial"/>
          <w:snapToGrid/>
          <w:szCs w:val="22"/>
        </w:rPr>
        <w:t>) should be attempted. For the avoidance of doubt between 08:00 and 18:00 hours the provisions of BC2.9.7.2</w:t>
      </w:r>
      <w:r w:rsidRPr="009816E7">
        <w:rPr>
          <w:rFonts w:cs="Arial"/>
        </w:rPr>
        <w:t>(b)</w:t>
      </w:r>
      <w:r w:rsidRPr="009816E7">
        <w:rPr>
          <w:rFonts w:eastAsiaTheme="minorHAnsi" w:cs="Arial"/>
          <w:snapToGrid/>
          <w:szCs w:val="22"/>
        </w:rPr>
        <w:t>(</w:t>
      </w:r>
      <w:proofErr w:type="spellStart"/>
      <w:r w:rsidRPr="009816E7">
        <w:rPr>
          <w:rFonts w:eastAsiaTheme="minorHAnsi" w:cs="Arial"/>
          <w:snapToGrid/>
          <w:szCs w:val="22"/>
        </w:rPr>
        <w:t>i</w:t>
      </w:r>
      <w:proofErr w:type="spellEnd"/>
      <w:r w:rsidRPr="009816E7">
        <w:rPr>
          <w:rFonts w:eastAsiaTheme="minorHAnsi" w:cs="Arial"/>
          <w:snapToGrid/>
          <w:szCs w:val="22"/>
        </w:rPr>
        <w:t>) shall apply.</w:t>
      </w:r>
    </w:p>
    <w:p w14:paraId="38740382" w14:textId="77777777" w:rsidR="00D314F2" w:rsidRPr="004B08C6" w:rsidRDefault="00D314F2" w:rsidP="00476009">
      <w:pPr>
        <w:pStyle w:val="Level2Text"/>
        <w:ind w:left="0" w:firstLine="0"/>
        <w:jc w:val="both"/>
        <w:rPr>
          <w:b/>
          <w:bCs/>
        </w:rPr>
      </w:pPr>
    </w:p>
    <w:sectPr w:rsidR="00D314F2" w:rsidRPr="004B08C6" w:rsidSect="00B265E1">
      <w:footerReference w:type="defaul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Creighton, Alan (Northern Powergrid)" w:date="2023-10-04T19:04:00Z" w:initials="CA(P">
    <w:p w14:paraId="71FFD473" w14:textId="77777777" w:rsidR="00096986" w:rsidRDefault="00373E5F">
      <w:pPr>
        <w:pStyle w:val="CommentText"/>
      </w:pPr>
      <w:r>
        <w:rPr>
          <w:rStyle w:val="CommentReference"/>
        </w:rPr>
        <w:annotationRef/>
      </w:r>
      <w:r w:rsidR="00096986">
        <w:rPr>
          <w:highlight w:val="yellow"/>
        </w:rPr>
        <w:t>Comments added after the meeting on 4/10/23 highlighted in yellow.</w:t>
      </w:r>
    </w:p>
    <w:p w14:paraId="7E863962" w14:textId="77777777" w:rsidR="00096986" w:rsidRDefault="00096986">
      <w:pPr>
        <w:pStyle w:val="CommentText"/>
      </w:pPr>
    </w:p>
    <w:p w14:paraId="7E545D4F" w14:textId="77777777" w:rsidR="00096986" w:rsidRDefault="00096986">
      <w:pPr>
        <w:pStyle w:val="CommentText"/>
      </w:pPr>
      <w:r>
        <w:rPr>
          <w:highlight w:val="yellow"/>
        </w:rPr>
        <w:t>Re the SLD I've suggested text to basically maintain the present arrangements and align with the direction of GC0139, but I think I need guidance from NGESO as to how they would like the 'new large' powers stations to be treated.</w:t>
      </w:r>
    </w:p>
    <w:p w14:paraId="058C9185" w14:textId="77777777" w:rsidR="00096986" w:rsidRDefault="00096986">
      <w:pPr>
        <w:pStyle w:val="CommentText"/>
      </w:pPr>
    </w:p>
    <w:p w14:paraId="7CB74B7E" w14:textId="77777777" w:rsidR="00096986" w:rsidRDefault="00096986">
      <w:pPr>
        <w:pStyle w:val="CommentText"/>
      </w:pPr>
      <w:r>
        <w:rPr>
          <w:highlight w:val="yellow"/>
        </w:rPr>
        <w:t>PCA4.3.2(a) will also need to be revised depending on how NGESO would like DNOs to treat 'new large' power stations.</w:t>
      </w:r>
    </w:p>
    <w:p w14:paraId="1ED8191C" w14:textId="77777777" w:rsidR="00096986" w:rsidRDefault="00096986">
      <w:pPr>
        <w:pStyle w:val="CommentText"/>
      </w:pPr>
    </w:p>
    <w:p w14:paraId="63481638" w14:textId="77777777" w:rsidR="00096986" w:rsidRDefault="00096986">
      <w:pPr>
        <w:pStyle w:val="CommentText"/>
      </w:pPr>
      <w:r>
        <w:rPr>
          <w:highlight w:val="yellow"/>
        </w:rPr>
        <w:t>Schedule 11 Table 11(a) will need to be revised if NGESO don't want the 'new large' generators to be treated differently fromexisting small / medium power stations wrt  the net / gross demand perspective.</w:t>
      </w:r>
    </w:p>
    <w:p w14:paraId="5F895462" w14:textId="77777777" w:rsidR="00096986" w:rsidRDefault="00096986">
      <w:pPr>
        <w:pStyle w:val="CommentText"/>
      </w:pPr>
    </w:p>
    <w:p w14:paraId="32771EFA" w14:textId="77777777" w:rsidR="00096986" w:rsidRDefault="00096986">
      <w:pPr>
        <w:pStyle w:val="CommentText"/>
      </w:pPr>
      <w:r>
        <w:rPr>
          <w:highlight w:val="yellow"/>
        </w:rPr>
        <w:t>PCA4.3.2(a) will also need to be revised depending on how NGESO would like DNOs to treat 'new large' power stations.</w:t>
      </w:r>
    </w:p>
    <w:p w14:paraId="1EEC1B76" w14:textId="77777777" w:rsidR="00096986" w:rsidRDefault="00096986">
      <w:pPr>
        <w:pStyle w:val="CommentText"/>
      </w:pPr>
    </w:p>
    <w:p w14:paraId="62E65203" w14:textId="77777777" w:rsidR="00096986" w:rsidRDefault="00096986">
      <w:pPr>
        <w:pStyle w:val="CommentText"/>
      </w:pPr>
      <w:r>
        <w:rPr>
          <w:color w:val="000000"/>
        </w:rPr>
        <w:t xml:space="preserve">If this isn’t thought trough properly we'll end up in providing week 24 data that </w:t>
      </w:r>
    </w:p>
    <w:p w14:paraId="0DBC994B" w14:textId="77777777" w:rsidR="00096986" w:rsidRDefault="00096986" w:rsidP="00311CD4">
      <w:pPr>
        <w:pStyle w:val="CommentText"/>
      </w:pPr>
      <w:r>
        <w:rPr>
          <w:highlight w:val="yellow"/>
        </w:rPr>
        <w:t xml:space="preserve"> </w:t>
      </w:r>
    </w:p>
  </w:comment>
  <w:comment w:id="11" w:author="Antony Johnson (ESO)" w:date="2023-10-16T11:28:00Z" w:initials="AJ(">
    <w:p w14:paraId="3B26C2C5" w14:textId="77777777" w:rsidR="0021372E" w:rsidRDefault="00637003" w:rsidP="00ED6B6A">
      <w:pPr>
        <w:pStyle w:val="CommentText"/>
      </w:pPr>
      <w:r>
        <w:rPr>
          <w:rStyle w:val="CommentReference"/>
        </w:rPr>
        <w:annotationRef/>
      </w:r>
      <w:r w:rsidR="0021372E">
        <w:t>With regard to the SLD propose we go for the suggestion in PC.A.2.2.2.  With regard to PCA.4.3.2 no change is necessary because the current arrangements should already work, its just the Large moves donw to 10MW, historic medium and small will work in the same way and new small will also work with the current text.</w:t>
      </w:r>
    </w:p>
  </w:comment>
  <w:comment w:id="12" w:author="Antony Johnson (ESO)" w:date="2023-10-16T11:34:00Z" w:initials="AJ(">
    <w:p w14:paraId="4148E350" w14:textId="77777777" w:rsidR="00917CC4" w:rsidRDefault="00917CC4" w:rsidP="0035596D">
      <w:pPr>
        <w:pStyle w:val="CommentText"/>
      </w:pPr>
      <w:r>
        <w:rPr>
          <w:rStyle w:val="CommentReference"/>
        </w:rPr>
        <w:annotationRef/>
      </w:r>
      <w:r>
        <w:t xml:space="preserve">DRC - We acknowledge that the DRC will need to be reviewed.  However we suggest the Planning Code is more clearly bedded down and agreed before we change the DRC bearing in mind the DRC is a copy of other sections of the Grid Code. </w:t>
      </w:r>
    </w:p>
  </w:comment>
  <w:comment w:id="64" w:author="Mike Kay" w:date="2023-09-28T04:55:00Z" w:initials="MK">
    <w:p w14:paraId="2E148A63" w14:textId="07101FFA" w:rsidR="001649FD" w:rsidRDefault="001649FD">
      <w:pPr>
        <w:pStyle w:val="CommentText"/>
      </w:pPr>
      <w:r>
        <w:rPr>
          <w:rStyle w:val="CommentReference"/>
        </w:rPr>
        <w:annotationRef/>
      </w:r>
      <w:r>
        <w:t xml:space="preserve">Maybe out of scope of 117 – but if the User system is not connected to the total system, why does the Grid Code apply.  And if this is for an IDNO, then </w:t>
      </w:r>
      <w:r w:rsidR="009A11C1">
        <w:t>is the IDNO a User?  And it will be connected, just not directly.</w:t>
      </w:r>
    </w:p>
  </w:comment>
  <w:comment w:id="65" w:author="Antony Johnson (ESO)" w:date="2023-10-16T10:22:00Z" w:initials="AJ(">
    <w:p w14:paraId="622F2228" w14:textId="77777777" w:rsidR="00E7106A" w:rsidRDefault="00E7106A" w:rsidP="00AE7D1E">
      <w:pPr>
        <w:pStyle w:val="CommentText"/>
      </w:pPr>
      <w:r>
        <w:rPr>
          <w:rStyle w:val="CommentReference"/>
        </w:rPr>
        <w:annotationRef/>
      </w:r>
      <w:r>
        <w:t>Agree -its out of scope of the GC0117 mod - propose to leave text as is.</w:t>
      </w:r>
    </w:p>
  </w:comment>
  <w:comment w:id="146" w:author="Antony Johnson (ESO)" w:date="2023-10-16T12:31:00Z" w:initials="AJ(">
    <w:p w14:paraId="20896C4D" w14:textId="77777777" w:rsidR="00152053" w:rsidRDefault="003B0B5D" w:rsidP="004068AE">
      <w:pPr>
        <w:pStyle w:val="CommentText"/>
      </w:pPr>
      <w:r>
        <w:rPr>
          <w:rStyle w:val="CommentReference"/>
        </w:rPr>
        <w:annotationRef/>
      </w:r>
      <w:r w:rsidR="00152053">
        <w:t>This is the date Ofgem Approve GC0117.  A similar approach was applied with GC0096 (Storage)</w:t>
      </w:r>
    </w:p>
  </w:comment>
  <w:comment w:id="217" w:author="Mike Kay" w:date="2023-09-28T04:50:00Z" w:initials="MK">
    <w:p w14:paraId="4FF7189D" w14:textId="31C79BCD" w:rsidR="0005637A" w:rsidRDefault="0005637A">
      <w:pPr>
        <w:pStyle w:val="CommentText"/>
      </w:pPr>
      <w:r>
        <w:rPr>
          <w:rStyle w:val="CommentReference"/>
        </w:rPr>
        <w:annotationRef/>
      </w:r>
      <w:r>
        <w:t>Before?  Or after?</w:t>
      </w:r>
    </w:p>
  </w:comment>
  <w:comment w:id="218" w:author="Creighton, Alan (Northern Powergrid)" w:date="2023-10-04T15:39:00Z" w:initials="CA(P">
    <w:p w14:paraId="3ADD76D2" w14:textId="77777777" w:rsidR="009F138D" w:rsidRDefault="009F138D" w:rsidP="007E6FD9">
      <w:pPr>
        <w:pStyle w:val="CommentText"/>
      </w:pPr>
      <w:r>
        <w:rPr>
          <w:rStyle w:val="CommentReference"/>
        </w:rPr>
        <w:annotationRef/>
      </w:r>
      <w:r>
        <w:t>after</w:t>
      </w:r>
    </w:p>
  </w:comment>
  <w:comment w:id="219" w:author="Antony Johnson (ESO)" w:date="2023-10-16T10:25:00Z" w:initials="AJ(">
    <w:p w14:paraId="4D27B754" w14:textId="77777777" w:rsidR="00730974" w:rsidRDefault="00730974" w:rsidP="00182116">
      <w:pPr>
        <w:pStyle w:val="CommentText"/>
      </w:pPr>
      <w:r>
        <w:rPr>
          <w:rStyle w:val="CommentReference"/>
        </w:rPr>
        <w:annotationRef/>
      </w:r>
      <w:r>
        <w:t>Agree - changed to on or after</w:t>
      </w:r>
    </w:p>
  </w:comment>
  <w:comment w:id="230" w:author="Creighton, Alan (Northern Powergrid)" w:date="2023-09-28T09:48:00Z" w:initials="CA(P">
    <w:p w14:paraId="2818FDF4" w14:textId="4B6A3CAD" w:rsidR="00E5647B" w:rsidRDefault="00E5647B">
      <w:pPr>
        <w:pStyle w:val="CommentText"/>
      </w:pPr>
      <w:r>
        <w:rPr>
          <w:rStyle w:val="CommentReference"/>
        </w:rPr>
        <w:annotationRef/>
      </w:r>
      <w:r>
        <w:t>I recall we've discussed this before, but we're still receiving questions from customers who are the view that, for example installing an export management scheme to limit the export from say a PV installation to say  90MW when the installed capacity is 120MW means that the Power Station is a Medium Power Station.</w:t>
      </w:r>
    </w:p>
    <w:p w14:paraId="61D33EDF" w14:textId="77777777" w:rsidR="00E5647B" w:rsidRDefault="00E5647B">
      <w:pPr>
        <w:pStyle w:val="CommentText"/>
      </w:pPr>
    </w:p>
    <w:p w14:paraId="0794D648" w14:textId="77777777" w:rsidR="00E5647B" w:rsidRDefault="00E5647B" w:rsidP="00C01B3C">
      <w:pPr>
        <w:pStyle w:val="CommentText"/>
      </w:pPr>
      <w:r>
        <w:t>The proposed definition changes clarify the position re in house load, but not export limitation schemes.  Might it be possible to address this as well?</w:t>
      </w:r>
    </w:p>
  </w:comment>
  <w:comment w:id="231" w:author="Creighton, Alan (Northern Powergrid)" w:date="2023-10-04T18:30:00Z" w:initials="CA(P">
    <w:p w14:paraId="1EB66CE9" w14:textId="77777777" w:rsidR="00A02623" w:rsidRDefault="00A02623" w:rsidP="00571FCC">
      <w:pPr>
        <w:pStyle w:val="CommentText"/>
      </w:pPr>
      <w:r>
        <w:rPr>
          <w:rStyle w:val="CommentReference"/>
        </w:rPr>
        <w:annotationRef/>
      </w:r>
      <w:r>
        <w:t>MK view its out of scope, but we're provided clarity on netting off demand - so export limiting scheme may not be totally out of scope.  Concern that refining this could be contentious,…..</w:t>
      </w:r>
    </w:p>
  </w:comment>
  <w:comment w:id="232" w:author="Antony Johnson (ESO)" w:date="2023-10-16T10:41:00Z" w:initials="AJ(">
    <w:p w14:paraId="0D29ADA1" w14:textId="77777777" w:rsidR="006D289F" w:rsidRDefault="006D289F" w:rsidP="0056265F">
      <w:pPr>
        <w:pStyle w:val="CommentText"/>
      </w:pPr>
      <w:r>
        <w:rPr>
          <w:rStyle w:val="CommentReference"/>
        </w:rPr>
        <w:annotationRef/>
      </w:r>
      <w:r>
        <w:t xml:space="preserve">Agree with Mike.  In the case of an export limiter I think the drafting still works because the updated definition now only includes the power supplied by the generating units less the auxiliaries and does not take into account site load associated with a sperate demand so in this case it would work - eg Winnington Power Station.  In the case you are referring to you could have a generator that has a rating of say 15MW and the Generator declares that its declared output is 9.9MW so a limiter is pulling it back so it becomes a Small Power Station -  This is still permitted because the definition of Registered Capacity is "declared by the Generator" which is their decision.  In other words even if a plant is rated at 15MW (ie its physical capability) a Generator can declare it down to a lower value (by virtue of a limiter if it wished to do so. </w:t>
      </w:r>
    </w:p>
  </w:comment>
  <w:comment w:id="313" w:author="Mike Kay" w:date="2023-09-28T04:57:00Z" w:initials="MK">
    <w:p w14:paraId="16213C8E" w14:textId="5EB67A24" w:rsidR="00664798" w:rsidRDefault="00664798">
      <w:pPr>
        <w:pStyle w:val="CommentText"/>
      </w:pPr>
      <w:r>
        <w:rPr>
          <w:rStyle w:val="CommentReference"/>
        </w:rPr>
        <w:annotationRef/>
      </w:r>
      <w:r>
        <w:t>typo</w:t>
      </w:r>
    </w:p>
  </w:comment>
  <w:comment w:id="314" w:author="Antony Johnson (ESO)" w:date="2023-10-16T10:43:00Z" w:initials="AJ(">
    <w:p w14:paraId="43D74B45" w14:textId="77777777" w:rsidR="00AA31AD" w:rsidRDefault="00AA31AD" w:rsidP="00CD7B79">
      <w:pPr>
        <w:pStyle w:val="CommentText"/>
      </w:pPr>
      <w:r>
        <w:rPr>
          <w:rStyle w:val="CommentReference"/>
        </w:rPr>
        <w:annotationRef/>
      </w:r>
      <w:r>
        <w:t>Corrected</w:t>
      </w:r>
    </w:p>
  </w:comment>
  <w:comment w:id="355" w:author="Creighton, Alan (Northern Powergrid)" w:date="2023-10-04T18:33:00Z" w:initials="CA(P">
    <w:p w14:paraId="41175964" w14:textId="248FC6F3" w:rsidR="00A02623" w:rsidRDefault="00A02623" w:rsidP="001E234E">
      <w:pPr>
        <w:pStyle w:val="CommentText"/>
      </w:pPr>
      <w:r>
        <w:rPr>
          <w:rStyle w:val="CommentReference"/>
        </w:rPr>
        <w:annotationRef/>
      </w:r>
      <w:r>
        <w:t>I</w:t>
      </w:r>
      <w:r>
        <w:rPr>
          <w:highlight w:val="yellow"/>
        </w:rPr>
        <w:t xml:space="preserve"> don't think this is needed here.  The parag just requires the DNO to provide further details on request  - no reference to the SLD</w:t>
      </w:r>
    </w:p>
  </w:comment>
  <w:comment w:id="356" w:author="Antony Johnson (ESO)" w:date="2023-10-16T10:46:00Z" w:initials="AJ(">
    <w:p w14:paraId="1B3F4992" w14:textId="77777777" w:rsidR="00426EB6" w:rsidRDefault="00426EB6" w:rsidP="00206D1E">
      <w:pPr>
        <w:pStyle w:val="CommentText"/>
      </w:pPr>
      <w:r>
        <w:rPr>
          <w:rStyle w:val="CommentReference"/>
        </w:rPr>
        <w:annotationRef/>
      </w:r>
      <w:r>
        <w:t>We agreed with ESO colleagues who are working on GC0139 that we should retain this wording for clarity, hence propose to retain.</w:t>
      </w:r>
    </w:p>
  </w:comment>
  <w:comment w:id="381" w:author="Mike Kay" w:date="2023-09-28T04:58:00Z" w:initials="MK">
    <w:p w14:paraId="56B38D8C" w14:textId="747AB09C" w:rsidR="000C32CC" w:rsidRDefault="000C32CC">
      <w:pPr>
        <w:pStyle w:val="CommentText"/>
      </w:pPr>
      <w:r>
        <w:rPr>
          <w:rStyle w:val="CommentReference"/>
        </w:rPr>
        <w:annotationRef/>
      </w:r>
      <w:r>
        <w:t>wrong fount.</w:t>
      </w:r>
    </w:p>
  </w:comment>
  <w:comment w:id="382" w:author="Antony Johnson (ESO)" w:date="2023-10-16T10:47:00Z" w:initials="AJ(">
    <w:p w14:paraId="496A3F23" w14:textId="77777777" w:rsidR="0054756A" w:rsidRDefault="0054756A" w:rsidP="006F38F4">
      <w:pPr>
        <w:pStyle w:val="CommentText"/>
      </w:pPr>
      <w:r>
        <w:rPr>
          <w:rStyle w:val="CommentReference"/>
        </w:rPr>
        <w:annotationRef/>
      </w:r>
      <w:r>
        <w:t>Corrected</w:t>
      </w:r>
    </w:p>
  </w:comment>
  <w:comment w:id="415" w:author="Creighton, Alan (Northern Powergrid)" w:date="2023-09-28T09:32:00Z" w:initials="CA(P">
    <w:p w14:paraId="3787B3C1" w14:textId="6E41EF4C" w:rsidR="008171A6" w:rsidRDefault="0062112C">
      <w:pPr>
        <w:pStyle w:val="CommentText"/>
      </w:pPr>
      <w:r>
        <w:rPr>
          <w:rStyle w:val="CommentReference"/>
        </w:rPr>
        <w:annotationRef/>
      </w:r>
      <w:r w:rsidR="008171A6">
        <w:t>Is the intention to confirm whether the connection to the subtransmission system should be shown or via an equivalent on an annual basis?</w:t>
      </w:r>
    </w:p>
    <w:p w14:paraId="6C07D09F" w14:textId="77777777" w:rsidR="008171A6" w:rsidRDefault="008171A6">
      <w:pPr>
        <w:pStyle w:val="CommentText"/>
      </w:pPr>
    </w:p>
    <w:p w14:paraId="60F9E37A" w14:textId="77777777" w:rsidR="008171A6" w:rsidRDefault="008171A6" w:rsidP="0012098C">
      <w:pPr>
        <w:pStyle w:val="CommentText"/>
      </w:pPr>
      <w:r>
        <w:t>Would it be better to have a default position of one or the other of the options which can be changed by agreement?  I think showing all generators as equivalent to the subtransmission system as the default would co-ordinate with Gc0139 thinking.</w:t>
      </w:r>
    </w:p>
  </w:comment>
  <w:comment w:id="416" w:author="Creighton, Alan (Northern Powergrid)" w:date="2023-10-04T18:55:00Z" w:initials="CA(P">
    <w:p w14:paraId="1CBE1492" w14:textId="77777777" w:rsidR="00E20DA8" w:rsidRDefault="00E20DA8" w:rsidP="004639D1">
      <w:pPr>
        <w:pStyle w:val="CommentText"/>
      </w:pPr>
      <w:r>
        <w:rPr>
          <w:rStyle w:val="CommentReference"/>
        </w:rPr>
        <w:annotationRef/>
      </w:r>
      <w:r>
        <w:rPr>
          <w:highlight w:val="yellow"/>
        </w:rPr>
        <w:t>I think the essence of this parag is better in 2.2.2 which is the clause that describes the scope of the SLC</w:t>
      </w:r>
    </w:p>
  </w:comment>
  <w:comment w:id="417" w:author="Antony Johnson (ESO)" w:date="2023-10-16T10:52:00Z" w:initials="AJ(">
    <w:p w14:paraId="0917CB74" w14:textId="77777777" w:rsidR="00564FFB" w:rsidRDefault="00564FFB" w:rsidP="00943B87">
      <w:pPr>
        <w:pStyle w:val="CommentText"/>
      </w:pPr>
      <w:r>
        <w:rPr>
          <w:rStyle w:val="CommentReference"/>
        </w:rPr>
        <w:annotationRef/>
      </w:r>
      <w:r>
        <w:t>The text has been deleted and included in 2.2.2</w:t>
      </w:r>
    </w:p>
  </w:comment>
  <w:comment w:id="440" w:author="Creighton, Alan (Northern Powergrid)" w:date="2023-10-04T18:56:00Z" w:initials="CA(P">
    <w:p w14:paraId="740CB139" w14:textId="28CEF18C" w:rsidR="00E20DA8" w:rsidRDefault="00E20DA8" w:rsidP="006B5CD1">
      <w:pPr>
        <w:pStyle w:val="CommentText"/>
      </w:pPr>
      <w:r>
        <w:rPr>
          <w:rStyle w:val="CommentReference"/>
        </w:rPr>
        <w:annotationRef/>
      </w:r>
      <w:r>
        <w:rPr>
          <w:highlight w:val="yellow"/>
        </w:rPr>
        <w:t>This retains the present position for 'existing large'</w:t>
      </w:r>
    </w:p>
  </w:comment>
  <w:comment w:id="441" w:author="Antony Johnson (ESO)" w:date="2023-10-16T10:54:00Z" w:initials="AJ(">
    <w:p w14:paraId="22954A39" w14:textId="77777777" w:rsidR="00E9488E" w:rsidRDefault="00E9488E" w:rsidP="00947D83">
      <w:pPr>
        <w:pStyle w:val="CommentText"/>
      </w:pPr>
      <w:r>
        <w:rPr>
          <w:rStyle w:val="CommentReference"/>
        </w:rPr>
        <w:annotationRef/>
      </w:r>
      <w:r>
        <w:t>Happy with suggested text change as you have proposed</w:t>
      </w:r>
    </w:p>
  </w:comment>
  <w:comment w:id="465" w:author="Creighton, Alan (Northern Powergrid)" w:date="2023-10-04T18:58:00Z" w:initials="CA(P">
    <w:p w14:paraId="26AF772C" w14:textId="6BED50AC" w:rsidR="00373E5F" w:rsidRDefault="00E20DA8">
      <w:pPr>
        <w:pStyle w:val="CommentText"/>
      </w:pPr>
      <w:r>
        <w:rPr>
          <w:rStyle w:val="CommentReference"/>
        </w:rPr>
        <w:annotationRef/>
      </w:r>
      <w:r w:rsidR="00373E5F">
        <w:rPr>
          <w:highlight w:val="yellow"/>
        </w:rPr>
        <w:t>This means that 'new large' will be treated the same as we'd treat existing generators connected below the subtransmission system - so maintains the current treatment for a typical say 15MW Power Station.</w:t>
      </w:r>
    </w:p>
    <w:p w14:paraId="347BA6FB" w14:textId="77777777" w:rsidR="00373E5F" w:rsidRDefault="00373E5F">
      <w:pPr>
        <w:pStyle w:val="CommentText"/>
      </w:pPr>
    </w:p>
    <w:p w14:paraId="06C1B66A" w14:textId="77777777" w:rsidR="00373E5F" w:rsidRDefault="00373E5F">
      <w:pPr>
        <w:pStyle w:val="CommentText"/>
      </w:pPr>
      <w:r>
        <w:rPr>
          <w:highlight w:val="yellow"/>
        </w:rPr>
        <w:t>This aligns with the approach in GC0139 which is to include in the SLD power stations connected to the subtransmission system and equivalents for everything else.</w:t>
      </w:r>
    </w:p>
    <w:p w14:paraId="507FC212" w14:textId="77777777" w:rsidR="00373E5F" w:rsidRDefault="00373E5F">
      <w:pPr>
        <w:pStyle w:val="CommentText"/>
      </w:pPr>
    </w:p>
    <w:p w14:paraId="421D6583" w14:textId="77777777" w:rsidR="00373E5F" w:rsidRDefault="00373E5F" w:rsidP="001C4F62">
      <w:pPr>
        <w:pStyle w:val="CommentText"/>
      </w:pPr>
      <w:r>
        <w:rPr>
          <w:highlight w:val="yellow"/>
        </w:rPr>
        <w:t xml:space="preserve">PC.A 2.1.3 enables ESO to ash for more detailed data as required. </w:t>
      </w:r>
    </w:p>
  </w:comment>
  <w:comment w:id="466" w:author="Antony Johnson (ESO)" w:date="2023-10-16T10:54:00Z" w:initials="AJ(">
    <w:p w14:paraId="2B42A7BD" w14:textId="77777777" w:rsidR="00E9488E" w:rsidRDefault="00E9488E" w:rsidP="00CE5112">
      <w:pPr>
        <w:pStyle w:val="CommentText"/>
      </w:pPr>
      <w:r>
        <w:rPr>
          <w:rStyle w:val="CommentReference"/>
        </w:rPr>
        <w:annotationRef/>
      </w:r>
      <w:r>
        <w:t>Agree with revised text</w:t>
      </w:r>
    </w:p>
  </w:comment>
  <w:comment w:id="469" w:author="Antony Johnson (ESO)" w:date="2023-09-26T15:07:00Z" w:initials="AJ(">
    <w:p w14:paraId="64A2180E" w14:textId="747969CD" w:rsidR="00DE6FEF" w:rsidRDefault="004F5D04" w:rsidP="00690CFE">
      <w:pPr>
        <w:pStyle w:val="CommentText"/>
      </w:pPr>
      <w:r>
        <w:rPr>
          <w:rStyle w:val="CommentReference"/>
        </w:rPr>
        <w:annotationRef/>
      </w:r>
      <w:r w:rsidR="00DE6FEF">
        <w:t xml:space="preserve">Comment from Alan Creighton - "Doesn't this need to be reviewed as well" - We have looked at this and although Large will move to 10MW there is no concept of new or existing so we believe the text still works - </w:t>
      </w:r>
      <w:r w:rsidR="00DE6FEF">
        <w:rPr>
          <w:highlight w:val="green"/>
        </w:rPr>
        <w:t xml:space="preserve">For Discussion. </w:t>
      </w:r>
    </w:p>
  </w:comment>
  <w:comment w:id="470" w:author="Creighton, Alan (Northern Powergrid)" w:date="2023-09-28T09:36:00Z" w:initials="CA(P">
    <w:p w14:paraId="41E5E158" w14:textId="77777777" w:rsidR="008171A6" w:rsidRDefault="00666B6A" w:rsidP="007F0718">
      <w:pPr>
        <w:pStyle w:val="CommentText"/>
      </w:pPr>
      <w:r>
        <w:rPr>
          <w:rStyle w:val="CommentReference"/>
        </w:rPr>
        <w:annotationRef/>
      </w:r>
      <w:r w:rsidR="008171A6">
        <w:t>My concern relates to whether this level of detail would still be required for say a 12MW future Large Power Station - as PC.A2.2.1 suggests relaxing the scope of the SLD by agreement</w:t>
      </w:r>
    </w:p>
  </w:comment>
  <w:comment w:id="471" w:author="Antony Johnson (ESO)" w:date="2023-10-16T10:57:00Z" w:initials="AJ(">
    <w:p w14:paraId="6236ED15" w14:textId="77777777" w:rsidR="00733A0A" w:rsidRDefault="00733A0A" w:rsidP="003425E6">
      <w:pPr>
        <w:pStyle w:val="CommentText"/>
      </w:pPr>
      <w:r>
        <w:rPr>
          <w:rStyle w:val="CommentReference"/>
        </w:rPr>
        <w:annotationRef/>
      </w:r>
      <w:r>
        <w:t xml:space="preserve">Discussion required but believe this has now been addressed because anything which is directly connected to the sub-transmission system shall be on the SLD and an equivalent can be provided for anything which is not connected to the Sub-transmission System.   </w:t>
      </w:r>
    </w:p>
  </w:comment>
  <w:comment w:id="478" w:author="Antony Johnson (ESO)" w:date="2023-10-16T11:07:00Z" w:initials="AJ(">
    <w:p w14:paraId="2E2DFD43" w14:textId="77777777" w:rsidR="003B0D60" w:rsidRDefault="003B0D60" w:rsidP="001C7D4A">
      <w:pPr>
        <w:pStyle w:val="CommentText"/>
      </w:pPr>
      <w:r>
        <w:rPr>
          <w:rStyle w:val="CommentReference"/>
        </w:rPr>
        <w:annotationRef/>
      </w:r>
      <w:r>
        <w:t xml:space="preserve">Propose to delete </w:t>
      </w:r>
    </w:p>
  </w:comment>
  <w:comment w:id="485" w:author="Mike Kay" w:date="2023-09-28T05:01:00Z" w:initials="MK">
    <w:p w14:paraId="40D76108" w14:textId="1ABB03DF" w:rsidR="00686D4F" w:rsidRDefault="00686D4F">
      <w:pPr>
        <w:pStyle w:val="CommentText"/>
      </w:pPr>
      <w:r>
        <w:rPr>
          <w:rStyle w:val="CommentReference"/>
        </w:rPr>
        <w:annotationRef/>
      </w:r>
      <w:r>
        <w:t>As above</w:t>
      </w:r>
    </w:p>
  </w:comment>
  <w:comment w:id="482" w:author="Creighton, Alan (Northern Powergrid)" w:date="2023-10-04T19:07:00Z" w:initials="CA(P">
    <w:p w14:paraId="6D45E17A" w14:textId="77777777" w:rsidR="00373E5F" w:rsidRDefault="00373E5F" w:rsidP="00D64289">
      <w:pPr>
        <w:pStyle w:val="CommentText"/>
      </w:pPr>
      <w:r>
        <w:rPr>
          <w:rStyle w:val="CommentReference"/>
        </w:rPr>
        <w:annotationRef/>
      </w:r>
      <w:r>
        <w:rPr>
          <w:highlight w:val="yellow"/>
        </w:rPr>
        <w:t>Suggest not required as its covered off in PCA2.2.2</w:t>
      </w:r>
    </w:p>
  </w:comment>
  <w:comment w:id="483" w:author="Antony Johnson (ESO)" w:date="2023-10-16T11:04:00Z" w:initials="AJ(">
    <w:p w14:paraId="7D847B0D" w14:textId="77777777" w:rsidR="006B0581" w:rsidRDefault="006B0581" w:rsidP="00007493">
      <w:pPr>
        <w:pStyle w:val="CommentText"/>
      </w:pPr>
      <w:r>
        <w:rPr>
          <w:rStyle w:val="CommentReference"/>
        </w:rPr>
        <w:annotationRef/>
      </w:r>
      <w:r>
        <w:t>Agree - Propose to delete</w:t>
      </w:r>
    </w:p>
  </w:comment>
  <w:comment w:id="507" w:author="Creighton, Alan (Northern Powergrid)" w:date="2023-10-03T08:37:00Z" w:initials="CA(P">
    <w:p w14:paraId="69C0D60C" w14:textId="7907DE94" w:rsidR="00745E89" w:rsidRDefault="00745E89" w:rsidP="00B5569F">
      <w:pPr>
        <w:pStyle w:val="CommentText"/>
      </w:pPr>
      <w:r>
        <w:rPr>
          <w:rStyle w:val="CommentReference"/>
        </w:rPr>
        <w:annotationRef/>
      </w:r>
      <w:r>
        <w:t>...a...</w:t>
      </w:r>
    </w:p>
  </w:comment>
  <w:comment w:id="508" w:author="Antony Johnson (ESO)" w:date="2023-10-16T11:09:00Z" w:initials="AJ(">
    <w:p w14:paraId="1D4F68F7" w14:textId="77777777" w:rsidR="00774D2E" w:rsidRDefault="00774D2E" w:rsidP="000B28C0">
      <w:pPr>
        <w:pStyle w:val="CommentText"/>
      </w:pPr>
      <w:r>
        <w:rPr>
          <w:rStyle w:val="CommentReference"/>
        </w:rPr>
        <w:annotationRef/>
      </w:r>
      <w:r>
        <w:t>Agree - corrected</w:t>
      </w:r>
    </w:p>
  </w:comment>
  <w:comment w:id="510" w:author="Creighton, Alan (Northern Powergrid)" w:date="2023-10-03T08:39:00Z" w:initials="CA(P">
    <w:p w14:paraId="530A30D0" w14:textId="6B121D0E" w:rsidR="00745E89" w:rsidRDefault="00745E89" w:rsidP="00030221">
      <w:pPr>
        <w:pStyle w:val="CommentText"/>
      </w:pPr>
      <w:r>
        <w:rPr>
          <w:rStyle w:val="CommentReference"/>
        </w:rPr>
        <w:annotationRef/>
      </w:r>
      <w:r>
        <w:t>Given that there would be options for the presentation of embedded large power stations connected at a voltage below the subtransmission voltage  it would help to have a couple of diagrams to illustrate the two options.</w:t>
      </w:r>
    </w:p>
  </w:comment>
  <w:comment w:id="511" w:author="Antony Johnson (ESO)" w:date="2023-10-16T11:11:00Z" w:initials="AJ(">
    <w:p w14:paraId="4EE04078" w14:textId="77777777" w:rsidR="004E7B41" w:rsidRDefault="004E7B41" w:rsidP="002A478B">
      <w:pPr>
        <w:pStyle w:val="CommentText"/>
      </w:pPr>
      <w:r>
        <w:rPr>
          <w:rStyle w:val="CommentReference"/>
        </w:rPr>
        <w:annotationRef/>
      </w:r>
      <w:r>
        <w:t>Yes - We propose to prepare a couple of single line diagrams for inclusion in the Code but suggest we initially prepare these on slides for presentation to the next workgroup.</w:t>
      </w:r>
    </w:p>
  </w:comment>
  <w:comment w:id="558" w:author="Antony Johnson (ESO)" w:date="2023-10-16T12:31:00Z" w:initials="AJ(">
    <w:p w14:paraId="7D0B9390" w14:textId="77777777" w:rsidR="002A5F42" w:rsidRDefault="002A5F42" w:rsidP="002A5F42">
      <w:pPr>
        <w:pStyle w:val="CommentText"/>
      </w:pPr>
      <w:r>
        <w:rPr>
          <w:rStyle w:val="CommentReference"/>
        </w:rPr>
        <w:annotationRef/>
      </w:r>
      <w:r>
        <w:t>This is the date Ofgem Approve GC0117</w:t>
      </w:r>
    </w:p>
  </w:comment>
  <w:comment w:id="563" w:author="Antony Johnson (ESO)" w:date="2023-09-26T15:15:00Z" w:initials="AJ(">
    <w:p w14:paraId="13D01C46" w14:textId="48FF96E0" w:rsidR="00F35066" w:rsidRDefault="00F35066" w:rsidP="00000867">
      <w:pPr>
        <w:pStyle w:val="CommentText"/>
      </w:pPr>
      <w:r>
        <w:rPr>
          <w:rStyle w:val="CommentReference"/>
        </w:rPr>
        <w:annotationRef/>
      </w:r>
      <w:r>
        <w:t xml:space="preserve">Comment from Alan "Didn’t quite understand where this comes from GC0156" - This is not from GC0156.  The original code permitted Large Embedded Generators with BELLA Agreements to have a part time manned control point.  Going forwards all Large Generators will need to have BEGA's so for new Large Power Stations g(ie 10MW plus going forwards then this relaxation has been removed.  That said the outcome form GC0134 still exists (see clause (b) below where an exemption exists for aggregated  sites of 10MW per site or 50MW per control point </w:t>
      </w:r>
    </w:p>
  </w:comment>
  <w:comment w:id="564" w:author="Creighton, Alan (Northern Powergrid)" w:date="2023-09-28T09:42:00Z" w:initials="CA(P">
    <w:p w14:paraId="4BBC73EB" w14:textId="77777777" w:rsidR="00666B6A" w:rsidRDefault="00666B6A" w:rsidP="00136632">
      <w:pPr>
        <w:pStyle w:val="CommentText"/>
      </w:pPr>
      <w:r>
        <w:rPr>
          <w:rStyle w:val="CommentReference"/>
        </w:rPr>
        <w:annotationRef/>
      </w:r>
      <w:r>
        <w:t>Ok, Thanks for the clarification.  May need to make sure in the WG report that the implications for generators associated with the demise of BELLAs is clear.</w:t>
      </w:r>
    </w:p>
  </w:comment>
  <w:comment w:id="565" w:author="Antony Johnson (ESO)" w:date="2023-10-16T11:13:00Z" w:initials="AJ(">
    <w:p w14:paraId="4DE1ABBC" w14:textId="77777777" w:rsidR="008A3F30" w:rsidRDefault="008A3F30" w:rsidP="00525A47">
      <w:pPr>
        <w:pStyle w:val="CommentText"/>
      </w:pPr>
      <w:r>
        <w:rPr>
          <w:rStyle w:val="CommentReference"/>
        </w:rPr>
        <w:annotationRef/>
      </w:r>
      <w:r>
        <w:t>Fine - we will note this in the workgroup report.</w:t>
      </w:r>
    </w:p>
  </w:comment>
  <w:comment w:id="621" w:author="Antony Johnson (ESO)" w:date="2023-10-16T12:31:00Z" w:initials="AJ(">
    <w:p w14:paraId="777327EF" w14:textId="77777777" w:rsidR="00C52989" w:rsidRDefault="00C52989" w:rsidP="008B17DA">
      <w:pPr>
        <w:pStyle w:val="CommentText"/>
      </w:pPr>
      <w:r>
        <w:rPr>
          <w:rStyle w:val="CommentReference"/>
        </w:rPr>
        <w:annotationRef/>
      </w:r>
      <w:r>
        <w:t>This is the date Ofgem Approve GC0117</w:t>
      </w:r>
    </w:p>
  </w:comment>
  <w:comment w:id="626" w:author="Antony Johnson (ESO)" w:date="2023-09-26T15:17:00Z" w:initials="AJ(">
    <w:p w14:paraId="5759BF17" w14:textId="43425D29" w:rsidR="00377E1B" w:rsidRDefault="00377E1B" w:rsidP="00377E1B">
      <w:pPr>
        <w:pStyle w:val="CommentText"/>
      </w:pPr>
      <w:r>
        <w:rPr>
          <w:rStyle w:val="CommentReference"/>
        </w:rPr>
        <w:annotationRef/>
      </w:r>
      <w:r>
        <w:t xml:space="preserve">Comment from Alan - "This removes BELLAs from all new LPS" - Yes this is correct </w:t>
      </w:r>
    </w:p>
  </w:comment>
  <w:comment w:id="627" w:author="Creighton, Alan (Northern Powergrid)" w:date="2023-09-28T09:43:00Z" w:initials="CA(P">
    <w:p w14:paraId="2904CB4B" w14:textId="77777777" w:rsidR="00377E1B" w:rsidRDefault="00377E1B" w:rsidP="00377E1B">
      <w:pPr>
        <w:pStyle w:val="CommentText"/>
      </w:pPr>
      <w:r>
        <w:rPr>
          <w:rStyle w:val="CommentReference"/>
        </w:rPr>
        <w:annotationRef/>
      </w:r>
      <w:r>
        <w:t>Ok, thanks for the confirmation</w:t>
      </w:r>
    </w:p>
  </w:comment>
  <w:comment w:id="663" w:author="Antony Johnson (ESO)" w:date="2023-10-16T12:31:00Z" w:initials="AJ(">
    <w:p w14:paraId="4712F7E0" w14:textId="77777777" w:rsidR="00AC202F" w:rsidRDefault="00AC202F" w:rsidP="00AC202F">
      <w:pPr>
        <w:pStyle w:val="CommentText"/>
      </w:pPr>
      <w:r>
        <w:rPr>
          <w:rStyle w:val="CommentReference"/>
        </w:rPr>
        <w:annotationRef/>
      </w:r>
      <w:r>
        <w:t>This is the date Ofgem Approve GC0117</w:t>
      </w:r>
    </w:p>
  </w:comment>
  <w:comment w:id="668" w:author="Antony Johnson (ESO)" w:date="2023-09-26T15:17:00Z" w:initials="AJ(">
    <w:p w14:paraId="3DBC35A6" w14:textId="77777777" w:rsidR="00AC202F" w:rsidRDefault="00AC202F" w:rsidP="00AC202F">
      <w:pPr>
        <w:pStyle w:val="CommentText"/>
      </w:pPr>
      <w:r>
        <w:rPr>
          <w:rStyle w:val="CommentReference"/>
        </w:rPr>
        <w:annotationRef/>
      </w:r>
      <w:r>
        <w:t xml:space="preserve">Comment from Alan - "This removes BELLAs from all new LPS" - Yes this is correct </w:t>
      </w:r>
    </w:p>
  </w:comment>
  <w:comment w:id="669" w:author="Creighton, Alan (Northern Powergrid)" w:date="2023-09-28T09:43:00Z" w:initials="CA(P">
    <w:p w14:paraId="78630302" w14:textId="77777777" w:rsidR="00AC202F" w:rsidRDefault="00AC202F" w:rsidP="00AC202F">
      <w:pPr>
        <w:pStyle w:val="CommentText"/>
      </w:pPr>
      <w:r>
        <w:rPr>
          <w:rStyle w:val="CommentReference"/>
        </w:rPr>
        <w:annotationRef/>
      </w:r>
      <w:r>
        <w:t>Ok, thanks for the confirmation</w:t>
      </w:r>
    </w:p>
  </w:comment>
  <w:comment w:id="683" w:author="Antony Johnson" w:date="2022-10-13T18:11:00Z" w:initials="J(A">
    <w:p w14:paraId="3622A5DF" w14:textId="3EBBF538" w:rsidR="00B77C4D" w:rsidRDefault="00B77C4D">
      <w:pPr>
        <w:pStyle w:val="CommentText"/>
      </w:pPr>
      <w:r>
        <w:rPr>
          <w:rStyle w:val="CommentReference"/>
        </w:rPr>
        <w:annotationRef/>
      </w:r>
      <w:r>
        <w:t>Corrected Typo</w:t>
      </w:r>
    </w:p>
  </w:comment>
  <w:comment w:id="686" w:author="Antony Johnson" w:date="2022-10-13T18:18:00Z" w:initials="J(A">
    <w:p w14:paraId="10D75A16" w14:textId="36D173C0" w:rsidR="0050639C" w:rsidRDefault="0050639C">
      <w:pPr>
        <w:pStyle w:val="CommentText"/>
      </w:pPr>
      <w:r>
        <w:rPr>
          <w:rStyle w:val="CommentReference"/>
        </w:rPr>
        <w:annotationRef/>
      </w:r>
      <w:r>
        <w:t>House Keeping mod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BC994B" w15:done="0"/>
  <w15:commentEx w15:paraId="3B26C2C5" w15:paraIdParent="0DBC994B" w15:done="0"/>
  <w15:commentEx w15:paraId="4148E350" w15:paraIdParent="0DBC994B" w15:done="0"/>
  <w15:commentEx w15:paraId="2E148A63" w15:done="0"/>
  <w15:commentEx w15:paraId="622F2228" w15:paraIdParent="2E148A63" w15:done="0"/>
  <w15:commentEx w15:paraId="20896C4D" w15:done="0"/>
  <w15:commentEx w15:paraId="4FF7189D" w15:done="0"/>
  <w15:commentEx w15:paraId="3ADD76D2" w15:paraIdParent="4FF7189D" w15:done="0"/>
  <w15:commentEx w15:paraId="4D27B754" w15:paraIdParent="4FF7189D" w15:done="0"/>
  <w15:commentEx w15:paraId="0794D648" w15:done="0"/>
  <w15:commentEx w15:paraId="1EB66CE9" w15:paraIdParent="0794D648" w15:done="0"/>
  <w15:commentEx w15:paraId="0D29ADA1" w15:paraIdParent="0794D648" w15:done="0"/>
  <w15:commentEx w15:paraId="16213C8E" w15:done="0"/>
  <w15:commentEx w15:paraId="43D74B45" w15:paraIdParent="16213C8E" w15:done="0"/>
  <w15:commentEx w15:paraId="41175964" w15:done="0"/>
  <w15:commentEx w15:paraId="1B3F4992" w15:paraIdParent="41175964" w15:done="0"/>
  <w15:commentEx w15:paraId="56B38D8C" w15:done="0"/>
  <w15:commentEx w15:paraId="496A3F23" w15:paraIdParent="56B38D8C" w15:done="0"/>
  <w15:commentEx w15:paraId="60F9E37A" w15:done="0"/>
  <w15:commentEx w15:paraId="1CBE1492" w15:done="0"/>
  <w15:commentEx w15:paraId="0917CB74" w15:paraIdParent="1CBE1492" w15:done="0"/>
  <w15:commentEx w15:paraId="740CB139" w15:done="0"/>
  <w15:commentEx w15:paraId="22954A39" w15:paraIdParent="740CB139" w15:done="0"/>
  <w15:commentEx w15:paraId="421D6583" w15:done="0"/>
  <w15:commentEx w15:paraId="2B42A7BD" w15:paraIdParent="421D6583" w15:done="0"/>
  <w15:commentEx w15:paraId="64A2180E" w15:done="0"/>
  <w15:commentEx w15:paraId="41E5E158" w15:paraIdParent="64A2180E" w15:done="0"/>
  <w15:commentEx w15:paraId="6236ED15" w15:paraIdParent="64A2180E" w15:done="0"/>
  <w15:commentEx w15:paraId="2E2DFD43" w15:done="0"/>
  <w15:commentEx w15:paraId="40D76108" w15:done="0"/>
  <w15:commentEx w15:paraId="6D45E17A" w15:done="0"/>
  <w15:commentEx w15:paraId="7D847B0D" w15:paraIdParent="6D45E17A" w15:done="0"/>
  <w15:commentEx w15:paraId="69C0D60C" w15:done="0"/>
  <w15:commentEx w15:paraId="1D4F68F7" w15:paraIdParent="69C0D60C" w15:done="0"/>
  <w15:commentEx w15:paraId="530A30D0" w15:done="0"/>
  <w15:commentEx w15:paraId="4EE04078" w15:paraIdParent="530A30D0" w15:done="0"/>
  <w15:commentEx w15:paraId="7D0B9390" w15:done="0"/>
  <w15:commentEx w15:paraId="13D01C46" w15:done="0"/>
  <w15:commentEx w15:paraId="4BBC73EB" w15:paraIdParent="13D01C46" w15:done="0"/>
  <w15:commentEx w15:paraId="4DE1ABBC" w15:paraIdParent="13D01C46" w15:done="0"/>
  <w15:commentEx w15:paraId="777327EF" w15:done="0"/>
  <w15:commentEx w15:paraId="5759BF17" w15:done="0"/>
  <w15:commentEx w15:paraId="2904CB4B" w15:paraIdParent="5759BF17" w15:done="0"/>
  <w15:commentEx w15:paraId="4712F7E0" w15:done="0"/>
  <w15:commentEx w15:paraId="3DBC35A6" w15:done="0"/>
  <w15:commentEx w15:paraId="78630302" w15:paraIdParent="3DBC35A6" w15:done="0"/>
  <w15:commentEx w15:paraId="3622A5DF" w15:done="0"/>
  <w15:commentEx w15:paraId="10D75A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835B4" w16cex:dateUtc="2023-10-04T18:04:00Z"/>
  <w16cex:commentExtensible w16cex:durableId="28D79CC9" w16cex:dateUtc="2023-10-16T10:28:00Z"/>
  <w16cex:commentExtensible w16cex:durableId="28D79E5A" w16cex:dateUtc="2023-10-16T10:34:00Z"/>
  <w16cex:commentExtensible w16cex:durableId="3B43A104" w16cex:dateUtc="2023-09-28T03:55:00Z"/>
  <w16cex:commentExtensible w16cex:durableId="28D78D50" w16cex:dateUtc="2023-10-16T09:22:00Z"/>
  <w16cex:commentExtensible w16cex:durableId="28D7B7AD" w16cex:dateUtc="2023-10-16T11:31:00Z"/>
  <w16cex:commentExtensible w16cex:durableId="035A209B" w16cex:dateUtc="2023-09-28T03:50:00Z"/>
  <w16cex:commentExtensible w16cex:durableId="28C805BB" w16cex:dateUtc="2023-10-04T14:39:00Z"/>
  <w16cex:commentExtensible w16cex:durableId="28D78E01" w16cex:dateUtc="2023-10-16T09:25:00Z"/>
  <w16cex:commentExtensible w16cex:durableId="28BFCA83" w16cex:dateUtc="2023-09-28T08:48:00Z"/>
  <w16cex:commentExtensible w16cex:durableId="28C82DAF" w16cex:dateUtc="2023-10-04T17:30:00Z"/>
  <w16cex:commentExtensible w16cex:durableId="28D791C8" w16cex:dateUtc="2023-10-16T09:41:00Z"/>
  <w16cex:commentExtensible w16cex:durableId="415C968F" w16cex:dateUtc="2023-09-28T03:57:00Z"/>
  <w16cex:commentExtensible w16cex:durableId="28D7923D" w16cex:dateUtc="2023-10-16T09:43:00Z"/>
  <w16cex:commentExtensible w16cex:durableId="28C82E71" w16cex:dateUtc="2023-10-04T17:33:00Z"/>
  <w16cex:commentExtensible w16cex:durableId="28D79315" w16cex:dateUtc="2023-10-16T09:46:00Z"/>
  <w16cex:commentExtensible w16cex:durableId="2605094C" w16cex:dateUtc="2023-09-28T03:58:00Z"/>
  <w16cex:commentExtensible w16cex:durableId="28D79335" w16cex:dateUtc="2023-10-16T09:47:00Z"/>
  <w16cex:commentExtensible w16cex:durableId="28BFC6A5" w16cex:dateUtc="2023-09-28T08:32:00Z"/>
  <w16cex:commentExtensible w16cex:durableId="28C83394" w16cex:dateUtc="2023-10-04T17:55:00Z"/>
  <w16cex:commentExtensible w16cex:durableId="28D7946D" w16cex:dateUtc="2023-10-16T09:52:00Z"/>
  <w16cex:commentExtensible w16cex:durableId="28C833C6" w16cex:dateUtc="2023-10-04T17:56:00Z"/>
  <w16cex:commentExtensible w16cex:durableId="28D794CE" w16cex:dateUtc="2023-10-16T09:54:00Z"/>
  <w16cex:commentExtensible w16cex:durableId="28C8345A" w16cex:dateUtc="2023-10-04T17:58:00Z"/>
  <w16cex:commentExtensible w16cex:durableId="28D794F3" w16cex:dateUtc="2023-10-16T09:54:00Z"/>
  <w16cex:commentExtensible w16cex:durableId="28BD7233" w16cex:dateUtc="2023-09-26T14:07:00Z"/>
  <w16cex:commentExtensible w16cex:durableId="28BFC792" w16cex:dateUtc="2023-09-28T08:36:00Z"/>
  <w16cex:commentExtensible w16cex:durableId="28D795A0" w16cex:dateUtc="2023-10-16T09:57:00Z"/>
  <w16cex:commentExtensible w16cex:durableId="28D797ED" w16cex:dateUtc="2023-10-16T10:07:00Z"/>
  <w16cex:commentExtensible w16cex:durableId="05E5DEB9" w16cex:dateUtc="2023-09-28T04:01:00Z"/>
  <w16cex:commentExtensible w16cex:durableId="28C8365F" w16cex:dateUtc="2023-10-04T18:07:00Z"/>
  <w16cex:commentExtensible w16cex:durableId="28D79726" w16cex:dateUtc="2023-10-16T10:04:00Z"/>
  <w16cex:commentExtensible w16cex:durableId="28C6513A" w16cex:dateUtc="2023-10-03T07:37:00Z"/>
  <w16cex:commentExtensible w16cex:durableId="28D79853" w16cex:dateUtc="2023-10-16T10:09:00Z"/>
  <w16cex:commentExtensible w16cex:durableId="28C651AA" w16cex:dateUtc="2023-10-03T07:39:00Z"/>
  <w16cex:commentExtensible w16cex:durableId="28D798F8" w16cex:dateUtc="2023-10-16T10:11:00Z"/>
  <w16cex:commentExtensible w16cex:durableId="28D7C986" w16cex:dateUtc="2023-10-16T11:31:00Z"/>
  <w16cex:commentExtensible w16cex:durableId="28BD7425" w16cex:dateUtc="2023-09-26T14:15:00Z"/>
  <w16cex:commentExtensible w16cex:durableId="28BFC911" w16cex:dateUtc="2023-09-28T08:42:00Z"/>
  <w16cex:commentExtensible w16cex:durableId="28D79952" w16cex:dateUtc="2023-10-16T10:13:00Z"/>
  <w16cex:commentExtensible w16cex:durableId="28D7AB9B" w16cex:dateUtc="2023-10-16T11:31:00Z"/>
  <w16cex:commentExtensible w16cex:durableId="28D7A933" w16cex:dateUtc="2023-09-26T14:17:00Z"/>
  <w16cex:commentExtensible w16cex:durableId="28D7A932" w16cex:dateUtc="2023-09-28T08:43:00Z"/>
  <w16cex:commentExtensible w16cex:durableId="28D91EC2" w16cex:dateUtc="2023-10-16T11:31:00Z"/>
  <w16cex:commentExtensible w16cex:durableId="28D91EC1" w16cex:dateUtc="2023-09-26T14:17:00Z"/>
  <w16cex:commentExtensible w16cex:durableId="28D91EC0" w16cex:dateUtc="2023-09-28T08:43:00Z"/>
  <w16cex:commentExtensible w16cex:durableId="26F2D360" w16cex:dateUtc="2022-10-13T17:11:00Z"/>
  <w16cex:commentExtensible w16cex:durableId="26F2D4E2" w16cex:dateUtc="2022-10-13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BC994B" w16cid:durableId="28C835B4"/>
  <w16cid:commentId w16cid:paraId="3B26C2C5" w16cid:durableId="28D79CC9"/>
  <w16cid:commentId w16cid:paraId="4148E350" w16cid:durableId="28D79E5A"/>
  <w16cid:commentId w16cid:paraId="2E148A63" w16cid:durableId="3B43A104"/>
  <w16cid:commentId w16cid:paraId="622F2228" w16cid:durableId="28D78D50"/>
  <w16cid:commentId w16cid:paraId="20896C4D" w16cid:durableId="28D7B7AD"/>
  <w16cid:commentId w16cid:paraId="4FF7189D" w16cid:durableId="035A209B"/>
  <w16cid:commentId w16cid:paraId="3ADD76D2" w16cid:durableId="28C805BB"/>
  <w16cid:commentId w16cid:paraId="4D27B754" w16cid:durableId="28D78E01"/>
  <w16cid:commentId w16cid:paraId="0794D648" w16cid:durableId="28BFCA83"/>
  <w16cid:commentId w16cid:paraId="1EB66CE9" w16cid:durableId="28C82DAF"/>
  <w16cid:commentId w16cid:paraId="0D29ADA1" w16cid:durableId="28D791C8"/>
  <w16cid:commentId w16cid:paraId="16213C8E" w16cid:durableId="415C968F"/>
  <w16cid:commentId w16cid:paraId="43D74B45" w16cid:durableId="28D7923D"/>
  <w16cid:commentId w16cid:paraId="41175964" w16cid:durableId="28C82E71"/>
  <w16cid:commentId w16cid:paraId="1B3F4992" w16cid:durableId="28D79315"/>
  <w16cid:commentId w16cid:paraId="56B38D8C" w16cid:durableId="2605094C"/>
  <w16cid:commentId w16cid:paraId="496A3F23" w16cid:durableId="28D79335"/>
  <w16cid:commentId w16cid:paraId="60F9E37A" w16cid:durableId="28BFC6A5"/>
  <w16cid:commentId w16cid:paraId="1CBE1492" w16cid:durableId="28C83394"/>
  <w16cid:commentId w16cid:paraId="0917CB74" w16cid:durableId="28D7946D"/>
  <w16cid:commentId w16cid:paraId="740CB139" w16cid:durableId="28C833C6"/>
  <w16cid:commentId w16cid:paraId="22954A39" w16cid:durableId="28D794CE"/>
  <w16cid:commentId w16cid:paraId="421D6583" w16cid:durableId="28C8345A"/>
  <w16cid:commentId w16cid:paraId="2B42A7BD" w16cid:durableId="28D794F3"/>
  <w16cid:commentId w16cid:paraId="64A2180E" w16cid:durableId="28BD7233"/>
  <w16cid:commentId w16cid:paraId="41E5E158" w16cid:durableId="28BFC792"/>
  <w16cid:commentId w16cid:paraId="6236ED15" w16cid:durableId="28D795A0"/>
  <w16cid:commentId w16cid:paraId="2E2DFD43" w16cid:durableId="28D797ED"/>
  <w16cid:commentId w16cid:paraId="40D76108" w16cid:durableId="05E5DEB9"/>
  <w16cid:commentId w16cid:paraId="6D45E17A" w16cid:durableId="28C8365F"/>
  <w16cid:commentId w16cid:paraId="7D847B0D" w16cid:durableId="28D79726"/>
  <w16cid:commentId w16cid:paraId="69C0D60C" w16cid:durableId="28C6513A"/>
  <w16cid:commentId w16cid:paraId="1D4F68F7" w16cid:durableId="28D79853"/>
  <w16cid:commentId w16cid:paraId="530A30D0" w16cid:durableId="28C651AA"/>
  <w16cid:commentId w16cid:paraId="4EE04078" w16cid:durableId="28D798F8"/>
  <w16cid:commentId w16cid:paraId="7D0B9390" w16cid:durableId="28D7C986"/>
  <w16cid:commentId w16cid:paraId="13D01C46" w16cid:durableId="28BD7425"/>
  <w16cid:commentId w16cid:paraId="4BBC73EB" w16cid:durableId="28BFC911"/>
  <w16cid:commentId w16cid:paraId="4DE1ABBC" w16cid:durableId="28D79952"/>
  <w16cid:commentId w16cid:paraId="777327EF" w16cid:durableId="28D7AB9B"/>
  <w16cid:commentId w16cid:paraId="5759BF17" w16cid:durableId="28D7A933"/>
  <w16cid:commentId w16cid:paraId="2904CB4B" w16cid:durableId="28D7A932"/>
  <w16cid:commentId w16cid:paraId="4712F7E0" w16cid:durableId="28D91EC2"/>
  <w16cid:commentId w16cid:paraId="3DBC35A6" w16cid:durableId="28D91EC1"/>
  <w16cid:commentId w16cid:paraId="78630302" w16cid:durableId="28D91EC0"/>
  <w16cid:commentId w16cid:paraId="3622A5DF" w16cid:durableId="26F2D360"/>
  <w16cid:commentId w16cid:paraId="10D75A16" w16cid:durableId="26F2D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C940A" w14:textId="77777777" w:rsidR="0007101F" w:rsidRDefault="0007101F" w:rsidP="008F1F3E">
      <w:pPr>
        <w:pStyle w:val="Header"/>
      </w:pPr>
      <w:r>
        <w:separator/>
      </w:r>
    </w:p>
  </w:endnote>
  <w:endnote w:type="continuationSeparator" w:id="0">
    <w:p w14:paraId="5B96E32B" w14:textId="77777777" w:rsidR="0007101F" w:rsidRDefault="0007101F" w:rsidP="008F1F3E">
      <w:pPr>
        <w:pStyle w:val="Header"/>
      </w:pPr>
      <w:r>
        <w:continuationSeparator/>
      </w:r>
    </w:p>
  </w:endnote>
  <w:endnote w:type="continuationNotice" w:id="1">
    <w:p w14:paraId="7A51FA89" w14:textId="77777777" w:rsidR="0007101F" w:rsidRDefault="000710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AD5E" w14:textId="32F94C7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14385">
      <w:rPr>
        <w:rStyle w:val="PageNumber"/>
        <w:noProof/>
        <w:sz w:val="16"/>
        <w:szCs w:val="16"/>
      </w:rPr>
      <w:t>1</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A500E" w14:textId="77777777" w:rsidR="0007101F" w:rsidRDefault="0007101F" w:rsidP="008F1F3E">
      <w:pPr>
        <w:pStyle w:val="Header"/>
      </w:pPr>
      <w:r>
        <w:separator/>
      </w:r>
    </w:p>
  </w:footnote>
  <w:footnote w:type="continuationSeparator" w:id="0">
    <w:p w14:paraId="22FA7650" w14:textId="77777777" w:rsidR="0007101F" w:rsidRDefault="0007101F" w:rsidP="008F1F3E">
      <w:pPr>
        <w:pStyle w:val="Header"/>
      </w:pPr>
      <w:r>
        <w:continuationSeparator/>
      </w:r>
    </w:p>
  </w:footnote>
  <w:footnote w:type="continuationNotice" w:id="1">
    <w:p w14:paraId="06FE15CF" w14:textId="77777777" w:rsidR="0007101F" w:rsidRDefault="000710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4CCD"/>
    <w:multiLevelType w:val="hybridMultilevel"/>
    <w:tmpl w:val="31D8BC8A"/>
    <w:lvl w:ilvl="0" w:tplc="B562F3A2">
      <w:start w:val="1"/>
      <w:numFmt w:val="bullet"/>
      <w:lvlText w:val=""/>
      <w:lvlJc w:val="left"/>
      <w:pPr>
        <w:tabs>
          <w:tab w:val="num" w:pos="2520"/>
        </w:tabs>
        <w:ind w:left="2520" w:hanging="360"/>
      </w:pPr>
      <w:rPr>
        <w:rFonts w:ascii="Wingdings 2" w:hAnsi="Wingdings 2" w:hint="default"/>
        <w:color w:val="auto"/>
      </w:rPr>
    </w:lvl>
    <w:lvl w:ilvl="1" w:tplc="08090003" w:tentative="1">
      <w:start w:val="1"/>
      <w:numFmt w:val="bullet"/>
      <w:lvlText w:val="o"/>
      <w:lvlJc w:val="left"/>
      <w:pPr>
        <w:tabs>
          <w:tab w:val="num" w:pos="2460"/>
        </w:tabs>
        <w:ind w:left="2460" w:hanging="360"/>
      </w:pPr>
      <w:rPr>
        <w:rFonts w:ascii="Courier New" w:hAnsi="Courier New" w:cs="Courier New" w:hint="default"/>
      </w:rPr>
    </w:lvl>
    <w:lvl w:ilvl="2" w:tplc="08090005" w:tentative="1">
      <w:start w:val="1"/>
      <w:numFmt w:val="bullet"/>
      <w:lvlText w:val=""/>
      <w:lvlJc w:val="left"/>
      <w:pPr>
        <w:tabs>
          <w:tab w:val="num" w:pos="3180"/>
        </w:tabs>
        <w:ind w:left="3180" w:hanging="360"/>
      </w:pPr>
      <w:rPr>
        <w:rFonts w:ascii="Wingdings" w:hAnsi="Wingdings" w:hint="default"/>
      </w:rPr>
    </w:lvl>
    <w:lvl w:ilvl="3" w:tplc="08090001" w:tentative="1">
      <w:start w:val="1"/>
      <w:numFmt w:val="bullet"/>
      <w:lvlText w:val=""/>
      <w:lvlJc w:val="left"/>
      <w:pPr>
        <w:tabs>
          <w:tab w:val="num" w:pos="3900"/>
        </w:tabs>
        <w:ind w:left="3900" w:hanging="360"/>
      </w:pPr>
      <w:rPr>
        <w:rFonts w:ascii="Symbol" w:hAnsi="Symbol" w:hint="default"/>
      </w:rPr>
    </w:lvl>
    <w:lvl w:ilvl="4" w:tplc="08090003" w:tentative="1">
      <w:start w:val="1"/>
      <w:numFmt w:val="bullet"/>
      <w:lvlText w:val="o"/>
      <w:lvlJc w:val="left"/>
      <w:pPr>
        <w:tabs>
          <w:tab w:val="num" w:pos="4620"/>
        </w:tabs>
        <w:ind w:left="4620" w:hanging="360"/>
      </w:pPr>
      <w:rPr>
        <w:rFonts w:ascii="Courier New" w:hAnsi="Courier New" w:cs="Courier New" w:hint="default"/>
      </w:rPr>
    </w:lvl>
    <w:lvl w:ilvl="5" w:tplc="08090005" w:tentative="1">
      <w:start w:val="1"/>
      <w:numFmt w:val="bullet"/>
      <w:lvlText w:val=""/>
      <w:lvlJc w:val="left"/>
      <w:pPr>
        <w:tabs>
          <w:tab w:val="num" w:pos="5340"/>
        </w:tabs>
        <w:ind w:left="5340" w:hanging="360"/>
      </w:pPr>
      <w:rPr>
        <w:rFonts w:ascii="Wingdings" w:hAnsi="Wingdings" w:hint="default"/>
      </w:rPr>
    </w:lvl>
    <w:lvl w:ilvl="6" w:tplc="08090001" w:tentative="1">
      <w:start w:val="1"/>
      <w:numFmt w:val="bullet"/>
      <w:lvlText w:val=""/>
      <w:lvlJc w:val="left"/>
      <w:pPr>
        <w:tabs>
          <w:tab w:val="num" w:pos="6060"/>
        </w:tabs>
        <w:ind w:left="6060" w:hanging="360"/>
      </w:pPr>
      <w:rPr>
        <w:rFonts w:ascii="Symbol" w:hAnsi="Symbol" w:hint="default"/>
      </w:rPr>
    </w:lvl>
    <w:lvl w:ilvl="7" w:tplc="08090003" w:tentative="1">
      <w:start w:val="1"/>
      <w:numFmt w:val="bullet"/>
      <w:lvlText w:val="o"/>
      <w:lvlJc w:val="left"/>
      <w:pPr>
        <w:tabs>
          <w:tab w:val="num" w:pos="6780"/>
        </w:tabs>
        <w:ind w:left="6780" w:hanging="360"/>
      </w:pPr>
      <w:rPr>
        <w:rFonts w:ascii="Courier New" w:hAnsi="Courier New" w:cs="Courier New" w:hint="default"/>
      </w:rPr>
    </w:lvl>
    <w:lvl w:ilvl="8" w:tplc="08090005" w:tentative="1">
      <w:start w:val="1"/>
      <w:numFmt w:val="bullet"/>
      <w:lvlText w:val=""/>
      <w:lvlJc w:val="left"/>
      <w:pPr>
        <w:tabs>
          <w:tab w:val="num" w:pos="7500"/>
        </w:tabs>
        <w:ind w:left="7500" w:hanging="360"/>
      </w:pPr>
      <w:rPr>
        <w:rFonts w:ascii="Wingdings" w:hAnsi="Wingdings" w:hint="default"/>
      </w:rPr>
    </w:lvl>
  </w:abstractNum>
  <w:abstractNum w:abstractNumId="1" w15:restartNumberingAfterBreak="0">
    <w:nsid w:val="14081C04"/>
    <w:multiLevelType w:val="hybridMultilevel"/>
    <w:tmpl w:val="CCAA28F6"/>
    <w:lvl w:ilvl="0" w:tplc="85C20B5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3"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4" w15:restartNumberingAfterBreak="0">
    <w:nsid w:val="1F4B417D"/>
    <w:multiLevelType w:val="hybridMultilevel"/>
    <w:tmpl w:val="B28ADF3C"/>
    <w:lvl w:ilvl="0" w:tplc="4FB8A6AC">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5"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A4D18CB"/>
    <w:multiLevelType w:val="hybridMultilevel"/>
    <w:tmpl w:val="0E44B434"/>
    <w:lvl w:ilvl="0" w:tplc="9FC6060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7" w15:restartNumberingAfterBreak="0">
    <w:nsid w:val="332004CD"/>
    <w:multiLevelType w:val="hybridMultilevel"/>
    <w:tmpl w:val="86201D74"/>
    <w:lvl w:ilvl="0" w:tplc="6FFEE48C">
      <w:start w:val="4"/>
      <w:numFmt w:val="lowerLetter"/>
      <w:lvlText w:val="(%1)"/>
      <w:lvlJc w:val="left"/>
      <w:pPr>
        <w:ind w:left="1440" w:hanging="45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8"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0" w15:restartNumberingAfterBreak="0">
    <w:nsid w:val="3E493FCB"/>
    <w:multiLevelType w:val="hybridMultilevel"/>
    <w:tmpl w:val="4CA23E5C"/>
    <w:lvl w:ilvl="0" w:tplc="58807844">
      <w:start w:val="4"/>
      <w:numFmt w:val="lowerLetter"/>
      <w:lvlText w:val="(%1)"/>
      <w:lvlJc w:val="left"/>
      <w:pPr>
        <w:ind w:left="1440" w:hanging="450"/>
      </w:pPr>
      <w:rPr>
        <w:rFonts w:ascii="Arial" w:eastAsia="Times New Roman" w:hAnsi="Arial" w:hint="default"/>
        <w:color w:val="000000" w:themeColor="text1"/>
        <w:sz w:val="2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1" w15:restartNumberingAfterBreak="0">
    <w:nsid w:val="502F7035"/>
    <w:multiLevelType w:val="hybridMultilevel"/>
    <w:tmpl w:val="EC70025A"/>
    <w:lvl w:ilvl="0" w:tplc="C050347E">
      <w:start w:val="1"/>
      <w:numFmt w:val="lowerLetter"/>
      <w:lvlText w:val="(%1)"/>
      <w:lvlJc w:val="left"/>
      <w:pPr>
        <w:ind w:left="810" w:hanging="450"/>
      </w:pPr>
      <w:rPr>
        <w:rFonts w:ascii="Arial" w:eastAsia="Times New Roman" w:hAnsi="Arial" w:hint="default"/>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9971C2B"/>
    <w:multiLevelType w:val="hybridMultilevel"/>
    <w:tmpl w:val="D4FE907A"/>
    <w:lvl w:ilvl="0" w:tplc="EDC8A344">
      <w:start w:val="3"/>
      <w:numFmt w:val="lowerLetter"/>
      <w:lvlText w:val="(%1)"/>
      <w:lvlJc w:val="left"/>
      <w:pPr>
        <w:ind w:left="990" w:hanging="6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7769897">
    <w:abstractNumId w:val="3"/>
  </w:num>
  <w:num w:numId="2" w16cid:durableId="998729141">
    <w:abstractNumId w:val="2"/>
  </w:num>
  <w:num w:numId="3" w16cid:durableId="1984961972">
    <w:abstractNumId w:val="9"/>
  </w:num>
  <w:num w:numId="4" w16cid:durableId="1027559356">
    <w:abstractNumId w:val="13"/>
  </w:num>
  <w:num w:numId="5" w16cid:durableId="1464540897">
    <w:abstractNumId w:val="5"/>
  </w:num>
  <w:num w:numId="6" w16cid:durableId="1190802014">
    <w:abstractNumId w:val="12"/>
  </w:num>
  <w:num w:numId="7" w16cid:durableId="463541950">
    <w:abstractNumId w:val="14"/>
  </w:num>
  <w:num w:numId="8" w16cid:durableId="566570308">
    <w:abstractNumId w:val="8"/>
  </w:num>
  <w:num w:numId="9" w16cid:durableId="2319178">
    <w:abstractNumId w:val="0"/>
  </w:num>
  <w:num w:numId="10" w16cid:durableId="2073112528">
    <w:abstractNumId w:val="15"/>
  </w:num>
  <w:num w:numId="11" w16cid:durableId="50925409">
    <w:abstractNumId w:val="10"/>
  </w:num>
  <w:num w:numId="12" w16cid:durableId="345254883">
    <w:abstractNumId w:val="6"/>
  </w:num>
  <w:num w:numId="13" w16cid:durableId="708191134">
    <w:abstractNumId w:val="4"/>
  </w:num>
  <w:num w:numId="14" w16cid:durableId="690958940">
    <w:abstractNumId w:val="1"/>
  </w:num>
  <w:num w:numId="15" w16cid:durableId="236867587">
    <w:abstractNumId w:val="7"/>
  </w:num>
  <w:num w:numId="16" w16cid:durableId="44997930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Creighton, Alan (Northern Powergrid)">
    <w15:presenceInfo w15:providerId="AD" w15:userId="S::Alan.Creighton@northernpowergrid.com::255eb25e-e221-41cd-b20f-ccd106ec3c87"/>
  </w15:person>
  <w15:person w15:author="Antony Johnson">
    <w15:presenceInfo w15:providerId="None" w15:userId="Antony Johnson"/>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F3E"/>
    <w:rsid w:val="00000EE6"/>
    <w:rsid w:val="000011AD"/>
    <w:rsid w:val="00003B88"/>
    <w:rsid w:val="00003C71"/>
    <w:rsid w:val="00004980"/>
    <w:rsid w:val="00005F6C"/>
    <w:rsid w:val="000062AE"/>
    <w:rsid w:val="00007774"/>
    <w:rsid w:val="00007EE1"/>
    <w:rsid w:val="0001061B"/>
    <w:rsid w:val="00014126"/>
    <w:rsid w:val="00015A88"/>
    <w:rsid w:val="000161AA"/>
    <w:rsid w:val="0001653F"/>
    <w:rsid w:val="00016B65"/>
    <w:rsid w:val="00017CAF"/>
    <w:rsid w:val="00020048"/>
    <w:rsid w:val="00021AB9"/>
    <w:rsid w:val="00022E96"/>
    <w:rsid w:val="00024138"/>
    <w:rsid w:val="000245C7"/>
    <w:rsid w:val="00025343"/>
    <w:rsid w:val="00025663"/>
    <w:rsid w:val="00025CB5"/>
    <w:rsid w:val="00026250"/>
    <w:rsid w:val="00026B96"/>
    <w:rsid w:val="00027334"/>
    <w:rsid w:val="000304F8"/>
    <w:rsid w:val="00030780"/>
    <w:rsid w:val="00031630"/>
    <w:rsid w:val="000317EB"/>
    <w:rsid w:val="00031982"/>
    <w:rsid w:val="0003213A"/>
    <w:rsid w:val="00032390"/>
    <w:rsid w:val="000341A6"/>
    <w:rsid w:val="00034ED5"/>
    <w:rsid w:val="00035985"/>
    <w:rsid w:val="000362F8"/>
    <w:rsid w:val="000363D8"/>
    <w:rsid w:val="000365D6"/>
    <w:rsid w:val="000400ED"/>
    <w:rsid w:val="000414AC"/>
    <w:rsid w:val="0004236F"/>
    <w:rsid w:val="00043536"/>
    <w:rsid w:val="0004439C"/>
    <w:rsid w:val="00044A90"/>
    <w:rsid w:val="00044DD0"/>
    <w:rsid w:val="00046274"/>
    <w:rsid w:val="000527CF"/>
    <w:rsid w:val="00052895"/>
    <w:rsid w:val="00054B19"/>
    <w:rsid w:val="00055DDE"/>
    <w:rsid w:val="0005637A"/>
    <w:rsid w:val="000565E7"/>
    <w:rsid w:val="000571BC"/>
    <w:rsid w:val="00057CBA"/>
    <w:rsid w:val="0006008A"/>
    <w:rsid w:val="000619EA"/>
    <w:rsid w:val="00062B73"/>
    <w:rsid w:val="00062D5C"/>
    <w:rsid w:val="0006422E"/>
    <w:rsid w:val="000642CC"/>
    <w:rsid w:val="00064520"/>
    <w:rsid w:val="000649D6"/>
    <w:rsid w:val="00064F96"/>
    <w:rsid w:val="0006512B"/>
    <w:rsid w:val="00066083"/>
    <w:rsid w:val="000705ED"/>
    <w:rsid w:val="00070786"/>
    <w:rsid w:val="00070B7B"/>
    <w:rsid w:val="00070D1B"/>
    <w:rsid w:val="0007101F"/>
    <w:rsid w:val="000717FE"/>
    <w:rsid w:val="0007222B"/>
    <w:rsid w:val="00072670"/>
    <w:rsid w:val="00074690"/>
    <w:rsid w:val="0007501B"/>
    <w:rsid w:val="000754B9"/>
    <w:rsid w:val="000757AB"/>
    <w:rsid w:val="00077AC6"/>
    <w:rsid w:val="00080969"/>
    <w:rsid w:val="000813B7"/>
    <w:rsid w:val="00081849"/>
    <w:rsid w:val="00082725"/>
    <w:rsid w:val="00083788"/>
    <w:rsid w:val="000839FE"/>
    <w:rsid w:val="00083CB4"/>
    <w:rsid w:val="000840E3"/>
    <w:rsid w:val="000857B8"/>
    <w:rsid w:val="00085D45"/>
    <w:rsid w:val="00086208"/>
    <w:rsid w:val="00086D0B"/>
    <w:rsid w:val="000872E0"/>
    <w:rsid w:val="0008749C"/>
    <w:rsid w:val="00087760"/>
    <w:rsid w:val="00087991"/>
    <w:rsid w:val="00087B6F"/>
    <w:rsid w:val="00091D8D"/>
    <w:rsid w:val="00091DE7"/>
    <w:rsid w:val="00091E64"/>
    <w:rsid w:val="000920CD"/>
    <w:rsid w:val="000921DF"/>
    <w:rsid w:val="00093148"/>
    <w:rsid w:val="00093267"/>
    <w:rsid w:val="00096986"/>
    <w:rsid w:val="00097048"/>
    <w:rsid w:val="000971DC"/>
    <w:rsid w:val="00097F26"/>
    <w:rsid w:val="000A0049"/>
    <w:rsid w:val="000A0333"/>
    <w:rsid w:val="000A0CD7"/>
    <w:rsid w:val="000A125B"/>
    <w:rsid w:val="000A1A3E"/>
    <w:rsid w:val="000A3FE9"/>
    <w:rsid w:val="000A57EC"/>
    <w:rsid w:val="000A63D5"/>
    <w:rsid w:val="000A76DB"/>
    <w:rsid w:val="000A77CC"/>
    <w:rsid w:val="000B0546"/>
    <w:rsid w:val="000B191E"/>
    <w:rsid w:val="000B24DE"/>
    <w:rsid w:val="000B3943"/>
    <w:rsid w:val="000B39CF"/>
    <w:rsid w:val="000B47E5"/>
    <w:rsid w:val="000B6043"/>
    <w:rsid w:val="000B695C"/>
    <w:rsid w:val="000B69EA"/>
    <w:rsid w:val="000B6DF9"/>
    <w:rsid w:val="000C129B"/>
    <w:rsid w:val="000C14D3"/>
    <w:rsid w:val="000C1BB4"/>
    <w:rsid w:val="000C32CC"/>
    <w:rsid w:val="000C4474"/>
    <w:rsid w:val="000C61D6"/>
    <w:rsid w:val="000C64D4"/>
    <w:rsid w:val="000C77D7"/>
    <w:rsid w:val="000D120A"/>
    <w:rsid w:val="000D4602"/>
    <w:rsid w:val="000D5ABD"/>
    <w:rsid w:val="000D77A7"/>
    <w:rsid w:val="000E0B3A"/>
    <w:rsid w:val="000E18CB"/>
    <w:rsid w:val="000E1C0F"/>
    <w:rsid w:val="000E203C"/>
    <w:rsid w:val="000E4122"/>
    <w:rsid w:val="000E4D6A"/>
    <w:rsid w:val="000E57F6"/>
    <w:rsid w:val="000F032A"/>
    <w:rsid w:val="000F2089"/>
    <w:rsid w:val="000F2E9E"/>
    <w:rsid w:val="000F437A"/>
    <w:rsid w:val="000F4AC5"/>
    <w:rsid w:val="000F4C96"/>
    <w:rsid w:val="000F50BF"/>
    <w:rsid w:val="000F638B"/>
    <w:rsid w:val="000F69A7"/>
    <w:rsid w:val="00100103"/>
    <w:rsid w:val="0010032A"/>
    <w:rsid w:val="00100EA5"/>
    <w:rsid w:val="00101384"/>
    <w:rsid w:val="0010168A"/>
    <w:rsid w:val="00101A74"/>
    <w:rsid w:val="00103EBE"/>
    <w:rsid w:val="00104173"/>
    <w:rsid w:val="00104B3C"/>
    <w:rsid w:val="00105C6E"/>
    <w:rsid w:val="001075DE"/>
    <w:rsid w:val="00107BE9"/>
    <w:rsid w:val="0011000F"/>
    <w:rsid w:val="00110EFF"/>
    <w:rsid w:val="00111F11"/>
    <w:rsid w:val="00112FC3"/>
    <w:rsid w:val="00113076"/>
    <w:rsid w:val="00115668"/>
    <w:rsid w:val="001172A6"/>
    <w:rsid w:val="00120FFF"/>
    <w:rsid w:val="00121224"/>
    <w:rsid w:val="001214C1"/>
    <w:rsid w:val="0012256D"/>
    <w:rsid w:val="00123474"/>
    <w:rsid w:val="00123D5E"/>
    <w:rsid w:val="00124987"/>
    <w:rsid w:val="00124A50"/>
    <w:rsid w:val="00124C02"/>
    <w:rsid w:val="0012739C"/>
    <w:rsid w:val="00127FF6"/>
    <w:rsid w:val="00130486"/>
    <w:rsid w:val="0013182E"/>
    <w:rsid w:val="00131B2E"/>
    <w:rsid w:val="00132166"/>
    <w:rsid w:val="00132D71"/>
    <w:rsid w:val="00135063"/>
    <w:rsid w:val="0013649C"/>
    <w:rsid w:val="001372CD"/>
    <w:rsid w:val="00137911"/>
    <w:rsid w:val="00141116"/>
    <w:rsid w:val="00141C7B"/>
    <w:rsid w:val="0014291E"/>
    <w:rsid w:val="001430D8"/>
    <w:rsid w:val="00143AEB"/>
    <w:rsid w:val="0014560E"/>
    <w:rsid w:val="00145B28"/>
    <w:rsid w:val="00146EA7"/>
    <w:rsid w:val="00147586"/>
    <w:rsid w:val="0014796B"/>
    <w:rsid w:val="00150E2D"/>
    <w:rsid w:val="00152053"/>
    <w:rsid w:val="00153389"/>
    <w:rsid w:val="001547C7"/>
    <w:rsid w:val="001553CE"/>
    <w:rsid w:val="001575A6"/>
    <w:rsid w:val="0015789D"/>
    <w:rsid w:val="00161E0D"/>
    <w:rsid w:val="00162F36"/>
    <w:rsid w:val="00163368"/>
    <w:rsid w:val="001649FD"/>
    <w:rsid w:val="00165AB2"/>
    <w:rsid w:val="001663A7"/>
    <w:rsid w:val="001663B3"/>
    <w:rsid w:val="00170374"/>
    <w:rsid w:val="001710CF"/>
    <w:rsid w:val="001715BC"/>
    <w:rsid w:val="00171D38"/>
    <w:rsid w:val="00172012"/>
    <w:rsid w:val="00172580"/>
    <w:rsid w:val="0017278F"/>
    <w:rsid w:val="001731C5"/>
    <w:rsid w:val="001738C9"/>
    <w:rsid w:val="00173CBC"/>
    <w:rsid w:val="001750CE"/>
    <w:rsid w:val="001758AB"/>
    <w:rsid w:val="00176A1D"/>
    <w:rsid w:val="00176EF0"/>
    <w:rsid w:val="00176F86"/>
    <w:rsid w:val="00177D4B"/>
    <w:rsid w:val="00177D55"/>
    <w:rsid w:val="00180FF1"/>
    <w:rsid w:val="001812C8"/>
    <w:rsid w:val="0018137F"/>
    <w:rsid w:val="00182995"/>
    <w:rsid w:val="00184D9D"/>
    <w:rsid w:val="00185002"/>
    <w:rsid w:val="00185EA4"/>
    <w:rsid w:val="001864C9"/>
    <w:rsid w:val="00186F1A"/>
    <w:rsid w:val="00187F6D"/>
    <w:rsid w:val="0019341E"/>
    <w:rsid w:val="00193D98"/>
    <w:rsid w:val="001942E0"/>
    <w:rsid w:val="00194632"/>
    <w:rsid w:val="00196A22"/>
    <w:rsid w:val="00197311"/>
    <w:rsid w:val="001A02D3"/>
    <w:rsid w:val="001A2383"/>
    <w:rsid w:val="001A2808"/>
    <w:rsid w:val="001A30E2"/>
    <w:rsid w:val="001A3574"/>
    <w:rsid w:val="001A3852"/>
    <w:rsid w:val="001A38EA"/>
    <w:rsid w:val="001A4103"/>
    <w:rsid w:val="001A5C78"/>
    <w:rsid w:val="001A6C6A"/>
    <w:rsid w:val="001A70C1"/>
    <w:rsid w:val="001A7D19"/>
    <w:rsid w:val="001B0CD4"/>
    <w:rsid w:val="001B1B41"/>
    <w:rsid w:val="001B1B75"/>
    <w:rsid w:val="001B2EA0"/>
    <w:rsid w:val="001B453D"/>
    <w:rsid w:val="001B66AF"/>
    <w:rsid w:val="001B66FE"/>
    <w:rsid w:val="001B6BD7"/>
    <w:rsid w:val="001B7F9C"/>
    <w:rsid w:val="001C00A3"/>
    <w:rsid w:val="001C27B6"/>
    <w:rsid w:val="001C48A9"/>
    <w:rsid w:val="001D0BB8"/>
    <w:rsid w:val="001D227F"/>
    <w:rsid w:val="001D2A93"/>
    <w:rsid w:val="001D4BA1"/>
    <w:rsid w:val="001D580A"/>
    <w:rsid w:val="001D5E8C"/>
    <w:rsid w:val="001D68E2"/>
    <w:rsid w:val="001D757F"/>
    <w:rsid w:val="001D7E46"/>
    <w:rsid w:val="001E07D0"/>
    <w:rsid w:val="001E1263"/>
    <w:rsid w:val="001E192B"/>
    <w:rsid w:val="001E255C"/>
    <w:rsid w:val="001E2E19"/>
    <w:rsid w:val="001E3350"/>
    <w:rsid w:val="001E3731"/>
    <w:rsid w:val="001E3F22"/>
    <w:rsid w:val="001E3F9E"/>
    <w:rsid w:val="001E5659"/>
    <w:rsid w:val="001E5C54"/>
    <w:rsid w:val="001E5C7A"/>
    <w:rsid w:val="001E6459"/>
    <w:rsid w:val="001E6518"/>
    <w:rsid w:val="001E771B"/>
    <w:rsid w:val="001E777B"/>
    <w:rsid w:val="001F14D1"/>
    <w:rsid w:val="001F1E3C"/>
    <w:rsid w:val="001F2024"/>
    <w:rsid w:val="001F2CE9"/>
    <w:rsid w:val="001F377B"/>
    <w:rsid w:val="001F38C4"/>
    <w:rsid w:val="001F431D"/>
    <w:rsid w:val="001F43C1"/>
    <w:rsid w:val="001F5AFA"/>
    <w:rsid w:val="001F5EB1"/>
    <w:rsid w:val="001F71C2"/>
    <w:rsid w:val="001F7B6A"/>
    <w:rsid w:val="00200593"/>
    <w:rsid w:val="00200E24"/>
    <w:rsid w:val="00201623"/>
    <w:rsid w:val="0020174A"/>
    <w:rsid w:val="00201962"/>
    <w:rsid w:val="002035FD"/>
    <w:rsid w:val="00203796"/>
    <w:rsid w:val="00203F0B"/>
    <w:rsid w:val="0020499D"/>
    <w:rsid w:val="00204F8C"/>
    <w:rsid w:val="002060CE"/>
    <w:rsid w:val="00206A9F"/>
    <w:rsid w:val="00207464"/>
    <w:rsid w:val="00210BE6"/>
    <w:rsid w:val="00211721"/>
    <w:rsid w:val="0021242F"/>
    <w:rsid w:val="00212B61"/>
    <w:rsid w:val="0021372E"/>
    <w:rsid w:val="002142B8"/>
    <w:rsid w:val="00214C33"/>
    <w:rsid w:val="00215164"/>
    <w:rsid w:val="00216317"/>
    <w:rsid w:val="00216F13"/>
    <w:rsid w:val="002216D9"/>
    <w:rsid w:val="002223A8"/>
    <w:rsid w:val="00222BDC"/>
    <w:rsid w:val="002236AD"/>
    <w:rsid w:val="00223703"/>
    <w:rsid w:val="00227CDD"/>
    <w:rsid w:val="00227CFA"/>
    <w:rsid w:val="00230030"/>
    <w:rsid w:val="0023021E"/>
    <w:rsid w:val="00231D7C"/>
    <w:rsid w:val="00233137"/>
    <w:rsid w:val="002335A5"/>
    <w:rsid w:val="00234762"/>
    <w:rsid w:val="00234E28"/>
    <w:rsid w:val="002353DB"/>
    <w:rsid w:val="002354AC"/>
    <w:rsid w:val="002362A8"/>
    <w:rsid w:val="00237154"/>
    <w:rsid w:val="002401E0"/>
    <w:rsid w:val="0024141D"/>
    <w:rsid w:val="00241C8D"/>
    <w:rsid w:val="00242625"/>
    <w:rsid w:val="00243260"/>
    <w:rsid w:val="0024382C"/>
    <w:rsid w:val="00243D79"/>
    <w:rsid w:val="00243D8A"/>
    <w:rsid w:val="00245330"/>
    <w:rsid w:val="00245B8B"/>
    <w:rsid w:val="00246593"/>
    <w:rsid w:val="00247402"/>
    <w:rsid w:val="002475F8"/>
    <w:rsid w:val="002511C7"/>
    <w:rsid w:val="002512CB"/>
    <w:rsid w:val="00252FE4"/>
    <w:rsid w:val="0025321A"/>
    <w:rsid w:val="00253EEF"/>
    <w:rsid w:val="00254A70"/>
    <w:rsid w:val="00255158"/>
    <w:rsid w:val="002559BE"/>
    <w:rsid w:val="002603D3"/>
    <w:rsid w:val="0026055C"/>
    <w:rsid w:val="00260AE8"/>
    <w:rsid w:val="00262190"/>
    <w:rsid w:val="002641FF"/>
    <w:rsid w:val="00264E89"/>
    <w:rsid w:val="002662E1"/>
    <w:rsid w:val="002665FF"/>
    <w:rsid w:val="00272C70"/>
    <w:rsid w:val="00273E52"/>
    <w:rsid w:val="00274B57"/>
    <w:rsid w:val="00274FE8"/>
    <w:rsid w:val="00275DAB"/>
    <w:rsid w:val="00275E3C"/>
    <w:rsid w:val="00276224"/>
    <w:rsid w:val="00276B79"/>
    <w:rsid w:val="00277C3C"/>
    <w:rsid w:val="00277E3F"/>
    <w:rsid w:val="00286464"/>
    <w:rsid w:val="0029003F"/>
    <w:rsid w:val="00290178"/>
    <w:rsid w:val="002906EE"/>
    <w:rsid w:val="00290D66"/>
    <w:rsid w:val="00292048"/>
    <w:rsid w:val="002926BE"/>
    <w:rsid w:val="002947EF"/>
    <w:rsid w:val="002A0EAE"/>
    <w:rsid w:val="002A1B94"/>
    <w:rsid w:val="002A2281"/>
    <w:rsid w:val="002A2D51"/>
    <w:rsid w:val="002A36FA"/>
    <w:rsid w:val="002A5305"/>
    <w:rsid w:val="002A5E6F"/>
    <w:rsid w:val="002A5F42"/>
    <w:rsid w:val="002A6DA8"/>
    <w:rsid w:val="002A7646"/>
    <w:rsid w:val="002B0152"/>
    <w:rsid w:val="002B0296"/>
    <w:rsid w:val="002B0302"/>
    <w:rsid w:val="002B1462"/>
    <w:rsid w:val="002B191B"/>
    <w:rsid w:val="002B2096"/>
    <w:rsid w:val="002B245D"/>
    <w:rsid w:val="002B32B0"/>
    <w:rsid w:val="002B3B0E"/>
    <w:rsid w:val="002B4555"/>
    <w:rsid w:val="002B5019"/>
    <w:rsid w:val="002C0464"/>
    <w:rsid w:val="002C1202"/>
    <w:rsid w:val="002C142F"/>
    <w:rsid w:val="002C1CC9"/>
    <w:rsid w:val="002C32D7"/>
    <w:rsid w:val="002C3627"/>
    <w:rsid w:val="002C6BC5"/>
    <w:rsid w:val="002C6C8E"/>
    <w:rsid w:val="002D05CA"/>
    <w:rsid w:val="002D08AD"/>
    <w:rsid w:val="002D099D"/>
    <w:rsid w:val="002D3390"/>
    <w:rsid w:val="002D45C4"/>
    <w:rsid w:val="002D49EB"/>
    <w:rsid w:val="002D4A6E"/>
    <w:rsid w:val="002D680A"/>
    <w:rsid w:val="002D775E"/>
    <w:rsid w:val="002D7D65"/>
    <w:rsid w:val="002E0927"/>
    <w:rsid w:val="002E0B1D"/>
    <w:rsid w:val="002E102B"/>
    <w:rsid w:val="002E2435"/>
    <w:rsid w:val="002E2596"/>
    <w:rsid w:val="002E3677"/>
    <w:rsid w:val="002E4005"/>
    <w:rsid w:val="002E4C32"/>
    <w:rsid w:val="002E4D10"/>
    <w:rsid w:val="002E5701"/>
    <w:rsid w:val="002E5B44"/>
    <w:rsid w:val="002E6C79"/>
    <w:rsid w:val="002E7875"/>
    <w:rsid w:val="002E7DCD"/>
    <w:rsid w:val="002F17C2"/>
    <w:rsid w:val="002F2D8C"/>
    <w:rsid w:val="002F46A9"/>
    <w:rsid w:val="002F4A29"/>
    <w:rsid w:val="002F5283"/>
    <w:rsid w:val="002F57F2"/>
    <w:rsid w:val="002F6B8C"/>
    <w:rsid w:val="003000A4"/>
    <w:rsid w:val="00300601"/>
    <w:rsid w:val="00300D5F"/>
    <w:rsid w:val="00300F79"/>
    <w:rsid w:val="00301D71"/>
    <w:rsid w:val="00302DC4"/>
    <w:rsid w:val="00303C2B"/>
    <w:rsid w:val="00306436"/>
    <w:rsid w:val="00306887"/>
    <w:rsid w:val="00306AAF"/>
    <w:rsid w:val="00307B51"/>
    <w:rsid w:val="003113C6"/>
    <w:rsid w:val="003119A7"/>
    <w:rsid w:val="003131C5"/>
    <w:rsid w:val="0031460E"/>
    <w:rsid w:val="00316178"/>
    <w:rsid w:val="00316663"/>
    <w:rsid w:val="00316797"/>
    <w:rsid w:val="003168E5"/>
    <w:rsid w:val="00316BC4"/>
    <w:rsid w:val="00316C1A"/>
    <w:rsid w:val="003172CB"/>
    <w:rsid w:val="003172D2"/>
    <w:rsid w:val="00317A9E"/>
    <w:rsid w:val="0032007A"/>
    <w:rsid w:val="00320A03"/>
    <w:rsid w:val="00320C84"/>
    <w:rsid w:val="00321ACF"/>
    <w:rsid w:val="00321E28"/>
    <w:rsid w:val="0032315F"/>
    <w:rsid w:val="00323A06"/>
    <w:rsid w:val="003247A3"/>
    <w:rsid w:val="00324857"/>
    <w:rsid w:val="00324873"/>
    <w:rsid w:val="00324F36"/>
    <w:rsid w:val="00325486"/>
    <w:rsid w:val="00326843"/>
    <w:rsid w:val="00327026"/>
    <w:rsid w:val="00327416"/>
    <w:rsid w:val="00330990"/>
    <w:rsid w:val="00333BC1"/>
    <w:rsid w:val="00333D74"/>
    <w:rsid w:val="00336093"/>
    <w:rsid w:val="00336B96"/>
    <w:rsid w:val="00337897"/>
    <w:rsid w:val="0033794C"/>
    <w:rsid w:val="003405E6"/>
    <w:rsid w:val="003406F5"/>
    <w:rsid w:val="00341E2C"/>
    <w:rsid w:val="00341ED6"/>
    <w:rsid w:val="00342C33"/>
    <w:rsid w:val="00342C76"/>
    <w:rsid w:val="00343700"/>
    <w:rsid w:val="00344826"/>
    <w:rsid w:val="003448DD"/>
    <w:rsid w:val="0034495D"/>
    <w:rsid w:val="00345E35"/>
    <w:rsid w:val="003473EA"/>
    <w:rsid w:val="00351BFF"/>
    <w:rsid w:val="00352E12"/>
    <w:rsid w:val="00355760"/>
    <w:rsid w:val="00355A8F"/>
    <w:rsid w:val="00356F07"/>
    <w:rsid w:val="00357AE6"/>
    <w:rsid w:val="00360A16"/>
    <w:rsid w:val="00361A3F"/>
    <w:rsid w:val="00362367"/>
    <w:rsid w:val="003625F1"/>
    <w:rsid w:val="0036288F"/>
    <w:rsid w:val="00363290"/>
    <w:rsid w:val="00363D38"/>
    <w:rsid w:val="00366088"/>
    <w:rsid w:val="00366B0F"/>
    <w:rsid w:val="0037043D"/>
    <w:rsid w:val="0037065B"/>
    <w:rsid w:val="00370D6B"/>
    <w:rsid w:val="003721E7"/>
    <w:rsid w:val="00373E5F"/>
    <w:rsid w:val="00374794"/>
    <w:rsid w:val="00376F00"/>
    <w:rsid w:val="003774EE"/>
    <w:rsid w:val="0037797A"/>
    <w:rsid w:val="00377E1B"/>
    <w:rsid w:val="00377F78"/>
    <w:rsid w:val="00381B9F"/>
    <w:rsid w:val="003846DF"/>
    <w:rsid w:val="00384E0F"/>
    <w:rsid w:val="00385083"/>
    <w:rsid w:val="003854C6"/>
    <w:rsid w:val="003859B8"/>
    <w:rsid w:val="00386FDE"/>
    <w:rsid w:val="003870F7"/>
    <w:rsid w:val="00387391"/>
    <w:rsid w:val="00390539"/>
    <w:rsid w:val="003909C4"/>
    <w:rsid w:val="0039116B"/>
    <w:rsid w:val="00391B22"/>
    <w:rsid w:val="00391E54"/>
    <w:rsid w:val="00392136"/>
    <w:rsid w:val="003921BD"/>
    <w:rsid w:val="003927B8"/>
    <w:rsid w:val="00392AB4"/>
    <w:rsid w:val="00392D72"/>
    <w:rsid w:val="00394666"/>
    <w:rsid w:val="00394A38"/>
    <w:rsid w:val="00396436"/>
    <w:rsid w:val="00397F43"/>
    <w:rsid w:val="003A0672"/>
    <w:rsid w:val="003A11B1"/>
    <w:rsid w:val="003A1576"/>
    <w:rsid w:val="003A205E"/>
    <w:rsid w:val="003A2E05"/>
    <w:rsid w:val="003A38E0"/>
    <w:rsid w:val="003A464A"/>
    <w:rsid w:val="003A5443"/>
    <w:rsid w:val="003A6B14"/>
    <w:rsid w:val="003B0B5D"/>
    <w:rsid w:val="003B0D60"/>
    <w:rsid w:val="003B1EE6"/>
    <w:rsid w:val="003B3D05"/>
    <w:rsid w:val="003B52AD"/>
    <w:rsid w:val="003B642E"/>
    <w:rsid w:val="003B6DBC"/>
    <w:rsid w:val="003B77D3"/>
    <w:rsid w:val="003B7BAE"/>
    <w:rsid w:val="003C0EF7"/>
    <w:rsid w:val="003C1E8C"/>
    <w:rsid w:val="003C1EC1"/>
    <w:rsid w:val="003C2C7C"/>
    <w:rsid w:val="003C3CDE"/>
    <w:rsid w:val="003C45B5"/>
    <w:rsid w:val="003C4A1B"/>
    <w:rsid w:val="003C58FA"/>
    <w:rsid w:val="003C70EB"/>
    <w:rsid w:val="003C7BA8"/>
    <w:rsid w:val="003D0ECE"/>
    <w:rsid w:val="003D1AD5"/>
    <w:rsid w:val="003D1E65"/>
    <w:rsid w:val="003D2A2C"/>
    <w:rsid w:val="003D2B77"/>
    <w:rsid w:val="003D363F"/>
    <w:rsid w:val="003D3964"/>
    <w:rsid w:val="003D6412"/>
    <w:rsid w:val="003D6E55"/>
    <w:rsid w:val="003D7529"/>
    <w:rsid w:val="003D7618"/>
    <w:rsid w:val="003D7FC3"/>
    <w:rsid w:val="003E31C7"/>
    <w:rsid w:val="003E40AA"/>
    <w:rsid w:val="003E43EF"/>
    <w:rsid w:val="003E58F3"/>
    <w:rsid w:val="003E6477"/>
    <w:rsid w:val="003F0894"/>
    <w:rsid w:val="003F230F"/>
    <w:rsid w:val="003F252D"/>
    <w:rsid w:val="003F29C2"/>
    <w:rsid w:val="003F2F28"/>
    <w:rsid w:val="003F3DA8"/>
    <w:rsid w:val="003F41D3"/>
    <w:rsid w:val="003F46A9"/>
    <w:rsid w:val="003F5B0B"/>
    <w:rsid w:val="003F7434"/>
    <w:rsid w:val="0040077B"/>
    <w:rsid w:val="00400AD2"/>
    <w:rsid w:val="00401EF1"/>
    <w:rsid w:val="004029D5"/>
    <w:rsid w:val="00403363"/>
    <w:rsid w:val="004057B8"/>
    <w:rsid w:val="00407B2E"/>
    <w:rsid w:val="00410024"/>
    <w:rsid w:val="0041288F"/>
    <w:rsid w:val="00412B27"/>
    <w:rsid w:val="00412E9E"/>
    <w:rsid w:val="00413735"/>
    <w:rsid w:val="00414E36"/>
    <w:rsid w:val="0041527E"/>
    <w:rsid w:val="004172BC"/>
    <w:rsid w:val="004176C9"/>
    <w:rsid w:val="00417CE1"/>
    <w:rsid w:val="00420259"/>
    <w:rsid w:val="00421805"/>
    <w:rsid w:val="00422E81"/>
    <w:rsid w:val="0042316B"/>
    <w:rsid w:val="00423A90"/>
    <w:rsid w:val="0042480C"/>
    <w:rsid w:val="00424F44"/>
    <w:rsid w:val="00425187"/>
    <w:rsid w:val="00426EB6"/>
    <w:rsid w:val="0042721E"/>
    <w:rsid w:val="004273E7"/>
    <w:rsid w:val="00430E59"/>
    <w:rsid w:val="004318C6"/>
    <w:rsid w:val="004320C6"/>
    <w:rsid w:val="004325DC"/>
    <w:rsid w:val="0043323D"/>
    <w:rsid w:val="004339F2"/>
    <w:rsid w:val="004342E0"/>
    <w:rsid w:val="004351C1"/>
    <w:rsid w:val="004372EC"/>
    <w:rsid w:val="00437668"/>
    <w:rsid w:val="00437797"/>
    <w:rsid w:val="0044031F"/>
    <w:rsid w:val="00440E40"/>
    <w:rsid w:val="00442A41"/>
    <w:rsid w:val="00442BCE"/>
    <w:rsid w:val="0044308D"/>
    <w:rsid w:val="00444B91"/>
    <w:rsid w:val="00445433"/>
    <w:rsid w:val="00446C90"/>
    <w:rsid w:val="00447A5E"/>
    <w:rsid w:val="00450AE6"/>
    <w:rsid w:val="00452E32"/>
    <w:rsid w:val="00453C0E"/>
    <w:rsid w:val="00456317"/>
    <w:rsid w:val="00460DE9"/>
    <w:rsid w:val="004616C5"/>
    <w:rsid w:val="00462C48"/>
    <w:rsid w:val="00462D46"/>
    <w:rsid w:val="00463997"/>
    <w:rsid w:val="00464B95"/>
    <w:rsid w:val="00464F60"/>
    <w:rsid w:val="004678CA"/>
    <w:rsid w:val="00467D2F"/>
    <w:rsid w:val="0047024D"/>
    <w:rsid w:val="00470BCD"/>
    <w:rsid w:val="004719F7"/>
    <w:rsid w:val="00471EC6"/>
    <w:rsid w:val="004722D7"/>
    <w:rsid w:val="00473AB5"/>
    <w:rsid w:val="00473D8E"/>
    <w:rsid w:val="004743BD"/>
    <w:rsid w:val="004754A4"/>
    <w:rsid w:val="00476009"/>
    <w:rsid w:val="004768DA"/>
    <w:rsid w:val="00477452"/>
    <w:rsid w:val="0048122F"/>
    <w:rsid w:val="00481B66"/>
    <w:rsid w:val="00482832"/>
    <w:rsid w:val="00484275"/>
    <w:rsid w:val="00484F9B"/>
    <w:rsid w:val="00485185"/>
    <w:rsid w:val="00487486"/>
    <w:rsid w:val="00487A18"/>
    <w:rsid w:val="004909DE"/>
    <w:rsid w:val="004911DF"/>
    <w:rsid w:val="00492790"/>
    <w:rsid w:val="00494E72"/>
    <w:rsid w:val="00495A20"/>
    <w:rsid w:val="004963FC"/>
    <w:rsid w:val="00496A1B"/>
    <w:rsid w:val="004A1040"/>
    <w:rsid w:val="004A1568"/>
    <w:rsid w:val="004A1B8C"/>
    <w:rsid w:val="004A2381"/>
    <w:rsid w:val="004A3906"/>
    <w:rsid w:val="004A529D"/>
    <w:rsid w:val="004A6065"/>
    <w:rsid w:val="004A6593"/>
    <w:rsid w:val="004A6F0D"/>
    <w:rsid w:val="004A78DB"/>
    <w:rsid w:val="004A7EDE"/>
    <w:rsid w:val="004B045B"/>
    <w:rsid w:val="004B08C6"/>
    <w:rsid w:val="004B09FA"/>
    <w:rsid w:val="004B0A07"/>
    <w:rsid w:val="004B0B2C"/>
    <w:rsid w:val="004B0B65"/>
    <w:rsid w:val="004B1291"/>
    <w:rsid w:val="004B1303"/>
    <w:rsid w:val="004B2969"/>
    <w:rsid w:val="004B2F7D"/>
    <w:rsid w:val="004B580E"/>
    <w:rsid w:val="004B585A"/>
    <w:rsid w:val="004B6F56"/>
    <w:rsid w:val="004B7FBF"/>
    <w:rsid w:val="004C1544"/>
    <w:rsid w:val="004C1AB4"/>
    <w:rsid w:val="004C2698"/>
    <w:rsid w:val="004C32C0"/>
    <w:rsid w:val="004C3C55"/>
    <w:rsid w:val="004C4A32"/>
    <w:rsid w:val="004C632E"/>
    <w:rsid w:val="004C652C"/>
    <w:rsid w:val="004C77B9"/>
    <w:rsid w:val="004D0F3D"/>
    <w:rsid w:val="004D17B6"/>
    <w:rsid w:val="004D4DF4"/>
    <w:rsid w:val="004D5F5A"/>
    <w:rsid w:val="004D6B27"/>
    <w:rsid w:val="004D7245"/>
    <w:rsid w:val="004E056D"/>
    <w:rsid w:val="004E0E0F"/>
    <w:rsid w:val="004E122F"/>
    <w:rsid w:val="004E3CAD"/>
    <w:rsid w:val="004E4312"/>
    <w:rsid w:val="004E469B"/>
    <w:rsid w:val="004E520D"/>
    <w:rsid w:val="004E6B17"/>
    <w:rsid w:val="004E7A2B"/>
    <w:rsid w:val="004E7B41"/>
    <w:rsid w:val="004E7BB6"/>
    <w:rsid w:val="004E7F0F"/>
    <w:rsid w:val="004E7FE5"/>
    <w:rsid w:val="004F1113"/>
    <w:rsid w:val="004F1C45"/>
    <w:rsid w:val="004F1E73"/>
    <w:rsid w:val="004F2614"/>
    <w:rsid w:val="004F3D36"/>
    <w:rsid w:val="004F40BD"/>
    <w:rsid w:val="004F4358"/>
    <w:rsid w:val="004F512D"/>
    <w:rsid w:val="004F5D04"/>
    <w:rsid w:val="004F64D0"/>
    <w:rsid w:val="004F73AF"/>
    <w:rsid w:val="005011BD"/>
    <w:rsid w:val="00501DCE"/>
    <w:rsid w:val="00502C4E"/>
    <w:rsid w:val="00502DD0"/>
    <w:rsid w:val="005030FE"/>
    <w:rsid w:val="00503261"/>
    <w:rsid w:val="00503378"/>
    <w:rsid w:val="005051B4"/>
    <w:rsid w:val="00505BEB"/>
    <w:rsid w:val="005060AD"/>
    <w:rsid w:val="0050639C"/>
    <w:rsid w:val="005069C2"/>
    <w:rsid w:val="00507404"/>
    <w:rsid w:val="00507A27"/>
    <w:rsid w:val="00510F5E"/>
    <w:rsid w:val="005116DB"/>
    <w:rsid w:val="00512128"/>
    <w:rsid w:val="00512A27"/>
    <w:rsid w:val="0051441C"/>
    <w:rsid w:val="00516389"/>
    <w:rsid w:val="0051676F"/>
    <w:rsid w:val="00516DDF"/>
    <w:rsid w:val="0051737E"/>
    <w:rsid w:val="005178E4"/>
    <w:rsid w:val="00517C83"/>
    <w:rsid w:val="005205DD"/>
    <w:rsid w:val="00521D5D"/>
    <w:rsid w:val="0052218A"/>
    <w:rsid w:val="005226D7"/>
    <w:rsid w:val="00522E05"/>
    <w:rsid w:val="005230B1"/>
    <w:rsid w:val="00523654"/>
    <w:rsid w:val="005324A2"/>
    <w:rsid w:val="005328CA"/>
    <w:rsid w:val="005334A5"/>
    <w:rsid w:val="005342C6"/>
    <w:rsid w:val="00535401"/>
    <w:rsid w:val="00535D26"/>
    <w:rsid w:val="00535F51"/>
    <w:rsid w:val="005368F9"/>
    <w:rsid w:val="00537F3F"/>
    <w:rsid w:val="00540280"/>
    <w:rsid w:val="00542B80"/>
    <w:rsid w:val="00544D07"/>
    <w:rsid w:val="005460C0"/>
    <w:rsid w:val="005466BF"/>
    <w:rsid w:val="00546BD1"/>
    <w:rsid w:val="0054756A"/>
    <w:rsid w:val="00550FDB"/>
    <w:rsid w:val="00551D62"/>
    <w:rsid w:val="00552F47"/>
    <w:rsid w:val="005557F6"/>
    <w:rsid w:val="005625DD"/>
    <w:rsid w:val="00564137"/>
    <w:rsid w:val="00564A1D"/>
    <w:rsid w:val="00564FFB"/>
    <w:rsid w:val="00566737"/>
    <w:rsid w:val="005669A7"/>
    <w:rsid w:val="00571056"/>
    <w:rsid w:val="005711A2"/>
    <w:rsid w:val="0057189B"/>
    <w:rsid w:val="005721A7"/>
    <w:rsid w:val="00572BA3"/>
    <w:rsid w:val="0057395F"/>
    <w:rsid w:val="00574667"/>
    <w:rsid w:val="00574FE2"/>
    <w:rsid w:val="005760DF"/>
    <w:rsid w:val="0057622D"/>
    <w:rsid w:val="00576315"/>
    <w:rsid w:val="0057634A"/>
    <w:rsid w:val="0057639E"/>
    <w:rsid w:val="00577817"/>
    <w:rsid w:val="00580D92"/>
    <w:rsid w:val="00581622"/>
    <w:rsid w:val="00582A16"/>
    <w:rsid w:val="00582A9E"/>
    <w:rsid w:val="00583258"/>
    <w:rsid w:val="00584DFB"/>
    <w:rsid w:val="00584F25"/>
    <w:rsid w:val="00584F88"/>
    <w:rsid w:val="00586884"/>
    <w:rsid w:val="00591469"/>
    <w:rsid w:val="00592A54"/>
    <w:rsid w:val="00592AAD"/>
    <w:rsid w:val="00593B61"/>
    <w:rsid w:val="00594461"/>
    <w:rsid w:val="005950CC"/>
    <w:rsid w:val="00595F8D"/>
    <w:rsid w:val="005A029B"/>
    <w:rsid w:val="005A0FEC"/>
    <w:rsid w:val="005A1ECC"/>
    <w:rsid w:val="005A36CE"/>
    <w:rsid w:val="005A3AE6"/>
    <w:rsid w:val="005A3B61"/>
    <w:rsid w:val="005A443F"/>
    <w:rsid w:val="005A5BBE"/>
    <w:rsid w:val="005A6A91"/>
    <w:rsid w:val="005B2CDA"/>
    <w:rsid w:val="005B2D63"/>
    <w:rsid w:val="005B3CC4"/>
    <w:rsid w:val="005B437C"/>
    <w:rsid w:val="005B5242"/>
    <w:rsid w:val="005B5734"/>
    <w:rsid w:val="005B68B2"/>
    <w:rsid w:val="005B79C2"/>
    <w:rsid w:val="005C0772"/>
    <w:rsid w:val="005C07E4"/>
    <w:rsid w:val="005C119B"/>
    <w:rsid w:val="005C1B88"/>
    <w:rsid w:val="005C1E52"/>
    <w:rsid w:val="005C2450"/>
    <w:rsid w:val="005C2FFC"/>
    <w:rsid w:val="005C37DD"/>
    <w:rsid w:val="005C64BE"/>
    <w:rsid w:val="005C6D03"/>
    <w:rsid w:val="005C724C"/>
    <w:rsid w:val="005D06E1"/>
    <w:rsid w:val="005D0E4F"/>
    <w:rsid w:val="005D10B8"/>
    <w:rsid w:val="005D33BF"/>
    <w:rsid w:val="005D43D3"/>
    <w:rsid w:val="005D5087"/>
    <w:rsid w:val="005E34D3"/>
    <w:rsid w:val="005E4A21"/>
    <w:rsid w:val="005E62A9"/>
    <w:rsid w:val="005E6514"/>
    <w:rsid w:val="005F052A"/>
    <w:rsid w:val="005F0F8B"/>
    <w:rsid w:val="005F15E1"/>
    <w:rsid w:val="005F4DE5"/>
    <w:rsid w:val="005F57D9"/>
    <w:rsid w:val="005F5E4F"/>
    <w:rsid w:val="005F6E7D"/>
    <w:rsid w:val="00600FDF"/>
    <w:rsid w:val="0060121F"/>
    <w:rsid w:val="00602B0C"/>
    <w:rsid w:val="006042C9"/>
    <w:rsid w:val="0060530E"/>
    <w:rsid w:val="006053B6"/>
    <w:rsid w:val="00605A09"/>
    <w:rsid w:val="006067A3"/>
    <w:rsid w:val="006070F3"/>
    <w:rsid w:val="00607162"/>
    <w:rsid w:val="00607316"/>
    <w:rsid w:val="006077FA"/>
    <w:rsid w:val="0061100A"/>
    <w:rsid w:val="00612E81"/>
    <w:rsid w:val="00613026"/>
    <w:rsid w:val="006141B3"/>
    <w:rsid w:val="0061433E"/>
    <w:rsid w:val="006201CC"/>
    <w:rsid w:val="0062112C"/>
    <w:rsid w:val="00621452"/>
    <w:rsid w:val="0062242E"/>
    <w:rsid w:val="00622B0D"/>
    <w:rsid w:val="00623005"/>
    <w:rsid w:val="006231A0"/>
    <w:rsid w:val="006254BD"/>
    <w:rsid w:val="00627976"/>
    <w:rsid w:val="00631FFD"/>
    <w:rsid w:val="00632E68"/>
    <w:rsid w:val="006334A8"/>
    <w:rsid w:val="0063389C"/>
    <w:rsid w:val="00634805"/>
    <w:rsid w:val="00635958"/>
    <w:rsid w:val="00635B53"/>
    <w:rsid w:val="00637003"/>
    <w:rsid w:val="006377A2"/>
    <w:rsid w:val="0064034B"/>
    <w:rsid w:val="0064062F"/>
    <w:rsid w:val="0064210E"/>
    <w:rsid w:val="00642879"/>
    <w:rsid w:val="00643EE8"/>
    <w:rsid w:val="00644655"/>
    <w:rsid w:val="00645E3C"/>
    <w:rsid w:val="006479A6"/>
    <w:rsid w:val="00650E3E"/>
    <w:rsid w:val="00650F65"/>
    <w:rsid w:val="00651135"/>
    <w:rsid w:val="0065150E"/>
    <w:rsid w:val="00652944"/>
    <w:rsid w:val="00653AA5"/>
    <w:rsid w:val="0065415E"/>
    <w:rsid w:val="00655166"/>
    <w:rsid w:val="006557D8"/>
    <w:rsid w:val="006607DA"/>
    <w:rsid w:val="00662C0E"/>
    <w:rsid w:val="00664636"/>
    <w:rsid w:val="00664798"/>
    <w:rsid w:val="00664C8E"/>
    <w:rsid w:val="006653F8"/>
    <w:rsid w:val="0066591B"/>
    <w:rsid w:val="00666076"/>
    <w:rsid w:val="00666B6A"/>
    <w:rsid w:val="006678DA"/>
    <w:rsid w:val="0067145B"/>
    <w:rsid w:val="00671AAB"/>
    <w:rsid w:val="00671C1E"/>
    <w:rsid w:val="006720B4"/>
    <w:rsid w:val="0067266C"/>
    <w:rsid w:val="00673010"/>
    <w:rsid w:val="006739EB"/>
    <w:rsid w:val="00674A26"/>
    <w:rsid w:val="00674AFE"/>
    <w:rsid w:val="00675DC9"/>
    <w:rsid w:val="0067767F"/>
    <w:rsid w:val="00677CE8"/>
    <w:rsid w:val="00680149"/>
    <w:rsid w:val="0068351E"/>
    <w:rsid w:val="0068362D"/>
    <w:rsid w:val="006839A8"/>
    <w:rsid w:val="006840AC"/>
    <w:rsid w:val="0068499D"/>
    <w:rsid w:val="00685277"/>
    <w:rsid w:val="00685D7C"/>
    <w:rsid w:val="00686D4F"/>
    <w:rsid w:val="00687AA8"/>
    <w:rsid w:val="0069016F"/>
    <w:rsid w:val="00690A4C"/>
    <w:rsid w:val="00690E2E"/>
    <w:rsid w:val="00691A7B"/>
    <w:rsid w:val="006921C2"/>
    <w:rsid w:val="00692CFF"/>
    <w:rsid w:val="00694E36"/>
    <w:rsid w:val="0069559A"/>
    <w:rsid w:val="006958B7"/>
    <w:rsid w:val="006A06D2"/>
    <w:rsid w:val="006A08CD"/>
    <w:rsid w:val="006A21C1"/>
    <w:rsid w:val="006A2358"/>
    <w:rsid w:val="006A3F03"/>
    <w:rsid w:val="006A4B60"/>
    <w:rsid w:val="006A502B"/>
    <w:rsid w:val="006A5B9B"/>
    <w:rsid w:val="006A5C8D"/>
    <w:rsid w:val="006A5E83"/>
    <w:rsid w:val="006A60D9"/>
    <w:rsid w:val="006A6BF7"/>
    <w:rsid w:val="006B0581"/>
    <w:rsid w:val="006B0908"/>
    <w:rsid w:val="006B293E"/>
    <w:rsid w:val="006B2966"/>
    <w:rsid w:val="006B5431"/>
    <w:rsid w:val="006B6D57"/>
    <w:rsid w:val="006B6DEA"/>
    <w:rsid w:val="006B7C06"/>
    <w:rsid w:val="006C045F"/>
    <w:rsid w:val="006C13A5"/>
    <w:rsid w:val="006C169F"/>
    <w:rsid w:val="006C25CA"/>
    <w:rsid w:val="006C417B"/>
    <w:rsid w:val="006C5231"/>
    <w:rsid w:val="006C56AE"/>
    <w:rsid w:val="006C5A21"/>
    <w:rsid w:val="006C5B4B"/>
    <w:rsid w:val="006C657F"/>
    <w:rsid w:val="006C66C6"/>
    <w:rsid w:val="006C68C7"/>
    <w:rsid w:val="006D14B9"/>
    <w:rsid w:val="006D2784"/>
    <w:rsid w:val="006D289F"/>
    <w:rsid w:val="006D3148"/>
    <w:rsid w:val="006D4159"/>
    <w:rsid w:val="006D5F86"/>
    <w:rsid w:val="006E14E8"/>
    <w:rsid w:val="006E2992"/>
    <w:rsid w:val="006E33CA"/>
    <w:rsid w:val="006E4B34"/>
    <w:rsid w:val="006E571E"/>
    <w:rsid w:val="006E6998"/>
    <w:rsid w:val="006E764F"/>
    <w:rsid w:val="006E7EA8"/>
    <w:rsid w:val="006F0921"/>
    <w:rsid w:val="006F0BFE"/>
    <w:rsid w:val="006F10C4"/>
    <w:rsid w:val="006F2525"/>
    <w:rsid w:val="006F4B30"/>
    <w:rsid w:val="006F57A3"/>
    <w:rsid w:val="006F5F8E"/>
    <w:rsid w:val="006F6F25"/>
    <w:rsid w:val="006F7239"/>
    <w:rsid w:val="007002F2"/>
    <w:rsid w:val="007003B3"/>
    <w:rsid w:val="00700550"/>
    <w:rsid w:val="007006B8"/>
    <w:rsid w:val="007027C0"/>
    <w:rsid w:val="007031C1"/>
    <w:rsid w:val="00703421"/>
    <w:rsid w:val="00703BD1"/>
    <w:rsid w:val="00705B65"/>
    <w:rsid w:val="00705E57"/>
    <w:rsid w:val="0071063D"/>
    <w:rsid w:val="00710FF3"/>
    <w:rsid w:val="0071113C"/>
    <w:rsid w:val="007118D7"/>
    <w:rsid w:val="007121EA"/>
    <w:rsid w:val="007146A1"/>
    <w:rsid w:val="00715FAF"/>
    <w:rsid w:val="00716093"/>
    <w:rsid w:val="00716D33"/>
    <w:rsid w:val="00717008"/>
    <w:rsid w:val="0071765D"/>
    <w:rsid w:val="007203B1"/>
    <w:rsid w:val="00720E95"/>
    <w:rsid w:val="00721A8D"/>
    <w:rsid w:val="0072262C"/>
    <w:rsid w:val="00722674"/>
    <w:rsid w:val="007244F5"/>
    <w:rsid w:val="00727237"/>
    <w:rsid w:val="007276FE"/>
    <w:rsid w:val="00730974"/>
    <w:rsid w:val="0073130B"/>
    <w:rsid w:val="00731325"/>
    <w:rsid w:val="0073157F"/>
    <w:rsid w:val="00731BD1"/>
    <w:rsid w:val="007323AE"/>
    <w:rsid w:val="00733388"/>
    <w:rsid w:val="00733A0A"/>
    <w:rsid w:val="0073489C"/>
    <w:rsid w:val="00737AD2"/>
    <w:rsid w:val="00740627"/>
    <w:rsid w:val="00742964"/>
    <w:rsid w:val="00743707"/>
    <w:rsid w:val="00745344"/>
    <w:rsid w:val="007455E9"/>
    <w:rsid w:val="00745A4F"/>
    <w:rsid w:val="00745CFC"/>
    <w:rsid w:val="00745E89"/>
    <w:rsid w:val="00746EA9"/>
    <w:rsid w:val="007477AE"/>
    <w:rsid w:val="007508F7"/>
    <w:rsid w:val="00750A76"/>
    <w:rsid w:val="007512B8"/>
    <w:rsid w:val="00752E50"/>
    <w:rsid w:val="007531EB"/>
    <w:rsid w:val="00753A74"/>
    <w:rsid w:val="007540F1"/>
    <w:rsid w:val="00754D00"/>
    <w:rsid w:val="00755172"/>
    <w:rsid w:val="0075579A"/>
    <w:rsid w:val="007557CA"/>
    <w:rsid w:val="00756550"/>
    <w:rsid w:val="00757869"/>
    <w:rsid w:val="00760898"/>
    <w:rsid w:val="00760EA2"/>
    <w:rsid w:val="00761B17"/>
    <w:rsid w:val="00761B88"/>
    <w:rsid w:val="00762C75"/>
    <w:rsid w:val="007640EA"/>
    <w:rsid w:val="00764DA2"/>
    <w:rsid w:val="007654F2"/>
    <w:rsid w:val="00766B45"/>
    <w:rsid w:val="007708EF"/>
    <w:rsid w:val="0077148B"/>
    <w:rsid w:val="0077163A"/>
    <w:rsid w:val="00772162"/>
    <w:rsid w:val="007725BD"/>
    <w:rsid w:val="00772927"/>
    <w:rsid w:val="007735DA"/>
    <w:rsid w:val="007738F9"/>
    <w:rsid w:val="00773C9C"/>
    <w:rsid w:val="00773CB8"/>
    <w:rsid w:val="00774D2E"/>
    <w:rsid w:val="00774FDC"/>
    <w:rsid w:val="00775B78"/>
    <w:rsid w:val="00776B28"/>
    <w:rsid w:val="00781A4D"/>
    <w:rsid w:val="0078466C"/>
    <w:rsid w:val="0078484E"/>
    <w:rsid w:val="00784FFD"/>
    <w:rsid w:val="00785A83"/>
    <w:rsid w:val="0078708D"/>
    <w:rsid w:val="007871A3"/>
    <w:rsid w:val="00787455"/>
    <w:rsid w:val="0079139F"/>
    <w:rsid w:val="0079166F"/>
    <w:rsid w:val="0079176D"/>
    <w:rsid w:val="00791E12"/>
    <w:rsid w:val="00791ED2"/>
    <w:rsid w:val="00791F43"/>
    <w:rsid w:val="00792155"/>
    <w:rsid w:val="00792F6D"/>
    <w:rsid w:val="007930AF"/>
    <w:rsid w:val="0079326F"/>
    <w:rsid w:val="00794410"/>
    <w:rsid w:val="00794648"/>
    <w:rsid w:val="007949E6"/>
    <w:rsid w:val="00794E9E"/>
    <w:rsid w:val="007956C9"/>
    <w:rsid w:val="00795DDB"/>
    <w:rsid w:val="00796AD1"/>
    <w:rsid w:val="00797A81"/>
    <w:rsid w:val="007A0FD7"/>
    <w:rsid w:val="007A1483"/>
    <w:rsid w:val="007A2DD6"/>
    <w:rsid w:val="007A36BA"/>
    <w:rsid w:val="007A53C3"/>
    <w:rsid w:val="007A68BF"/>
    <w:rsid w:val="007B17F3"/>
    <w:rsid w:val="007B1936"/>
    <w:rsid w:val="007B25D9"/>
    <w:rsid w:val="007B2F64"/>
    <w:rsid w:val="007B537D"/>
    <w:rsid w:val="007B549B"/>
    <w:rsid w:val="007B5936"/>
    <w:rsid w:val="007B6405"/>
    <w:rsid w:val="007B6A5A"/>
    <w:rsid w:val="007B6C1B"/>
    <w:rsid w:val="007C229E"/>
    <w:rsid w:val="007C2ADC"/>
    <w:rsid w:val="007C4A43"/>
    <w:rsid w:val="007C7628"/>
    <w:rsid w:val="007D18C2"/>
    <w:rsid w:val="007D1906"/>
    <w:rsid w:val="007D2550"/>
    <w:rsid w:val="007D28C3"/>
    <w:rsid w:val="007D2A66"/>
    <w:rsid w:val="007D2F1D"/>
    <w:rsid w:val="007D7792"/>
    <w:rsid w:val="007D7840"/>
    <w:rsid w:val="007D79DA"/>
    <w:rsid w:val="007E02D3"/>
    <w:rsid w:val="007E071E"/>
    <w:rsid w:val="007E0AE5"/>
    <w:rsid w:val="007E0B31"/>
    <w:rsid w:val="007E1DD4"/>
    <w:rsid w:val="007E2368"/>
    <w:rsid w:val="007E2599"/>
    <w:rsid w:val="007E38EF"/>
    <w:rsid w:val="007E421F"/>
    <w:rsid w:val="007E4380"/>
    <w:rsid w:val="007E61E2"/>
    <w:rsid w:val="007E6318"/>
    <w:rsid w:val="007E7055"/>
    <w:rsid w:val="007E74BD"/>
    <w:rsid w:val="007E77C9"/>
    <w:rsid w:val="007E77E6"/>
    <w:rsid w:val="007F119D"/>
    <w:rsid w:val="007F1285"/>
    <w:rsid w:val="007F154B"/>
    <w:rsid w:val="007F1DFE"/>
    <w:rsid w:val="007F1FA1"/>
    <w:rsid w:val="007F2219"/>
    <w:rsid w:val="007F35BA"/>
    <w:rsid w:val="007F3AA4"/>
    <w:rsid w:val="007F5638"/>
    <w:rsid w:val="007F68E5"/>
    <w:rsid w:val="007F7672"/>
    <w:rsid w:val="007F7C49"/>
    <w:rsid w:val="008006DB"/>
    <w:rsid w:val="008010D5"/>
    <w:rsid w:val="00802165"/>
    <w:rsid w:val="00802571"/>
    <w:rsid w:val="00802AA3"/>
    <w:rsid w:val="00803051"/>
    <w:rsid w:val="0080312F"/>
    <w:rsid w:val="00803955"/>
    <w:rsid w:val="0080459B"/>
    <w:rsid w:val="008054F4"/>
    <w:rsid w:val="008066F4"/>
    <w:rsid w:val="00806E9C"/>
    <w:rsid w:val="0080757C"/>
    <w:rsid w:val="0080764B"/>
    <w:rsid w:val="00807A1E"/>
    <w:rsid w:val="008108B8"/>
    <w:rsid w:val="00811825"/>
    <w:rsid w:val="0081264E"/>
    <w:rsid w:val="00812F14"/>
    <w:rsid w:val="00813AC0"/>
    <w:rsid w:val="0081682E"/>
    <w:rsid w:val="00816AE8"/>
    <w:rsid w:val="008171A6"/>
    <w:rsid w:val="00817CBF"/>
    <w:rsid w:val="00820E7F"/>
    <w:rsid w:val="008212CB"/>
    <w:rsid w:val="00821FEB"/>
    <w:rsid w:val="0082234C"/>
    <w:rsid w:val="00822E0A"/>
    <w:rsid w:val="0082391D"/>
    <w:rsid w:val="008254F8"/>
    <w:rsid w:val="008257D0"/>
    <w:rsid w:val="00825830"/>
    <w:rsid w:val="0082632E"/>
    <w:rsid w:val="00826A18"/>
    <w:rsid w:val="008276BE"/>
    <w:rsid w:val="00827788"/>
    <w:rsid w:val="008279C7"/>
    <w:rsid w:val="00830768"/>
    <w:rsid w:val="00830921"/>
    <w:rsid w:val="0083126F"/>
    <w:rsid w:val="00831321"/>
    <w:rsid w:val="00831F5E"/>
    <w:rsid w:val="008329CE"/>
    <w:rsid w:val="00833C78"/>
    <w:rsid w:val="00834884"/>
    <w:rsid w:val="00834EFD"/>
    <w:rsid w:val="00835722"/>
    <w:rsid w:val="00835EAC"/>
    <w:rsid w:val="00837095"/>
    <w:rsid w:val="0084066A"/>
    <w:rsid w:val="00841327"/>
    <w:rsid w:val="00841685"/>
    <w:rsid w:val="00842219"/>
    <w:rsid w:val="00844F8C"/>
    <w:rsid w:val="008450DA"/>
    <w:rsid w:val="00845BD2"/>
    <w:rsid w:val="00845CC4"/>
    <w:rsid w:val="00845D55"/>
    <w:rsid w:val="00846C37"/>
    <w:rsid w:val="00846FA6"/>
    <w:rsid w:val="00847F4F"/>
    <w:rsid w:val="00850272"/>
    <w:rsid w:val="00851DBE"/>
    <w:rsid w:val="00852F78"/>
    <w:rsid w:val="00854774"/>
    <w:rsid w:val="00855025"/>
    <w:rsid w:val="00855C3C"/>
    <w:rsid w:val="00860658"/>
    <w:rsid w:val="00860B3B"/>
    <w:rsid w:val="0086198C"/>
    <w:rsid w:val="00862098"/>
    <w:rsid w:val="00862A8F"/>
    <w:rsid w:val="00862E42"/>
    <w:rsid w:val="00865244"/>
    <w:rsid w:val="00865A94"/>
    <w:rsid w:val="0087417E"/>
    <w:rsid w:val="00874268"/>
    <w:rsid w:val="0087454F"/>
    <w:rsid w:val="008747F7"/>
    <w:rsid w:val="0087495B"/>
    <w:rsid w:val="00874F37"/>
    <w:rsid w:val="00875477"/>
    <w:rsid w:val="0087630F"/>
    <w:rsid w:val="00876983"/>
    <w:rsid w:val="008777E1"/>
    <w:rsid w:val="00877965"/>
    <w:rsid w:val="008803D9"/>
    <w:rsid w:val="0088165A"/>
    <w:rsid w:val="00882AF1"/>
    <w:rsid w:val="008840D5"/>
    <w:rsid w:val="0088729E"/>
    <w:rsid w:val="008873B6"/>
    <w:rsid w:val="00887F08"/>
    <w:rsid w:val="0089100D"/>
    <w:rsid w:val="008912F2"/>
    <w:rsid w:val="00891D68"/>
    <w:rsid w:val="00893212"/>
    <w:rsid w:val="008938F9"/>
    <w:rsid w:val="00893990"/>
    <w:rsid w:val="0089459A"/>
    <w:rsid w:val="0089771B"/>
    <w:rsid w:val="00897BA2"/>
    <w:rsid w:val="008A07FF"/>
    <w:rsid w:val="008A1D07"/>
    <w:rsid w:val="008A2CDC"/>
    <w:rsid w:val="008A3746"/>
    <w:rsid w:val="008A3F30"/>
    <w:rsid w:val="008A4A36"/>
    <w:rsid w:val="008A66CC"/>
    <w:rsid w:val="008A73E0"/>
    <w:rsid w:val="008B06AB"/>
    <w:rsid w:val="008B09E4"/>
    <w:rsid w:val="008B1135"/>
    <w:rsid w:val="008B1CD4"/>
    <w:rsid w:val="008B2356"/>
    <w:rsid w:val="008B34C1"/>
    <w:rsid w:val="008B449A"/>
    <w:rsid w:val="008B45B8"/>
    <w:rsid w:val="008B46F2"/>
    <w:rsid w:val="008B53AB"/>
    <w:rsid w:val="008B5CD4"/>
    <w:rsid w:val="008B629F"/>
    <w:rsid w:val="008B65C2"/>
    <w:rsid w:val="008B7BBE"/>
    <w:rsid w:val="008C0FEF"/>
    <w:rsid w:val="008C66F4"/>
    <w:rsid w:val="008C6B8D"/>
    <w:rsid w:val="008C6C40"/>
    <w:rsid w:val="008C7269"/>
    <w:rsid w:val="008C7C46"/>
    <w:rsid w:val="008D0E79"/>
    <w:rsid w:val="008D177D"/>
    <w:rsid w:val="008D1F4C"/>
    <w:rsid w:val="008D2F83"/>
    <w:rsid w:val="008D4CEF"/>
    <w:rsid w:val="008D596E"/>
    <w:rsid w:val="008D5BEE"/>
    <w:rsid w:val="008E0551"/>
    <w:rsid w:val="008E0C16"/>
    <w:rsid w:val="008E1915"/>
    <w:rsid w:val="008E2916"/>
    <w:rsid w:val="008E2DFD"/>
    <w:rsid w:val="008E41A4"/>
    <w:rsid w:val="008E4BC8"/>
    <w:rsid w:val="008E6317"/>
    <w:rsid w:val="008F00FE"/>
    <w:rsid w:val="008F1EBB"/>
    <w:rsid w:val="008F1F3E"/>
    <w:rsid w:val="008F429E"/>
    <w:rsid w:val="008F43E0"/>
    <w:rsid w:val="00900CE7"/>
    <w:rsid w:val="00901962"/>
    <w:rsid w:val="00901BEC"/>
    <w:rsid w:val="00902D1A"/>
    <w:rsid w:val="00904F96"/>
    <w:rsid w:val="00905501"/>
    <w:rsid w:val="00905B79"/>
    <w:rsid w:val="009061A0"/>
    <w:rsid w:val="00906265"/>
    <w:rsid w:val="00907E5B"/>
    <w:rsid w:val="00907FF7"/>
    <w:rsid w:val="00911817"/>
    <w:rsid w:val="009121CF"/>
    <w:rsid w:val="00913C8F"/>
    <w:rsid w:val="00914385"/>
    <w:rsid w:val="00915098"/>
    <w:rsid w:val="00916A01"/>
    <w:rsid w:val="00917915"/>
    <w:rsid w:val="00917CC4"/>
    <w:rsid w:val="0092447D"/>
    <w:rsid w:val="0092498A"/>
    <w:rsid w:val="00927866"/>
    <w:rsid w:val="00927BC2"/>
    <w:rsid w:val="0093010B"/>
    <w:rsid w:val="009313F1"/>
    <w:rsid w:val="0093143A"/>
    <w:rsid w:val="0093156C"/>
    <w:rsid w:val="00931DAC"/>
    <w:rsid w:val="00931E34"/>
    <w:rsid w:val="00931ECC"/>
    <w:rsid w:val="0093269A"/>
    <w:rsid w:val="00932A98"/>
    <w:rsid w:val="00932B26"/>
    <w:rsid w:val="00932FAC"/>
    <w:rsid w:val="00933E8D"/>
    <w:rsid w:val="0093437F"/>
    <w:rsid w:val="009346BF"/>
    <w:rsid w:val="00935139"/>
    <w:rsid w:val="009356FB"/>
    <w:rsid w:val="009358EB"/>
    <w:rsid w:val="00935D34"/>
    <w:rsid w:val="00937C39"/>
    <w:rsid w:val="009401FD"/>
    <w:rsid w:val="00940B4B"/>
    <w:rsid w:val="00941876"/>
    <w:rsid w:val="00943BB7"/>
    <w:rsid w:val="00943D68"/>
    <w:rsid w:val="00945964"/>
    <w:rsid w:val="00946F2C"/>
    <w:rsid w:val="00950FBF"/>
    <w:rsid w:val="009511FE"/>
    <w:rsid w:val="009521C2"/>
    <w:rsid w:val="00953EEC"/>
    <w:rsid w:val="00955275"/>
    <w:rsid w:val="00955C61"/>
    <w:rsid w:val="00957999"/>
    <w:rsid w:val="009638D5"/>
    <w:rsid w:val="0096443C"/>
    <w:rsid w:val="0096448F"/>
    <w:rsid w:val="009646AD"/>
    <w:rsid w:val="00964AF8"/>
    <w:rsid w:val="00965250"/>
    <w:rsid w:val="00965E71"/>
    <w:rsid w:val="0096671B"/>
    <w:rsid w:val="00967476"/>
    <w:rsid w:val="00967A04"/>
    <w:rsid w:val="00967B5F"/>
    <w:rsid w:val="0097017C"/>
    <w:rsid w:val="0097140F"/>
    <w:rsid w:val="00971DA9"/>
    <w:rsid w:val="0097314F"/>
    <w:rsid w:val="00973343"/>
    <w:rsid w:val="009737F4"/>
    <w:rsid w:val="0097382F"/>
    <w:rsid w:val="009744C8"/>
    <w:rsid w:val="00975050"/>
    <w:rsid w:val="0097582C"/>
    <w:rsid w:val="00980872"/>
    <w:rsid w:val="009809AD"/>
    <w:rsid w:val="00981F92"/>
    <w:rsid w:val="00983ECC"/>
    <w:rsid w:val="00984884"/>
    <w:rsid w:val="00986783"/>
    <w:rsid w:val="0098680A"/>
    <w:rsid w:val="009873E3"/>
    <w:rsid w:val="00987C19"/>
    <w:rsid w:val="00990BA3"/>
    <w:rsid w:val="0099115E"/>
    <w:rsid w:val="00991F03"/>
    <w:rsid w:val="009923F4"/>
    <w:rsid w:val="009934F6"/>
    <w:rsid w:val="0099355C"/>
    <w:rsid w:val="00993B79"/>
    <w:rsid w:val="00993C9D"/>
    <w:rsid w:val="00994BE9"/>
    <w:rsid w:val="0099521A"/>
    <w:rsid w:val="00996C55"/>
    <w:rsid w:val="009A11C1"/>
    <w:rsid w:val="009A2506"/>
    <w:rsid w:val="009A4964"/>
    <w:rsid w:val="009A57EF"/>
    <w:rsid w:val="009A58D9"/>
    <w:rsid w:val="009A5925"/>
    <w:rsid w:val="009A5C7D"/>
    <w:rsid w:val="009A66C7"/>
    <w:rsid w:val="009A7AAE"/>
    <w:rsid w:val="009B143A"/>
    <w:rsid w:val="009B1930"/>
    <w:rsid w:val="009B1AA8"/>
    <w:rsid w:val="009B1B1C"/>
    <w:rsid w:val="009B3B1D"/>
    <w:rsid w:val="009B4737"/>
    <w:rsid w:val="009B541B"/>
    <w:rsid w:val="009B68A9"/>
    <w:rsid w:val="009B697E"/>
    <w:rsid w:val="009C00B0"/>
    <w:rsid w:val="009C1BF3"/>
    <w:rsid w:val="009C4870"/>
    <w:rsid w:val="009C4EA3"/>
    <w:rsid w:val="009C7C6E"/>
    <w:rsid w:val="009D007C"/>
    <w:rsid w:val="009D047A"/>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2779"/>
    <w:rsid w:val="009E3314"/>
    <w:rsid w:val="009E367C"/>
    <w:rsid w:val="009E4BA3"/>
    <w:rsid w:val="009E520F"/>
    <w:rsid w:val="009E5960"/>
    <w:rsid w:val="009E6157"/>
    <w:rsid w:val="009E7F1A"/>
    <w:rsid w:val="009F013F"/>
    <w:rsid w:val="009F11EF"/>
    <w:rsid w:val="009F1333"/>
    <w:rsid w:val="009F138D"/>
    <w:rsid w:val="009F29FB"/>
    <w:rsid w:val="009F46BE"/>
    <w:rsid w:val="009F55AD"/>
    <w:rsid w:val="009F5A06"/>
    <w:rsid w:val="009F609C"/>
    <w:rsid w:val="009F752C"/>
    <w:rsid w:val="00A02623"/>
    <w:rsid w:val="00A0305C"/>
    <w:rsid w:val="00A03452"/>
    <w:rsid w:val="00A04AFE"/>
    <w:rsid w:val="00A0546D"/>
    <w:rsid w:val="00A0568C"/>
    <w:rsid w:val="00A06140"/>
    <w:rsid w:val="00A06C17"/>
    <w:rsid w:val="00A070F8"/>
    <w:rsid w:val="00A071B5"/>
    <w:rsid w:val="00A11946"/>
    <w:rsid w:val="00A12032"/>
    <w:rsid w:val="00A13D11"/>
    <w:rsid w:val="00A143F0"/>
    <w:rsid w:val="00A14E2B"/>
    <w:rsid w:val="00A14FC5"/>
    <w:rsid w:val="00A1616C"/>
    <w:rsid w:val="00A20702"/>
    <w:rsid w:val="00A21F69"/>
    <w:rsid w:val="00A254A7"/>
    <w:rsid w:val="00A25BB0"/>
    <w:rsid w:val="00A26334"/>
    <w:rsid w:val="00A265DE"/>
    <w:rsid w:val="00A30A34"/>
    <w:rsid w:val="00A31B7E"/>
    <w:rsid w:val="00A3211E"/>
    <w:rsid w:val="00A321F4"/>
    <w:rsid w:val="00A34C81"/>
    <w:rsid w:val="00A3544C"/>
    <w:rsid w:val="00A35498"/>
    <w:rsid w:val="00A358EC"/>
    <w:rsid w:val="00A35E1D"/>
    <w:rsid w:val="00A361E5"/>
    <w:rsid w:val="00A36833"/>
    <w:rsid w:val="00A415D4"/>
    <w:rsid w:val="00A4273E"/>
    <w:rsid w:val="00A43560"/>
    <w:rsid w:val="00A44642"/>
    <w:rsid w:val="00A502EA"/>
    <w:rsid w:val="00A504C8"/>
    <w:rsid w:val="00A509E9"/>
    <w:rsid w:val="00A5214E"/>
    <w:rsid w:val="00A528F7"/>
    <w:rsid w:val="00A53A03"/>
    <w:rsid w:val="00A54484"/>
    <w:rsid w:val="00A549C8"/>
    <w:rsid w:val="00A550C3"/>
    <w:rsid w:val="00A57570"/>
    <w:rsid w:val="00A5786E"/>
    <w:rsid w:val="00A6044C"/>
    <w:rsid w:val="00A61C60"/>
    <w:rsid w:val="00A6221E"/>
    <w:rsid w:val="00A62BB2"/>
    <w:rsid w:val="00A63EE9"/>
    <w:rsid w:val="00A65284"/>
    <w:rsid w:val="00A659EC"/>
    <w:rsid w:val="00A678E7"/>
    <w:rsid w:val="00A679E5"/>
    <w:rsid w:val="00A67DAE"/>
    <w:rsid w:val="00A70311"/>
    <w:rsid w:val="00A70F7F"/>
    <w:rsid w:val="00A72623"/>
    <w:rsid w:val="00A72997"/>
    <w:rsid w:val="00A72ACD"/>
    <w:rsid w:val="00A733EA"/>
    <w:rsid w:val="00A73F19"/>
    <w:rsid w:val="00A77353"/>
    <w:rsid w:val="00A7751D"/>
    <w:rsid w:val="00A77D2B"/>
    <w:rsid w:val="00A8089D"/>
    <w:rsid w:val="00A80EBD"/>
    <w:rsid w:val="00A8193E"/>
    <w:rsid w:val="00A82AAE"/>
    <w:rsid w:val="00A82C12"/>
    <w:rsid w:val="00A838CA"/>
    <w:rsid w:val="00A83DB8"/>
    <w:rsid w:val="00A84ADB"/>
    <w:rsid w:val="00A861C4"/>
    <w:rsid w:val="00A8672F"/>
    <w:rsid w:val="00A87343"/>
    <w:rsid w:val="00A87826"/>
    <w:rsid w:val="00A90C7A"/>
    <w:rsid w:val="00A927A9"/>
    <w:rsid w:val="00A9437C"/>
    <w:rsid w:val="00A978C8"/>
    <w:rsid w:val="00AA23AE"/>
    <w:rsid w:val="00AA259D"/>
    <w:rsid w:val="00AA31AD"/>
    <w:rsid w:val="00AA3EEE"/>
    <w:rsid w:val="00AA4108"/>
    <w:rsid w:val="00AA5601"/>
    <w:rsid w:val="00AA64E2"/>
    <w:rsid w:val="00AA7697"/>
    <w:rsid w:val="00AB2565"/>
    <w:rsid w:val="00AB27DD"/>
    <w:rsid w:val="00AB4225"/>
    <w:rsid w:val="00AB614E"/>
    <w:rsid w:val="00AB73F0"/>
    <w:rsid w:val="00AC0B68"/>
    <w:rsid w:val="00AC1AD4"/>
    <w:rsid w:val="00AC202F"/>
    <w:rsid w:val="00AC213F"/>
    <w:rsid w:val="00AC32BD"/>
    <w:rsid w:val="00AC3AB9"/>
    <w:rsid w:val="00AC6436"/>
    <w:rsid w:val="00AC6FB7"/>
    <w:rsid w:val="00AC7841"/>
    <w:rsid w:val="00AD0ADC"/>
    <w:rsid w:val="00AD0B5A"/>
    <w:rsid w:val="00AD1030"/>
    <w:rsid w:val="00AD1CC8"/>
    <w:rsid w:val="00AD25BA"/>
    <w:rsid w:val="00AD2ACD"/>
    <w:rsid w:val="00AD3407"/>
    <w:rsid w:val="00AD4F84"/>
    <w:rsid w:val="00AD54AD"/>
    <w:rsid w:val="00AD5523"/>
    <w:rsid w:val="00AD677E"/>
    <w:rsid w:val="00AD69D1"/>
    <w:rsid w:val="00AD6B6B"/>
    <w:rsid w:val="00AD708A"/>
    <w:rsid w:val="00AD7EE2"/>
    <w:rsid w:val="00AE00A4"/>
    <w:rsid w:val="00AE0205"/>
    <w:rsid w:val="00AE08BB"/>
    <w:rsid w:val="00AE31FF"/>
    <w:rsid w:val="00AE454C"/>
    <w:rsid w:val="00AE59F8"/>
    <w:rsid w:val="00AE5F2C"/>
    <w:rsid w:val="00AE6155"/>
    <w:rsid w:val="00AE69B6"/>
    <w:rsid w:val="00AE7BC0"/>
    <w:rsid w:val="00AE7CCF"/>
    <w:rsid w:val="00AE7FBE"/>
    <w:rsid w:val="00AF3627"/>
    <w:rsid w:val="00AF427C"/>
    <w:rsid w:val="00AF5639"/>
    <w:rsid w:val="00AF6413"/>
    <w:rsid w:val="00AF6F09"/>
    <w:rsid w:val="00AF77FF"/>
    <w:rsid w:val="00AF7E2E"/>
    <w:rsid w:val="00B007B9"/>
    <w:rsid w:val="00B014DA"/>
    <w:rsid w:val="00B019E1"/>
    <w:rsid w:val="00B01C3E"/>
    <w:rsid w:val="00B03410"/>
    <w:rsid w:val="00B0421B"/>
    <w:rsid w:val="00B043BC"/>
    <w:rsid w:val="00B0568F"/>
    <w:rsid w:val="00B0589E"/>
    <w:rsid w:val="00B05F15"/>
    <w:rsid w:val="00B0677D"/>
    <w:rsid w:val="00B07DD0"/>
    <w:rsid w:val="00B1039F"/>
    <w:rsid w:val="00B11509"/>
    <w:rsid w:val="00B1185A"/>
    <w:rsid w:val="00B11928"/>
    <w:rsid w:val="00B12F3A"/>
    <w:rsid w:val="00B13174"/>
    <w:rsid w:val="00B156F3"/>
    <w:rsid w:val="00B1589B"/>
    <w:rsid w:val="00B165B5"/>
    <w:rsid w:val="00B167D4"/>
    <w:rsid w:val="00B17954"/>
    <w:rsid w:val="00B202E3"/>
    <w:rsid w:val="00B206DE"/>
    <w:rsid w:val="00B20AC0"/>
    <w:rsid w:val="00B20B12"/>
    <w:rsid w:val="00B20BBD"/>
    <w:rsid w:val="00B20D0D"/>
    <w:rsid w:val="00B21716"/>
    <w:rsid w:val="00B228A1"/>
    <w:rsid w:val="00B22F75"/>
    <w:rsid w:val="00B23D37"/>
    <w:rsid w:val="00B23EC8"/>
    <w:rsid w:val="00B24D5F"/>
    <w:rsid w:val="00B2521B"/>
    <w:rsid w:val="00B257E9"/>
    <w:rsid w:val="00B25A30"/>
    <w:rsid w:val="00B265E1"/>
    <w:rsid w:val="00B26817"/>
    <w:rsid w:val="00B27176"/>
    <w:rsid w:val="00B279A7"/>
    <w:rsid w:val="00B27C81"/>
    <w:rsid w:val="00B30395"/>
    <w:rsid w:val="00B30A49"/>
    <w:rsid w:val="00B320B7"/>
    <w:rsid w:val="00B341EF"/>
    <w:rsid w:val="00B35AFA"/>
    <w:rsid w:val="00B36547"/>
    <w:rsid w:val="00B402FE"/>
    <w:rsid w:val="00B4121E"/>
    <w:rsid w:val="00B4122C"/>
    <w:rsid w:val="00B417F8"/>
    <w:rsid w:val="00B43630"/>
    <w:rsid w:val="00B44376"/>
    <w:rsid w:val="00B449D5"/>
    <w:rsid w:val="00B502F0"/>
    <w:rsid w:val="00B5137F"/>
    <w:rsid w:val="00B518C8"/>
    <w:rsid w:val="00B520FB"/>
    <w:rsid w:val="00B53509"/>
    <w:rsid w:val="00B53B86"/>
    <w:rsid w:val="00B53F5E"/>
    <w:rsid w:val="00B546B1"/>
    <w:rsid w:val="00B575A8"/>
    <w:rsid w:val="00B60743"/>
    <w:rsid w:val="00B617E0"/>
    <w:rsid w:val="00B645FA"/>
    <w:rsid w:val="00B64B06"/>
    <w:rsid w:val="00B654B1"/>
    <w:rsid w:val="00B67357"/>
    <w:rsid w:val="00B7072B"/>
    <w:rsid w:val="00B71636"/>
    <w:rsid w:val="00B71FB4"/>
    <w:rsid w:val="00B765FB"/>
    <w:rsid w:val="00B77ABB"/>
    <w:rsid w:val="00B77C4D"/>
    <w:rsid w:val="00B80416"/>
    <w:rsid w:val="00B8079A"/>
    <w:rsid w:val="00B809C9"/>
    <w:rsid w:val="00B81F4E"/>
    <w:rsid w:val="00B82B69"/>
    <w:rsid w:val="00B8555A"/>
    <w:rsid w:val="00B86132"/>
    <w:rsid w:val="00B86158"/>
    <w:rsid w:val="00B87646"/>
    <w:rsid w:val="00B91721"/>
    <w:rsid w:val="00B927C6"/>
    <w:rsid w:val="00B928E5"/>
    <w:rsid w:val="00B942AA"/>
    <w:rsid w:val="00B95495"/>
    <w:rsid w:val="00B9558F"/>
    <w:rsid w:val="00B95CAC"/>
    <w:rsid w:val="00B96086"/>
    <w:rsid w:val="00B964F7"/>
    <w:rsid w:val="00B96F1E"/>
    <w:rsid w:val="00B978FE"/>
    <w:rsid w:val="00B97BBA"/>
    <w:rsid w:val="00BA0D71"/>
    <w:rsid w:val="00BA0DB4"/>
    <w:rsid w:val="00BA26FA"/>
    <w:rsid w:val="00BA4344"/>
    <w:rsid w:val="00BA6C5B"/>
    <w:rsid w:val="00BA7BAE"/>
    <w:rsid w:val="00BA7EE4"/>
    <w:rsid w:val="00BB3C86"/>
    <w:rsid w:val="00BB45B0"/>
    <w:rsid w:val="00BB6540"/>
    <w:rsid w:val="00BB795C"/>
    <w:rsid w:val="00BB7CC0"/>
    <w:rsid w:val="00BB7D02"/>
    <w:rsid w:val="00BC0A6C"/>
    <w:rsid w:val="00BC1CEA"/>
    <w:rsid w:val="00BC398E"/>
    <w:rsid w:val="00BC4860"/>
    <w:rsid w:val="00BD0213"/>
    <w:rsid w:val="00BD14FE"/>
    <w:rsid w:val="00BD1A6A"/>
    <w:rsid w:val="00BD424D"/>
    <w:rsid w:val="00BD45F3"/>
    <w:rsid w:val="00BD4AC5"/>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098D"/>
    <w:rsid w:val="00BF2C14"/>
    <w:rsid w:val="00BF3168"/>
    <w:rsid w:val="00BF3AD7"/>
    <w:rsid w:val="00BF3B6F"/>
    <w:rsid w:val="00BF4072"/>
    <w:rsid w:val="00BF40B1"/>
    <w:rsid w:val="00BF42C2"/>
    <w:rsid w:val="00BF442D"/>
    <w:rsid w:val="00BF77F1"/>
    <w:rsid w:val="00C0030D"/>
    <w:rsid w:val="00C01268"/>
    <w:rsid w:val="00C01981"/>
    <w:rsid w:val="00C01D78"/>
    <w:rsid w:val="00C05471"/>
    <w:rsid w:val="00C05BF3"/>
    <w:rsid w:val="00C06241"/>
    <w:rsid w:val="00C0718E"/>
    <w:rsid w:val="00C11609"/>
    <w:rsid w:val="00C11CC8"/>
    <w:rsid w:val="00C121D5"/>
    <w:rsid w:val="00C126F5"/>
    <w:rsid w:val="00C131C8"/>
    <w:rsid w:val="00C14747"/>
    <w:rsid w:val="00C17009"/>
    <w:rsid w:val="00C17763"/>
    <w:rsid w:val="00C20467"/>
    <w:rsid w:val="00C20D54"/>
    <w:rsid w:val="00C21A93"/>
    <w:rsid w:val="00C22DE6"/>
    <w:rsid w:val="00C22EB5"/>
    <w:rsid w:val="00C23B41"/>
    <w:rsid w:val="00C24BD9"/>
    <w:rsid w:val="00C24F2F"/>
    <w:rsid w:val="00C25EFF"/>
    <w:rsid w:val="00C26110"/>
    <w:rsid w:val="00C26B33"/>
    <w:rsid w:val="00C27D1A"/>
    <w:rsid w:val="00C30FF4"/>
    <w:rsid w:val="00C3222E"/>
    <w:rsid w:val="00C32FE8"/>
    <w:rsid w:val="00C3328F"/>
    <w:rsid w:val="00C33458"/>
    <w:rsid w:val="00C33567"/>
    <w:rsid w:val="00C33934"/>
    <w:rsid w:val="00C33D04"/>
    <w:rsid w:val="00C34C5F"/>
    <w:rsid w:val="00C352BD"/>
    <w:rsid w:val="00C366F3"/>
    <w:rsid w:val="00C378FC"/>
    <w:rsid w:val="00C401AB"/>
    <w:rsid w:val="00C40DC8"/>
    <w:rsid w:val="00C4152F"/>
    <w:rsid w:val="00C4192D"/>
    <w:rsid w:val="00C419FB"/>
    <w:rsid w:val="00C41B15"/>
    <w:rsid w:val="00C420F9"/>
    <w:rsid w:val="00C42913"/>
    <w:rsid w:val="00C43C75"/>
    <w:rsid w:val="00C44482"/>
    <w:rsid w:val="00C44CD3"/>
    <w:rsid w:val="00C45162"/>
    <w:rsid w:val="00C46017"/>
    <w:rsid w:val="00C46B3D"/>
    <w:rsid w:val="00C4790F"/>
    <w:rsid w:val="00C5005A"/>
    <w:rsid w:val="00C51D39"/>
    <w:rsid w:val="00C526B4"/>
    <w:rsid w:val="00C526D4"/>
    <w:rsid w:val="00C52989"/>
    <w:rsid w:val="00C53DFC"/>
    <w:rsid w:val="00C552C0"/>
    <w:rsid w:val="00C57D44"/>
    <w:rsid w:val="00C614EB"/>
    <w:rsid w:val="00C620F1"/>
    <w:rsid w:val="00C63006"/>
    <w:rsid w:val="00C6406F"/>
    <w:rsid w:val="00C64BCE"/>
    <w:rsid w:val="00C64E13"/>
    <w:rsid w:val="00C65329"/>
    <w:rsid w:val="00C65ADB"/>
    <w:rsid w:val="00C65B8A"/>
    <w:rsid w:val="00C66455"/>
    <w:rsid w:val="00C67361"/>
    <w:rsid w:val="00C6798B"/>
    <w:rsid w:val="00C67ACC"/>
    <w:rsid w:val="00C735BE"/>
    <w:rsid w:val="00C737E7"/>
    <w:rsid w:val="00C742B0"/>
    <w:rsid w:val="00C74A16"/>
    <w:rsid w:val="00C74DC8"/>
    <w:rsid w:val="00C75AC6"/>
    <w:rsid w:val="00C77506"/>
    <w:rsid w:val="00C81369"/>
    <w:rsid w:val="00C82198"/>
    <w:rsid w:val="00C822FC"/>
    <w:rsid w:val="00C82E1D"/>
    <w:rsid w:val="00C83565"/>
    <w:rsid w:val="00C83664"/>
    <w:rsid w:val="00C8582C"/>
    <w:rsid w:val="00C85A3A"/>
    <w:rsid w:val="00C85A8C"/>
    <w:rsid w:val="00C861BD"/>
    <w:rsid w:val="00C864E0"/>
    <w:rsid w:val="00C867C1"/>
    <w:rsid w:val="00C905C1"/>
    <w:rsid w:val="00C90785"/>
    <w:rsid w:val="00C91982"/>
    <w:rsid w:val="00C9274C"/>
    <w:rsid w:val="00C944BD"/>
    <w:rsid w:val="00C96B3C"/>
    <w:rsid w:val="00C974C7"/>
    <w:rsid w:val="00C97827"/>
    <w:rsid w:val="00CA1187"/>
    <w:rsid w:val="00CA12E4"/>
    <w:rsid w:val="00CA1DA0"/>
    <w:rsid w:val="00CA2A45"/>
    <w:rsid w:val="00CA3243"/>
    <w:rsid w:val="00CA42F5"/>
    <w:rsid w:val="00CA4800"/>
    <w:rsid w:val="00CA4AB6"/>
    <w:rsid w:val="00CA4D9F"/>
    <w:rsid w:val="00CA5A3D"/>
    <w:rsid w:val="00CA5B74"/>
    <w:rsid w:val="00CB0A50"/>
    <w:rsid w:val="00CB127A"/>
    <w:rsid w:val="00CB15DF"/>
    <w:rsid w:val="00CB18FA"/>
    <w:rsid w:val="00CB26B7"/>
    <w:rsid w:val="00CB2946"/>
    <w:rsid w:val="00CB2AE1"/>
    <w:rsid w:val="00CB2F34"/>
    <w:rsid w:val="00CB3A44"/>
    <w:rsid w:val="00CB5309"/>
    <w:rsid w:val="00CB537D"/>
    <w:rsid w:val="00CB5906"/>
    <w:rsid w:val="00CB63EF"/>
    <w:rsid w:val="00CB6B01"/>
    <w:rsid w:val="00CB7EF6"/>
    <w:rsid w:val="00CC0007"/>
    <w:rsid w:val="00CC03A0"/>
    <w:rsid w:val="00CC18EE"/>
    <w:rsid w:val="00CC1D6E"/>
    <w:rsid w:val="00CC1E11"/>
    <w:rsid w:val="00CC5812"/>
    <w:rsid w:val="00CC6503"/>
    <w:rsid w:val="00CC7B6C"/>
    <w:rsid w:val="00CD0CA5"/>
    <w:rsid w:val="00CD0E77"/>
    <w:rsid w:val="00CD1359"/>
    <w:rsid w:val="00CD3B63"/>
    <w:rsid w:val="00CD3F74"/>
    <w:rsid w:val="00CD5624"/>
    <w:rsid w:val="00CD57CF"/>
    <w:rsid w:val="00CD5E77"/>
    <w:rsid w:val="00CD68EB"/>
    <w:rsid w:val="00CE235F"/>
    <w:rsid w:val="00CE3311"/>
    <w:rsid w:val="00CE4842"/>
    <w:rsid w:val="00CE5FF5"/>
    <w:rsid w:val="00CE73D5"/>
    <w:rsid w:val="00CF1CC8"/>
    <w:rsid w:val="00CF1FDC"/>
    <w:rsid w:val="00CF35CF"/>
    <w:rsid w:val="00CF500D"/>
    <w:rsid w:val="00CF5BB4"/>
    <w:rsid w:val="00CF5E3C"/>
    <w:rsid w:val="00CF6D79"/>
    <w:rsid w:val="00D012DF"/>
    <w:rsid w:val="00D02E0E"/>
    <w:rsid w:val="00D0393F"/>
    <w:rsid w:val="00D04160"/>
    <w:rsid w:val="00D05027"/>
    <w:rsid w:val="00D05DEC"/>
    <w:rsid w:val="00D0664F"/>
    <w:rsid w:val="00D06B77"/>
    <w:rsid w:val="00D0732D"/>
    <w:rsid w:val="00D10448"/>
    <w:rsid w:val="00D10A4F"/>
    <w:rsid w:val="00D1211A"/>
    <w:rsid w:val="00D1319B"/>
    <w:rsid w:val="00D13B12"/>
    <w:rsid w:val="00D13BD6"/>
    <w:rsid w:val="00D13D4E"/>
    <w:rsid w:val="00D14560"/>
    <w:rsid w:val="00D158B0"/>
    <w:rsid w:val="00D1590D"/>
    <w:rsid w:val="00D15D18"/>
    <w:rsid w:val="00D1651E"/>
    <w:rsid w:val="00D2009C"/>
    <w:rsid w:val="00D20998"/>
    <w:rsid w:val="00D21E61"/>
    <w:rsid w:val="00D22574"/>
    <w:rsid w:val="00D231D9"/>
    <w:rsid w:val="00D23324"/>
    <w:rsid w:val="00D24878"/>
    <w:rsid w:val="00D24BC2"/>
    <w:rsid w:val="00D25D2E"/>
    <w:rsid w:val="00D26555"/>
    <w:rsid w:val="00D26683"/>
    <w:rsid w:val="00D26D09"/>
    <w:rsid w:val="00D27673"/>
    <w:rsid w:val="00D27D14"/>
    <w:rsid w:val="00D30BA2"/>
    <w:rsid w:val="00D314F2"/>
    <w:rsid w:val="00D31B9E"/>
    <w:rsid w:val="00D31C6F"/>
    <w:rsid w:val="00D321CF"/>
    <w:rsid w:val="00D32B1C"/>
    <w:rsid w:val="00D32C84"/>
    <w:rsid w:val="00D339D2"/>
    <w:rsid w:val="00D343D4"/>
    <w:rsid w:val="00D4038D"/>
    <w:rsid w:val="00D40F6F"/>
    <w:rsid w:val="00D411CA"/>
    <w:rsid w:val="00D41C63"/>
    <w:rsid w:val="00D43AA4"/>
    <w:rsid w:val="00D4575E"/>
    <w:rsid w:val="00D46FD0"/>
    <w:rsid w:val="00D4744F"/>
    <w:rsid w:val="00D47673"/>
    <w:rsid w:val="00D5025E"/>
    <w:rsid w:val="00D50951"/>
    <w:rsid w:val="00D50FC9"/>
    <w:rsid w:val="00D51151"/>
    <w:rsid w:val="00D523BB"/>
    <w:rsid w:val="00D52CDB"/>
    <w:rsid w:val="00D533DB"/>
    <w:rsid w:val="00D53837"/>
    <w:rsid w:val="00D54012"/>
    <w:rsid w:val="00D547EB"/>
    <w:rsid w:val="00D549B7"/>
    <w:rsid w:val="00D54C18"/>
    <w:rsid w:val="00D55938"/>
    <w:rsid w:val="00D562CE"/>
    <w:rsid w:val="00D56512"/>
    <w:rsid w:val="00D56EB7"/>
    <w:rsid w:val="00D5712D"/>
    <w:rsid w:val="00D61215"/>
    <w:rsid w:val="00D6146B"/>
    <w:rsid w:val="00D616D1"/>
    <w:rsid w:val="00D6191B"/>
    <w:rsid w:val="00D6240D"/>
    <w:rsid w:val="00D62BB0"/>
    <w:rsid w:val="00D63210"/>
    <w:rsid w:val="00D658D1"/>
    <w:rsid w:val="00D675CD"/>
    <w:rsid w:val="00D67C90"/>
    <w:rsid w:val="00D7086D"/>
    <w:rsid w:val="00D734EE"/>
    <w:rsid w:val="00D735D5"/>
    <w:rsid w:val="00D7456C"/>
    <w:rsid w:val="00D74C6B"/>
    <w:rsid w:val="00D74CE1"/>
    <w:rsid w:val="00D74FAB"/>
    <w:rsid w:val="00D80301"/>
    <w:rsid w:val="00D8060F"/>
    <w:rsid w:val="00D807AF"/>
    <w:rsid w:val="00D821FB"/>
    <w:rsid w:val="00D82A3D"/>
    <w:rsid w:val="00D82AFC"/>
    <w:rsid w:val="00D8312A"/>
    <w:rsid w:val="00D83C49"/>
    <w:rsid w:val="00D84BBC"/>
    <w:rsid w:val="00D8546C"/>
    <w:rsid w:val="00D856F1"/>
    <w:rsid w:val="00D8689F"/>
    <w:rsid w:val="00D87429"/>
    <w:rsid w:val="00D874D3"/>
    <w:rsid w:val="00D8764F"/>
    <w:rsid w:val="00D9009F"/>
    <w:rsid w:val="00D917AF"/>
    <w:rsid w:val="00D91C71"/>
    <w:rsid w:val="00D91F5C"/>
    <w:rsid w:val="00D9224A"/>
    <w:rsid w:val="00D94463"/>
    <w:rsid w:val="00D94547"/>
    <w:rsid w:val="00D9459E"/>
    <w:rsid w:val="00D95428"/>
    <w:rsid w:val="00D95CC0"/>
    <w:rsid w:val="00D977F2"/>
    <w:rsid w:val="00DA03CF"/>
    <w:rsid w:val="00DA1CE2"/>
    <w:rsid w:val="00DA24A4"/>
    <w:rsid w:val="00DA741B"/>
    <w:rsid w:val="00DA7965"/>
    <w:rsid w:val="00DB1028"/>
    <w:rsid w:val="00DB1A5A"/>
    <w:rsid w:val="00DB1E62"/>
    <w:rsid w:val="00DB45D8"/>
    <w:rsid w:val="00DB4CAA"/>
    <w:rsid w:val="00DB5131"/>
    <w:rsid w:val="00DB5776"/>
    <w:rsid w:val="00DB5F7E"/>
    <w:rsid w:val="00DB6303"/>
    <w:rsid w:val="00DB65AD"/>
    <w:rsid w:val="00DB7814"/>
    <w:rsid w:val="00DB7EA1"/>
    <w:rsid w:val="00DC08E0"/>
    <w:rsid w:val="00DC193C"/>
    <w:rsid w:val="00DC23AF"/>
    <w:rsid w:val="00DC2D15"/>
    <w:rsid w:val="00DC3C6D"/>
    <w:rsid w:val="00DC3DC3"/>
    <w:rsid w:val="00DC4929"/>
    <w:rsid w:val="00DC5507"/>
    <w:rsid w:val="00DC5AB3"/>
    <w:rsid w:val="00DC5F35"/>
    <w:rsid w:val="00DC69E7"/>
    <w:rsid w:val="00DD000B"/>
    <w:rsid w:val="00DD0814"/>
    <w:rsid w:val="00DD2315"/>
    <w:rsid w:val="00DD25EF"/>
    <w:rsid w:val="00DD2906"/>
    <w:rsid w:val="00DD33C6"/>
    <w:rsid w:val="00DD4D04"/>
    <w:rsid w:val="00DD4DA6"/>
    <w:rsid w:val="00DD6954"/>
    <w:rsid w:val="00DD71AF"/>
    <w:rsid w:val="00DD71DC"/>
    <w:rsid w:val="00DD79CA"/>
    <w:rsid w:val="00DD7E1A"/>
    <w:rsid w:val="00DD7E45"/>
    <w:rsid w:val="00DE093B"/>
    <w:rsid w:val="00DE0AA9"/>
    <w:rsid w:val="00DE0FB4"/>
    <w:rsid w:val="00DE40B2"/>
    <w:rsid w:val="00DE5710"/>
    <w:rsid w:val="00DE584B"/>
    <w:rsid w:val="00DE6304"/>
    <w:rsid w:val="00DE6FEF"/>
    <w:rsid w:val="00DE788D"/>
    <w:rsid w:val="00DF0E14"/>
    <w:rsid w:val="00DF1C9D"/>
    <w:rsid w:val="00DF2BDF"/>
    <w:rsid w:val="00DF3354"/>
    <w:rsid w:val="00DF35B6"/>
    <w:rsid w:val="00DF4542"/>
    <w:rsid w:val="00DF54AB"/>
    <w:rsid w:val="00DF650D"/>
    <w:rsid w:val="00DF6DB1"/>
    <w:rsid w:val="00DF7E5F"/>
    <w:rsid w:val="00E015A2"/>
    <w:rsid w:val="00E01839"/>
    <w:rsid w:val="00E01981"/>
    <w:rsid w:val="00E01C71"/>
    <w:rsid w:val="00E031D5"/>
    <w:rsid w:val="00E04AB4"/>
    <w:rsid w:val="00E05374"/>
    <w:rsid w:val="00E06136"/>
    <w:rsid w:val="00E07476"/>
    <w:rsid w:val="00E103A8"/>
    <w:rsid w:val="00E121E8"/>
    <w:rsid w:val="00E1349B"/>
    <w:rsid w:val="00E14114"/>
    <w:rsid w:val="00E14E89"/>
    <w:rsid w:val="00E157FF"/>
    <w:rsid w:val="00E15F90"/>
    <w:rsid w:val="00E167FF"/>
    <w:rsid w:val="00E16990"/>
    <w:rsid w:val="00E16DF9"/>
    <w:rsid w:val="00E17D0C"/>
    <w:rsid w:val="00E17ED9"/>
    <w:rsid w:val="00E200D9"/>
    <w:rsid w:val="00E20603"/>
    <w:rsid w:val="00E209FD"/>
    <w:rsid w:val="00E20DA8"/>
    <w:rsid w:val="00E21277"/>
    <w:rsid w:val="00E21378"/>
    <w:rsid w:val="00E2146B"/>
    <w:rsid w:val="00E2482A"/>
    <w:rsid w:val="00E26718"/>
    <w:rsid w:val="00E269F9"/>
    <w:rsid w:val="00E27292"/>
    <w:rsid w:val="00E27ACB"/>
    <w:rsid w:val="00E30137"/>
    <w:rsid w:val="00E30411"/>
    <w:rsid w:val="00E30F37"/>
    <w:rsid w:val="00E312C8"/>
    <w:rsid w:val="00E32900"/>
    <w:rsid w:val="00E33DEC"/>
    <w:rsid w:val="00E35097"/>
    <w:rsid w:val="00E35B97"/>
    <w:rsid w:val="00E36B1E"/>
    <w:rsid w:val="00E36ECF"/>
    <w:rsid w:val="00E370BB"/>
    <w:rsid w:val="00E40971"/>
    <w:rsid w:val="00E40DC2"/>
    <w:rsid w:val="00E40F82"/>
    <w:rsid w:val="00E411AA"/>
    <w:rsid w:val="00E419F9"/>
    <w:rsid w:val="00E42289"/>
    <w:rsid w:val="00E42B76"/>
    <w:rsid w:val="00E431A8"/>
    <w:rsid w:val="00E43D57"/>
    <w:rsid w:val="00E43FC3"/>
    <w:rsid w:val="00E4445A"/>
    <w:rsid w:val="00E445DE"/>
    <w:rsid w:val="00E447FC"/>
    <w:rsid w:val="00E44907"/>
    <w:rsid w:val="00E45923"/>
    <w:rsid w:val="00E47EBA"/>
    <w:rsid w:val="00E52628"/>
    <w:rsid w:val="00E52BDF"/>
    <w:rsid w:val="00E52F74"/>
    <w:rsid w:val="00E551F0"/>
    <w:rsid w:val="00E5647B"/>
    <w:rsid w:val="00E57C60"/>
    <w:rsid w:val="00E60DA0"/>
    <w:rsid w:val="00E60DCC"/>
    <w:rsid w:val="00E61A96"/>
    <w:rsid w:val="00E61CEA"/>
    <w:rsid w:val="00E61DC7"/>
    <w:rsid w:val="00E620AD"/>
    <w:rsid w:val="00E633E3"/>
    <w:rsid w:val="00E63626"/>
    <w:rsid w:val="00E64134"/>
    <w:rsid w:val="00E64608"/>
    <w:rsid w:val="00E653BD"/>
    <w:rsid w:val="00E67316"/>
    <w:rsid w:val="00E67641"/>
    <w:rsid w:val="00E700DA"/>
    <w:rsid w:val="00E70554"/>
    <w:rsid w:val="00E70BFA"/>
    <w:rsid w:val="00E7106A"/>
    <w:rsid w:val="00E71684"/>
    <w:rsid w:val="00E73A7E"/>
    <w:rsid w:val="00E742DE"/>
    <w:rsid w:val="00E74DB9"/>
    <w:rsid w:val="00E759AF"/>
    <w:rsid w:val="00E76BFD"/>
    <w:rsid w:val="00E76C00"/>
    <w:rsid w:val="00E77189"/>
    <w:rsid w:val="00E80794"/>
    <w:rsid w:val="00E829B9"/>
    <w:rsid w:val="00E841A5"/>
    <w:rsid w:val="00E8452A"/>
    <w:rsid w:val="00E845ED"/>
    <w:rsid w:val="00E8462C"/>
    <w:rsid w:val="00E85256"/>
    <w:rsid w:val="00E85650"/>
    <w:rsid w:val="00E86FEA"/>
    <w:rsid w:val="00E87C29"/>
    <w:rsid w:val="00E91AEE"/>
    <w:rsid w:val="00E9296C"/>
    <w:rsid w:val="00E9488E"/>
    <w:rsid w:val="00E9653D"/>
    <w:rsid w:val="00E96D23"/>
    <w:rsid w:val="00EA0874"/>
    <w:rsid w:val="00EA102C"/>
    <w:rsid w:val="00EA1124"/>
    <w:rsid w:val="00EA1D5A"/>
    <w:rsid w:val="00EA292D"/>
    <w:rsid w:val="00EA2BAC"/>
    <w:rsid w:val="00EA32D9"/>
    <w:rsid w:val="00EA3401"/>
    <w:rsid w:val="00EA3470"/>
    <w:rsid w:val="00EA3784"/>
    <w:rsid w:val="00EA3B95"/>
    <w:rsid w:val="00EA47E5"/>
    <w:rsid w:val="00EA53B7"/>
    <w:rsid w:val="00EA59F7"/>
    <w:rsid w:val="00EA5FC6"/>
    <w:rsid w:val="00EB05DD"/>
    <w:rsid w:val="00EB190C"/>
    <w:rsid w:val="00EB1918"/>
    <w:rsid w:val="00EB22E7"/>
    <w:rsid w:val="00EB3DB6"/>
    <w:rsid w:val="00EB6EA4"/>
    <w:rsid w:val="00EB7300"/>
    <w:rsid w:val="00EB7421"/>
    <w:rsid w:val="00EB7718"/>
    <w:rsid w:val="00EC1828"/>
    <w:rsid w:val="00EC3BE1"/>
    <w:rsid w:val="00EC4D7F"/>
    <w:rsid w:val="00EC64C7"/>
    <w:rsid w:val="00EC73BC"/>
    <w:rsid w:val="00EC745A"/>
    <w:rsid w:val="00ED0862"/>
    <w:rsid w:val="00ED3C1F"/>
    <w:rsid w:val="00ED4E0B"/>
    <w:rsid w:val="00ED5885"/>
    <w:rsid w:val="00ED60A3"/>
    <w:rsid w:val="00ED7399"/>
    <w:rsid w:val="00ED7428"/>
    <w:rsid w:val="00ED7520"/>
    <w:rsid w:val="00ED78B8"/>
    <w:rsid w:val="00ED7E6C"/>
    <w:rsid w:val="00EE087B"/>
    <w:rsid w:val="00EE3822"/>
    <w:rsid w:val="00EE567A"/>
    <w:rsid w:val="00EE60E0"/>
    <w:rsid w:val="00EE7242"/>
    <w:rsid w:val="00EE7930"/>
    <w:rsid w:val="00EF028A"/>
    <w:rsid w:val="00EF06E8"/>
    <w:rsid w:val="00EF0992"/>
    <w:rsid w:val="00EF0E98"/>
    <w:rsid w:val="00EF12F5"/>
    <w:rsid w:val="00EF1B5C"/>
    <w:rsid w:val="00EF3A30"/>
    <w:rsid w:val="00EF4E5E"/>
    <w:rsid w:val="00EF6608"/>
    <w:rsid w:val="00EF6675"/>
    <w:rsid w:val="00EF695B"/>
    <w:rsid w:val="00F009F6"/>
    <w:rsid w:val="00F01FB8"/>
    <w:rsid w:val="00F0212B"/>
    <w:rsid w:val="00F0297E"/>
    <w:rsid w:val="00F03D2D"/>
    <w:rsid w:val="00F050D9"/>
    <w:rsid w:val="00F0556E"/>
    <w:rsid w:val="00F05B0B"/>
    <w:rsid w:val="00F05F22"/>
    <w:rsid w:val="00F06905"/>
    <w:rsid w:val="00F07E1D"/>
    <w:rsid w:val="00F10D3A"/>
    <w:rsid w:val="00F1112D"/>
    <w:rsid w:val="00F152B7"/>
    <w:rsid w:val="00F15A71"/>
    <w:rsid w:val="00F17782"/>
    <w:rsid w:val="00F17E46"/>
    <w:rsid w:val="00F20770"/>
    <w:rsid w:val="00F227F9"/>
    <w:rsid w:val="00F22CC5"/>
    <w:rsid w:val="00F24825"/>
    <w:rsid w:val="00F24EEC"/>
    <w:rsid w:val="00F25362"/>
    <w:rsid w:val="00F26191"/>
    <w:rsid w:val="00F26F44"/>
    <w:rsid w:val="00F306AE"/>
    <w:rsid w:val="00F30B79"/>
    <w:rsid w:val="00F31047"/>
    <w:rsid w:val="00F312A5"/>
    <w:rsid w:val="00F324F3"/>
    <w:rsid w:val="00F33E95"/>
    <w:rsid w:val="00F35066"/>
    <w:rsid w:val="00F35A37"/>
    <w:rsid w:val="00F35E70"/>
    <w:rsid w:val="00F368E2"/>
    <w:rsid w:val="00F36EBC"/>
    <w:rsid w:val="00F36F2C"/>
    <w:rsid w:val="00F3724A"/>
    <w:rsid w:val="00F37F80"/>
    <w:rsid w:val="00F4036C"/>
    <w:rsid w:val="00F40B09"/>
    <w:rsid w:val="00F40B9A"/>
    <w:rsid w:val="00F4133D"/>
    <w:rsid w:val="00F4305A"/>
    <w:rsid w:val="00F43373"/>
    <w:rsid w:val="00F454C7"/>
    <w:rsid w:val="00F45A37"/>
    <w:rsid w:val="00F47E97"/>
    <w:rsid w:val="00F52652"/>
    <w:rsid w:val="00F53860"/>
    <w:rsid w:val="00F53DEA"/>
    <w:rsid w:val="00F546C7"/>
    <w:rsid w:val="00F54B09"/>
    <w:rsid w:val="00F553AA"/>
    <w:rsid w:val="00F554EE"/>
    <w:rsid w:val="00F55954"/>
    <w:rsid w:val="00F5609C"/>
    <w:rsid w:val="00F56331"/>
    <w:rsid w:val="00F57B4F"/>
    <w:rsid w:val="00F603F8"/>
    <w:rsid w:val="00F60FD8"/>
    <w:rsid w:val="00F61739"/>
    <w:rsid w:val="00F620F3"/>
    <w:rsid w:val="00F628BB"/>
    <w:rsid w:val="00F62F49"/>
    <w:rsid w:val="00F635E8"/>
    <w:rsid w:val="00F64063"/>
    <w:rsid w:val="00F66009"/>
    <w:rsid w:val="00F66661"/>
    <w:rsid w:val="00F675E5"/>
    <w:rsid w:val="00F700E3"/>
    <w:rsid w:val="00F70E66"/>
    <w:rsid w:val="00F718C6"/>
    <w:rsid w:val="00F71EB1"/>
    <w:rsid w:val="00F72477"/>
    <w:rsid w:val="00F731C2"/>
    <w:rsid w:val="00F73306"/>
    <w:rsid w:val="00F73BE3"/>
    <w:rsid w:val="00F80290"/>
    <w:rsid w:val="00F818DE"/>
    <w:rsid w:val="00F83765"/>
    <w:rsid w:val="00F8426D"/>
    <w:rsid w:val="00F8432E"/>
    <w:rsid w:val="00F85E7A"/>
    <w:rsid w:val="00F86047"/>
    <w:rsid w:val="00F8711C"/>
    <w:rsid w:val="00F90114"/>
    <w:rsid w:val="00F90395"/>
    <w:rsid w:val="00F90F8E"/>
    <w:rsid w:val="00F9141B"/>
    <w:rsid w:val="00F91A48"/>
    <w:rsid w:val="00F939A3"/>
    <w:rsid w:val="00F94891"/>
    <w:rsid w:val="00F94A20"/>
    <w:rsid w:val="00F95478"/>
    <w:rsid w:val="00F95779"/>
    <w:rsid w:val="00F9617B"/>
    <w:rsid w:val="00F9655A"/>
    <w:rsid w:val="00F973F8"/>
    <w:rsid w:val="00F97E95"/>
    <w:rsid w:val="00FA130C"/>
    <w:rsid w:val="00FA1538"/>
    <w:rsid w:val="00FA3B51"/>
    <w:rsid w:val="00FA3F8D"/>
    <w:rsid w:val="00FA5E48"/>
    <w:rsid w:val="00FA6A07"/>
    <w:rsid w:val="00FA7F34"/>
    <w:rsid w:val="00FB04D1"/>
    <w:rsid w:val="00FB0E69"/>
    <w:rsid w:val="00FB1296"/>
    <w:rsid w:val="00FB2D55"/>
    <w:rsid w:val="00FB3DE1"/>
    <w:rsid w:val="00FB43E1"/>
    <w:rsid w:val="00FB56CB"/>
    <w:rsid w:val="00FB716E"/>
    <w:rsid w:val="00FC10E1"/>
    <w:rsid w:val="00FC164A"/>
    <w:rsid w:val="00FC186F"/>
    <w:rsid w:val="00FC1CE8"/>
    <w:rsid w:val="00FC20D2"/>
    <w:rsid w:val="00FC2F0A"/>
    <w:rsid w:val="00FC3CC7"/>
    <w:rsid w:val="00FC42E1"/>
    <w:rsid w:val="00FC5273"/>
    <w:rsid w:val="00FC5F4C"/>
    <w:rsid w:val="00FC7436"/>
    <w:rsid w:val="00FC7A27"/>
    <w:rsid w:val="00FD151E"/>
    <w:rsid w:val="00FD2004"/>
    <w:rsid w:val="00FD2780"/>
    <w:rsid w:val="00FD3DFF"/>
    <w:rsid w:val="00FD3F19"/>
    <w:rsid w:val="00FD4BDC"/>
    <w:rsid w:val="00FD661C"/>
    <w:rsid w:val="00FD7EF9"/>
    <w:rsid w:val="00FE09B8"/>
    <w:rsid w:val="00FE1B81"/>
    <w:rsid w:val="00FE20CA"/>
    <w:rsid w:val="00FE2242"/>
    <w:rsid w:val="00FE24DB"/>
    <w:rsid w:val="00FE28C4"/>
    <w:rsid w:val="00FE4F44"/>
    <w:rsid w:val="00FE568B"/>
    <w:rsid w:val="00FE6E0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1DE43429-7C37-4941-96E5-0B1A583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link w:val="Level2TextChar"/>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paragraph" w:customStyle="1" w:styleId="Level3Text">
    <w:name w:val="Level 3 Text"/>
    <w:basedOn w:val="Normal"/>
    <w:link w:val="Level3TextChar"/>
    <w:rsid w:val="00E620AD"/>
    <w:pPr>
      <w:tabs>
        <w:tab w:val="left" w:pos="2268"/>
      </w:tabs>
      <w:spacing w:after="120" w:line="264" w:lineRule="auto"/>
      <w:ind w:left="2268" w:hanging="425"/>
      <w:jc w:val="both"/>
    </w:pPr>
  </w:style>
  <w:style w:type="character" w:customStyle="1" w:styleId="Level2TextChar">
    <w:name w:val="Level 2 Text Char"/>
    <w:link w:val="Level2Text"/>
    <w:locked/>
    <w:rsid w:val="00BF098D"/>
    <w:rPr>
      <w:rFonts w:ascii="Arial" w:hAnsi="Arial"/>
      <w:snapToGrid w:val="0"/>
      <w:lang w:val="en-US" w:eastAsia="en-US"/>
    </w:rPr>
  </w:style>
  <w:style w:type="character" w:customStyle="1" w:styleId="Level3TextChar">
    <w:name w:val="Level 3 Text Char"/>
    <w:link w:val="Level3Text"/>
    <w:locked/>
    <w:rsid w:val="00BF098D"/>
    <w:rPr>
      <w:rFonts w:ascii="Arial" w:hAnsi="Arial"/>
      <w:snapToGrid w:val="0"/>
      <w:lang w:eastAsia="en-US"/>
    </w:rPr>
  </w:style>
  <w:style w:type="paragraph" w:customStyle="1" w:styleId="Level4">
    <w:name w:val="Level 4"/>
    <w:basedOn w:val="Level3Text"/>
    <w:rsid w:val="004B08C6"/>
    <w:pPr>
      <w:tabs>
        <w:tab w:val="clear" w:pos="2268"/>
        <w:tab w:val="left" w:pos="2694"/>
      </w:tabs>
      <w:snapToGrid w:val="0"/>
      <w:ind w:left="2694"/>
    </w:pPr>
    <w:rPr>
      <w:snapToGrid/>
    </w:rPr>
  </w:style>
  <w:style w:type="character" w:customStyle="1" w:styleId="ui-provider">
    <w:name w:val="ui-provider"/>
    <w:basedOn w:val="DefaultParagraphFont"/>
    <w:rsid w:val="0062242E"/>
  </w:style>
  <w:style w:type="character" w:styleId="Strong">
    <w:name w:val="Strong"/>
    <w:basedOn w:val="DefaultParagraphFont"/>
    <w:uiPriority w:val="22"/>
    <w:qFormat/>
    <w:rsid w:val="006224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8681">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4382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7" ma:contentTypeDescription="Create a new document." ma:contentTypeScope="" ma:versionID="4f1e0b741ff5f42238ee480ca617cfac">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9028ba48d6c27662d683aba994ae7e31"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AE2CEB-A006-416C-ADAD-286DFF6CCFC1}">
  <ds:schemaRefs>
    <ds:schemaRef ds:uri="http://schemas.openxmlformats.org/officeDocument/2006/bibliography"/>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FF27E031-F255-4960-B99D-4F0E2ECC7D5E}"/>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14161</Words>
  <Characters>80724</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94696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Antony Johnson (ESO)</cp:lastModifiedBy>
  <cp:revision>5</cp:revision>
  <cp:lastPrinted>2023-08-31T08:53:00Z</cp:lastPrinted>
  <dcterms:created xsi:type="dcterms:W3CDTF">2023-11-03T10:15:00Z</dcterms:created>
  <dcterms:modified xsi:type="dcterms:W3CDTF">2023-11-03T10:17:00Z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SIP_Label_624b1752-a977-4927-b9e6-e48a43684aee_Enabled">
    <vt:lpwstr>true</vt:lpwstr>
  </property>
  <property fmtid="{D5CDD505-2E9C-101B-9397-08002B2CF9AE}" pid="5" name="MSIP_Label_624b1752-a977-4927-b9e6-e48a43684aee_SetDate">
    <vt:lpwstr>2022-06-23T15:54:17Z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a12d6bbe-78f3-4cb7-813f-8a8dc17bc230</vt:lpwstr>
  </property>
  <property fmtid="{D5CDD505-2E9C-101B-9397-08002B2CF9AE}" pid="10" name="MSIP_Label_624b1752-a977-4927-b9e6-e48a43684aee_ContentBits">
    <vt:lpwstr>0</vt:lpwstr>
  </property>
  <property fmtid="{D5CDD505-2E9C-101B-9397-08002B2CF9AE}" pid="11" name="MediaServiceImageTags">
    <vt:lpwstr/>
  </property>
</Properties>
</file>